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6243B575"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F20AF5">
              <w:rPr>
                <w:szCs w:val="24"/>
              </w:rPr>
              <w:t>-5C</w:t>
            </w:r>
          </w:p>
        </w:tc>
        <w:tc>
          <w:tcPr>
            <w:tcW w:w="5186" w:type="dxa"/>
            <w:tcBorders>
              <w:right w:val="double" w:sz="6" w:space="0" w:color="auto"/>
            </w:tcBorders>
          </w:tcPr>
          <w:p w14:paraId="3A522502" w14:textId="31CACCAE" w:rsidR="00FE0EEA" w:rsidRPr="006F661E" w:rsidRDefault="00FE0EEA" w:rsidP="00F20AF5">
            <w:pPr>
              <w:spacing w:after="120"/>
              <w:ind w:left="144" w:right="144"/>
              <w:rPr>
                <w:szCs w:val="24"/>
              </w:rPr>
            </w:pPr>
            <w:r w:rsidRPr="006F661E">
              <w:rPr>
                <w:b/>
                <w:szCs w:val="24"/>
              </w:rPr>
              <w:t>Document No:</w:t>
            </w:r>
            <w:r w:rsidR="00A9347D">
              <w:rPr>
                <w:szCs w:val="24"/>
              </w:rPr>
              <w:t xml:space="preserve">  USWP</w:t>
            </w:r>
            <w:r w:rsidR="00F20AF5">
              <w:rPr>
                <w:szCs w:val="24"/>
              </w:rPr>
              <w:t>5C</w:t>
            </w:r>
            <w:r w:rsidR="00105616">
              <w:rPr>
                <w:szCs w:val="24"/>
              </w:rPr>
              <w:t>-29-23</w:t>
            </w:r>
          </w:p>
        </w:tc>
      </w:tr>
      <w:tr w:rsidR="00FE0EEA" w:rsidRPr="008A5AF1" w14:paraId="23644380" w14:textId="77777777" w:rsidTr="00445B52">
        <w:trPr>
          <w:trHeight w:val="378"/>
        </w:trPr>
        <w:tc>
          <w:tcPr>
            <w:tcW w:w="4207" w:type="dxa"/>
            <w:tcBorders>
              <w:left w:val="double" w:sz="6" w:space="0" w:color="auto"/>
            </w:tcBorders>
          </w:tcPr>
          <w:p w14:paraId="6A83D573" w14:textId="77777777" w:rsidR="00FE0EEA" w:rsidRDefault="00FE0EEA" w:rsidP="000F6518">
            <w:pPr>
              <w:spacing w:before="0"/>
              <w:ind w:left="144" w:right="144"/>
              <w:rPr>
                <w:rFonts w:ascii="CG Times" w:hAnsi="CG Times"/>
                <w:szCs w:val="24"/>
                <w:lang w:val="en-GB"/>
              </w:rPr>
            </w:pPr>
            <w:r w:rsidRPr="006F661E">
              <w:rPr>
                <w:b/>
                <w:szCs w:val="24"/>
                <w:lang w:val="pt-BR"/>
              </w:rPr>
              <w:t>Ref:</w:t>
            </w:r>
            <w:r w:rsidR="001B5DF1" w:rsidRPr="001B5DF1">
              <w:rPr>
                <w:rFonts w:ascii="CG Times" w:hAnsi="CG Times"/>
                <w:szCs w:val="24"/>
                <w:lang w:val="en-GB"/>
              </w:rPr>
              <w:t xml:space="preserve"> REPORT  ITU-R  F.2379-0</w:t>
            </w:r>
          </w:p>
          <w:p w14:paraId="6D0A0B18" w14:textId="03ECBDB2" w:rsidR="001B5DF1" w:rsidRPr="0014430B" w:rsidRDefault="001B5DF1" w:rsidP="000F6518">
            <w:pPr>
              <w:spacing w:before="0"/>
              <w:ind w:left="144" w:right="144"/>
              <w:rPr>
                <w:szCs w:val="24"/>
                <w:lang w:val="pt-BR"/>
              </w:rPr>
            </w:pPr>
            <w:r>
              <w:rPr>
                <w:rStyle w:val="href"/>
              </w:rPr>
              <w:t xml:space="preserve">        </w:t>
            </w:r>
          </w:p>
        </w:tc>
        <w:tc>
          <w:tcPr>
            <w:tcW w:w="5186" w:type="dxa"/>
            <w:tcBorders>
              <w:right w:val="double" w:sz="6" w:space="0" w:color="auto"/>
            </w:tcBorders>
          </w:tcPr>
          <w:p w14:paraId="35589BF8" w14:textId="4FF84E9D"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r w:rsidR="00105616">
              <w:rPr>
                <w:szCs w:val="24"/>
              </w:rPr>
              <w:t>27</w:t>
            </w:r>
            <w:r w:rsidR="00E417ED">
              <w:rPr>
                <w:szCs w:val="24"/>
              </w:rPr>
              <w:t xml:space="preserve"> </w:t>
            </w:r>
            <w:r w:rsidR="001B5DF1">
              <w:rPr>
                <w:szCs w:val="24"/>
              </w:rPr>
              <w:t>February</w:t>
            </w:r>
            <w:r w:rsidR="00E417ED">
              <w:rPr>
                <w:szCs w:val="24"/>
              </w:rPr>
              <w:t xml:space="preserve"> </w:t>
            </w:r>
            <w:r w:rsidR="00A703EC">
              <w:rPr>
                <w:szCs w:val="24"/>
              </w:rPr>
              <w:t>202</w:t>
            </w:r>
            <w:r w:rsidR="001B5DF1">
              <w:rPr>
                <w:szCs w:val="24"/>
              </w:rPr>
              <w:t>3</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2D2F25CA" w14:textId="2C361548" w:rsidR="001B5DF1" w:rsidRPr="001B5DF1" w:rsidRDefault="00FE0EEA" w:rsidP="001B5DF1">
            <w:pPr>
              <w:pStyle w:val="BodyTextIndent"/>
              <w:ind w:left="187"/>
              <w:rPr>
                <w:szCs w:val="24"/>
                <w:lang w:val="en-GB"/>
              </w:rPr>
            </w:pPr>
            <w:r w:rsidRPr="00F636D5">
              <w:rPr>
                <w:rFonts w:ascii="Times New Roman" w:hAnsi="Times New Roman"/>
                <w:b/>
                <w:bCs/>
                <w:szCs w:val="24"/>
              </w:rPr>
              <w:t>Document Title:</w:t>
            </w:r>
            <w:r w:rsidR="0059695B">
              <w:rPr>
                <w:rFonts w:ascii="Times New Roman" w:hAnsi="Times New Roman"/>
                <w:bCs/>
                <w:szCs w:val="24"/>
              </w:rPr>
              <w:t xml:space="preserve"> </w:t>
            </w:r>
            <w:r w:rsidR="000F6518">
              <w:rPr>
                <w:rFonts w:ascii="Times New Roman" w:hAnsi="Times New Roman"/>
                <w:bCs/>
                <w:szCs w:val="24"/>
              </w:rPr>
              <w:t xml:space="preserve">Proposed revisions to </w:t>
            </w:r>
            <w:r w:rsidR="001B5DF1" w:rsidRPr="001B5DF1">
              <w:rPr>
                <w:szCs w:val="24"/>
                <w:lang w:val="en-GB"/>
              </w:rPr>
              <w:t>REPORT ITU-R F.2379-0</w:t>
            </w:r>
            <w:r w:rsidR="001B5DF1">
              <w:rPr>
                <w:szCs w:val="24"/>
                <w:lang w:val="en-GB"/>
              </w:rPr>
              <w:t xml:space="preserve"> (07/2015)</w:t>
            </w:r>
          </w:p>
          <w:p w14:paraId="587E4723" w14:textId="255F036F" w:rsidR="001A6A2B" w:rsidRPr="00F636D5" w:rsidRDefault="001B5DF1" w:rsidP="001B5DF1">
            <w:pPr>
              <w:pStyle w:val="BodyTextIndent"/>
              <w:spacing w:before="0"/>
              <w:ind w:left="187"/>
              <w:rPr>
                <w:rFonts w:ascii="Times New Roman" w:hAnsi="Times New Roman"/>
                <w:szCs w:val="24"/>
              </w:rPr>
            </w:pPr>
            <w:bookmarkStart w:id="0" w:name="dbreak"/>
            <w:bookmarkEnd w:id="0"/>
            <w:r w:rsidRPr="001B5DF1">
              <w:rPr>
                <w:b/>
                <w:szCs w:val="24"/>
              </w:rPr>
              <w:t xml:space="preserve">Sharing and compatibility issues between electronic news gathering and </w:t>
            </w:r>
            <w:r w:rsidRPr="001B5DF1">
              <w:rPr>
                <w:b/>
                <w:szCs w:val="24"/>
              </w:rPr>
              <w:br/>
              <w:t>other systems in frequency bands allocated to the fixed,</w:t>
            </w:r>
            <w:r w:rsidRPr="001B5DF1">
              <w:rPr>
                <w:b/>
                <w:szCs w:val="24"/>
              </w:rPr>
              <w:br/>
              <w:t>mobile and broadcasting services</w:t>
            </w:r>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proofErr w:type="gramStart"/>
            <w:r w:rsidRPr="00445B52">
              <w:rPr>
                <w:bCs/>
                <w:color w:val="000000"/>
                <w:szCs w:val="24"/>
                <w:lang w:val="fr-FR"/>
              </w:rPr>
              <w:t>Phone:</w:t>
            </w:r>
            <w:proofErr w:type="gramEnd"/>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w:t>
            </w:r>
            <w:proofErr w:type="gramStart"/>
            <w:r>
              <w:rPr>
                <w:szCs w:val="24"/>
              </w:rPr>
              <w:t>:  (</w:t>
            </w:r>
            <w:proofErr w:type="gramEnd"/>
            <w:r>
              <w:rPr>
                <w:szCs w:val="24"/>
              </w:rPr>
              <w:t>860) 848-7422  mobile</w:t>
            </w:r>
          </w:p>
          <w:p w14:paraId="40ADD7BE" w14:textId="64EBF10A" w:rsidR="00FE0EEA" w:rsidRPr="00445B52" w:rsidRDefault="00FE0EEA" w:rsidP="00AB30FB">
            <w:pPr>
              <w:spacing w:before="0"/>
              <w:ind w:left="144" w:right="144"/>
              <w:rPr>
                <w:bCs/>
                <w:color w:val="000000"/>
                <w:szCs w:val="24"/>
                <w:lang w:val="fr-FR"/>
              </w:rPr>
            </w:pPr>
            <w:proofErr w:type="gramStart"/>
            <w:r w:rsidRPr="00445B52">
              <w:rPr>
                <w:bCs/>
                <w:color w:val="000000"/>
                <w:szCs w:val="24"/>
                <w:lang w:val="fr-FR"/>
              </w:rPr>
              <w:t>Email:</w:t>
            </w:r>
            <w:proofErr w:type="gramEnd"/>
            <w:r w:rsidRPr="00445B52">
              <w:rPr>
                <w:bCs/>
                <w:color w:val="000000"/>
                <w:szCs w:val="24"/>
                <w:lang w:val="fr-FR"/>
              </w:rPr>
              <w:t xml:space="preserve"> </w:t>
            </w:r>
            <w:r w:rsidR="001616A4" w:rsidRPr="00445B52">
              <w:rPr>
                <w:bCs/>
                <w:color w:val="000000"/>
                <w:szCs w:val="24"/>
                <w:lang w:val="fr-FR"/>
              </w:rPr>
              <w:t xml:space="preserve"> </w:t>
            </w:r>
            <w:hyperlink r:id="rId8"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07698F89"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7B7D81">
              <w:rPr>
                <w:szCs w:val="24"/>
              </w:rPr>
              <w:t>propose</w:t>
            </w:r>
            <w:r w:rsidR="00105616">
              <w:rPr>
                <w:szCs w:val="24"/>
              </w:rPr>
              <w:t xml:space="preserve"> the addition of a footnote to </w:t>
            </w:r>
            <w:r w:rsidR="007B7D81">
              <w:rPr>
                <w:szCs w:val="24"/>
              </w:rPr>
              <w:t xml:space="preserve">the </w:t>
            </w:r>
            <w:r w:rsidR="001A6A2B">
              <w:rPr>
                <w:szCs w:val="24"/>
              </w:rPr>
              <w:t>report</w:t>
            </w:r>
            <w:r w:rsidR="001B5DF1">
              <w:rPr>
                <w:szCs w:val="24"/>
              </w:rPr>
              <w:t xml:space="preserve"> </w:t>
            </w:r>
            <w:r w:rsidR="00105616">
              <w:rPr>
                <w:szCs w:val="24"/>
              </w:rPr>
              <w:t>in order to</w:t>
            </w:r>
            <w:r w:rsidR="001B5DF1">
              <w:rPr>
                <w:szCs w:val="24"/>
              </w:rPr>
              <w:t xml:space="preserve"> reflect </w:t>
            </w:r>
            <w:r w:rsidR="00105616">
              <w:rPr>
                <w:szCs w:val="24"/>
              </w:rPr>
              <w:t>changes in U.S</w:t>
            </w:r>
            <w:r w:rsidR="001B5DF1">
              <w:rPr>
                <w:szCs w:val="24"/>
              </w:rPr>
              <w:t>.</w:t>
            </w:r>
            <w:r w:rsidR="00105616">
              <w:rPr>
                <w:szCs w:val="24"/>
              </w:rPr>
              <w:t xml:space="preserve"> policy regarding wireless microphone operation in portions of the 941.5-960 MHz band.</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2D50027D" w14:textId="6378E520" w:rsidR="00EE4EDC" w:rsidRPr="00445B52" w:rsidRDefault="00FE0EEA" w:rsidP="00105616">
            <w:pPr>
              <w:pStyle w:val="enumlev2"/>
              <w:ind w:left="0" w:firstLine="0"/>
              <w:jc w:val="both"/>
              <w:rPr>
                <w:bCs/>
                <w:szCs w:val="24"/>
              </w:rPr>
            </w:pPr>
            <w:r w:rsidRPr="00445B52">
              <w:rPr>
                <w:b/>
                <w:bCs/>
                <w:szCs w:val="24"/>
              </w:rPr>
              <w:t>Abstract:</w:t>
            </w:r>
            <w:r w:rsidRPr="00445B52">
              <w:rPr>
                <w:bCs/>
                <w:szCs w:val="24"/>
              </w:rPr>
              <w:t xml:space="preserve">  </w:t>
            </w:r>
            <w:bookmarkStart w:id="1" w:name="_Hlk126324450"/>
            <w:r w:rsidR="00105616">
              <w:rPr>
                <w:bCs/>
                <w:szCs w:val="24"/>
              </w:rPr>
              <w:t>As a result of the repurposing of the 600 MHz band in the United States and Canada, expanded wireless microphone operations are now permitted in portions of the 941</w:t>
            </w:r>
            <w:r w:rsidR="001B5DF1">
              <w:rPr>
                <w:bCs/>
                <w:szCs w:val="24"/>
              </w:rPr>
              <w:t>.</w:t>
            </w:r>
            <w:r w:rsidR="00105616">
              <w:rPr>
                <w:bCs/>
                <w:szCs w:val="24"/>
              </w:rPr>
              <w:t xml:space="preserve">5-960 MHz band, which is allocated to fixed services in these countries. </w:t>
            </w:r>
            <w:bookmarkEnd w:id="1"/>
            <w:r w:rsidR="00105616">
              <w:rPr>
                <w:bCs/>
                <w:szCs w:val="24"/>
              </w:rPr>
              <w:t xml:space="preserve">This has become a primary band for professional licensed wireless microphone operations in North America. Report F.2379 was published in 2015, before the 600 MHz transition. The blanket statement in last sentence of Section 5.1 (Wireless Microphones) is no longer fully accurate. This can be remedied by a one word edit and a footnote.   </w:t>
            </w:r>
          </w:p>
        </w:tc>
      </w:tr>
    </w:tbl>
    <w:p w14:paraId="4877C1BE" w14:textId="7816AC1C" w:rsidR="00E34FFC" w:rsidRDefault="00E34FFC" w:rsidP="0073325C">
      <w:pPr>
        <w:rPr>
          <w:szCs w:val="24"/>
        </w:rPr>
      </w:pPr>
    </w:p>
    <w:p w14:paraId="1E7656A7" w14:textId="3CE6F54C" w:rsidR="005915A7" w:rsidRDefault="005915A7" w:rsidP="0073325C">
      <w:pPr>
        <w:rPr>
          <w:szCs w:val="24"/>
        </w:rPr>
      </w:pPr>
    </w:p>
    <w:p w14:paraId="035D3A08" w14:textId="2A87FB15" w:rsidR="005915A7" w:rsidRDefault="005915A7" w:rsidP="0073325C">
      <w:pPr>
        <w:rPr>
          <w:szCs w:val="24"/>
        </w:rPr>
      </w:pPr>
    </w:p>
    <w:p w14:paraId="6FA358B6" w14:textId="77777777" w:rsidR="00105616" w:rsidRDefault="00105616" w:rsidP="00105616">
      <w:pPr>
        <w:rPr>
          <w:szCs w:val="24"/>
        </w:rPr>
      </w:pPr>
    </w:p>
    <w:p w14:paraId="688F3DA5" w14:textId="77777777" w:rsidR="00105616" w:rsidRDefault="00105616" w:rsidP="00105616">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05616" w:rsidRPr="007F0BAC" w14:paraId="3E1D8529" w14:textId="77777777" w:rsidTr="00CE0158">
        <w:trPr>
          <w:cantSplit/>
        </w:trPr>
        <w:tc>
          <w:tcPr>
            <w:tcW w:w="6487" w:type="dxa"/>
            <w:vAlign w:val="center"/>
          </w:tcPr>
          <w:p w14:paraId="5A3CC2C6" w14:textId="77777777" w:rsidR="00105616" w:rsidRPr="007F0BAC" w:rsidRDefault="00105616" w:rsidP="00CE0158">
            <w:pPr>
              <w:shd w:val="solid" w:color="FFFFFF" w:fill="FFFFFF"/>
              <w:spacing w:before="0"/>
              <w:rPr>
                <w:rFonts w:ascii="Verdana" w:hAnsi="Verdana" w:cs="Times New Roman Bold"/>
                <w:b/>
                <w:bCs/>
                <w:sz w:val="26"/>
                <w:szCs w:val="26"/>
              </w:rPr>
            </w:pPr>
            <w:r w:rsidRPr="007F0BAC">
              <w:rPr>
                <w:rFonts w:ascii="Verdana" w:hAnsi="Verdana" w:cs="Times New Roman Bold"/>
                <w:b/>
                <w:bCs/>
                <w:sz w:val="26"/>
                <w:szCs w:val="26"/>
              </w:rPr>
              <w:lastRenderedPageBreak/>
              <w:t>Radiocommunication Study Groups</w:t>
            </w:r>
          </w:p>
        </w:tc>
        <w:tc>
          <w:tcPr>
            <w:tcW w:w="3402" w:type="dxa"/>
          </w:tcPr>
          <w:p w14:paraId="68090BFB" w14:textId="77777777" w:rsidR="00105616" w:rsidRPr="007F0BAC" w:rsidRDefault="00105616" w:rsidP="00CE0158">
            <w:pPr>
              <w:shd w:val="solid" w:color="FFFFFF" w:fill="FFFFFF"/>
              <w:spacing w:before="0" w:line="240" w:lineRule="atLeast"/>
            </w:pPr>
            <w:bookmarkStart w:id="2" w:name="ditulogo"/>
            <w:bookmarkEnd w:id="2"/>
            <w:r w:rsidRPr="007F0BAC">
              <w:rPr>
                <w:noProof/>
              </w:rPr>
              <w:drawing>
                <wp:inline distT="0" distB="0" distL="0" distR="0" wp14:anchorId="3B0E1998" wp14:editId="26F8C16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05616" w:rsidRPr="007F0BAC" w14:paraId="3A1E82AD" w14:textId="77777777" w:rsidTr="00CE0158">
        <w:trPr>
          <w:cantSplit/>
        </w:trPr>
        <w:tc>
          <w:tcPr>
            <w:tcW w:w="6487" w:type="dxa"/>
            <w:tcBorders>
              <w:bottom w:val="single" w:sz="12" w:space="0" w:color="auto"/>
            </w:tcBorders>
          </w:tcPr>
          <w:p w14:paraId="0D8A3BBB" w14:textId="77777777" w:rsidR="00105616" w:rsidRPr="007F0BAC" w:rsidRDefault="00105616" w:rsidP="00CE015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B223381" w14:textId="77777777" w:rsidR="00105616" w:rsidRPr="007F0BAC" w:rsidRDefault="00105616" w:rsidP="00CE0158">
            <w:pPr>
              <w:shd w:val="solid" w:color="FFFFFF" w:fill="FFFFFF"/>
              <w:spacing w:before="0" w:after="48" w:line="240" w:lineRule="atLeast"/>
              <w:rPr>
                <w:sz w:val="22"/>
                <w:szCs w:val="22"/>
              </w:rPr>
            </w:pPr>
          </w:p>
        </w:tc>
      </w:tr>
      <w:tr w:rsidR="00105616" w:rsidRPr="007F0BAC" w14:paraId="64160E08" w14:textId="77777777" w:rsidTr="00CE0158">
        <w:trPr>
          <w:cantSplit/>
        </w:trPr>
        <w:tc>
          <w:tcPr>
            <w:tcW w:w="6487" w:type="dxa"/>
            <w:tcBorders>
              <w:top w:val="single" w:sz="12" w:space="0" w:color="auto"/>
            </w:tcBorders>
          </w:tcPr>
          <w:p w14:paraId="3F880422" w14:textId="77777777" w:rsidR="00105616" w:rsidRPr="007F0BAC" w:rsidRDefault="00105616" w:rsidP="00CE015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136BA9" w14:textId="77777777" w:rsidR="00105616" w:rsidRPr="007F0BAC" w:rsidRDefault="00105616" w:rsidP="00CE0158">
            <w:pPr>
              <w:shd w:val="solid" w:color="FFFFFF" w:fill="FFFFFF"/>
              <w:spacing w:before="0" w:after="48" w:line="240" w:lineRule="atLeast"/>
            </w:pPr>
          </w:p>
        </w:tc>
      </w:tr>
      <w:tr w:rsidR="00105616" w:rsidRPr="007F0BAC" w14:paraId="19D4A08A" w14:textId="77777777" w:rsidTr="00CE0158">
        <w:trPr>
          <w:cantSplit/>
        </w:trPr>
        <w:tc>
          <w:tcPr>
            <w:tcW w:w="6487" w:type="dxa"/>
            <w:vMerge w:val="restart"/>
          </w:tcPr>
          <w:p w14:paraId="3D25285E" w14:textId="77777777" w:rsidR="00105616" w:rsidRPr="007F0BAC" w:rsidRDefault="00105616" w:rsidP="00CE0158">
            <w:pPr>
              <w:shd w:val="solid" w:color="FFFFFF" w:fill="FFFFFF"/>
              <w:spacing w:before="0" w:after="240"/>
              <w:ind w:left="1134" w:hanging="1134"/>
              <w:rPr>
                <w:rFonts w:ascii="Verdana" w:hAnsi="Verdana"/>
                <w:sz w:val="20"/>
              </w:rPr>
            </w:pPr>
            <w:bookmarkStart w:id="3" w:name="recibido"/>
            <w:bookmarkStart w:id="4" w:name="dnum" w:colFirst="1" w:colLast="1"/>
            <w:bookmarkEnd w:id="3"/>
            <w:r w:rsidRPr="007F0BAC">
              <w:rPr>
                <w:rFonts w:ascii="Verdana" w:hAnsi="Verdana"/>
                <w:sz w:val="20"/>
              </w:rPr>
              <w:t>Source:</w:t>
            </w:r>
            <w:r w:rsidRPr="007F0BAC">
              <w:rPr>
                <w:rFonts w:ascii="Verdana" w:hAnsi="Verdana"/>
                <w:sz w:val="20"/>
              </w:rPr>
              <w:tab/>
              <w:t xml:space="preserve">Document </w:t>
            </w:r>
            <w:r w:rsidRPr="007F0BAC">
              <w:rPr>
                <w:rFonts w:ascii="Verdana" w:hAnsi="Verdana"/>
                <w:bCs/>
                <w:sz w:val="20"/>
                <w:lang w:eastAsia="zh-CN"/>
              </w:rPr>
              <w:t>5C/TEMP/</w:t>
            </w:r>
            <w:r>
              <w:rPr>
                <w:rFonts w:ascii="Verdana" w:hAnsi="Verdana"/>
                <w:bCs/>
                <w:sz w:val="20"/>
                <w:lang w:eastAsia="zh-CN"/>
              </w:rPr>
              <w:t>xxx</w:t>
            </w:r>
          </w:p>
          <w:p w14:paraId="558A615C" w14:textId="2AADB7B2" w:rsidR="00105616" w:rsidRPr="007F0BAC" w:rsidRDefault="00105616" w:rsidP="00CE0158">
            <w:pPr>
              <w:shd w:val="solid" w:color="FFFFFF" w:fill="FFFFFF"/>
              <w:spacing w:before="0" w:after="240"/>
              <w:ind w:left="1134" w:hanging="1134"/>
              <w:rPr>
                <w:rFonts w:ascii="Verdana" w:hAnsi="Verdana"/>
                <w:sz w:val="20"/>
              </w:rPr>
            </w:pPr>
            <w:r w:rsidRPr="007F0BAC">
              <w:rPr>
                <w:rFonts w:ascii="Verdana" w:hAnsi="Verdana"/>
                <w:sz w:val="20"/>
              </w:rPr>
              <w:t>Subject:</w:t>
            </w:r>
            <w:r w:rsidRPr="007F0BAC">
              <w:rPr>
                <w:rFonts w:ascii="Verdana" w:hAnsi="Verdana"/>
                <w:sz w:val="20"/>
              </w:rPr>
              <w:tab/>
            </w:r>
            <w:hyperlink r:id="rId10" w:history="1">
              <w:r w:rsidRPr="00105616">
                <w:rPr>
                  <w:rStyle w:val="Hyperlink"/>
                  <w:rFonts w:ascii="Verdana" w:hAnsi="Verdana"/>
                  <w:sz w:val="20"/>
                </w:rPr>
                <w:t>Report ITU-R F.2379</w:t>
              </w:r>
            </w:hyperlink>
            <w:r w:rsidRPr="007F0BAC">
              <w:rPr>
                <w:rFonts w:ascii="Verdana" w:hAnsi="Verdana"/>
                <w:sz w:val="20"/>
              </w:rPr>
              <w:t xml:space="preserve"> </w:t>
            </w:r>
          </w:p>
        </w:tc>
        <w:tc>
          <w:tcPr>
            <w:tcW w:w="3402" w:type="dxa"/>
          </w:tcPr>
          <w:p w14:paraId="38C5DDA4" w14:textId="77777777" w:rsidR="00105616" w:rsidRPr="007F0BAC" w:rsidRDefault="00105616" w:rsidP="00CE0158">
            <w:pPr>
              <w:shd w:val="solid" w:color="FFFFFF" w:fill="FFFFFF"/>
              <w:spacing w:before="0" w:line="240" w:lineRule="atLeast"/>
              <w:rPr>
                <w:rFonts w:ascii="Verdana" w:hAnsi="Verdana"/>
                <w:sz w:val="20"/>
                <w:lang w:eastAsia="zh-CN"/>
              </w:rPr>
            </w:pPr>
            <w:r w:rsidRPr="007F0BAC">
              <w:rPr>
                <w:rFonts w:ascii="Verdana" w:hAnsi="Verdana"/>
                <w:b/>
                <w:sz w:val="20"/>
                <w:lang w:eastAsia="zh-CN"/>
              </w:rPr>
              <w:br/>
              <w:t>Document 5C/</w:t>
            </w:r>
            <w:r>
              <w:rPr>
                <w:rFonts w:ascii="Verdana" w:hAnsi="Verdana"/>
                <w:b/>
                <w:sz w:val="20"/>
                <w:lang w:eastAsia="zh-CN"/>
              </w:rPr>
              <w:t>xxx</w:t>
            </w:r>
          </w:p>
        </w:tc>
      </w:tr>
      <w:tr w:rsidR="00105616" w:rsidRPr="007F0BAC" w14:paraId="20FDE87C" w14:textId="77777777" w:rsidTr="00CE0158">
        <w:trPr>
          <w:cantSplit/>
        </w:trPr>
        <w:tc>
          <w:tcPr>
            <w:tcW w:w="6487" w:type="dxa"/>
            <w:vMerge/>
          </w:tcPr>
          <w:p w14:paraId="0D1F9E4F" w14:textId="77777777" w:rsidR="00105616" w:rsidRPr="007F0BAC" w:rsidRDefault="00105616" w:rsidP="00CE0158">
            <w:pPr>
              <w:spacing w:before="60"/>
              <w:jc w:val="center"/>
              <w:rPr>
                <w:b/>
                <w:smallCaps/>
                <w:sz w:val="32"/>
                <w:lang w:eastAsia="zh-CN"/>
              </w:rPr>
            </w:pPr>
            <w:bookmarkStart w:id="5" w:name="ddate" w:colFirst="1" w:colLast="1"/>
            <w:bookmarkEnd w:id="4"/>
          </w:p>
        </w:tc>
        <w:tc>
          <w:tcPr>
            <w:tcW w:w="3402" w:type="dxa"/>
          </w:tcPr>
          <w:p w14:paraId="1108FDD1" w14:textId="6D460B7F" w:rsidR="00105616" w:rsidRPr="007F0BAC" w:rsidRDefault="00105616" w:rsidP="00CE0158">
            <w:pPr>
              <w:shd w:val="solid" w:color="FFFFFF" w:fill="FFFFFF"/>
              <w:spacing w:before="0" w:line="240" w:lineRule="atLeast"/>
              <w:rPr>
                <w:rFonts w:ascii="Verdana" w:hAnsi="Verdana"/>
                <w:sz w:val="20"/>
                <w:lang w:eastAsia="zh-CN"/>
              </w:rPr>
            </w:pPr>
            <w:r>
              <w:rPr>
                <w:rFonts w:ascii="Verdana" w:hAnsi="Verdana"/>
                <w:b/>
                <w:sz w:val="20"/>
                <w:lang w:eastAsia="zh-CN"/>
              </w:rPr>
              <w:t>xx</w:t>
            </w:r>
            <w:r w:rsidRPr="007F0BAC">
              <w:rPr>
                <w:rFonts w:ascii="Verdana" w:hAnsi="Verdana"/>
                <w:b/>
                <w:sz w:val="20"/>
                <w:lang w:eastAsia="zh-CN"/>
              </w:rPr>
              <w:t xml:space="preserve"> </w:t>
            </w:r>
            <w:r>
              <w:rPr>
                <w:rFonts w:ascii="Verdana" w:hAnsi="Verdana"/>
                <w:b/>
                <w:sz w:val="20"/>
                <w:lang w:eastAsia="zh-CN"/>
              </w:rPr>
              <w:t>May</w:t>
            </w:r>
            <w:r w:rsidRPr="007F0BAC">
              <w:rPr>
                <w:rFonts w:ascii="Verdana" w:hAnsi="Verdana"/>
                <w:b/>
                <w:sz w:val="20"/>
                <w:lang w:eastAsia="zh-CN"/>
              </w:rPr>
              <w:t xml:space="preserve"> 202</w:t>
            </w:r>
            <w:r>
              <w:rPr>
                <w:rFonts w:ascii="Verdana" w:hAnsi="Verdana"/>
                <w:b/>
                <w:sz w:val="20"/>
                <w:lang w:eastAsia="zh-CN"/>
              </w:rPr>
              <w:t>3</w:t>
            </w:r>
          </w:p>
        </w:tc>
      </w:tr>
      <w:tr w:rsidR="00105616" w:rsidRPr="007F0BAC" w14:paraId="2BBB9B98" w14:textId="77777777" w:rsidTr="00CE0158">
        <w:trPr>
          <w:cantSplit/>
        </w:trPr>
        <w:tc>
          <w:tcPr>
            <w:tcW w:w="6487" w:type="dxa"/>
            <w:vMerge/>
          </w:tcPr>
          <w:p w14:paraId="47CCA14E" w14:textId="77777777" w:rsidR="00105616" w:rsidRPr="007F0BAC" w:rsidRDefault="00105616" w:rsidP="00CE0158">
            <w:pPr>
              <w:spacing w:before="60"/>
              <w:jc w:val="center"/>
              <w:rPr>
                <w:b/>
                <w:smallCaps/>
                <w:sz w:val="32"/>
                <w:lang w:eastAsia="zh-CN"/>
              </w:rPr>
            </w:pPr>
            <w:bookmarkStart w:id="6" w:name="dorlang" w:colFirst="1" w:colLast="1"/>
            <w:bookmarkEnd w:id="5"/>
          </w:p>
        </w:tc>
        <w:tc>
          <w:tcPr>
            <w:tcW w:w="3402" w:type="dxa"/>
          </w:tcPr>
          <w:p w14:paraId="10551963" w14:textId="77777777" w:rsidR="00105616" w:rsidRPr="007F0BAC" w:rsidRDefault="00105616" w:rsidP="00CE0158">
            <w:pPr>
              <w:shd w:val="solid" w:color="FFFFFF" w:fill="FFFFFF"/>
              <w:spacing w:before="0" w:line="240" w:lineRule="atLeast"/>
              <w:rPr>
                <w:rFonts w:ascii="Verdana" w:eastAsia="SimSun" w:hAnsi="Verdana"/>
                <w:sz w:val="20"/>
                <w:lang w:eastAsia="zh-CN"/>
              </w:rPr>
            </w:pPr>
            <w:r w:rsidRPr="007F0BAC">
              <w:rPr>
                <w:rFonts w:ascii="Verdana" w:eastAsia="SimSun" w:hAnsi="Verdana"/>
                <w:b/>
                <w:sz w:val="20"/>
                <w:lang w:eastAsia="zh-CN"/>
              </w:rPr>
              <w:t>English only</w:t>
            </w:r>
          </w:p>
        </w:tc>
      </w:tr>
      <w:tr w:rsidR="00105616" w:rsidRPr="007F0BAC" w14:paraId="3CF8A8C0" w14:textId="77777777" w:rsidTr="00CE0158">
        <w:trPr>
          <w:cantSplit/>
        </w:trPr>
        <w:tc>
          <w:tcPr>
            <w:tcW w:w="9889" w:type="dxa"/>
            <w:gridSpan w:val="2"/>
          </w:tcPr>
          <w:p w14:paraId="574CEBA3" w14:textId="77777777" w:rsidR="00105616" w:rsidRPr="007F0BAC" w:rsidRDefault="00105616" w:rsidP="00CE0158">
            <w:pPr>
              <w:pStyle w:val="Source"/>
              <w:rPr>
                <w:lang w:eastAsia="zh-CN"/>
              </w:rPr>
            </w:pPr>
            <w:bookmarkStart w:id="7" w:name="dsource" w:colFirst="0" w:colLast="0"/>
            <w:bookmarkEnd w:id="6"/>
            <w:r>
              <w:rPr>
                <w:lang w:eastAsia="zh-CN"/>
              </w:rPr>
              <w:t>United States of America</w:t>
            </w:r>
          </w:p>
        </w:tc>
      </w:tr>
      <w:tr w:rsidR="00105616" w:rsidRPr="007F0BAC" w14:paraId="0775536C" w14:textId="77777777" w:rsidTr="00CE0158">
        <w:trPr>
          <w:cantSplit/>
        </w:trPr>
        <w:tc>
          <w:tcPr>
            <w:tcW w:w="9889" w:type="dxa"/>
            <w:gridSpan w:val="2"/>
          </w:tcPr>
          <w:p w14:paraId="2A6EB41B" w14:textId="0D08EC67" w:rsidR="00105616" w:rsidRPr="00105616" w:rsidRDefault="00105616" w:rsidP="00105616">
            <w:pPr>
              <w:pStyle w:val="Headingb"/>
              <w:spacing w:after="240"/>
              <w:jc w:val="center"/>
              <w:rPr>
                <w:sz w:val="28"/>
                <w:szCs w:val="22"/>
              </w:rPr>
            </w:pPr>
            <w:bookmarkStart w:id="8" w:name="drec" w:colFirst="0" w:colLast="0"/>
            <w:bookmarkEnd w:id="7"/>
            <w:r w:rsidRPr="00105616">
              <w:rPr>
                <w:sz w:val="28"/>
                <w:szCs w:val="22"/>
              </w:rPr>
              <w:t>REVISION TO REPORT ITU-R F.2379-0</w:t>
            </w:r>
            <w:r>
              <w:rPr>
                <w:sz w:val="28"/>
                <w:szCs w:val="22"/>
              </w:rPr>
              <w:t xml:space="preserve"> (2015)</w:t>
            </w:r>
          </w:p>
          <w:p w14:paraId="617ADF85" w14:textId="77777777" w:rsidR="00105616" w:rsidRDefault="00105616" w:rsidP="00105616">
            <w:pPr>
              <w:pStyle w:val="Reptitle"/>
              <w:spacing w:before="0"/>
            </w:pPr>
            <w:r>
              <w:t xml:space="preserve">Sharing and compatibility issues between electronic news gathering and </w:t>
            </w:r>
            <w:r>
              <w:br/>
              <w:t>other systems in frequency bands allocated to the fixed,</w:t>
            </w:r>
            <w:r>
              <w:br/>
              <w:t>mobile and broadcasting services</w:t>
            </w:r>
          </w:p>
          <w:p w14:paraId="4508B12C" w14:textId="77777777" w:rsidR="00105616" w:rsidRDefault="00105616" w:rsidP="00CE0158">
            <w:pPr>
              <w:pStyle w:val="Headingb"/>
            </w:pPr>
          </w:p>
          <w:p w14:paraId="7981CB68" w14:textId="77777777" w:rsidR="00105616" w:rsidRDefault="00105616" w:rsidP="00CE0158">
            <w:pPr>
              <w:pStyle w:val="Headingb"/>
            </w:pPr>
            <w:r>
              <w:t>Background</w:t>
            </w:r>
          </w:p>
          <w:p w14:paraId="6AFD5D35" w14:textId="39CFBC65" w:rsidR="00105616" w:rsidRDefault="00105616" w:rsidP="00CE0158">
            <w:pPr>
              <w:rPr>
                <w:bCs/>
                <w:szCs w:val="24"/>
              </w:rPr>
            </w:pPr>
            <w:r>
              <w:rPr>
                <w:bCs/>
                <w:szCs w:val="24"/>
              </w:rPr>
              <w:t>This report was published more than seven years ago. It does not reflect changes in policy that resulted from</w:t>
            </w:r>
            <w:r>
              <w:rPr>
                <w:bCs/>
                <w:szCs w:val="24"/>
              </w:rPr>
              <w:t xml:space="preserve"> the repurposing of the 600 MHz band in the </w:t>
            </w:r>
            <w:r>
              <w:rPr>
                <w:bCs/>
                <w:szCs w:val="24"/>
              </w:rPr>
              <w:t xml:space="preserve">North America regarding expanded wireless microphone operation </w:t>
            </w:r>
            <w:r>
              <w:rPr>
                <w:bCs/>
                <w:szCs w:val="24"/>
              </w:rPr>
              <w:t>in portions of the 941.5-960 MHz band</w:t>
            </w:r>
            <w:r>
              <w:rPr>
                <w:bCs/>
                <w:szCs w:val="24"/>
              </w:rPr>
              <w:t xml:space="preserve">. </w:t>
            </w:r>
          </w:p>
          <w:p w14:paraId="0F4AA07D" w14:textId="77777777" w:rsidR="00105616" w:rsidRPr="00105616" w:rsidRDefault="00105616" w:rsidP="00CE0158">
            <w:pPr>
              <w:rPr>
                <w:bCs/>
                <w:szCs w:val="24"/>
              </w:rPr>
            </w:pPr>
          </w:p>
          <w:p w14:paraId="14EDAE78" w14:textId="77777777" w:rsidR="00105616" w:rsidRPr="00766C23" w:rsidRDefault="00105616" w:rsidP="00CE0158">
            <w:pPr>
              <w:rPr>
                <w:b/>
                <w:bCs/>
              </w:rPr>
            </w:pPr>
            <w:r w:rsidRPr="00766C23">
              <w:rPr>
                <w:b/>
                <w:bCs/>
              </w:rPr>
              <w:t>Discussion</w:t>
            </w:r>
          </w:p>
          <w:p w14:paraId="2E019244" w14:textId="6A41BA8E" w:rsidR="00105616" w:rsidRPr="00105616" w:rsidRDefault="00105616" w:rsidP="00105616">
            <w:pPr>
              <w:rPr>
                <w:bCs/>
                <w:szCs w:val="24"/>
              </w:rPr>
            </w:pPr>
            <w:r>
              <w:rPr>
                <w:bCs/>
                <w:szCs w:val="24"/>
              </w:rPr>
              <w:t>The blanket statement in last sentence of Section 5.1 (Wireless Microphones) is no longer fully accurate. This can be remedied</w:t>
            </w:r>
            <w:r>
              <w:rPr>
                <w:bCs/>
                <w:szCs w:val="24"/>
              </w:rPr>
              <w:t xml:space="preserve"> by</w:t>
            </w:r>
            <w:r>
              <w:rPr>
                <w:bCs/>
                <w:szCs w:val="24"/>
              </w:rPr>
              <w:t xml:space="preserve"> </w:t>
            </w:r>
            <w:r>
              <w:rPr>
                <w:bCs/>
                <w:szCs w:val="24"/>
              </w:rPr>
              <w:t xml:space="preserve">a minor edit and </w:t>
            </w:r>
            <w:r>
              <w:rPr>
                <w:bCs/>
                <w:szCs w:val="24"/>
              </w:rPr>
              <w:t xml:space="preserve">a footnote.   </w:t>
            </w:r>
          </w:p>
          <w:p w14:paraId="4170051A" w14:textId="77777777" w:rsidR="00105616" w:rsidRDefault="00105616" w:rsidP="00CE0158">
            <w:pPr>
              <w:pStyle w:val="enumlev2"/>
              <w:ind w:left="0" w:firstLine="0"/>
              <w:jc w:val="both"/>
            </w:pPr>
          </w:p>
          <w:p w14:paraId="0180917D" w14:textId="77777777" w:rsidR="00105616" w:rsidRDefault="00105616" w:rsidP="00CE0158">
            <w:pPr>
              <w:pStyle w:val="Headingb"/>
            </w:pPr>
            <w:r>
              <w:t>Proposal</w:t>
            </w:r>
          </w:p>
          <w:p w14:paraId="3C5A101F" w14:textId="38D56289" w:rsidR="00105616" w:rsidRPr="00F65F36" w:rsidRDefault="00105616" w:rsidP="00CE0158">
            <w:pPr>
              <w:pStyle w:val="Header"/>
              <w:tabs>
                <w:tab w:val="left" w:pos="1170"/>
              </w:tabs>
              <w:jc w:val="left"/>
              <w:rPr>
                <w:sz w:val="24"/>
                <w:szCs w:val="24"/>
              </w:rPr>
            </w:pPr>
            <w:r>
              <w:rPr>
                <w:sz w:val="24"/>
                <w:szCs w:val="24"/>
              </w:rPr>
              <w:t>Update section 5.1</w:t>
            </w:r>
          </w:p>
          <w:p w14:paraId="66295971" w14:textId="77777777" w:rsidR="00105616" w:rsidRPr="00F65F36" w:rsidRDefault="00105616" w:rsidP="00CE0158">
            <w:pPr>
              <w:pStyle w:val="enumlev1"/>
              <w:rPr>
                <w:szCs w:val="24"/>
              </w:rPr>
            </w:pPr>
          </w:p>
          <w:p w14:paraId="5B5923BC" w14:textId="77777777" w:rsidR="00105616" w:rsidRDefault="00105616" w:rsidP="00CE0158">
            <w:pPr>
              <w:pStyle w:val="enumlev1"/>
            </w:pPr>
            <w:r w:rsidRPr="0048035A">
              <w:rPr>
                <w:b/>
                <w:szCs w:val="24"/>
              </w:rPr>
              <w:t>Attachment:</w:t>
            </w:r>
            <w:r>
              <w:rPr>
                <w:szCs w:val="24"/>
              </w:rPr>
              <w:t xml:space="preserve"> </w:t>
            </w:r>
            <w:r>
              <w:t xml:space="preserve"> </w:t>
            </w:r>
          </w:p>
          <w:p w14:paraId="229E109F" w14:textId="57FB83AC" w:rsidR="00105616" w:rsidRDefault="00105616" w:rsidP="00CE0158">
            <w:pPr>
              <w:pStyle w:val="enumlev1"/>
              <w:tabs>
                <w:tab w:val="clear" w:pos="794"/>
              </w:tabs>
              <w:ind w:left="0" w:firstLine="0"/>
              <w:rPr>
                <w:szCs w:val="24"/>
              </w:rPr>
            </w:pPr>
            <w:r>
              <w:rPr>
                <w:szCs w:val="24"/>
              </w:rPr>
              <w:t>Section 5.1 of Report F.2379-0 with proposed edit and footnote.</w:t>
            </w:r>
          </w:p>
          <w:p w14:paraId="24F073CA" w14:textId="77777777" w:rsidR="00105616" w:rsidRDefault="00105616" w:rsidP="00CE0158">
            <w:pPr>
              <w:pStyle w:val="enumlev1"/>
              <w:tabs>
                <w:tab w:val="clear" w:pos="794"/>
              </w:tabs>
              <w:ind w:left="0" w:firstLine="0"/>
              <w:rPr>
                <w:szCs w:val="24"/>
              </w:rPr>
            </w:pPr>
          </w:p>
          <w:p w14:paraId="3796BF8F" w14:textId="77777777" w:rsidR="00105616" w:rsidRDefault="00105616" w:rsidP="00CE0158">
            <w:pPr>
              <w:pStyle w:val="enumlev1"/>
              <w:tabs>
                <w:tab w:val="clear" w:pos="794"/>
              </w:tabs>
              <w:ind w:left="0" w:firstLine="0"/>
              <w:rPr>
                <w:szCs w:val="24"/>
              </w:rPr>
            </w:pPr>
          </w:p>
          <w:p w14:paraId="2D3FAD1D" w14:textId="77777777" w:rsidR="00105616" w:rsidRDefault="00105616" w:rsidP="00CE0158">
            <w:pPr>
              <w:pStyle w:val="enumlev1"/>
              <w:tabs>
                <w:tab w:val="clear" w:pos="794"/>
              </w:tabs>
              <w:ind w:left="0" w:firstLine="0"/>
              <w:rPr>
                <w:szCs w:val="24"/>
              </w:rPr>
            </w:pPr>
          </w:p>
          <w:p w14:paraId="7EE0F50B" w14:textId="77777777" w:rsidR="00105616" w:rsidRDefault="00105616" w:rsidP="00CE0158">
            <w:pPr>
              <w:pStyle w:val="enumlev1"/>
              <w:tabs>
                <w:tab w:val="clear" w:pos="794"/>
              </w:tabs>
              <w:ind w:left="0" w:firstLine="0"/>
              <w:rPr>
                <w:szCs w:val="24"/>
              </w:rPr>
            </w:pPr>
          </w:p>
          <w:p w14:paraId="59DBC833" w14:textId="79E035B0" w:rsidR="00105616" w:rsidRDefault="00105616" w:rsidP="00CE0158">
            <w:pPr>
              <w:pStyle w:val="enumlev1"/>
              <w:ind w:left="0" w:firstLine="0"/>
              <w:jc w:val="center"/>
              <w:rPr>
                <w:b/>
                <w:bCs/>
                <w:sz w:val="28"/>
                <w:szCs w:val="22"/>
              </w:rPr>
            </w:pPr>
            <w:r w:rsidRPr="006D77E0">
              <w:rPr>
                <w:b/>
                <w:bCs/>
                <w:sz w:val="28"/>
                <w:szCs w:val="22"/>
              </w:rPr>
              <w:t>ATTACHMENT</w:t>
            </w:r>
          </w:p>
          <w:p w14:paraId="2978ACC1" w14:textId="15883FDB" w:rsidR="00105616" w:rsidRDefault="00105616" w:rsidP="00CE0158">
            <w:pPr>
              <w:pStyle w:val="enumlev1"/>
              <w:ind w:left="0" w:firstLine="0"/>
              <w:jc w:val="center"/>
              <w:rPr>
                <w:b/>
                <w:bCs/>
                <w:sz w:val="28"/>
                <w:szCs w:val="22"/>
              </w:rPr>
            </w:pPr>
          </w:p>
          <w:p w14:paraId="743D61FD" w14:textId="77777777" w:rsidR="00105616" w:rsidRPr="0020152A" w:rsidRDefault="00105616" w:rsidP="00105616">
            <w:pPr>
              <w:pStyle w:val="Heading2"/>
            </w:pPr>
            <w:bookmarkStart w:id="9" w:name="_Toc424739214"/>
            <w:bookmarkStart w:id="10" w:name="_Toc433651619"/>
            <w:r w:rsidRPr="0020152A">
              <w:t>5.1</w:t>
            </w:r>
            <w:r w:rsidRPr="0020152A">
              <w:tab/>
              <w:t>Wireless microphones</w:t>
            </w:r>
            <w:bookmarkEnd w:id="9"/>
            <w:bookmarkEnd w:id="10"/>
          </w:p>
          <w:p w14:paraId="71E52B02" w14:textId="77777777" w:rsidR="00105616" w:rsidRPr="00EE3356" w:rsidRDefault="00105616" w:rsidP="00105616">
            <w:pPr>
              <w:pStyle w:val="Summary"/>
              <w:spacing w:after="120"/>
              <w:jc w:val="left"/>
              <w:rPr>
                <w:sz w:val="24"/>
                <w:szCs w:val="24"/>
                <w:lang w:val="en-GB" w:eastAsia="ja-JP"/>
              </w:rPr>
            </w:pPr>
            <w:r w:rsidRPr="00EE3356">
              <w:rPr>
                <w:sz w:val="24"/>
                <w:szCs w:val="24"/>
                <w:lang w:val="en-GB"/>
              </w:rPr>
              <w:t xml:space="preserve">Recommendation ITU-R BT.1871 </w:t>
            </w:r>
            <w:r>
              <w:rPr>
                <w:sz w:val="24"/>
                <w:szCs w:val="24"/>
                <w:lang w:val="en-GB"/>
              </w:rPr>
              <w:t xml:space="preserve">– </w:t>
            </w:r>
            <w:r w:rsidRPr="00EE3356">
              <w:rPr>
                <w:sz w:val="24"/>
                <w:szCs w:val="24"/>
                <w:lang w:val="en-GB"/>
              </w:rPr>
              <w:t>User requirements for wireless microphones</w:t>
            </w:r>
            <w:r>
              <w:rPr>
                <w:sz w:val="24"/>
                <w:szCs w:val="24"/>
                <w:lang w:val="en-GB"/>
              </w:rPr>
              <w:t>,</w:t>
            </w:r>
            <w:r w:rsidRPr="00EE3356">
              <w:rPr>
                <w:sz w:val="24"/>
                <w:szCs w:val="24"/>
                <w:lang w:val="en-GB"/>
              </w:rPr>
              <w:t xml:space="preserve"> </w:t>
            </w:r>
            <w:r w:rsidRPr="00EE3356">
              <w:rPr>
                <w:sz w:val="24"/>
                <w:szCs w:val="24"/>
                <w:lang w:val="en-GB" w:eastAsia="ja-JP"/>
              </w:rPr>
              <w:t>contains typical system parameters and operational requirements for analogue and digital wireless microphones, which may be used by administrations and broadcasters when planning tuning ranges within broadcasting, fixed and mobile service allocations.</w:t>
            </w:r>
          </w:p>
          <w:p w14:paraId="7FAFCE8E" w14:textId="1DE51268" w:rsidR="00105616" w:rsidRPr="0020152A" w:rsidRDefault="00105616" w:rsidP="00105616">
            <w:pPr>
              <w:rPr>
                <w:snapToGrid w:val="0"/>
                <w:lang w:eastAsia="ja-JP"/>
              </w:rPr>
            </w:pPr>
            <w:r w:rsidRPr="0020152A">
              <w:rPr>
                <w:lang w:eastAsia="ja-JP"/>
              </w:rPr>
              <w:t xml:space="preserve">As specified in </w:t>
            </w:r>
            <w:r w:rsidRPr="0020152A">
              <w:rPr>
                <w:szCs w:val="24"/>
              </w:rPr>
              <w:t>Recommendation ITU-R BT.1871, w</w:t>
            </w:r>
            <w:r w:rsidRPr="0020152A">
              <w:rPr>
                <w:lang w:eastAsia="ja-JP"/>
              </w:rPr>
              <w:t>ireless microphones</w:t>
            </w:r>
            <w:ins w:id="11" w:author="USA" w:date="2023-02-27T15:31:00Z">
              <w:r>
                <w:rPr>
                  <w:lang w:eastAsia="ja-JP"/>
                </w:rPr>
                <w:t xml:space="preserve"> gen</w:t>
              </w:r>
            </w:ins>
            <w:ins w:id="12" w:author="USA" w:date="2023-02-27T15:32:00Z">
              <w:r>
                <w:rPr>
                  <w:lang w:eastAsia="ja-JP"/>
                </w:rPr>
                <w:t>erally</w:t>
              </w:r>
            </w:ins>
            <w:r>
              <w:rPr>
                <w:lang w:eastAsia="ja-JP"/>
              </w:rPr>
              <w:t xml:space="preserve"> </w:t>
            </w:r>
            <w:r w:rsidRPr="0020152A">
              <w:rPr>
                <w:lang w:eastAsia="ja-JP"/>
              </w:rPr>
              <w:t>use spectrum below 1900</w:t>
            </w:r>
            <w:r>
              <w:rPr>
                <w:lang w:eastAsia="ja-JP"/>
              </w:rPr>
              <w:t> </w:t>
            </w:r>
            <w:r w:rsidRPr="0020152A">
              <w:rPr>
                <w:lang w:eastAsia="ja-JP"/>
              </w:rPr>
              <w:t>MHz and do not share spectrum with fixed services</w:t>
            </w:r>
            <w:ins w:id="13" w:author="USA" w:date="2023-02-27T15:31:00Z">
              <w:r>
                <w:rPr>
                  <w:rStyle w:val="FootnoteReference"/>
                  <w:lang w:eastAsia="ja-JP"/>
                </w:rPr>
                <w:footnoteReference w:id="1"/>
              </w:r>
            </w:ins>
            <w:r w:rsidRPr="0020152A">
              <w:rPr>
                <w:lang w:eastAsia="ja-JP"/>
              </w:rPr>
              <w:t xml:space="preserve"> and therefore, although they are an important resource for ENG, are outside the scope of this report. </w:t>
            </w:r>
          </w:p>
          <w:p w14:paraId="16940DE8" w14:textId="77777777" w:rsidR="00105616" w:rsidRDefault="00105616" w:rsidP="00105616"/>
          <w:p w14:paraId="270682EF" w14:textId="77777777" w:rsidR="00105616" w:rsidRDefault="00105616" w:rsidP="00CE0158">
            <w:pPr>
              <w:pStyle w:val="enumlev1"/>
              <w:ind w:left="0" w:firstLine="0"/>
              <w:jc w:val="center"/>
              <w:rPr>
                <w:b/>
                <w:bCs/>
                <w:sz w:val="28"/>
                <w:szCs w:val="22"/>
              </w:rPr>
            </w:pPr>
          </w:p>
          <w:p w14:paraId="5F9C3A4C" w14:textId="77777777" w:rsidR="00105616" w:rsidRPr="007F0BAC" w:rsidRDefault="00105616" w:rsidP="00CE0158">
            <w:pPr>
              <w:pStyle w:val="Title1"/>
              <w:rPr>
                <w:lang w:eastAsia="zh-CN"/>
              </w:rPr>
            </w:pPr>
          </w:p>
        </w:tc>
      </w:tr>
      <w:bookmarkEnd w:id="8"/>
    </w:tbl>
    <w:p w14:paraId="3DB8149E" w14:textId="59FBCFE2" w:rsidR="005915A7" w:rsidRDefault="005915A7" w:rsidP="0073325C">
      <w:pPr>
        <w:rPr>
          <w:szCs w:val="24"/>
        </w:rPr>
      </w:pPr>
    </w:p>
    <w:sectPr w:rsidR="005915A7" w:rsidSect="00FE0EEA">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02DB2" w14:textId="77777777" w:rsidR="00474EBA" w:rsidRDefault="00474EBA">
      <w:r>
        <w:separator/>
      </w:r>
    </w:p>
  </w:endnote>
  <w:endnote w:type="continuationSeparator" w:id="0">
    <w:p w14:paraId="43E65F64" w14:textId="77777777" w:rsidR="00474EBA" w:rsidRDefault="00474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B8F45" w14:textId="77777777" w:rsidR="00474EBA" w:rsidRDefault="00474EBA">
      <w:r>
        <w:t>____________________</w:t>
      </w:r>
    </w:p>
  </w:footnote>
  <w:footnote w:type="continuationSeparator" w:id="0">
    <w:p w14:paraId="786DFE18" w14:textId="77777777" w:rsidR="00474EBA" w:rsidRDefault="00474EBA">
      <w:r>
        <w:continuationSeparator/>
      </w:r>
    </w:p>
  </w:footnote>
  <w:footnote w:id="1">
    <w:p w14:paraId="4C307F12" w14:textId="7E490D0B" w:rsidR="00105616" w:rsidRPr="00CE0158" w:rsidRDefault="00105616" w:rsidP="00105616">
      <w:pPr>
        <w:pStyle w:val="FootnoteText"/>
        <w:rPr>
          <w:ins w:id="14" w:author="USA" w:date="2023-02-27T15:31:00Z"/>
        </w:rPr>
      </w:pPr>
      <w:ins w:id="15" w:author="USA" w:date="2023-02-27T15:31:00Z">
        <w:r>
          <w:rPr>
            <w:rStyle w:val="FootnoteReference"/>
          </w:rPr>
          <w:footnoteRef/>
        </w:r>
        <w:r>
          <w:t xml:space="preserve">  </w:t>
        </w:r>
        <w:r>
          <w:t xml:space="preserve"> Some Region 2 countries permit licensed wireless microphone operation in portions of the 941.5 - 960 MHz band allocated to fixed services, and portions of the 6 875 - 7 125 MHz band (e.g., in the United States: </w:t>
        </w:r>
        <w:r w:rsidRPr="00E554A3">
          <w:t>941.500-944.000</w:t>
        </w:r>
        <w:r>
          <w:t xml:space="preserve"> </w:t>
        </w:r>
        <w:r w:rsidRPr="00E554A3">
          <w:t xml:space="preserve">MHz; 944.000-952.000 MHz; 952.850-956.250 MHz; </w:t>
        </w:r>
        <w:r>
          <w:t xml:space="preserve">and </w:t>
        </w:r>
        <w:r w:rsidRPr="00E554A3">
          <w:t>956.450-959.850 MHz</w:t>
        </w:r>
        <w:r>
          <w:t>; as well as 6 875 – 6 900 and 7 100 – 7 125 MHz)</w:t>
        </w:r>
      </w:ins>
    </w:p>
    <w:p w14:paraId="65F3BEE1" w14:textId="7B87C0E8" w:rsidR="00105616" w:rsidRDefault="0010561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827909">
    <w:abstractNumId w:val="7"/>
  </w:num>
  <w:num w:numId="2" w16cid:durableId="325788190">
    <w:abstractNumId w:val="3"/>
  </w:num>
  <w:num w:numId="3" w16cid:durableId="792359344">
    <w:abstractNumId w:val="2"/>
  </w:num>
  <w:num w:numId="4" w16cid:durableId="1654138900">
    <w:abstractNumId w:val="6"/>
  </w:num>
  <w:num w:numId="5" w16cid:durableId="2081100644">
    <w:abstractNumId w:val="4"/>
  </w:num>
  <w:num w:numId="6" w16cid:durableId="2075353491">
    <w:abstractNumId w:val="8"/>
  </w:num>
  <w:num w:numId="7" w16cid:durableId="854882282">
    <w:abstractNumId w:val="0"/>
  </w:num>
  <w:num w:numId="8" w16cid:durableId="384068033">
    <w:abstractNumId w:val="5"/>
  </w:num>
  <w:num w:numId="9" w16cid:durableId="427310868">
    <w:abstractNumId w:val="1"/>
  </w:num>
  <w:num w:numId="10" w16cid:durableId="207581388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6C62"/>
    <w:rsid w:val="000328A7"/>
    <w:rsid w:val="00037ABB"/>
    <w:rsid w:val="000423A9"/>
    <w:rsid w:val="00050894"/>
    <w:rsid w:val="00051FEC"/>
    <w:rsid w:val="00074F49"/>
    <w:rsid w:val="000B1040"/>
    <w:rsid w:val="000B6B0C"/>
    <w:rsid w:val="000C3C3C"/>
    <w:rsid w:val="000D24F6"/>
    <w:rsid w:val="000F5349"/>
    <w:rsid w:val="000F6518"/>
    <w:rsid w:val="00103467"/>
    <w:rsid w:val="00105616"/>
    <w:rsid w:val="00115AB5"/>
    <w:rsid w:val="00126CF1"/>
    <w:rsid w:val="001302DB"/>
    <w:rsid w:val="00142A9C"/>
    <w:rsid w:val="0014430B"/>
    <w:rsid w:val="001548DD"/>
    <w:rsid w:val="00155EAF"/>
    <w:rsid w:val="001616A4"/>
    <w:rsid w:val="00170C40"/>
    <w:rsid w:val="00176055"/>
    <w:rsid w:val="001762AC"/>
    <w:rsid w:val="00177D0A"/>
    <w:rsid w:val="00181569"/>
    <w:rsid w:val="001A2611"/>
    <w:rsid w:val="001A2B81"/>
    <w:rsid w:val="001A3DE6"/>
    <w:rsid w:val="001A6A2B"/>
    <w:rsid w:val="001B5DF1"/>
    <w:rsid w:val="001C6BCC"/>
    <w:rsid w:val="001D3303"/>
    <w:rsid w:val="001D76B5"/>
    <w:rsid w:val="001F287F"/>
    <w:rsid w:val="001F392C"/>
    <w:rsid w:val="00202192"/>
    <w:rsid w:val="002071BD"/>
    <w:rsid w:val="00211DE2"/>
    <w:rsid w:val="0022011D"/>
    <w:rsid w:val="00225C85"/>
    <w:rsid w:val="00233664"/>
    <w:rsid w:val="00246858"/>
    <w:rsid w:val="0025651B"/>
    <w:rsid w:val="00261BCA"/>
    <w:rsid w:val="00272B66"/>
    <w:rsid w:val="002751E3"/>
    <w:rsid w:val="00276B8B"/>
    <w:rsid w:val="002827F0"/>
    <w:rsid w:val="00286F87"/>
    <w:rsid w:val="002968C7"/>
    <w:rsid w:val="00297CAC"/>
    <w:rsid w:val="002A24C4"/>
    <w:rsid w:val="002C44F8"/>
    <w:rsid w:val="002C6D77"/>
    <w:rsid w:val="002F41B5"/>
    <w:rsid w:val="002F5E8A"/>
    <w:rsid w:val="0030335D"/>
    <w:rsid w:val="00322B57"/>
    <w:rsid w:val="00323743"/>
    <w:rsid w:val="00326A16"/>
    <w:rsid w:val="003307DB"/>
    <w:rsid w:val="003537C6"/>
    <w:rsid w:val="003808B6"/>
    <w:rsid w:val="003A0C3D"/>
    <w:rsid w:val="003B6663"/>
    <w:rsid w:val="003C13DB"/>
    <w:rsid w:val="003C2531"/>
    <w:rsid w:val="003C4879"/>
    <w:rsid w:val="003D2487"/>
    <w:rsid w:val="003F7D34"/>
    <w:rsid w:val="00406EE2"/>
    <w:rsid w:val="00412607"/>
    <w:rsid w:val="004126E3"/>
    <w:rsid w:val="00424E04"/>
    <w:rsid w:val="004356FA"/>
    <w:rsid w:val="00435B13"/>
    <w:rsid w:val="00441294"/>
    <w:rsid w:val="00445B52"/>
    <w:rsid w:val="004556C6"/>
    <w:rsid w:val="0045693E"/>
    <w:rsid w:val="00461607"/>
    <w:rsid w:val="0047247F"/>
    <w:rsid w:val="00474EBA"/>
    <w:rsid w:val="004758EF"/>
    <w:rsid w:val="0048791B"/>
    <w:rsid w:val="00490665"/>
    <w:rsid w:val="00493EE0"/>
    <w:rsid w:val="004C1A6F"/>
    <w:rsid w:val="004C6A62"/>
    <w:rsid w:val="004C6BA5"/>
    <w:rsid w:val="004D1E6B"/>
    <w:rsid w:val="004D2857"/>
    <w:rsid w:val="004D45FD"/>
    <w:rsid w:val="004D6137"/>
    <w:rsid w:val="004E1EBE"/>
    <w:rsid w:val="004E1EDF"/>
    <w:rsid w:val="004E6A62"/>
    <w:rsid w:val="005011AE"/>
    <w:rsid w:val="00502661"/>
    <w:rsid w:val="005056D1"/>
    <w:rsid w:val="00511793"/>
    <w:rsid w:val="00514A3F"/>
    <w:rsid w:val="00527A25"/>
    <w:rsid w:val="00545C87"/>
    <w:rsid w:val="005464F5"/>
    <w:rsid w:val="00573D1D"/>
    <w:rsid w:val="00582985"/>
    <w:rsid w:val="00586524"/>
    <w:rsid w:val="005915A7"/>
    <w:rsid w:val="005935CB"/>
    <w:rsid w:val="00595208"/>
    <w:rsid w:val="0059695B"/>
    <w:rsid w:val="005A0308"/>
    <w:rsid w:val="005B52E9"/>
    <w:rsid w:val="005B77F5"/>
    <w:rsid w:val="005B7A09"/>
    <w:rsid w:val="005C3350"/>
    <w:rsid w:val="005D2BD7"/>
    <w:rsid w:val="005E5C1A"/>
    <w:rsid w:val="00646B80"/>
    <w:rsid w:val="00664890"/>
    <w:rsid w:val="006C6080"/>
    <w:rsid w:val="006D53DE"/>
    <w:rsid w:val="006E09AB"/>
    <w:rsid w:val="006E6BFC"/>
    <w:rsid w:val="006F5394"/>
    <w:rsid w:val="006F661E"/>
    <w:rsid w:val="00701806"/>
    <w:rsid w:val="00721944"/>
    <w:rsid w:val="00723BA8"/>
    <w:rsid w:val="00727E7C"/>
    <w:rsid w:val="0073325C"/>
    <w:rsid w:val="007408A4"/>
    <w:rsid w:val="007423FE"/>
    <w:rsid w:val="007512D4"/>
    <w:rsid w:val="00764EB5"/>
    <w:rsid w:val="00765AFA"/>
    <w:rsid w:val="00775DCC"/>
    <w:rsid w:val="00783304"/>
    <w:rsid w:val="00784DF7"/>
    <w:rsid w:val="00785ADD"/>
    <w:rsid w:val="007869BE"/>
    <w:rsid w:val="007A7E9C"/>
    <w:rsid w:val="007B3FE2"/>
    <w:rsid w:val="007B7D81"/>
    <w:rsid w:val="007C25B7"/>
    <w:rsid w:val="007C6132"/>
    <w:rsid w:val="007F33DB"/>
    <w:rsid w:val="00806FBC"/>
    <w:rsid w:val="00807158"/>
    <w:rsid w:val="00822DE6"/>
    <w:rsid w:val="008642E5"/>
    <w:rsid w:val="0088632A"/>
    <w:rsid w:val="00892A9D"/>
    <w:rsid w:val="008A00EC"/>
    <w:rsid w:val="008A7C67"/>
    <w:rsid w:val="008B23AE"/>
    <w:rsid w:val="008B42DB"/>
    <w:rsid w:val="008B59E4"/>
    <w:rsid w:val="008C26E8"/>
    <w:rsid w:val="008C3CDE"/>
    <w:rsid w:val="008D1CCD"/>
    <w:rsid w:val="008D1E9D"/>
    <w:rsid w:val="008D5F44"/>
    <w:rsid w:val="008E4709"/>
    <w:rsid w:val="008E5CCE"/>
    <w:rsid w:val="009076BE"/>
    <w:rsid w:val="00925636"/>
    <w:rsid w:val="00927E5E"/>
    <w:rsid w:val="009318E1"/>
    <w:rsid w:val="00943AB7"/>
    <w:rsid w:val="009465A2"/>
    <w:rsid w:val="00946EC6"/>
    <w:rsid w:val="00967DEA"/>
    <w:rsid w:val="00970E30"/>
    <w:rsid w:val="00973D61"/>
    <w:rsid w:val="00980998"/>
    <w:rsid w:val="00986D8C"/>
    <w:rsid w:val="009A43B1"/>
    <w:rsid w:val="009B0F49"/>
    <w:rsid w:val="009B746E"/>
    <w:rsid w:val="009C187E"/>
    <w:rsid w:val="009C6126"/>
    <w:rsid w:val="009D18DA"/>
    <w:rsid w:val="009E2C93"/>
    <w:rsid w:val="009E3088"/>
    <w:rsid w:val="009E5F93"/>
    <w:rsid w:val="009E7823"/>
    <w:rsid w:val="00A14235"/>
    <w:rsid w:val="00A15A16"/>
    <w:rsid w:val="00A20242"/>
    <w:rsid w:val="00A33283"/>
    <w:rsid w:val="00A54C8A"/>
    <w:rsid w:val="00A600CB"/>
    <w:rsid w:val="00A6548F"/>
    <w:rsid w:val="00A703EC"/>
    <w:rsid w:val="00A71BFB"/>
    <w:rsid w:val="00A71D9B"/>
    <w:rsid w:val="00A72792"/>
    <w:rsid w:val="00A74692"/>
    <w:rsid w:val="00A7724D"/>
    <w:rsid w:val="00A77B18"/>
    <w:rsid w:val="00A82078"/>
    <w:rsid w:val="00A9004C"/>
    <w:rsid w:val="00A9347D"/>
    <w:rsid w:val="00AB30FB"/>
    <w:rsid w:val="00AB5F43"/>
    <w:rsid w:val="00AC3A8F"/>
    <w:rsid w:val="00AD7219"/>
    <w:rsid w:val="00B21BB3"/>
    <w:rsid w:val="00B252A6"/>
    <w:rsid w:val="00B404E6"/>
    <w:rsid w:val="00B46C37"/>
    <w:rsid w:val="00B56EB8"/>
    <w:rsid w:val="00B72F4F"/>
    <w:rsid w:val="00B748BA"/>
    <w:rsid w:val="00BC4F4B"/>
    <w:rsid w:val="00BC688C"/>
    <w:rsid w:val="00BC6AE7"/>
    <w:rsid w:val="00BE4F28"/>
    <w:rsid w:val="00BF0224"/>
    <w:rsid w:val="00BF4F6D"/>
    <w:rsid w:val="00C07A57"/>
    <w:rsid w:val="00C23AB8"/>
    <w:rsid w:val="00C24E69"/>
    <w:rsid w:val="00C33A8B"/>
    <w:rsid w:val="00C373C4"/>
    <w:rsid w:val="00C41775"/>
    <w:rsid w:val="00C42293"/>
    <w:rsid w:val="00C549B9"/>
    <w:rsid w:val="00C74E3E"/>
    <w:rsid w:val="00C85328"/>
    <w:rsid w:val="00C95DB0"/>
    <w:rsid w:val="00CD470B"/>
    <w:rsid w:val="00CD617B"/>
    <w:rsid w:val="00CD7BFA"/>
    <w:rsid w:val="00CE2F80"/>
    <w:rsid w:val="00CE305B"/>
    <w:rsid w:val="00CF47CE"/>
    <w:rsid w:val="00CF78CB"/>
    <w:rsid w:val="00D05A1E"/>
    <w:rsid w:val="00D12145"/>
    <w:rsid w:val="00D1260D"/>
    <w:rsid w:val="00D2324C"/>
    <w:rsid w:val="00D35CAF"/>
    <w:rsid w:val="00D52A2C"/>
    <w:rsid w:val="00D638F9"/>
    <w:rsid w:val="00D6573F"/>
    <w:rsid w:val="00D67554"/>
    <w:rsid w:val="00D71648"/>
    <w:rsid w:val="00D742F3"/>
    <w:rsid w:val="00D80403"/>
    <w:rsid w:val="00DA44BA"/>
    <w:rsid w:val="00DB4701"/>
    <w:rsid w:val="00DC1AD5"/>
    <w:rsid w:val="00DC4289"/>
    <w:rsid w:val="00DE0AFE"/>
    <w:rsid w:val="00DE5034"/>
    <w:rsid w:val="00DF3E2B"/>
    <w:rsid w:val="00DF6A76"/>
    <w:rsid w:val="00E00E7F"/>
    <w:rsid w:val="00E12BDB"/>
    <w:rsid w:val="00E165EF"/>
    <w:rsid w:val="00E25712"/>
    <w:rsid w:val="00E34FFC"/>
    <w:rsid w:val="00E417ED"/>
    <w:rsid w:val="00E43937"/>
    <w:rsid w:val="00E5054A"/>
    <w:rsid w:val="00E50932"/>
    <w:rsid w:val="00E526AF"/>
    <w:rsid w:val="00E62779"/>
    <w:rsid w:val="00E70D54"/>
    <w:rsid w:val="00E818F3"/>
    <w:rsid w:val="00E81B8A"/>
    <w:rsid w:val="00EA363F"/>
    <w:rsid w:val="00EB3701"/>
    <w:rsid w:val="00EB7F8B"/>
    <w:rsid w:val="00EC5F08"/>
    <w:rsid w:val="00ED59F2"/>
    <w:rsid w:val="00ED7D3A"/>
    <w:rsid w:val="00EE37A4"/>
    <w:rsid w:val="00EE4E5A"/>
    <w:rsid w:val="00EE4EDC"/>
    <w:rsid w:val="00F055F5"/>
    <w:rsid w:val="00F10521"/>
    <w:rsid w:val="00F20AF5"/>
    <w:rsid w:val="00F27B38"/>
    <w:rsid w:val="00F27F61"/>
    <w:rsid w:val="00F350A1"/>
    <w:rsid w:val="00F47B25"/>
    <w:rsid w:val="00F636D5"/>
    <w:rsid w:val="00F668CB"/>
    <w:rsid w:val="00F675E3"/>
    <w:rsid w:val="00F82CAD"/>
    <w:rsid w:val="00F82FCC"/>
    <w:rsid w:val="00F8415A"/>
    <w:rsid w:val="00F92F07"/>
    <w:rsid w:val="00FA122C"/>
    <w:rsid w:val="00FA26B7"/>
    <w:rsid w:val="00FA7B1A"/>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styleId="UnresolvedMention">
    <w:name w:val="Unresolved Mention"/>
    <w:basedOn w:val="DefaultParagraphFont"/>
    <w:uiPriority w:val="99"/>
    <w:semiHidden/>
    <w:unhideWhenUsed/>
    <w:rsid w:val="001A6A2B"/>
    <w:rPr>
      <w:color w:val="605E5C"/>
      <w:shd w:val="clear" w:color="auto" w:fill="E1DFDD"/>
    </w:rPr>
  </w:style>
  <w:style w:type="paragraph" w:styleId="Revision">
    <w:name w:val="Revision"/>
    <w:hidden/>
    <w:uiPriority w:val="99"/>
    <w:semiHidden/>
    <w:rsid w:val="0010561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261719171">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493793793">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e.ciaudelli@sennheiser.com"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tu.int/pub/R-REP-F.237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64059-070C-4054-9CAB-ABE990B5D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3064</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USA</cp:lastModifiedBy>
  <cp:revision>2</cp:revision>
  <dcterms:created xsi:type="dcterms:W3CDTF">2023-02-27T20:37:00Z</dcterms:created>
  <dcterms:modified xsi:type="dcterms:W3CDTF">2023-02-27T20:37:00Z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