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2E3E" w:rsidRPr="00A02BF0" w14:paraId="1210C415" w14:textId="77777777" w:rsidTr="00F26A6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CDA3ABB" w14:textId="77777777" w:rsidR="00B52E3E" w:rsidRPr="00A02BF0" w:rsidRDefault="00B52E3E" w:rsidP="00F26A6A">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7B0BE302" w14:textId="77777777" w:rsidR="00B52E3E" w:rsidRPr="00A02BF0" w:rsidRDefault="00B52E3E" w:rsidP="00F26A6A">
            <w:pPr>
              <w:pStyle w:val="TabletitleBR"/>
              <w:rPr>
                <w:spacing w:val="-3"/>
                <w:szCs w:val="24"/>
              </w:rPr>
            </w:pPr>
            <w:r w:rsidRPr="00A02BF0">
              <w:rPr>
                <w:spacing w:val="-3"/>
                <w:szCs w:val="24"/>
              </w:rPr>
              <w:t>Fact Sheet</w:t>
            </w:r>
          </w:p>
        </w:tc>
      </w:tr>
      <w:tr w:rsidR="00B52E3E" w:rsidRPr="00A02BF0" w14:paraId="639C098B" w14:textId="77777777" w:rsidTr="00F26A6A">
        <w:trPr>
          <w:trHeight w:val="951"/>
        </w:trPr>
        <w:tc>
          <w:tcPr>
            <w:tcW w:w="3984" w:type="dxa"/>
            <w:tcBorders>
              <w:left w:val="double" w:sz="6" w:space="0" w:color="auto"/>
            </w:tcBorders>
          </w:tcPr>
          <w:p w14:paraId="283F12F3" w14:textId="77777777" w:rsidR="00B52E3E" w:rsidRPr="00A02BF0" w:rsidRDefault="00B52E3E" w:rsidP="00F26A6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6C6CC65" w14:textId="77777777" w:rsidR="00B52E3E" w:rsidRPr="00F85E5B" w:rsidRDefault="00B52E3E" w:rsidP="00F26A6A">
            <w:pPr>
              <w:spacing w:after="120"/>
              <w:ind w:left="144" w:right="144"/>
              <w:rPr>
                <w:lang w:val="en-US"/>
              </w:rPr>
            </w:pPr>
            <w:r w:rsidRPr="00A02BF0">
              <w:rPr>
                <w:b/>
              </w:rPr>
              <w:t>Document No:</w:t>
            </w:r>
            <w:r w:rsidRPr="00A02BF0">
              <w:t xml:space="preserve">  </w:t>
            </w:r>
            <w:r w:rsidRPr="00F85E5B">
              <w:t>USWP1A</w:t>
            </w:r>
            <w:r>
              <w:t>-02</w:t>
            </w:r>
          </w:p>
        </w:tc>
      </w:tr>
      <w:tr w:rsidR="00B52E3E" w:rsidRPr="00A02BF0" w14:paraId="3FDD4DC7" w14:textId="77777777" w:rsidTr="00F26A6A">
        <w:trPr>
          <w:trHeight w:val="378"/>
        </w:trPr>
        <w:tc>
          <w:tcPr>
            <w:tcW w:w="3984" w:type="dxa"/>
            <w:tcBorders>
              <w:left w:val="double" w:sz="6" w:space="0" w:color="auto"/>
            </w:tcBorders>
          </w:tcPr>
          <w:p w14:paraId="742704F1" w14:textId="77777777" w:rsidR="00B52E3E" w:rsidRPr="00A02BF0" w:rsidRDefault="00B52E3E" w:rsidP="00F26A6A">
            <w:pPr>
              <w:ind w:left="144" w:right="144"/>
            </w:pPr>
            <w:r w:rsidRPr="00A02BF0">
              <w:rPr>
                <w:b/>
              </w:rPr>
              <w:t>Ref:</w:t>
            </w:r>
            <w:r>
              <w:rPr>
                <w:b/>
              </w:rPr>
              <w:t xml:space="preserve">  </w:t>
            </w:r>
            <w:r w:rsidRPr="00765295">
              <w:rPr>
                <w:bCs/>
              </w:rPr>
              <w:t xml:space="preserve"> </w:t>
            </w:r>
            <w:r w:rsidRPr="00755E49">
              <w:rPr>
                <w:bCs/>
              </w:rPr>
              <w:t>Recommendation ITU-R SM.</w:t>
            </w:r>
            <w:r>
              <w:rPr>
                <w:bCs/>
              </w:rPr>
              <w:t>2151</w:t>
            </w:r>
            <w:r w:rsidRPr="00755E49">
              <w:rPr>
                <w:bCs/>
              </w:rPr>
              <w:t xml:space="preserve"> – </w:t>
            </w:r>
            <w:r w:rsidRPr="00755E49">
              <w:rPr>
                <w:bCs/>
                <w:i/>
                <w:iCs/>
              </w:rPr>
              <w:t>Guidance on frequency ranges for operation of wireless power transmission via radio frequency beam systems for mobile/portable devices and sensor networks</w:t>
            </w:r>
          </w:p>
        </w:tc>
        <w:tc>
          <w:tcPr>
            <w:tcW w:w="5409" w:type="dxa"/>
            <w:tcBorders>
              <w:right w:val="double" w:sz="6" w:space="0" w:color="auto"/>
            </w:tcBorders>
          </w:tcPr>
          <w:p w14:paraId="17F57D86" w14:textId="6C775872" w:rsidR="00B52E3E" w:rsidRPr="00A02BF0" w:rsidRDefault="00B52E3E" w:rsidP="00F26A6A">
            <w:pPr>
              <w:tabs>
                <w:tab w:val="left" w:pos="162"/>
              </w:tabs>
              <w:ind w:left="612" w:right="144" w:hanging="468"/>
            </w:pPr>
            <w:r w:rsidRPr="00A02BF0">
              <w:rPr>
                <w:b/>
              </w:rPr>
              <w:t>Date</w:t>
            </w:r>
            <w:r w:rsidRPr="00CD453F">
              <w:rPr>
                <w:b/>
              </w:rPr>
              <w:t>:</w:t>
            </w:r>
            <w:r w:rsidRPr="00CD453F">
              <w:t xml:space="preserve">  </w:t>
            </w:r>
            <w:r>
              <w:t>1 March</w:t>
            </w:r>
            <w:r>
              <w:t xml:space="preserve"> 2023</w:t>
            </w:r>
          </w:p>
        </w:tc>
      </w:tr>
      <w:tr w:rsidR="00B52E3E" w:rsidRPr="00A02BF0" w14:paraId="33BE1ED7" w14:textId="77777777" w:rsidTr="00F26A6A">
        <w:trPr>
          <w:trHeight w:val="459"/>
        </w:trPr>
        <w:tc>
          <w:tcPr>
            <w:tcW w:w="9393" w:type="dxa"/>
            <w:gridSpan w:val="2"/>
            <w:tcBorders>
              <w:left w:val="double" w:sz="6" w:space="0" w:color="auto"/>
              <w:right w:val="double" w:sz="6" w:space="0" w:color="auto"/>
            </w:tcBorders>
          </w:tcPr>
          <w:p w14:paraId="27FDABCD" w14:textId="77777777" w:rsidR="00B52E3E" w:rsidRDefault="00B52E3E" w:rsidP="00F26A6A">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Update to Recommendation ITU-R SM.2151 to include 24 GHz </w:t>
            </w:r>
            <w:proofErr w:type="gramStart"/>
            <w:r>
              <w:rPr>
                <w:b w:val="0"/>
                <w:lang w:eastAsia="zh-CN"/>
              </w:rPr>
              <w:t>band</w:t>
            </w:r>
            <w:proofErr w:type="gramEnd"/>
          </w:p>
          <w:p w14:paraId="49B4AF83" w14:textId="77777777" w:rsidR="00B52E3E" w:rsidRPr="00790A03" w:rsidRDefault="00B52E3E" w:rsidP="00F26A6A">
            <w:pPr>
              <w:rPr>
                <w:lang w:eastAsia="zh-CN"/>
              </w:rPr>
            </w:pPr>
          </w:p>
        </w:tc>
      </w:tr>
      <w:tr w:rsidR="00B52E3E" w:rsidRPr="00A02BF0" w14:paraId="76A9C8FB" w14:textId="77777777" w:rsidTr="00F26A6A">
        <w:trPr>
          <w:trHeight w:val="1960"/>
        </w:trPr>
        <w:tc>
          <w:tcPr>
            <w:tcW w:w="3984" w:type="dxa"/>
            <w:tcBorders>
              <w:left w:val="double" w:sz="6" w:space="0" w:color="auto"/>
            </w:tcBorders>
          </w:tcPr>
          <w:p w14:paraId="1FB1E750" w14:textId="77777777" w:rsidR="00B52E3E" w:rsidRPr="008173A3" w:rsidRDefault="00B52E3E" w:rsidP="00F26A6A">
            <w:pPr>
              <w:ind w:left="144" w:right="144"/>
              <w:rPr>
                <w:b/>
              </w:rPr>
            </w:pPr>
            <w:r w:rsidRPr="008173A3">
              <w:rPr>
                <w:b/>
              </w:rPr>
              <w:t>Author(s)/Contributors(s):</w:t>
            </w:r>
          </w:p>
          <w:p w14:paraId="0703AD4D" w14:textId="77777777" w:rsidR="00B52E3E" w:rsidRPr="008173A3" w:rsidRDefault="00B52E3E" w:rsidP="00F26A6A">
            <w:pPr>
              <w:ind w:left="144" w:right="144"/>
              <w:rPr>
                <w:b/>
              </w:rPr>
            </w:pPr>
          </w:p>
          <w:p w14:paraId="331C1028" w14:textId="77777777" w:rsidR="00B52E3E" w:rsidRPr="008173A3" w:rsidRDefault="00B52E3E" w:rsidP="00F26A6A">
            <w:pPr>
              <w:spacing w:before="0"/>
              <w:ind w:left="144" w:right="144"/>
              <w:rPr>
                <w:bCs/>
                <w:iCs/>
              </w:rPr>
            </w:pPr>
            <w:r w:rsidRPr="008173A3">
              <w:rPr>
                <w:bCs/>
                <w:iCs/>
              </w:rPr>
              <w:t>Michael Marcus</w:t>
            </w:r>
          </w:p>
          <w:p w14:paraId="56A49650" w14:textId="77777777" w:rsidR="00B52E3E" w:rsidRPr="008173A3" w:rsidRDefault="00B52E3E" w:rsidP="00F26A6A">
            <w:pPr>
              <w:spacing w:before="0"/>
              <w:ind w:left="144" w:right="144"/>
              <w:rPr>
                <w:bCs/>
                <w:iCs/>
              </w:rPr>
            </w:pPr>
            <w:r w:rsidRPr="008173A3">
              <w:rPr>
                <w:bCs/>
                <w:iCs/>
              </w:rPr>
              <w:t>Marcus Spectrum Solutions LLC</w:t>
            </w:r>
          </w:p>
          <w:p w14:paraId="0327555B" w14:textId="77777777" w:rsidR="00B52E3E" w:rsidRPr="008173A3" w:rsidRDefault="00B52E3E" w:rsidP="00F26A6A">
            <w:pPr>
              <w:spacing w:before="0"/>
              <w:ind w:left="144" w:right="144"/>
              <w:rPr>
                <w:bCs/>
                <w:iCs/>
              </w:rPr>
            </w:pPr>
          </w:p>
          <w:p w14:paraId="170232D1" w14:textId="77777777" w:rsidR="00B52E3E" w:rsidRPr="008173A3" w:rsidRDefault="00B52E3E" w:rsidP="00F26A6A">
            <w:pPr>
              <w:spacing w:before="0"/>
              <w:ind w:left="144" w:right="144"/>
              <w:rPr>
                <w:bCs/>
                <w:iCs/>
              </w:rPr>
            </w:pPr>
          </w:p>
        </w:tc>
        <w:tc>
          <w:tcPr>
            <w:tcW w:w="5409" w:type="dxa"/>
            <w:tcBorders>
              <w:right w:val="double" w:sz="6" w:space="0" w:color="auto"/>
            </w:tcBorders>
          </w:tcPr>
          <w:p w14:paraId="4A643C97" w14:textId="77777777" w:rsidR="00B52E3E" w:rsidRPr="008173A3" w:rsidRDefault="00B52E3E" w:rsidP="00F26A6A">
            <w:pPr>
              <w:ind w:right="144"/>
              <w:rPr>
                <w:b/>
                <w:bCs/>
              </w:rPr>
            </w:pPr>
          </w:p>
          <w:p w14:paraId="02755456" w14:textId="77777777" w:rsidR="00B52E3E" w:rsidRPr="008173A3" w:rsidRDefault="00B52E3E" w:rsidP="00F26A6A">
            <w:pPr>
              <w:ind w:right="144"/>
              <w:rPr>
                <w:b/>
                <w:bCs/>
              </w:rPr>
            </w:pPr>
          </w:p>
          <w:p w14:paraId="6A3114CC" w14:textId="77777777" w:rsidR="00B52E3E" w:rsidRPr="008173A3" w:rsidRDefault="00B52E3E" w:rsidP="00F26A6A">
            <w:pPr>
              <w:ind w:right="144"/>
              <w:rPr>
                <w:bCs/>
              </w:rPr>
            </w:pPr>
            <w:r w:rsidRPr="008173A3">
              <w:rPr>
                <w:b/>
                <w:bCs/>
              </w:rPr>
              <w:t>Email</w:t>
            </w:r>
            <w:r w:rsidRPr="008173A3">
              <w:rPr>
                <w:bCs/>
              </w:rPr>
              <w:t>:  mjmarcus@marcus-spectrum.com</w:t>
            </w:r>
            <w:r w:rsidRPr="008173A3">
              <w:rPr>
                <w:bCs/>
              </w:rPr>
              <w:br/>
            </w:r>
            <w:r w:rsidRPr="008173A3">
              <w:rPr>
                <w:b/>
                <w:bCs/>
              </w:rPr>
              <w:t>Phone</w:t>
            </w:r>
            <w:r w:rsidRPr="008173A3">
              <w:rPr>
                <w:bCs/>
              </w:rPr>
              <w:t>:  +1 (301-229-7714)</w:t>
            </w:r>
          </w:p>
          <w:p w14:paraId="77F7C0BB" w14:textId="77777777" w:rsidR="00B52E3E" w:rsidRPr="008173A3" w:rsidRDefault="00B52E3E" w:rsidP="00F26A6A">
            <w:pPr>
              <w:ind w:right="144"/>
              <w:rPr>
                <w:bCs/>
              </w:rPr>
            </w:pPr>
          </w:p>
        </w:tc>
      </w:tr>
      <w:tr w:rsidR="00B52E3E" w:rsidRPr="00A02BF0" w14:paraId="39FC8D25" w14:textId="77777777" w:rsidTr="00F26A6A">
        <w:trPr>
          <w:trHeight w:val="541"/>
        </w:trPr>
        <w:tc>
          <w:tcPr>
            <w:tcW w:w="9393" w:type="dxa"/>
            <w:gridSpan w:val="2"/>
            <w:tcBorders>
              <w:left w:val="double" w:sz="6" w:space="0" w:color="auto"/>
              <w:right w:val="double" w:sz="6" w:space="0" w:color="auto"/>
            </w:tcBorders>
          </w:tcPr>
          <w:p w14:paraId="6A90398C" w14:textId="77777777" w:rsidR="00B52E3E" w:rsidRPr="008173A3" w:rsidRDefault="00B52E3E" w:rsidP="00F26A6A">
            <w:pPr>
              <w:spacing w:after="120"/>
              <w:ind w:right="144"/>
            </w:pPr>
            <w:r w:rsidRPr="008173A3">
              <w:rPr>
                <w:b/>
              </w:rPr>
              <w:t>Purpose/Objective:</w:t>
            </w:r>
            <w:r w:rsidRPr="008173A3">
              <w:rPr>
                <w:bCs/>
              </w:rPr>
              <w:t xml:space="preserve"> Submit further information on frequencies for use by Beam WPT systems and support the approval of the document at this meeting.</w:t>
            </w:r>
          </w:p>
        </w:tc>
      </w:tr>
      <w:tr w:rsidR="00B52E3E" w:rsidRPr="00A02BF0" w14:paraId="3DEF2D6D" w14:textId="77777777" w:rsidTr="00F26A6A">
        <w:trPr>
          <w:trHeight w:val="1380"/>
        </w:trPr>
        <w:tc>
          <w:tcPr>
            <w:tcW w:w="9393" w:type="dxa"/>
            <w:gridSpan w:val="2"/>
            <w:tcBorders>
              <w:left w:val="double" w:sz="6" w:space="0" w:color="auto"/>
              <w:bottom w:val="single" w:sz="12" w:space="0" w:color="auto"/>
              <w:right w:val="double" w:sz="6" w:space="0" w:color="auto"/>
            </w:tcBorders>
          </w:tcPr>
          <w:p w14:paraId="28BFA3C0" w14:textId="3E5FBFDA" w:rsidR="00B52E3E" w:rsidRPr="008173A3" w:rsidRDefault="00B52E3E" w:rsidP="00F26A6A">
            <w:pPr>
              <w:rPr>
                <w:bCs/>
              </w:rPr>
            </w:pPr>
            <w:r w:rsidRPr="008173A3">
              <w:rPr>
                <w:b/>
              </w:rPr>
              <w:t>Abstract:</w:t>
            </w:r>
            <w:r w:rsidRPr="008173A3">
              <w:rPr>
                <w:bCs/>
              </w:rPr>
              <w:t xml:space="preserve">  This contribution </w:t>
            </w:r>
            <w:r>
              <w:rPr>
                <w:bCs/>
              </w:rPr>
              <w:t>returns</w:t>
            </w:r>
            <w:r w:rsidRPr="008173A3">
              <w:rPr>
                <w:bCs/>
              </w:rPr>
              <w:t xml:space="preserve"> </w:t>
            </w:r>
            <w:r>
              <w:rPr>
                <w:bCs/>
              </w:rPr>
              <w:t xml:space="preserve">the </w:t>
            </w:r>
            <w:r w:rsidRPr="008173A3">
              <w:rPr>
                <w:bCs/>
              </w:rPr>
              <w:t>24</w:t>
            </w:r>
            <w:r>
              <w:rPr>
                <w:bCs/>
              </w:rPr>
              <w:t xml:space="preserve"> GHz </w:t>
            </w:r>
            <w:r w:rsidRPr="008173A3">
              <w:rPr>
                <w:bCs/>
              </w:rPr>
              <w:t>ISM band to TABLE 1: Frequency ranges for operation of beam WPT systems.</w:t>
            </w:r>
          </w:p>
          <w:p w14:paraId="5AF9D863" w14:textId="77777777" w:rsidR="00B52E3E" w:rsidRPr="008173A3" w:rsidRDefault="00B52E3E" w:rsidP="00F26A6A">
            <w:pPr>
              <w:rPr>
                <w:bCs/>
                <w:lang w:val="en-US"/>
              </w:rPr>
            </w:pPr>
          </w:p>
        </w:tc>
      </w:tr>
    </w:tbl>
    <w:p w14:paraId="3E803E26" w14:textId="77777777" w:rsidR="00066F62" w:rsidRDefault="00066F62" w:rsidP="00066F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66F62" w:rsidRPr="007205AC" w14:paraId="50037D11" w14:textId="77777777" w:rsidTr="00397D97">
        <w:trPr>
          <w:cantSplit/>
        </w:trPr>
        <w:tc>
          <w:tcPr>
            <w:tcW w:w="6487" w:type="dxa"/>
            <w:vAlign w:val="center"/>
          </w:tcPr>
          <w:p w14:paraId="58DD1550" w14:textId="77777777" w:rsidR="00066F62" w:rsidRPr="007205AC" w:rsidRDefault="00066F62" w:rsidP="00397D97">
            <w:pPr>
              <w:shd w:val="solid" w:color="FFFFFF" w:fill="FFFFFF"/>
              <w:spacing w:before="0"/>
              <w:rPr>
                <w:rFonts w:ascii="Verdana" w:hAnsi="Verdana" w:cs="Times New Roman Bold"/>
                <w:b/>
                <w:bCs/>
                <w:sz w:val="26"/>
                <w:szCs w:val="26"/>
                <w:lang w:val="en-US"/>
              </w:rPr>
            </w:pPr>
            <w:r w:rsidRPr="007205AC">
              <w:rPr>
                <w:rFonts w:ascii="Verdana" w:hAnsi="Verdana" w:cs="Times New Roman Bold"/>
                <w:b/>
                <w:bCs/>
                <w:sz w:val="26"/>
                <w:szCs w:val="26"/>
                <w:lang w:val="en-US"/>
              </w:rPr>
              <w:lastRenderedPageBreak/>
              <w:t>Radiocommunication Study Groups</w:t>
            </w:r>
          </w:p>
        </w:tc>
        <w:tc>
          <w:tcPr>
            <w:tcW w:w="3402" w:type="dxa"/>
          </w:tcPr>
          <w:p w14:paraId="34879247" w14:textId="77777777" w:rsidR="00066F62" w:rsidRPr="007205AC" w:rsidRDefault="00066F62" w:rsidP="00397D97">
            <w:pPr>
              <w:shd w:val="solid" w:color="FFFFFF" w:fill="FFFFFF"/>
              <w:spacing w:before="0" w:line="240" w:lineRule="atLeast"/>
              <w:rPr>
                <w:lang w:val="en-US"/>
              </w:rPr>
            </w:pPr>
            <w:r w:rsidRPr="007205AC">
              <w:rPr>
                <w:noProof/>
                <w:lang w:val="en-US" w:eastAsia="en-GB"/>
              </w:rPr>
              <w:drawing>
                <wp:inline distT="0" distB="0" distL="0" distR="0" wp14:anchorId="526A6856" wp14:editId="573188E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66F62" w:rsidRPr="007205AC" w14:paraId="39B3452D" w14:textId="77777777" w:rsidTr="00397D97">
        <w:trPr>
          <w:cantSplit/>
        </w:trPr>
        <w:tc>
          <w:tcPr>
            <w:tcW w:w="6487" w:type="dxa"/>
            <w:tcBorders>
              <w:bottom w:val="single" w:sz="12" w:space="0" w:color="auto"/>
            </w:tcBorders>
          </w:tcPr>
          <w:p w14:paraId="30E1D5C2" w14:textId="77777777" w:rsidR="00066F62" w:rsidRPr="007205AC" w:rsidRDefault="00066F62" w:rsidP="00397D97">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62D2527C" w14:textId="77777777" w:rsidR="00066F62" w:rsidRPr="007205AC" w:rsidRDefault="00066F62" w:rsidP="00397D97">
            <w:pPr>
              <w:shd w:val="solid" w:color="FFFFFF" w:fill="FFFFFF"/>
              <w:spacing w:before="0" w:after="48" w:line="240" w:lineRule="atLeast"/>
              <w:rPr>
                <w:sz w:val="22"/>
                <w:szCs w:val="22"/>
                <w:lang w:val="en-US"/>
              </w:rPr>
            </w:pPr>
          </w:p>
        </w:tc>
      </w:tr>
      <w:tr w:rsidR="00066F62" w:rsidRPr="007205AC" w14:paraId="1F1B114A" w14:textId="77777777" w:rsidTr="00397D97">
        <w:trPr>
          <w:cantSplit/>
        </w:trPr>
        <w:tc>
          <w:tcPr>
            <w:tcW w:w="6487" w:type="dxa"/>
            <w:tcBorders>
              <w:top w:val="single" w:sz="12" w:space="0" w:color="auto"/>
            </w:tcBorders>
          </w:tcPr>
          <w:p w14:paraId="2D7198EE" w14:textId="77777777" w:rsidR="00066F62" w:rsidRPr="007205AC" w:rsidRDefault="00066F62" w:rsidP="00397D97">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7A04A42B" w14:textId="77777777" w:rsidR="00066F62" w:rsidRPr="007205AC" w:rsidRDefault="00066F62" w:rsidP="00397D97">
            <w:pPr>
              <w:shd w:val="solid" w:color="FFFFFF" w:fill="FFFFFF"/>
              <w:spacing w:before="0" w:after="48" w:line="240" w:lineRule="atLeast"/>
              <w:rPr>
                <w:lang w:val="en-US"/>
              </w:rPr>
            </w:pPr>
          </w:p>
        </w:tc>
      </w:tr>
      <w:tr w:rsidR="00066F62" w:rsidRPr="007205AC" w14:paraId="46C26C28" w14:textId="77777777" w:rsidTr="00397D97">
        <w:trPr>
          <w:cantSplit/>
        </w:trPr>
        <w:tc>
          <w:tcPr>
            <w:tcW w:w="6487" w:type="dxa"/>
            <w:vMerge w:val="restart"/>
          </w:tcPr>
          <w:p w14:paraId="6C730D89" w14:textId="77777777" w:rsidR="00066F62" w:rsidRPr="007205AC" w:rsidRDefault="00066F62" w:rsidP="00397D97">
            <w:pPr>
              <w:shd w:val="clear" w:color="auto" w:fill="FFFFFF"/>
              <w:spacing w:before="0" w:after="240"/>
              <w:ind w:left="1134" w:hanging="1134"/>
              <w:rPr>
                <w:rFonts w:ascii="Verdana" w:eastAsia="Verdana" w:hAnsi="Verdana" w:cs="Verdana"/>
                <w:sz w:val="20"/>
                <w:lang w:val="en-US"/>
              </w:rPr>
            </w:pPr>
            <w:r w:rsidRPr="007205AC">
              <w:rPr>
                <w:rFonts w:ascii="Verdana" w:eastAsia="Verdana" w:hAnsi="Verdana" w:cs="Verdana"/>
                <w:sz w:val="20"/>
                <w:lang w:val="en-US"/>
              </w:rPr>
              <w:t xml:space="preserve">Received: </w:t>
            </w:r>
            <w:r w:rsidRPr="007205AC">
              <w:rPr>
                <w:rFonts w:ascii="Verdana" w:eastAsia="Verdana" w:hAnsi="Verdana" w:cs="Verdana"/>
                <w:sz w:val="20"/>
                <w:lang w:val="en-US"/>
              </w:rPr>
              <w:tab/>
            </w:r>
          </w:p>
          <w:p w14:paraId="14DB2FD1" w14:textId="269C492E" w:rsidR="00066F62" w:rsidRPr="007205AC" w:rsidRDefault="00066F62" w:rsidP="00397D97">
            <w:pPr>
              <w:shd w:val="solid" w:color="FFFFFF" w:fill="FFFFFF"/>
              <w:tabs>
                <w:tab w:val="clear" w:pos="1134"/>
                <w:tab w:val="clear" w:pos="1871"/>
                <w:tab w:val="clear" w:pos="2268"/>
              </w:tabs>
              <w:spacing w:before="0" w:after="240"/>
              <w:ind w:left="1134" w:hanging="1134"/>
              <w:rPr>
                <w:rFonts w:ascii="Verdana" w:hAnsi="Verdana"/>
                <w:sz w:val="20"/>
                <w:lang w:val="en-US"/>
              </w:rPr>
            </w:pPr>
          </w:p>
        </w:tc>
        <w:tc>
          <w:tcPr>
            <w:tcW w:w="3402" w:type="dxa"/>
          </w:tcPr>
          <w:p w14:paraId="37C61FE5" w14:textId="7144003B" w:rsidR="00066F62" w:rsidRPr="007205AC" w:rsidRDefault="00066F62" w:rsidP="00397D97">
            <w:pPr>
              <w:shd w:val="solid" w:color="FFFFFF" w:fill="FFFFFF"/>
              <w:spacing w:before="0" w:line="240" w:lineRule="atLeast"/>
              <w:rPr>
                <w:rFonts w:ascii="Verdana" w:hAnsi="Verdana"/>
                <w:sz w:val="20"/>
                <w:lang w:val="en-US" w:eastAsia="zh-CN"/>
              </w:rPr>
            </w:pPr>
            <w:r w:rsidRPr="007205AC">
              <w:rPr>
                <w:rFonts w:ascii="Verdana" w:hAnsi="Verdana"/>
                <w:b/>
                <w:sz w:val="20"/>
                <w:lang w:val="en-US" w:eastAsia="zh-CN"/>
              </w:rPr>
              <w:t>Document 1A/</w:t>
            </w:r>
            <w:r w:rsidR="00ED73E1">
              <w:rPr>
                <w:rFonts w:ascii="Verdana" w:hAnsi="Verdana"/>
                <w:b/>
                <w:sz w:val="20"/>
                <w:lang w:val="en-US" w:eastAsia="zh-CN"/>
              </w:rPr>
              <w:t>xx</w:t>
            </w:r>
          </w:p>
        </w:tc>
      </w:tr>
      <w:tr w:rsidR="00066F62" w:rsidRPr="007205AC" w14:paraId="5C13CCB0" w14:textId="77777777" w:rsidTr="00397D97">
        <w:trPr>
          <w:cantSplit/>
        </w:trPr>
        <w:tc>
          <w:tcPr>
            <w:tcW w:w="6487" w:type="dxa"/>
            <w:vMerge/>
          </w:tcPr>
          <w:p w14:paraId="2BBC1DD0" w14:textId="77777777" w:rsidR="00066F62" w:rsidRPr="007205AC" w:rsidRDefault="00066F62" w:rsidP="00397D97">
            <w:pPr>
              <w:spacing w:before="60"/>
              <w:jc w:val="center"/>
              <w:rPr>
                <w:b/>
                <w:smallCaps/>
                <w:sz w:val="32"/>
                <w:lang w:val="en-US" w:eastAsia="zh-CN"/>
              </w:rPr>
            </w:pPr>
          </w:p>
        </w:tc>
        <w:tc>
          <w:tcPr>
            <w:tcW w:w="3402" w:type="dxa"/>
          </w:tcPr>
          <w:p w14:paraId="6AD081E3" w14:textId="77777777" w:rsidR="00066F62" w:rsidRPr="007205AC" w:rsidRDefault="00066F62" w:rsidP="00397D97">
            <w:pPr>
              <w:shd w:val="solid" w:color="FFFFFF" w:fill="FFFFFF"/>
              <w:spacing w:before="0" w:line="240" w:lineRule="atLeast"/>
              <w:rPr>
                <w:rFonts w:ascii="Verdana" w:hAnsi="Verdana"/>
                <w:sz w:val="20"/>
                <w:lang w:val="en-US" w:eastAsia="zh-CN"/>
              </w:rPr>
            </w:pPr>
            <w:r>
              <w:rPr>
                <w:rFonts w:ascii="Verdana" w:hAnsi="Verdana"/>
                <w:b/>
                <w:sz w:val="20"/>
                <w:lang w:val="en-US" w:eastAsia="zh-CN"/>
              </w:rPr>
              <w:t>______</w:t>
            </w:r>
            <w:r w:rsidRPr="007205AC">
              <w:rPr>
                <w:rFonts w:ascii="Verdana" w:hAnsi="Verdana"/>
                <w:b/>
                <w:sz w:val="20"/>
                <w:lang w:val="en-US" w:eastAsia="zh-CN"/>
              </w:rPr>
              <w:t xml:space="preserve"> 202</w:t>
            </w:r>
            <w:r>
              <w:rPr>
                <w:rFonts w:ascii="Verdana" w:hAnsi="Verdana"/>
                <w:b/>
                <w:sz w:val="20"/>
                <w:lang w:val="en-US" w:eastAsia="zh-CN"/>
              </w:rPr>
              <w:t>3</w:t>
            </w:r>
          </w:p>
        </w:tc>
      </w:tr>
      <w:tr w:rsidR="00066F62" w:rsidRPr="007205AC" w14:paraId="019DED36" w14:textId="77777777" w:rsidTr="00397D97">
        <w:trPr>
          <w:cantSplit/>
        </w:trPr>
        <w:tc>
          <w:tcPr>
            <w:tcW w:w="6487" w:type="dxa"/>
            <w:vMerge/>
          </w:tcPr>
          <w:p w14:paraId="7EA05313" w14:textId="77777777" w:rsidR="00066F62" w:rsidRPr="007205AC" w:rsidRDefault="00066F62" w:rsidP="00397D97">
            <w:pPr>
              <w:spacing w:before="60"/>
              <w:jc w:val="center"/>
              <w:rPr>
                <w:b/>
                <w:smallCaps/>
                <w:sz w:val="32"/>
                <w:lang w:val="en-US" w:eastAsia="zh-CN"/>
              </w:rPr>
            </w:pPr>
          </w:p>
        </w:tc>
        <w:tc>
          <w:tcPr>
            <w:tcW w:w="3402" w:type="dxa"/>
          </w:tcPr>
          <w:p w14:paraId="67A0099E" w14:textId="77777777" w:rsidR="00066F62" w:rsidRPr="007205AC" w:rsidRDefault="00066F62" w:rsidP="00397D97">
            <w:pPr>
              <w:shd w:val="solid" w:color="FFFFFF" w:fill="FFFFFF"/>
              <w:spacing w:before="0" w:line="240" w:lineRule="atLeast"/>
              <w:rPr>
                <w:rFonts w:ascii="Verdana" w:eastAsia="SimSun" w:hAnsi="Verdana"/>
                <w:sz w:val="20"/>
                <w:lang w:val="en-US" w:eastAsia="zh-CN"/>
              </w:rPr>
            </w:pPr>
            <w:r w:rsidRPr="007205AC">
              <w:rPr>
                <w:rFonts w:ascii="Verdana" w:eastAsia="SimSun" w:hAnsi="Verdana"/>
                <w:b/>
                <w:sz w:val="20"/>
                <w:lang w:val="en-US" w:eastAsia="zh-CN"/>
              </w:rPr>
              <w:t>English only</w:t>
            </w:r>
          </w:p>
        </w:tc>
      </w:tr>
      <w:tr w:rsidR="00066F62" w:rsidRPr="007205AC" w14:paraId="360BF1AA" w14:textId="77777777" w:rsidTr="00397D97">
        <w:trPr>
          <w:cantSplit/>
        </w:trPr>
        <w:tc>
          <w:tcPr>
            <w:tcW w:w="9889" w:type="dxa"/>
            <w:gridSpan w:val="2"/>
          </w:tcPr>
          <w:p w14:paraId="22A1D8EE" w14:textId="77777777" w:rsidR="00066F62" w:rsidRPr="007205AC" w:rsidRDefault="00066F62" w:rsidP="00397D97">
            <w:pPr>
              <w:pStyle w:val="Source"/>
              <w:rPr>
                <w:lang w:val="en-US" w:eastAsia="zh-CN"/>
              </w:rPr>
            </w:pPr>
            <w:r w:rsidRPr="007205AC">
              <w:rPr>
                <w:color w:val="000000"/>
                <w:szCs w:val="28"/>
                <w:lang w:val="en-US"/>
              </w:rPr>
              <w:t>United States of America</w:t>
            </w:r>
          </w:p>
        </w:tc>
      </w:tr>
      <w:tr w:rsidR="00066F62" w:rsidRPr="007205AC" w14:paraId="339FFDF8" w14:textId="77777777" w:rsidTr="00397D97">
        <w:trPr>
          <w:cantSplit/>
        </w:trPr>
        <w:tc>
          <w:tcPr>
            <w:tcW w:w="9889" w:type="dxa"/>
            <w:gridSpan w:val="2"/>
          </w:tcPr>
          <w:p w14:paraId="78042463" w14:textId="6F040F98" w:rsidR="00266FDB" w:rsidRDefault="00066F62" w:rsidP="00397D97">
            <w:pPr>
              <w:pStyle w:val="Title1"/>
              <w:rPr>
                <w:lang w:eastAsia="zh-CN"/>
              </w:rPr>
            </w:pPr>
            <w:r w:rsidRPr="007205AC">
              <w:rPr>
                <w:smallCaps/>
                <w:color w:val="000000"/>
                <w:szCs w:val="28"/>
                <w:lang w:val="en-US"/>
              </w:rPr>
              <w:t>PROPOSED REVISIONS TO</w:t>
            </w:r>
            <w:r>
              <w:rPr>
                <w:smallCaps/>
                <w:color w:val="000000"/>
                <w:szCs w:val="28"/>
                <w:lang w:val="en-US"/>
              </w:rPr>
              <w:t xml:space="preserve"> </w:t>
            </w:r>
            <w:r w:rsidR="00595EF7" w:rsidRPr="00DC2407">
              <w:rPr>
                <w:lang w:eastAsia="zh-CN"/>
              </w:rPr>
              <w:t>RECOMMENDATION ITU-R SM.</w:t>
            </w:r>
            <w:r w:rsidR="00C24EAF">
              <w:rPr>
                <w:lang w:eastAsia="zh-CN"/>
              </w:rPr>
              <w:t>2151</w:t>
            </w:r>
            <w:r w:rsidR="00266FDB">
              <w:rPr>
                <w:lang w:eastAsia="zh-CN"/>
              </w:rPr>
              <w:t>-0</w:t>
            </w:r>
            <w:r w:rsidR="00C24EAF">
              <w:rPr>
                <w:lang w:eastAsia="zh-CN"/>
              </w:rPr>
              <w:t xml:space="preserve"> </w:t>
            </w:r>
          </w:p>
          <w:p w14:paraId="0342C584" w14:textId="76034F3F" w:rsidR="00066F62" w:rsidRPr="007205AC" w:rsidRDefault="00C24EAF" w:rsidP="00397D97">
            <w:pPr>
              <w:pStyle w:val="Title1"/>
              <w:rPr>
                <w:lang w:val="en-US" w:eastAsia="zh-CN"/>
              </w:rPr>
            </w:pPr>
            <w:r w:rsidRPr="00BD6810">
              <w:rPr>
                <w:bCs/>
                <w:caps w:val="0"/>
                <w:szCs w:val="28"/>
              </w:rPr>
              <w:t>Guidance on frequency ranges for operation of wireless power transmission via radio frequency beam systems for mobile/portable devices and sensor networks</w:t>
            </w:r>
          </w:p>
        </w:tc>
      </w:tr>
      <w:tr w:rsidR="00066F62" w:rsidRPr="007205AC" w14:paraId="50A7C758" w14:textId="77777777" w:rsidTr="001E646A">
        <w:trPr>
          <w:cantSplit/>
          <w:trHeight w:val="515"/>
        </w:trPr>
        <w:tc>
          <w:tcPr>
            <w:tcW w:w="9889" w:type="dxa"/>
            <w:gridSpan w:val="2"/>
          </w:tcPr>
          <w:p w14:paraId="1BDEE299" w14:textId="50B1F8D2" w:rsidR="00066F62" w:rsidRPr="007205AC" w:rsidRDefault="00066F62" w:rsidP="00397D97">
            <w:pPr>
              <w:pStyle w:val="Title4"/>
              <w:rPr>
                <w:lang w:val="en-US" w:eastAsia="zh-CN"/>
              </w:rPr>
            </w:pPr>
            <w:bookmarkStart w:id="0" w:name="dtitle1" w:colFirst="0" w:colLast="0"/>
          </w:p>
        </w:tc>
      </w:tr>
    </w:tbl>
    <w:bookmarkEnd w:id="0"/>
    <w:p w14:paraId="4F976AE9" w14:textId="77777777" w:rsidR="00066F62" w:rsidRPr="007205AC" w:rsidRDefault="00066F62" w:rsidP="003E5C3D">
      <w:pPr>
        <w:pStyle w:val="Headingb"/>
        <w:rPr>
          <w:rFonts w:eastAsia="Times"/>
          <w:lang w:val="en-US"/>
        </w:rPr>
      </w:pPr>
      <w:r w:rsidRPr="007205AC">
        <w:rPr>
          <w:rFonts w:eastAsia="Times"/>
          <w:lang w:val="en-US"/>
        </w:rPr>
        <w:t>Background</w:t>
      </w:r>
    </w:p>
    <w:p w14:paraId="7EED54B7" w14:textId="1D963944" w:rsidR="00066F62" w:rsidRPr="007205AC" w:rsidRDefault="00066F62" w:rsidP="003E5C3D">
      <w:pPr>
        <w:rPr>
          <w:lang w:val="en-US"/>
        </w:rPr>
      </w:pPr>
      <w:r w:rsidRPr="007205AC">
        <w:rPr>
          <w:lang w:val="en-US"/>
        </w:rPr>
        <w:t xml:space="preserve">During the </w:t>
      </w:r>
      <w:r w:rsidR="00366A00" w:rsidRPr="008F3372">
        <w:t>28 June – 7 July 2022</w:t>
      </w:r>
      <w:r w:rsidR="00366A00">
        <w:t xml:space="preserve"> </w:t>
      </w:r>
      <w:r w:rsidRPr="007205AC">
        <w:rPr>
          <w:lang w:val="en-US"/>
        </w:rPr>
        <w:t xml:space="preserve">meeting of Working Party (WP) 1A, the frequency recommendations proposed in this document for the use of Beam WPT systems were discussed, and a consensus was reached on the text of the recommendation. </w:t>
      </w:r>
      <w:r w:rsidR="00366A00">
        <w:rPr>
          <w:lang w:val="en-US"/>
        </w:rPr>
        <w:t>Earlier drafts included a 24.1-24.15 GHz band</w:t>
      </w:r>
      <w:r w:rsidR="00695F8C">
        <w:rPr>
          <w:lang w:val="en-US"/>
        </w:rPr>
        <w:t>,</w:t>
      </w:r>
      <w:r w:rsidR="00366A00">
        <w:rPr>
          <w:lang w:val="en-US"/>
        </w:rPr>
        <w:t xml:space="preserve"> which </w:t>
      </w:r>
      <w:r w:rsidR="00F053A4">
        <w:rPr>
          <w:lang w:val="en-US"/>
        </w:rPr>
        <w:t>w</w:t>
      </w:r>
      <w:r w:rsidR="00366A00">
        <w:rPr>
          <w:lang w:val="en-US"/>
        </w:rPr>
        <w:t xml:space="preserve">as also included at that time in the </w:t>
      </w:r>
      <w:r w:rsidR="00695F8C">
        <w:rPr>
          <w:lang w:val="en-US"/>
        </w:rPr>
        <w:t>draft of what became Report ITU-R SM.2505.</w:t>
      </w:r>
      <w:r w:rsidR="00366A00">
        <w:rPr>
          <w:lang w:val="en-US"/>
        </w:rPr>
        <w:t xml:space="preserve">  However, this band was not included in the approved </w:t>
      </w:r>
      <w:r w:rsidR="00560730">
        <w:rPr>
          <w:lang w:val="en-US"/>
        </w:rPr>
        <w:t xml:space="preserve">Report ITU-R SM.2505, </w:t>
      </w:r>
      <w:r w:rsidR="00366A00">
        <w:rPr>
          <w:lang w:val="en-US"/>
        </w:rPr>
        <w:t xml:space="preserve">so it was deleted from </w:t>
      </w:r>
      <w:r w:rsidR="00CA7960">
        <w:rPr>
          <w:lang w:val="en-US"/>
        </w:rPr>
        <w:t xml:space="preserve">Recommendation ITU-R SM.2151 when </w:t>
      </w:r>
      <w:r w:rsidR="00366A00">
        <w:rPr>
          <w:lang w:val="en-US"/>
        </w:rPr>
        <w:t>that was approved</w:t>
      </w:r>
      <w:r w:rsidR="00266C67">
        <w:rPr>
          <w:lang w:val="en-US"/>
        </w:rPr>
        <w:t>.</w:t>
      </w:r>
    </w:p>
    <w:p w14:paraId="71D7FC25" w14:textId="3814AC3F" w:rsidR="00066F62" w:rsidRPr="007205AC" w:rsidRDefault="00366A00" w:rsidP="003E5C3D">
      <w:pPr>
        <w:rPr>
          <w:lang w:val="en-US"/>
        </w:rPr>
      </w:pPr>
      <w:r>
        <w:rPr>
          <w:lang w:val="en-US"/>
        </w:rPr>
        <w:t xml:space="preserve">An updated 24 GHz Bean WPT impacts analysis is now </w:t>
      </w:r>
      <w:r w:rsidR="00652F50">
        <w:rPr>
          <w:lang w:val="en-US"/>
        </w:rPr>
        <w:t xml:space="preserve">being submitted for </w:t>
      </w:r>
      <w:r w:rsidR="00750BAD">
        <w:rPr>
          <w:lang w:val="en-US"/>
        </w:rPr>
        <w:t xml:space="preserve">WP1A’s </w:t>
      </w:r>
      <w:r>
        <w:rPr>
          <w:lang w:val="en-US"/>
        </w:rPr>
        <w:t>consideration for</w:t>
      </w:r>
      <w:r w:rsidR="006C6A1F">
        <w:rPr>
          <w:lang w:val="en-US"/>
        </w:rPr>
        <w:t xml:space="preserve"> Report ITU-R SM.2505</w:t>
      </w:r>
      <w:r>
        <w:rPr>
          <w:lang w:val="en-US"/>
        </w:rPr>
        <w:t xml:space="preserve"> and</w:t>
      </w:r>
      <w:r w:rsidR="006C6A1F">
        <w:rPr>
          <w:lang w:val="en-US"/>
        </w:rPr>
        <w:t>,</w:t>
      </w:r>
      <w:r>
        <w:rPr>
          <w:lang w:val="en-US"/>
        </w:rPr>
        <w:t xml:space="preserve"> should it be approved</w:t>
      </w:r>
      <w:r w:rsidR="006C6A1F">
        <w:rPr>
          <w:lang w:val="en-US"/>
        </w:rPr>
        <w:t xml:space="preserve"> for inclusion there, then</w:t>
      </w:r>
      <w:r>
        <w:rPr>
          <w:lang w:val="en-US"/>
        </w:rPr>
        <w:t xml:space="preserve"> th</w:t>
      </w:r>
      <w:r w:rsidR="00750BAD">
        <w:rPr>
          <w:lang w:val="en-US"/>
        </w:rPr>
        <w:t>e</w:t>
      </w:r>
      <w:r>
        <w:rPr>
          <w:lang w:val="en-US"/>
        </w:rPr>
        <w:t xml:space="preserve"> attached update to </w:t>
      </w:r>
      <w:r w:rsidR="006C6A1F">
        <w:rPr>
          <w:lang w:val="en-US"/>
        </w:rPr>
        <w:t>Recommendation ITU-R SM.</w:t>
      </w:r>
      <w:r w:rsidR="00C24EAF">
        <w:rPr>
          <w:lang w:val="en-US"/>
        </w:rPr>
        <w:t>2151</w:t>
      </w:r>
      <w:r w:rsidR="009625D7">
        <w:rPr>
          <w:lang w:val="en-US"/>
        </w:rPr>
        <w:t xml:space="preserve"> </w:t>
      </w:r>
      <w:r>
        <w:rPr>
          <w:lang w:val="en-US"/>
        </w:rPr>
        <w:t>should also be considered.</w:t>
      </w:r>
    </w:p>
    <w:p w14:paraId="05F10777" w14:textId="77777777" w:rsidR="00066F62" w:rsidRPr="007205AC" w:rsidRDefault="00066F62" w:rsidP="003E5C3D">
      <w:pPr>
        <w:pStyle w:val="Headingb"/>
        <w:rPr>
          <w:rFonts w:eastAsia="Times"/>
          <w:lang w:val="en-US"/>
        </w:rPr>
      </w:pPr>
      <w:r w:rsidRPr="007205AC">
        <w:rPr>
          <w:rFonts w:eastAsia="Times"/>
          <w:lang w:val="en-US"/>
        </w:rPr>
        <w:t>Proposal</w:t>
      </w:r>
    </w:p>
    <w:p w14:paraId="0AB802A0" w14:textId="3F2A39BA" w:rsidR="00066F62" w:rsidRPr="007205AC" w:rsidRDefault="00066F62" w:rsidP="003E5C3D">
      <w:pPr>
        <w:rPr>
          <w:lang w:val="en-US"/>
        </w:rPr>
      </w:pPr>
      <w:r w:rsidRPr="007205AC">
        <w:rPr>
          <w:lang w:val="en-US"/>
        </w:rPr>
        <w:t>This contribution updates the frequencies in Table 1 to reflect those agreed in principle during the previous meetings of ITU-R WP1A.</w:t>
      </w:r>
    </w:p>
    <w:p w14:paraId="504975E9" w14:textId="77777777" w:rsidR="00066F62" w:rsidRPr="007205AC" w:rsidRDefault="00066F62" w:rsidP="003E5C3D">
      <w:pPr>
        <w:pStyle w:val="Normalaftertitle"/>
        <w:rPr>
          <w:lang w:val="en-US"/>
        </w:rPr>
      </w:pPr>
      <w:r w:rsidRPr="007205AC">
        <w:rPr>
          <w:b/>
          <w:bCs/>
          <w:lang w:val="en-US"/>
        </w:rPr>
        <w:t>Attachment:</w:t>
      </w:r>
      <w:r w:rsidRPr="007205AC">
        <w:rPr>
          <w:lang w:val="en-US"/>
        </w:rPr>
        <w:t xml:space="preserve"> 1</w:t>
      </w:r>
    </w:p>
    <w:p w14:paraId="2D3D57EB" w14:textId="77777777" w:rsidR="00066F62" w:rsidRPr="007205AC" w:rsidRDefault="00066F62" w:rsidP="00066F62">
      <w:pPr>
        <w:spacing w:before="0"/>
        <w:rPr>
          <w:highlight w:val="yellow"/>
          <w:lang w:val="en-US"/>
        </w:rPr>
      </w:pPr>
      <w:r w:rsidRPr="007205AC">
        <w:rPr>
          <w:lang w:val="en-US"/>
        </w:rPr>
        <w:br w:type="page"/>
      </w:r>
    </w:p>
    <w:p w14:paraId="75EA34C3" w14:textId="77777777" w:rsidR="00EA0C2D" w:rsidRDefault="00EA0C2D" w:rsidP="00EA0C2D">
      <w:pPr>
        <w:jc w:val="center"/>
        <w:rPr>
          <w:b/>
          <w:bCs/>
          <w:sz w:val="28"/>
          <w:szCs w:val="28"/>
          <w:lang w:eastAsia="zh-CN"/>
        </w:rPr>
      </w:pPr>
    </w:p>
    <w:p w14:paraId="65369E1D" w14:textId="14BD13AD" w:rsidR="00DC2407" w:rsidRDefault="00DC2407" w:rsidP="00DC2407">
      <w:pPr>
        <w:pStyle w:val="AnnexNo"/>
        <w:rPr>
          <w:lang w:eastAsia="zh-CN"/>
        </w:rPr>
      </w:pPr>
      <w:r>
        <w:rPr>
          <w:lang w:eastAsia="zh-CN"/>
        </w:rPr>
        <w:t>attachment</w:t>
      </w:r>
    </w:p>
    <w:p w14:paraId="1CF464D6" w14:textId="77777777" w:rsidR="003360DA" w:rsidRPr="00A908DB" w:rsidRDefault="003360DA" w:rsidP="00F26A6A">
      <w:pPr>
        <w:pStyle w:val="RecNo"/>
        <w:rPr>
          <w:lang w:val="en-US"/>
        </w:rPr>
      </w:pPr>
      <w:proofErr w:type="gramStart"/>
      <w:r w:rsidRPr="00A908DB">
        <w:rPr>
          <w:lang w:val="en-US"/>
        </w:rPr>
        <w:t xml:space="preserve">RECOMMENDATION  </w:t>
      </w:r>
      <w:r w:rsidRPr="00A908DB">
        <w:rPr>
          <w:rStyle w:val="href"/>
          <w:lang w:val="en-US"/>
        </w:rPr>
        <w:t>ITU</w:t>
      </w:r>
      <w:proofErr w:type="gramEnd"/>
      <w:r w:rsidRPr="00A908DB">
        <w:rPr>
          <w:rStyle w:val="href"/>
          <w:lang w:val="en-US"/>
        </w:rPr>
        <w:t>-R  SM.</w:t>
      </w:r>
      <w:r w:rsidRPr="00AA4689">
        <w:rPr>
          <w:rStyle w:val="href"/>
        </w:rPr>
        <w:t>215</w:t>
      </w:r>
      <w:r>
        <w:rPr>
          <w:rStyle w:val="href"/>
        </w:rPr>
        <w:t>1</w:t>
      </w:r>
      <w:r w:rsidRPr="00AA4689">
        <w:rPr>
          <w:rStyle w:val="href"/>
        </w:rPr>
        <w:t>-0</w:t>
      </w:r>
    </w:p>
    <w:p w14:paraId="66CD1FF6" w14:textId="77777777" w:rsidR="003360DA" w:rsidRPr="00A908DB" w:rsidRDefault="003360DA" w:rsidP="00F26A6A">
      <w:pPr>
        <w:pStyle w:val="Rectitle"/>
        <w:rPr>
          <w:lang w:val="en-US"/>
        </w:rPr>
      </w:pPr>
      <w:r w:rsidRPr="00AA4689">
        <w:t>Guidance on frequency ranges for operation of wireless power transmission via radio frequency beam for mobile/portable devices and sensor networks</w:t>
      </w:r>
    </w:p>
    <w:p w14:paraId="664FFF60" w14:textId="77777777" w:rsidR="003360DA" w:rsidRPr="00FF7E7F" w:rsidRDefault="003360DA" w:rsidP="00F26A6A">
      <w:pPr>
        <w:pStyle w:val="Recdate"/>
        <w:rPr>
          <w:lang w:val="en-US"/>
        </w:rPr>
      </w:pPr>
      <w:r>
        <w:rPr>
          <w:lang w:val="en-US"/>
        </w:rPr>
        <w:t>(2022)</w:t>
      </w:r>
    </w:p>
    <w:p w14:paraId="2604EC01" w14:textId="77777777" w:rsidR="003360DA" w:rsidRPr="00AA4689" w:rsidRDefault="003360DA" w:rsidP="00F26A6A">
      <w:pPr>
        <w:pStyle w:val="HeadingSum"/>
        <w:rPr>
          <w:lang w:val="en-GB"/>
        </w:rPr>
      </w:pPr>
      <w:r w:rsidRPr="00AA4689">
        <w:rPr>
          <w:lang w:val="en-GB"/>
        </w:rPr>
        <w:t>Scope</w:t>
      </w:r>
    </w:p>
    <w:p w14:paraId="25DEABF2" w14:textId="77777777" w:rsidR="003360DA" w:rsidRPr="00AA4689" w:rsidRDefault="003360DA" w:rsidP="00F26A6A">
      <w:pPr>
        <w:pStyle w:val="Summary"/>
        <w:rPr>
          <w:lang w:val="en-GB"/>
        </w:rPr>
      </w:pPr>
      <w:r w:rsidRPr="00AA4689">
        <w:rPr>
          <w:lang w:val="en-GB"/>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6A7724A0" w14:textId="77777777" w:rsidR="003360DA" w:rsidRPr="00AA4689" w:rsidRDefault="003360DA" w:rsidP="00F26A6A">
      <w:pPr>
        <w:pStyle w:val="Headingb"/>
        <w:rPr>
          <w:lang w:val="en-GB"/>
        </w:rPr>
      </w:pPr>
      <w:r w:rsidRPr="00AA4689">
        <w:rPr>
          <w:lang w:val="en-GB"/>
        </w:rPr>
        <w:t>Keywords</w:t>
      </w:r>
    </w:p>
    <w:p w14:paraId="77C4F36D" w14:textId="77777777" w:rsidR="003360DA" w:rsidRPr="00AA4689" w:rsidRDefault="003360DA" w:rsidP="00F26A6A">
      <w:r w:rsidRPr="00AA4689">
        <w:rPr>
          <w:lang w:eastAsia="ko-KR"/>
        </w:rPr>
        <w:t>Wireless power transmission, radio frequency beam, beam WPT, ISM, short-range devices</w:t>
      </w:r>
    </w:p>
    <w:p w14:paraId="59BB8C9D" w14:textId="77777777" w:rsidR="003360DA" w:rsidRPr="00AA4689" w:rsidRDefault="003360DA" w:rsidP="00F26A6A">
      <w:pPr>
        <w:pStyle w:val="Headingb"/>
        <w:rPr>
          <w:rFonts w:asciiTheme="majorBidi" w:hAnsiTheme="majorBidi" w:cstheme="majorBidi"/>
          <w:bCs/>
          <w:szCs w:val="24"/>
          <w:lang w:val="en-GB"/>
        </w:rPr>
      </w:pPr>
      <w:r w:rsidRPr="00A1658F">
        <w:rPr>
          <w:lang w:val="en-GB"/>
        </w:rPr>
        <w:t>Abbreviations</w:t>
      </w:r>
      <w:r w:rsidRPr="00AA4689">
        <w:rPr>
          <w:rFonts w:asciiTheme="majorBidi" w:hAnsiTheme="majorBidi" w:cstheme="majorBidi"/>
          <w:szCs w:val="24"/>
          <w:lang w:val="en-GB"/>
        </w:rPr>
        <w:t>/Glossary</w:t>
      </w:r>
      <w:r w:rsidRPr="00AA4689">
        <w:rPr>
          <w:rFonts w:asciiTheme="majorBidi" w:hAnsiTheme="majorBidi" w:cstheme="majorBidi"/>
          <w:bCs/>
          <w:szCs w:val="24"/>
          <w:lang w:val="en-GB"/>
        </w:rPr>
        <w:t xml:space="preserve"> </w:t>
      </w:r>
    </w:p>
    <w:p w14:paraId="0B0E5228" w14:textId="77777777" w:rsidR="003360DA" w:rsidRPr="00AA4689" w:rsidRDefault="003360DA" w:rsidP="00F26A6A">
      <w:r w:rsidRPr="00AA4689">
        <w:t>CISPR</w:t>
      </w:r>
      <w:r w:rsidRPr="00AA4689">
        <w:tab/>
        <w:t xml:space="preserve">In French “Comité International Spécial des Perturbations Radioélectriques”, </w:t>
      </w:r>
      <w:r w:rsidRPr="00AA4689">
        <w:br/>
      </w:r>
      <w:r w:rsidRPr="00AA4689">
        <w:tab/>
        <w:t>International Special Committee on Radio Interference</w:t>
      </w:r>
    </w:p>
    <w:p w14:paraId="3F728A52" w14:textId="77777777" w:rsidR="003360DA" w:rsidRPr="00AA4689" w:rsidRDefault="003360DA" w:rsidP="00F26A6A">
      <w:r w:rsidRPr="00AA4689">
        <w:t>ICNIRP</w:t>
      </w:r>
      <w:r w:rsidRPr="00AA4689">
        <w:tab/>
        <w:t>International Commission on Non</w:t>
      </w:r>
      <w:r w:rsidRPr="00AA4689">
        <w:noBreakHyphen/>
        <w:t>ionizing Radiation Protection</w:t>
      </w:r>
    </w:p>
    <w:p w14:paraId="283131B3" w14:textId="77777777" w:rsidR="003360DA" w:rsidRPr="00AA4689" w:rsidRDefault="003360DA" w:rsidP="00F26A6A">
      <w:r w:rsidRPr="00AA4689">
        <w:t>IEC</w:t>
      </w:r>
      <w:r w:rsidRPr="00AA4689">
        <w:tab/>
        <w:t>International Electrotechnical Commission</w:t>
      </w:r>
    </w:p>
    <w:p w14:paraId="024C6591" w14:textId="77777777" w:rsidR="003360DA" w:rsidRPr="00AA4689" w:rsidRDefault="003360DA" w:rsidP="00F26A6A">
      <w:r w:rsidRPr="00AA4689">
        <w:t>ISM</w:t>
      </w:r>
      <w:r w:rsidRPr="00AA4689">
        <w:tab/>
        <w:t xml:space="preserve">Industrial, </w:t>
      </w:r>
      <w:proofErr w:type="gramStart"/>
      <w:r w:rsidRPr="00AA4689">
        <w:t>scientific</w:t>
      </w:r>
      <w:proofErr w:type="gramEnd"/>
      <w:r w:rsidRPr="00AA4689">
        <w:t xml:space="preserve"> and medical </w:t>
      </w:r>
    </w:p>
    <w:p w14:paraId="47E10E5E" w14:textId="77777777" w:rsidR="003360DA" w:rsidRPr="00AA4689" w:rsidRDefault="003360DA" w:rsidP="00F26A6A">
      <w:pPr>
        <w:keepNext/>
      </w:pPr>
      <w:r w:rsidRPr="00AA4689">
        <w:t>RR</w:t>
      </w:r>
      <w:r w:rsidRPr="00AA4689">
        <w:tab/>
        <w:t>Radio Regulations</w:t>
      </w:r>
    </w:p>
    <w:p w14:paraId="1FF109D0" w14:textId="77777777" w:rsidR="003360DA" w:rsidRPr="00AA4689" w:rsidRDefault="003360DA" w:rsidP="00F26A6A">
      <w:r w:rsidRPr="00AA4689">
        <w:t>WHO</w:t>
      </w:r>
      <w:r w:rsidRPr="00AA4689">
        <w:tab/>
        <w:t>World Health Organization</w:t>
      </w:r>
    </w:p>
    <w:p w14:paraId="7D123CFC" w14:textId="77777777" w:rsidR="003360DA" w:rsidRPr="00AA4689" w:rsidRDefault="003360DA" w:rsidP="00F26A6A">
      <w:r w:rsidRPr="00AA4689">
        <w:t>WPT</w:t>
      </w:r>
      <w:r w:rsidRPr="00AA4689">
        <w:tab/>
      </w:r>
      <w:r>
        <w:t>W</w:t>
      </w:r>
      <w:r w:rsidRPr="00AA4689">
        <w:t>ireless power transmission</w:t>
      </w:r>
    </w:p>
    <w:p w14:paraId="3FBA9A3D" w14:textId="77777777" w:rsidR="003360DA" w:rsidRPr="00AA4689" w:rsidRDefault="003360DA" w:rsidP="00F26A6A">
      <w:pPr>
        <w:pStyle w:val="Headingb"/>
        <w:rPr>
          <w:rFonts w:eastAsia="SimSun"/>
          <w:lang w:val="en-GB"/>
        </w:rPr>
      </w:pPr>
      <w:r w:rsidRPr="00AA4689">
        <w:rPr>
          <w:rFonts w:eastAsia="SimSun"/>
          <w:lang w:val="en-GB"/>
        </w:rPr>
        <w:t>Related ITU Recommendations, Reports</w:t>
      </w:r>
    </w:p>
    <w:p w14:paraId="74BBF863" w14:textId="77777777" w:rsidR="003360DA" w:rsidRPr="00A1658F" w:rsidRDefault="003360DA" w:rsidP="00F26A6A">
      <w:pPr>
        <w:pStyle w:val="Reftext"/>
        <w:rPr>
          <w:rFonts w:eastAsia="Calibri"/>
        </w:rPr>
      </w:pPr>
      <w:r w:rsidRPr="00A1658F">
        <w:rPr>
          <w:rFonts w:eastAsia="Calibri"/>
        </w:rPr>
        <w:t xml:space="preserve">Recommendation ITU-R </w:t>
      </w:r>
      <w:hyperlink r:id="rId10" w:history="1">
        <w:r w:rsidRPr="00A1658F">
          <w:rPr>
            <w:rStyle w:val="Hyperlink"/>
            <w:rFonts w:eastAsia="Calibri"/>
          </w:rPr>
          <w:t>SM.1056</w:t>
        </w:r>
      </w:hyperlink>
    </w:p>
    <w:p w14:paraId="6A34F32F" w14:textId="77777777" w:rsidR="003360DA" w:rsidRPr="00A1658F" w:rsidRDefault="003360DA" w:rsidP="00F26A6A">
      <w:pPr>
        <w:pStyle w:val="Reftext"/>
        <w:rPr>
          <w:rFonts w:eastAsia="Calibri"/>
        </w:rPr>
      </w:pPr>
      <w:r w:rsidRPr="00A1658F">
        <w:rPr>
          <w:lang w:eastAsia="ko-KR"/>
        </w:rPr>
        <w:t xml:space="preserve">Recommendation ITU-R </w:t>
      </w:r>
      <w:hyperlink r:id="rId11" w:history="1">
        <w:r w:rsidRPr="00A1658F">
          <w:rPr>
            <w:rStyle w:val="Hyperlink"/>
            <w:lang w:eastAsia="ko-KR"/>
          </w:rPr>
          <w:t>SM.1896</w:t>
        </w:r>
      </w:hyperlink>
    </w:p>
    <w:p w14:paraId="0C6250C8" w14:textId="77777777" w:rsidR="003360DA" w:rsidRPr="00A1658F" w:rsidRDefault="003360DA" w:rsidP="00F26A6A">
      <w:pPr>
        <w:pStyle w:val="Reftext"/>
        <w:rPr>
          <w:rFonts w:eastAsia="Calibri"/>
        </w:rPr>
      </w:pPr>
      <w:r w:rsidRPr="00A1658F">
        <w:rPr>
          <w:lang w:eastAsia="ko-KR"/>
        </w:rPr>
        <w:t xml:space="preserve">Report ITU-R </w:t>
      </w:r>
      <w:hyperlink r:id="rId12" w:history="1">
        <w:r w:rsidRPr="00A1658F">
          <w:rPr>
            <w:rStyle w:val="Hyperlink"/>
            <w:lang w:eastAsia="ko-KR"/>
          </w:rPr>
          <w:t>SM.2153</w:t>
        </w:r>
      </w:hyperlink>
      <w:r w:rsidRPr="00A1658F">
        <w:rPr>
          <w:rFonts w:eastAsia="Calibri"/>
        </w:rPr>
        <w:t xml:space="preserve"> </w:t>
      </w:r>
    </w:p>
    <w:p w14:paraId="32C1C20D" w14:textId="77777777" w:rsidR="003360DA" w:rsidRPr="00A1658F" w:rsidRDefault="003360DA" w:rsidP="00F26A6A">
      <w:pPr>
        <w:pStyle w:val="Reftext"/>
        <w:rPr>
          <w:rFonts w:eastAsia="Calibri"/>
        </w:rPr>
      </w:pPr>
      <w:r w:rsidRPr="00A1658F">
        <w:rPr>
          <w:rFonts w:eastAsia="Calibri"/>
        </w:rPr>
        <w:t xml:space="preserve">Report ITU-R </w:t>
      </w:r>
      <w:hyperlink r:id="rId13" w:history="1">
        <w:r w:rsidRPr="00A1658F">
          <w:rPr>
            <w:rStyle w:val="Hyperlink"/>
            <w:rFonts w:eastAsia="Calibri"/>
          </w:rPr>
          <w:t>SM.2392</w:t>
        </w:r>
      </w:hyperlink>
      <w:r w:rsidRPr="00A1658F">
        <w:rPr>
          <w:rFonts w:eastAsia="Calibri"/>
        </w:rPr>
        <w:t xml:space="preserve"> </w:t>
      </w:r>
    </w:p>
    <w:p w14:paraId="4E3E4BCE" w14:textId="77777777" w:rsidR="003360DA" w:rsidRPr="00A1658F" w:rsidRDefault="003360DA" w:rsidP="00F26A6A">
      <w:pPr>
        <w:pStyle w:val="Reftext"/>
        <w:rPr>
          <w:rFonts w:eastAsia="Calibri"/>
        </w:rPr>
      </w:pPr>
      <w:r w:rsidRPr="00A1658F">
        <w:rPr>
          <w:rFonts w:eastAsia="Calibri"/>
        </w:rPr>
        <w:t xml:space="preserve">Report ITU-R </w:t>
      </w:r>
      <w:hyperlink r:id="rId14" w:history="1">
        <w:r w:rsidRPr="00A1658F">
          <w:rPr>
            <w:rStyle w:val="Hyperlink"/>
            <w:rFonts w:eastAsia="Calibri"/>
          </w:rPr>
          <w:t>SM.2505</w:t>
        </w:r>
      </w:hyperlink>
    </w:p>
    <w:p w14:paraId="46EF0AEE" w14:textId="77777777" w:rsidR="003360DA" w:rsidRPr="00AA4689" w:rsidRDefault="003360DA" w:rsidP="00F26A6A">
      <w:pPr>
        <w:pStyle w:val="Normalaftertitle"/>
      </w:pPr>
      <w:r w:rsidRPr="00AA4689">
        <w:t>The ITU Radiocommunication Assembly,</w:t>
      </w:r>
    </w:p>
    <w:p w14:paraId="5B833848" w14:textId="77777777" w:rsidR="003360DA" w:rsidRPr="00AA4689" w:rsidRDefault="003360DA" w:rsidP="00F26A6A">
      <w:pPr>
        <w:pStyle w:val="Call"/>
        <w:rPr>
          <w:lang w:eastAsia="ko-KR"/>
        </w:rPr>
      </w:pPr>
      <w:r w:rsidRPr="00AA4689">
        <w:t>considering</w:t>
      </w:r>
    </w:p>
    <w:p w14:paraId="54130A9B" w14:textId="77777777" w:rsidR="003360DA" w:rsidRPr="00AA4689" w:rsidRDefault="003360DA" w:rsidP="00F26A6A">
      <w:pPr>
        <w:rPr>
          <w:lang w:eastAsia="ko-KR"/>
        </w:rPr>
      </w:pPr>
      <w:r w:rsidRPr="00AA4689">
        <w:rPr>
          <w:i/>
          <w:iCs/>
          <w:lang w:eastAsia="ko-KR"/>
        </w:rPr>
        <w:t>a)</w:t>
      </w:r>
      <w:r w:rsidRPr="00AA4689">
        <w:rPr>
          <w:lang w:eastAsia="ko-KR"/>
        </w:rPr>
        <w:tab/>
      </w:r>
      <w:r w:rsidRPr="00AA4689">
        <w:t>that</w:t>
      </w:r>
      <w:r w:rsidRPr="00AA4689">
        <w:rPr>
          <w:lang w:eastAsia="ko-KR"/>
        </w:rPr>
        <w:t xml:space="preserve"> wireless power transmission (WPT) is </w:t>
      </w:r>
      <w:r w:rsidRPr="00AA4689">
        <w:t>define</w:t>
      </w:r>
      <w:r w:rsidRPr="00AA4689">
        <w:rPr>
          <w:lang w:eastAsia="ko-KR"/>
        </w:rPr>
        <w:t>d as t</w:t>
      </w:r>
      <w:r w:rsidRPr="00AA4689">
        <w:t xml:space="preserve">he transmission of power from a power source to an electrical load </w:t>
      </w:r>
      <w:r w:rsidRPr="00AA4689">
        <w:rPr>
          <w:iCs/>
        </w:rPr>
        <w:t xml:space="preserve">wirelessly </w:t>
      </w:r>
      <w:r w:rsidRPr="00AA4689">
        <w:t xml:space="preserve">using </w:t>
      </w:r>
      <w:r w:rsidRPr="00AA4689">
        <w:rPr>
          <w:iCs/>
        </w:rPr>
        <w:t xml:space="preserve">an </w:t>
      </w:r>
      <w:r w:rsidRPr="00AA4689">
        <w:t xml:space="preserve">electromagnetic </w:t>
      </w:r>
      <w:proofErr w:type="gramStart"/>
      <w:r w:rsidRPr="00AA4689">
        <w:t>field</w:t>
      </w:r>
      <w:r w:rsidRPr="00AA4689">
        <w:rPr>
          <w:lang w:eastAsia="ko-KR"/>
        </w:rPr>
        <w:t>;</w:t>
      </w:r>
      <w:proofErr w:type="gramEnd"/>
    </w:p>
    <w:p w14:paraId="798ABE16" w14:textId="77777777" w:rsidR="003360DA" w:rsidRPr="00AA4689" w:rsidRDefault="003360DA" w:rsidP="00F26A6A">
      <w:pPr>
        <w:rPr>
          <w:lang w:eastAsia="zh-CN"/>
        </w:rPr>
      </w:pPr>
      <w:r w:rsidRPr="00AA4689">
        <w:rPr>
          <w:i/>
          <w:iCs/>
          <w:lang w:eastAsia="zh-CN"/>
        </w:rPr>
        <w:lastRenderedPageBreak/>
        <w:t>b)</w:t>
      </w:r>
      <w:r w:rsidRPr="00AA4689">
        <w:rPr>
          <w:lang w:eastAsia="zh-CN"/>
        </w:rPr>
        <w:tab/>
        <w:t>that WPT technologies utilize various mechanisms, such as transmission via radio frequency radiation in the far field (beam WPT) and near-field inductive, resonant and capacitive coupling (non</w:t>
      </w:r>
      <w:r>
        <w:rPr>
          <w:lang w:eastAsia="zh-CN"/>
        </w:rPr>
        <w:noBreakHyphen/>
      </w:r>
      <w:r w:rsidRPr="00AA4689">
        <w:rPr>
          <w:lang w:eastAsia="zh-CN"/>
        </w:rPr>
        <w:t>beam WPT</w:t>
      </w:r>
      <w:proofErr w:type="gramStart"/>
      <w:r w:rsidRPr="00AA4689">
        <w:rPr>
          <w:lang w:eastAsia="zh-CN"/>
        </w:rPr>
        <w:t>);</w:t>
      </w:r>
      <w:proofErr w:type="gramEnd"/>
    </w:p>
    <w:p w14:paraId="5AAB53C4" w14:textId="77777777" w:rsidR="003360DA" w:rsidRPr="00AA4689" w:rsidRDefault="003360DA" w:rsidP="00F26A6A">
      <w:pPr>
        <w:rPr>
          <w:szCs w:val="24"/>
        </w:rPr>
      </w:pPr>
      <w:r w:rsidRPr="00AA4689">
        <w:rPr>
          <w:i/>
          <w:iCs/>
        </w:rPr>
        <w:t>c)</w:t>
      </w:r>
      <w:r w:rsidRPr="00AA4689">
        <w:tab/>
        <w:t xml:space="preserve">that beam </w:t>
      </w:r>
      <w:r w:rsidRPr="00AA4689">
        <w:rPr>
          <w:lang w:eastAsia="zh-CN"/>
        </w:rPr>
        <w:t>WPT technologies</w:t>
      </w:r>
      <w:r w:rsidRPr="00AA4689">
        <w:t xml:space="preserve"> may be useful in various applications, including wireless charging of </w:t>
      </w:r>
      <w:r w:rsidRPr="00AA4689">
        <w:rPr>
          <w:szCs w:val="24"/>
          <w:lang w:eastAsia="ko-KR"/>
        </w:rPr>
        <w:t>mobile</w:t>
      </w:r>
      <w:r w:rsidRPr="00AA4689">
        <w:rPr>
          <w:szCs w:val="24"/>
          <w:lang w:eastAsia="ja-JP"/>
        </w:rPr>
        <w:t>/portable</w:t>
      </w:r>
      <w:r w:rsidRPr="00AA4689">
        <w:rPr>
          <w:szCs w:val="24"/>
          <w:lang w:eastAsia="ko-KR"/>
        </w:rPr>
        <w:t xml:space="preserve"> devices and wireless powered and charging of sensor </w:t>
      </w:r>
      <w:proofErr w:type="gramStart"/>
      <w:r w:rsidRPr="00AA4689">
        <w:rPr>
          <w:szCs w:val="24"/>
          <w:lang w:eastAsia="ko-KR"/>
        </w:rPr>
        <w:t>networks</w:t>
      </w:r>
      <w:r w:rsidRPr="00AA4689">
        <w:rPr>
          <w:szCs w:val="24"/>
        </w:rPr>
        <w:t>;</w:t>
      </w:r>
      <w:proofErr w:type="gramEnd"/>
    </w:p>
    <w:p w14:paraId="79B9771E" w14:textId="77777777" w:rsidR="003360DA" w:rsidRPr="00AA4689" w:rsidRDefault="003360DA" w:rsidP="00F26A6A">
      <w:r w:rsidRPr="00AA4689">
        <w:rPr>
          <w:i/>
          <w:iCs/>
        </w:rPr>
        <w:t>d)</w:t>
      </w:r>
      <w:r w:rsidRPr="00AA4689">
        <w:rPr>
          <w:i/>
          <w:iCs/>
        </w:rPr>
        <w:tab/>
      </w:r>
      <w:r w:rsidRPr="00AA4689">
        <w:t xml:space="preserve">that there is potential customer demand for beam WPT technologies for such applications and associated </w:t>
      </w:r>
      <w:proofErr w:type="gramStart"/>
      <w:r w:rsidRPr="00AA4689">
        <w:t>applications;</w:t>
      </w:r>
      <w:proofErr w:type="gramEnd"/>
    </w:p>
    <w:p w14:paraId="5B1BAFD6" w14:textId="77777777" w:rsidR="003360DA" w:rsidRPr="00AA4689" w:rsidRDefault="003360DA" w:rsidP="00F26A6A">
      <w:r w:rsidRPr="00AA4689">
        <w:rPr>
          <w:i/>
        </w:rPr>
        <w:t>e)</w:t>
      </w:r>
      <w:r w:rsidRPr="00AA4689">
        <w:tab/>
        <w:t xml:space="preserve">that WPT standards are currently being developed at national, regional and international </w:t>
      </w:r>
      <w:proofErr w:type="gramStart"/>
      <w:r w:rsidRPr="00AA4689">
        <w:t>levels;</w:t>
      </w:r>
      <w:proofErr w:type="gramEnd"/>
    </w:p>
    <w:p w14:paraId="50357AFC" w14:textId="77777777" w:rsidR="003360DA" w:rsidRPr="00AA4689" w:rsidRDefault="003360DA" w:rsidP="00F26A6A">
      <w:r w:rsidRPr="00AA4689">
        <w:rPr>
          <w:i/>
        </w:rPr>
        <w:t>f)</w:t>
      </w:r>
      <w:r w:rsidRPr="00AA4689">
        <w:tab/>
        <w:t xml:space="preserve">that some beam WPT utilize frequency bands designated for </w:t>
      </w:r>
      <w:r w:rsidRPr="00AA4689">
        <w:rPr>
          <w:lang w:eastAsia="ko-KR"/>
        </w:rPr>
        <w:t>Industrial, Scientific and Medical (</w:t>
      </w:r>
      <w:r w:rsidRPr="00AA4689">
        <w:t xml:space="preserve">ISM) applications and some systems utilize different frequency </w:t>
      </w:r>
      <w:proofErr w:type="gramStart"/>
      <w:r w:rsidRPr="00AA4689">
        <w:t>ranges;</w:t>
      </w:r>
      <w:proofErr w:type="gramEnd"/>
    </w:p>
    <w:p w14:paraId="2EBBF203" w14:textId="77777777" w:rsidR="003360DA" w:rsidRPr="00AA4689" w:rsidRDefault="003360DA" w:rsidP="00F26A6A">
      <w:pPr>
        <w:rPr>
          <w:rFonts w:eastAsia="Calibri"/>
        </w:rPr>
      </w:pPr>
      <w:r w:rsidRPr="00AA4689">
        <w:rPr>
          <w:i/>
          <w:iCs/>
        </w:rPr>
        <w:t>g)</w:t>
      </w:r>
      <w:r w:rsidRPr="00AA4689">
        <w:tab/>
        <w:t>that issues of non-ionizing radiation exposure are dealt with by international organizations such as the World Health Organization (WHO), the International Commission on Non</w:t>
      </w:r>
      <w:r w:rsidRPr="00AA4689">
        <w:noBreakHyphen/>
        <w:t xml:space="preserve">ionizing Radiation Protection (ICNIRP), and International Electrotechnical Commission </w:t>
      </w:r>
      <w:proofErr w:type="gramStart"/>
      <w:r w:rsidRPr="00AA4689">
        <w:t>TC106</w:t>
      </w:r>
      <w:r w:rsidRPr="00AA4689">
        <w:rPr>
          <w:rFonts w:eastAsia="Calibri"/>
        </w:rPr>
        <w:t>;</w:t>
      </w:r>
      <w:proofErr w:type="gramEnd"/>
    </w:p>
    <w:p w14:paraId="7B40161B" w14:textId="77777777" w:rsidR="003360DA" w:rsidRPr="00AA4689" w:rsidRDefault="003360DA" w:rsidP="00F26A6A">
      <w:pPr>
        <w:rPr>
          <w:rFonts w:eastAsia="Calibri"/>
        </w:rPr>
      </w:pPr>
      <w:r w:rsidRPr="00AA4689">
        <w:rPr>
          <w:rFonts w:eastAsia="Calibri"/>
          <w:i/>
          <w:iCs/>
        </w:rPr>
        <w:t>h)</w:t>
      </w:r>
      <w:r w:rsidRPr="00AA4689">
        <w:rPr>
          <w:rFonts w:eastAsia="Calibri"/>
        </w:rPr>
        <w:tab/>
      </w:r>
      <w:r w:rsidRPr="00AA4689">
        <w:t xml:space="preserve">that administrations wishing to introduce and bring into use beam WPT applications should consider the exposure limits for non-ionizing electromagnetic fields (see </w:t>
      </w:r>
      <w:r w:rsidRPr="00AA4689">
        <w:rPr>
          <w:i/>
          <w:iCs/>
        </w:rPr>
        <w:t>noting c)</w:t>
      </w:r>
      <w:r w:rsidRPr="00AA4689">
        <w:t>),</w:t>
      </w:r>
    </w:p>
    <w:p w14:paraId="649D12C7" w14:textId="77777777" w:rsidR="003360DA" w:rsidRPr="00AA4689" w:rsidRDefault="003360DA" w:rsidP="00F26A6A">
      <w:pPr>
        <w:pStyle w:val="Call"/>
        <w:rPr>
          <w:lang w:eastAsia="zh-CN"/>
        </w:rPr>
      </w:pPr>
      <w:r w:rsidRPr="00AA4689">
        <w:rPr>
          <w:lang w:eastAsia="zh-CN"/>
        </w:rPr>
        <w:t>recognizing</w:t>
      </w:r>
    </w:p>
    <w:p w14:paraId="78E637A1" w14:textId="77777777" w:rsidR="003360DA" w:rsidRPr="00AA4689" w:rsidRDefault="003360DA" w:rsidP="00F26A6A">
      <w:pPr>
        <w:rPr>
          <w:lang w:eastAsia="zh-CN"/>
        </w:rPr>
      </w:pPr>
      <w:r w:rsidRPr="00AA4689">
        <w:rPr>
          <w:i/>
          <w:lang w:eastAsia="zh-CN"/>
        </w:rPr>
        <w:t>a)</w:t>
      </w:r>
      <w:r w:rsidRPr="00AA4689">
        <w:rPr>
          <w:lang w:eastAsia="zh-CN"/>
        </w:rPr>
        <w:tab/>
        <w:t xml:space="preserve">that WPT has no status in the RR and that, under Nos. </w:t>
      </w:r>
      <w:r w:rsidRPr="00AA4689">
        <w:rPr>
          <w:b/>
          <w:bCs/>
          <w:lang w:eastAsia="zh-CN"/>
        </w:rPr>
        <w:t>15.12</w:t>
      </w:r>
      <w:r w:rsidRPr="00AA4689">
        <w:rPr>
          <w:lang w:eastAsia="zh-CN"/>
        </w:rPr>
        <w:t xml:space="preserve"> and </w:t>
      </w:r>
      <w:r w:rsidRPr="00AA4689">
        <w:rPr>
          <w:b/>
          <w:bCs/>
          <w:lang w:eastAsia="zh-CN"/>
        </w:rPr>
        <w:t>15.13</w:t>
      </w:r>
      <w:r w:rsidRPr="00AA4689">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sidRPr="00AA4689">
        <w:rPr>
          <w:lang w:eastAsia="zh-CN"/>
        </w:rPr>
        <w:t>service;</w:t>
      </w:r>
      <w:proofErr w:type="gramEnd"/>
    </w:p>
    <w:p w14:paraId="32F10570" w14:textId="77777777" w:rsidR="003360DA" w:rsidRPr="00AA4689" w:rsidRDefault="003360DA" w:rsidP="00F26A6A">
      <w:pPr>
        <w:rPr>
          <w:lang w:eastAsia="zh-CN"/>
        </w:rPr>
      </w:pPr>
      <w:r w:rsidRPr="00AA4689">
        <w:rPr>
          <w:i/>
          <w:iCs/>
          <w:lang w:eastAsia="zh-CN"/>
        </w:rPr>
        <w:t>b)</w:t>
      </w:r>
      <w:r w:rsidRPr="00AA4689">
        <w:rPr>
          <w:lang w:eastAsia="zh-CN"/>
        </w:rPr>
        <w:tab/>
        <w:t xml:space="preserve">that when considering beam WPT as an ISM application, RR Nos. </w:t>
      </w:r>
      <w:r w:rsidRPr="00AA4689">
        <w:rPr>
          <w:b/>
          <w:bCs/>
          <w:lang w:eastAsia="zh-CN"/>
        </w:rPr>
        <w:t>5.138</w:t>
      </w:r>
      <w:r w:rsidRPr="00AA4689">
        <w:rPr>
          <w:lang w:eastAsia="zh-CN"/>
        </w:rPr>
        <w:t xml:space="preserve">, </w:t>
      </w:r>
      <w:r w:rsidRPr="00AA4689">
        <w:rPr>
          <w:b/>
          <w:bCs/>
          <w:lang w:eastAsia="zh-CN"/>
        </w:rPr>
        <w:t>5.150</w:t>
      </w:r>
      <w:r w:rsidRPr="00AA4689">
        <w:rPr>
          <w:lang w:eastAsia="zh-CN"/>
        </w:rPr>
        <w:t xml:space="preserve"> and </w:t>
      </w:r>
      <w:r w:rsidRPr="00AA4689">
        <w:rPr>
          <w:b/>
          <w:bCs/>
          <w:lang w:eastAsia="zh-CN"/>
        </w:rPr>
        <w:t>15.13</w:t>
      </w:r>
      <w:r w:rsidRPr="00AA4689">
        <w:rPr>
          <w:lang w:eastAsia="zh-CN"/>
        </w:rPr>
        <w:t xml:space="preserve"> should be taken into consideration;</w:t>
      </w:r>
    </w:p>
    <w:p w14:paraId="636A6D88" w14:textId="77777777" w:rsidR="003360DA" w:rsidRPr="00AA4689" w:rsidRDefault="003360DA" w:rsidP="00F26A6A">
      <w:pPr>
        <w:rPr>
          <w:lang w:eastAsia="ko-KR"/>
        </w:rPr>
      </w:pPr>
      <w:r w:rsidRPr="00AA4689">
        <w:rPr>
          <w:i/>
          <w:lang w:eastAsia="zh-CN"/>
        </w:rPr>
        <w:t>c)</w:t>
      </w:r>
      <w:r w:rsidRPr="00AA4689">
        <w:rPr>
          <w:lang w:eastAsia="zh-CN"/>
        </w:rPr>
        <w:tab/>
        <w:t xml:space="preserve">that both consumers and manufacturers may benefit from harmonized frequency ranges and technical conditions for WPT </w:t>
      </w:r>
      <w:proofErr w:type="gramStart"/>
      <w:r w:rsidRPr="00AA4689">
        <w:rPr>
          <w:lang w:eastAsia="zh-CN"/>
        </w:rPr>
        <w:t>technologies;</w:t>
      </w:r>
      <w:proofErr w:type="gramEnd"/>
    </w:p>
    <w:p w14:paraId="04F8DE11" w14:textId="77777777" w:rsidR="003360DA" w:rsidRPr="00AA4689" w:rsidRDefault="003360DA" w:rsidP="00F26A6A">
      <w:pPr>
        <w:rPr>
          <w:lang w:eastAsia="ko-KR"/>
        </w:rPr>
      </w:pPr>
      <w:r w:rsidRPr="00AA4689">
        <w:rPr>
          <w:i/>
          <w:lang w:eastAsia="ko-KR"/>
        </w:rPr>
        <w:t>d)</w:t>
      </w:r>
      <w:r w:rsidRPr="00AA4689">
        <w:rPr>
          <w:lang w:eastAsia="ko-KR"/>
        </w:rPr>
        <w:tab/>
        <w:t xml:space="preserve">that frequency bands designated for ISM applications have been successfully used in the past for development and proliferation of innovative technologies in accordance with the </w:t>
      </w:r>
      <w:proofErr w:type="gramStart"/>
      <w:r w:rsidRPr="00AA4689">
        <w:rPr>
          <w:lang w:eastAsia="ko-KR"/>
        </w:rPr>
        <w:t>RR;</w:t>
      </w:r>
      <w:proofErr w:type="gramEnd"/>
    </w:p>
    <w:p w14:paraId="5A6BD59E" w14:textId="77777777" w:rsidR="003360DA" w:rsidRPr="00AA4689" w:rsidRDefault="003360DA" w:rsidP="00F26A6A">
      <w:pPr>
        <w:rPr>
          <w:lang w:eastAsia="ko-KR"/>
        </w:rPr>
      </w:pPr>
      <w:r w:rsidRPr="00AA4689">
        <w:rPr>
          <w:i/>
          <w:iCs/>
          <w:lang w:eastAsia="ko-KR"/>
        </w:rPr>
        <w:t>e)</w:t>
      </w:r>
      <w:r w:rsidRPr="00AA4689">
        <w:rPr>
          <w:lang w:eastAsia="ko-KR"/>
        </w:rPr>
        <w:tab/>
        <w:t xml:space="preserve">that some non-ISM bands are taken into consideration for the global or regional harmonized use of specific WPT </w:t>
      </w:r>
      <w:proofErr w:type="gramStart"/>
      <w:r w:rsidRPr="00AA4689">
        <w:rPr>
          <w:lang w:eastAsia="ko-KR"/>
        </w:rPr>
        <w:t>applications;</w:t>
      </w:r>
      <w:proofErr w:type="gramEnd"/>
    </w:p>
    <w:p w14:paraId="75EEE503" w14:textId="77777777" w:rsidR="003360DA" w:rsidRPr="00AA4689" w:rsidRDefault="003360DA" w:rsidP="00F26A6A">
      <w:pPr>
        <w:rPr>
          <w:lang w:eastAsia="ko-KR"/>
        </w:rPr>
      </w:pPr>
      <w:r w:rsidRPr="00AA4689">
        <w:rPr>
          <w:i/>
          <w:iCs/>
          <w:lang w:eastAsia="ko-KR"/>
        </w:rPr>
        <w:t>f)</w:t>
      </w:r>
      <w:r w:rsidRPr="00AA4689">
        <w:rPr>
          <w:i/>
          <w:iCs/>
          <w:lang w:eastAsia="ko-KR"/>
        </w:rPr>
        <w:tab/>
      </w:r>
      <w:r w:rsidRPr="00AA4689">
        <w:rPr>
          <w:lang w:eastAsia="ko-KR"/>
        </w:rPr>
        <w:t xml:space="preserve">that WPT can be treated separately from data </w:t>
      </w:r>
      <w:r w:rsidRPr="00AA4689">
        <w:t xml:space="preserve">communications, especially when the receiving device receives data communications at a frequency different from that for the energy </w:t>
      </w:r>
      <w:proofErr w:type="gramStart"/>
      <w:r w:rsidRPr="00AA4689">
        <w:t>transmission</w:t>
      </w:r>
      <w:r w:rsidRPr="00AA4689">
        <w:rPr>
          <w:lang w:eastAsia="ko-KR"/>
        </w:rPr>
        <w:t>;</w:t>
      </w:r>
      <w:proofErr w:type="gramEnd"/>
    </w:p>
    <w:p w14:paraId="68D4A364" w14:textId="77777777" w:rsidR="003360DA" w:rsidRPr="00AA4689" w:rsidRDefault="003360DA" w:rsidP="00F26A6A">
      <w:pPr>
        <w:rPr>
          <w:lang w:eastAsia="ko-KR"/>
        </w:rPr>
      </w:pPr>
      <w:r w:rsidRPr="00AA4689">
        <w:rPr>
          <w:i/>
          <w:iCs/>
          <w:lang w:eastAsia="ko-KR"/>
        </w:rPr>
        <w:t>g)</w:t>
      </w:r>
      <w:r w:rsidRPr="00AA4689">
        <w:rPr>
          <w:i/>
          <w:iCs/>
          <w:lang w:eastAsia="ko-KR"/>
        </w:rPr>
        <w:tab/>
      </w:r>
      <w:r w:rsidRPr="00AA4689">
        <w:rPr>
          <w:lang w:eastAsia="ko-KR"/>
        </w:rPr>
        <w:t xml:space="preserve">that some administrations classify beam WPT as an ISM application, even for operation outside the bands designated for ISM </w:t>
      </w:r>
      <w:proofErr w:type="gramStart"/>
      <w:r w:rsidRPr="00AA4689">
        <w:rPr>
          <w:lang w:eastAsia="ko-KR"/>
        </w:rPr>
        <w:t>applications;</w:t>
      </w:r>
      <w:proofErr w:type="gramEnd"/>
    </w:p>
    <w:p w14:paraId="408D248C" w14:textId="77777777" w:rsidR="003360DA" w:rsidRPr="00AA4689" w:rsidRDefault="003360DA" w:rsidP="00F26A6A">
      <w:pPr>
        <w:rPr>
          <w:lang w:eastAsia="ko-KR"/>
        </w:rPr>
      </w:pPr>
      <w:r w:rsidRPr="00AA4689">
        <w:rPr>
          <w:i/>
          <w:iCs/>
        </w:rPr>
        <w:t>h)</w:t>
      </w:r>
      <w:r w:rsidRPr="00AA4689">
        <w:tab/>
        <w:t>that some administrations classify beam WPT as radio applications such as short-range devices, operating</w:t>
      </w:r>
      <w:r w:rsidRPr="00AA4689">
        <w:rPr>
          <w:lang w:eastAsia="ko-KR"/>
        </w:rPr>
        <w:t xml:space="preserve"> in some bands listed in Recommendation ITU-R </w:t>
      </w:r>
      <w:hyperlink r:id="rId15" w:history="1">
        <w:r w:rsidRPr="00A1658F">
          <w:rPr>
            <w:rStyle w:val="Hyperlink"/>
            <w:lang w:eastAsia="ko-KR"/>
          </w:rPr>
          <w:t>SM.1896</w:t>
        </w:r>
      </w:hyperlink>
      <w:r w:rsidRPr="00AA4689">
        <w:rPr>
          <w:lang w:eastAsia="ko-KR"/>
        </w:rPr>
        <w:t xml:space="preserve"> and Report ITU-R </w:t>
      </w:r>
      <w:hyperlink r:id="rId16" w:history="1">
        <w:r w:rsidRPr="00A1658F">
          <w:rPr>
            <w:rStyle w:val="Hyperlink"/>
            <w:lang w:eastAsia="ko-KR"/>
          </w:rPr>
          <w:t>SM.2153</w:t>
        </w:r>
      </w:hyperlink>
      <w:r w:rsidRPr="00AA4689">
        <w:rPr>
          <w:lang w:eastAsia="ko-KR"/>
        </w:rPr>
        <w:t>;</w:t>
      </w:r>
    </w:p>
    <w:p w14:paraId="01BFD3F3" w14:textId="77777777" w:rsidR="003360DA" w:rsidRPr="00AA4689" w:rsidRDefault="003360DA" w:rsidP="00F26A6A">
      <w:pPr>
        <w:rPr>
          <w:i/>
          <w:iCs/>
          <w:lang w:eastAsia="ko-KR"/>
        </w:rPr>
      </w:pPr>
      <w:r w:rsidRPr="00AA4689">
        <w:rPr>
          <w:i/>
          <w:iCs/>
        </w:rPr>
        <w:t>i)</w:t>
      </w:r>
      <w:r w:rsidRPr="00AA4689">
        <w:t xml:space="preserve"> </w:t>
      </w:r>
      <w:r w:rsidRPr="00AA4689">
        <w:tab/>
        <w:t xml:space="preserve">that in order to address adequate protections for radiocommunication services from any harmful interference, some administrations may classify certain applications of WPT </w:t>
      </w:r>
      <w:r>
        <w:t>b</w:t>
      </w:r>
      <w:r w:rsidRPr="00AA4689">
        <w:t xml:space="preserve">eam operation as a radio </w:t>
      </w:r>
      <w:proofErr w:type="gramStart"/>
      <w:r w:rsidRPr="00AA4689">
        <w:t>service;</w:t>
      </w:r>
      <w:proofErr w:type="gramEnd"/>
    </w:p>
    <w:p w14:paraId="3732B086" w14:textId="77777777" w:rsidR="003360DA" w:rsidRPr="00AA4689" w:rsidRDefault="003360DA" w:rsidP="00F26A6A">
      <w:pPr>
        <w:rPr>
          <w:i/>
          <w:iCs/>
          <w:lang w:eastAsia="ko-KR"/>
        </w:rPr>
      </w:pPr>
      <w:r w:rsidRPr="00AA4689">
        <w:rPr>
          <w:i/>
          <w:iCs/>
        </w:rPr>
        <w:t>j</w:t>
      </w:r>
      <w:r w:rsidRPr="00AA4689">
        <w:t>)</w:t>
      </w:r>
      <w:r w:rsidRPr="00AA4689">
        <w:tab/>
        <w:t>that duration or power limits can be placed on WPT,</w:t>
      </w:r>
    </w:p>
    <w:p w14:paraId="2EAAD4B5" w14:textId="77777777" w:rsidR="003360DA" w:rsidRPr="00AA4689" w:rsidRDefault="003360DA" w:rsidP="00F26A6A">
      <w:pPr>
        <w:pStyle w:val="Call"/>
      </w:pPr>
      <w:r w:rsidRPr="00AA4689">
        <w:lastRenderedPageBreak/>
        <w:t>noting</w:t>
      </w:r>
    </w:p>
    <w:p w14:paraId="6AAEEDEE" w14:textId="77777777" w:rsidR="003360DA" w:rsidRPr="00AA4689" w:rsidRDefault="003360DA" w:rsidP="00F26A6A">
      <w:pPr>
        <w:rPr>
          <w:lang w:eastAsia="zh-CN"/>
        </w:rPr>
      </w:pPr>
      <w:r w:rsidRPr="00AA4689">
        <w:rPr>
          <w:i/>
          <w:iCs/>
          <w:lang w:eastAsia="zh-CN"/>
        </w:rPr>
        <w:t>a)</w:t>
      </w:r>
      <w:r w:rsidRPr="00AA4689">
        <w:rPr>
          <w:lang w:eastAsia="zh-CN"/>
        </w:rPr>
        <w:tab/>
        <w:t xml:space="preserve">that the International Electrotechnical Commission (IEC) has published Technical Reports </w:t>
      </w:r>
      <w:r w:rsidRPr="00AA4689">
        <w:t xml:space="preserve">IEC/TR 62869 </w:t>
      </w:r>
      <w:r w:rsidRPr="00AA4689">
        <w:rPr>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AA4689">
        <w:rPr>
          <w:lang w:eastAsia="zh-CN"/>
        </w:rPr>
        <w:t>100;</w:t>
      </w:r>
      <w:proofErr w:type="gramEnd"/>
    </w:p>
    <w:p w14:paraId="53EABCEB" w14:textId="77777777" w:rsidR="003360DA" w:rsidRPr="00AA4689" w:rsidRDefault="003360DA" w:rsidP="00F26A6A">
      <w:pPr>
        <w:rPr>
          <w:lang w:eastAsia="ko-KR"/>
        </w:rPr>
      </w:pPr>
      <w:r w:rsidRPr="00AA4689">
        <w:rPr>
          <w:i/>
          <w:iCs/>
          <w:lang w:eastAsia="ko-KR"/>
        </w:rPr>
        <w:t>b)</w:t>
      </w:r>
      <w:r w:rsidRPr="00AA4689">
        <w:rPr>
          <w:lang w:eastAsia="ko-KR"/>
        </w:rPr>
        <w:tab/>
        <w:t xml:space="preserve">that this Recommendation will assist administrations in applying Nos. </w:t>
      </w:r>
      <w:r w:rsidRPr="00AA4689">
        <w:rPr>
          <w:b/>
          <w:bCs/>
          <w:lang w:eastAsia="ko-KR"/>
        </w:rPr>
        <w:t>15.12</w:t>
      </w:r>
      <w:r w:rsidRPr="00AA4689">
        <w:rPr>
          <w:lang w:eastAsia="ko-KR"/>
        </w:rPr>
        <w:t xml:space="preserve"> and </w:t>
      </w:r>
      <w:r w:rsidRPr="00AA4689">
        <w:rPr>
          <w:b/>
          <w:bCs/>
          <w:lang w:eastAsia="ko-KR"/>
        </w:rPr>
        <w:t>15.13</w:t>
      </w:r>
      <w:r w:rsidRPr="00AA4689">
        <w:rPr>
          <w:lang w:eastAsia="ko-KR"/>
        </w:rPr>
        <w:t xml:space="preserve"> not to cause </w:t>
      </w:r>
      <w:r w:rsidRPr="00AA4689">
        <w:t>harmful interference to a radiocommunication service</w:t>
      </w:r>
      <w:r w:rsidRPr="00AA4689">
        <w:rPr>
          <w:lang w:eastAsia="ko-KR"/>
        </w:rPr>
        <w:t xml:space="preserve"> </w:t>
      </w:r>
      <w:r w:rsidRPr="00AA4689">
        <w:t xml:space="preserve">from the operation of WPT equipment used for non-ISM and ISM applications, </w:t>
      </w:r>
      <w:proofErr w:type="gramStart"/>
      <w:r w:rsidRPr="00AA4689">
        <w:t>respectively;</w:t>
      </w:r>
      <w:proofErr w:type="gramEnd"/>
    </w:p>
    <w:p w14:paraId="6F5E6E11" w14:textId="77777777" w:rsidR="003360DA" w:rsidRPr="00AA4689" w:rsidRDefault="003360DA" w:rsidP="00F26A6A">
      <w:pPr>
        <w:rPr>
          <w:rFonts w:eastAsia="Calibri"/>
        </w:rPr>
      </w:pPr>
      <w:r w:rsidRPr="00AA4689">
        <w:rPr>
          <w:i/>
          <w:iCs/>
          <w:lang w:eastAsia="ko-KR"/>
        </w:rPr>
        <w:t>c)</w:t>
      </w:r>
      <w:r w:rsidRPr="00AA4689">
        <w:rPr>
          <w:rFonts w:eastAsia="Calibri"/>
        </w:rPr>
        <w:tab/>
        <w:t xml:space="preserve">that Recommendation ITU-R </w:t>
      </w:r>
      <w:hyperlink r:id="rId17" w:history="1">
        <w:r w:rsidRPr="00A1658F">
          <w:rPr>
            <w:rStyle w:val="Hyperlink"/>
            <w:rFonts w:eastAsia="Calibri"/>
          </w:rPr>
          <w:t>SM.1056</w:t>
        </w:r>
      </w:hyperlink>
      <w:r w:rsidRPr="00AA4689">
        <w:rPr>
          <w:rFonts w:eastAsia="Calibri"/>
        </w:rPr>
        <w:t xml:space="preserve"> on the limitation of radiation from ISM equipment recommends that administrations consider the use of the latest edition of CISPR publication 11;</w:t>
      </w:r>
    </w:p>
    <w:p w14:paraId="14B17532" w14:textId="77777777" w:rsidR="003360DA" w:rsidRPr="00AA4689" w:rsidRDefault="003360DA" w:rsidP="00F26A6A">
      <w:pPr>
        <w:rPr>
          <w:rFonts w:eastAsia="Calibri"/>
        </w:rPr>
      </w:pPr>
      <w:r w:rsidRPr="00AA4689">
        <w:rPr>
          <w:i/>
          <w:iCs/>
          <w:lang w:eastAsia="ko-KR"/>
        </w:rPr>
        <w:t>d)</w:t>
      </w:r>
      <w:r w:rsidRPr="00AA4689">
        <w:rPr>
          <w:rFonts w:eastAsia="Calibri"/>
        </w:rPr>
        <w:tab/>
        <w:t xml:space="preserve">that Report ITU-R </w:t>
      </w:r>
      <w:hyperlink r:id="rId18" w:history="1">
        <w:r w:rsidRPr="00A1658F">
          <w:rPr>
            <w:rStyle w:val="Hyperlink"/>
            <w:rFonts w:eastAsia="Calibri"/>
          </w:rPr>
          <w:t>SM.2392</w:t>
        </w:r>
      </w:hyperlink>
      <w:r w:rsidRPr="00AA4689">
        <w:rPr>
          <w:rFonts w:eastAsia="Calibri"/>
        </w:rPr>
        <w:t xml:space="preserve"> discusses applications of wireless power transmission via radio frequency beam;</w:t>
      </w:r>
    </w:p>
    <w:p w14:paraId="76E9ABBE" w14:textId="77777777" w:rsidR="003360DA" w:rsidRPr="00AA4689" w:rsidRDefault="003360DA" w:rsidP="00F26A6A">
      <w:pPr>
        <w:rPr>
          <w:rFonts w:eastAsia="Calibri"/>
        </w:rPr>
      </w:pPr>
      <w:r w:rsidRPr="00AA4689">
        <w:rPr>
          <w:rFonts w:eastAsia="Calibri"/>
          <w:i/>
          <w:iCs/>
        </w:rPr>
        <w:t>e)</w:t>
      </w:r>
      <w:r w:rsidRPr="00AA4689">
        <w:rPr>
          <w:rFonts w:eastAsia="Calibri"/>
        </w:rPr>
        <w:tab/>
        <w:t xml:space="preserve">that Report ITU-R </w:t>
      </w:r>
      <w:hyperlink r:id="rId19" w:history="1">
        <w:r w:rsidRPr="00A1658F">
          <w:rPr>
            <w:rStyle w:val="Hyperlink"/>
            <w:rFonts w:eastAsia="Calibri"/>
          </w:rPr>
          <w:t>SM.2505</w:t>
        </w:r>
      </w:hyperlink>
      <w:r w:rsidRPr="00AA4689">
        <w:rPr>
          <w:rFonts w:eastAsia="Calibri"/>
        </w:rPr>
        <w:t xml:space="preserve"> provides impact studies information related to the use of some beam WPT,</w:t>
      </w:r>
    </w:p>
    <w:p w14:paraId="7D6E9B25" w14:textId="77777777" w:rsidR="003360DA" w:rsidRPr="00AA4689" w:rsidRDefault="003360DA" w:rsidP="00F26A6A">
      <w:pPr>
        <w:pStyle w:val="Call"/>
      </w:pPr>
      <w:r w:rsidRPr="00AA4689">
        <w:t>recommends</w:t>
      </w:r>
    </w:p>
    <w:p w14:paraId="1742D5DA" w14:textId="77777777" w:rsidR="003360DA" w:rsidRPr="00AA4689" w:rsidRDefault="003360DA" w:rsidP="00F26A6A">
      <w:r w:rsidRPr="004E4308">
        <w:rPr>
          <w:b/>
          <w:bCs/>
        </w:rPr>
        <w:t>1</w:t>
      </w:r>
      <w:r w:rsidRPr="00AA4689">
        <w:tab/>
        <w:t xml:space="preserve">that administrations may consider as guidance the use of the frequency ranges, or portions thereof, listed in the Table 1 below, for the operation of beam WPT for mobile/portable devices and charging of sensor </w:t>
      </w:r>
      <w:proofErr w:type="gramStart"/>
      <w:r w:rsidRPr="00AA4689">
        <w:t>networks;</w:t>
      </w:r>
      <w:proofErr w:type="gramEnd"/>
      <w:r w:rsidRPr="00AA4689">
        <w:t xml:space="preserve"> </w:t>
      </w:r>
    </w:p>
    <w:p w14:paraId="7A12C5F6" w14:textId="77777777" w:rsidR="003360DA" w:rsidRPr="00AA4689" w:rsidRDefault="003360DA" w:rsidP="00F26A6A">
      <w:r w:rsidRPr="004E4308">
        <w:rPr>
          <w:b/>
          <w:bCs/>
        </w:rPr>
        <w:t>2</w:t>
      </w:r>
      <w:r w:rsidRPr="00AA4689">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14:paraId="3DF5D50A" w14:textId="77777777" w:rsidR="00B75314" w:rsidRPr="00B75314" w:rsidRDefault="00B75314" w:rsidP="00B75314">
      <w:pPr>
        <w:keepNext/>
        <w:tabs>
          <w:tab w:val="clear" w:pos="1134"/>
          <w:tab w:val="clear" w:pos="1871"/>
          <w:tab w:val="clear" w:pos="2268"/>
          <w:tab w:val="left" w:pos="794"/>
          <w:tab w:val="left" w:pos="1191"/>
          <w:tab w:val="left" w:pos="1588"/>
          <w:tab w:val="left" w:pos="1985"/>
        </w:tabs>
        <w:spacing w:before="360" w:after="120"/>
        <w:jc w:val="center"/>
      </w:pPr>
      <w:r w:rsidRPr="00B75314">
        <w:t>TABLE 1</w:t>
      </w:r>
    </w:p>
    <w:p w14:paraId="1AFAAFFC" w14:textId="77777777" w:rsidR="00B75314" w:rsidRPr="00B75314" w:rsidRDefault="00B75314" w:rsidP="00B75314">
      <w:pPr>
        <w:keepNext/>
        <w:tabs>
          <w:tab w:val="clear" w:pos="1134"/>
          <w:tab w:val="clear" w:pos="1871"/>
          <w:tab w:val="clear" w:pos="2268"/>
          <w:tab w:val="left" w:pos="794"/>
          <w:tab w:val="left" w:pos="1191"/>
          <w:tab w:val="left" w:pos="1588"/>
          <w:tab w:val="left" w:pos="1985"/>
        </w:tabs>
        <w:spacing w:before="0" w:after="120"/>
        <w:jc w:val="center"/>
        <w:rPr>
          <w:b/>
        </w:rPr>
      </w:pPr>
      <w:r w:rsidRPr="00B75314">
        <w:rPr>
          <w:b/>
        </w:rPr>
        <w:t xml:space="preserve">Frequency ranges for operation of beam WPT </w:t>
      </w:r>
    </w:p>
    <w:tbl>
      <w:tblPr>
        <w:tblStyle w:val="TableGrid"/>
        <w:tblW w:w="0" w:type="auto"/>
        <w:tblLook w:val="04A0" w:firstRow="1" w:lastRow="0" w:firstColumn="1" w:lastColumn="0" w:noHBand="0" w:noVBand="1"/>
      </w:tblPr>
      <w:tblGrid>
        <w:gridCol w:w="4765"/>
        <w:gridCol w:w="4864"/>
      </w:tblGrid>
      <w:tr w:rsidR="00B75314" w:rsidRPr="00B75314" w14:paraId="4EC08B93" w14:textId="77777777" w:rsidTr="00F26A6A">
        <w:tc>
          <w:tcPr>
            <w:tcW w:w="4765" w:type="dxa"/>
            <w:vAlign w:val="center"/>
            <w:hideMark/>
          </w:tcPr>
          <w:p w14:paraId="1E3E17BD" w14:textId="77777777"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Frequency range</w:t>
            </w:r>
          </w:p>
        </w:tc>
        <w:tc>
          <w:tcPr>
            <w:tcW w:w="4864" w:type="dxa"/>
            <w:vAlign w:val="center"/>
            <w:hideMark/>
          </w:tcPr>
          <w:p w14:paraId="4F21622F" w14:textId="77777777"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Suitable beam WPT technologies</w:t>
            </w:r>
            <w:r w:rsidRPr="00B75314">
              <w:rPr>
                <w:b/>
                <w:sz w:val="22"/>
              </w:rPr>
              <w:br/>
              <w:t>and applications</w:t>
            </w:r>
          </w:p>
        </w:tc>
      </w:tr>
      <w:tr w:rsidR="00B75314" w:rsidRPr="00B75314" w14:paraId="00FA3F1A" w14:textId="77777777" w:rsidTr="00F26A6A">
        <w:tc>
          <w:tcPr>
            <w:tcW w:w="4765" w:type="dxa"/>
            <w:vAlign w:val="center"/>
          </w:tcPr>
          <w:p w14:paraId="4BB772D3"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915-921 MHz</w:t>
            </w:r>
          </w:p>
        </w:tc>
        <w:tc>
          <w:tcPr>
            <w:tcW w:w="4864" w:type="dxa"/>
            <w:vMerge w:val="restart"/>
            <w:vAlign w:val="center"/>
          </w:tcPr>
          <w:p w14:paraId="57BCDC1F"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charging of mobile/portable devices</w:t>
            </w:r>
          </w:p>
          <w:p w14:paraId="03557871"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powered and charging of sensor networks</w:t>
            </w:r>
          </w:p>
        </w:tc>
      </w:tr>
      <w:tr w:rsidR="00B75314" w:rsidRPr="00B75314" w14:paraId="333E001C" w14:textId="77777777" w:rsidTr="00F26A6A">
        <w:tc>
          <w:tcPr>
            <w:tcW w:w="4765" w:type="dxa"/>
            <w:vAlign w:val="center"/>
          </w:tcPr>
          <w:p w14:paraId="1B5376D4"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2 410-2 483.5/2 486 MHz</w:t>
            </w:r>
          </w:p>
        </w:tc>
        <w:tc>
          <w:tcPr>
            <w:tcW w:w="4864" w:type="dxa"/>
            <w:vMerge/>
            <w:vAlign w:val="center"/>
          </w:tcPr>
          <w:p w14:paraId="6C026733"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4390EED0" w14:textId="77777777" w:rsidTr="00F26A6A">
        <w:trPr>
          <w:trHeight w:val="138"/>
        </w:trPr>
        <w:tc>
          <w:tcPr>
            <w:tcW w:w="4765" w:type="dxa"/>
            <w:vAlign w:val="center"/>
          </w:tcPr>
          <w:p w14:paraId="6C96F5AE"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5 725-5 875 MHz</w:t>
            </w:r>
          </w:p>
        </w:tc>
        <w:tc>
          <w:tcPr>
            <w:tcW w:w="4864" w:type="dxa"/>
            <w:vMerge/>
          </w:tcPr>
          <w:p w14:paraId="765C074C"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484F1F" w:rsidRPr="00B75314" w14:paraId="45277335" w14:textId="77777777" w:rsidTr="00F26A6A">
        <w:tc>
          <w:tcPr>
            <w:tcW w:w="4765" w:type="dxa"/>
            <w:tcBorders>
              <w:bottom w:val="single" w:sz="4" w:space="0" w:color="auto"/>
            </w:tcBorders>
            <w:vAlign w:val="center"/>
          </w:tcPr>
          <w:p w14:paraId="39272C7D" w14:textId="69AB4E99" w:rsidR="00484F1F" w:rsidRPr="00B75314" w:rsidRDefault="002A791D"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DC31AD">
              <w:rPr>
                <w:color w:val="FF0000"/>
                <w:rPrChange w:id="1" w:author="Marcus, Michael" w:date="2023-02-28T10:45:00Z">
                  <w:rPr/>
                </w:rPrChange>
              </w:rPr>
              <w:t>24.1-24.15 GHz</w:t>
            </w:r>
          </w:p>
        </w:tc>
        <w:tc>
          <w:tcPr>
            <w:tcW w:w="4864" w:type="dxa"/>
            <w:vMerge/>
            <w:tcBorders>
              <w:bottom w:val="single" w:sz="4" w:space="0" w:color="auto"/>
            </w:tcBorders>
          </w:tcPr>
          <w:p w14:paraId="2EE292D3" w14:textId="77777777" w:rsidR="00484F1F" w:rsidRPr="00B75314" w:rsidRDefault="00484F1F"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664ACF8D" w14:textId="77777777" w:rsidTr="00F26A6A">
        <w:tc>
          <w:tcPr>
            <w:tcW w:w="4765" w:type="dxa"/>
            <w:tcBorders>
              <w:bottom w:val="single" w:sz="4" w:space="0" w:color="auto"/>
            </w:tcBorders>
            <w:vAlign w:val="center"/>
          </w:tcPr>
          <w:p w14:paraId="2A267350" w14:textId="77777777"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61-61.5 GHz</w:t>
            </w:r>
          </w:p>
        </w:tc>
        <w:tc>
          <w:tcPr>
            <w:tcW w:w="4864" w:type="dxa"/>
            <w:vMerge/>
            <w:tcBorders>
              <w:bottom w:val="single" w:sz="4" w:space="0" w:color="auto"/>
            </w:tcBorders>
          </w:tcPr>
          <w:p w14:paraId="20227E0F"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14:paraId="21799D77" w14:textId="77777777" w:rsidTr="00F26A6A">
        <w:tc>
          <w:tcPr>
            <w:tcW w:w="9629" w:type="dxa"/>
            <w:gridSpan w:val="2"/>
            <w:tcBorders>
              <w:left w:val="nil"/>
              <w:bottom w:val="nil"/>
              <w:right w:val="nil"/>
            </w:tcBorders>
            <w:vAlign w:val="center"/>
          </w:tcPr>
          <w:p w14:paraId="5F0946B6"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sidRPr="00B75314">
              <w:rPr>
                <w:sz w:val="22"/>
              </w:rPr>
              <w:t xml:space="preserve">NOTE 1 – The frequency ranges listed in this Table indicate those with possible use for beam WPT, noting that some frequency ranges may not be designated for ISM applications, and may not be available for beam WPT applications in some countries, </w:t>
            </w:r>
            <w:proofErr w:type="gramStart"/>
            <w:r w:rsidRPr="00B75314">
              <w:rPr>
                <w:sz w:val="22"/>
              </w:rPr>
              <w:t>as a result of</w:t>
            </w:r>
            <w:proofErr w:type="gramEnd"/>
            <w:r w:rsidRPr="00B75314">
              <w:rPr>
                <w:sz w:val="22"/>
              </w:rPr>
              <w:t xml:space="preserve"> the different national allocations and regulatory conditions.</w:t>
            </w:r>
          </w:p>
          <w:p w14:paraId="01EAA2F1" w14:textId="77777777"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sidRPr="00B75314">
              <w:rPr>
                <w:sz w:val="22"/>
              </w:rPr>
              <w:t xml:space="preserve">NOTE 2 – In some administrations in </w:t>
            </w:r>
            <w:proofErr w:type="gramStart"/>
            <w:r w:rsidRPr="00B75314">
              <w:rPr>
                <w:sz w:val="22"/>
              </w:rPr>
              <w:t>Regions</w:t>
            </w:r>
            <w:proofErr w:type="gramEnd"/>
            <w:r w:rsidRPr="00B75314">
              <w:rPr>
                <w:sz w:val="22"/>
              </w:rPr>
              <w:t xml:space="preserve"> 1 and 3, the compatibility study of beam WPT is still ongoing and the available frequency ranges for beam WPT are still under consideration.</w:t>
            </w:r>
          </w:p>
        </w:tc>
      </w:tr>
    </w:tbl>
    <w:p w14:paraId="519AB4A0" w14:textId="77777777" w:rsidR="00B75314" w:rsidRPr="00B75314" w:rsidRDefault="00B75314" w:rsidP="00B75314">
      <w:pPr>
        <w:tabs>
          <w:tab w:val="clear" w:pos="1134"/>
          <w:tab w:val="clear" w:pos="1871"/>
          <w:tab w:val="clear" w:pos="2268"/>
          <w:tab w:val="left" w:pos="794"/>
          <w:tab w:val="left" w:pos="1191"/>
          <w:tab w:val="left" w:pos="1588"/>
          <w:tab w:val="left" w:pos="1985"/>
        </w:tabs>
        <w:spacing w:before="0"/>
        <w:jc w:val="both"/>
        <w:rPr>
          <w:sz w:val="20"/>
        </w:rPr>
      </w:pPr>
      <w:r w:rsidRPr="00B75314">
        <w:rPr>
          <w:sz w:val="20"/>
        </w:rPr>
        <w:t>.</w:t>
      </w:r>
    </w:p>
    <w:p w14:paraId="1E94C7C1" w14:textId="77777777" w:rsidR="005357BD" w:rsidRPr="00DC2407" w:rsidRDefault="005357BD" w:rsidP="005357BD">
      <w:pPr>
        <w:tabs>
          <w:tab w:val="clear" w:pos="1134"/>
          <w:tab w:val="clear" w:pos="1871"/>
          <w:tab w:val="clear" w:pos="2268"/>
        </w:tabs>
        <w:overflowPunct/>
        <w:autoSpaceDE/>
        <w:autoSpaceDN/>
        <w:adjustRightInd/>
        <w:spacing w:before="0"/>
        <w:textAlignment w:val="auto"/>
      </w:pPr>
    </w:p>
    <w:p w14:paraId="3BEEDD9A" w14:textId="77777777" w:rsidR="005357BD" w:rsidRPr="00DC2407" w:rsidRDefault="005357BD" w:rsidP="005357BD">
      <w:pPr>
        <w:jc w:val="center"/>
        <w:rPr>
          <w:lang w:eastAsia="zh-CN"/>
        </w:rPr>
      </w:pPr>
      <w:r w:rsidRPr="00DC2407">
        <w:t>________________</w:t>
      </w:r>
    </w:p>
    <w:p w14:paraId="63CC5E39" w14:textId="36308492" w:rsidR="000069D4" w:rsidRPr="00DC2407" w:rsidRDefault="000069D4" w:rsidP="00F24A65">
      <w:pPr>
        <w:jc w:val="center"/>
        <w:rPr>
          <w:lang w:eastAsia="zh-CN"/>
        </w:rPr>
      </w:pPr>
    </w:p>
    <w:sectPr w:rsidR="000069D4" w:rsidRPr="00DC2407" w:rsidSect="00D02712">
      <w:head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506E7" w14:textId="77777777" w:rsidR="00A67275" w:rsidRDefault="00A67275">
      <w:r>
        <w:separator/>
      </w:r>
    </w:p>
  </w:endnote>
  <w:endnote w:type="continuationSeparator" w:id="0">
    <w:p w14:paraId="24E8C390" w14:textId="77777777" w:rsidR="00A67275" w:rsidRDefault="00A6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9A09" w14:textId="18079645" w:rsidR="00E33E08" w:rsidRPr="00645AE3" w:rsidRDefault="003857F0" w:rsidP="00645AE3">
    <w:pPr>
      <w:pStyle w:val="Footer"/>
    </w:pPr>
    <w:del w:id="2" w:author="Marcus, Michael" w:date="2023-02-27T15:20:00Z">
      <w:r w:rsidDel="00066F62">
        <w:fldChar w:fldCharType="begin"/>
      </w:r>
      <w:r w:rsidDel="00066F62">
        <w:delInstrText xml:space="preserve"> FILENAME \p \* MERGEFORMAT </w:delInstrText>
      </w:r>
      <w:r w:rsidDel="00066F62">
        <w:fldChar w:fldCharType="separate"/>
      </w:r>
      <w:r w:rsidR="00972960" w:rsidDel="00066F62">
        <w:delText>M:\BRSGD\TEXT2019\SG01\100\108Rev2e.docx</w:delText>
      </w:r>
      <w:r w:rsidDel="00066F62">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A4A5B" w14:textId="77777777" w:rsidR="00A67275" w:rsidRDefault="00A67275">
      <w:r>
        <w:t>____________________</w:t>
      </w:r>
    </w:p>
  </w:footnote>
  <w:footnote w:type="continuationSeparator" w:id="0">
    <w:p w14:paraId="3637EEB6" w14:textId="77777777" w:rsidR="00A67275" w:rsidRDefault="00A67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CF7F"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1DC0F68F" w14:textId="19ED5222" w:rsidR="00FA124A" w:rsidRDefault="00FA124A">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us, Michael">
    <w15:presenceInfo w15:providerId="AD" w15:userId="S::m.marcus@northeastern.edu::4feb4506-1b21-4186-9ced-6018c2f925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BR" w:vendorID="64" w:dllVersion="0" w:nlCheck="1" w:checkStyle="0"/>
  <w:activeWritingStyle w:appName="MSWord" w:lang="fr-CH"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69D4"/>
    <w:rsid w:val="00013381"/>
    <w:rsid w:val="000174AD"/>
    <w:rsid w:val="00025328"/>
    <w:rsid w:val="00026063"/>
    <w:rsid w:val="000272E2"/>
    <w:rsid w:val="00030263"/>
    <w:rsid w:val="00031D36"/>
    <w:rsid w:val="00041609"/>
    <w:rsid w:val="00047A1D"/>
    <w:rsid w:val="000604B9"/>
    <w:rsid w:val="00066F62"/>
    <w:rsid w:val="000732F1"/>
    <w:rsid w:val="000773FE"/>
    <w:rsid w:val="0009171E"/>
    <w:rsid w:val="0009292A"/>
    <w:rsid w:val="000A7D55"/>
    <w:rsid w:val="000B2AC9"/>
    <w:rsid w:val="000B7A39"/>
    <w:rsid w:val="000C12C8"/>
    <w:rsid w:val="000C2E8E"/>
    <w:rsid w:val="000D3891"/>
    <w:rsid w:val="000D712C"/>
    <w:rsid w:val="000D7B03"/>
    <w:rsid w:val="000E0E7C"/>
    <w:rsid w:val="000E6CAA"/>
    <w:rsid w:val="000F1B4B"/>
    <w:rsid w:val="001011A1"/>
    <w:rsid w:val="00113ED1"/>
    <w:rsid w:val="001159AB"/>
    <w:rsid w:val="0011640A"/>
    <w:rsid w:val="00120133"/>
    <w:rsid w:val="001233DC"/>
    <w:rsid w:val="0012744F"/>
    <w:rsid w:val="0013063A"/>
    <w:rsid w:val="00130668"/>
    <w:rsid w:val="00131178"/>
    <w:rsid w:val="001322EA"/>
    <w:rsid w:val="0013743A"/>
    <w:rsid w:val="00156F66"/>
    <w:rsid w:val="00160159"/>
    <w:rsid w:val="00163271"/>
    <w:rsid w:val="00172122"/>
    <w:rsid w:val="00176ADF"/>
    <w:rsid w:val="00182528"/>
    <w:rsid w:val="0018500B"/>
    <w:rsid w:val="0018617F"/>
    <w:rsid w:val="00190A90"/>
    <w:rsid w:val="001949B2"/>
    <w:rsid w:val="00196A19"/>
    <w:rsid w:val="001A162B"/>
    <w:rsid w:val="001B142D"/>
    <w:rsid w:val="001B18A2"/>
    <w:rsid w:val="001B3AF2"/>
    <w:rsid w:val="001B5E35"/>
    <w:rsid w:val="001D55C7"/>
    <w:rsid w:val="001D60E5"/>
    <w:rsid w:val="001D7DBA"/>
    <w:rsid w:val="001E3784"/>
    <w:rsid w:val="001E646A"/>
    <w:rsid w:val="00202DC1"/>
    <w:rsid w:val="002116EE"/>
    <w:rsid w:val="002205C2"/>
    <w:rsid w:val="00220805"/>
    <w:rsid w:val="00225189"/>
    <w:rsid w:val="002309D8"/>
    <w:rsid w:val="00231B17"/>
    <w:rsid w:val="00236870"/>
    <w:rsid w:val="00236CE5"/>
    <w:rsid w:val="00246AAA"/>
    <w:rsid w:val="00261846"/>
    <w:rsid w:val="00266C67"/>
    <w:rsid w:val="00266FDB"/>
    <w:rsid w:val="00270614"/>
    <w:rsid w:val="00271D6A"/>
    <w:rsid w:val="00272B56"/>
    <w:rsid w:val="002760C2"/>
    <w:rsid w:val="0027682D"/>
    <w:rsid w:val="002A7225"/>
    <w:rsid w:val="002A791D"/>
    <w:rsid w:val="002A7FE2"/>
    <w:rsid w:val="002B6C46"/>
    <w:rsid w:val="002C5E14"/>
    <w:rsid w:val="002D77E1"/>
    <w:rsid w:val="002E1B4F"/>
    <w:rsid w:val="002F2E67"/>
    <w:rsid w:val="002F78FF"/>
    <w:rsid w:val="002F7CB3"/>
    <w:rsid w:val="00312BB5"/>
    <w:rsid w:val="00315546"/>
    <w:rsid w:val="0032141A"/>
    <w:rsid w:val="00330567"/>
    <w:rsid w:val="003360DA"/>
    <w:rsid w:val="003501DA"/>
    <w:rsid w:val="00351B57"/>
    <w:rsid w:val="00366A00"/>
    <w:rsid w:val="00382BB7"/>
    <w:rsid w:val="003857F0"/>
    <w:rsid w:val="00386A9D"/>
    <w:rsid w:val="00391081"/>
    <w:rsid w:val="003933CB"/>
    <w:rsid w:val="003946BD"/>
    <w:rsid w:val="003B2789"/>
    <w:rsid w:val="003B51B7"/>
    <w:rsid w:val="003B7958"/>
    <w:rsid w:val="003C13CE"/>
    <w:rsid w:val="003C49DE"/>
    <w:rsid w:val="003C697E"/>
    <w:rsid w:val="003D040B"/>
    <w:rsid w:val="003E0AFB"/>
    <w:rsid w:val="003E2518"/>
    <w:rsid w:val="003E5C3D"/>
    <w:rsid w:val="003E7CEF"/>
    <w:rsid w:val="003F3388"/>
    <w:rsid w:val="003F4243"/>
    <w:rsid w:val="003F6BFB"/>
    <w:rsid w:val="00410738"/>
    <w:rsid w:val="00411870"/>
    <w:rsid w:val="0041202E"/>
    <w:rsid w:val="004227FD"/>
    <w:rsid w:val="00434702"/>
    <w:rsid w:val="00442711"/>
    <w:rsid w:val="00454EFC"/>
    <w:rsid w:val="00460B72"/>
    <w:rsid w:val="00460E86"/>
    <w:rsid w:val="00463F4F"/>
    <w:rsid w:val="0046680E"/>
    <w:rsid w:val="00481BBF"/>
    <w:rsid w:val="00484F1F"/>
    <w:rsid w:val="004A06B2"/>
    <w:rsid w:val="004A5645"/>
    <w:rsid w:val="004B1EF7"/>
    <w:rsid w:val="004B3FAD"/>
    <w:rsid w:val="004C5749"/>
    <w:rsid w:val="004D040A"/>
    <w:rsid w:val="004D1B87"/>
    <w:rsid w:val="004D3A07"/>
    <w:rsid w:val="004F1BC0"/>
    <w:rsid w:val="0050138D"/>
    <w:rsid w:val="00501DCA"/>
    <w:rsid w:val="00513A47"/>
    <w:rsid w:val="005303F5"/>
    <w:rsid w:val="005337A5"/>
    <w:rsid w:val="0053436E"/>
    <w:rsid w:val="005357BD"/>
    <w:rsid w:val="005408DF"/>
    <w:rsid w:val="00544914"/>
    <w:rsid w:val="00544B75"/>
    <w:rsid w:val="00544D68"/>
    <w:rsid w:val="0054775B"/>
    <w:rsid w:val="005517A1"/>
    <w:rsid w:val="005560C4"/>
    <w:rsid w:val="00556D1E"/>
    <w:rsid w:val="0055768B"/>
    <w:rsid w:val="00560730"/>
    <w:rsid w:val="0056550F"/>
    <w:rsid w:val="005718E8"/>
    <w:rsid w:val="00572AD9"/>
    <w:rsid w:val="00573344"/>
    <w:rsid w:val="00583F9B"/>
    <w:rsid w:val="00586E05"/>
    <w:rsid w:val="005945C6"/>
    <w:rsid w:val="005949AC"/>
    <w:rsid w:val="00594EC8"/>
    <w:rsid w:val="00595EF7"/>
    <w:rsid w:val="005A5715"/>
    <w:rsid w:val="005B0D29"/>
    <w:rsid w:val="005B3B3B"/>
    <w:rsid w:val="005B5675"/>
    <w:rsid w:val="005C3E58"/>
    <w:rsid w:val="005C55B6"/>
    <w:rsid w:val="005C7B68"/>
    <w:rsid w:val="005D5804"/>
    <w:rsid w:val="005E1F9B"/>
    <w:rsid w:val="005E5542"/>
    <w:rsid w:val="005E5C10"/>
    <w:rsid w:val="005F0024"/>
    <w:rsid w:val="005F2C78"/>
    <w:rsid w:val="005F4C56"/>
    <w:rsid w:val="005F66B5"/>
    <w:rsid w:val="006144E4"/>
    <w:rsid w:val="00624911"/>
    <w:rsid w:val="00624C80"/>
    <w:rsid w:val="00625618"/>
    <w:rsid w:val="006334BD"/>
    <w:rsid w:val="00645AE3"/>
    <w:rsid w:val="006478E6"/>
    <w:rsid w:val="00650299"/>
    <w:rsid w:val="00652F50"/>
    <w:rsid w:val="00654C5C"/>
    <w:rsid w:val="00655FC5"/>
    <w:rsid w:val="0066635B"/>
    <w:rsid w:val="00695F8C"/>
    <w:rsid w:val="0069614D"/>
    <w:rsid w:val="006A053C"/>
    <w:rsid w:val="006C07AD"/>
    <w:rsid w:val="006C6A1F"/>
    <w:rsid w:val="006F4430"/>
    <w:rsid w:val="006F7E70"/>
    <w:rsid w:val="00700C6E"/>
    <w:rsid w:val="00711B16"/>
    <w:rsid w:val="00722CEB"/>
    <w:rsid w:val="0073104D"/>
    <w:rsid w:val="00750BAD"/>
    <w:rsid w:val="00752952"/>
    <w:rsid w:val="00756B97"/>
    <w:rsid w:val="007603E5"/>
    <w:rsid w:val="007608EF"/>
    <w:rsid w:val="00761214"/>
    <w:rsid w:val="00774CBB"/>
    <w:rsid w:val="00793174"/>
    <w:rsid w:val="00797E07"/>
    <w:rsid w:val="007A2807"/>
    <w:rsid w:val="007A51AA"/>
    <w:rsid w:val="007B0902"/>
    <w:rsid w:val="007B3E19"/>
    <w:rsid w:val="007C37A1"/>
    <w:rsid w:val="007D0060"/>
    <w:rsid w:val="007D40C3"/>
    <w:rsid w:val="007E564F"/>
    <w:rsid w:val="0080538C"/>
    <w:rsid w:val="0081344D"/>
    <w:rsid w:val="00814E0A"/>
    <w:rsid w:val="00822581"/>
    <w:rsid w:val="00822A70"/>
    <w:rsid w:val="008309DD"/>
    <w:rsid w:val="0083227A"/>
    <w:rsid w:val="008334EE"/>
    <w:rsid w:val="00836EC5"/>
    <w:rsid w:val="00837E5D"/>
    <w:rsid w:val="0085604E"/>
    <w:rsid w:val="008614B2"/>
    <w:rsid w:val="00866900"/>
    <w:rsid w:val="00870847"/>
    <w:rsid w:val="00876A8A"/>
    <w:rsid w:val="00881BA1"/>
    <w:rsid w:val="008A0124"/>
    <w:rsid w:val="008A02DB"/>
    <w:rsid w:val="008C1533"/>
    <w:rsid w:val="008C2302"/>
    <w:rsid w:val="008C26B8"/>
    <w:rsid w:val="008C7436"/>
    <w:rsid w:val="008E157B"/>
    <w:rsid w:val="008E2CA7"/>
    <w:rsid w:val="008F0018"/>
    <w:rsid w:val="008F087B"/>
    <w:rsid w:val="008F208F"/>
    <w:rsid w:val="008F26D8"/>
    <w:rsid w:val="008F60F7"/>
    <w:rsid w:val="00903B8B"/>
    <w:rsid w:val="009138BB"/>
    <w:rsid w:val="00921FFA"/>
    <w:rsid w:val="00924CFA"/>
    <w:rsid w:val="00930E9E"/>
    <w:rsid w:val="00933BC2"/>
    <w:rsid w:val="009544ED"/>
    <w:rsid w:val="009625D7"/>
    <w:rsid w:val="00972960"/>
    <w:rsid w:val="009809C8"/>
    <w:rsid w:val="00981480"/>
    <w:rsid w:val="00982084"/>
    <w:rsid w:val="00982B72"/>
    <w:rsid w:val="009851B0"/>
    <w:rsid w:val="00994ADA"/>
    <w:rsid w:val="00995963"/>
    <w:rsid w:val="009A3B7D"/>
    <w:rsid w:val="009B61E2"/>
    <w:rsid w:val="009B61EB"/>
    <w:rsid w:val="009C2064"/>
    <w:rsid w:val="009C626B"/>
    <w:rsid w:val="009D1697"/>
    <w:rsid w:val="009F3A46"/>
    <w:rsid w:val="009F60C5"/>
    <w:rsid w:val="009F6310"/>
    <w:rsid w:val="009F6520"/>
    <w:rsid w:val="009F7F9C"/>
    <w:rsid w:val="00A014F8"/>
    <w:rsid w:val="00A143DA"/>
    <w:rsid w:val="00A15B6B"/>
    <w:rsid w:val="00A25019"/>
    <w:rsid w:val="00A302B7"/>
    <w:rsid w:val="00A5173C"/>
    <w:rsid w:val="00A51A07"/>
    <w:rsid w:val="00A61AEF"/>
    <w:rsid w:val="00A62785"/>
    <w:rsid w:val="00A67275"/>
    <w:rsid w:val="00A80B46"/>
    <w:rsid w:val="00A8401B"/>
    <w:rsid w:val="00A84419"/>
    <w:rsid w:val="00A86ED6"/>
    <w:rsid w:val="00A87A09"/>
    <w:rsid w:val="00AA3688"/>
    <w:rsid w:val="00AA71BB"/>
    <w:rsid w:val="00AB2F97"/>
    <w:rsid w:val="00AB3AEC"/>
    <w:rsid w:val="00AB7CE0"/>
    <w:rsid w:val="00AD084B"/>
    <w:rsid w:val="00AD2345"/>
    <w:rsid w:val="00AD2C7E"/>
    <w:rsid w:val="00AE0584"/>
    <w:rsid w:val="00AE14BA"/>
    <w:rsid w:val="00AE4603"/>
    <w:rsid w:val="00AF142F"/>
    <w:rsid w:val="00AF173A"/>
    <w:rsid w:val="00AF379A"/>
    <w:rsid w:val="00B007C3"/>
    <w:rsid w:val="00B0095A"/>
    <w:rsid w:val="00B066A4"/>
    <w:rsid w:val="00B07A13"/>
    <w:rsid w:val="00B10B96"/>
    <w:rsid w:val="00B1669B"/>
    <w:rsid w:val="00B36246"/>
    <w:rsid w:val="00B4279B"/>
    <w:rsid w:val="00B45FC9"/>
    <w:rsid w:val="00B52171"/>
    <w:rsid w:val="00B52E3E"/>
    <w:rsid w:val="00B75314"/>
    <w:rsid w:val="00B75514"/>
    <w:rsid w:val="00B76F35"/>
    <w:rsid w:val="00B81138"/>
    <w:rsid w:val="00B90DED"/>
    <w:rsid w:val="00BA2FD2"/>
    <w:rsid w:val="00BB0BAE"/>
    <w:rsid w:val="00BC2364"/>
    <w:rsid w:val="00BC7CCF"/>
    <w:rsid w:val="00BD6810"/>
    <w:rsid w:val="00BE470B"/>
    <w:rsid w:val="00BE5313"/>
    <w:rsid w:val="00C01261"/>
    <w:rsid w:val="00C22A4B"/>
    <w:rsid w:val="00C24EAF"/>
    <w:rsid w:val="00C306F2"/>
    <w:rsid w:val="00C43BD9"/>
    <w:rsid w:val="00C47D03"/>
    <w:rsid w:val="00C50E48"/>
    <w:rsid w:val="00C57A91"/>
    <w:rsid w:val="00C609A1"/>
    <w:rsid w:val="00C72392"/>
    <w:rsid w:val="00C81568"/>
    <w:rsid w:val="00C836E3"/>
    <w:rsid w:val="00C93B64"/>
    <w:rsid w:val="00C95AD0"/>
    <w:rsid w:val="00CA4931"/>
    <w:rsid w:val="00CA7960"/>
    <w:rsid w:val="00CC01C2"/>
    <w:rsid w:val="00CD20FE"/>
    <w:rsid w:val="00CD3715"/>
    <w:rsid w:val="00CE51D4"/>
    <w:rsid w:val="00CF21F2"/>
    <w:rsid w:val="00CF392A"/>
    <w:rsid w:val="00D02712"/>
    <w:rsid w:val="00D046A7"/>
    <w:rsid w:val="00D1381E"/>
    <w:rsid w:val="00D214D0"/>
    <w:rsid w:val="00D34D0F"/>
    <w:rsid w:val="00D35010"/>
    <w:rsid w:val="00D356D7"/>
    <w:rsid w:val="00D36F27"/>
    <w:rsid w:val="00D40EA3"/>
    <w:rsid w:val="00D640C3"/>
    <w:rsid w:val="00D6546B"/>
    <w:rsid w:val="00D7405A"/>
    <w:rsid w:val="00D91431"/>
    <w:rsid w:val="00D97FFE"/>
    <w:rsid w:val="00DB0E6B"/>
    <w:rsid w:val="00DB178B"/>
    <w:rsid w:val="00DB4679"/>
    <w:rsid w:val="00DB4C75"/>
    <w:rsid w:val="00DB7E3E"/>
    <w:rsid w:val="00DC17D3"/>
    <w:rsid w:val="00DC2407"/>
    <w:rsid w:val="00DC31AD"/>
    <w:rsid w:val="00DD4A50"/>
    <w:rsid w:val="00DD4BED"/>
    <w:rsid w:val="00DE0FD4"/>
    <w:rsid w:val="00DE39F0"/>
    <w:rsid w:val="00DE7777"/>
    <w:rsid w:val="00DF0AF3"/>
    <w:rsid w:val="00DF7E9F"/>
    <w:rsid w:val="00E02D6A"/>
    <w:rsid w:val="00E1106D"/>
    <w:rsid w:val="00E15060"/>
    <w:rsid w:val="00E2106E"/>
    <w:rsid w:val="00E24DCE"/>
    <w:rsid w:val="00E27D7E"/>
    <w:rsid w:val="00E33E08"/>
    <w:rsid w:val="00E35C67"/>
    <w:rsid w:val="00E42E13"/>
    <w:rsid w:val="00E4359D"/>
    <w:rsid w:val="00E468FB"/>
    <w:rsid w:val="00E51D32"/>
    <w:rsid w:val="00E53A39"/>
    <w:rsid w:val="00E56D5C"/>
    <w:rsid w:val="00E6257C"/>
    <w:rsid w:val="00E63C59"/>
    <w:rsid w:val="00E7193A"/>
    <w:rsid w:val="00E86BC2"/>
    <w:rsid w:val="00E876F1"/>
    <w:rsid w:val="00E93006"/>
    <w:rsid w:val="00E96C1F"/>
    <w:rsid w:val="00EA0C2D"/>
    <w:rsid w:val="00EC13BF"/>
    <w:rsid w:val="00EC4D65"/>
    <w:rsid w:val="00EC65CB"/>
    <w:rsid w:val="00ED73E1"/>
    <w:rsid w:val="00ED77B7"/>
    <w:rsid w:val="00EE242C"/>
    <w:rsid w:val="00EE5B8A"/>
    <w:rsid w:val="00EF63A2"/>
    <w:rsid w:val="00EF72D5"/>
    <w:rsid w:val="00F037D6"/>
    <w:rsid w:val="00F04E3C"/>
    <w:rsid w:val="00F053A4"/>
    <w:rsid w:val="00F06489"/>
    <w:rsid w:val="00F074A1"/>
    <w:rsid w:val="00F11312"/>
    <w:rsid w:val="00F24A65"/>
    <w:rsid w:val="00F25662"/>
    <w:rsid w:val="00F44945"/>
    <w:rsid w:val="00F45B06"/>
    <w:rsid w:val="00F461B3"/>
    <w:rsid w:val="00F502EB"/>
    <w:rsid w:val="00F52AB5"/>
    <w:rsid w:val="00F6464A"/>
    <w:rsid w:val="00F7114D"/>
    <w:rsid w:val="00F7200D"/>
    <w:rsid w:val="00F86EB3"/>
    <w:rsid w:val="00F93130"/>
    <w:rsid w:val="00FA124A"/>
    <w:rsid w:val="00FC08DD"/>
    <w:rsid w:val="00FC2316"/>
    <w:rsid w:val="00FC2CFD"/>
    <w:rsid w:val="00FD1545"/>
    <w:rsid w:val="00FD3290"/>
    <w:rsid w:val="00FD5ADE"/>
    <w:rsid w:val="00FD5C5E"/>
    <w:rsid w:val="00FE022F"/>
    <w:rsid w:val="00FE43BF"/>
    <w:rsid w:val="00FE4469"/>
    <w:rsid w:val="00FF72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2E2"/>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E2106E"/>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E2106E"/>
  </w:style>
  <w:style w:type="paragraph" w:styleId="Revision">
    <w:name w:val="Revision"/>
    <w:hidden/>
    <w:uiPriority w:val="99"/>
    <w:semiHidden/>
    <w:rsid w:val="00270614"/>
    <w:rPr>
      <w:rFonts w:ascii="Times New Roman" w:hAnsi="Times New Roman"/>
      <w:sz w:val="24"/>
      <w:lang w:val="en-GB" w:eastAsia="en-US"/>
    </w:rPr>
  </w:style>
  <w:style w:type="paragraph" w:styleId="ListParagraph">
    <w:name w:val="List Paragraph"/>
    <w:basedOn w:val="Normal"/>
    <w:uiPriority w:val="34"/>
    <w:qFormat/>
    <w:rsid w:val="00AA3688"/>
    <w:pPr>
      <w:ind w:left="720"/>
      <w:contextualSpacing/>
    </w:pPr>
  </w:style>
  <w:style w:type="character" w:customStyle="1" w:styleId="SourceChar">
    <w:name w:val="Source Char"/>
    <w:basedOn w:val="DefaultParagraphFont"/>
    <w:link w:val="Source"/>
    <w:locked/>
    <w:rsid w:val="00066F62"/>
    <w:rPr>
      <w:rFonts w:ascii="Times New Roman" w:hAnsi="Times New Roman"/>
      <w:b/>
      <w:sz w:val="28"/>
      <w:lang w:val="en-GB" w:eastAsia="en-US"/>
    </w:rPr>
  </w:style>
  <w:style w:type="character" w:customStyle="1" w:styleId="Title1Char">
    <w:name w:val="Title 1 Char"/>
    <w:link w:val="Title1"/>
    <w:locked/>
    <w:rsid w:val="00066F62"/>
    <w:rPr>
      <w:rFonts w:ascii="Times New Roman" w:hAnsi="Times New Roman"/>
      <w:caps/>
      <w:sz w:val="28"/>
      <w:lang w:val="en-GB" w:eastAsia="en-US"/>
    </w:rPr>
  </w:style>
  <w:style w:type="paragraph" w:customStyle="1" w:styleId="TabletitleBR">
    <w:name w:val="Table_title_BR"/>
    <w:basedOn w:val="Normal"/>
    <w:next w:val="Normal"/>
    <w:qFormat/>
    <w:rsid w:val="00066F62"/>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href">
    <w:name w:val="href"/>
    <w:basedOn w:val="DefaultParagraphFont"/>
    <w:rsid w:val="00336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577">
      <w:bodyDiv w:val="1"/>
      <w:marLeft w:val="0"/>
      <w:marRight w:val="0"/>
      <w:marTop w:val="0"/>
      <w:marBottom w:val="0"/>
      <w:divBdr>
        <w:top w:val="none" w:sz="0" w:space="0" w:color="auto"/>
        <w:left w:val="none" w:sz="0" w:space="0" w:color="auto"/>
        <w:bottom w:val="none" w:sz="0" w:space="0" w:color="auto"/>
        <w:right w:val="none" w:sz="0" w:space="0" w:color="auto"/>
      </w:divBdr>
    </w:div>
    <w:div w:id="483622021">
      <w:bodyDiv w:val="1"/>
      <w:marLeft w:val="0"/>
      <w:marRight w:val="0"/>
      <w:marTop w:val="0"/>
      <w:marBottom w:val="0"/>
      <w:divBdr>
        <w:top w:val="none" w:sz="0" w:space="0" w:color="auto"/>
        <w:left w:val="none" w:sz="0" w:space="0" w:color="auto"/>
        <w:bottom w:val="none" w:sz="0" w:space="0" w:color="auto"/>
        <w:right w:val="none" w:sz="0" w:space="0" w:color="auto"/>
      </w:divBdr>
    </w:div>
    <w:div w:id="568928947">
      <w:bodyDiv w:val="1"/>
      <w:marLeft w:val="0"/>
      <w:marRight w:val="0"/>
      <w:marTop w:val="0"/>
      <w:marBottom w:val="0"/>
      <w:divBdr>
        <w:top w:val="none" w:sz="0" w:space="0" w:color="auto"/>
        <w:left w:val="none" w:sz="0" w:space="0" w:color="auto"/>
        <w:bottom w:val="none" w:sz="0" w:space="0" w:color="auto"/>
        <w:right w:val="none" w:sz="0" w:space="0" w:color="auto"/>
      </w:divBdr>
    </w:div>
    <w:div w:id="719595153">
      <w:bodyDiv w:val="1"/>
      <w:marLeft w:val="0"/>
      <w:marRight w:val="0"/>
      <w:marTop w:val="0"/>
      <w:marBottom w:val="0"/>
      <w:divBdr>
        <w:top w:val="none" w:sz="0" w:space="0" w:color="auto"/>
        <w:left w:val="none" w:sz="0" w:space="0" w:color="auto"/>
        <w:bottom w:val="none" w:sz="0" w:space="0" w:color="auto"/>
        <w:right w:val="none" w:sz="0" w:space="0" w:color="auto"/>
      </w:divBdr>
    </w:div>
    <w:div w:id="998386346">
      <w:bodyDiv w:val="1"/>
      <w:marLeft w:val="0"/>
      <w:marRight w:val="0"/>
      <w:marTop w:val="0"/>
      <w:marBottom w:val="0"/>
      <w:divBdr>
        <w:top w:val="none" w:sz="0" w:space="0" w:color="auto"/>
        <w:left w:val="none" w:sz="0" w:space="0" w:color="auto"/>
        <w:bottom w:val="none" w:sz="0" w:space="0" w:color="auto"/>
        <w:right w:val="none" w:sz="0" w:space="0" w:color="auto"/>
      </w:divBdr>
    </w:div>
    <w:div w:id="1303539104">
      <w:bodyDiv w:val="1"/>
      <w:marLeft w:val="0"/>
      <w:marRight w:val="0"/>
      <w:marTop w:val="0"/>
      <w:marBottom w:val="0"/>
      <w:divBdr>
        <w:top w:val="none" w:sz="0" w:space="0" w:color="auto"/>
        <w:left w:val="none" w:sz="0" w:space="0" w:color="auto"/>
        <w:bottom w:val="none" w:sz="0" w:space="0" w:color="auto"/>
        <w:right w:val="none" w:sz="0" w:space="0" w:color="auto"/>
      </w:divBdr>
    </w:div>
    <w:div w:id="131537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pub/R-REP-SM.2392" TargetMode="External"/><Relationship Id="rId18" Type="http://schemas.openxmlformats.org/officeDocument/2006/relationships/hyperlink" Target="https://www.itu.int/pub/R-REP-SM.239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u.int/pub/R-REP-SM.2153" TargetMode="External"/><Relationship Id="rId17" Type="http://schemas.openxmlformats.org/officeDocument/2006/relationships/hyperlink" Target="https://www.itu.int/rec/R-REC-SM.1056/en" TargetMode="External"/><Relationship Id="rId2" Type="http://schemas.openxmlformats.org/officeDocument/2006/relationships/customXml" Target="../customXml/item2.xml"/><Relationship Id="rId16" Type="http://schemas.openxmlformats.org/officeDocument/2006/relationships/hyperlink" Target="https://www.itu.int/pub/R-REP-SM.21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SM.1896/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tu.int/rec/R-REC-SM.1896/en" TargetMode="External"/><Relationship Id="rId23" Type="http://schemas.microsoft.com/office/2011/relationships/people" Target="people.xml"/><Relationship Id="rId10" Type="http://schemas.openxmlformats.org/officeDocument/2006/relationships/hyperlink" Target="https://www.itu.int/rec/R-REC-SM.1056/en" TargetMode="External"/><Relationship Id="rId19" Type="http://schemas.openxmlformats.org/officeDocument/2006/relationships/hyperlink" Target="https://www.itu.int/pub/R-REP-SM.250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tu.int/pub/R-REP-SM.250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C2E1DD-D03C-443A-9D04-83149EC7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A69EF2-526E-4FE2-8CAB-68EAEE42B941}">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70DA17A0-870C-4F16-8AB1-CC4073A965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20</TotalTime>
  <Pages>5</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RAG CG-2 Task 1</cp:lastModifiedBy>
  <cp:revision>30</cp:revision>
  <cp:lastPrinted>2008-02-21T14:04:00Z</cp:lastPrinted>
  <dcterms:created xsi:type="dcterms:W3CDTF">2023-03-02T16:00:00Z</dcterms:created>
  <dcterms:modified xsi:type="dcterms:W3CDTF">2023-03-02T16:23:00Z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