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5A252E96"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w:t>
            </w:r>
            <w:r w:rsidR="00BA5911">
              <w:rPr>
                <w:szCs w:val="24"/>
                <w:lang w:val="en-US" w:eastAsia="zh-CN"/>
              </w:rPr>
              <w:t>USWP5B31-</w:t>
            </w:r>
            <w:ins w:id="0" w:author="USA" w:date="2023-03-08T09:58:00Z">
              <w:r w:rsidR="00BA5911">
                <w:rPr>
                  <w:szCs w:val="24"/>
                  <w:lang w:val="en-US" w:eastAsia="zh-CN"/>
                </w:rPr>
                <w:t>18</w:t>
              </w:r>
            </w:ins>
            <w:del w:id="1" w:author="USA" w:date="2023-03-08T09:58:00Z">
              <w:r w:rsidR="00BA5911" w:rsidDel="00BA5911">
                <w:rPr>
                  <w:szCs w:val="24"/>
                  <w:lang w:val="en-US" w:eastAsia="zh-CN"/>
                </w:rPr>
                <w:delText>xx</w:delText>
              </w:r>
            </w:del>
            <w:r w:rsidR="00BA5911">
              <w:rPr>
                <w:szCs w:val="24"/>
                <w:lang w:val="en-US" w:eastAsia="zh-CN"/>
              </w:rPr>
              <w:t>-F</w:t>
            </w:r>
            <w:ins w:id="2" w:author="USA" w:date="2023-03-08T09:59:00Z">
              <w:r w:rsidR="00BA5911">
                <w:rPr>
                  <w:szCs w:val="24"/>
                  <w:lang w:val="en-US" w:eastAsia="zh-CN"/>
                </w:rPr>
                <w:t>D</w:t>
              </w:r>
            </w:ins>
            <w:del w:id="3" w:author="USA" w:date="2023-03-08T09:58:00Z">
              <w:r w:rsidR="00BA5911" w:rsidDel="00BA5911">
                <w:rPr>
                  <w:szCs w:val="24"/>
                  <w:lang w:val="en-US" w:eastAsia="zh-CN"/>
                </w:rPr>
                <w:delText>S</w:delText>
              </w:r>
            </w:del>
            <w:ins w:id="4" w:author="USA" w:date="2023-03-08T10:33:00Z">
              <w:r w:rsidR="0068302E">
                <w:rPr>
                  <w:szCs w:val="24"/>
                  <w:lang w:val="en-US" w:eastAsia="zh-CN"/>
                </w:rPr>
                <w:t>_r1</w:t>
              </w:r>
            </w:ins>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66896396"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sidR="00E86B3B" w:rsidRPr="00714DA3">
              <w:rPr>
                <w:szCs w:val="24"/>
                <w:lang w:val="en-CA" w:eastAsia="zh-CN"/>
              </w:rPr>
              <w:t>4</w:t>
            </w:r>
            <w:r w:rsidRPr="00714DA3">
              <w:rPr>
                <w:szCs w:val="24"/>
                <w:lang w:val="en-CA" w:eastAsia="zh-CN"/>
              </w:rPr>
              <w:t xml:space="preserve"> to Document 5B/</w:t>
            </w:r>
            <w:r w:rsidR="00E027E0" w:rsidRPr="00714DA3">
              <w:rPr>
                <w:szCs w:val="24"/>
                <w:lang w:val="en-CA" w:eastAsia="zh-CN"/>
              </w:rPr>
              <w:t>731</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29C11073"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ins w:id="5" w:author="USA" w:date="2023-03-08T09:59:00Z">
              <w:r w:rsidR="00BA5911">
                <w:rPr>
                  <w:szCs w:val="24"/>
                  <w:lang w:val="en-US" w:eastAsia="zh-CN"/>
                </w:rPr>
                <w:t xml:space="preserve">06 March </w:t>
              </w:r>
            </w:ins>
            <w:del w:id="6" w:author="USA" w:date="2023-03-08T09:59:00Z">
              <w:r w:rsidR="00714DA3" w:rsidDel="00BA5911">
                <w:rPr>
                  <w:szCs w:val="24"/>
                  <w:lang w:val="en-US" w:eastAsia="zh-CN"/>
                </w:rPr>
                <w:delText xml:space="preserve">08 February </w:delText>
              </w:r>
            </w:del>
            <w:r w:rsidRPr="00714DA3">
              <w:rPr>
                <w:szCs w:val="24"/>
                <w:lang w:val="en-US" w:eastAsia="zh-CN"/>
              </w:rPr>
              <w:t>202</w:t>
            </w:r>
            <w:r w:rsidR="00714DA3">
              <w:rPr>
                <w:szCs w:val="24"/>
                <w:lang w:val="en-US" w:eastAsia="zh-CN"/>
              </w:rPr>
              <w:t>3</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2475A049" w:rsidR="00C04553" w:rsidRPr="00126EA6" w:rsidRDefault="00C04553" w:rsidP="00126EA6">
            <w:pPr>
              <w:keepNext/>
              <w:keepLines/>
              <w:spacing w:before="0"/>
              <w:rPr>
                <w:bCs/>
                <w:szCs w:val="24"/>
                <w:lang w:val="en-US" w:eastAsia="zh-CN"/>
              </w:rPr>
            </w:pPr>
            <w:r>
              <w:rPr>
                <w:b/>
                <w:szCs w:val="24"/>
                <w:lang w:val="en-US" w:eastAsia="zh-CN"/>
              </w:rPr>
              <w:t xml:space="preserve">Document Title: </w:t>
            </w:r>
            <w:r w:rsidR="00126EA6" w:rsidRPr="00126EA6">
              <w:rPr>
                <w:bCs/>
                <w:szCs w:val="24"/>
                <w:lang w:val="en-US" w:eastAsia="zh-CN"/>
              </w:rPr>
              <w:t>PRELIMINARY DRAFT REVISION OF RECOMMENDATION ITU-R M.1371-5</w:t>
            </w:r>
            <w:r w:rsidR="00126EA6">
              <w:rPr>
                <w:bCs/>
                <w:szCs w:val="24"/>
                <w:lang w:val="en-US" w:eastAsia="zh-CN"/>
              </w:rPr>
              <w:t xml:space="preserve"> </w:t>
            </w:r>
            <w:r w:rsidR="00126EA6" w:rsidRPr="00126EA6">
              <w:rPr>
                <w:bCs/>
                <w:szCs w:val="24"/>
                <w:lang w:val="en-US" w:eastAsia="zh-CN"/>
              </w:rPr>
              <w:t>Technical characteristics for an automatic identification system using time division multiple access in the VHF maritime mobile frequency band</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r>
              <w:rPr>
                <w:bCs/>
                <w:color w:val="000000"/>
                <w:szCs w:val="24"/>
                <w:lang w:val="fr-CH" w:eastAsia="zh-CN"/>
              </w:rPr>
              <w:t>E-mail: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r>
              <w:rPr>
                <w:bCs/>
                <w:color w:val="000000"/>
                <w:szCs w:val="24"/>
                <w:lang w:val="fr-CH" w:eastAsia="zh-CN"/>
              </w:rPr>
              <w:t xml:space="preserve">E-mail: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r>
              <w:rPr>
                <w:bCs/>
                <w:color w:val="000000"/>
                <w:szCs w:val="24"/>
                <w:lang w:val="fr-CH" w:eastAsia="zh-CN"/>
              </w:rPr>
              <w:t>E-mail: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6DF660F4"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w:t>
            </w:r>
            <w:r w:rsidR="00126EA6">
              <w:rPr>
                <w:lang w:val="en-US" w:eastAsia="zh-CN"/>
              </w:rPr>
              <w:t xml:space="preserve">to </w:t>
            </w:r>
            <w:r w:rsidR="00BD3975">
              <w:rPr>
                <w:lang w:val="en-US" w:eastAsia="zh-CN"/>
              </w:rPr>
              <w:t xml:space="preserve">provide updated content for </w:t>
            </w:r>
            <w:r w:rsidR="006D597F">
              <w:rPr>
                <w:lang w:val="en-US" w:eastAsia="zh-CN"/>
              </w:rPr>
              <w:t>the proposed</w:t>
            </w:r>
            <w:r w:rsidR="00126EA6">
              <w:rPr>
                <w:lang w:val="en-US" w:eastAsia="zh-CN"/>
              </w:rPr>
              <w:t xml:space="preserve"> </w:t>
            </w:r>
            <w:r w:rsidR="000F166A">
              <w:rPr>
                <w:lang w:val="en-US" w:eastAsia="zh-CN"/>
              </w:rPr>
              <w:t>AIS Message 28</w:t>
            </w:r>
            <w:r w:rsidR="007F331F">
              <w:rPr>
                <w:lang w:val="en-US" w:eastAsia="zh-CN"/>
              </w:rPr>
              <w:t>.</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6026C75A"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6D597F">
              <w:rPr>
                <w:szCs w:val="24"/>
                <w:lang w:val="en-US" w:eastAsia="zh-CN"/>
              </w:rPr>
              <w:t xml:space="preserve">The USCG had previously proposed a new AIS Message 28, a single slot Aids to Navigation (AtoN), 2 years ago.  Since that time, we have refined the message content, and this contribution provides an update to the message content to be in line with the ongoing work to mature this message content.  </w:t>
            </w:r>
          </w:p>
        </w:tc>
      </w:tr>
    </w:tbl>
    <w:p w14:paraId="7B31714B" w14:textId="77777777" w:rsidR="00C04553" w:rsidRDefault="00C04553" w:rsidP="00C04553"/>
    <w:p w14:paraId="32D43F23" w14:textId="77777777" w:rsidR="00C04553" w:rsidRDefault="00C04553" w:rsidP="00C04553"/>
    <w:p w14:paraId="2CE3B866" w14:textId="6BC82F43" w:rsidR="007F331F" w:rsidRDefault="007F331F">
      <w:pPr>
        <w:tabs>
          <w:tab w:val="clear" w:pos="1134"/>
          <w:tab w:val="clear" w:pos="1871"/>
          <w:tab w:val="clear" w:pos="2268"/>
        </w:tabs>
        <w:overflowPunct/>
        <w:autoSpaceDE/>
        <w:autoSpaceDN/>
        <w:adjustRightInd/>
        <w:spacing w:before="0" w:after="160" w:line="259" w:lineRule="auto"/>
      </w:pPr>
      <w:r>
        <w:br w:type="page"/>
      </w:r>
    </w:p>
    <w:p w14:paraId="0D6BFDCA" w14:textId="2BC9E9B3" w:rsidR="007F331F" w:rsidRDefault="007F331F">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F331F" w14:paraId="7CA394A7" w14:textId="77777777" w:rsidTr="009B7587">
        <w:trPr>
          <w:cantSplit/>
        </w:trPr>
        <w:tc>
          <w:tcPr>
            <w:tcW w:w="6487" w:type="dxa"/>
            <w:vAlign w:val="center"/>
          </w:tcPr>
          <w:p w14:paraId="636E4C99" w14:textId="77777777" w:rsidR="007F331F" w:rsidRDefault="007F331F" w:rsidP="009B7587">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97D72A3" w14:textId="77777777" w:rsidR="007F331F" w:rsidRDefault="007F331F" w:rsidP="009B7587">
            <w:pPr>
              <w:shd w:val="solid" w:color="FFFFFF" w:fill="FFFFFF"/>
              <w:spacing w:before="0" w:line="240" w:lineRule="atLeast"/>
            </w:pPr>
            <w:bookmarkStart w:id="7" w:name="ditulogo"/>
            <w:bookmarkEnd w:id="7"/>
            <w:r>
              <w:rPr>
                <w:b/>
                <w:bCs/>
                <w:noProof/>
                <w:sz w:val="20"/>
                <w:lang w:val="en-US"/>
              </w:rPr>
              <w:drawing>
                <wp:inline distT="0" distB="0" distL="0" distR="0" wp14:anchorId="5814406B" wp14:editId="1BF82842">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7F331F" w14:paraId="5C44C3E5" w14:textId="77777777" w:rsidTr="009B7587">
        <w:trPr>
          <w:cantSplit/>
        </w:trPr>
        <w:tc>
          <w:tcPr>
            <w:tcW w:w="6487" w:type="dxa"/>
            <w:tcBorders>
              <w:bottom w:val="single" w:sz="12" w:space="0" w:color="auto"/>
            </w:tcBorders>
          </w:tcPr>
          <w:p w14:paraId="2A8AC8C6" w14:textId="77777777" w:rsidR="007F331F" w:rsidRDefault="007F331F" w:rsidP="009B758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9452262" w14:textId="77777777" w:rsidR="007F331F" w:rsidRDefault="007F331F" w:rsidP="009B7587">
            <w:pPr>
              <w:shd w:val="solid" w:color="FFFFFF" w:fill="FFFFFF"/>
              <w:spacing w:before="0" w:after="48" w:line="240" w:lineRule="atLeast"/>
              <w:rPr>
                <w:sz w:val="22"/>
                <w:szCs w:val="22"/>
                <w:lang w:val="en-US"/>
              </w:rPr>
            </w:pPr>
          </w:p>
        </w:tc>
      </w:tr>
      <w:tr w:rsidR="007F331F" w14:paraId="4AD90F71" w14:textId="77777777" w:rsidTr="009B7587">
        <w:trPr>
          <w:cantSplit/>
        </w:trPr>
        <w:tc>
          <w:tcPr>
            <w:tcW w:w="6487" w:type="dxa"/>
            <w:tcBorders>
              <w:top w:val="single" w:sz="12" w:space="0" w:color="auto"/>
            </w:tcBorders>
          </w:tcPr>
          <w:p w14:paraId="551C0E2B" w14:textId="77777777" w:rsidR="007F331F" w:rsidRDefault="007F331F" w:rsidP="009B758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05869A1" w14:textId="77777777" w:rsidR="007F331F" w:rsidRDefault="007F331F" w:rsidP="009B7587">
            <w:pPr>
              <w:shd w:val="solid" w:color="FFFFFF" w:fill="FFFFFF"/>
              <w:spacing w:before="0" w:after="48" w:line="240" w:lineRule="atLeast"/>
              <w:rPr>
                <w:lang w:val="en-US"/>
              </w:rPr>
            </w:pPr>
          </w:p>
        </w:tc>
      </w:tr>
      <w:tr w:rsidR="007F331F" w:rsidRPr="00CB587D" w14:paraId="45C83DAE" w14:textId="77777777" w:rsidTr="009B7587">
        <w:trPr>
          <w:cantSplit/>
        </w:trPr>
        <w:tc>
          <w:tcPr>
            <w:tcW w:w="6487" w:type="dxa"/>
            <w:vMerge w:val="restart"/>
          </w:tcPr>
          <w:p w14:paraId="0432469C" w14:textId="7F460FE0" w:rsidR="007F331F" w:rsidRPr="00EF328E" w:rsidRDefault="007F331F" w:rsidP="009B7587">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8" w:name="recibido"/>
            <w:bookmarkStart w:id="9" w:name="dnum" w:colFirst="1" w:colLast="1"/>
            <w:bookmarkEnd w:id="8"/>
            <w:r w:rsidRPr="00EF328E">
              <w:rPr>
                <w:rFonts w:ascii="Verdana" w:hAnsi="Verdana"/>
                <w:sz w:val="20"/>
                <w:lang w:val="fr-FR"/>
              </w:rPr>
              <w:t>Source:</w:t>
            </w:r>
            <w:r w:rsidRPr="00EF328E">
              <w:rPr>
                <w:rFonts w:ascii="Verdana" w:hAnsi="Verdana"/>
                <w:sz w:val="20"/>
                <w:lang w:val="fr-FR"/>
              </w:rPr>
              <w:tab/>
            </w:r>
            <w:r>
              <w:rPr>
                <w:rFonts w:ascii="Verdana" w:hAnsi="Verdana"/>
                <w:b/>
                <w:sz w:val="20"/>
                <w:lang w:eastAsia="zh-CN"/>
              </w:rPr>
              <w:t xml:space="preserve"> </w:t>
            </w:r>
            <w:r w:rsidRPr="00714DA3">
              <w:rPr>
                <w:szCs w:val="24"/>
                <w:lang w:val="en-CA" w:eastAsia="zh-CN"/>
              </w:rPr>
              <w:t xml:space="preserve"> Annex 4 to Document 5B/731</w:t>
            </w:r>
          </w:p>
          <w:p w14:paraId="17CB7902" w14:textId="694A5077" w:rsidR="007F331F" w:rsidRDefault="007F331F" w:rsidP="007F331F">
            <w:pPr>
              <w:spacing w:before="0"/>
              <w:ind w:right="144"/>
              <w:rPr>
                <w:szCs w:val="24"/>
                <w:lang w:val="pt-BR"/>
              </w:rPr>
            </w:pPr>
            <w:r>
              <w:rPr>
                <w:rFonts w:ascii="Verdana" w:hAnsi="Verdana"/>
                <w:sz w:val="20"/>
                <w:lang w:val="fr-FR"/>
              </w:rPr>
              <w:t>Reference</w:t>
            </w:r>
            <w:r w:rsidRPr="00630618">
              <w:rPr>
                <w:b/>
                <w:szCs w:val="24"/>
                <w:lang w:val="fr-CH"/>
              </w:rPr>
              <w:t>:</w:t>
            </w:r>
            <w:r w:rsidRPr="00630618">
              <w:rPr>
                <w:szCs w:val="24"/>
                <w:lang w:val="fr-CH"/>
              </w:rPr>
              <w:t xml:space="preserve">  </w:t>
            </w:r>
            <w:r>
              <w:rPr>
                <w:szCs w:val="24"/>
                <w:lang w:val="en-US"/>
              </w:rPr>
              <w:t xml:space="preserve"> ITU-R M.1371-5</w:t>
            </w:r>
          </w:p>
          <w:p w14:paraId="73EE0D40" w14:textId="61151C62" w:rsidR="007F331F" w:rsidRPr="00EF328E" w:rsidRDefault="007F331F" w:rsidP="009B7587">
            <w:pPr>
              <w:spacing w:before="0"/>
              <w:ind w:left="144" w:right="144"/>
              <w:rPr>
                <w:rFonts w:ascii="Verdana" w:hAnsi="Verdana"/>
                <w:sz w:val="20"/>
                <w:lang w:val="fr-FR"/>
              </w:rPr>
            </w:pPr>
            <w:r>
              <w:rPr>
                <w:szCs w:val="24"/>
                <w:lang w:val="en-US"/>
              </w:rPr>
              <w:t xml:space="preserve">                  </w:t>
            </w:r>
          </w:p>
        </w:tc>
        <w:tc>
          <w:tcPr>
            <w:tcW w:w="3402" w:type="dxa"/>
          </w:tcPr>
          <w:p w14:paraId="0E7F540D" w14:textId="553B34BE" w:rsidR="007F331F" w:rsidRPr="00561120" w:rsidRDefault="007F331F" w:rsidP="009B7587">
            <w:pPr>
              <w:shd w:val="solid" w:color="FFFFFF" w:fill="FFFFFF"/>
              <w:spacing w:before="0" w:line="240" w:lineRule="atLeast"/>
              <w:rPr>
                <w:rFonts w:ascii="Verdana" w:hAnsi="Verdana"/>
                <w:sz w:val="20"/>
                <w:lang w:eastAsia="zh-CN"/>
              </w:rPr>
            </w:pPr>
            <w:r>
              <w:rPr>
                <w:rFonts w:ascii="Verdana" w:hAnsi="Verdana"/>
                <w:b/>
                <w:sz w:val="20"/>
                <w:lang w:eastAsia="zh-CN"/>
              </w:rPr>
              <w:t>Document: USWP5B31-18</w:t>
            </w:r>
          </w:p>
        </w:tc>
      </w:tr>
      <w:tr w:rsidR="007F331F" w14:paraId="19985B51" w14:textId="77777777" w:rsidTr="009B7587">
        <w:trPr>
          <w:cantSplit/>
        </w:trPr>
        <w:tc>
          <w:tcPr>
            <w:tcW w:w="6487" w:type="dxa"/>
            <w:vMerge/>
          </w:tcPr>
          <w:p w14:paraId="2DF31693" w14:textId="77777777" w:rsidR="007F331F" w:rsidRPr="00CB587D" w:rsidRDefault="007F331F" w:rsidP="009B7587">
            <w:pPr>
              <w:spacing w:before="60"/>
              <w:jc w:val="center"/>
              <w:rPr>
                <w:b/>
                <w:smallCaps/>
                <w:sz w:val="32"/>
                <w:lang w:val="pt-BR" w:eastAsia="zh-CN"/>
              </w:rPr>
            </w:pPr>
            <w:bookmarkStart w:id="10" w:name="ddate" w:colFirst="1" w:colLast="1"/>
            <w:bookmarkEnd w:id="9"/>
          </w:p>
        </w:tc>
        <w:tc>
          <w:tcPr>
            <w:tcW w:w="3402" w:type="dxa"/>
          </w:tcPr>
          <w:p w14:paraId="61B5E17D" w14:textId="673C1D7F" w:rsidR="007F331F" w:rsidRPr="00561120" w:rsidRDefault="00BA5911" w:rsidP="009B7587">
            <w:pPr>
              <w:shd w:val="solid" w:color="FFFFFF" w:fill="FFFFFF"/>
              <w:spacing w:before="0" w:line="240" w:lineRule="atLeast"/>
              <w:rPr>
                <w:rFonts w:ascii="Verdana" w:hAnsi="Verdana"/>
                <w:sz w:val="20"/>
                <w:lang w:eastAsia="zh-CN"/>
              </w:rPr>
            </w:pPr>
            <w:r w:rsidRPr="00BA5911">
              <w:rPr>
                <w:rFonts w:ascii="Verdana" w:hAnsi="Verdana"/>
                <w:b/>
                <w:sz w:val="20"/>
                <w:lang w:eastAsia="zh-CN"/>
              </w:rPr>
              <w:t>06 Mar 2023</w:t>
            </w:r>
          </w:p>
        </w:tc>
      </w:tr>
      <w:tr w:rsidR="007F331F" w14:paraId="303ABF63" w14:textId="77777777" w:rsidTr="009B7587">
        <w:trPr>
          <w:cantSplit/>
        </w:trPr>
        <w:tc>
          <w:tcPr>
            <w:tcW w:w="6487" w:type="dxa"/>
            <w:vMerge/>
          </w:tcPr>
          <w:p w14:paraId="04F40347" w14:textId="77777777" w:rsidR="007F331F" w:rsidRDefault="007F331F" w:rsidP="009B7587">
            <w:pPr>
              <w:spacing w:before="60"/>
              <w:jc w:val="center"/>
              <w:rPr>
                <w:b/>
                <w:smallCaps/>
                <w:sz w:val="32"/>
                <w:lang w:eastAsia="zh-CN"/>
              </w:rPr>
            </w:pPr>
            <w:bookmarkStart w:id="11" w:name="dorlang" w:colFirst="1" w:colLast="1"/>
            <w:bookmarkEnd w:id="10"/>
          </w:p>
        </w:tc>
        <w:tc>
          <w:tcPr>
            <w:tcW w:w="3402" w:type="dxa"/>
          </w:tcPr>
          <w:p w14:paraId="202E6DE5" w14:textId="77777777" w:rsidR="007F331F" w:rsidRPr="00561120" w:rsidRDefault="007F331F" w:rsidP="009B758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F331F" w14:paraId="4B9CB9EF" w14:textId="77777777" w:rsidTr="009B7587">
        <w:trPr>
          <w:cantSplit/>
        </w:trPr>
        <w:tc>
          <w:tcPr>
            <w:tcW w:w="9889" w:type="dxa"/>
            <w:gridSpan w:val="2"/>
          </w:tcPr>
          <w:p w14:paraId="58CD0098" w14:textId="77777777" w:rsidR="007F331F" w:rsidRDefault="007F331F" w:rsidP="009B7587">
            <w:pPr>
              <w:pStyle w:val="Source"/>
              <w:spacing w:before="360" w:after="360"/>
              <w:rPr>
                <w:lang w:eastAsia="zh-CN"/>
              </w:rPr>
            </w:pPr>
            <w:bookmarkStart w:id="12" w:name="dsource" w:colFirst="0" w:colLast="0"/>
            <w:bookmarkEnd w:id="11"/>
            <w:r>
              <w:rPr>
                <w:lang w:eastAsia="zh-CN"/>
              </w:rPr>
              <w:t>United States of America</w:t>
            </w:r>
          </w:p>
        </w:tc>
      </w:tr>
      <w:tr w:rsidR="007F331F" w14:paraId="4F39685A" w14:textId="77777777" w:rsidTr="009B7587">
        <w:trPr>
          <w:cantSplit/>
        </w:trPr>
        <w:tc>
          <w:tcPr>
            <w:tcW w:w="9889" w:type="dxa"/>
            <w:gridSpan w:val="2"/>
          </w:tcPr>
          <w:p w14:paraId="5695E32F" w14:textId="77777777" w:rsidR="007F331F" w:rsidRDefault="007F331F" w:rsidP="009B7587">
            <w:pPr>
              <w:pStyle w:val="Title1"/>
              <w:rPr>
                <w:lang w:eastAsia="zh-CN"/>
              </w:rPr>
            </w:pPr>
            <w:bookmarkStart w:id="13" w:name="drec" w:colFirst="0" w:colLast="0"/>
            <w:bookmarkEnd w:id="12"/>
            <w:r>
              <w:t>Working document towards a draft revision of Recommendation ITU-R M.1371-5</w:t>
            </w:r>
          </w:p>
        </w:tc>
      </w:tr>
    </w:tbl>
    <w:p w14:paraId="68651C36" w14:textId="77777777" w:rsidR="007F331F" w:rsidRDefault="007F331F" w:rsidP="007F331F">
      <w:pPr>
        <w:tabs>
          <w:tab w:val="clear" w:pos="1134"/>
          <w:tab w:val="clear" w:pos="1871"/>
          <w:tab w:val="clear" w:pos="2268"/>
        </w:tabs>
        <w:overflowPunct/>
        <w:autoSpaceDE/>
        <w:autoSpaceDN/>
        <w:adjustRightInd/>
        <w:spacing w:before="0"/>
        <w:jc w:val="right"/>
        <w:rPr>
          <w:sz w:val="20"/>
          <w:lang w:eastAsia="zh-CN"/>
        </w:rPr>
      </w:pPr>
      <w:bookmarkStart w:id="14" w:name="dbreak"/>
      <w:bookmarkEnd w:id="13"/>
      <w:bookmarkEnd w:id="14"/>
      <w:r w:rsidDel="002F6080">
        <w:rPr>
          <w:lang w:val="en-US"/>
        </w:rPr>
        <w:t xml:space="preserve"> </w:t>
      </w:r>
    </w:p>
    <w:p w14:paraId="09F82374" w14:textId="77777777" w:rsidR="007F331F" w:rsidRPr="00CD776C" w:rsidRDefault="007F331F" w:rsidP="007F331F">
      <w:pPr>
        <w:keepNext/>
        <w:keepLines/>
        <w:numPr>
          <w:ilvl w:val="0"/>
          <w:numId w:val="1"/>
        </w:numPr>
        <w:spacing w:before="280"/>
        <w:textAlignment w:val="baseline"/>
        <w:outlineLvl w:val="0"/>
        <w:rPr>
          <w:b/>
          <w:sz w:val="28"/>
          <w:lang w:val="en-US"/>
        </w:rPr>
      </w:pPr>
      <w:r w:rsidRPr="00CD776C">
        <w:rPr>
          <w:b/>
          <w:sz w:val="28"/>
          <w:lang w:val="en-US"/>
        </w:rPr>
        <w:t>Introduction</w:t>
      </w:r>
    </w:p>
    <w:p w14:paraId="0F74D8D5" w14:textId="75F88D55" w:rsidR="007F331F" w:rsidRDefault="007F331F" w:rsidP="007F331F">
      <w:pPr>
        <w:rPr>
          <w:szCs w:val="24"/>
          <w:lang w:val="en-US"/>
        </w:rPr>
      </w:pPr>
      <w:r w:rsidRPr="00E84EB1">
        <w:rPr>
          <w:szCs w:val="24"/>
          <w:lang w:val="en-US"/>
        </w:rPr>
        <w:t>This document propose</w:t>
      </w:r>
      <w:r>
        <w:rPr>
          <w:szCs w:val="24"/>
          <w:lang w:val="en-US"/>
        </w:rPr>
        <w:t>s</w:t>
      </w:r>
      <w:r w:rsidRPr="00E84EB1">
        <w:rPr>
          <w:szCs w:val="24"/>
          <w:lang w:val="en-US"/>
        </w:rPr>
        <w:t xml:space="preserve"> </w:t>
      </w:r>
      <w:r>
        <w:rPr>
          <w:szCs w:val="24"/>
          <w:lang w:val="en-US"/>
        </w:rPr>
        <w:t xml:space="preserve">updated </w:t>
      </w:r>
      <w:r w:rsidRPr="00E84EB1">
        <w:rPr>
          <w:szCs w:val="24"/>
          <w:lang w:val="en-US"/>
        </w:rPr>
        <w:t>technical content to Recommendation ITU-R M.1371-5</w:t>
      </w:r>
      <w:r>
        <w:rPr>
          <w:szCs w:val="24"/>
          <w:lang w:val="en-US"/>
        </w:rPr>
        <w:t xml:space="preserve"> for AIS Message 28.  These changes are a result of ongoing discussions about how to use the single slot Aids to Navigation report and what content is required. </w:t>
      </w:r>
    </w:p>
    <w:p w14:paraId="2A51471C" w14:textId="77777777" w:rsidR="007F331F" w:rsidRPr="00E84EB1" w:rsidRDefault="007F331F" w:rsidP="007F331F">
      <w:pPr>
        <w:keepNext/>
        <w:keepLines/>
        <w:numPr>
          <w:ilvl w:val="0"/>
          <w:numId w:val="1"/>
        </w:numPr>
        <w:spacing w:before="280"/>
        <w:textAlignment w:val="baseline"/>
        <w:outlineLvl w:val="0"/>
        <w:rPr>
          <w:b/>
          <w:sz w:val="28"/>
          <w:lang w:val="en-US"/>
        </w:rPr>
      </w:pPr>
      <w:r w:rsidRPr="00E84EB1">
        <w:rPr>
          <w:b/>
          <w:sz w:val="28"/>
          <w:lang w:val="en-US"/>
        </w:rPr>
        <w:t>Summary of changes</w:t>
      </w:r>
    </w:p>
    <w:p w14:paraId="0B21BBBE" w14:textId="6C04B220" w:rsidR="007F331F" w:rsidRDefault="007F331F" w:rsidP="007F331F">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731</w:t>
      </w:r>
      <w:r w:rsidRPr="00190638">
        <w:rPr>
          <w:szCs w:val="24"/>
          <w:lang w:val="pt-BR"/>
        </w:rPr>
        <w:t xml:space="preserve"> Annex </w:t>
      </w:r>
      <w:r>
        <w:rPr>
          <w:szCs w:val="24"/>
          <w:lang w:val="pt-BR"/>
        </w:rPr>
        <w:t xml:space="preserve">4 </w:t>
      </w:r>
      <w:r w:rsidRPr="00E84EB1">
        <w:rPr>
          <w:lang w:val="en-US"/>
        </w:rPr>
        <w:t xml:space="preserve">which contribute to the revision of </w:t>
      </w:r>
      <w:r w:rsidRPr="00E84EB1">
        <w:rPr>
          <w:szCs w:val="24"/>
          <w:lang w:val="en-US"/>
        </w:rPr>
        <w:t>Recommendation ITU-R M.1371-5:</w:t>
      </w:r>
    </w:p>
    <w:p w14:paraId="1B87394E" w14:textId="5117AD08"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Updated the message description.</w:t>
      </w:r>
    </w:p>
    <w:p w14:paraId="1455E6DF" w14:textId="0D23CE6F"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Enhanced the time stamp to support up to 60 minutes.</w:t>
      </w:r>
    </w:p>
    <w:p w14:paraId="779B3CB4" w14:textId="10C01875"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Removed the position accuracy.</w:t>
      </w:r>
    </w:p>
    <w:p w14:paraId="67C2E3A1" w14:textId="453BBB4E"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 xml:space="preserve">Replaced the AtoN ID with AtoN </w:t>
      </w:r>
      <w:r w:rsidR="004A4CF7" w:rsidRPr="006054D8">
        <w:rPr>
          <w:rFonts w:ascii="Times New Roman" w:hAnsi="Times New Roman" w:cs="Times New Roman"/>
          <w:lang w:val="en-US"/>
        </w:rPr>
        <w:t>Designator</w:t>
      </w:r>
      <w:r w:rsidRPr="006054D8">
        <w:rPr>
          <w:rFonts w:ascii="Times New Roman" w:hAnsi="Times New Roman" w:cs="Times New Roman"/>
          <w:lang w:val="en-US"/>
        </w:rPr>
        <w:t>.</w:t>
      </w:r>
    </w:p>
    <w:p w14:paraId="4E8225A8" w14:textId="37D7F95A"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Enhanced the dimensions fields to provide better support for Mobile AtoN and other special applications.</w:t>
      </w:r>
    </w:p>
    <w:p w14:paraId="258A6835" w14:textId="108F7FBE"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Added an AtoN Status Source field.</w:t>
      </w:r>
    </w:p>
    <w:p w14:paraId="6C245963" w14:textId="3F8505DF" w:rsidR="00172121" w:rsidRPr="006054D8" w:rsidRDefault="00172121"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Removed the Type of Physical Aid to Navigation (AtoN)</w:t>
      </w:r>
      <w:r w:rsidR="005F57A3" w:rsidRPr="006054D8">
        <w:rPr>
          <w:rFonts w:ascii="Times New Roman" w:hAnsi="Times New Roman" w:cs="Times New Roman"/>
          <w:lang w:val="en-US"/>
        </w:rPr>
        <w:t xml:space="preserve"> augmented by the AtoN.</w:t>
      </w:r>
    </w:p>
    <w:p w14:paraId="6D3F1A0B" w14:textId="53D0A55A" w:rsidR="005F57A3" w:rsidRPr="006054D8" w:rsidRDefault="005F57A3"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Added an On-Station indicator.</w:t>
      </w:r>
    </w:p>
    <w:p w14:paraId="06644118" w14:textId="25AAB200" w:rsidR="005F57A3" w:rsidRPr="006054D8" w:rsidRDefault="005F57A3"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Added an AtoN Signal Status field.</w:t>
      </w:r>
    </w:p>
    <w:p w14:paraId="207B6858" w14:textId="67A56ADE" w:rsidR="005F57A3" w:rsidRPr="006054D8" w:rsidRDefault="005F57A3"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Provided an updated table for the nature of the AtoN.</w:t>
      </w:r>
    </w:p>
    <w:p w14:paraId="025951C2" w14:textId="7B700D0D" w:rsidR="005F57A3" w:rsidRPr="006054D8" w:rsidRDefault="005F57A3"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Provided a new table for the nature of AtoN for regional use.</w:t>
      </w:r>
    </w:p>
    <w:p w14:paraId="2DF4886A" w14:textId="6DE49FD4" w:rsidR="005F57A3" w:rsidRPr="006054D8" w:rsidRDefault="005F57A3" w:rsidP="007F331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sidRPr="006054D8">
        <w:rPr>
          <w:rFonts w:ascii="Times New Roman" w:hAnsi="Times New Roman" w:cs="Times New Roman"/>
          <w:lang w:val="en-US"/>
        </w:rPr>
        <w:t>Provided a new table for AtoN operating status.</w:t>
      </w:r>
    </w:p>
    <w:p w14:paraId="1E876630" w14:textId="77777777" w:rsidR="007F331F" w:rsidRPr="00AD2F9F" w:rsidRDefault="007F331F" w:rsidP="007F331F">
      <w:pPr>
        <w:keepNext/>
        <w:keepLines/>
        <w:numPr>
          <w:ilvl w:val="0"/>
          <w:numId w:val="1"/>
        </w:numPr>
        <w:spacing w:before="280"/>
        <w:textAlignment w:val="baseline"/>
        <w:outlineLvl w:val="0"/>
        <w:rPr>
          <w:b/>
          <w:sz w:val="28"/>
          <w:lang w:val="en-US"/>
        </w:rPr>
      </w:pPr>
      <w:r w:rsidRPr="00AD2F9F">
        <w:rPr>
          <w:b/>
          <w:sz w:val="28"/>
          <w:lang w:val="en-US"/>
        </w:rPr>
        <w:t>Attachments</w:t>
      </w:r>
    </w:p>
    <w:p w14:paraId="4B67FE01" w14:textId="637BEBBA" w:rsidR="007F331F" w:rsidRDefault="007F331F" w:rsidP="007F331F">
      <w:pPr>
        <w:rPr>
          <w:szCs w:val="24"/>
          <w:lang w:val="en-US"/>
        </w:rPr>
      </w:pPr>
      <w:r w:rsidRPr="00E84EB1">
        <w:rPr>
          <w:szCs w:val="24"/>
          <w:lang w:val="en-US"/>
        </w:rPr>
        <w:t xml:space="preserve">The following attachment contains the proposed changes to </w:t>
      </w:r>
      <w:r>
        <w:rPr>
          <w:szCs w:val="24"/>
          <w:lang w:val="en-US"/>
        </w:rPr>
        <w:t xml:space="preserve">Annex 4 of the chairman’s report </w:t>
      </w:r>
      <w:r w:rsidRPr="00E84EB1">
        <w:rPr>
          <w:szCs w:val="24"/>
          <w:lang w:val="en-US"/>
        </w:rPr>
        <w:t>with track changes</w:t>
      </w:r>
      <w:r>
        <w:rPr>
          <w:szCs w:val="24"/>
          <w:lang w:val="en-US"/>
        </w:rPr>
        <w:t xml:space="preserve">.  </w:t>
      </w:r>
      <w:r w:rsidR="001A46FB">
        <w:rPr>
          <w:szCs w:val="24"/>
          <w:lang w:val="en-US"/>
        </w:rPr>
        <w:t>Note that only the relevant sections have been included in this proposal.</w:t>
      </w:r>
    </w:p>
    <w:p w14:paraId="53ABE7A9" w14:textId="77777777" w:rsidR="009A2E12" w:rsidRDefault="009A2E12" w:rsidP="009A2E12">
      <w:pPr>
        <w:pStyle w:val="AnnexNo"/>
      </w:pPr>
      <w:r>
        <w:lastRenderedPageBreak/>
        <w:t>attachment</w:t>
      </w:r>
    </w:p>
    <w:p w14:paraId="04E3164A" w14:textId="77777777" w:rsidR="009A2E12" w:rsidRDefault="009A2E12" w:rsidP="009A2E12">
      <w:pPr>
        <w:pStyle w:val="RecNo"/>
      </w:pPr>
      <w:r w:rsidRPr="00A10CD1">
        <w:t xml:space="preserve">PRELIMINARY DRAFT REVISION OF RECOMMENDATION </w:t>
      </w:r>
      <w:r w:rsidRPr="00A10CD1">
        <w:rPr>
          <w:rFonts w:eastAsia="Calibri"/>
        </w:rPr>
        <w:t>ITU-R M.1371-5</w:t>
      </w:r>
    </w:p>
    <w:p w14:paraId="16DACAD6" w14:textId="77777777" w:rsidR="009A2E12" w:rsidRDefault="009A2E12" w:rsidP="009A2E12">
      <w:pPr>
        <w:pStyle w:val="Rectitle"/>
      </w:pPr>
      <w:r w:rsidRPr="00A10CD1">
        <w:rPr>
          <w:lang w:eastAsia="ja-JP"/>
        </w:rPr>
        <w:t>Technical characteristics for an automatic identification system using time division multiple access in the VHF maritime mobile frequency band</w:t>
      </w:r>
    </w:p>
    <w:p w14:paraId="62A41ED3" w14:textId="77777777" w:rsidR="009A2E12" w:rsidRDefault="009A2E12" w:rsidP="009A2E12">
      <w:pPr>
        <w:pStyle w:val="Recref"/>
      </w:pPr>
      <w:r w:rsidRPr="004527F0">
        <w:t>(Question ITU-R 232/5)</w:t>
      </w:r>
    </w:p>
    <w:p w14:paraId="4D3F6F80" w14:textId="77777777" w:rsidR="009A2E12" w:rsidRDefault="009A2E12" w:rsidP="009A2E12">
      <w:pPr>
        <w:pStyle w:val="Recdate"/>
      </w:pPr>
      <w:r w:rsidRPr="004527F0">
        <w:t>(1998-2001-2006-2007-2010-2014</w:t>
      </w:r>
      <w:ins w:id="15" w:author="Fernandez Jimenez, Virginia" w:date="2022-08-01T11:09:00Z">
        <w:r w:rsidRPr="004527F0">
          <w:t>-202X</w:t>
        </w:r>
      </w:ins>
      <w:r w:rsidRPr="004527F0">
        <w:t>)</w:t>
      </w:r>
    </w:p>
    <w:p w14:paraId="15A55C17" w14:textId="77777777" w:rsidR="009A2E12" w:rsidRPr="00362715" w:rsidRDefault="009A2E12" w:rsidP="009A2E12">
      <w:pPr>
        <w:pStyle w:val="Headingb"/>
        <w:rPr>
          <w:rFonts w:eastAsia="MS Mincho"/>
          <w:sz w:val="22"/>
          <w:szCs w:val="18"/>
          <w:lang w:eastAsia="ja-JP"/>
        </w:rPr>
      </w:pPr>
      <w:r w:rsidRPr="00362715">
        <w:rPr>
          <w:sz w:val="22"/>
          <w:szCs w:val="18"/>
        </w:rPr>
        <w:t>Scope</w:t>
      </w:r>
    </w:p>
    <w:p w14:paraId="03CAA8FD" w14:textId="77777777" w:rsidR="009A2E12" w:rsidRPr="00A10CD1" w:rsidRDefault="009A2E12" w:rsidP="009A2E12">
      <w:pPr>
        <w:tabs>
          <w:tab w:val="clear" w:pos="1134"/>
          <w:tab w:val="clear" w:pos="1871"/>
          <w:tab w:val="clear" w:pos="2268"/>
          <w:tab w:val="left" w:pos="794"/>
          <w:tab w:val="left" w:pos="1191"/>
          <w:tab w:val="left" w:pos="1588"/>
          <w:tab w:val="left" w:pos="1985"/>
        </w:tabs>
        <w:spacing w:after="480"/>
        <w:jc w:val="both"/>
        <w:rPr>
          <w:sz w:val="22"/>
        </w:rPr>
      </w:pPr>
      <w:r w:rsidRPr="00A10CD1">
        <w:rPr>
          <w:sz w:val="22"/>
        </w:rPr>
        <w:t>This Recommendation provides the technical characteristics of an automatic identification system (AIS) using time division multiple access in the very high frequency (VHF) maritime mobile band.</w:t>
      </w:r>
    </w:p>
    <w:p w14:paraId="0D943D77" w14:textId="77777777" w:rsidR="009A2E12" w:rsidRDefault="009A2E12"/>
    <w:p w14:paraId="2464D211" w14:textId="249BF1B4" w:rsidR="00256DDE" w:rsidRDefault="005B6DDD">
      <w:r>
        <w:t>*Note: no additional changes prior to this section.</w:t>
      </w:r>
    </w:p>
    <w:p w14:paraId="65D43D8D" w14:textId="1A4A37D8" w:rsidR="005B6DDD" w:rsidRDefault="005B6DDD"/>
    <w:p w14:paraId="4B3C492D" w14:textId="3B99DBD1" w:rsidR="005B6DDD" w:rsidRPr="005B6DDD" w:rsidRDefault="005B6DDD" w:rsidP="005B6DDD">
      <w:pPr>
        <w:pStyle w:val="Heading2"/>
        <w:rPr>
          <w:lang w:eastAsia="zh-CN"/>
        </w:rPr>
      </w:pPr>
      <w:bookmarkStart w:id="16" w:name="_Toc48639602"/>
      <w:r w:rsidRPr="00A10CD1">
        <w:t>3.2</w:t>
      </w:r>
      <w:r>
        <w:t>6</w:t>
      </w:r>
      <w:r w:rsidRPr="00A10CD1">
        <w:tab/>
      </w:r>
      <w:r w:rsidRPr="005B6DDD">
        <w:t>Message 28: Single-slot Aid to Navigation Report</w:t>
      </w:r>
      <w:bookmarkEnd w:id="16"/>
      <w:r w:rsidRPr="005B6DDD">
        <w:t xml:space="preserve"> </w:t>
      </w:r>
    </w:p>
    <w:p w14:paraId="350930C0" w14:textId="2E49000D" w:rsidR="00E958D0" w:rsidRDefault="005B6DDD" w:rsidP="005B6DDD">
      <w:pPr>
        <w:rPr>
          <w:ins w:id="17" w:author="USA" w:date="2023-02-21T12:27:00Z"/>
          <w:color w:val="000000"/>
        </w:rPr>
      </w:pPr>
      <w:r w:rsidRPr="005B6DDD">
        <w:rPr>
          <w:color w:val="000000"/>
        </w:rPr>
        <w:t>Single slot AIS Aid to Navigation</w:t>
      </w:r>
      <w:ins w:id="18" w:author="USA" w:date="2023-02-21T12:33:00Z">
        <w:r w:rsidR="00814256">
          <w:rPr>
            <w:color w:val="000000"/>
          </w:rPr>
          <w:t xml:space="preserve"> </w:t>
        </w:r>
      </w:ins>
      <w:ins w:id="19" w:author="USA" w:date="2023-02-21T12:20:00Z">
        <w:r w:rsidR="00E958D0">
          <w:rPr>
            <w:color w:val="000000"/>
          </w:rPr>
          <w:t>(AtoN)</w:t>
        </w:r>
      </w:ins>
      <w:r w:rsidRPr="005B6DDD">
        <w:rPr>
          <w:color w:val="000000"/>
        </w:rPr>
        <w:t xml:space="preserve"> </w:t>
      </w:r>
      <w:del w:id="20" w:author="USA" w:date="2023-02-21T12:19:00Z">
        <w:r w:rsidRPr="005B6DDD" w:rsidDel="00E958D0">
          <w:rPr>
            <w:color w:val="000000"/>
          </w:rPr>
          <w:delText>R</w:delText>
        </w:r>
      </w:del>
      <w:ins w:id="21" w:author="USA" w:date="2023-02-21T12:19:00Z">
        <w:r w:rsidR="00E958D0">
          <w:rPr>
            <w:color w:val="000000"/>
          </w:rPr>
          <w:t>r</w:t>
        </w:r>
      </w:ins>
      <w:r w:rsidRPr="005B6DDD">
        <w:rPr>
          <w:color w:val="000000"/>
        </w:rPr>
        <w:t xml:space="preserve">eport, </w:t>
      </w:r>
      <w:ins w:id="22" w:author="USA" w:date="2023-02-21T12:20:00Z">
        <w:r w:rsidR="00E958D0" w:rsidRPr="00E958D0">
          <w:rPr>
            <w:color w:val="000000"/>
          </w:rPr>
          <w:t>primarily intended for the use by authorities to provide AtoN report</w:t>
        </w:r>
      </w:ins>
      <w:ins w:id="23" w:author="USA" w:date="2023-02-21T12:32:00Z">
        <w:r w:rsidR="00814256">
          <w:rPr>
            <w:color w:val="000000"/>
          </w:rPr>
          <w:t>s</w:t>
        </w:r>
      </w:ins>
      <w:ins w:id="24" w:author="USA" w:date="2023-02-21T12:21:00Z">
        <w:r w:rsidR="00E958D0">
          <w:rPr>
            <w:color w:val="000000"/>
          </w:rPr>
          <w:t>,</w:t>
        </w:r>
      </w:ins>
      <w:ins w:id="25" w:author="USA" w:date="2023-02-21T12:20:00Z">
        <w:r w:rsidR="00E958D0" w:rsidRPr="00E958D0">
          <w:rPr>
            <w:color w:val="000000"/>
          </w:rPr>
          <w:t xml:space="preserve"> but may also be used by ships to report a hazard or navigational AtoN discrepancy. It may be accompanied </w:t>
        </w:r>
      </w:ins>
      <w:ins w:id="26" w:author="USA" w:date="2023-02-21T12:33:00Z">
        <w:r w:rsidR="00814256">
          <w:rPr>
            <w:color w:val="000000"/>
          </w:rPr>
          <w:t>by</w:t>
        </w:r>
      </w:ins>
      <w:ins w:id="27" w:author="USA" w:date="2023-02-21T12:20:00Z">
        <w:r w:rsidR="00E958D0" w:rsidRPr="00E958D0">
          <w:rPr>
            <w:color w:val="000000"/>
          </w:rPr>
          <w:t xml:space="preserve"> Message 24A - Static Data Report, Part A to provide the charted name of the AtoN. </w:t>
        </w:r>
      </w:ins>
      <w:del w:id="28" w:author="USA" w:date="2023-02-21T12:25:00Z">
        <w:r w:rsidRPr="005B6DDD" w:rsidDel="00E958D0">
          <w:rPr>
            <w:color w:val="000000"/>
          </w:rPr>
          <w:delText xml:space="preserve">is a 1-slot RATDMA/CSTDMA message, that may be used alternatively or alternating with a two-slot Message 21A AtoN Report; and, accompanied with Message 24A – Static Data Report, Part A (to provide an ATON Name). </w:delText>
        </w:r>
      </w:del>
      <w:del w:id="29" w:author="USA" w:date="2023-02-21T12:27:00Z">
        <w:r w:rsidRPr="005B6DDD" w:rsidDel="00E958D0">
          <w:rPr>
            <w:color w:val="000000"/>
          </w:rPr>
          <w:delText xml:space="preserve">It is primarily intended to provide the status of physical AtoN or to denote a virtual AtoN marking a special area, hazard other obstruction. </w:delText>
        </w:r>
      </w:del>
    </w:p>
    <w:p w14:paraId="661C024F" w14:textId="513C6E59" w:rsidR="00E958D0" w:rsidRDefault="00E958D0" w:rsidP="005B6DDD">
      <w:pPr>
        <w:rPr>
          <w:ins w:id="30" w:author="USA" w:date="2023-02-21T12:19:00Z"/>
          <w:color w:val="000000"/>
        </w:rPr>
      </w:pPr>
      <w:ins w:id="31" w:author="USA" w:date="2023-02-21T12:27:00Z">
        <w:r>
          <w:rPr>
            <w:color w:val="000000"/>
          </w:rPr>
          <w:t xml:space="preserve">This message </w:t>
        </w:r>
        <w:r w:rsidRPr="00E958D0">
          <w:rPr>
            <w:color w:val="000000"/>
          </w:rPr>
          <w:t xml:space="preserve">is not intended to be processed or </w:t>
        </w:r>
      </w:ins>
      <w:ins w:id="32" w:author="USA" w:date="2023-02-21T12:30:00Z">
        <w:r w:rsidR="00814256">
          <w:rPr>
            <w:color w:val="000000"/>
          </w:rPr>
          <w:t>portrayed</w:t>
        </w:r>
      </w:ins>
      <w:ins w:id="33" w:author="USA" w:date="2023-03-02T09:46:00Z">
        <w:r w:rsidR="00F15347">
          <w:rPr>
            <w:color w:val="000000"/>
          </w:rPr>
          <w:t xml:space="preserve"> by the AIS MKD</w:t>
        </w:r>
      </w:ins>
      <w:ins w:id="34" w:author="USA" w:date="2023-02-21T12:27:00Z">
        <w:r w:rsidRPr="00E958D0">
          <w:rPr>
            <w:color w:val="000000"/>
          </w:rPr>
          <w:t xml:space="preserve"> on mobile AIS devices</w:t>
        </w:r>
      </w:ins>
      <w:ins w:id="35" w:author="USA" w:date="2023-03-02T09:46:00Z">
        <w:r w:rsidR="00F15347">
          <w:rPr>
            <w:color w:val="000000"/>
          </w:rPr>
          <w:t>.</w:t>
        </w:r>
      </w:ins>
      <w:ins w:id="36" w:author="USA" w:date="2023-02-21T12:27:00Z">
        <w:r w:rsidRPr="00E958D0">
          <w:rPr>
            <w:color w:val="000000"/>
          </w:rPr>
          <w:t xml:space="preserve"> </w:t>
        </w:r>
      </w:ins>
      <w:ins w:id="37" w:author="USA" w:date="2023-03-02T09:47:00Z">
        <w:r w:rsidR="00F15347">
          <w:rPr>
            <w:color w:val="000000"/>
          </w:rPr>
          <w:t>T</w:t>
        </w:r>
      </w:ins>
      <w:ins w:id="38" w:author="USA" w:date="2023-02-21T12:27:00Z">
        <w:r w:rsidRPr="00E958D0">
          <w:rPr>
            <w:color w:val="000000"/>
          </w:rPr>
          <w:t xml:space="preserve">he parameters or grouping of parameters in this message should be portrayed on </w:t>
        </w:r>
      </w:ins>
      <w:ins w:id="39" w:author="USA" w:date="2023-03-02T09:47:00Z">
        <w:r w:rsidR="00F15347">
          <w:rPr>
            <w:color w:val="000000"/>
          </w:rPr>
          <w:t xml:space="preserve">pertinent </w:t>
        </w:r>
      </w:ins>
      <w:ins w:id="40" w:author="USA" w:date="2023-02-21T12:27:00Z">
        <w:r w:rsidRPr="00E958D0">
          <w:rPr>
            <w:color w:val="000000"/>
          </w:rPr>
          <w:t xml:space="preserve">navigational systems (i.e., INS) </w:t>
        </w:r>
      </w:ins>
      <w:ins w:id="41" w:author="USA" w:date="2023-03-02T09:48:00Z">
        <w:r w:rsidR="00F15347">
          <w:rPr>
            <w:color w:val="000000"/>
          </w:rPr>
          <w:t>as</w:t>
        </w:r>
      </w:ins>
      <w:ins w:id="42" w:author="USA" w:date="2023-02-21T12:27:00Z">
        <w:r w:rsidRPr="00E958D0">
          <w:rPr>
            <w:color w:val="000000"/>
          </w:rPr>
          <w:t xml:space="preserve"> are defined in IEC 62288</w:t>
        </w:r>
      </w:ins>
      <w:ins w:id="43" w:author="USA" w:date="2023-03-02T09:50:00Z">
        <w:r w:rsidR="00F15347">
          <w:rPr>
            <w:color w:val="000000"/>
          </w:rPr>
          <w:t>.</w:t>
        </w:r>
      </w:ins>
      <w:ins w:id="44" w:author="USA" w:date="2023-02-21T12:27:00Z">
        <w:r w:rsidRPr="00E958D0">
          <w:rPr>
            <w:color w:val="000000"/>
          </w:rPr>
          <w:t xml:space="preserve"> </w:t>
        </w:r>
      </w:ins>
      <w:r w:rsidR="005B6DDD" w:rsidRPr="005B6DDD">
        <w:rPr>
          <w:color w:val="000000"/>
        </w:rPr>
        <w:t xml:space="preserve"> </w:t>
      </w:r>
    </w:p>
    <w:p w14:paraId="62D0171E" w14:textId="2DF9BD9D" w:rsidR="005B6DDD" w:rsidRPr="005B6DDD" w:rsidRDefault="00E958D0" w:rsidP="005B6DDD">
      <w:pPr>
        <w:rPr>
          <w:lang w:eastAsia="zh-CN"/>
        </w:rPr>
      </w:pPr>
      <w:ins w:id="45" w:author="USA" w:date="2023-02-21T12:24:00Z">
        <w:r>
          <w:rPr>
            <w:color w:val="000000"/>
          </w:rPr>
          <w:t xml:space="preserve">This message may </w:t>
        </w:r>
      </w:ins>
      <w:del w:id="46" w:author="USA" w:date="2023-02-21T12:24:00Z">
        <w:r w:rsidR="005B6DDD" w:rsidRPr="005B6DDD" w:rsidDel="00E958D0">
          <w:rPr>
            <w:color w:val="000000"/>
          </w:rPr>
          <w:delText xml:space="preserve">Can </w:delText>
        </w:r>
      </w:del>
      <w:del w:id="47" w:author="USA" w:date="2023-03-02T09:51:00Z">
        <w:r w:rsidR="005B6DDD" w:rsidRPr="005B6DDD" w:rsidDel="0093535E">
          <w:rPr>
            <w:color w:val="000000"/>
          </w:rPr>
          <w:delText xml:space="preserve">also </w:delText>
        </w:r>
      </w:del>
      <w:r w:rsidR="005B6DDD" w:rsidRPr="005B6DDD">
        <w:rPr>
          <w:color w:val="000000"/>
        </w:rPr>
        <w:t>be used to identify autonomous marine radio devices (i.e. Mobile AtoN and MOB Class M)</w:t>
      </w:r>
      <w:del w:id="48" w:author="USA" w:date="2023-02-21T12:24:00Z">
        <w:r w:rsidR="005B6DDD" w:rsidRPr="005B6DDD" w:rsidDel="00E958D0">
          <w:rPr>
            <w:color w:val="000000"/>
          </w:rPr>
          <w:delText>,</w:delText>
        </w:r>
      </w:del>
      <w:r w:rsidR="005B6DDD" w:rsidRPr="005B6DDD">
        <w:rPr>
          <w:color w:val="000000"/>
        </w:rPr>
        <w:t xml:space="preserve"> and </w:t>
      </w:r>
      <w:ins w:id="49" w:author="USA" w:date="2023-03-02T09:52:00Z">
        <w:r w:rsidR="0093535E">
          <w:rPr>
            <w:color w:val="000000"/>
          </w:rPr>
          <w:t xml:space="preserve">to </w:t>
        </w:r>
      </w:ins>
      <w:r w:rsidR="005B6DDD" w:rsidRPr="005B6DDD">
        <w:rPr>
          <w:color w:val="000000"/>
        </w:rPr>
        <w:t xml:space="preserve">provide approximate direction and speed </w:t>
      </w:r>
      <w:ins w:id="50" w:author="USA" w:date="2023-02-21T12:24:00Z">
        <w:r>
          <w:rPr>
            <w:color w:val="000000"/>
          </w:rPr>
          <w:t xml:space="preserve">for </w:t>
        </w:r>
      </w:ins>
      <w:r w:rsidR="005B6DDD" w:rsidRPr="005B6DDD">
        <w:rPr>
          <w:color w:val="000000"/>
        </w:rPr>
        <w:t xml:space="preserve">those that are mobile. </w:t>
      </w:r>
      <w:del w:id="51" w:author="USA" w:date="2023-03-02T09:51:00Z">
        <w:r w:rsidR="005B6DDD" w:rsidRPr="005B6DDD" w:rsidDel="0093535E">
          <w:rPr>
            <w:color w:val="000000"/>
          </w:rPr>
          <w:delText>Users should have the ability to filter individual AtoN or by type(s).</w:delText>
        </w:r>
      </w:del>
    </w:p>
    <w:p w14:paraId="6413B695" w14:textId="77777777" w:rsidR="005B6DDD" w:rsidRPr="005B6DDD" w:rsidRDefault="005B6DDD" w:rsidP="005B6DDD">
      <w:pPr>
        <w:tabs>
          <w:tab w:val="clear" w:pos="1134"/>
          <w:tab w:val="clear" w:pos="1871"/>
          <w:tab w:val="clear" w:pos="2268"/>
        </w:tabs>
        <w:overflowPunct/>
        <w:autoSpaceDE/>
        <w:autoSpaceDN/>
        <w:adjustRightInd/>
        <w:spacing w:before="0"/>
        <w:rPr>
          <w:caps/>
          <w:sz w:val="20"/>
        </w:rPr>
      </w:pPr>
    </w:p>
    <w:p w14:paraId="6350666A" w14:textId="451EEA8C" w:rsidR="005B6DDD" w:rsidRPr="005B6DDD" w:rsidRDefault="005B6DDD" w:rsidP="005B6DDD">
      <w:pPr>
        <w:pStyle w:val="TableNo"/>
        <w:rPr>
          <w:lang w:eastAsia="zh-CN"/>
        </w:rPr>
      </w:pPr>
      <w:r w:rsidRPr="005B6DDD">
        <w:t>TABLE</w:t>
      </w:r>
      <w:r w:rsidRPr="005B6DDD">
        <w:rPr>
          <w:lang w:eastAsia="zh-CN"/>
        </w:rPr>
        <w:t xml:space="preserve"> (</w:t>
      </w:r>
      <w:r w:rsidRPr="005B6DDD">
        <w:rPr>
          <w:i/>
          <w:iCs/>
          <w:lang w:eastAsia="zh-CN"/>
        </w:rPr>
        <w:t>bis</w:t>
      </w:r>
      <w:ins w:id="52" w:author="USA" w:date="2023-03-01T14:02:00Z">
        <w:r w:rsidR="00C15142">
          <w:rPr>
            <w:i/>
            <w:iCs/>
            <w:lang w:eastAsia="zh-CN"/>
          </w:rPr>
          <w:t>1</w:t>
        </w:r>
      </w:ins>
      <w:r w:rsidRPr="005B6DDD">
        <w:rPr>
          <w:i/>
          <w:iCs/>
          <w:lang w:eastAsia="zh-CN"/>
        </w:rPr>
        <w:t>)</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5B6DDD" w:rsidRPr="005B6DDD" w14:paraId="623C156C" w14:textId="77777777" w:rsidTr="009B7587">
        <w:trPr>
          <w:cantSplit/>
          <w:tblHeader/>
          <w:jc w:val="center"/>
        </w:trPr>
        <w:tc>
          <w:tcPr>
            <w:tcW w:w="1682" w:type="dxa"/>
            <w:shd w:val="clear" w:color="auto" w:fill="FFFFFF"/>
            <w:vAlign w:val="center"/>
          </w:tcPr>
          <w:p w14:paraId="1E75ED1E" w14:textId="77777777" w:rsidR="005B6DDD" w:rsidRPr="005B6DDD" w:rsidRDefault="005B6DDD" w:rsidP="009B7587">
            <w:pPr>
              <w:pStyle w:val="Tablehead"/>
            </w:pPr>
            <w:bookmarkStart w:id="53" w:name="_Hlk127884639"/>
            <w:r w:rsidRPr="005B6DDD">
              <w:t>Parameter</w:t>
            </w:r>
          </w:p>
        </w:tc>
        <w:tc>
          <w:tcPr>
            <w:tcW w:w="1145" w:type="dxa"/>
            <w:shd w:val="clear" w:color="auto" w:fill="FFFFFF"/>
            <w:vAlign w:val="center"/>
          </w:tcPr>
          <w:p w14:paraId="2D164E00" w14:textId="77777777" w:rsidR="005B6DDD" w:rsidRPr="005B6DDD" w:rsidRDefault="005B6DDD" w:rsidP="009B7587">
            <w:pPr>
              <w:pStyle w:val="Tablehead"/>
            </w:pPr>
            <w:r w:rsidRPr="005B6DDD">
              <w:t>Bits</w:t>
            </w:r>
          </w:p>
        </w:tc>
        <w:tc>
          <w:tcPr>
            <w:tcW w:w="6806" w:type="dxa"/>
            <w:shd w:val="clear" w:color="auto" w:fill="FFFFFF"/>
            <w:vAlign w:val="center"/>
          </w:tcPr>
          <w:p w14:paraId="4BBB0F05" w14:textId="77777777" w:rsidR="005B6DDD" w:rsidRPr="005B6DDD" w:rsidRDefault="005B6DDD" w:rsidP="009B7587">
            <w:pPr>
              <w:pStyle w:val="Tablehead"/>
            </w:pPr>
            <w:r w:rsidRPr="005B6DDD">
              <w:t>Description</w:t>
            </w:r>
          </w:p>
        </w:tc>
      </w:tr>
      <w:tr w:rsidR="005B6DDD" w:rsidRPr="005B6DDD" w14:paraId="2CF4AA1A" w14:textId="77777777" w:rsidTr="009B7587">
        <w:trPr>
          <w:cantSplit/>
          <w:jc w:val="center"/>
        </w:trPr>
        <w:tc>
          <w:tcPr>
            <w:tcW w:w="1682" w:type="dxa"/>
            <w:vAlign w:val="center"/>
          </w:tcPr>
          <w:p w14:paraId="360EAB93"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Message ID</w:t>
            </w:r>
          </w:p>
        </w:tc>
        <w:tc>
          <w:tcPr>
            <w:tcW w:w="1145" w:type="dxa"/>
            <w:vAlign w:val="center"/>
          </w:tcPr>
          <w:p w14:paraId="6BD8E9FC"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6</w:t>
            </w:r>
          </w:p>
        </w:tc>
        <w:tc>
          <w:tcPr>
            <w:tcW w:w="6806" w:type="dxa"/>
            <w:vAlign w:val="center"/>
          </w:tcPr>
          <w:p w14:paraId="7B95629A" w14:textId="7B6B5EF5"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54" w:author="USA" w:date="2023-03-01T13:56:00Z">
              <w:r w:rsidRPr="005B6DDD" w:rsidDel="00C15142">
                <w:rPr>
                  <w:sz w:val="20"/>
                </w:rPr>
                <w:delText>[</w:delText>
              </w:r>
            </w:del>
            <w:r w:rsidRPr="005B6DDD">
              <w:rPr>
                <w:sz w:val="20"/>
              </w:rPr>
              <w:t xml:space="preserve">Identifier for </w:t>
            </w:r>
            <w:ins w:id="55" w:author="USA" w:date="2023-03-01T13:55:00Z">
              <w:r w:rsidR="00BA4277">
                <w:rPr>
                  <w:sz w:val="20"/>
                </w:rPr>
                <w:t xml:space="preserve">this </w:t>
              </w:r>
            </w:ins>
            <w:del w:id="56" w:author="USA" w:date="2023-03-01T13:55:00Z">
              <w:r w:rsidRPr="005B6DDD" w:rsidDel="00BA4277">
                <w:rPr>
                  <w:sz w:val="20"/>
                </w:rPr>
                <w:delText>M</w:delText>
              </w:r>
            </w:del>
            <w:ins w:id="57" w:author="USA" w:date="2023-03-01T13:55:00Z">
              <w:r w:rsidR="00BA4277">
                <w:rPr>
                  <w:sz w:val="20"/>
                </w:rPr>
                <w:t>m</w:t>
              </w:r>
            </w:ins>
            <w:r w:rsidRPr="005B6DDD">
              <w:rPr>
                <w:sz w:val="20"/>
              </w:rPr>
              <w:t>essage</w:t>
            </w:r>
            <w:ins w:id="58" w:author="USA" w:date="2023-03-01T13:55:00Z">
              <w:r w:rsidR="00BA4277">
                <w:rPr>
                  <w:sz w:val="20"/>
                </w:rPr>
                <w:t>; always</w:t>
              </w:r>
            </w:ins>
            <w:r w:rsidRPr="005B6DDD">
              <w:rPr>
                <w:sz w:val="20"/>
              </w:rPr>
              <w:t xml:space="preserve"> 2</w:t>
            </w:r>
            <w:ins w:id="59" w:author="USA" w:date="2023-03-01T13:56:00Z">
              <w:r w:rsidR="00C15142">
                <w:rPr>
                  <w:sz w:val="20"/>
                </w:rPr>
                <w:t>8</w:t>
              </w:r>
            </w:ins>
            <w:del w:id="60" w:author="USA" w:date="2023-03-01T13:56:00Z">
              <w:r w:rsidRPr="005B6DDD" w:rsidDel="00C15142">
                <w:rPr>
                  <w:sz w:val="20"/>
                </w:rPr>
                <w:delText>9.</w:delText>
              </w:r>
              <w:r w:rsidR="00C15142" w:rsidDel="00C15142">
                <w:rPr>
                  <w:sz w:val="20"/>
                </w:rPr>
                <w:delText>]</w:delText>
              </w:r>
            </w:del>
          </w:p>
        </w:tc>
      </w:tr>
      <w:tr w:rsidR="005B6DDD" w:rsidRPr="005B6DDD" w14:paraId="4B46A7FF" w14:textId="77777777" w:rsidTr="009B7587">
        <w:trPr>
          <w:cantSplit/>
          <w:jc w:val="center"/>
        </w:trPr>
        <w:tc>
          <w:tcPr>
            <w:tcW w:w="1682" w:type="dxa"/>
            <w:vAlign w:val="center"/>
          </w:tcPr>
          <w:p w14:paraId="412E8089"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Repeat indicator</w:t>
            </w:r>
          </w:p>
        </w:tc>
        <w:tc>
          <w:tcPr>
            <w:tcW w:w="1145" w:type="dxa"/>
            <w:vAlign w:val="center"/>
          </w:tcPr>
          <w:p w14:paraId="3005E07C"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2</w:t>
            </w:r>
          </w:p>
        </w:tc>
        <w:tc>
          <w:tcPr>
            <w:tcW w:w="6806" w:type="dxa"/>
            <w:vAlign w:val="center"/>
          </w:tcPr>
          <w:p w14:paraId="6C81D148"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Used by the repeater to indicate how many times a message has been repeated.</w:t>
            </w:r>
          </w:p>
        </w:tc>
      </w:tr>
      <w:tr w:rsidR="005B6DDD" w:rsidRPr="005B6DDD" w14:paraId="7A27EE62" w14:textId="77777777" w:rsidTr="009B7587">
        <w:trPr>
          <w:cantSplit/>
          <w:jc w:val="center"/>
        </w:trPr>
        <w:tc>
          <w:tcPr>
            <w:tcW w:w="1682" w:type="dxa"/>
            <w:vAlign w:val="center"/>
          </w:tcPr>
          <w:p w14:paraId="70A7D0C1"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lastRenderedPageBreak/>
              <w:t>Source ID</w:t>
            </w:r>
          </w:p>
        </w:tc>
        <w:tc>
          <w:tcPr>
            <w:tcW w:w="1145" w:type="dxa"/>
            <w:vAlign w:val="center"/>
          </w:tcPr>
          <w:p w14:paraId="71006443" w14:textId="77777777"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30</w:t>
            </w:r>
          </w:p>
        </w:tc>
        <w:tc>
          <w:tcPr>
            <w:tcW w:w="6806" w:type="dxa"/>
            <w:vAlign w:val="center"/>
          </w:tcPr>
          <w:p w14:paraId="37134AC3" w14:textId="4542578E" w:rsidR="005B6DDD" w:rsidRPr="005B6DDD"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61" w:author="USA" w:date="2023-03-01T13:56:00Z">
              <w:r w:rsidRPr="005B6DDD" w:rsidDel="00C15142">
                <w:rPr>
                  <w:sz w:val="20"/>
                </w:rPr>
                <w:delText>[</w:delText>
              </w:r>
            </w:del>
            <w:r w:rsidRPr="005B6DDD">
              <w:rPr>
                <w:sz w:val="20"/>
              </w:rPr>
              <w:t xml:space="preserve">Identity (in the MMS) of the source of the message (see Article </w:t>
            </w:r>
            <w:r w:rsidRPr="005B6DDD">
              <w:rPr>
                <w:b/>
                <w:bCs/>
                <w:sz w:val="20"/>
              </w:rPr>
              <w:t>19</w:t>
            </w:r>
            <w:r w:rsidRPr="005B6DDD">
              <w:rPr>
                <w:sz w:val="20"/>
              </w:rPr>
              <w:t xml:space="preserve"> of the RR and Recommendation ITU R M.585)</w:t>
            </w:r>
            <w:del w:id="62" w:author="USA" w:date="2023-03-01T13:56:00Z">
              <w:r w:rsidRPr="005B6DDD" w:rsidDel="00C15142">
                <w:rPr>
                  <w:sz w:val="20"/>
                </w:rPr>
                <w:delText>]</w:delText>
              </w:r>
            </w:del>
          </w:p>
        </w:tc>
      </w:tr>
      <w:tr w:rsidR="009A40A0" w:rsidRPr="005B6DDD" w14:paraId="20E8CE0B" w14:textId="77777777" w:rsidTr="009B7587">
        <w:trPr>
          <w:cantSplit/>
          <w:jc w:val="center"/>
          <w:ins w:id="63" w:author="USA" w:date="2023-02-21T15:14:00Z"/>
        </w:trPr>
        <w:tc>
          <w:tcPr>
            <w:tcW w:w="1682" w:type="dxa"/>
            <w:vAlign w:val="center"/>
          </w:tcPr>
          <w:p w14:paraId="2EC8D8BC" w14:textId="6AF72F2F"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4" w:author="USA" w:date="2023-02-21T15:14:00Z"/>
                <w:sz w:val="20"/>
              </w:rPr>
            </w:pPr>
            <w:ins w:id="65" w:author="USA" w:date="2023-02-21T15:15:00Z">
              <w:r w:rsidRPr="005B6DDD">
                <w:rPr>
                  <w:sz w:val="20"/>
                </w:rPr>
                <w:t>Spare</w:t>
              </w:r>
            </w:ins>
          </w:p>
        </w:tc>
        <w:tc>
          <w:tcPr>
            <w:tcW w:w="1145" w:type="dxa"/>
            <w:vAlign w:val="center"/>
          </w:tcPr>
          <w:p w14:paraId="6A2F5E24" w14:textId="5C3CE2D5"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 w:author="USA" w:date="2023-02-21T15:14:00Z"/>
                <w:sz w:val="20"/>
              </w:rPr>
            </w:pPr>
            <w:ins w:id="67" w:author="USA" w:date="2023-02-21T15:15:00Z">
              <w:r>
                <w:rPr>
                  <w:sz w:val="20"/>
                </w:rPr>
                <w:t>2</w:t>
              </w:r>
            </w:ins>
          </w:p>
        </w:tc>
        <w:tc>
          <w:tcPr>
            <w:tcW w:w="6806" w:type="dxa"/>
            <w:vAlign w:val="center"/>
          </w:tcPr>
          <w:p w14:paraId="363B6D9C" w14:textId="4CA3225E"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8" w:author="USA" w:date="2023-02-21T15:14:00Z"/>
                <w:sz w:val="20"/>
              </w:rPr>
            </w:pPr>
            <w:ins w:id="69" w:author="USA" w:date="2023-02-21T15:15:00Z">
              <w:r w:rsidRPr="009A40A0">
                <w:rPr>
                  <w:sz w:val="20"/>
                </w:rPr>
                <w:t>Should be set to zero. Do not use.</w:t>
              </w:r>
            </w:ins>
          </w:p>
        </w:tc>
      </w:tr>
      <w:tr w:rsidR="009A40A0" w:rsidRPr="005B6DDD" w:rsidDel="003B231B" w14:paraId="5AEB3B89" w14:textId="7EADC3F5" w:rsidTr="009B7587">
        <w:trPr>
          <w:cantSplit/>
          <w:jc w:val="center"/>
          <w:del w:id="70" w:author="USA" w:date="2023-02-21T13:01:00Z"/>
        </w:trPr>
        <w:tc>
          <w:tcPr>
            <w:tcW w:w="1682" w:type="dxa"/>
            <w:vAlign w:val="center"/>
          </w:tcPr>
          <w:p w14:paraId="68F113BE" w14:textId="124FE084"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 w:author="USA" w:date="2023-02-21T13:01:00Z"/>
                <w:sz w:val="20"/>
              </w:rPr>
            </w:pPr>
            <w:del w:id="72" w:author="USA" w:date="2023-02-21T13:01:00Z">
              <w:r w:rsidRPr="005B6DDD" w:rsidDel="003B231B">
                <w:rPr>
                  <w:sz w:val="20"/>
                </w:rPr>
                <w:delText>Time stamp</w:delText>
              </w:r>
            </w:del>
          </w:p>
        </w:tc>
        <w:tc>
          <w:tcPr>
            <w:tcW w:w="1145" w:type="dxa"/>
            <w:vAlign w:val="center"/>
          </w:tcPr>
          <w:p w14:paraId="038F60D4" w14:textId="449B7618"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 w:author="USA" w:date="2023-02-21T13:01:00Z"/>
                <w:sz w:val="20"/>
              </w:rPr>
            </w:pPr>
            <w:del w:id="74" w:author="USA" w:date="2023-02-21T13:01:00Z">
              <w:r w:rsidRPr="005B6DDD" w:rsidDel="003B231B">
                <w:rPr>
                  <w:sz w:val="20"/>
                </w:rPr>
                <w:delText>6</w:delText>
              </w:r>
            </w:del>
          </w:p>
        </w:tc>
        <w:tc>
          <w:tcPr>
            <w:tcW w:w="6806" w:type="dxa"/>
            <w:vAlign w:val="center"/>
          </w:tcPr>
          <w:p w14:paraId="2E8261B5" w14:textId="5FEF6976"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 w:author="USA" w:date="2023-02-21T13:01:00Z"/>
                <w:sz w:val="20"/>
              </w:rPr>
            </w:pPr>
            <w:del w:id="76" w:author="USA" w:date="2023-02-21T13:01:00Z">
              <w:r w:rsidRPr="005B6DDD" w:rsidDel="003B231B">
                <w:rPr>
                  <w:sz w:val="20"/>
                </w:rPr>
                <w:delTex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delText>
              </w:r>
            </w:del>
          </w:p>
        </w:tc>
      </w:tr>
      <w:tr w:rsidR="009A40A0" w:rsidRPr="005B6DDD" w14:paraId="5086F199" w14:textId="77777777" w:rsidTr="009B7587">
        <w:trPr>
          <w:cantSplit/>
          <w:jc w:val="center"/>
          <w:ins w:id="77" w:author="USA" w:date="2023-02-21T13:01:00Z"/>
        </w:trPr>
        <w:tc>
          <w:tcPr>
            <w:tcW w:w="1682" w:type="dxa"/>
            <w:vAlign w:val="center"/>
          </w:tcPr>
          <w:p w14:paraId="60E2AFE9" w14:textId="3CBB5537" w:rsidR="009A40A0" w:rsidRPr="009E3734"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 w:author="USA" w:date="2023-02-21T13:01:00Z"/>
                <w:sz w:val="20"/>
              </w:rPr>
            </w:pPr>
            <w:ins w:id="79" w:author="USA" w:date="2023-02-21T13:01:00Z">
              <w:r w:rsidRPr="009E3734">
                <w:rPr>
                  <w:color w:val="000000"/>
                  <w:sz w:val="20"/>
                  <w:rPrChange w:id="80" w:author="USA" w:date="2023-03-06T10:05:00Z">
                    <w:rPr>
                      <w:rFonts w:ascii="Calibri" w:hAnsi="Calibri" w:cs="Calibri"/>
                      <w:color w:val="000000"/>
                      <w:sz w:val="20"/>
                    </w:rPr>
                  </w:rPrChange>
                </w:rPr>
                <w:t>UTC Minute</w:t>
              </w:r>
            </w:ins>
          </w:p>
        </w:tc>
        <w:tc>
          <w:tcPr>
            <w:tcW w:w="1145" w:type="dxa"/>
            <w:vAlign w:val="center"/>
          </w:tcPr>
          <w:p w14:paraId="7383593E" w14:textId="79C0E75C"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 w:author="USA" w:date="2023-02-21T13:01:00Z"/>
                <w:sz w:val="20"/>
              </w:rPr>
            </w:pPr>
            <w:ins w:id="82" w:author="USA" w:date="2023-02-21T13:01:00Z">
              <w:r w:rsidRPr="00D5500B">
                <w:rPr>
                  <w:rFonts w:ascii="Calibri" w:hAnsi="Calibri" w:cs="Calibri"/>
                  <w:color w:val="000000"/>
                  <w:sz w:val="20"/>
                </w:rPr>
                <w:t>6</w:t>
              </w:r>
            </w:ins>
          </w:p>
        </w:tc>
        <w:tc>
          <w:tcPr>
            <w:tcW w:w="6806" w:type="dxa"/>
            <w:vAlign w:val="center"/>
          </w:tcPr>
          <w:p w14:paraId="11038EB8" w14:textId="7878A017"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 w:author="USA" w:date="2023-02-21T13:01:00Z"/>
                <w:sz w:val="20"/>
              </w:rPr>
            </w:pPr>
            <w:ins w:id="84" w:author="USA" w:date="2023-02-21T13:01:00Z">
              <w:r w:rsidRPr="00C10738">
                <w:rPr>
                  <w:color w:val="000000"/>
                  <w:sz w:val="20"/>
                  <w:rPrChange w:id="85" w:author="USA" w:date="2023-03-06T09:32:00Z">
                    <w:rPr>
                      <w:rFonts w:ascii="Calibri" w:hAnsi="Calibri" w:cs="Calibri"/>
                      <w:color w:val="000000"/>
                      <w:sz w:val="20"/>
                    </w:rPr>
                  </w:rPrChange>
                </w:rPr>
                <w:t>UTC minute when the report, 00-59; 60 = UTC minute not available = default; 61-63 not used.</w:t>
              </w:r>
            </w:ins>
          </w:p>
        </w:tc>
      </w:tr>
      <w:tr w:rsidR="009A40A0" w:rsidRPr="005B6DDD" w14:paraId="13ABAB35" w14:textId="77777777" w:rsidTr="009B7587">
        <w:trPr>
          <w:cantSplit/>
          <w:jc w:val="center"/>
          <w:ins w:id="86" w:author="USA" w:date="2023-02-21T13:01:00Z"/>
        </w:trPr>
        <w:tc>
          <w:tcPr>
            <w:tcW w:w="1682" w:type="dxa"/>
            <w:vAlign w:val="center"/>
          </w:tcPr>
          <w:p w14:paraId="6ADBDED2" w14:textId="46A2934F" w:rsidR="009A40A0" w:rsidRPr="009E3734"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7" w:author="USA" w:date="2023-02-21T13:01:00Z"/>
                <w:sz w:val="20"/>
              </w:rPr>
            </w:pPr>
            <w:ins w:id="88" w:author="USA" w:date="2023-02-21T13:01:00Z">
              <w:r w:rsidRPr="009E3734">
                <w:rPr>
                  <w:color w:val="000000"/>
                  <w:sz w:val="20"/>
                  <w:rPrChange w:id="89" w:author="USA" w:date="2023-03-06T10:05:00Z">
                    <w:rPr>
                      <w:rFonts w:ascii="Calibri" w:hAnsi="Calibri" w:cs="Calibri"/>
                      <w:color w:val="000000"/>
                      <w:sz w:val="20"/>
                    </w:rPr>
                  </w:rPrChange>
                </w:rPr>
                <w:t>UTC Second</w:t>
              </w:r>
            </w:ins>
          </w:p>
        </w:tc>
        <w:tc>
          <w:tcPr>
            <w:tcW w:w="1145" w:type="dxa"/>
            <w:vAlign w:val="center"/>
          </w:tcPr>
          <w:p w14:paraId="100001F2" w14:textId="65FA086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 w:author="USA" w:date="2023-02-21T13:01:00Z"/>
                <w:sz w:val="20"/>
              </w:rPr>
            </w:pPr>
            <w:ins w:id="91" w:author="USA" w:date="2023-02-21T13:01:00Z">
              <w:r w:rsidRPr="00D5500B">
                <w:rPr>
                  <w:rFonts w:ascii="Calibri" w:hAnsi="Calibri" w:cs="Calibri"/>
                  <w:color w:val="000000"/>
                  <w:sz w:val="20"/>
                </w:rPr>
                <w:t>6</w:t>
              </w:r>
            </w:ins>
          </w:p>
        </w:tc>
        <w:tc>
          <w:tcPr>
            <w:tcW w:w="6806" w:type="dxa"/>
            <w:vAlign w:val="center"/>
          </w:tcPr>
          <w:p w14:paraId="6B576ADE" w14:textId="442134EE"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2" w:author="USA" w:date="2023-02-21T13:01:00Z"/>
                <w:sz w:val="20"/>
              </w:rPr>
            </w:pPr>
            <w:ins w:id="93" w:author="USA" w:date="2023-02-21T13:01:00Z">
              <w:r w:rsidRPr="00C10738">
                <w:rPr>
                  <w:color w:val="000000"/>
                  <w:sz w:val="20"/>
                  <w:rPrChange w:id="94" w:author="USA" w:date="2023-03-06T09:31:00Z">
                    <w:rPr>
                      <w:rFonts w:ascii="Calibri" w:hAnsi="Calibri" w:cs="Calibri"/>
                      <w:color w:val="000000"/>
                      <w:sz w:val="20"/>
                    </w:rPr>
                  </w:rPrChange>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9A40A0" w:rsidRPr="005B6DDD" w14:paraId="11CA8F26" w14:textId="77777777" w:rsidTr="009B7587">
        <w:trPr>
          <w:cantSplit/>
          <w:jc w:val="center"/>
        </w:trPr>
        <w:tc>
          <w:tcPr>
            <w:tcW w:w="1682" w:type="dxa"/>
            <w:vAlign w:val="center"/>
          </w:tcPr>
          <w:p w14:paraId="0D57EE5C"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Longitude</w:t>
            </w:r>
          </w:p>
        </w:tc>
        <w:tc>
          <w:tcPr>
            <w:tcW w:w="1145" w:type="dxa"/>
            <w:vAlign w:val="center"/>
          </w:tcPr>
          <w:p w14:paraId="015FEF01"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28</w:t>
            </w:r>
          </w:p>
        </w:tc>
        <w:tc>
          <w:tcPr>
            <w:tcW w:w="6806" w:type="dxa"/>
            <w:vAlign w:val="center"/>
          </w:tcPr>
          <w:p w14:paraId="5860B9F3"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Longitude in 1/10 000 min of position of an AtoN (±180°, East = positive, West = negative, 181 = (6791AC0h) = not available = default)</w:t>
            </w:r>
          </w:p>
        </w:tc>
      </w:tr>
      <w:tr w:rsidR="009A40A0" w:rsidRPr="005B6DDD" w14:paraId="356F87B3" w14:textId="77777777" w:rsidTr="009B7587">
        <w:trPr>
          <w:cantSplit/>
          <w:jc w:val="center"/>
        </w:trPr>
        <w:tc>
          <w:tcPr>
            <w:tcW w:w="1682" w:type="dxa"/>
            <w:vAlign w:val="center"/>
          </w:tcPr>
          <w:p w14:paraId="22E26B04"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Latitude</w:t>
            </w:r>
          </w:p>
        </w:tc>
        <w:tc>
          <w:tcPr>
            <w:tcW w:w="1145" w:type="dxa"/>
            <w:vAlign w:val="center"/>
          </w:tcPr>
          <w:p w14:paraId="6330337F"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27</w:t>
            </w:r>
          </w:p>
        </w:tc>
        <w:tc>
          <w:tcPr>
            <w:tcW w:w="6806" w:type="dxa"/>
            <w:vAlign w:val="center"/>
          </w:tcPr>
          <w:p w14:paraId="4B346E12"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Latitude in 1/10 000 min of an AtoN (±90°, North = positive, South = negative, 91 = (3412140h) = not available = default)</w:t>
            </w:r>
          </w:p>
        </w:tc>
      </w:tr>
      <w:tr w:rsidR="009A40A0" w:rsidRPr="005B6DDD" w:rsidDel="003B231B" w14:paraId="0CA17351" w14:textId="3F42A92F" w:rsidTr="009B7587">
        <w:trPr>
          <w:cantSplit/>
          <w:jc w:val="center"/>
          <w:del w:id="95" w:author="USA" w:date="2023-02-21T13:03:00Z"/>
        </w:trPr>
        <w:tc>
          <w:tcPr>
            <w:tcW w:w="1682" w:type="dxa"/>
            <w:vAlign w:val="center"/>
          </w:tcPr>
          <w:p w14:paraId="12B5ABBB" w14:textId="20565AD9"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6" w:author="USA" w:date="2023-02-21T13:03:00Z"/>
                <w:sz w:val="20"/>
              </w:rPr>
            </w:pPr>
            <w:del w:id="97" w:author="USA" w:date="2023-02-21T13:03:00Z">
              <w:r w:rsidRPr="005B6DDD" w:rsidDel="003B231B">
                <w:rPr>
                  <w:sz w:val="20"/>
                </w:rPr>
                <w:delText>Position accuracy</w:delText>
              </w:r>
            </w:del>
          </w:p>
        </w:tc>
        <w:tc>
          <w:tcPr>
            <w:tcW w:w="1145" w:type="dxa"/>
            <w:vAlign w:val="center"/>
          </w:tcPr>
          <w:p w14:paraId="5E89E645" w14:textId="7FA9759A"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 w:author="USA" w:date="2023-02-21T13:03:00Z"/>
                <w:sz w:val="20"/>
              </w:rPr>
            </w:pPr>
            <w:del w:id="99" w:author="USA" w:date="2023-02-21T13:03:00Z">
              <w:r w:rsidRPr="005B6DDD" w:rsidDel="003B231B">
                <w:rPr>
                  <w:sz w:val="20"/>
                </w:rPr>
                <w:delText>1</w:delText>
              </w:r>
            </w:del>
          </w:p>
        </w:tc>
        <w:tc>
          <w:tcPr>
            <w:tcW w:w="6806" w:type="dxa"/>
            <w:vAlign w:val="center"/>
          </w:tcPr>
          <w:p w14:paraId="6B53CDE4" w14:textId="757F59F2"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0" w:author="USA" w:date="2023-02-21T13:03:00Z"/>
                <w:sz w:val="20"/>
              </w:rPr>
            </w:pPr>
            <w:del w:id="101" w:author="USA" w:date="2023-02-21T13:03:00Z">
              <w:r w:rsidRPr="005B6DDD" w:rsidDel="003B231B">
                <w:rPr>
                  <w:sz w:val="20"/>
                </w:rPr>
                <w:delText xml:space="preserve">1 = high (&lt; 10 m), </w:delText>
              </w:r>
            </w:del>
          </w:p>
          <w:p w14:paraId="090E8217" w14:textId="7514EFDB" w:rsidR="009A40A0" w:rsidRPr="005B6DDD" w:rsidDel="003B231B"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2" w:author="USA" w:date="2023-02-21T13:03:00Z"/>
                <w:sz w:val="20"/>
              </w:rPr>
            </w:pPr>
            <w:del w:id="103" w:author="USA" w:date="2023-02-21T13:03:00Z">
              <w:r w:rsidRPr="005B6DDD" w:rsidDel="003B231B">
                <w:rPr>
                  <w:sz w:val="20"/>
                </w:rPr>
                <w:delText>0 = low (&gt;10 m) = default</w:delText>
              </w:r>
            </w:del>
          </w:p>
        </w:tc>
      </w:tr>
      <w:tr w:rsidR="009A40A0" w:rsidRPr="005B6DDD" w14:paraId="437DB628" w14:textId="77777777" w:rsidTr="009B7587">
        <w:trPr>
          <w:cantSplit/>
          <w:jc w:val="center"/>
          <w:ins w:id="104" w:author="USA" w:date="2023-02-21T13:03:00Z"/>
        </w:trPr>
        <w:tc>
          <w:tcPr>
            <w:tcW w:w="1682" w:type="dxa"/>
            <w:vAlign w:val="center"/>
          </w:tcPr>
          <w:p w14:paraId="730A1D18" w14:textId="3C40DE20"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5" w:author="USA" w:date="2023-02-21T13:03:00Z"/>
                <w:sz w:val="20"/>
              </w:rPr>
            </w:pPr>
            <w:ins w:id="106" w:author="USA" w:date="2023-02-21T13:03:00Z">
              <w:r w:rsidRPr="00C10738">
                <w:rPr>
                  <w:color w:val="000000"/>
                  <w:sz w:val="20"/>
                  <w:rPrChange w:id="107" w:author="USA" w:date="2023-03-06T09:34:00Z">
                    <w:rPr>
                      <w:rFonts w:ascii="Calibri" w:hAnsi="Calibri" w:cs="Calibri"/>
                      <w:color w:val="000000"/>
                      <w:sz w:val="20"/>
                    </w:rPr>
                  </w:rPrChange>
                </w:rPr>
                <w:t>AtoN Type</w:t>
              </w:r>
            </w:ins>
          </w:p>
        </w:tc>
        <w:tc>
          <w:tcPr>
            <w:tcW w:w="1145" w:type="dxa"/>
            <w:vAlign w:val="center"/>
          </w:tcPr>
          <w:p w14:paraId="660B0F56" w14:textId="1F96367D"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8" w:author="USA" w:date="2023-02-21T13:03:00Z"/>
                <w:sz w:val="20"/>
              </w:rPr>
            </w:pPr>
            <w:ins w:id="109" w:author="USA" w:date="2023-02-21T13:03:00Z">
              <w:r w:rsidRPr="00C10738">
                <w:rPr>
                  <w:color w:val="000000"/>
                  <w:sz w:val="20"/>
                  <w:rPrChange w:id="110" w:author="USA" w:date="2023-03-06T09:34:00Z">
                    <w:rPr>
                      <w:rFonts w:ascii="Calibri" w:hAnsi="Calibri" w:cs="Calibri"/>
                      <w:color w:val="000000"/>
                      <w:sz w:val="20"/>
                    </w:rPr>
                  </w:rPrChange>
                </w:rPr>
                <w:t>2</w:t>
              </w:r>
            </w:ins>
          </w:p>
        </w:tc>
        <w:tc>
          <w:tcPr>
            <w:tcW w:w="6806" w:type="dxa"/>
            <w:vAlign w:val="center"/>
          </w:tcPr>
          <w:p w14:paraId="51584C8E" w14:textId="60B50A1D"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1" w:author="USA" w:date="2023-02-21T13:03:00Z"/>
                <w:sz w:val="20"/>
              </w:rPr>
            </w:pPr>
            <w:ins w:id="112" w:author="USA" w:date="2023-02-21T13:03:00Z">
              <w:r w:rsidRPr="00C10738">
                <w:rPr>
                  <w:color w:val="000000"/>
                  <w:sz w:val="20"/>
                  <w:rPrChange w:id="113" w:author="USA" w:date="2023-03-06T09:34:00Z">
                    <w:rPr>
                      <w:rFonts w:ascii="Calibri" w:hAnsi="Calibri" w:cs="Calibri"/>
                      <w:color w:val="000000"/>
                      <w:sz w:val="20"/>
                    </w:rPr>
                  </w:rPrChange>
                </w:rPr>
                <w:t>0 = physical AtoN, at broadcasted position;</w:t>
              </w:r>
              <w:r w:rsidRPr="00C10738">
                <w:rPr>
                  <w:color w:val="000000"/>
                  <w:sz w:val="20"/>
                  <w:rPrChange w:id="114" w:author="USA" w:date="2023-03-06T09:34:00Z">
                    <w:rPr>
                      <w:rFonts w:ascii="Calibri" w:hAnsi="Calibri" w:cs="Calibri"/>
                      <w:color w:val="000000"/>
                      <w:sz w:val="20"/>
                    </w:rPr>
                  </w:rPrChange>
                </w:rPr>
                <w:br/>
                <w:t xml:space="preserve">1 = synthetic AtoN, physically present at the broadcasted--from elsewhere--predicted position; </w:t>
              </w:r>
              <w:r w:rsidRPr="00C10738">
                <w:rPr>
                  <w:color w:val="000000"/>
                  <w:sz w:val="20"/>
                  <w:rPrChange w:id="115" w:author="USA" w:date="2023-03-06T09:34:00Z">
                    <w:rPr>
                      <w:rFonts w:ascii="Calibri" w:hAnsi="Calibri" w:cs="Calibri"/>
                      <w:color w:val="000000"/>
                      <w:sz w:val="20"/>
                    </w:rPr>
                  </w:rPrChange>
                </w:rPr>
                <w:br/>
                <w:t>2 = virtual AtoN, not physically present at the broadcasted fixed position; or</w:t>
              </w:r>
              <w:r w:rsidRPr="00C10738">
                <w:rPr>
                  <w:color w:val="000000"/>
                  <w:sz w:val="20"/>
                  <w:rPrChange w:id="116" w:author="USA" w:date="2023-03-06T09:34:00Z">
                    <w:rPr>
                      <w:rFonts w:ascii="Calibri" w:hAnsi="Calibri" w:cs="Calibri"/>
                      <w:color w:val="000000"/>
                      <w:sz w:val="20"/>
                    </w:rPr>
                  </w:rPrChange>
                </w:rPr>
                <w:br/>
                <w:t>3 = mobile AtoN, AtoN at broadcasted position, but mobile.</w:t>
              </w:r>
            </w:ins>
          </w:p>
        </w:tc>
      </w:tr>
      <w:tr w:rsidR="009A40A0" w:rsidRPr="005B6DDD" w14:paraId="761CFA87" w14:textId="77777777" w:rsidTr="009B7587">
        <w:trPr>
          <w:cantSplit/>
          <w:jc w:val="center"/>
        </w:trPr>
        <w:tc>
          <w:tcPr>
            <w:tcW w:w="1682" w:type="dxa"/>
            <w:vAlign w:val="center"/>
          </w:tcPr>
          <w:p w14:paraId="28D19E6E" w14:textId="3B7F2150" w:rsidR="009A40A0" w:rsidRPr="005B6DDD" w:rsidRDefault="00C15142"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17" w:author="USA" w:date="2023-03-01T13:59:00Z">
              <w:r w:rsidDel="00C15142">
                <w:rPr>
                  <w:sz w:val="20"/>
                </w:rPr>
                <w:delText>[</w:delText>
              </w:r>
            </w:del>
            <w:r w:rsidR="009A40A0" w:rsidRPr="005B6DDD">
              <w:rPr>
                <w:sz w:val="20"/>
              </w:rPr>
              <w:t>Nature of the AtoN</w:t>
            </w:r>
          </w:p>
        </w:tc>
        <w:tc>
          <w:tcPr>
            <w:tcW w:w="1145" w:type="dxa"/>
            <w:vAlign w:val="center"/>
          </w:tcPr>
          <w:p w14:paraId="0CB797B0" w14:textId="60A82283"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7</w:t>
            </w:r>
          </w:p>
        </w:tc>
        <w:tc>
          <w:tcPr>
            <w:tcW w:w="6806" w:type="dxa"/>
            <w:vAlign w:val="center"/>
          </w:tcPr>
          <w:p w14:paraId="7A42F77A" w14:textId="5C969398"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Identifies the category and type of AtoN mark. See Table (</w:t>
            </w:r>
            <w:r w:rsidRPr="005B6DDD">
              <w:rPr>
                <w:i/>
                <w:iCs/>
                <w:sz w:val="20"/>
              </w:rPr>
              <w:t>bis</w:t>
            </w:r>
            <w:ins w:id="118" w:author="USA" w:date="2023-03-01T14:02:00Z">
              <w:r w:rsidR="00C15142">
                <w:rPr>
                  <w:i/>
                  <w:iCs/>
                  <w:sz w:val="20"/>
                </w:rPr>
                <w:t>2</w:t>
              </w:r>
            </w:ins>
            <w:r w:rsidRPr="005B6DDD">
              <w:rPr>
                <w:sz w:val="20"/>
              </w:rPr>
              <w:t>)</w:t>
            </w:r>
            <w:del w:id="119" w:author="USA" w:date="2023-03-01T13:59:00Z">
              <w:r w:rsidR="00C15142" w:rsidDel="00C15142">
                <w:rPr>
                  <w:sz w:val="20"/>
                </w:rPr>
                <w:delText>]</w:delText>
              </w:r>
            </w:del>
          </w:p>
        </w:tc>
      </w:tr>
      <w:tr w:rsidR="009A40A0" w:rsidRPr="005B6DDD" w:rsidDel="00C80BE7" w14:paraId="7A0A192C" w14:textId="44CDACF4" w:rsidTr="009B7587">
        <w:trPr>
          <w:cantSplit/>
          <w:jc w:val="center"/>
          <w:del w:id="120" w:author="USA" w:date="2023-02-21T14:58:00Z"/>
        </w:trPr>
        <w:tc>
          <w:tcPr>
            <w:tcW w:w="1682" w:type="dxa"/>
            <w:vAlign w:val="center"/>
          </w:tcPr>
          <w:p w14:paraId="2B7AAB32" w14:textId="2F1CE289"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1" w:author="USA" w:date="2023-02-21T14:58:00Z"/>
                <w:sz w:val="20"/>
              </w:rPr>
            </w:pPr>
            <w:del w:id="122" w:author="USA" w:date="2023-02-21T14:58:00Z">
              <w:r w:rsidRPr="005B6DDD" w:rsidDel="00C80BE7">
                <w:rPr>
                  <w:sz w:val="20"/>
                </w:rPr>
                <w:delText>AtoN ID</w:delText>
              </w:r>
            </w:del>
          </w:p>
        </w:tc>
        <w:tc>
          <w:tcPr>
            <w:tcW w:w="1145" w:type="dxa"/>
            <w:vAlign w:val="center"/>
          </w:tcPr>
          <w:p w14:paraId="1C06592F" w14:textId="55802BE4"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23" w:author="USA" w:date="2023-02-21T14:58:00Z"/>
                <w:sz w:val="20"/>
              </w:rPr>
            </w:pPr>
            <w:del w:id="124" w:author="USA" w:date="2023-02-21T14:58:00Z">
              <w:r w:rsidRPr="005B6DDD" w:rsidDel="00C80BE7">
                <w:rPr>
                  <w:sz w:val="20"/>
                </w:rPr>
                <w:delText>30</w:delText>
              </w:r>
            </w:del>
          </w:p>
        </w:tc>
        <w:tc>
          <w:tcPr>
            <w:tcW w:w="6806" w:type="dxa"/>
            <w:vAlign w:val="center"/>
          </w:tcPr>
          <w:p w14:paraId="3A982682" w14:textId="4E1989F0"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5" w:author="USA" w:date="2023-02-21T14:58:00Z"/>
                <w:sz w:val="20"/>
              </w:rPr>
            </w:pPr>
            <w:del w:id="126" w:author="USA" w:date="2023-02-21T14:58:00Z">
              <w:r w:rsidRPr="005B6DDD" w:rsidDel="00C80BE7">
                <w:rPr>
                  <w:sz w:val="20"/>
                </w:rPr>
                <w:delText xml:space="preserve">Identifies a Physical AtoN associated with this eAtoN, using five (5) character 6-bit ASCII unique identifier as assigned by the Administration per IALA Guideline GXXX; “@@@@@” = not available = default. </w:delText>
              </w:r>
            </w:del>
          </w:p>
        </w:tc>
      </w:tr>
      <w:tr w:rsidR="009A40A0" w:rsidRPr="005B6DDD" w14:paraId="629EE3BE" w14:textId="77777777" w:rsidTr="009B7587">
        <w:trPr>
          <w:cantSplit/>
          <w:jc w:val="center"/>
          <w:ins w:id="127" w:author="USA" w:date="2023-02-21T14:58:00Z"/>
        </w:trPr>
        <w:tc>
          <w:tcPr>
            <w:tcW w:w="1682" w:type="dxa"/>
            <w:vAlign w:val="center"/>
          </w:tcPr>
          <w:p w14:paraId="7A99DD17" w14:textId="3F159AA2"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8" w:author="USA" w:date="2023-02-21T14:58:00Z"/>
                <w:sz w:val="20"/>
                <w:lang w:val="en-US"/>
              </w:rPr>
            </w:pPr>
            <w:ins w:id="129" w:author="USA" w:date="2023-02-21T14:58:00Z">
              <w:r w:rsidRPr="00C10738">
                <w:rPr>
                  <w:color w:val="000000"/>
                  <w:sz w:val="20"/>
                  <w:rPrChange w:id="130" w:author="USA" w:date="2023-03-06T09:35:00Z">
                    <w:rPr>
                      <w:rFonts w:ascii="Calibri" w:hAnsi="Calibri" w:cs="Calibri"/>
                      <w:color w:val="000000"/>
                      <w:sz w:val="20"/>
                    </w:rPr>
                  </w:rPrChange>
                </w:rPr>
                <w:t>AtoN Designator</w:t>
              </w:r>
            </w:ins>
          </w:p>
        </w:tc>
        <w:tc>
          <w:tcPr>
            <w:tcW w:w="1145" w:type="dxa"/>
            <w:vAlign w:val="center"/>
          </w:tcPr>
          <w:p w14:paraId="7BC3A7EC" w14:textId="3ADA08E0"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1" w:author="USA" w:date="2023-02-21T14:58:00Z"/>
                <w:sz w:val="20"/>
                <w:lang w:val="en-US"/>
              </w:rPr>
            </w:pPr>
            <w:ins w:id="132" w:author="USA" w:date="2023-02-21T14:58:00Z">
              <w:r w:rsidRPr="00C10738">
                <w:rPr>
                  <w:color w:val="000000"/>
                  <w:sz w:val="20"/>
                  <w:rPrChange w:id="133" w:author="USA" w:date="2023-03-06T09:35:00Z">
                    <w:rPr>
                      <w:rFonts w:ascii="Calibri" w:hAnsi="Calibri" w:cs="Calibri"/>
                      <w:color w:val="000000"/>
                      <w:sz w:val="20"/>
                    </w:rPr>
                  </w:rPrChange>
                </w:rPr>
                <w:t>18</w:t>
              </w:r>
            </w:ins>
          </w:p>
        </w:tc>
        <w:tc>
          <w:tcPr>
            <w:tcW w:w="6806" w:type="dxa"/>
            <w:vAlign w:val="center"/>
          </w:tcPr>
          <w:p w14:paraId="599352EA" w14:textId="77777777"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4" w:author="USA" w:date="2023-02-21T14:58:00Z"/>
                <w:color w:val="000000"/>
                <w:sz w:val="20"/>
                <w:rPrChange w:id="135" w:author="USA" w:date="2023-03-06T09:35:00Z">
                  <w:rPr>
                    <w:ins w:id="136" w:author="USA" w:date="2023-02-21T14:58:00Z"/>
                    <w:rFonts w:ascii="Calibri" w:hAnsi="Calibri" w:cs="Calibri"/>
                    <w:color w:val="000000"/>
                    <w:sz w:val="20"/>
                  </w:rPr>
                </w:rPrChange>
              </w:rPr>
            </w:pPr>
            <w:ins w:id="137" w:author="USA" w:date="2023-02-21T14:58:00Z">
              <w:r w:rsidRPr="00C10738">
                <w:rPr>
                  <w:color w:val="000000"/>
                  <w:sz w:val="20"/>
                  <w:rPrChange w:id="138" w:author="USA" w:date="2023-03-06T09:35:00Z">
                    <w:rPr>
                      <w:rFonts w:ascii="Calibri" w:hAnsi="Calibri" w:cs="Calibri"/>
                      <w:color w:val="000000"/>
                      <w:sz w:val="20"/>
                    </w:rPr>
                  </w:rPrChange>
                </w:rPr>
                <w:t xml:space="preserve">"Maximum 3 character 6-bit ASCII designator that distinguishes this AtoN from other similar AtoNs. </w:t>
              </w:r>
            </w:ins>
          </w:p>
          <w:p w14:paraId="1C0E1095" w14:textId="6FD3B991" w:rsidR="009A40A0" w:rsidRPr="00C10738"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9" w:author="USA" w:date="2023-02-21T14:58:00Z"/>
                <w:sz w:val="20"/>
              </w:rPr>
            </w:pPr>
            <w:ins w:id="140" w:author="USA" w:date="2023-02-21T14:58:00Z">
              <w:r w:rsidRPr="00C10738">
                <w:rPr>
                  <w:color w:val="000000"/>
                  <w:sz w:val="20"/>
                  <w:rPrChange w:id="141" w:author="USA" w:date="2023-03-06T09:35:00Z">
                    <w:rPr>
                      <w:rFonts w:ascii="Calibri" w:hAnsi="Calibri" w:cs="Calibri"/>
                      <w:color w:val="000000"/>
                      <w:sz w:val="20"/>
                    </w:rPr>
                  </w:rPrChange>
                </w:rPr>
                <w:t>“@@@” = not available = default."</w:t>
              </w:r>
            </w:ins>
          </w:p>
        </w:tc>
      </w:tr>
      <w:tr w:rsidR="009A40A0" w:rsidRPr="005B6DDD" w14:paraId="226F8022" w14:textId="77777777" w:rsidTr="009B7587">
        <w:trPr>
          <w:cantSplit/>
          <w:jc w:val="center"/>
        </w:trPr>
        <w:tc>
          <w:tcPr>
            <w:tcW w:w="1682" w:type="dxa"/>
            <w:vAlign w:val="center"/>
          </w:tcPr>
          <w:p w14:paraId="7074A5EB" w14:textId="43FC0BBC"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lang w:val="en-US"/>
              </w:rPr>
              <w:lastRenderedPageBreak/>
              <w:t>Dimensions type</w:t>
            </w:r>
          </w:p>
        </w:tc>
        <w:tc>
          <w:tcPr>
            <w:tcW w:w="1145" w:type="dxa"/>
            <w:vAlign w:val="center"/>
          </w:tcPr>
          <w:p w14:paraId="460E08CE"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lang w:val="en-US"/>
              </w:rPr>
              <w:t>2</w:t>
            </w:r>
          </w:p>
        </w:tc>
        <w:tc>
          <w:tcPr>
            <w:tcW w:w="6806" w:type="dxa"/>
            <w:vAlign w:val="center"/>
          </w:tcPr>
          <w:p w14:paraId="237497FC" w14:textId="454441FE"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2" w:author="USA" w:date="2023-02-21T15:01:00Z"/>
                <w:sz w:val="20"/>
              </w:rPr>
            </w:pPr>
            <w:del w:id="143" w:author="USA" w:date="2023-02-21T15:01:00Z">
              <w:r w:rsidRPr="005B6DDD" w:rsidDel="00C80BE7">
                <w:rPr>
                  <w:sz w:val="20"/>
                </w:rPr>
                <w:delText>0 = circle, A = B = 0 represents a point; A + B = represents a diameter</w:delText>
              </w:r>
            </w:del>
          </w:p>
          <w:p w14:paraId="4AF76D85" w14:textId="4E84905D"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4" w:author="USA" w:date="2023-02-21T15:01:00Z"/>
                <w:sz w:val="20"/>
              </w:rPr>
            </w:pPr>
            <w:del w:id="145" w:author="USA" w:date="2023-02-21T15:01:00Z">
              <w:r w:rsidRPr="005B6DDD" w:rsidDel="00C80BE7">
                <w:rPr>
                  <w:sz w:val="20"/>
                </w:rPr>
                <w:delText xml:space="preserve">1 = rectangle, A = True north dimension, B = True east-west dimension </w:delText>
              </w:r>
            </w:del>
          </w:p>
          <w:p w14:paraId="11317264" w14:textId="653FBC95" w:rsidR="009A40A0" w:rsidRPr="005B6DDD" w:rsidDel="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6" w:author="USA" w:date="2023-02-21T15:01:00Z"/>
                <w:sz w:val="20"/>
              </w:rPr>
            </w:pPr>
            <w:del w:id="147" w:author="USA" w:date="2023-02-21T15:01:00Z">
              <w:r w:rsidRPr="005B6DDD" w:rsidDel="00C80BE7">
                <w:rPr>
                  <w:sz w:val="20"/>
                </w:rPr>
                <w:delText>2 = polyline, A = bearing, B = length</w:delText>
              </w:r>
            </w:del>
          </w:p>
          <w:p w14:paraId="6F7DFF49" w14:textId="77777777" w:rsidR="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8" w:author="USA" w:date="2023-02-21T15:02:00Z"/>
                <w:sz w:val="20"/>
              </w:rPr>
            </w:pPr>
            <w:del w:id="149" w:author="USA" w:date="2023-02-21T15:01:00Z">
              <w:r w:rsidRPr="005B6DDD" w:rsidDel="00C80BE7">
                <w:rPr>
                  <w:sz w:val="20"/>
                </w:rPr>
                <w:delText>3 = vector, A = COG, B = SOG</w:delText>
              </w:r>
            </w:del>
          </w:p>
          <w:p w14:paraId="30FE2F76" w14:textId="5C31611E" w:rsidR="009A40A0" w:rsidRPr="00C80BE7"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150" w:author="USA" w:date="2023-02-21T15:02:00Z">
              <w:r w:rsidRPr="00C80BE7">
                <w:rPr>
                  <w:color w:val="000000"/>
                  <w:sz w:val="20"/>
                </w:rPr>
                <w:t xml:space="preserve">0 = </w:t>
              </w:r>
              <w:r w:rsidRPr="00C80BE7">
                <w:rPr>
                  <w:i/>
                  <w:iCs/>
                  <w:color w:val="000000"/>
                  <w:sz w:val="20"/>
                </w:rPr>
                <w:t xml:space="preserve">Circular Area </w:t>
              </w:r>
              <w:r w:rsidRPr="00C80BE7">
                <w:rPr>
                  <w:color w:val="000000"/>
                  <w:sz w:val="20"/>
                </w:rPr>
                <w:t>= Dimension A = Dimension B = 0 = point = default; Dimension A, (in 100 metre steps, 0-511) + Dimension B (in 1 metre steps, 0-127) = represents a radius from the broadcasted position to denote that a object or area is at a point or within the circle.</w:t>
              </w:r>
              <w:r w:rsidRPr="00C80BE7">
                <w:rPr>
                  <w:color w:val="000000"/>
                  <w:sz w:val="20"/>
                </w:rPr>
                <w:br/>
              </w:r>
              <w:r w:rsidRPr="00C80BE7">
                <w:rPr>
                  <w:color w:val="000000"/>
                  <w:sz w:val="20"/>
                </w:rPr>
                <w:br/>
                <w:t xml:space="preserve">1 = </w:t>
              </w:r>
              <w:r w:rsidRPr="00C80BE7">
                <w:rPr>
                  <w:i/>
                  <w:iCs/>
                  <w:color w:val="000000"/>
                  <w:sz w:val="20"/>
                </w:rPr>
                <w:t>Height &amp; Dimension</w:t>
              </w:r>
              <w:r w:rsidRPr="00C80BE7">
                <w:rPr>
                  <w:color w:val="000000"/>
                  <w:sz w:val="20"/>
                </w:rPr>
                <w:t xml:space="preserve"> = Dimension A = represent a height above mean water (i.e., platform, structure, wind turbine, etc.), in 1 metre steps, 0-511, 511 = height greater than 510 metres; Dimension B = represents a radius from the  from the broadcasted position to denote that the structure is within the circle, in 10 metre steps, 0-127 metres, to convey the physical dimensions of a large AtoN or structure.</w:t>
              </w:r>
              <w:r w:rsidRPr="00C80BE7">
                <w:rPr>
                  <w:color w:val="000000"/>
                  <w:sz w:val="20"/>
                </w:rPr>
                <w:br/>
              </w:r>
              <w:r w:rsidRPr="00C80BE7">
                <w:rPr>
                  <w:color w:val="000000"/>
                  <w:sz w:val="20"/>
                </w:rPr>
                <w:br/>
                <w:t xml:space="preserve">2 = </w:t>
              </w:r>
              <w:r w:rsidRPr="00C80BE7">
                <w:rPr>
                  <w:i/>
                  <w:iCs/>
                  <w:color w:val="000000"/>
                  <w:sz w:val="20"/>
                </w:rPr>
                <w:t>Vector</w:t>
              </w:r>
              <w:r w:rsidRPr="00C80BE7">
                <w:rPr>
                  <w:color w:val="000000"/>
                  <w:sz w:val="20"/>
                </w:rPr>
                <w:t xml:space="preserve"> = Dimension A = COG, in true degrees: 000-359 in 1 degree steps, 360 = COG varying, 361 = adrift, COG unknown, 362 = propelled, COG unknown; 363 = tethered, COG unknown; Dimension B = SOG, in 1 knot steps, 0-59; 60  = dynamically positioned on station, 61-127 not used.</w:t>
              </w:r>
              <w:r w:rsidRPr="00C80BE7">
                <w:rPr>
                  <w:color w:val="000000"/>
                  <w:sz w:val="20"/>
                </w:rPr>
                <w:br/>
              </w:r>
              <w:r w:rsidRPr="00C80BE7">
                <w:rPr>
                  <w:color w:val="000000"/>
                  <w:sz w:val="20"/>
                </w:rPr>
                <w:br/>
                <w:t xml:space="preserve">3 = </w:t>
              </w:r>
              <w:r w:rsidRPr="00C80BE7">
                <w:rPr>
                  <w:i/>
                  <w:iCs/>
                  <w:color w:val="000000"/>
                  <w:sz w:val="20"/>
                </w:rPr>
                <w:t xml:space="preserve">Swing Circle </w:t>
              </w:r>
              <w:r w:rsidRPr="00C80BE7">
                <w:rPr>
                  <w:color w:val="000000"/>
                  <w:sz w:val="20"/>
                </w:rPr>
                <w:t>= Dimension A = Dimension B = 0 represents a point = default; Dimension A (in 1 metre steps, 0-511 metres) + Dimension B (in 10 metre steps, 0-127 metres) = represents a radius from the broadcasted position to convey the a large swing circle of a this AtoN.</w:t>
              </w:r>
            </w:ins>
          </w:p>
        </w:tc>
      </w:tr>
      <w:tr w:rsidR="009A40A0" w:rsidRPr="005B6DDD" w:rsidDel="00C80BE7" w14:paraId="6D2B5504" w14:textId="7CA9298B" w:rsidTr="009B7587">
        <w:trPr>
          <w:cantSplit/>
          <w:jc w:val="center"/>
          <w:del w:id="151" w:author="USA" w:date="2023-02-21T15:04:00Z"/>
        </w:trPr>
        <w:tc>
          <w:tcPr>
            <w:tcW w:w="1682" w:type="dxa"/>
            <w:vAlign w:val="center"/>
          </w:tcPr>
          <w:p w14:paraId="2A937005" w14:textId="225BE2E2" w:rsidR="009A40A0" w:rsidRPr="005B6DDD" w:rsidDel="00C80BE7" w:rsidRDefault="009A40A0" w:rsidP="009A40A0">
            <w:pPr>
              <w:pStyle w:val="Tabletext"/>
              <w:rPr>
                <w:del w:id="152" w:author="USA" w:date="2023-02-21T15:04:00Z"/>
              </w:rPr>
            </w:pPr>
            <w:del w:id="153" w:author="USA" w:date="2023-02-21T15:04:00Z">
              <w:r w:rsidRPr="005B6DDD" w:rsidDel="00C80BE7">
                <w:rPr>
                  <w:lang w:val="en-US"/>
                </w:rPr>
                <w:delText>AtoN COG / Dimensions Scale</w:delText>
              </w:r>
            </w:del>
          </w:p>
        </w:tc>
        <w:tc>
          <w:tcPr>
            <w:tcW w:w="1145" w:type="dxa"/>
            <w:vAlign w:val="center"/>
          </w:tcPr>
          <w:p w14:paraId="753D3738" w14:textId="52B1BD04" w:rsidR="009A40A0" w:rsidRPr="005B6DDD" w:rsidDel="00C80BE7" w:rsidRDefault="009A40A0" w:rsidP="009A40A0">
            <w:pPr>
              <w:pStyle w:val="Tabletext"/>
              <w:jc w:val="center"/>
              <w:rPr>
                <w:del w:id="154" w:author="USA" w:date="2023-02-21T15:04:00Z"/>
              </w:rPr>
            </w:pPr>
            <w:del w:id="155" w:author="USA" w:date="2023-02-21T15:04:00Z">
              <w:r w:rsidRPr="005B6DDD" w:rsidDel="00C80BE7">
                <w:rPr>
                  <w:lang w:val="en-US"/>
                </w:rPr>
                <w:delText>2</w:delText>
              </w:r>
            </w:del>
          </w:p>
        </w:tc>
        <w:tc>
          <w:tcPr>
            <w:tcW w:w="6806" w:type="dxa"/>
            <w:vAlign w:val="center"/>
          </w:tcPr>
          <w:p w14:paraId="487C6384" w14:textId="185D2F96" w:rsidR="009A40A0" w:rsidRPr="005B6DDD" w:rsidDel="00C80BE7" w:rsidRDefault="009A40A0" w:rsidP="009A40A0">
            <w:pPr>
              <w:pStyle w:val="Tabletext"/>
              <w:rPr>
                <w:del w:id="156" w:author="USA" w:date="2023-02-21T15:04:00Z"/>
              </w:rPr>
            </w:pPr>
            <w:del w:id="157" w:author="USA" w:date="2023-02-21T15:04:00Z">
              <w:r w:rsidRPr="005B6DDD" w:rsidDel="00C80BE7">
                <w:delText>0 = metres, in 1 metre steps: 001-511, 0 = default = unspecified</w:delText>
              </w:r>
            </w:del>
          </w:p>
          <w:p w14:paraId="6702A8AD" w14:textId="31B74B66" w:rsidR="009A40A0" w:rsidRPr="005B6DDD" w:rsidDel="00C80BE7" w:rsidRDefault="009A40A0" w:rsidP="009A40A0">
            <w:pPr>
              <w:pStyle w:val="Tabletext"/>
              <w:rPr>
                <w:del w:id="158" w:author="USA" w:date="2023-02-21T15:04:00Z"/>
              </w:rPr>
            </w:pPr>
            <w:del w:id="159" w:author="USA" w:date="2023-02-21T15:04:00Z">
              <w:r w:rsidRPr="005B6DDD" w:rsidDel="00C80BE7">
                <w:delText>1 = metres, in 10 metre steps: 001-511, 0 = default = unspecified</w:delText>
              </w:r>
            </w:del>
          </w:p>
          <w:p w14:paraId="6C0DDA00" w14:textId="084EC52D" w:rsidR="009A40A0" w:rsidRPr="005B6DDD" w:rsidDel="00C80BE7" w:rsidRDefault="009A40A0" w:rsidP="009A40A0">
            <w:pPr>
              <w:pStyle w:val="Tabletext"/>
              <w:rPr>
                <w:del w:id="160" w:author="USA" w:date="2023-02-21T15:04:00Z"/>
              </w:rPr>
            </w:pPr>
            <w:del w:id="161" w:author="USA" w:date="2023-02-21T15:04:00Z">
              <w:r w:rsidRPr="005B6DDD" w:rsidDel="00C80BE7">
                <w:delText>2 = COG and SOG (used only by mobile AtoN/AMRD). COG in 0-359 true degree steps 360 = not available 361 = SOG &lt; 1 knots, direction is not reported, 362-511-not to be used. SOG in 1 knot steps 0-30 knots), 0 – 28 knots; 29 = 29 knots or higher; 30 = fixed (anchored); 31 = not available = default</w:delText>
              </w:r>
            </w:del>
          </w:p>
          <w:p w14:paraId="6A711414" w14:textId="4A97E90F" w:rsidR="009A40A0" w:rsidRPr="005B6DDD" w:rsidDel="00C80BE7" w:rsidRDefault="009A40A0" w:rsidP="009A40A0">
            <w:pPr>
              <w:pStyle w:val="Tabletext"/>
              <w:rPr>
                <w:del w:id="162" w:author="USA" w:date="2023-02-21T15:04:00Z"/>
                <w:lang w:val="en-US"/>
              </w:rPr>
            </w:pPr>
            <w:del w:id="163" w:author="USA" w:date="2023-02-21T15:04:00Z">
              <w:r w:rsidRPr="005B6DDD" w:rsidDel="00C80BE7">
                <w:delText>3 = Bearing and range.  Bearing in 0-359 true degree steps 360 = not available 361 = SOG &lt; 1 knots, direction is not reported, 362-511-not to be used.  Range in SOG in metres, in 10 metre steps: 00-30, 31 = not available = default</w:delText>
              </w:r>
              <w:r w:rsidRPr="005B6DDD" w:rsidDel="00C80BE7">
                <w:rPr>
                  <w:lang w:val="en-US"/>
                </w:rPr>
                <w:delText xml:space="preserve"> 0 = Default = Unspecified </w:delText>
              </w:r>
            </w:del>
          </w:p>
          <w:p w14:paraId="0F1C3AA1" w14:textId="3CA90DA6" w:rsidR="009A40A0" w:rsidRPr="005B6DDD" w:rsidDel="00C80BE7" w:rsidRDefault="009A40A0" w:rsidP="009A40A0">
            <w:pPr>
              <w:pStyle w:val="Tabletext"/>
              <w:rPr>
                <w:del w:id="164" w:author="USA" w:date="2023-02-21T15:04:00Z"/>
                <w:lang w:val="en-US"/>
              </w:rPr>
            </w:pPr>
            <w:del w:id="165" w:author="USA" w:date="2023-02-21T15:04:00Z">
              <w:r w:rsidRPr="005B6DDD" w:rsidDel="00C80BE7">
                <w:rPr>
                  <w:lang w:val="en-US"/>
                </w:rPr>
                <w:delText xml:space="preserve">1 -Radius from the reported position in 1 meter steps: 001-510 511 = greater than 510 meters 0 = default = unspecified </w:delText>
              </w:r>
            </w:del>
          </w:p>
          <w:p w14:paraId="4901F387" w14:textId="333952B2" w:rsidR="009A40A0" w:rsidRPr="005B6DDD" w:rsidDel="00C80BE7" w:rsidRDefault="009A40A0" w:rsidP="009A40A0">
            <w:pPr>
              <w:pStyle w:val="Tabletext"/>
              <w:rPr>
                <w:del w:id="166" w:author="USA" w:date="2023-02-21T15:04:00Z"/>
                <w:lang w:val="en-US"/>
              </w:rPr>
            </w:pPr>
            <w:del w:id="167" w:author="USA" w:date="2023-02-21T15:04:00Z">
              <w:r w:rsidRPr="005B6DDD" w:rsidDel="00C80BE7">
                <w:rPr>
                  <w:lang w:val="en-US"/>
                </w:rPr>
                <w:delText xml:space="preserve">2-Radius from the reported position in 100 meter steps: 001-510 511 = greater than 51 000 meters 0 = default = unspecified </w:delText>
              </w:r>
            </w:del>
          </w:p>
          <w:p w14:paraId="6AE84EFE" w14:textId="5E8A59F0" w:rsidR="009A40A0" w:rsidRPr="005B6DDD" w:rsidDel="00C80BE7" w:rsidRDefault="009A40A0" w:rsidP="009A40A0">
            <w:pPr>
              <w:pStyle w:val="Tabletext"/>
              <w:rPr>
                <w:del w:id="168" w:author="USA" w:date="2023-02-21T15:04:00Z"/>
              </w:rPr>
            </w:pPr>
            <w:del w:id="169" w:author="USA" w:date="2023-02-21T15:04:00Z">
              <w:r w:rsidRPr="005B6DDD" w:rsidDel="00C80BE7">
                <w:rPr>
                  <w:lang w:val="en-US"/>
                </w:rPr>
                <w:delText>3-COG (used only by mobile AtoN/AMRD) in 0-359 degrees true steps 360 = not available 361 = SOG &lt; 2 knots, direction is not reported, 362-511-not to be used</w:delText>
              </w:r>
            </w:del>
          </w:p>
        </w:tc>
      </w:tr>
      <w:tr w:rsidR="009A40A0" w:rsidRPr="005B6DDD" w14:paraId="1FB9139F" w14:textId="77777777" w:rsidTr="009B7587">
        <w:trPr>
          <w:cantSplit/>
          <w:jc w:val="center"/>
        </w:trPr>
        <w:tc>
          <w:tcPr>
            <w:tcW w:w="1682" w:type="dxa"/>
            <w:vAlign w:val="center"/>
          </w:tcPr>
          <w:p w14:paraId="32696647"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lang w:val="en-US"/>
              </w:rPr>
              <w:t>Dimensions A</w:t>
            </w:r>
          </w:p>
        </w:tc>
        <w:tc>
          <w:tcPr>
            <w:tcW w:w="1145" w:type="dxa"/>
            <w:vAlign w:val="center"/>
          </w:tcPr>
          <w:p w14:paraId="108573F5"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lang w:val="en-US"/>
              </w:rPr>
              <w:t>9</w:t>
            </w:r>
          </w:p>
        </w:tc>
        <w:tc>
          <w:tcPr>
            <w:tcW w:w="6806" w:type="dxa"/>
            <w:vAlign w:val="center"/>
          </w:tcPr>
          <w:p w14:paraId="01BB1859" w14:textId="77777777" w:rsidR="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0" w:author="USA" w:date="2023-02-21T15:05:00Z"/>
                <w:sz w:val="20"/>
                <w:lang w:val="en-US"/>
              </w:rPr>
            </w:pPr>
            <w:del w:id="171" w:author="USA" w:date="2023-02-21T15:05:00Z">
              <w:r w:rsidRPr="005B6DDD" w:rsidDel="00C80BE7">
                <w:rPr>
                  <w:sz w:val="20"/>
                  <w:lang w:val="en-US"/>
                </w:rPr>
                <w:delText>000 = Default = Unspecified; 1-511 meter or degrees (unit per AtoN Measurement Scale)</w:delText>
              </w:r>
            </w:del>
          </w:p>
          <w:p w14:paraId="6ABE4063" w14:textId="29479612"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172" w:author="USA" w:date="2023-02-21T15:05:00Z">
              <w:r w:rsidRPr="00D5500B">
                <w:rPr>
                  <w:rFonts w:ascii="Calibri" w:hAnsi="Calibri" w:cs="Calibri"/>
                  <w:color w:val="000000"/>
                  <w:sz w:val="20"/>
                </w:rPr>
                <w:t>0-511 as defined by its AtoN Dimension Type</w:t>
              </w:r>
            </w:ins>
          </w:p>
        </w:tc>
      </w:tr>
      <w:tr w:rsidR="009A40A0" w:rsidRPr="005B6DDD" w14:paraId="7FDE1A41" w14:textId="77777777" w:rsidTr="009B7587">
        <w:trPr>
          <w:cantSplit/>
          <w:jc w:val="center"/>
        </w:trPr>
        <w:tc>
          <w:tcPr>
            <w:tcW w:w="1682" w:type="dxa"/>
            <w:vAlign w:val="center"/>
          </w:tcPr>
          <w:p w14:paraId="1A3285B1"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lang w:val="en-US"/>
              </w:rPr>
              <w:t>Dimension B</w:t>
            </w:r>
          </w:p>
        </w:tc>
        <w:tc>
          <w:tcPr>
            <w:tcW w:w="1145" w:type="dxa"/>
            <w:vAlign w:val="center"/>
          </w:tcPr>
          <w:p w14:paraId="1F3FA35B" w14:textId="4C53788F"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173" w:author="USA" w:date="2023-02-21T15:04:00Z">
              <w:r>
                <w:rPr>
                  <w:sz w:val="20"/>
                  <w:lang w:val="en-US"/>
                </w:rPr>
                <w:t>7</w:t>
              </w:r>
            </w:ins>
            <w:del w:id="174" w:author="USA" w:date="2023-02-21T15:04:00Z">
              <w:r w:rsidRPr="005B6DDD" w:rsidDel="00C80BE7">
                <w:rPr>
                  <w:sz w:val="20"/>
                  <w:lang w:val="en-US"/>
                </w:rPr>
                <w:delText>5</w:delText>
              </w:r>
            </w:del>
          </w:p>
        </w:tc>
        <w:tc>
          <w:tcPr>
            <w:tcW w:w="6806" w:type="dxa"/>
            <w:vAlign w:val="center"/>
          </w:tcPr>
          <w:p w14:paraId="772A47B2" w14:textId="77777777"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5" w:author="USA" w:date="2023-02-21T15:05:00Z"/>
                <w:sz w:val="20"/>
                <w:lang w:val="en-US"/>
              </w:rPr>
            </w:pPr>
            <w:del w:id="176" w:author="USA" w:date="2023-02-21T15:05:00Z">
              <w:r w:rsidRPr="00467BBF" w:rsidDel="00C80BE7">
                <w:rPr>
                  <w:sz w:val="20"/>
                  <w:lang w:val="en-US"/>
                </w:rPr>
                <w:delText>000 = Default = Unspecified; 1-511 meter or knots</w:delText>
              </w:r>
            </w:del>
          </w:p>
          <w:p w14:paraId="676A9B8B" w14:textId="2C0D6F07"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177" w:author="USA" w:date="2023-02-21T15:05:00Z">
              <w:r w:rsidRPr="00467BBF">
                <w:rPr>
                  <w:color w:val="000000"/>
                  <w:sz w:val="20"/>
                  <w:rPrChange w:id="178" w:author="USA" w:date="2023-03-06T09:35:00Z">
                    <w:rPr>
                      <w:rFonts w:ascii="Calibri" w:hAnsi="Calibri" w:cs="Calibri"/>
                      <w:color w:val="000000"/>
                      <w:sz w:val="20"/>
                    </w:rPr>
                  </w:rPrChange>
                </w:rPr>
                <w:t>0-127 as defined by its AtoN Dimension Type</w:t>
              </w:r>
            </w:ins>
          </w:p>
        </w:tc>
      </w:tr>
      <w:tr w:rsidR="009A40A0" w:rsidRPr="005B6DDD" w14:paraId="5BF7F611" w14:textId="77777777" w:rsidTr="009B7587">
        <w:trPr>
          <w:cantSplit/>
          <w:jc w:val="center"/>
          <w:ins w:id="179" w:author="USA" w:date="2023-02-21T15:06:00Z"/>
        </w:trPr>
        <w:tc>
          <w:tcPr>
            <w:tcW w:w="1682" w:type="dxa"/>
            <w:vAlign w:val="center"/>
          </w:tcPr>
          <w:p w14:paraId="2FF527D0" w14:textId="73FA2E5A"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0" w:author="USA" w:date="2023-02-21T15:06:00Z"/>
                <w:sz w:val="20"/>
              </w:rPr>
            </w:pPr>
            <w:ins w:id="181" w:author="USA" w:date="2023-02-21T15:06:00Z">
              <w:r w:rsidRPr="00467BBF">
                <w:rPr>
                  <w:color w:val="000000"/>
                  <w:sz w:val="20"/>
                  <w:rPrChange w:id="182" w:author="USA" w:date="2023-03-06T09:36:00Z">
                    <w:rPr>
                      <w:rFonts w:ascii="Calibri" w:hAnsi="Calibri" w:cs="Calibri"/>
                      <w:color w:val="000000"/>
                      <w:sz w:val="20"/>
                    </w:rPr>
                  </w:rPrChange>
                </w:rPr>
                <w:t>AtoN Status Source</w:t>
              </w:r>
            </w:ins>
          </w:p>
        </w:tc>
        <w:tc>
          <w:tcPr>
            <w:tcW w:w="1145" w:type="dxa"/>
            <w:vAlign w:val="center"/>
          </w:tcPr>
          <w:p w14:paraId="6B0516EC" w14:textId="5FD11586"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 w:author="USA" w:date="2023-02-21T15:06:00Z"/>
                <w:sz w:val="20"/>
              </w:rPr>
            </w:pPr>
            <w:ins w:id="184" w:author="USA" w:date="2023-02-21T15:06:00Z">
              <w:r w:rsidRPr="00467BBF">
                <w:rPr>
                  <w:color w:val="000000"/>
                  <w:sz w:val="20"/>
                  <w:rPrChange w:id="185" w:author="USA" w:date="2023-03-06T09:36:00Z">
                    <w:rPr>
                      <w:rFonts w:ascii="Calibri" w:hAnsi="Calibri" w:cs="Calibri"/>
                      <w:color w:val="000000"/>
                      <w:sz w:val="20"/>
                    </w:rPr>
                  </w:rPrChange>
                </w:rPr>
                <w:t>1</w:t>
              </w:r>
            </w:ins>
          </w:p>
        </w:tc>
        <w:tc>
          <w:tcPr>
            <w:tcW w:w="6806" w:type="dxa"/>
            <w:vAlign w:val="center"/>
          </w:tcPr>
          <w:p w14:paraId="3D4D5D10" w14:textId="7333A5FF"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6" w:author="USA" w:date="2023-02-21T15:06:00Z"/>
                <w:sz w:val="20"/>
              </w:rPr>
            </w:pPr>
            <w:ins w:id="187" w:author="USA" w:date="2023-02-21T15:06:00Z">
              <w:r w:rsidRPr="00467BBF">
                <w:rPr>
                  <w:color w:val="000000"/>
                  <w:sz w:val="20"/>
                  <w:rPrChange w:id="188" w:author="USA" w:date="2023-03-06T09:35:00Z">
                    <w:rPr>
                      <w:rFonts w:ascii="Calibri" w:hAnsi="Calibri" w:cs="Calibri"/>
                      <w:color w:val="000000"/>
                      <w:sz w:val="20"/>
                    </w:rPr>
                  </w:rPrChange>
                </w:rPr>
                <w:t xml:space="preserve">0 = AtoN Operating Status Provide by an Authority or Autonomouly by the AtoN Station; </w:t>
              </w:r>
              <w:r w:rsidRPr="00467BBF">
                <w:rPr>
                  <w:color w:val="000000"/>
                  <w:sz w:val="20"/>
                  <w:rPrChange w:id="189" w:author="USA" w:date="2023-03-06T09:35:00Z">
                    <w:rPr>
                      <w:rFonts w:ascii="Calibri" w:hAnsi="Calibri" w:cs="Calibri"/>
                      <w:color w:val="000000"/>
                      <w:sz w:val="20"/>
                    </w:rPr>
                  </w:rPrChange>
                </w:rPr>
                <w:br/>
                <w:t>1 = AtoN Operating Status reported to an Authority, i.e., mariner AtoN discrepancy report.</w:t>
              </w:r>
            </w:ins>
          </w:p>
        </w:tc>
      </w:tr>
      <w:tr w:rsidR="009A40A0" w:rsidRPr="005B6DDD" w:rsidDel="009A40A0" w14:paraId="7A0E111D" w14:textId="07EE88BF" w:rsidTr="009B7587">
        <w:trPr>
          <w:cantSplit/>
          <w:jc w:val="center"/>
          <w:del w:id="190" w:author="USA" w:date="2023-02-21T15:08:00Z"/>
        </w:trPr>
        <w:tc>
          <w:tcPr>
            <w:tcW w:w="1682" w:type="dxa"/>
            <w:vAlign w:val="center"/>
          </w:tcPr>
          <w:p w14:paraId="06A22C00" w14:textId="67C620D6"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1" w:author="USA" w:date="2023-02-21T15:08:00Z"/>
                <w:sz w:val="20"/>
              </w:rPr>
            </w:pPr>
            <w:del w:id="192" w:author="USA" w:date="2023-02-21T15:08:00Z">
              <w:r w:rsidRPr="005B6DDD" w:rsidDel="009A40A0">
                <w:rPr>
                  <w:sz w:val="20"/>
                </w:rPr>
                <w:lastRenderedPageBreak/>
                <w:delText>Type of Physical Aid to Navigation (AtoN) augmented by the AtoN</w:delText>
              </w:r>
            </w:del>
          </w:p>
        </w:tc>
        <w:tc>
          <w:tcPr>
            <w:tcW w:w="1145" w:type="dxa"/>
            <w:vAlign w:val="center"/>
          </w:tcPr>
          <w:p w14:paraId="167E9D32" w14:textId="47ECC920"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93" w:author="USA" w:date="2023-02-21T15:08:00Z"/>
                <w:sz w:val="20"/>
              </w:rPr>
            </w:pPr>
            <w:del w:id="194" w:author="USA" w:date="2023-02-21T15:08:00Z">
              <w:r w:rsidRPr="005B6DDD" w:rsidDel="009A40A0">
                <w:rPr>
                  <w:sz w:val="20"/>
                </w:rPr>
                <w:delText>4</w:delText>
              </w:r>
            </w:del>
          </w:p>
        </w:tc>
        <w:tc>
          <w:tcPr>
            <w:tcW w:w="6806" w:type="dxa"/>
            <w:vAlign w:val="center"/>
          </w:tcPr>
          <w:p w14:paraId="12614C8D" w14:textId="74493F4E"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5" w:author="USA" w:date="2023-02-21T15:08:00Z"/>
                <w:sz w:val="20"/>
              </w:rPr>
            </w:pPr>
            <w:del w:id="196" w:author="USA" w:date="2023-02-21T15:08:00Z">
              <w:r w:rsidRPr="005B6DDD" w:rsidDel="009A40A0">
                <w:rPr>
                  <w:sz w:val="20"/>
                </w:rPr>
                <w:delText>0 – Undefined = default</w:delText>
              </w:r>
            </w:del>
          </w:p>
          <w:p w14:paraId="39C27857" w14:textId="7D815AD9"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7" w:author="USA" w:date="2023-02-21T15:08:00Z"/>
                <w:sz w:val="20"/>
              </w:rPr>
            </w:pPr>
            <w:del w:id="198" w:author="USA" w:date="2023-02-21T15:08:00Z">
              <w:r w:rsidRPr="005B6DDD" w:rsidDel="009A40A0">
                <w:rPr>
                  <w:sz w:val="20"/>
                </w:rPr>
                <w:delText>1 – Buoy (nun)</w:delText>
              </w:r>
            </w:del>
          </w:p>
          <w:p w14:paraId="748F8781" w14:textId="6A435E04"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9" w:author="USA" w:date="2023-02-21T15:08:00Z"/>
                <w:sz w:val="20"/>
              </w:rPr>
            </w:pPr>
            <w:del w:id="200" w:author="USA" w:date="2023-02-21T15:08:00Z">
              <w:r w:rsidRPr="005B6DDD" w:rsidDel="009A40A0">
                <w:rPr>
                  <w:sz w:val="20"/>
                </w:rPr>
                <w:delText>2 – Buoy (can)</w:delText>
              </w:r>
            </w:del>
          </w:p>
          <w:p w14:paraId="414E6144" w14:textId="3CA2350C"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1" w:author="USA" w:date="2023-02-21T15:08:00Z"/>
                <w:sz w:val="20"/>
              </w:rPr>
            </w:pPr>
            <w:del w:id="202" w:author="USA" w:date="2023-02-21T15:08:00Z">
              <w:r w:rsidRPr="005B6DDD" w:rsidDel="009A40A0">
                <w:rPr>
                  <w:sz w:val="20"/>
                </w:rPr>
                <w:delText>3 – Buoy (lighted)</w:delText>
              </w:r>
            </w:del>
          </w:p>
          <w:p w14:paraId="76F63BDA" w14:textId="016DD963" w:rsidR="009A40A0" w:rsidRPr="005B6DDD" w:rsidDel="009A40A0" w:rsidRDefault="009A40A0" w:rsidP="009A40A0">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3" w:author="USA" w:date="2023-02-21T15:08:00Z"/>
                <w:sz w:val="20"/>
              </w:rPr>
            </w:pPr>
            <w:del w:id="204" w:author="USA" w:date="2023-02-21T15:08:00Z">
              <w:r w:rsidRPr="005B6DDD" w:rsidDel="009A40A0">
                <w:rPr>
                  <w:sz w:val="20"/>
                </w:rPr>
                <w:delText>– Buoy (sound)</w:delText>
              </w:r>
            </w:del>
          </w:p>
          <w:p w14:paraId="5F630557" w14:textId="2A5901AF" w:rsidR="009A40A0" w:rsidRPr="005B6DDD" w:rsidDel="009A40A0" w:rsidRDefault="009A40A0" w:rsidP="009A40A0">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5" w:author="USA" w:date="2023-02-21T15:08:00Z"/>
                <w:sz w:val="20"/>
              </w:rPr>
            </w:pPr>
            <w:del w:id="206" w:author="USA" w:date="2023-02-21T15:08:00Z">
              <w:r w:rsidRPr="005B6DDD" w:rsidDel="009A40A0">
                <w:rPr>
                  <w:sz w:val="20"/>
                </w:rPr>
                <w:delText>– Beacon (lighted)</w:delText>
              </w:r>
            </w:del>
          </w:p>
          <w:p w14:paraId="74D0D137" w14:textId="74951FAB"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7" w:author="USA" w:date="2023-02-21T15:08:00Z"/>
                <w:sz w:val="20"/>
              </w:rPr>
            </w:pPr>
            <w:del w:id="208" w:author="USA" w:date="2023-02-21T15:08:00Z">
              <w:r w:rsidRPr="005B6DDD" w:rsidDel="009A40A0">
                <w:rPr>
                  <w:sz w:val="20"/>
                </w:rPr>
                <w:delText>6 – Beacon (sound)</w:delText>
              </w:r>
            </w:del>
          </w:p>
          <w:p w14:paraId="09F7196E" w14:textId="726A2078"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9" w:author="USA" w:date="2023-02-21T15:08:00Z"/>
                <w:sz w:val="20"/>
              </w:rPr>
            </w:pPr>
            <w:del w:id="210" w:author="USA" w:date="2023-02-21T15:08:00Z">
              <w:r w:rsidRPr="005B6DDD" w:rsidDel="009A40A0">
                <w:rPr>
                  <w:sz w:val="20"/>
                </w:rPr>
                <w:delText>7 – Beacon</w:delText>
              </w:r>
            </w:del>
          </w:p>
          <w:p w14:paraId="67973A8B" w14:textId="1DDE1011"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1" w:author="USA" w:date="2023-02-21T15:08:00Z"/>
                <w:sz w:val="20"/>
              </w:rPr>
            </w:pPr>
            <w:del w:id="212" w:author="USA" w:date="2023-02-21T15:08:00Z">
              <w:r w:rsidRPr="005B6DDD" w:rsidDel="009A40A0">
                <w:rPr>
                  <w:sz w:val="20"/>
                </w:rPr>
                <w:delText>8 – [TBD]</w:delText>
              </w:r>
            </w:del>
          </w:p>
          <w:p w14:paraId="2FADDF6F" w14:textId="0C6D1AB7"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3" w:author="USA" w:date="2023-02-21T15:08:00Z"/>
                <w:sz w:val="20"/>
              </w:rPr>
            </w:pPr>
            <w:del w:id="214" w:author="USA" w:date="2023-02-21T15:08:00Z">
              <w:r w:rsidRPr="005B6DDD" w:rsidDel="009A40A0">
                <w:rPr>
                  <w:sz w:val="20"/>
                </w:rPr>
                <w:delText>9 – RACON</w:delText>
              </w:r>
            </w:del>
          </w:p>
          <w:p w14:paraId="3C615F3F" w14:textId="24AF8DD8"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5" w:author="USA" w:date="2023-02-21T15:08:00Z"/>
                <w:sz w:val="20"/>
              </w:rPr>
            </w:pPr>
            <w:del w:id="216" w:author="USA" w:date="2023-02-21T15:08:00Z">
              <w:r w:rsidRPr="005B6DDD" w:rsidDel="009A40A0">
                <w:rPr>
                  <w:sz w:val="20"/>
                </w:rPr>
                <w:delText>10 – Reserved for regional use</w:delText>
              </w:r>
            </w:del>
          </w:p>
          <w:p w14:paraId="7E8FB705" w14:textId="4C34FBD6"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7" w:author="USA" w:date="2023-02-21T15:08:00Z"/>
                <w:sz w:val="20"/>
              </w:rPr>
            </w:pPr>
            <w:del w:id="218" w:author="USA" w:date="2023-02-21T15:08:00Z">
              <w:r w:rsidRPr="005B6DDD" w:rsidDel="009A40A0">
                <w:rPr>
                  <w:sz w:val="20"/>
                </w:rPr>
                <w:delText>11 – Reserved for regional use</w:delText>
              </w:r>
            </w:del>
          </w:p>
          <w:p w14:paraId="6A6D316D" w14:textId="5F4F8001" w:rsidR="009A40A0" w:rsidRPr="005B6DDD"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9" w:author="USA" w:date="2023-02-21T15:08:00Z"/>
                <w:sz w:val="20"/>
              </w:rPr>
            </w:pPr>
            <w:del w:id="220" w:author="USA" w:date="2023-02-21T15:08:00Z">
              <w:r w:rsidRPr="005B6DDD" w:rsidDel="009A40A0">
                <w:rPr>
                  <w:sz w:val="20"/>
                </w:rPr>
                <w:delText>12 – 15 – Reserved for future use</w:delText>
              </w:r>
            </w:del>
          </w:p>
        </w:tc>
      </w:tr>
      <w:tr w:rsidR="009A40A0" w:rsidRPr="005B6DDD" w14:paraId="354D492C" w14:textId="77777777" w:rsidTr="009B7587">
        <w:trPr>
          <w:cantSplit/>
          <w:jc w:val="center"/>
          <w:ins w:id="221" w:author="USA" w:date="2023-02-21T15:08:00Z"/>
        </w:trPr>
        <w:tc>
          <w:tcPr>
            <w:tcW w:w="1682" w:type="dxa"/>
            <w:vAlign w:val="center"/>
          </w:tcPr>
          <w:p w14:paraId="58AF24DE" w14:textId="59B5266C"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2" w:author="USA" w:date="2023-02-21T15:08:00Z"/>
                <w:sz w:val="20"/>
              </w:rPr>
            </w:pPr>
            <w:ins w:id="223" w:author="USA" w:date="2023-02-21T15:08:00Z">
              <w:r w:rsidRPr="00467BBF">
                <w:rPr>
                  <w:color w:val="000000"/>
                  <w:sz w:val="20"/>
                </w:rPr>
                <w:t>On-station Indicator</w:t>
              </w:r>
            </w:ins>
          </w:p>
        </w:tc>
        <w:tc>
          <w:tcPr>
            <w:tcW w:w="1145" w:type="dxa"/>
            <w:vAlign w:val="center"/>
          </w:tcPr>
          <w:p w14:paraId="52262AD8" w14:textId="158FD487"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4" w:author="USA" w:date="2023-02-21T15:08:00Z"/>
                <w:sz w:val="20"/>
              </w:rPr>
            </w:pPr>
            <w:ins w:id="225" w:author="USA" w:date="2023-02-21T15:08:00Z">
              <w:r w:rsidRPr="00467BBF">
                <w:rPr>
                  <w:color w:val="000000"/>
                  <w:sz w:val="20"/>
                </w:rPr>
                <w:t>3</w:t>
              </w:r>
            </w:ins>
          </w:p>
        </w:tc>
        <w:tc>
          <w:tcPr>
            <w:tcW w:w="6806" w:type="dxa"/>
            <w:vAlign w:val="center"/>
          </w:tcPr>
          <w:p w14:paraId="1D468447" w14:textId="49D909F9" w:rsidR="009A40A0" w:rsidRPr="00467BBF"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6" w:author="USA" w:date="2023-02-21T15:08:00Z"/>
                <w:sz w:val="20"/>
              </w:rPr>
            </w:pPr>
            <w:ins w:id="227" w:author="USA" w:date="2023-02-21T15:08:00Z">
              <w:r w:rsidRPr="00467BBF">
                <w:rPr>
                  <w:color w:val="000000"/>
                  <w:sz w:val="20"/>
                </w:rPr>
                <w:t xml:space="preserve">0 = On-station  </w:t>
              </w:r>
              <w:r w:rsidRPr="00467BBF">
                <w:rPr>
                  <w:color w:val="000000"/>
                  <w:sz w:val="20"/>
                </w:rPr>
                <w:br/>
                <w:t xml:space="preserve">1 = On-station, but uncharted   </w:t>
              </w:r>
              <w:r w:rsidRPr="00467BBF">
                <w:rPr>
                  <w:color w:val="000000"/>
                  <w:sz w:val="20"/>
                </w:rPr>
                <w:br/>
                <w:t xml:space="preserve">2 = On-station, but damaged, occulted, or submerged  </w:t>
              </w:r>
              <w:r w:rsidRPr="00467BBF">
                <w:rPr>
                  <w:color w:val="000000"/>
                  <w:sz w:val="20"/>
                </w:rPr>
                <w:br/>
                <w:t xml:space="preserve">3 = Off-station, and damaged, occulted, or submerged  </w:t>
              </w:r>
              <w:r w:rsidRPr="00467BBF">
                <w:rPr>
                  <w:color w:val="000000"/>
                  <w:sz w:val="20"/>
                </w:rPr>
                <w:br/>
                <w:t>4 = Off-station, adrift in the vicinity</w:t>
              </w:r>
              <w:r w:rsidRPr="00467BBF">
                <w:rPr>
                  <w:color w:val="000000"/>
                  <w:sz w:val="20"/>
                </w:rPr>
                <w:br/>
                <w:t xml:space="preserve">5 = Off-station, location unknown  </w:t>
              </w:r>
              <w:r w:rsidRPr="00467BBF">
                <w:rPr>
                  <w:color w:val="000000"/>
                  <w:sz w:val="20"/>
                </w:rPr>
                <w:br/>
                <w:t xml:space="preserve">6 = Removed or relocated, no longer at its charted position  </w:t>
              </w:r>
              <w:r w:rsidRPr="00467BBF">
                <w:rPr>
                  <w:color w:val="000000"/>
                  <w:sz w:val="20"/>
                </w:rPr>
                <w:br/>
                <w:t>7 = Unknown = default</w:t>
              </w:r>
            </w:ins>
          </w:p>
        </w:tc>
      </w:tr>
      <w:tr w:rsidR="009A40A0" w:rsidRPr="005B6DDD" w14:paraId="670A4DCC" w14:textId="77777777" w:rsidTr="009B7587">
        <w:trPr>
          <w:cantSplit/>
          <w:jc w:val="center"/>
        </w:trPr>
        <w:tc>
          <w:tcPr>
            <w:tcW w:w="1682" w:type="dxa"/>
            <w:vAlign w:val="center"/>
          </w:tcPr>
          <w:p w14:paraId="08B382AB" w14:textId="7D4CAF31"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228" w:author="USA" w:date="2023-02-21T15:09:00Z">
              <w:r w:rsidRPr="00467BBF">
                <w:rPr>
                  <w:color w:val="000000"/>
                  <w:sz w:val="20"/>
                  <w:rPrChange w:id="229" w:author="USA" w:date="2023-03-06T09:36:00Z">
                    <w:rPr>
                      <w:rFonts w:ascii="Calibri" w:hAnsi="Calibri" w:cs="Calibri"/>
                      <w:color w:val="000000"/>
                      <w:sz w:val="20"/>
                    </w:rPr>
                  </w:rPrChange>
                </w:rPr>
                <w:t>AtoN Signal</w:t>
              </w:r>
              <w:r w:rsidRPr="00D5500B">
                <w:rPr>
                  <w:rFonts w:ascii="Calibri" w:hAnsi="Calibri" w:cs="Calibri"/>
                  <w:color w:val="000000"/>
                  <w:sz w:val="20"/>
                </w:rPr>
                <w:t xml:space="preserve"> </w:t>
              </w:r>
              <w:r>
                <w:rPr>
                  <w:rFonts w:ascii="Calibri" w:hAnsi="Calibri" w:cs="Calibri"/>
                  <w:color w:val="000000"/>
                  <w:sz w:val="20"/>
                </w:rPr>
                <w:t xml:space="preserve"> </w:t>
              </w:r>
            </w:ins>
            <w:r w:rsidRPr="005B6DDD">
              <w:rPr>
                <w:sz w:val="20"/>
              </w:rPr>
              <w:t>Status</w:t>
            </w:r>
          </w:p>
        </w:tc>
        <w:tc>
          <w:tcPr>
            <w:tcW w:w="1145" w:type="dxa"/>
            <w:vAlign w:val="center"/>
          </w:tcPr>
          <w:p w14:paraId="69A89AC8" w14:textId="77777777" w:rsidR="009A40A0" w:rsidRPr="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A40A0">
              <w:rPr>
                <w:sz w:val="20"/>
              </w:rPr>
              <w:t>4</w:t>
            </w:r>
          </w:p>
        </w:tc>
        <w:tc>
          <w:tcPr>
            <w:tcW w:w="6806" w:type="dxa"/>
            <w:vAlign w:val="center"/>
          </w:tcPr>
          <w:p w14:paraId="0446E17F" w14:textId="04D1BDCD"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0" w:author="USA" w:date="2023-02-21T15:09:00Z"/>
                <w:sz w:val="20"/>
              </w:rPr>
            </w:pPr>
            <w:del w:id="231" w:author="USA" w:date="2023-02-21T15:09:00Z">
              <w:r w:rsidRPr="009A40A0" w:rsidDel="009A40A0">
                <w:rPr>
                  <w:sz w:val="20"/>
                </w:rPr>
                <w:delText xml:space="preserve">0 – Default = Watching Properly </w:delText>
              </w:r>
            </w:del>
          </w:p>
          <w:p w14:paraId="2E457BC3" w14:textId="0EC20EF4"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2" w:author="USA" w:date="2023-02-21T15:09:00Z"/>
                <w:sz w:val="20"/>
              </w:rPr>
            </w:pPr>
            <w:del w:id="233" w:author="USA" w:date="2023-02-21T15:09:00Z">
              <w:r w:rsidRPr="009A40A0" w:rsidDel="009A40A0">
                <w:rPr>
                  <w:sz w:val="20"/>
                </w:rPr>
                <w:delText xml:space="preserve">1 – Inoperative </w:delText>
              </w:r>
            </w:del>
          </w:p>
          <w:p w14:paraId="3AA9AB47" w14:textId="1B5CE492"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4" w:author="USA" w:date="2023-02-21T15:09:00Z"/>
                <w:sz w:val="20"/>
              </w:rPr>
            </w:pPr>
            <w:del w:id="235" w:author="USA" w:date="2023-02-21T15:09:00Z">
              <w:r w:rsidRPr="009A40A0" w:rsidDel="009A40A0">
                <w:rPr>
                  <w:sz w:val="20"/>
                </w:rPr>
                <w:delText xml:space="preserve">2 – Operating improperly (erratic) </w:delText>
              </w:r>
            </w:del>
          </w:p>
          <w:p w14:paraId="1A1C888E" w14:textId="454D1D3A"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6" w:author="USA" w:date="2023-02-21T15:09:00Z"/>
                <w:sz w:val="20"/>
              </w:rPr>
            </w:pPr>
            <w:del w:id="237" w:author="USA" w:date="2023-02-21T15:09:00Z">
              <w:r w:rsidRPr="009A40A0" w:rsidDel="009A40A0">
                <w:rPr>
                  <w:sz w:val="20"/>
                </w:rPr>
                <w:delText xml:space="preserve">3 – Operating improperly (reduced) </w:delText>
              </w:r>
            </w:del>
          </w:p>
          <w:p w14:paraId="53AF672F" w14:textId="21620D13" w:rsidR="009A40A0" w:rsidRPr="009A40A0" w:rsidDel="009A40A0" w:rsidRDefault="009A40A0" w:rsidP="009A40A0">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8" w:author="USA" w:date="2023-02-21T15:09:00Z"/>
                <w:rFonts w:ascii="Times New Roman" w:hAnsi="Times New Roman" w:cs="Times New Roman"/>
                <w:sz w:val="20"/>
                <w:szCs w:val="20"/>
              </w:rPr>
            </w:pPr>
            <w:del w:id="239" w:author="USA" w:date="2023-02-21T15:09:00Z">
              <w:r w:rsidRPr="009A40A0" w:rsidDel="009A40A0">
                <w:rPr>
                  <w:rFonts w:ascii="Times New Roman" w:hAnsi="Times New Roman" w:cs="Times New Roman"/>
                  <w:sz w:val="20"/>
                  <w:szCs w:val="20"/>
                </w:rPr>
                <w:delText xml:space="preserve">– Off-station </w:delText>
              </w:r>
            </w:del>
          </w:p>
          <w:p w14:paraId="0B164760" w14:textId="0E0F8A08" w:rsidR="009A40A0" w:rsidRPr="009A40A0" w:rsidDel="009A40A0" w:rsidRDefault="009A40A0" w:rsidP="009A40A0">
            <w:pPr>
              <w:pStyle w:val="ListParagraph"/>
              <w:numPr>
                <w:ilvl w:val="0"/>
                <w:numId w:val="3"/>
              </w:numPr>
              <w:tabs>
                <w:tab w:val="clear" w:pos="855"/>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0" w:author="USA" w:date="2023-02-21T15:09:00Z"/>
                <w:rFonts w:ascii="Times New Roman" w:hAnsi="Times New Roman" w:cs="Times New Roman"/>
                <w:sz w:val="20"/>
                <w:szCs w:val="20"/>
              </w:rPr>
            </w:pPr>
            <w:del w:id="241" w:author="USA" w:date="2023-02-21T15:09:00Z">
              <w:r w:rsidRPr="009A40A0" w:rsidDel="009A40A0">
                <w:rPr>
                  <w:rFonts w:ascii="Times New Roman" w:hAnsi="Times New Roman" w:cs="Times New Roman"/>
                  <w:sz w:val="20"/>
                  <w:szCs w:val="20"/>
                </w:rPr>
                <w:delText xml:space="preserve">– Missing (location unknown) </w:delText>
              </w:r>
            </w:del>
          </w:p>
          <w:p w14:paraId="70BCE46C" w14:textId="777B739E"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2" w:author="USA" w:date="2023-02-21T15:09:00Z"/>
                <w:sz w:val="20"/>
              </w:rPr>
            </w:pPr>
            <w:del w:id="243" w:author="USA" w:date="2023-02-21T15:09:00Z">
              <w:r w:rsidRPr="009A40A0" w:rsidDel="009A40A0">
                <w:rPr>
                  <w:sz w:val="20"/>
                </w:rPr>
                <w:delText xml:space="preserve">6 – Missing (adrift) </w:delText>
              </w:r>
            </w:del>
          </w:p>
          <w:p w14:paraId="1993E611" w14:textId="2791E55F"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4" w:author="USA" w:date="2023-02-21T15:09:00Z"/>
                <w:sz w:val="20"/>
              </w:rPr>
            </w:pPr>
            <w:del w:id="245" w:author="USA" w:date="2023-02-21T15:09:00Z">
              <w:r w:rsidRPr="009A40A0" w:rsidDel="009A40A0">
                <w:rPr>
                  <w:sz w:val="20"/>
                </w:rPr>
                <w:delText xml:space="preserve">7 – Damaged / occulted / submerged </w:delText>
              </w:r>
            </w:del>
          </w:p>
          <w:p w14:paraId="59EDE421" w14:textId="16FC311C"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6" w:author="USA" w:date="2023-02-21T15:09:00Z"/>
                <w:sz w:val="20"/>
              </w:rPr>
            </w:pPr>
            <w:del w:id="247" w:author="USA" w:date="2023-02-21T15:09:00Z">
              <w:r w:rsidRPr="009A40A0" w:rsidDel="009A40A0">
                <w:rPr>
                  <w:sz w:val="20"/>
                </w:rPr>
                <w:delText xml:space="preserve">8 – Removed / Discontinued </w:delText>
              </w:r>
            </w:del>
          </w:p>
          <w:p w14:paraId="1655AA8B" w14:textId="3F1CE8F7"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8" w:author="USA" w:date="2023-02-21T15:09:00Z"/>
                <w:sz w:val="20"/>
              </w:rPr>
            </w:pPr>
            <w:del w:id="249" w:author="USA" w:date="2023-02-21T15:09:00Z">
              <w:r w:rsidRPr="009A40A0" w:rsidDel="009A40A0">
                <w:rPr>
                  <w:sz w:val="20"/>
                </w:rPr>
                <w:delText xml:space="preserve">9 – Open </w:delText>
              </w:r>
            </w:del>
          </w:p>
          <w:p w14:paraId="6F7C6731" w14:textId="612A76A6"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0" w:author="USA" w:date="2023-02-21T15:09:00Z"/>
                <w:sz w:val="20"/>
              </w:rPr>
            </w:pPr>
            <w:del w:id="251" w:author="USA" w:date="2023-02-21T15:09:00Z">
              <w:r w:rsidRPr="009A40A0" w:rsidDel="009A40A0">
                <w:rPr>
                  <w:sz w:val="20"/>
                </w:rPr>
                <w:delText xml:space="preserve">10 – Closed </w:delText>
              </w:r>
            </w:del>
          </w:p>
          <w:p w14:paraId="128FB4B2" w14:textId="3FA3ABEE"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2" w:author="USA" w:date="2023-02-21T15:09:00Z"/>
                <w:sz w:val="20"/>
              </w:rPr>
            </w:pPr>
            <w:del w:id="253" w:author="USA" w:date="2023-02-21T15:09:00Z">
              <w:r w:rsidRPr="009A40A0" w:rsidDel="009A40A0">
                <w:rPr>
                  <w:sz w:val="20"/>
                </w:rPr>
                <w:delText xml:space="preserve">11 – Partially Open </w:delText>
              </w:r>
            </w:del>
          </w:p>
          <w:p w14:paraId="2E13C7BD" w14:textId="13245AB9"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4" w:author="USA" w:date="2023-02-21T15:09:00Z"/>
                <w:sz w:val="20"/>
              </w:rPr>
            </w:pPr>
            <w:del w:id="255" w:author="USA" w:date="2023-02-21T15:09:00Z">
              <w:r w:rsidRPr="009A40A0" w:rsidDel="009A40A0">
                <w:rPr>
                  <w:sz w:val="20"/>
                </w:rPr>
                <w:delText xml:space="preserve">12 – Active </w:delText>
              </w:r>
            </w:del>
          </w:p>
          <w:p w14:paraId="47E2648B" w14:textId="7D84899D"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6" w:author="USA" w:date="2023-02-21T15:09:00Z"/>
                <w:sz w:val="20"/>
              </w:rPr>
            </w:pPr>
            <w:del w:id="257" w:author="USA" w:date="2023-02-21T15:09:00Z">
              <w:r w:rsidRPr="009A40A0" w:rsidDel="009A40A0">
                <w:rPr>
                  <w:sz w:val="20"/>
                </w:rPr>
                <w:delText xml:space="preserve">13 – Inactive </w:delText>
              </w:r>
            </w:del>
          </w:p>
          <w:p w14:paraId="5337FBE4" w14:textId="7E99E8EC" w:rsidR="009A40A0" w:rsidRPr="009A40A0" w:rsidDel="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8" w:author="USA" w:date="2023-02-21T15:09:00Z"/>
                <w:sz w:val="20"/>
              </w:rPr>
            </w:pPr>
            <w:del w:id="259" w:author="USA" w:date="2023-02-21T15:09:00Z">
              <w:r w:rsidRPr="009A40A0" w:rsidDel="009A40A0">
                <w:rPr>
                  <w:sz w:val="20"/>
                </w:rPr>
                <w:delText xml:space="preserve">14 – TBD </w:delText>
              </w:r>
            </w:del>
          </w:p>
          <w:p w14:paraId="7DE55475" w14:textId="77777777" w:rsidR="009A40A0" w:rsidRPr="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0" w:author="USA" w:date="2023-02-21T15:09:00Z"/>
                <w:sz w:val="20"/>
              </w:rPr>
            </w:pPr>
            <w:del w:id="261" w:author="USA" w:date="2023-02-21T15:09:00Z">
              <w:r w:rsidRPr="009A40A0" w:rsidDel="009A40A0">
                <w:rPr>
                  <w:sz w:val="20"/>
                </w:rPr>
                <w:delText>15 – TBD</w:delText>
              </w:r>
            </w:del>
          </w:p>
          <w:p w14:paraId="25C73A0A" w14:textId="1BF0F3AA" w:rsidR="009A40A0" w:rsidRPr="009A40A0"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262" w:author="USA" w:date="2023-02-21T15:09:00Z">
              <w:r w:rsidRPr="009A40A0">
                <w:rPr>
                  <w:color w:val="3F3F3F"/>
                  <w:sz w:val="20"/>
                </w:rPr>
                <w:t>Per Table (bis</w:t>
              </w:r>
            </w:ins>
            <w:ins w:id="263" w:author="USA" w:date="2023-03-01T14:06:00Z">
              <w:r w:rsidR="00172121">
                <w:rPr>
                  <w:color w:val="3F3F3F"/>
                  <w:sz w:val="20"/>
                </w:rPr>
                <w:t>4</w:t>
              </w:r>
            </w:ins>
            <w:ins w:id="264" w:author="USA" w:date="2023-02-21T15:09:00Z">
              <w:r w:rsidRPr="009A40A0">
                <w:rPr>
                  <w:color w:val="3F3F3F"/>
                  <w:sz w:val="20"/>
                </w:rPr>
                <w:t>)</w:t>
              </w:r>
            </w:ins>
          </w:p>
        </w:tc>
      </w:tr>
      <w:tr w:rsidR="009A40A0" w:rsidRPr="005B6DDD" w14:paraId="33E6955D" w14:textId="77777777" w:rsidTr="009B7587">
        <w:trPr>
          <w:cantSplit/>
          <w:jc w:val="center"/>
        </w:trPr>
        <w:tc>
          <w:tcPr>
            <w:tcW w:w="1682" w:type="dxa"/>
            <w:vAlign w:val="center"/>
          </w:tcPr>
          <w:p w14:paraId="115785D8"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Spare</w:t>
            </w:r>
          </w:p>
        </w:tc>
        <w:tc>
          <w:tcPr>
            <w:tcW w:w="1145" w:type="dxa"/>
            <w:vAlign w:val="center"/>
          </w:tcPr>
          <w:p w14:paraId="65B6772C" w14:textId="3FCC2B9F" w:rsidR="009A40A0" w:rsidRPr="005B6DDD" w:rsidRDefault="00393656"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265" w:author="USA" w:date="2023-02-21T15:16:00Z">
              <w:r>
                <w:rPr>
                  <w:sz w:val="20"/>
                </w:rPr>
                <w:t>8</w:t>
              </w:r>
            </w:ins>
            <w:del w:id="266" w:author="USA" w:date="2023-02-21T15:16:00Z">
              <w:r w:rsidR="009A40A0" w:rsidRPr="005B6DDD" w:rsidDel="00393656">
                <w:rPr>
                  <w:sz w:val="20"/>
                </w:rPr>
                <w:delText>5</w:delText>
              </w:r>
            </w:del>
          </w:p>
        </w:tc>
        <w:tc>
          <w:tcPr>
            <w:tcW w:w="6806" w:type="dxa"/>
            <w:vAlign w:val="center"/>
          </w:tcPr>
          <w:p w14:paraId="2406CCAC" w14:textId="4CB8498B"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Should be set to zero. Reserved for future use</w:t>
            </w:r>
          </w:p>
        </w:tc>
      </w:tr>
      <w:tr w:rsidR="009A40A0" w:rsidRPr="005B6DDD" w14:paraId="5AA3FB95" w14:textId="77777777" w:rsidTr="009B7587">
        <w:trPr>
          <w:cantSplit/>
          <w:jc w:val="center"/>
        </w:trPr>
        <w:tc>
          <w:tcPr>
            <w:tcW w:w="1682" w:type="dxa"/>
            <w:vAlign w:val="center"/>
          </w:tcPr>
          <w:p w14:paraId="2FFCD113"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Number of bits</w:t>
            </w:r>
          </w:p>
        </w:tc>
        <w:tc>
          <w:tcPr>
            <w:tcW w:w="1145" w:type="dxa"/>
            <w:vAlign w:val="center"/>
          </w:tcPr>
          <w:p w14:paraId="10ED99E6"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5B6DDD">
              <w:rPr>
                <w:sz w:val="20"/>
              </w:rPr>
              <w:t>168</w:t>
            </w:r>
          </w:p>
        </w:tc>
        <w:tc>
          <w:tcPr>
            <w:tcW w:w="6806" w:type="dxa"/>
            <w:vAlign w:val="center"/>
          </w:tcPr>
          <w:p w14:paraId="0635D7C9" w14:textId="77777777" w:rsidR="009A40A0" w:rsidRPr="005B6DDD" w:rsidRDefault="009A40A0" w:rsidP="009A40A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5B6DDD">
              <w:rPr>
                <w:sz w:val="20"/>
              </w:rPr>
              <w:t>Occupies one slot</w:t>
            </w:r>
          </w:p>
        </w:tc>
      </w:tr>
      <w:bookmarkEnd w:id="53"/>
    </w:tbl>
    <w:p w14:paraId="5FF75A7E" w14:textId="77777777" w:rsidR="005B6DDD" w:rsidRPr="005B6DDD" w:rsidRDefault="005B6DDD" w:rsidP="005B6DDD">
      <w:pPr>
        <w:tabs>
          <w:tab w:val="clear" w:pos="1134"/>
          <w:tab w:val="clear" w:pos="1871"/>
          <w:tab w:val="clear" w:pos="2268"/>
        </w:tabs>
        <w:spacing w:before="0"/>
        <w:rPr>
          <w:sz w:val="20"/>
          <w:lang w:eastAsia="zh-CN"/>
        </w:rPr>
      </w:pPr>
    </w:p>
    <w:p w14:paraId="25D1884D" w14:textId="1A576605" w:rsidR="00393656" w:rsidRPr="00467BBF" w:rsidRDefault="00393656" w:rsidP="00393656">
      <w:pPr>
        <w:rPr>
          <w:ins w:id="267" w:author="USA" w:date="2023-02-21T15:27:00Z"/>
          <w:b/>
          <w:bCs/>
          <w:color w:val="000000"/>
          <w:rPrChange w:id="268" w:author="USA" w:date="2023-03-06T09:36:00Z">
            <w:rPr>
              <w:ins w:id="269" w:author="USA" w:date="2023-02-21T15:27:00Z"/>
              <w:rFonts w:ascii="Calibri" w:hAnsi="Calibri" w:cs="Calibri"/>
              <w:b/>
              <w:bCs/>
              <w:color w:val="000000"/>
            </w:rPr>
          </w:rPrChange>
        </w:rPr>
      </w:pPr>
      <w:ins w:id="270" w:author="USA" w:date="2023-02-21T15:27:00Z">
        <w:r w:rsidRPr="00467BBF">
          <w:rPr>
            <w:b/>
            <w:bCs/>
            <w:color w:val="000000"/>
            <w:rPrChange w:id="271" w:author="USA" w:date="2023-03-06T09:36:00Z">
              <w:rPr>
                <w:rFonts w:ascii="Calibri" w:hAnsi="Calibri" w:cs="Calibri"/>
                <w:b/>
                <w:bCs/>
                <w:color w:val="000000"/>
              </w:rPr>
            </w:rPrChange>
          </w:rPr>
          <w:t xml:space="preserve">Table </w:t>
        </w:r>
      </w:ins>
      <w:ins w:id="272" w:author="USA" w:date="2023-03-01T14:03:00Z">
        <w:r w:rsidR="00C15142" w:rsidRPr="00467BBF">
          <w:rPr>
            <w:b/>
            <w:bCs/>
            <w:color w:val="000000"/>
            <w:rPrChange w:id="273" w:author="USA" w:date="2023-03-06T09:36:00Z">
              <w:rPr>
                <w:rFonts w:ascii="Calibri" w:hAnsi="Calibri" w:cs="Calibri"/>
                <w:b/>
                <w:bCs/>
                <w:color w:val="000000"/>
              </w:rPr>
            </w:rPrChange>
          </w:rPr>
          <w:t>(bis</w:t>
        </w:r>
      </w:ins>
      <w:ins w:id="274" w:author="USA" w:date="2023-03-01T14:04:00Z">
        <w:r w:rsidR="00C15142" w:rsidRPr="00467BBF">
          <w:rPr>
            <w:b/>
            <w:bCs/>
            <w:color w:val="000000"/>
            <w:rPrChange w:id="275" w:author="USA" w:date="2023-03-06T09:36:00Z">
              <w:rPr>
                <w:rFonts w:ascii="Calibri" w:hAnsi="Calibri" w:cs="Calibri"/>
                <w:b/>
                <w:bCs/>
                <w:color w:val="000000"/>
              </w:rPr>
            </w:rPrChange>
          </w:rPr>
          <w:t>2</w:t>
        </w:r>
      </w:ins>
      <w:ins w:id="276" w:author="USA" w:date="2023-03-01T14:03:00Z">
        <w:r w:rsidR="00C15142" w:rsidRPr="00467BBF">
          <w:rPr>
            <w:b/>
            <w:bCs/>
            <w:color w:val="000000"/>
            <w:rPrChange w:id="277" w:author="USA" w:date="2023-03-06T09:36:00Z">
              <w:rPr>
                <w:rFonts w:ascii="Calibri" w:hAnsi="Calibri" w:cs="Calibri"/>
                <w:b/>
                <w:bCs/>
                <w:color w:val="000000"/>
              </w:rPr>
            </w:rPrChange>
          </w:rPr>
          <w:t>)</w:t>
        </w:r>
      </w:ins>
      <w:ins w:id="278" w:author="USA" w:date="2023-02-21T15:27:00Z">
        <w:r w:rsidRPr="00467BBF">
          <w:rPr>
            <w:b/>
            <w:bCs/>
            <w:color w:val="000000"/>
            <w:rPrChange w:id="279" w:author="USA" w:date="2023-03-06T09:36:00Z">
              <w:rPr>
                <w:rFonts w:ascii="Calibri" w:hAnsi="Calibri" w:cs="Calibri"/>
                <w:b/>
                <w:bCs/>
                <w:color w:val="000000"/>
              </w:rPr>
            </w:rPrChange>
          </w:rPr>
          <w:t xml:space="preserve">  -- Nature of the AtoN </w:t>
        </w:r>
      </w:ins>
    </w:p>
    <w:p w14:paraId="7266C8D0" w14:textId="77777777" w:rsidR="00393656" w:rsidRDefault="00393656" w:rsidP="00393656">
      <w:pPr>
        <w:rPr>
          <w:ins w:id="280" w:author="USA" w:date="2023-02-21T15:27:00Z"/>
        </w:rPr>
      </w:pPr>
    </w:p>
    <w:tbl>
      <w:tblPr>
        <w:tblW w:w="9445" w:type="dxa"/>
        <w:tblLook w:val="04A0" w:firstRow="1" w:lastRow="0" w:firstColumn="1" w:lastColumn="0" w:noHBand="0" w:noVBand="1"/>
      </w:tblPr>
      <w:tblGrid>
        <w:gridCol w:w="1220"/>
        <w:gridCol w:w="940"/>
        <w:gridCol w:w="7285"/>
      </w:tblGrid>
      <w:tr w:rsidR="00393656" w:rsidRPr="00393656" w14:paraId="17AF707B" w14:textId="77777777" w:rsidTr="00AF2FD6">
        <w:trPr>
          <w:trHeight w:val="373"/>
          <w:ins w:id="281" w:author="USA" w:date="2023-02-21T15:27:00Z"/>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2C168" w14:textId="77777777" w:rsidR="00393656" w:rsidRPr="00393656" w:rsidRDefault="00393656" w:rsidP="00AF2FD6">
            <w:pPr>
              <w:rPr>
                <w:ins w:id="282" w:author="USA" w:date="2023-02-21T15:27:00Z"/>
                <w:color w:val="000000"/>
                <w:sz w:val="20"/>
              </w:rPr>
            </w:pPr>
            <w:ins w:id="283" w:author="USA" w:date="2023-02-21T15:27:00Z">
              <w:r w:rsidRPr="00393656">
                <w:rPr>
                  <w:color w:val="000000"/>
                  <w:sz w:val="20"/>
                </w:rPr>
                <w:t> </w:t>
              </w:r>
            </w:ins>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723297B5" w14:textId="77777777" w:rsidR="00393656" w:rsidRPr="00393656" w:rsidRDefault="00393656" w:rsidP="00AF2FD6">
            <w:pPr>
              <w:jc w:val="center"/>
              <w:rPr>
                <w:ins w:id="284" w:author="USA" w:date="2023-02-21T15:27:00Z"/>
                <w:color w:val="000000"/>
                <w:sz w:val="20"/>
              </w:rPr>
            </w:pPr>
            <w:ins w:id="285" w:author="USA" w:date="2023-02-21T15:27:00Z">
              <w:r w:rsidRPr="00393656">
                <w:rPr>
                  <w:color w:val="000000"/>
                  <w:sz w:val="20"/>
                </w:rPr>
                <w:t>0</w:t>
              </w:r>
            </w:ins>
          </w:p>
        </w:tc>
        <w:tc>
          <w:tcPr>
            <w:tcW w:w="7285" w:type="dxa"/>
            <w:tcBorders>
              <w:top w:val="single" w:sz="4" w:space="0" w:color="auto"/>
              <w:left w:val="nil"/>
              <w:bottom w:val="single" w:sz="4" w:space="0" w:color="auto"/>
              <w:right w:val="single" w:sz="4" w:space="0" w:color="auto"/>
            </w:tcBorders>
            <w:shd w:val="clear" w:color="auto" w:fill="auto"/>
            <w:noWrap/>
            <w:vAlign w:val="center"/>
            <w:hideMark/>
          </w:tcPr>
          <w:p w14:paraId="19F2EE5F" w14:textId="77777777" w:rsidR="00393656" w:rsidRPr="00393656" w:rsidRDefault="00393656" w:rsidP="00AF2FD6">
            <w:pPr>
              <w:rPr>
                <w:ins w:id="286" w:author="USA" w:date="2023-02-21T15:27:00Z"/>
                <w:color w:val="000000"/>
                <w:sz w:val="20"/>
              </w:rPr>
            </w:pPr>
            <w:ins w:id="287" w:author="USA" w:date="2023-02-21T15:27:00Z">
              <w:r w:rsidRPr="00393656">
                <w:rPr>
                  <w:color w:val="000000"/>
                  <w:sz w:val="20"/>
                </w:rPr>
                <w:t>Unknown or unspecified = default</w:t>
              </w:r>
            </w:ins>
          </w:p>
        </w:tc>
      </w:tr>
      <w:tr w:rsidR="00393656" w:rsidRPr="00393656" w14:paraId="1EA524E9" w14:textId="77777777" w:rsidTr="00AF2FD6">
        <w:trPr>
          <w:trHeight w:val="373"/>
          <w:ins w:id="288" w:author="USA" w:date="2023-02-21T15:27:00Z"/>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7ADA7A" w14:textId="77777777" w:rsidR="00393656" w:rsidRPr="00393656" w:rsidRDefault="00393656" w:rsidP="00AF2FD6">
            <w:pPr>
              <w:jc w:val="center"/>
              <w:rPr>
                <w:ins w:id="289" w:author="USA" w:date="2023-02-21T15:27:00Z"/>
                <w:color w:val="000000"/>
                <w:sz w:val="20"/>
              </w:rPr>
            </w:pPr>
            <w:ins w:id="290" w:author="USA" w:date="2023-02-21T15:27:00Z">
              <w:r w:rsidRPr="00393656">
                <w:rPr>
                  <w:color w:val="000000"/>
                  <w:sz w:val="20"/>
                </w:rPr>
                <w:lastRenderedPageBreak/>
                <w:t> </w:t>
              </w:r>
            </w:ins>
          </w:p>
        </w:tc>
        <w:tc>
          <w:tcPr>
            <w:tcW w:w="940" w:type="dxa"/>
            <w:tcBorders>
              <w:top w:val="nil"/>
              <w:left w:val="nil"/>
              <w:bottom w:val="single" w:sz="4" w:space="0" w:color="auto"/>
              <w:right w:val="single" w:sz="4" w:space="0" w:color="auto"/>
            </w:tcBorders>
            <w:shd w:val="clear" w:color="auto" w:fill="auto"/>
            <w:noWrap/>
            <w:vAlign w:val="center"/>
            <w:hideMark/>
          </w:tcPr>
          <w:p w14:paraId="441C5236" w14:textId="77777777" w:rsidR="00393656" w:rsidRPr="00393656" w:rsidRDefault="00393656" w:rsidP="00AF2FD6">
            <w:pPr>
              <w:jc w:val="center"/>
              <w:rPr>
                <w:ins w:id="291" w:author="USA" w:date="2023-02-21T15:27:00Z"/>
                <w:color w:val="000000"/>
                <w:sz w:val="20"/>
              </w:rPr>
            </w:pPr>
            <w:ins w:id="292" w:author="USA" w:date="2023-02-21T15:27:00Z">
              <w:r w:rsidRPr="00393656">
                <w:rPr>
                  <w:color w:val="000000"/>
                  <w:sz w:val="20"/>
                </w:rPr>
                <w:t>1</w:t>
              </w:r>
            </w:ins>
          </w:p>
        </w:tc>
        <w:tc>
          <w:tcPr>
            <w:tcW w:w="7285" w:type="dxa"/>
            <w:tcBorders>
              <w:top w:val="nil"/>
              <w:left w:val="nil"/>
              <w:bottom w:val="single" w:sz="4" w:space="0" w:color="auto"/>
              <w:right w:val="single" w:sz="4" w:space="0" w:color="auto"/>
            </w:tcBorders>
            <w:shd w:val="clear" w:color="auto" w:fill="auto"/>
            <w:noWrap/>
            <w:vAlign w:val="center"/>
            <w:hideMark/>
          </w:tcPr>
          <w:p w14:paraId="0D8ABDEF" w14:textId="77777777" w:rsidR="00393656" w:rsidRPr="00393656" w:rsidRDefault="00393656" w:rsidP="00AF2FD6">
            <w:pPr>
              <w:rPr>
                <w:ins w:id="293" w:author="USA" w:date="2023-02-21T15:27:00Z"/>
                <w:color w:val="000000"/>
                <w:sz w:val="20"/>
              </w:rPr>
            </w:pPr>
            <w:ins w:id="294" w:author="USA" w:date="2023-02-21T15:27:00Z">
              <w:r w:rsidRPr="00393656">
                <w:rPr>
                  <w:color w:val="000000"/>
                  <w:sz w:val="20"/>
                </w:rPr>
                <w:t>Reference point</w:t>
              </w:r>
            </w:ins>
          </w:p>
        </w:tc>
      </w:tr>
      <w:tr w:rsidR="00393656" w:rsidRPr="00393656" w14:paraId="3C2A0C3C" w14:textId="77777777" w:rsidTr="00AF2FD6">
        <w:trPr>
          <w:trHeight w:val="373"/>
          <w:ins w:id="29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085C321" w14:textId="77777777" w:rsidR="00393656" w:rsidRPr="00393656" w:rsidRDefault="00393656" w:rsidP="00AF2FD6">
            <w:pPr>
              <w:rPr>
                <w:ins w:id="296" w:author="USA" w:date="2023-02-21T15:27:00Z"/>
                <w:color w:val="000000"/>
                <w:sz w:val="20"/>
                <w:rPrChange w:id="297" w:author="USA" w:date="2023-02-21T15:27:00Z">
                  <w:rPr>
                    <w:ins w:id="29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69BA393" w14:textId="77777777" w:rsidR="00393656" w:rsidRPr="00393656" w:rsidRDefault="00393656" w:rsidP="00AF2FD6">
            <w:pPr>
              <w:jc w:val="center"/>
              <w:rPr>
                <w:ins w:id="299" w:author="USA" w:date="2023-02-21T15:27:00Z"/>
                <w:color w:val="000000"/>
                <w:sz w:val="20"/>
                <w:rPrChange w:id="300" w:author="USA" w:date="2023-02-21T15:27:00Z">
                  <w:rPr>
                    <w:ins w:id="301" w:author="USA" w:date="2023-02-21T15:27:00Z"/>
                    <w:rFonts w:ascii="Calibri" w:hAnsi="Calibri" w:cs="Calibri"/>
                    <w:color w:val="000000"/>
                  </w:rPr>
                </w:rPrChange>
              </w:rPr>
            </w:pPr>
            <w:ins w:id="302" w:author="USA" w:date="2023-02-21T15:27:00Z">
              <w:r w:rsidRPr="00393656">
                <w:rPr>
                  <w:color w:val="000000"/>
                  <w:sz w:val="20"/>
                  <w:rPrChange w:id="303" w:author="USA" w:date="2023-02-21T15:27:00Z">
                    <w:rPr>
                      <w:rFonts w:ascii="Calibri" w:hAnsi="Calibri" w:cs="Calibri"/>
                      <w:color w:val="000000"/>
                    </w:rPr>
                  </w:rPrChange>
                </w:rPr>
                <w:t>2</w:t>
              </w:r>
            </w:ins>
          </w:p>
        </w:tc>
        <w:tc>
          <w:tcPr>
            <w:tcW w:w="7285" w:type="dxa"/>
            <w:tcBorders>
              <w:top w:val="nil"/>
              <w:left w:val="nil"/>
              <w:bottom w:val="single" w:sz="4" w:space="0" w:color="auto"/>
              <w:right w:val="single" w:sz="4" w:space="0" w:color="auto"/>
            </w:tcBorders>
            <w:shd w:val="clear" w:color="auto" w:fill="auto"/>
            <w:noWrap/>
            <w:vAlign w:val="center"/>
            <w:hideMark/>
          </w:tcPr>
          <w:p w14:paraId="7BDF2F64" w14:textId="77777777" w:rsidR="00393656" w:rsidRPr="00393656" w:rsidRDefault="00393656" w:rsidP="00AF2FD6">
            <w:pPr>
              <w:rPr>
                <w:ins w:id="304" w:author="USA" w:date="2023-02-21T15:27:00Z"/>
                <w:color w:val="000000"/>
                <w:sz w:val="20"/>
                <w:rPrChange w:id="305" w:author="USA" w:date="2023-02-21T15:27:00Z">
                  <w:rPr>
                    <w:ins w:id="306" w:author="USA" w:date="2023-02-21T15:27:00Z"/>
                    <w:rFonts w:ascii="Calibri" w:hAnsi="Calibri" w:cs="Calibri"/>
                    <w:color w:val="000000"/>
                  </w:rPr>
                </w:rPrChange>
              </w:rPr>
            </w:pPr>
            <w:ins w:id="307" w:author="USA" w:date="2023-02-21T15:27:00Z">
              <w:r w:rsidRPr="00393656">
                <w:rPr>
                  <w:color w:val="000000"/>
                  <w:sz w:val="20"/>
                  <w:rPrChange w:id="308" w:author="USA" w:date="2023-02-21T15:27:00Z">
                    <w:rPr>
                      <w:rFonts w:ascii="Calibri" w:hAnsi="Calibri" w:cs="Calibri"/>
                      <w:color w:val="000000"/>
                    </w:rPr>
                  </w:rPrChange>
                </w:rPr>
                <w:t xml:space="preserve">RACON </w:t>
              </w:r>
            </w:ins>
          </w:p>
        </w:tc>
      </w:tr>
      <w:tr w:rsidR="00393656" w:rsidRPr="00393656" w14:paraId="7F9200B1" w14:textId="77777777" w:rsidTr="00AF2FD6">
        <w:trPr>
          <w:trHeight w:val="373"/>
          <w:ins w:id="30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4242BD8" w14:textId="77777777" w:rsidR="00393656" w:rsidRPr="00393656" w:rsidRDefault="00393656" w:rsidP="00AF2FD6">
            <w:pPr>
              <w:rPr>
                <w:ins w:id="310" w:author="USA" w:date="2023-02-21T15:27:00Z"/>
                <w:color w:val="000000"/>
                <w:sz w:val="20"/>
                <w:rPrChange w:id="311" w:author="USA" w:date="2023-02-21T15:27:00Z">
                  <w:rPr>
                    <w:ins w:id="31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AB2D356" w14:textId="77777777" w:rsidR="00393656" w:rsidRPr="00393656" w:rsidRDefault="00393656" w:rsidP="00AF2FD6">
            <w:pPr>
              <w:jc w:val="center"/>
              <w:rPr>
                <w:ins w:id="313" w:author="USA" w:date="2023-02-21T15:27:00Z"/>
                <w:color w:val="000000"/>
                <w:sz w:val="20"/>
                <w:rPrChange w:id="314" w:author="USA" w:date="2023-02-21T15:27:00Z">
                  <w:rPr>
                    <w:ins w:id="315" w:author="USA" w:date="2023-02-21T15:27:00Z"/>
                    <w:rFonts w:ascii="Calibri" w:hAnsi="Calibri" w:cs="Calibri"/>
                    <w:color w:val="000000"/>
                  </w:rPr>
                </w:rPrChange>
              </w:rPr>
            </w:pPr>
            <w:ins w:id="316" w:author="USA" w:date="2023-02-21T15:27:00Z">
              <w:r w:rsidRPr="00393656">
                <w:rPr>
                  <w:color w:val="000000"/>
                  <w:sz w:val="20"/>
                  <w:rPrChange w:id="317" w:author="USA" w:date="2023-02-21T15:27:00Z">
                    <w:rPr>
                      <w:rFonts w:ascii="Calibri" w:hAnsi="Calibri" w:cs="Calibri"/>
                      <w:color w:val="000000"/>
                    </w:rPr>
                  </w:rPrChange>
                </w:rPr>
                <w:t>3</w:t>
              </w:r>
            </w:ins>
          </w:p>
        </w:tc>
        <w:tc>
          <w:tcPr>
            <w:tcW w:w="7285" w:type="dxa"/>
            <w:tcBorders>
              <w:top w:val="nil"/>
              <w:left w:val="nil"/>
              <w:bottom w:val="single" w:sz="4" w:space="0" w:color="auto"/>
              <w:right w:val="single" w:sz="4" w:space="0" w:color="auto"/>
            </w:tcBorders>
            <w:shd w:val="clear" w:color="auto" w:fill="auto"/>
            <w:noWrap/>
            <w:vAlign w:val="center"/>
            <w:hideMark/>
          </w:tcPr>
          <w:p w14:paraId="69626A39" w14:textId="77777777" w:rsidR="00393656" w:rsidRPr="00393656" w:rsidRDefault="00393656" w:rsidP="00AF2FD6">
            <w:pPr>
              <w:rPr>
                <w:ins w:id="318" w:author="USA" w:date="2023-02-21T15:27:00Z"/>
                <w:color w:val="000000"/>
                <w:sz w:val="20"/>
                <w:rPrChange w:id="319" w:author="USA" w:date="2023-02-21T15:27:00Z">
                  <w:rPr>
                    <w:ins w:id="320" w:author="USA" w:date="2023-02-21T15:27:00Z"/>
                    <w:rFonts w:ascii="Calibri" w:hAnsi="Calibri" w:cs="Calibri"/>
                    <w:color w:val="000000"/>
                  </w:rPr>
                </w:rPrChange>
              </w:rPr>
            </w:pPr>
            <w:ins w:id="321" w:author="USA" w:date="2023-02-21T15:27:00Z">
              <w:r w:rsidRPr="00393656">
                <w:rPr>
                  <w:color w:val="000000"/>
                  <w:sz w:val="20"/>
                  <w:rPrChange w:id="322" w:author="USA" w:date="2023-02-21T15:27:00Z">
                    <w:rPr>
                      <w:rFonts w:ascii="Calibri" w:hAnsi="Calibri" w:cs="Calibri"/>
                      <w:color w:val="000000"/>
                    </w:rPr>
                  </w:rPrChange>
                </w:rPr>
                <w:t>Fixed structures, such as platforms or towers</w:t>
              </w:r>
            </w:ins>
          </w:p>
        </w:tc>
      </w:tr>
      <w:tr w:rsidR="00393656" w:rsidRPr="00393656" w14:paraId="293FE0AB" w14:textId="77777777" w:rsidTr="00AF2FD6">
        <w:trPr>
          <w:trHeight w:val="373"/>
          <w:ins w:id="32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F318D66" w14:textId="77777777" w:rsidR="00393656" w:rsidRPr="00393656" w:rsidRDefault="00393656" w:rsidP="00AF2FD6">
            <w:pPr>
              <w:rPr>
                <w:ins w:id="324" w:author="USA" w:date="2023-02-21T15:27:00Z"/>
                <w:color w:val="000000"/>
                <w:sz w:val="20"/>
                <w:rPrChange w:id="325" w:author="USA" w:date="2023-02-21T15:27:00Z">
                  <w:rPr>
                    <w:ins w:id="32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4B0A48B6" w14:textId="77777777" w:rsidR="00393656" w:rsidRPr="00393656" w:rsidRDefault="00393656" w:rsidP="00AF2FD6">
            <w:pPr>
              <w:jc w:val="center"/>
              <w:rPr>
                <w:ins w:id="327" w:author="USA" w:date="2023-02-21T15:27:00Z"/>
                <w:color w:val="000000"/>
                <w:sz w:val="20"/>
                <w:rPrChange w:id="328" w:author="USA" w:date="2023-02-21T15:27:00Z">
                  <w:rPr>
                    <w:ins w:id="329" w:author="USA" w:date="2023-02-21T15:27:00Z"/>
                    <w:rFonts w:ascii="Calibri" w:hAnsi="Calibri" w:cs="Calibri"/>
                    <w:color w:val="000000"/>
                  </w:rPr>
                </w:rPrChange>
              </w:rPr>
            </w:pPr>
            <w:ins w:id="330" w:author="USA" w:date="2023-02-21T15:27:00Z">
              <w:r w:rsidRPr="00393656">
                <w:rPr>
                  <w:color w:val="000000"/>
                  <w:sz w:val="20"/>
                  <w:rPrChange w:id="331" w:author="USA" w:date="2023-02-21T15:27:00Z">
                    <w:rPr>
                      <w:rFonts w:ascii="Calibri" w:hAnsi="Calibri" w:cs="Calibri"/>
                      <w:color w:val="000000"/>
                    </w:rPr>
                  </w:rPrChange>
                </w:rPr>
                <w:t>4</w:t>
              </w:r>
            </w:ins>
          </w:p>
        </w:tc>
        <w:tc>
          <w:tcPr>
            <w:tcW w:w="7285" w:type="dxa"/>
            <w:tcBorders>
              <w:top w:val="nil"/>
              <w:left w:val="nil"/>
              <w:bottom w:val="single" w:sz="4" w:space="0" w:color="auto"/>
              <w:right w:val="single" w:sz="4" w:space="0" w:color="auto"/>
            </w:tcBorders>
            <w:shd w:val="clear" w:color="auto" w:fill="auto"/>
            <w:noWrap/>
            <w:vAlign w:val="center"/>
            <w:hideMark/>
          </w:tcPr>
          <w:p w14:paraId="649452F8" w14:textId="77777777" w:rsidR="00393656" w:rsidRPr="00393656" w:rsidRDefault="00393656" w:rsidP="00AF2FD6">
            <w:pPr>
              <w:rPr>
                <w:ins w:id="332" w:author="USA" w:date="2023-02-21T15:27:00Z"/>
                <w:color w:val="000000"/>
                <w:sz w:val="20"/>
                <w:rPrChange w:id="333" w:author="USA" w:date="2023-02-21T15:27:00Z">
                  <w:rPr>
                    <w:ins w:id="334" w:author="USA" w:date="2023-02-21T15:27:00Z"/>
                    <w:rFonts w:ascii="Calibri" w:hAnsi="Calibri" w:cs="Calibri"/>
                    <w:color w:val="000000"/>
                  </w:rPr>
                </w:rPrChange>
              </w:rPr>
            </w:pPr>
            <w:ins w:id="335" w:author="USA" w:date="2023-02-21T15:27:00Z">
              <w:r w:rsidRPr="00393656">
                <w:rPr>
                  <w:color w:val="000000"/>
                  <w:sz w:val="20"/>
                  <w:rPrChange w:id="336" w:author="USA" w:date="2023-02-21T15:27:00Z">
                    <w:rPr>
                      <w:rFonts w:ascii="Calibri" w:hAnsi="Calibri" w:cs="Calibri"/>
                      <w:color w:val="000000"/>
                    </w:rPr>
                  </w:rPrChange>
                </w:rPr>
                <w:t>IALA Emergency Wreck Marking Buoy</w:t>
              </w:r>
            </w:ins>
          </w:p>
        </w:tc>
      </w:tr>
      <w:tr w:rsidR="00393656" w:rsidRPr="00393656" w14:paraId="0FB8EA12" w14:textId="77777777" w:rsidTr="00AF2FD6">
        <w:trPr>
          <w:trHeight w:val="373"/>
          <w:ins w:id="337" w:author="USA" w:date="2023-02-21T15:27:00Z"/>
        </w:trPr>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14:paraId="129ABB2B" w14:textId="77777777" w:rsidR="00393656" w:rsidRPr="00393656" w:rsidRDefault="00393656" w:rsidP="00AF2FD6">
            <w:pPr>
              <w:ind w:firstLineChars="100" w:firstLine="200"/>
              <w:jc w:val="center"/>
              <w:rPr>
                <w:ins w:id="338" w:author="USA" w:date="2023-02-21T15:27:00Z"/>
                <w:color w:val="000000"/>
                <w:sz w:val="20"/>
              </w:rPr>
            </w:pPr>
            <w:ins w:id="339" w:author="USA" w:date="2023-02-21T15:27:00Z">
              <w:r w:rsidRPr="00393656">
                <w:rPr>
                  <w:color w:val="000000"/>
                  <w:sz w:val="20"/>
                </w:rPr>
                <w:t>Fixed AtoN</w:t>
              </w:r>
            </w:ins>
          </w:p>
        </w:tc>
        <w:tc>
          <w:tcPr>
            <w:tcW w:w="940" w:type="dxa"/>
            <w:tcBorders>
              <w:top w:val="nil"/>
              <w:left w:val="nil"/>
              <w:bottom w:val="single" w:sz="4" w:space="0" w:color="auto"/>
              <w:right w:val="single" w:sz="4" w:space="0" w:color="auto"/>
            </w:tcBorders>
            <w:shd w:val="clear" w:color="auto" w:fill="auto"/>
            <w:noWrap/>
            <w:vAlign w:val="center"/>
            <w:hideMark/>
          </w:tcPr>
          <w:p w14:paraId="550B1931" w14:textId="77777777" w:rsidR="00393656" w:rsidRPr="00393656" w:rsidRDefault="00393656" w:rsidP="00AF2FD6">
            <w:pPr>
              <w:jc w:val="center"/>
              <w:rPr>
                <w:ins w:id="340" w:author="USA" w:date="2023-02-21T15:27:00Z"/>
                <w:color w:val="000000"/>
                <w:sz w:val="20"/>
              </w:rPr>
            </w:pPr>
            <w:ins w:id="341" w:author="USA" w:date="2023-02-21T15:27:00Z">
              <w:r w:rsidRPr="00393656">
                <w:rPr>
                  <w:color w:val="000000"/>
                  <w:sz w:val="20"/>
                </w:rPr>
                <w:t>5</w:t>
              </w:r>
            </w:ins>
          </w:p>
        </w:tc>
        <w:tc>
          <w:tcPr>
            <w:tcW w:w="7285" w:type="dxa"/>
            <w:tcBorders>
              <w:top w:val="nil"/>
              <w:left w:val="nil"/>
              <w:bottom w:val="single" w:sz="4" w:space="0" w:color="auto"/>
              <w:right w:val="single" w:sz="4" w:space="0" w:color="auto"/>
            </w:tcBorders>
            <w:shd w:val="clear" w:color="auto" w:fill="auto"/>
            <w:noWrap/>
            <w:vAlign w:val="center"/>
            <w:hideMark/>
          </w:tcPr>
          <w:p w14:paraId="25D24BF6" w14:textId="77777777" w:rsidR="00393656" w:rsidRPr="00393656" w:rsidRDefault="00393656" w:rsidP="00AF2FD6">
            <w:pPr>
              <w:rPr>
                <w:ins w:id="342" w:author="USA" w:date="2023-02-21T15:27:00Z"/>
                <w:color w:val="000000"/>
                <w:sz w:val="20"/>
              </w:rPr>
            </w:pPr>
            <w:ins w:id="343" w:author="USA" w:date="2023-02-21T15:27:00Z">
              <w:r w:rsidRPr="00393656">
                <w:rPr>
                  <w:color w:val="000000"/>
                  <w:sz w:val="20"/>
                </w:rPr>
                <w:t>Light, without sectors</w:t>
              </w:r>
            </w:ins>
          </w:p>
        </w:tc>
      </w:tr>
      <w:tr w:rsidR="00393656" w:rsidRPr="00393656" w14:paraId="08BC5932" w14:textId="77777777" w:rsidTr="00AF2FD6">
        <w:trPr>
          <w:trHeight w:val="373"/>
          <w:ins w:id="344"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3F875E0" w14:textId="77777777" w:rsidR="00393656" w:rsidRPr="00393656" w:rsidRDefault="00393656" w:rsidP="00AF2FD6">
            <w:pPr>
              <w:rPr>
                <w:ins w:id="345" w:author="USA" w:date="2023-02-21T15:27:00Z"/>
                <w:color w:val="000000"/>
                <w:sz w:val="20"/>
                <w:rPrChange w:id="346" w:author="USA" w:date="2023-02-21T15:27:00Z">
                  <w:rPr>
                    <w:ins w:id="347"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DCEFB33" w14:textId="77777777" w:rsidR="00393656" w:rsidRPr="00393656" w:rsidRDefault="00393656" w:rsidP="00AF2FD6">
            <w:pPr>
              <w:jc w:val="center"/>
              <w:rPr>
                <w:ins w:id="348" w:author="USA" w:date="2023-02-21T15:27:00Z"/>
                <w:color w:val="000000"/>
                <w:sz w:val="20"/>
                <w:rPrChange w:id="349" w:author="USA" w:date="2023-02-21T15:27:00Z">
                  <w:rPr>
                    <w:ins w:id="350" w:author="USA" w:date="2023-02-21T15:27:00Z"/>
                    <w:rFonts w:ascii="Calibri" w:hAnsi="Calibri" w:cs="Calibri"/>
                    <w:color w:val="000000"/>
                  </w:rPr>
                </w:rPrChange>
              </w:rPr>
            </w:pPr>
            <w:ins w:id="351" w:author="USA" w:date="2023-02-21T15:27:00Z">
              <w:r w:rsidRPr="00393656">
                <w:rPr>
                  <w:color w:val="000000"/>
                  <w:sz w:val="20"/>
                  <w:rPrChange w:id="352" w:author="USA" w:date="2023-02-21T15:27:00Z">
                    <w:rPr>
                      <w:rFonts w:ascii="Calibri" w:hAnsi="Calibri" w:cs="Calibri"/>
                      <w:color w:val="000000"/>
                    </w:rPr>
                  </w:rPrChange>
                </w:rPr>
                <w:t>6</w:t>
              </w:r>
            </w:ins>
          </w:p>
        </w:tc>
        <w:tc>
          <w:tcPr>
            <w:tcW w:w="7285" w:type="dxa"/>
            <w:tcBorders>
              <w:top w:val="nil"/>
              <w:left w:val="nil"/>
              <w:bottom w:val="single" w:sz="4" w:space="0" w:color="auto"/>
              <w:right w:val="single" w:sz="4" w:space="0" w:color="auto"/>
            </w:tcBorders>
            <w:shd w:val="clear" w:color="auto" w:fill="auto"/>
            <w:noWrap/>
            <w:vAlign w:val="center"/>
            <w:hideMark/>
          </w:tcPr>
          <w:p w14:paraId="7887B1C9" w14:textId="77777777" w:rsidR="00393656" w:rsidRPr="00393656" w:rsidRDefault="00393656" w:rsidP="00AF2FD6">
            <w:pPr>
              <w:rPr>
                <w:ins w:id="353" w:author="USA" w:date="2023-02-21T15:27:00Z"/>
                <w:color w:val="000000"/>
                <w:sz w:val="20"/>
                <w:rPrChange w:id="354" w:author="USA" w:date="2023-02-21T15:27:00Z">
                  <w:rPr>
                    <w:ins w:id="355" w:author="USA" w:date="2023-02-21T15:27:00Z"/>
                    <w:rFonts w:ascii="Calibri" w:hAnsi="Calibri" w:cs="Calibri"/>
                    <w:color w:val="000000"/>
                  </w:rPr>
                </w:rPrChange>
              </w:rPr>
            </w:pPr>
            <w:ins w:id="356" w:author="USA" w:date="2023-02-21T15:27:00Z">
              <w:r w:rsidRPr="00393656">
                <w:rPr>
                  <w:color w:val="000000"/>
                  <w:sz w:val="20"/>
                  <w:rPrChange w:id="357" w:author="USA" w:date="2023-02-21T15:27:00Z">
                    <w:rPr>
                      <w:rFonts w:ascii="Calibri" w:hAnsi="Calibri" w:cs="Calibri"/>
                      <w:color w:val="000000"/>
                    </w:rPr>
                  </w:rPrChange>
                </w:rPr>
                <w:t>Light, with sectors</w:t>
              </w:r>
            </w:ins>
          </w:p>
        </w:tc>
      </w:tr>
      <w:tr w:rsidR="00393656" w:rsidRPr="00393656" w14:paraId="7D0A38B5" w14:textId="77777777" w:rsidTr="00AF2FD6">
        <w:trPr>
          <w:trHeight w:val="373"/>
          <w:ins w:id="358"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CB6794E" w14:textId="77777777" w:rsidR="00393656" w:rsidRPr="00393656" w:rsidRDefault="00393656" w:rsidP="00AF2FD6">
            <w:pPr>
              <w:rPr>
                <w:ins w:id="359" w:author="USA" w:date="2023-02-21T15:27:00Z"/>
                <w:color w:val="000000"/>
                <w:sz w:val="20"/>
                <w:rPrChange w:id="360" w:author="USA" w:date="2023-02-21T15:27:00Z">
                  <w:rPr>
                    <w:ins w:id="361"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F586A45" w14:textId="77777777" w:rsidR="00393656" w:rsidRPr="00393656" w:rsidRDefault="00393656" w:rsidP="00AF2FD6">
            <w:pPr>
              <w:jc w:val="center"/>
              <w:rPr>
                <w:ins w:id="362" w:author="USA" w:date="2023-02-21T15:27:00Z"/>
                <w:color w:val="000000"/>
                <w:sz w:val="20"/>
                <w:rPrChange w:id="363" w:author="USA" w:date="2023-02-21T15:27:00Z">
                  <w:rPr>
                    <w:ins w:id="364" w:author="USA" w:date="2023-02-21T15:27:00Z"/>
                    <w:rFonts w:ascii="Calibri" w:hAnsi="Calibri" w:cs="Calibri"/>
                    <w:color w:val="000000"/>
                  </w:rPr>
                </w:rPrChange>
              </w:rPr>
            </w:pPr>
            <w:ins w:id="365" w:author="USA" w:date="2023-02-21T15:27:00Z">
              <w:r w:rsidRPr="00393656">
                <w:rPr>
                  <w:color w:val="000000"/>
                  <w:sz w:val="20"/>
                  <w:rPrChange w:id="366" w:author="USA" w:date="2023-02-21T15:27:00Z">
                    <w:rPr>
                      <w:rFonts w:ascii="Calibri" w:hAnsi="Calibri" w:cs="Calibri"/>
                      <w:color w:val="000000"/>
                    </w:rPr>
                  </w:rPrChange>
                </w:rPr>
                <w:t>7</w:t>
              </w:r>
            </w:ins>
          </w:p>
        </w:tc>
        <w:tc>
          <w:tcPr>
            <w:tcW w:w="7285" w:type="dxa"/>
            <w:tcBorders>
              <w:top w:val="nil"/>
              <w:left w:val="nil"/>
              <w:bottom w:val="single" w:sz="4" w:space="0" w:color="auto"/>
              <w:right w:val="single" w:sz="4" w:space="0" w:color="auto"/>
            </w:tcBorders>
            <w:shd w:val="clear" w:color="auto" w:fill="auto"/>
            <w:noWrap/>
            <w:vAlign w:val="center"/>
            <w:hideMark/>
          </w:tcPr>
          <w:p w14:paraId="3DF1B71A" w14:textId="77777777" w:rsidR="00393656" w:rsidRPr="00393656" w:rsidRDefault="00393656" w:rsidP="00AF2FD6">
            <w:pPr>
              <w:rPr>
                <w:ins w:id="367" w:author="USA" w:date="2023-02-21T15:27:00Z"/>
                <w:color w:val="000000"/>
                <w:sz w:val="20"/>
                <w:rPrChange w:id="368" w:author="USA" w:date="2023-02-21T15:27:00Z">
                  <w:rPr>
                    <w:ins w:id="369" w:author="USA" w:date="2023-02-21T15:27:00Z"/>
                    <w:rFonts w:ascii="Calibri" w:hAnsi="Calibri" w:cs="Calibri"/>
                    <w:color w:val="000000"/>
                  </w:rPr>
                </w:rPrChange>
              </w:rPr>
            </w:pPr>
            <w:ins w:id="370" w:author="USA" w:date="2023-02-21T15:27:00Z">
              <w:r w:rsidRPr="00393656">
                <w:rPr>
                  <w:color w:val="000000"/>
                  <w:sz w:val="20"/>
                  <w:rPrChange w:id="371" w:author="USA" w:date="2023-02-21T15:27:00Z">
                    <w:rPr>
                      <w:rFonts w:ascii="Calibri" w:hAnsi="Calibri" w:cs="Calibri"/>
                      <w:color w:val="000000"/>
                    </w:rPr>
                  </w:rPrChange>
                </w:rPr>
                <w:t>Leading Light Front</w:t>
              </w:r>
            </w:ins>
          </w:p>
        </w:tc>
      </w:tr>
      <w:tr w:rsidR="00393656" w:rsidRPr="00393656" w14:paraId="7BD6026F" w14:textId="77777777" w:rsidTr="00AF2FD6">
        <w:trPr>
          <w:trHeight w:val="373"/>
          <w:ins w:id="372"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0C2E76E9" w14:textId="77777777" w:rsidR="00393656" w:rsidRPr="00393656" w:rsidRDefault="00393656" w:rsidP="00AF2FD6">
            <w:pPr>
              <w:rPr>
                <w:ins w:id="373" w:author="USA" w:date="2023-02-21T15:27:00Z"/>
                <w:color w:val="000000"/>
                <w:sz w:val="20"/>
                <w:rPrChange w:id="374" w:author="USA" w:date="2023-02-21T15:27:00Z">
                  <w:rPr>
                    <w:ins w:id="375"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D94858F" w14:textId="77777777" w:rsidR="00393656" w:rsidRPr="00393656" w:rsidRDefault="00393656" w:rsidP="00AF2FD6">
            <w:pPr>
              <w:jc w:val="center"/>
              <w:rPr>
                <w:ins w:id="376" w:author="USA" w:date="2023-02-21T15:27:00Z"/>
                <w:color w:val="000000"/>
                <w:sz w:val="20"/>
                <w:rPrChange w:id="377" w:author="USA" w:date="2023-02-21T15:27:00Z">
                  <w:rPr>
                    <w:ins w:id="378" w:author="USA" w:date="2023-02-21T15:27:00Z"/>
                    <w:rFonts w:ascii="Calibri" w:hAnsi="Calibri" w:cs="Calibri"/>
                    <w:color w:val="000000"/>
                  </w:rPr>
                </w:rPrChange>
              </w:rPr>
            </w:pPr>
            <w:ins w:id="379" w:author="USA" w:date="2023-02-21T15:27:00Z">
              <w:r w:rsidRPr="00393656">
                <w:rPr>
                  <w:color w:val="000000"/>
                  <w:sz w:val="20"/>
                  <w:rPrChange w:id="380" w:author="USA" w:date="2023-02-21T15:27:00Z">
                    <w:rPr>
                      <w:rFonts w:ascii="Calibri" w:hAnsi="Calibri" w:cs="Calibri"/>
                      <w:color w:val="000000"/>
                    </w:rPr>
                  </w:rPrChange>
                </w:rPr>
                <w:t>8</w:t>
              </w:r>
            </w:ins>
          </w:p>
        </w:tc>
        <w:tc>
          <w:tcPr>
            <w:tcW w:w="7285" w:type="dxa"/>
            <w:tcBorders>
              <w:top w:val="nil"/>
              <w:left w:val="nil"/>
              <w:bottom w:val="single" w:sz="4" w:space="0" w:color="auto"/>
              <w:right w:val="single" w:sz="4" w:space="0" w:color="auto"/>
            </w:tcBorders>
            <w:shd w:val="clear" w:color="auto" w:fill="auto"/>
            <w:noWrap/>
            <w:vAlign w:val="center"/>
            <w:hideMark/>
          </w:tcPr>
          <w:p w14:paraId="75D4B2A3" w14:textId="77777777" w:rsidR="00393656" w:rsidRPr="00393656" w:rsidRDefault="00393656" w:rsidP="00AF2FD6">
            <w:pPr>
              <w:rPr>
                <w:ins w:id="381" w:author="USA" w:date="2023-02-21T15:27:00Z"/>
                <w:color w:val="000000"/>
                <w:sz w:val="20"/>
                <w:rPrChange w:id="382" w:author="USA" w:date="2023-02-21T15:27:00Z">
                  <w:rPr>
                    <w:ins w:id="383" w:author="USA" w:date="2023-02-21T15:27:00Z"/>
                    <w:rFonts w:ascii="Calibri" w:hAnsi="Calibri" w:cs="Calibri"/>
                    <w:color w:val="000000"/>
                  </w:rPr>
                </w:rPrChange>
              </w:rPr>
            </w:pPr>
            <w:ins w:id="384" w:author="USA" w:date="2023-02-21T15:27:00Z">
              <w:r w:rsidRPr="00393656">
                <w:rPr>
                  <w:color w:val="000000"/>
                  <w:sz w:val="20"/>
                  <w:rPrChange w:id="385" w:author="USA" w:date="2023-02-21T15:27:00Z">
                    <w:rPr>
                      <w:rFonts w:ascii="Calibri" w:hAnsi="Calibri" w:cs="Calibri"/>
                      <w:color w:val="000000"/>
                    </w:rPr>
                  </w:rPrChange>
                </w:rPr>
                <w:t>Leading Light Rear</w:t>
              </w:r>
            </w:ins>
          </w:p>
        </w:tc>
      </w:tr>
      <w:tr w:rsidR="00393656" w:rsidRPr="00393656" w14:paraId="3A10A4D4" w14:textId="77777777" w:rsidTr="00AF2FD6">
        <w:trPr>
          <w:trHeight w:val="373"/>
          <w:ins w:id="386"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C2859D4" w14:textId="77777777" w:rsidR="00393656" w:rsidRPr="00393656" w:rsidRDefault="00393656" w:rsidP="00AF2FD6">
            <w:pPr>
              <w:rPr>
                <w:ins w:id="387" w:author="USA" w:date="2023-02-21T15:27:00Z"/>
                <w:color w:val="000000"/>
                <w:sz w:val="20"/>
                <w:rPrChange w:id="388" w:author="USA" w:date="2023-02-21T15:27:00Z">
                  <w:rPr>
                    <w:ins w:id="389"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30AFD73" w14:textId="77777777" w:rsidR="00393656" w:rsidRPr="00393656" w:rsidRDefault="00393656" w:rsidP="00AF2FD6">
            <w:pPr>
              <w:jc w:val="center"/>
              <w:rPr>
                <w:ins w:id="390" w:author="USA" w:date="2023-02-21T15:27:00Z"/>
                <w:color w:val="000000"/>
                <w:sz w:val="20"/>
                <w:rPrChange w:id="391" w:author="USA" w:date="2023-02-21T15:27:00Z">
                  <w:rPr>
                    <w:ins w:id="392" w:author="USA" w:date="2023-02-21T15:27:00Z"/>
                    <w:rFonts w:ascii="Calibri" w:hAnsi="Calibri" w:cs="Calibri"/>
                    <w:color w:val="000000"/>
                  </w:rPr>
                </w:rPrChange>
              </w:rPr>
            </w:pPr>
            <w:ins w:id="393" w:author="USA" w:date="2023-02-21T15:27:00Z">
              <w:r w:rsidRPr="00393656">
                <w:rPr>
                  <w:color w:val="000000"/>
                  <w:sz w:val="20"/>
                  <w:rPrChange w:id="394" w:author="USA" w:date="2023-02-21T15:27:00Z">
                    <w:rPr>
                      <w:rFonts w:ascii="Calibri" w:hAnsi="Calibri" w:cs="Calibri"/>
                      <w:color w:val="000000"/>
                    </w:rPr>
                  </w:rPrChange>
                </w:rPr>
                <w:t>9</w:t>
              </w:r>
            </w:ins>
          </w:p>
        </w:tc>
        <w:tc>
          <w:tcPr>
            <w:tcW w:w="7285" w:type="dxa"/>
            <w:tcBorders>
              <w:top w:val="nil"/>
              <w:left w:val="nil"/>
              <w:bottom w:val="single" w:sz="4" w:space="0" w:color="auto"/>
              <w:right w:val="single" w:sz="4" w:space="0" w:color="auto"/>
            </w:tcBorders>
            <w:shd w:val="clear" w:color="auto" w:fill="auto"/>
            <w:noWrap/>
            <w:vAlign w:val="center"/>
            <w:hideMark/>
          </w:tcPr>
          <w:p w14:paraId="27A9D9AE" w14:textId="77777777" w:rsidR="00393656" w:rsidRPr="00393656" w:rsidRDefault="00393656" w:rsidP="00AF2FD6">
            <w:pPr>
              <w:rPr>
                <w:ins w:id="395" w:author="USA" w:date="2023-02-21T15:27:00Z"/>
                <w:color w:val="000000"/>
                <w:sz w:val="20"/>
                <w:rPrChange w:id="396" w:author="USA" w:date="2023-02-21T15:27:00Z">
                  <w:rPr>
                    <w:ins w:id="397" w:author="USA" w:date="2023-02-21T15:27:00Z"/>
                    <w:rFonts w:ascii="Calibri" w:hAnsi="Calibri" w:cs="Calibri"/>
                    <w:color w:val="000000"/>
                  </w:rPr>
                </w:rPrChange>
              </w:rPr>
            </w:pPr>
            <w:ins w:id="398" w:author="USA" w:date="2023-02-21T15:27:00Z">
              <w:r w:rsidRPr="00393656">
                <w:rPr>
                  <w:color w:val="000000"/>
                  <w:sz w:val="20"/>
                  <w:rPrChange w:id="399" w:author="USA" w:date="2023-02-21T15:27:00Z">
                    <w:rPr>
                      <w:rFonts w:ascii="Calibri" w:hAnsi="Calibri" w:cs="Calibri"/>
                      <w:color w:val="000000"/>
                    </w:rPr>
                  </w:rPrChange>
                </w:rPr>
                <w:t>Beacon, Cardinal N</w:t>
              </w:r>
            </w:ins>
          </w:p>
        </w:tc>
      </w:tr>
      <w:tr w:rsidR="00393656" w:rsidRPr="00393656" w14:paraId="2D2DDC67" w14:textId="77777777" w:rsidTr="00AF2FD6">
        <w:trPr>
          <w:trHeight w:val="373"/>
          <w:ins w:id="400"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B9030D5" w14:textId="77777777" w:rsidR="00393656" w:rsidRPr="00393656" w:rsidRDefault="00393656" w:rsidP="00AF2FD6">
            <w:pPr>
              <w:rPr>
                <w:ins w:id="401" w:author="USA" w:date="2023-02-21T15:27:00Z"/>
                <w:color w:val="000000"/>
                <w:sz w:val="20"/>
                <w:rPrChange w:id="402" w:author="USA" w:date="2023-02-21T15:27:00Z">
                  <w:rPr>
                    <w:ins w:id="403"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5AE30B9" w14:textId="77777777" w:rsidR="00393656" w:rsidRPr="00393656" w:rsidRDefault="00393656" w:rsidP="00AF2FD6">
            <w:pPr>
              <w:jc w:val="center"/>
              <w:rPr>
                <w:ins w:id="404" w:author="USA" w:date="2023-02-21T15:27:00Z"/>
                <w:color w:val="000000"/>
                <w:sz w:val="20"/>
                <w:rPrChange w:id="405" w:author="USA" w:date="2023-02-21T15:27:00Z">
                  <w:rPr>
                    <w:ins w:id="406" w:author="USA" w:date="2023-02-21T15:27:00Z"/>
                    <w:rFonts w:ascii="Calibri" w:hAnsi="Calibri" w:cs="Calibri"/>
                    <w:color w:val="000000"/>
                  </w:rPr>
                </w:rPrChange>
              </w:rPr>
            </w:pPr>
            <w:ins w:id="407" w:author="USA" w:date="2023-02-21T15:27:00Z">
              <w:r w:rsidRPr="00393656">
                <w:rPr>
                  <w:color w:val="000000"/>
                  <w:sz w:val="20"/>
                  <w:rPrChange w:id="408" w:author="USA" w:date="2023-02-21T15:27:00Z">
                    <w:rPr>
                      <w:rFonts w:ascii="Calibri" w:hAnsi="Calibri" w:cs="Calibri"/>
                      <w:color w:val="000000"/>
                    </w:rPr>
                  </w:rPrChange>
                </w:rPr>
                <w:t>10</w:t>
              </w:r>
            </w:ins>
          </w:p>
        </w:tc>
        <w:tc>
          <w:tcPr>
            <w:tcW w:w="7285" w:type="dxa"/>
            <w:tcBorders>
              <w:top w:val="nil"/>
              <w:left w:val="nil"/>
              <w:bottom w:val="single" w:sz="4" w:space="0" w:color="auto"/>
              <w:right w:val="single" w:sz="4" w:space="0" w:color="auto"/>
            </w:tcBorders>
            <w:shd w:val="clear" w:color="auto" w:fill="auto"/>
            <w:noWrap/>
            <w:vAlign w:val="center"/>
            <w:hideMark/>
          </w:tcPr>
          <w:p w14:paraId="168FFEC7" w14:textId="77777777" w:rsidR="00393656" w:rsidRPr="00393656" w:rsidRDefault="00393656" w:rsidP="00AF2FD6">
            <w:pPr>
              <w:rPr>
                <w:ins w:id="409" w:author="USA" w:date="2023-02-21T15:27:00Z"/>
                <w:color w:val="000000"/>
                <w:sz w:val="20"/>
                <w:rPrChange w:id="410" w:author="USA" w:date="2023-02-21T15:27:00Z">
                  <w:rPr>
                    <w:ins w:id="411" w:author="USA" w:date="2023-02-21T15:27:00Z"/>
                    <w:rFonts w:ascii="Calibri" w:hAnsi="Calibri" w:cs="Calibri"/>
                    <w:color w:val="000000"/>
                  </w:rPr>
                </w:rPrChange>
              </w:rPr>
            </w:pPr>
            <w:ins w:id="412" w:author="USA" w:date="2023-02-21T15:27:00Z">
              <w:r w:rsidRPr="00393656">
                <w:rPr>
                  <w:color w:val="000000"/>
                  <w:sz w:val="20"/>
                  <w:rPrChange w:id="413" w:author="USA" w:date="2023-02-21T15:27:00Z">
                    <w:rPr>
                      <w:rFonts w:ascii="Calibri" w:hAnsi="Calibri" w:cs="Calibri"/>
                      <w:color w:val="000000"/>
                    </w:rPr>
                  </w:rPrChange>
                </w:rPr>
                <w:t>Beacon, Cardinal E</w:t>
              </w:r>
            </w:ins>
          </w:p>
        </w:tc>
      </w:tr>
      <w:tr w:rsidR="00393656" w:rsidRPr="00393656" w14:paraId="024EB173" w14:textId="77777777" w:rsidTr="00AF2FD6">
        <w:trPr>
          <w:trHeight w:val="373"/>
          <w:ins w:id="414"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36D3987" w14:textId="77777777" w:rsidR="00393656" w:rsidRPr="00393656" w:rsidRDefault="00393656" w:rsidP="00AF2FD6">
            <w:pPr>
              <w:rPr>
                <w:ins w:id="415" w:author="USA" w:date="2023-02-21T15:27:00Z"/>
                <w:color w:val="000000"/>
                <w:sz w:val="20"/>
                <w:rPrChange w:id="416" w:author="USA" w:date="2023-02-21T15:27:00Z">
                  <w:rPr>
                    <w:ins w:id="417"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044CF47" w14:textId="77777777" w:rsidR="00393656" w:rsidRPr="00393656" w:rsidRDefault="00393656" w:rsidP="00AF2FD6">
            <w:pPr>
              <w:jc w:val="center"/>
              <w:rPr>
                <w:ins w:id="418" w:author="USA" w:date="2023-02-21T15:27:00Z"/>
                <w:color w:val="000000"/>
                <w:sz w:val="20"/>
                <w:rPrChange w:id="419" w:author="USA" w:date="2023-02-21T15:27:00Z">
                  <w:rPr>
                    <w:ins w:id="420" w:author="USA" w:date="2023-02-21T15:27:00Z"/>
                    <w:rFonts w:ascii="Calibri" w:hAnsi="Calibri" w:cs="Calibri"/>
                    <w:color w:val="000000"/>
                  </w:rPr>
                </w:rPrChange>
              </w:rPr>
            </w:pPr>
            <w:ins w:id="421" w:author="USA" w:date="2023-02-21T15:27:00Z">
              <w:r w:rsidRPr="00393656">
                <w:rPr>
                  <w:color w:val="000000"/>
                  <w:sz w:val="20"/>
                  <w:rPrChange w:id="422" w:author="USA" w:date="2023-02-21T15:27:00Z">
                    <w:rPr>
                      <w:rFonts w:ascii="Calibri" w:hAnsi="Calibri" w:cs="Calibri"/>
                      <w:color w:val="000000"/>
                    </w:rPr>
                  </w:rPrChange>
                </w:rPr>
                <w:t>11</w:t>
              </w:r>
            </w:ins>
          </w:p>
        </w:tc>
        <w:tc>
          <w:tcPr>
            <w:tcW w:w="7285" w:type="dxa"/>
            <w:tcBorders>
              <w:top w:val="nil"/>
              <w:left w:val="nil"/>
              <w:bottom w:val="single" w:sz="4" w:space="0" w:color="auto"/>
              <w:right w:val="single" w:sz="4" w:space="0" w:color="auto"/>
            </w:tcBorders>
            <w:shd w:val="clear" w:color="auto" w:fill="auto"/>
            <w:noWrap/>
            <w:vAlign w:val="center"/>
            <w:hideMark/>
          </w:tcPr>
          <w:p w14:paraId="0AD0AB77" w14:textId="77777777" w:rsidR="00393656" w:rsidRPr="00393656" w:rsidRDefault="00393656" w:rsidP="00AF2FD6">
            <w:pPr>
              <w:rPr>
                <w:ins w:id="423" w:author="USA" w:date="2023-02-21T15:27:00Z"/>
                <w:color w:val="000000"/>
                <w:sz w:val="20"/>
                <w:rPrChange w:id="424" w:author="USA" w:date="2023-02-21T15:27:00Z">
                  <w:rPr>
                    <w:ins w:id="425" w:author="USA" w:date="2023-02-21T15:27:00Z"/>
                    <w:rFonts w:ascii="Calibri" w:hAnsi="Calibri" w:cs="Calibri"/>
                    <w:color w:val="000000"/>
                  </w:rPr>
                </w:rPrChange>
              </w:rPr>
            </w:pPr>
            <w:ins w:id="426" w:author="USA" w:date="2023-02-21T15:27:00Z">
              <w:r w:rsidRPr="00393656">
                <w:rPr>
                  <w:color w:val="000000"/>
                  <w:sz w:val="20"/>
                  <w:rPrChange w:id="427" w:author="USA" w:date="2023-02-21T15:27:00Z">
                    <w:rPr>
                      <w:rFonts w:ascii="Calibri" w:hAnsi="Calibri" w:cs="Calibri"/>
                      <w:color w:val="000000"/>
                    </w:rPr>
                  </w:rPrChange>
                </w:rPr>
                <w:t>Beacon, Cardinal S</w:t>
              </w:r>
            </w:ins>
          </w:p>
        </w:tc>
      </w:tr>
      <w:tr w:rsidR="00393656" w:rsidRPr="00393656" w14:paraId="5244E2BC" w14:textId="77777777" w:rsidTr="00AF2FD6">
        <w:trPr>
          <w:trHeight w:val="373"/>
          <w:ins w:id="428"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FFA4B9E" w14:textId="77777777" w:rsidR="00393656" w:rsidRPr="00393656" w:rsidRDefault="00393656" w:rsidP="00AF2FD6">
            <w:pPr>
              <w:rPr>
                <w:ins w:id="429" w:author="USA" w:date="2023-02-21T15:27:00Z"/>
                <w:color w:val="000000"/>
                <w:sz w:val="20"/>
                <w:rPrChange w:id="430" w:author="USA" w:date="2023-02-21T15:27:00Z">
                  <w:rPr>
                    <w:ins w:id="431"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033A0C6" w14:textId="77777777" w:rsidR="00393656" w:rsidRPr="00393656" w:rsidRDefault="00393656" w:rsidP="00AF2FD6">
            <w:pPr>
              <w:jc w:val="center"/>
              <w:rPr>
                <w:ins w:id="432" w:author="USA" w:date="2023-02-21T15:27:00Z"/>
                <w:color w:val="000000"/>
                <w:sz w:val="20"/>
                <w:rPrChange w:id="433" w:author="USA" w:date="2023-02-21T15:27:00Z">
                  <w:rPr>
                    <w:ins w:id="434" w:author="USA" w:date="2023-02-21T15:27:00Z"/>
                    <w:rFonts w:ascii="Calibri" w:hAnsi="Calibri" w:cs="Calibri"/>
                    <w:color w:val="000000"/>
                  </w:rPr>
                </w:rPrChange>
              </w:rPr>
            </w:pPr>
            <w:ins w:id="435" w:author="USA" w:date="2023-02-21T15:27:00Z">
              <w:r w:rsidRPr="00393656">
                <w:rPr>
                  <w:color w:val="000000"/>
                  <w:sz w:val="20"/>
                  <w:rPrChange w:id="436" w:author="USA" w:date="2023-02-21T15:27:00Z">
                    <w:rPr>
                      <w:rFonts w:ascii="Calibri" w:hAnsi="Calibri" w:cs="Calibri"/>
                      <w:color w:val="000000"/>
                    </w:rPr>
                  </w:rPrChange>
                </w:rPr>
                <w:t>12</w:t>
              </w:r>
            </w:ins>
          </w:p>
        </w:tc>
        <w:tc>
          <w:tcPr>
            <w:tcW w:w="7285" w:type="dxa"/>
            <w:tcBorders>
              <w:top w:val="nil"/>
              <w:left w:val="nil"/>
              <w:bottom w:val="single" w:sz="4" w:space="0" w:color="auto"/>
              <w:right w:val="single" w:sz="4" w:space="0" w:color="auto"/>
            </w:tcBorders>
            <w:shd w:val="clear" w:color="auto" w:fill="auto"/>
            <w:noWrap/>
            <w:vAlign w:val="center"/>
            <w:hideMark/>
          </w:tcPr>
          <w:p w14:paraId="37ABBB80" w14:textId="77777777" w:rsidR="00393656" w:rsidRPr="00393656" w:rsidRDefault="00393656" w:rsidP="00AF2FD6">
            <w:pPr>
              <w:rPr>
                <w:ins w:id="437" w:author="USA" w:date="2023-02-21T15:27:00Z"/>
                <w:color w:val="000000"/>
                <w:sz w:val="20"/>
                <w:rPrChange w:id="438" w:author="USA" w:date="2023-02-21T15:27:00Z">
                  <w:rPr>
                    <w:ins w:id="439" w:author="USA" w:date="2023-02-21T15:27:00Z"/>
                    <w:rFonts w:ascii="Calibri" w:hAnsi="Calibri" w:cs="Calibri"/>
                    <w:color w:val="000000"/>
                  </w:rPr>
                </w:rPrChange>
              </w:rPr>
            </w:pPr>
            <w:ins w:id="440" w:author="USA" w:date="2023-02-21T15:27:00Z">
              <w:r w:rsidRPr="00393656">
                <w:rPr>
                  <w:color w:val="000000"/>
                  <w:sz w:val="20"/>
                  <w:rPrChange w:id="441" w:author="USA" w:date="2023-02-21T15:27:00Z">
                    <w:rPr>
                      <w:rFonts w:ascii="Calibri" w:hAnsi="Calibri" w:cs="Calibri"/>
                      <w:color w:val="000000"/>
                    </w:rPr>
                  </w:rPrChange>
                </w:rPr>
                <w:t>Beacon, Cardinal W</w:t>
              </w:r>
            </w:ins>
          </w:p>
        </w:tc>
      </w:tr>
      <w:tr w:rsidR="00393656" w:rsidRPr="00393656" w14:paraId="29BEE341" w14:textId="77777777" w:rsidTr="00AF2FD6">
        <w:trPr>
          <w:trHeight w:val="373"/>
          <w:ins w:id="442"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7BB19D8" w14:textId="77777777" w:rsidR="00393656" w:rsidRPr="00393656" w:rsidRDefault="00393656" w:rsidP="00AF2FD6">
            <w:pPr>
              <w:rPr>
                <w:ins w:id="443" w:author="USA" w:date="2023-02-21T15:27:00Z"/>
                <w:color w:val="000000"/>
                <w:sz w:val="20"/>
                <w:rPrChange w:id="444" w:author="USA" w:date="2023-02-21T15:27:00Z">
                  <w:rPr>
                    <w:ins w:id="445"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FDB3B41" w14:textId="77777777" w:rsidR="00393656" w:rsidRPr="00393656" w:rsidRDefault="00393656" w:rsidP="00AF2FD6">
            <w:pPr>
              <w:jc w:val="center"/>
              <w:rPr>
                <w:ins w:id="446" w:author="USA" w:date="2023-02-21T15:27:00Z"/>
                <w:color w:val="000000"/>
                <w:sz w:val="20"/>
                <w:rPrChange w:id="447" w:author="USA" w:date="2023-02-21T15:27:00Z">
                  <w:rPr>
                    <w:ins w:id="448" w:author="USA" w:date="2023-02-21T15:27:00Z"/>
                    <w:rFonts w:ascii="Calibri" w:hAnsi="Calibri" w:cs="Calibri"/>
                    <w:color w:val="000000"/>
                  </w:rPr>
                </w:rPrChange>
              </w:rPr>
            </w:pPr>
            <w:ins w:id="449" w:author="USA" w:date="2023-02-21T15:27:00Z">
              <w:r w:rsidRPr="00393656">
                <w:rPr>
                  <w:color w:val="000000"/>
                  <w:sz w:val="20"/>
                  <w:rPrChange w:id="450" w:author="USA" w:date="2023-02-21T15:27:00Z">
                    <w:rPr>
                      <w:rFonts w:ascii="Calibri" w:hAnsi="Calibri" w:cs="Calibri"/>
                      <w:color w:val="000000"/>
                    </w:rPr>
                  </w:rPrChange>
                </w:rPr>
                <w:t>13</w:t>
              </w:r>
            </w:ins>
          </w:p>
        </w:tc>
        <w:tc>
          <w:tcPr>
            <w:tcW w:w="7285" w:type="dxa"/>
            <w:tcBorders>
              <w:top w:val="nil"/>
              <w:left w:val="nil"/>
              <w:bottom w:val="single" w:sz="4" w:space="0" w:color="auto"/>
              <w:right w:val="single" w:sz="4" w:space="0" w:color="auto"/>
            </w:tcBorders>
            <w:shd w:val="clear" w:color="auto" w:fill="auto"/>
            <w:noWrap/>
            <w:vAlign w:val="center"/>
            <w:hideMark/>
          </w:tcPr>
          <w:p w14:paraId="387CE08A" w14:textId="77777777" w:rsidR="00393656" w:rsidRPr="00393656" w:rsidRDefault="00393656" w:rsidP="00AF2FD6">
            <w:pPr>
              <w:rPr>
                <w:ins w:id="451" w:author="USA" w:date="2023-02-21T15:27:00Z"/>
                <w:color w:val="000000"/>
                <w:sz w:val="20"/>
                <w:rPrChange w:id="452" w:author="USA" w:date="2023-02-21T15:27:00Z">
                  <w:rPr>
                    <w:ins w:id="453" w:author="USA" w:date="2023-02-21T15:27:00Z"/>
                    <w:rFonts w:ascii="Calibri" w:hAnsi="Calibri" w:cs="Calibri"/>
                    <w:color w:val="000000"/>
                  </w:rPr>
                </w:rPrChange>
              </w:rPr>
            </w:pPr>
            <w:ins w:id="454" w:author="USA" w:date="2023-02-21T15:27:00Z">
              <w:r w:rsidRPr="00393656">
                <w:rPr>
                  <w:color w:val="000000"/>
                  <w:sz w:val="20"/>
                  <w:rPrChange w:id="455" w:author="USA" w:date="2023-02-21T15:27:00Z">
                    <w:rPr>
                      <w:rFonts w:ascii="Calibri" w:hAnsi="Calibri" w:cs="Calibri"/>
                      <w:color w:val="000000"/>
                    </w:rPr>
                  </w:rPrChange>
                </w:rPr>
                <w:t>Beacon, Port Hand</w:t>
              </w:r>
            </w:ins>
          </w:p>
        </w:tc>
      </w:tr>
      <w:tr w:rsidR="00393656" w:rsidRPr="00393656" w14:paraId="368FDFBD" w14:textId="77777777" w:rsidTr="00AF2FD6">
        <w:trPr>
          <w:trHeight w:val="373"/>
          <w:ins w:id="456"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B20F547" w14:textId="77777777" w:rsidR="00393656" w:rsidRPr="00393656" w:rsidRDefault="00393656" w:rsidP="00AF2FD6">
            <w:pPr>
              <w:rPr>
                <w:ins w:id="457" w:author="USA" w:date="2023-02-21T15:27:00Z"/>
                <w:color w:val="000000"/>
                <w:sz w:val="20"/>
                <w:rPrChange w:id="458" w:author="USA" w:date="2023-02-21T15:27:00Z">
                  <w:rPr>
                    <w:ins w:id="459"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A6E7544" w14:textId="77777777" w:rsidR="00393656" w:rsidRPr="00393656" w:rsidRDefault="00393656" w:rsidP="00AF2FD6">
            <w:pPr>
              <w:jc w:val="center"/>
              <w:rPr>
                <w:ins w:id="460" w:author="USA" w:date="2023-02-21T15:27:00Z"/>
                <w:color w:val="000000"/>
                <w:sz w:val="20"/>
                <w:rPrChange w:id="461" w:author="USA" w:date="2023-02-21T15:27:00Z">
                  <w:rPr>
                    <w:ins w:id="462" w:author="USA" w:date="2023-02-21T15:27:00Z"/>
                    <w:rFonts w:ascii="Calibri" w:hAnsi="Calibri" w:cs="Calibri"/>
                    <w:color w:val="000000"/>
                  </w:rPr>
                </w:rPrChange>
              </w:rPr>
            </w:pPr>
            <w:ins w:id="463" w:author="USA" w:date="2023-02-21T15:27:00Z">
              <w:r w:rsidRPr="00393656">
                <w:rPr>
                  <w:color w:val="000000"/>
                  <w:sz w:val="20"/>
                  <w:rPrChange w:id="464" w:author="USA" w:date="2023-02-21T15:27:00Z">
                    <w:rPr>
                      <w:rFonts w:ascii="Calibri" w:hAnsi="Calibri" w:cs="Calibri"/>
                      <w:color w:val="000000"/>
                    </w:rPr>
                  </w:rPrChange>
                </w:rPr>
                <w:t>14</w:t>
              </w:r>
            </w:ins>
          </w:p>
        </w:tc>
        <w:tc>
          <w:tcPr>
            <w:tcW w:w="7285" w:type="dxa"/>
            <w:tcBorders>
              <w:top w:val="nil"/>
              <w:left w:val="nil"/>
              <w:bottom w:val="single" w:sz="4" w:space="0" w:color="auto"/>
              <w:right w:val="single" w:sz="4" w:space="0" w:color="auto"/>
            </w:tcBorders>
            <w:shd w:val="clear" w:color="auto" w:fill="auto"/>
            <w:noWrap/>
            <w:vAlign w:val="center"/>
            <w:hideMark/>
          </w:tcPr>
          <w:p w14:paraId="5A958EB0" w14:textId="77777777" w:rsidR="00393656" w:rsidRPr="00393656" w:rsidRDefault="00393656" w:rsidP="00AF2FD6">
            <w:pPr>
              <w:rPr>
                <w:ins w:id="465" w:author="USA" w:date="2023-02-21T15:27:00Z"/>
                <w:color w:val="000000"/>
                <w:sz w:val="20"/>
                <w:rPrChange w:id="466" w:author="USA" w:date="2023-02-21T15:27:00Z">
                  <w:rPr>
                    <w:ins w:id="467" w:author="USA" w:date="2023-02-21T15:27:00Z"/>
                    <w:rFonts w:ascii="Calibri" w:hAnsi="Calibri" w:cs="Calibri"/>
                    <w:color w:val="000000"/>
                  </w:rPr>
                </w:rPrChange>
              </w:rPr>
            </w:pPr>
            <w:ins w:id="468" w:author="USA" w:date="2023-02-21T15:27:00Z">
              <w:r w:rsidRPr="00393656">
                <w:rPr>
                  <w:color w:val="000000"/>
                  <w:sz w:val="20"/>
                  <w:rPrChange w:id="469" w:author="USA" w:date="2023-02-21T15:27:00Z">
                    <w:rPr>
                      <w:rFonts w:ascii="Calibri" w:hAnsi="Calibri" w:cs="Calibri"/>
                      <w:color w:val="000000"/>
                    </w:rPr>
                  </w:rPrChange>
                </w:rPr>
                <w:t>Beacon, Starboard Hand</w:t>
              </w:r>
            </w:ins>
          </w:p>
        </w:tc>
      </w:tr>
      <w:tr w:rsidR="00393656" w:rsidRPr="00393656" w14:paraId="108932C4" w14:textId="77777777" w:rsidTr="00AF2FD6">
        <w:trPr>
          <w:trHeight w:val="373"/>
          <w:ins w:id="470"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8871B6B" w14:textId="77777777" w:rsidR="00393656" w:rsidRPr="00393656" w:rsidRDefault="00393656" w:rsidP="00AF2FD6">
            <w:pPr>
              <w:rPr>
                <w:ins w:id="471" w:author="USA" w:date="2023-02-21T15:27:00Z"/>
                <w:color w:val="000000"/>
                <w:sz w:val="20"/>
                <w:rPrChange w:id="472" w:author="USA" w:date="2023-02-21T15:27:00Z">
                  <w:rPr>
                    <w:ins w:id="473"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0233B5D6" w14:textId="77777777" w:rsidR="00393656" w:rsidRPr="00393656" w:rsidRDefault="00393656" w:rsidP="00AF2FD6">
            <w:pPr>
              <w:jc w:val="center"/>
              <w:rPr>
                <w:ins w:id="474" w:author="USA" w:date="2023-02-21T15:27:00Z"/>
                <w:color w:val="000000"/>
                <w:sz w:val="20"/>
                <w:rPrChange w:id="475" w:author="USA" w:date="2023-02-21T15:27:00Z">
                  <w:rPr>
                    <w:ins w:id="476" w:author="USA" w:date="2023-02-21T15:27:00Z"/>
                    <w:rFonts w:ascii="Calibri" w:hAnsi="Calibri" w:cs="Calibri"/>
                    <w:color w:val="000000"/>
                  </w:rPr>
                </w:rPrChange>
              </w:rPr>
            </w:pPr>
            <w:ins w:id="477" w:author="USA" w:date="2023-02-21T15:27:00Z">
              <w:r w:rsidRPr="00393656">
                <w:rPr>
                  <w:color w:val="000000"/>
                  <w:sz w:val="20"/>
                  <w:rPrChange w:id="478" w:author="USA" w:date="2023-02-21T15:27:00Z">
                    <w:rPr>
                      <w:rFonts w:ascii="Calibri" w:hAnsi="Calibri" w:cs="Calibri"/>
                      <w:color w:val="000000"/>
                    </w:rPr>
                  </w:rPrChange>
                </w:rPr>
                <w:t>15</w:t>
              </w:r>
            </w:ins>
          </w:p>
        </w:tc>
        <w:tc>
          <w:tcPr>
            <w:tcW w:w="7285" w:type="dxa"/>
            <w:tcBorders>
              <w:top w:val="nil"/>
              <w:left w:val="nil"/>
              <w:bottom w:val="single" w:sz="4" w:space="0" w:color="auto"/>
              <w:right w:val="single" w:sz="4" w:space="0" w:color="auto"/>
            </w:tcBorders>
            <w:shd w:val="clear" w:color="auto" w:fill="auto"/>
            <w:noWrap/>
            <w:vAlign w:val="center"/>
            <w:hideMark/>
          </w:tcPr>
          <w:p w14:paraId="14D37DAE" w14:textId="77777777" w:rsidR="00393656" w:rsidRPr="00393656" w:rsidRDefault="00393656" w:rsidP="00AF2FD6">
            <w:pPr>
              <w:rPr>
                <w:ins w:id="479" w:author="USA" w:date="2023-02-21T15:27:00Z"/>
                <w:color w:val="000000"/>
                <w:sz w:val="20"/>
                <w:rPrChange w:id="480" w:author="USA" w:date="2023-02-21T15:27:00Z">
                  <w:rPr>
                    <w:ins w:id="481" w:author="USA" w:date="2023-02-21T15:27:00Z"/>
                    <w:rFonts w:ascii="Calibri" w:hAnsi="Calibri" w:cs="Calibri"/>
                    <w:color w:val="000000"/>
                  </w:rPr>
                </w:rPrChange>
              </w:rPr>
            </w:pPr>
            <w:ins w:id="482" w:author="USA" w:date="2023-02-21T15:27:00Z">
              <w:r w:rsidRPr="00393656">
                <w:rPr>
                  <w:color w:val="000000"/>
                  <w:sz w:val="20"/>
                  <w:rPrChange w:id="483" w:author="USA" w:date="2023-02-21T15:27:00Z">
                    <w:rPr>
                      <w:rFonts w:ascii="Calibri" w:hAnsi="Calibri" w:cs="Calibri"/>
                      <w:color w:val="000000"/>
                    </w:rPr>
                  </w:rPrChange>
                </w:rPr>
                <w:t>Beacon, Preferred Channel Port Hand</w:t>
              </w:r>
            </w:ins>
          </w:p>
        </w:tc>
      </w:tr>
      <w:tr w:rsidR="00393656" w:rsidRPr="00393656" w14:paraId="24CD99A3" w14:textId="77777777" w:rsidTr="00AF2FD6">
        <w:trPr>
          <w:trHeight w:val="373"/>
          <w:ins w:id="484"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A6D364F" w14:textId="77777777" w:rsidR="00393656" w:rsidRPr="00393656" w:rsidRDefault="00393656" w:rsidP="00AF2FD6">
            <w:pPr>
              <w:rPr>
                <w:ins w:id="485" w:author="USA" w:date="2023-02-21T15:27:00Z"/>
                <w:color w:val="000000"/>
                <w:sz w:val="20"/>
                <w:rPrChange w:id="486" w:author="USA" w:date="2023-02-21T15:27:00Z">
                  <w:rPr>
                    <w:ins w:id="487"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4AC95BE0" w14:textId="77777777" w:rsidR="00393656" w:rsidRPr="00393656" w:rsidRDefault="00393656" w:rsidP="00AF2FD6">
            <w:pPr>
              <w:jc w:val="center"/>
              <w:rPr>
                <w:ins w:id="488" w:author="USA" w:date="2023-02-21T15:27:00Z"/>
                <w:color w:val="000000"/>
                <w:sz w:val="20"/>
                <w:rPrChange w:id="489" w:author="USA" w:date="2023-02-21T15:27:00Z">
                  <w:rPr>
                    <w:ins w:id="490" w:author="USA" w:date="2023-02-21T15:27:00Z"/>
                    <w:rFonts w:ascii="Calibri" w:hAnsi="Calibri" w:cs="Calibri"/>
                    <w:color w:val="000000"/>
                  </w:rPr>
                </w:rPrChange>
              </w:rPr>
            </w:pPr>
            <w:ins w:id="491" w:author="USA" w:date="2023-02-21T15:27:00Z">
              <w:r w:rsidRPr="00393656">
                <w:rPr>
                  <w:color w:val="000000"/>
                  <w:sz w:val="20"/>
                  <w:rPrChange w:id="492" w:author="USA" w:date="2023-02-21T15:27:00Z">
                    <w:rPr>
                      <w:rFonts w:ascii="Calibri" w:hAnsi="Calibri" w:cs="Calibri"/>
                      <w:color w:val="000000"/>
                    </w:rPr>
                  </w:rPrChange>
                </w:rPr>
                <w:t>16</w:t>
              </w:r>
            </w:ins>
          </w:p>
        </w:tc>
        <w:tc>
          <w:tcPr>
            <w:tcW w:w="7285" w:type="dxa"/>
            <w:tcBorders>
              <w:top w:val="nil"/>
              <w:left w:val="nil"/>
              <w:bottom w:val="single" w:sz="4" w:space="0" w:color="auto"/>
              <w:right w:val="single" w:sz="4" w:space="0" w:color="auto"/>
            </w:tcBorders>
            <w:shd w:val="clear" w:color="auto" w:fill="auto"/>
            <w:noWrap/>
            <w:vAlign w:val="center"/>
            <w:hideMark/>
          </w:tcPr>
          <w:p w14:paraId="29D67EDC" w14:textId="77777777" w:rsidR="00393656" w:rsidRPr="00393656" w:rsidRDefault="00393656" w:rsidP="00AF2FD6">
            <w:pPr>
              <w:rPr>
                <w:ins w:id="493" w:author="USA" w:date="2023-02-21T15:27:00Z"/>
                <w:color w:val="000000"/>
                <w:sz w:val="20"/>
                <w:rPrChange w:id="494" w:author="USA" w:date="2023-02-21T15:27:00Z">
                  <w:rPr>
                    <w:ins w:id="495" w:author="USA" w:date="2023-02-21T15:27:00Z"/>
                    <w:rFonts w:ascii="Calibri" w:hAnsi="Calibri" w:cs="Calibri"/>
                    <w:color w:val="000000"/>
                  </w:rPr>
                </w:rPrChange>
              </w:rPr>
            </w:pPr>
            <w:ins w:id="496" w:author="USA" w:date="2023-02-21T15:27:00Z">
              <w:r w:rsidRPr="00393656">
                <w:rPr>
                  <w:color w:val="000000"/>
                  <w:sz w:val="20"/>
                  <w:rPrChange w:id="497" w:author="USA" w:date="2023-02-21T15:27:00Z">
                    <w:rPr>
                      <w:rFonts w:ascii="Calibri" w:hAnsi="Calibri" w:cs="Calibri"/>
                      <w:color w:val="000000"/>
                    </w:rPr>
                  </w:rPrChange>
                </w:rPr>
                <w:t>Beacon, Preferred Channel Starboard Hand</w:t>
              </w:r>
            </w:ins>
          </w:p>
        </w:tc>
      </w:tr>
      <w:tr w:rsidR="00393656" w:rsidRPr="00393656" w14:paraId="2BD771DD" w14:textId="77777777" w:rsidTr="00AF2FD6">
        <w:trPr>
          <w:trHeight w:val="373"/>
          <w:ins w:id="498"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E8BC246" w14:textId="77777777" w:rsidR="00393656" w:rsidRPr="00393656" w:rsidRDefault="00393656" w:rsidP="00AF2FD6">
            <w:pPr>
              <w:rPr>
                <w:ins w:id="499" w:author="USA" w:date="2023-02-21T15:27:00Z"/>
                <w:color w:val="000000"/>
                <w:sz w:val="20"/>
                <w:rPrChange w:id="500" w:author="USA" w:date="2023-02-21T15:27:00Z">
                  <w:rPr>
                    <w:ins w:id="501"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2A9033F" w14:textId="77777777" w:rsidR="00393656" w:rsidRPr="00393656" w:rsidRDefault="00393656" w:rsidP="00AF2FD6">
            <w:pPr>
              <w:jc w:val="center"/>
              <w:rPr>
                <w:ins w:id="502" w:author="USA" w:date="2023-02-21T15:27:00Z"/>
                <w:color w:val="000000"/>
                <w:sz w:val="20"/>
                <w:rPrChange w:id="503" w:author="USA" w:date="2023-02-21T15:27:00Z">
                  <w:rPr>
                    <w:ins w:id="504" w:author="USA" w:date="2023-02-21T15:27:00Z"/>
                    <w:rFonts w:ascii="Calibri" w:hAnsi="Calibri" w:cs="Calibri"/>
                    <w:color w:val="000000"/>
                  </w:rPr>
                </w:rPrChange>
              </w:rPr>
            </w:pPr>
            <w:ins w:id="505" w:author="USA" w:date="2023-02-21T15:27:00Z">
              <w:r w:rsidRPr="00393656">
                <w:rPr>
                  <w:color w:val="000000"/>
                  <w:sz w:val="20"/>
                  <w:rPrChange w:id="506" w:author="USA" w:date="2023-02-21T15:27:00Z">
                    <w:rPr>
                      <w:rFonts w:ascii="Calibri" w:hAnsi="Calibri" w:cs="Calibri"/>
                      <w:color w:val="000000"/>
                    </w:rPr>
                  </w:rPrChange>
                </w:rPr>
                <w:t>17</w:t>
              </w:r>
            </w:ins>
          </w:p>
        </w:tc>
        <w:tc>
          <w:tcPr>
            <w:tcW w:w="7285" w:type="dxa"/>
            <w:tcBorders>
              <w:top w:val="nil"/>
              <w:left w:val="nil"/>
              <w:bottom w:val="single" w:sz="4" w:space="0" w:color="auto"/>
              <w:right w:val="single" w:sz="4" w:space="0" w:color="auto"/>
            </w:tcBorders>
            <w:shd w:val="clear" w:color="auto" w:fill="auto"/>
            <w:noWrap/>
            <w:vAlign w:val="center"/>
            <w:hideMark/>
          </w:tcPr>
          <w:p w14:paraId="38EE5FA1" w14:textId="77777777" w:rsidR="00393656" w:rsidRPr="00393656" w:rsidRDefault="00393656" w:rsidP="00AF2FD6">
            <w:pPr>
              <w:rPr>
                <w:ins w:id="507" w:author="USA" w:date="2023-02-21T15:27:00Z"/>
                <w:color w:val="000000"/>
                <w:sz w:val="20"/>
                <w:rPrChange w:id="508" w:author="USA" w:date="2023-02-21T15:27:00Z">
                  <w:rPr>
                    <w:ins w:id="509" w:author="USA" w:date="2023-02-21T15:27:00Z"/>
                    <w:rFonts w:ascii="Calibri" w:hAnsi="Calibri" w:cs="Calibri"/>
                    <w:color w:val="000000"/>
                  </w:rPr>
                </w:rPrChange>
              </w:rPr>
            </w:pPr>
            <w:ins w:id="510" w:author="USA" w:date="2023-02-21T15:27:00Z">
              <w:r w:rsidRPr="00393656">
                <w:rPr>
                  <w:color w:val="000000"/>
                  <w:sz w:val="20"/>
                  <w:rPrChange w:id="511" w:author="USA" w:date="2023-02-21T15:27:00Z">
                    <w:rPr>
                      <w:rFonts w:ascii="Calibri" w:hAnsi="Calibri" w:cs="Calibri"/>
                      <w:color w:val="000000"/>
                    </w:rPr>
                  </w:rPrChange>
                </w:rPr>
                <w:t>Beacon, Isolated Danger</w:t>
              </w:r>
            </w:ins>
          </w:p>
        </w:tc>
      </w:tr>
      <w:tr w:rsidR="00393656" w:rsidRPr="00393656" w14:paraId="5D0DCBD2" w14:textId="77777777" w:rsidTr="00AF2FD6">
        <w:trPr>
          <w:trHeight w:val="373"/>
          <w:ins w:id="512"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033804FA" w14:textId="77777777" w:rsidR="00393656" w:rsidRPr="00393656" w:rsidRDefault="00393656" w:rsidP="00AF2FD6">
            <w:pPr>
              <w:rPr>
                <w:ins w:id="513" w:author="USA" w:date="2023-02-21T15:27:00Z"/>
                <w:color w:val="000000"/>
                <w:sz w:val="20"/>
                <w:rPrChange w:id="514" w:author="USA" w:date="2023-02-21T15:27:00Z">
                  <w:rPr>
                    <w:ins w:id="515"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723AE8F" w14:textId="77777777" w:rsidR="00393656" w:rsidRPr="00393656" w:rsidRDefault="00393656" w:rsidP="00AF2FD6">
            <w:pPr>
              <w:jc w:val="center"/>
              <w:rPr>
                <w:ins w:id="516" w:author="USA" w:date="2023-02-21T15:27:00Z"/>
                <w:color w:val="000000"/>
                <w:sz w:val="20"/>
                <w:rPrChange w:id="517" w:author="USA" w:date="2023-02-21T15:27:00Z">
                  <w:rPr>
                    <w:ins w:id="518" w:author="USA" w:date="2023-02-21T15:27:00Z"/>
                    <w:rFonts w:ascii="Calibri" w:hAnsi="Calibri" w:cs="Calibri"/>
                    <w:color w:val="000000"/>
                  </w:rPr>
                </w:rPrChange>
              </w:rPr>
            </w:pPr>
            <w:ins w:id="519" w:author="USA" w:date="2023-02-21T15:27:00Z">
              <w:r w:rsidRPr="00393656">
                <w:rPr>
                  <w:color w:val="000000"/>
                  <w:sz w:val="20"/>
                  <w:rPrChange w:id="520" w:author="USA" w:date="2023-02-21T15:27:00Z">
                    <w:rPr>
                      <w:rFonts w:ascii="Calibri" w:hAnsi="Calibri" w:cs="Calibri"/>
                      <w:color w:val="000000"/>
                    </w:rPr>
                  </w:rPrChange>
                </w:rPr>
                <w:t>18</w:t>
              </w:r>
            </w:ins>
          </w:p>
        </w:tc>
        <w:tc>
          <w:tcPr>
            <w:tcW w:w="7285" w:type="dxa"/>
            <w:tcBorders>
              <w:top w:val="nil"/>
              <w:left w:val="nil"/>
              <w:bottom w:val="single" w:sz="4" w:space="0" w:color="auto"/>
              <w:right w:val="single" w:sz="4" w:space="0" w:color="auto"/>
            </w:tcBorders>
            <w:shd w:val="clear" w:color="auto" w:fill="auto"/>
            <w:noWrap/>
            <w:vAlign w:val="center"/>
            <w:hideMark/>
          </w:tcPr>
          <w:p w14:paraId="4EEC5F38" w14:textId="77777777" w:rsidR="00393656" w:rsidRPr="00393656" w:rsidRDefault="00393656" w:rsidP="00AF2FD6">
            <w:pPr>
              <w:rPr>
                <w:ins w:id="521" w:author="USA" w:date="2023-02-21T15:27:00Z"/>
                <w:color w:val="000000"/>
                <w:sz w:val="20"/>
                <w:rPrChange w:id="522" w:author="USA" w:date="2023-02-21T15:27:00Z">
                  <w:rPr>
                    <w:ins w:id="523" w:author="USA" w:date="2023-02-21T15:27:00Z"/>
                    <w:rFonts w:ascii="Calibri" w:hAnsi="Calibri" w:cs="Calibri"/>
                    <w:color w:val="000000"/>
                  </w:rPr>
                </w:rPrChange>
              </w:rPr>
            </w:pPr>
            <w:ins w:id="524" w:author="USA" w:date="2023-02-21T15:27:00Z">
              <w:r w:rsidRPr="00393656">
                <w:rPr>
                  <w:color w:val="000000"/>
                  <w:sz w:val="20"/>
                  <w:rPrChange w:id="525" w:author="USA" w:date="2023-02-21T15:27:00Z">
                    <w:rPr>
                      <w:rFonts w:ascii="Calibri" w:hAnsi="Calibri" w:cs="Calibri"/>
                      <w:color w:val="000000"/>
                    </w:rPr>
                  </w:rPrChange>
                </w:rPr>
                <w:t>Beacon, Safe Water</w:t>
              </w:r>
            </w:ins>
          </w:p>
        </w:tc>
      </w:tr>
      <w:tr w:rsidR="00393656" w:rsidRPr="00393656" w14:paraId="73E34556" w14:textId="77777777" w:rsidTr="00AF2FD6">
        <w:trPr>
          <w:trHeight w:val="373"/>
          <w:ins w:id="526"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5512761" w14:textId="77777777" w:rsidR="00393656" w:rsidRPr="00393656" w:rsidRDefault="00393656" w:rsidP="00AF2FD6">
            <w:pPr>
              <w:rPr>
                <w:ins w:id="527" w:author="USA" w:date="2023-02-21T15:27:00Z"/>
                <w:color w:val="000000"/>
                <w:sz w:val="20"/>
                <w:rPrChange w:id="528" w:author="USA" w:date="2023-02-21T15:27:00Z">
                  <w:rPr>
                    <w:ins w:id="529"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4560AA40" w14:textId="77777777" w:rsidR="00393656" w:rsidRPr="00393656" w:rsidRDefault="00393656" w:rsidP="00AF2FD6">
            <w:pPr>
              <w:jc w:val="center"/>
              <w:rPr>
                <w:ins w:id="530" w:author="USA" w:date="2023-02-21T15:27:00Z"/>
                <w:color w:val="000000"/>
                <w:sz w:val="20"/>
                <w:rPrChange w:id="531" w:author="USA" w:date="2023-02-21T15:27:00Z">
                  <w:rPr>
                    <w:ins w:id="532" w:author="USA" w:date="2023-02-21T15:27:00Z"/>
                    <w:rFonts w:ascii="Calibri" w:hAnsi="Calibri" w:cs="Calibri"/>
                    <w:color w:val="000000"/>
                  </w:rPr>
                </w:rPrChange>
              </w:rPr>
            </w:pPr>
            <w:ins w:id="533" w:author="USA" w:date="2023-02-21T15:27:00Z">
              <w:r w:rsidRPr="00393656">
                <w:rPr>
                  <w:color w:val="000000"/>
                  <w:sz w:val="20"/>
                  <w:rPrChange w:id="534" w:author="USA" w:date="2023-02-21T15:27:00Z">
                    <w:rPr>
                      <w:rFonts w:ascii="Calibri" w:hAnsi="Calibri" w:cs="Calibri"/>
                      <w:color w:val="000000"/>
                    </w:rPr>
                  </w:rPrChange>
                </w:rPr>
                <w:t>19</w:t>
              </w:r>
            </w:ins>
          </w:p>
        </w:tc>
        <w:tc>
          <w:tcPr>
            <w:tcW w:w="7285" w:type="dxa"/>
            <w:tcBorders>
              <w:top w:val="nil"/>
              <w:left w:val="nil"/>
              <w:bottom w:val="single" w:sz="4" w:space="0" w:color="auto"/>
              <w:right w:val="single" w:sz="4" w:space="0" w:color="auto"/>
            </w:tcBorders>
            <w:shd w:val="clear" w:color="auto" w:fill="auto"/>
            <w:noWrap/>
            <w:vAlign w:val="center"/>
            <w:hideMark/>
          </w:tcPr>
          <w:p w14:paraId="28703663" w14:textId="77777777" w:rsidR="00393656" w:rsidRPr="00393656" w:rsidRDefault="00393656" w:rsidP="00AF2FD6">
            <w:pPr>
              <w:rPr>
                <w:ins w:id="535" w:author="USA" w:date="2023-02-21T15:27:00Z"/>
                <w:color w:val="000000"/>
                <w:sz w:val="20"/>
                <w:rPrChange w:id="536" w:author="USA" w:date="2023-02-21T15:27:00Z">
                  <w:rPr>
                    <w:ins w:id="537" w:author="USA" w:date="2023-02-21T15:27:00Z"/>
                    <w:rFonts w:ascii="Calibri" w:hAnsi="Calibri" w:cs="Calibri"/>
                    <w:color w:val="000000"/>
                  </w:rPr>
                </w:rPrChange>
              </w:rPr>
            </w:pPr>
            <w:ins w:id="538" w:author="USA" w:date="2023-02-21T15:27:00Z">
              <w:r w:rsidRPr="00393656">
                <w:rPr>
                  <w:color w:val="000000"/>
                  <w:sz w:val="20"/>
                  <w:rPrChange w:id="539" w:author="USA" w:date="2023-02-21T15:27:00Z">
                    <w:rPr>
                      <w:rFonts w:ascii="Calibri" w:hAnsi="Calibri" w:cs="Calibri"/>
                      <w:color w:val="000000"/>
                    </w:rPr>
                  </w:rPrChange>
                </w:rPr>
                <w:t>Beacon, Special Mark</w:t>
              </w:r>
            </w:ins>
          </w:p>
        </w:tc>
      </w:tr>
      <w:tr w:rsidR="00393656" w:rsidRPr="00393656" w14:paraId="233EEEF2" w14:textId="77777777" w:rsidTr="00AF2FD6">
        <w:trPr>
          <w:trHeight w:val="373"/>
          <w:ins w:id="540" w:author="USA" w:date="2023-02-21T15:27:00Z"/>
        </w:trPr>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14:paraId="70E7D81E" w14:textId="77777777" w:rsidR="00393656" w:rsidRPr="00393656" w:rsidRDefault="00393656" w:rsidP="00AF2FD6">
            <w:pPr>
              <w:ind w:firstLineChars="100" w:firstLine="200"/>
              <w:jc w:val="center"/>
              <w:rPr>
                <w:ins w:id="541" w:author="USA" w:date="2023-02-21T15:27:00Z"/>
                <w:color w:val="000000"/>
                <w:sz w:val="20"/>
              </w:rPr>
            </w:pPr>
            <w:ins w:id="542" w:author="USA" w:date="2023-02-21T15:27:00Z">
              <w:r w:rsidRPr="00393656">
                <w:rPr>
                  <w:color w:val="000000"/>
                  <w:sz w:val="20"/>
                </w:rPr>
                <w:t>Floating AtoN</w:t>
              </w:r>
            </w:ins>
          </w:p>
        </w:tc>
        <w:tc>
          <w:tcPr>
            <w:tcW w:w="940" w:type="dxa"/>
            <w:tcBorders>
              <w:top w:val="nil"/>
              <w:left w:val="nil"/>
              <w:bottom w:val="single" w:sz="4" w:space="0" w:color="auto"/>
              <w:right w:val="single" w:sz="4" w:space="0" w:color="auto"/>
            </w:tcBorders>
            <w:shd w:val="clear" w:color="auto" w:fill="auto"/>
            <w:noWrap/>
            <w:vAlign w:val="center"/>
            <w:hideMark/>
          </w:tcPr>
          <w:p w14:paraId="095AFC0D" w14:textId="77777777" w:rsidR="00393656" w:rsidRPr="00393656" w:rsidRDefault="00393656" w:rsidP="00AF2FD6">
            <w:pPr>
              <w:jc w:val="center"/>
              <w:rPr>
                <w:ins w:id="543" w:author="USA" w:date="2023-02-21T15:27:00Z"/>
                <w:color w:val="000000"/>
                <w:sz w:val="20"/>
              </w:rPr>
            </w:pPr>
            <w:ins w:id="544" w:author="USA" w:date="2023-02-21T15:27:00Z">
              <w:r w:rsidRPr="00393656">
                <w:rPr>
                  <w:color w:val="000000"/>
                  <w:sz w:val="20"/>
                </w:rPr>
                <w:t>20</w:t>
              </w:r>
            </w:ins>
          </w:p>
        </w:tc>
        <w:tc>
          <w:tcPr>
            <w:tcW w:w="7285" w:type="dxa"/>
            <w:tcBorders>
              <w:top w:val="nil"/>
              <w:left w:val="nil"/>
              <w:bottom w:val="single" w:sz="4" w:space="0" w:color="auto"/>
              <w:right w:val="single" w:sz="4" w:space="0" w:color="auto"/>
            </w:tcBorders>
            <w:shd w:val="clear" w:color="auto" w:fill="auto"/>
            <w:noWrap/>
            <w:vAlign w:val="center"/>
            <w:hideMark/>
          </w:tcPr>
          <w:p w14:paraId="028429A9" w14:textId="77777777" w:rsidR="00393656" w:rsidRPr="00393656" w:rsidRDefault="00393656" w:rsidP="00AF2FD6">
            <w:pPr>
              <w:rPr>
                <w:ins w:id="545" w:author="USA" w:date="2023-02-21T15:27:00Z"/>
                <w:color w:val="000000"/>
                <w:sz w:val="20"/>
              </w:rPr>
            </w:pPr>
            <w:ins w:id="546" w:author="USA" w:date="2023-02-21T15:27:00Z">
              <w:r w:rsidRPr="00393656">
                <w:rPr>
                  <w:color w:val="000000"/>
                  <w:sz w:val="20"/>
                </w:rPr>
                <w:t>Cardinal Mark N</w:t>
              </w:r>
            </w:ins>
          </w:p>
        </w:tc>
      </w:tr>
      <w:tr w:rsidR="00393656" w:rsidRPr="00393656" w14:paraId="592D1351" w14:textId="77777777" w:rsidTr="00AF2FD6">
        <w:trPr>
          <w:trHeight w:val="373"/>
          <w:ins w:id="54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0617662" w14:textId="77777777" w:rsidR="00393656" w:rsidRPr="00393656" w:rsidRDefault="00393656" w:rsidP="00AF2FD6">
            <w:pPr>
              <w:rPr>
                <w:ins w:id="548" w:author="USA" w:date="2023-02-21T15:27:00Z"/>
                <w:color w:val="000000"/>
                <w:sz w:val="20"/>
                <w:rPrChange w:id="549" w:author="USA" w:date="2023-02-21T15:27:00Z">
                  <w:rPr>
                    <w:ins w:id="55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6076E7B" w14:textId="77777777" w:rsidR="00393656" w:rsidRPr="00393656" w:rsidRDefault="00393656" w:rsidP="00AF2FD6">
            <w:pPr>
              <w:jc w:val="center"/>
              <w:rPr>
                <w:ins w:id="551" w:author="USA" w:date="2023-02-21T15:27:00Z"/>
                <w:color w:val="000000"/>
                <w:sz w:val="20"/>
                <w:rPrChange w:id="552" w:author="USA" w:date="2023-02-21T15:27:00Z">
                  <w:rPr>
                    <w:ins w:id="553" w:author="USA" w:date="2023-02-21T15:27:00Z"/>
                    <w:rFonts w:ascii="Calibri" w:hAnsi="Calibri" w:cs="Calibri"/>
                    <w:color w:val="000000"/>
                  </w:rPr>
                </w:rPrChange>
              </w:rPr>
            </w:pPr>
            <w:ins w:id="554" w:author="USA" w:date="2023-02-21T15:27:00Z">
              <w:r w:rsidRPr="00393656">
                <w:rPr>
                  <w:color w:val="000000"/>
                  <w:sz w:val="20"/>
                  <w:rPrChange w:id="555" w:author="USA" w:date="2023-02-21T15:27:00Z">
                    <w:rPr>
                      <w:rFonts w:ascii="Calibri" w:hAnsi="Calibri" w:cs="Calibri"/>
                      <w:color w:val="000000"/>
                    </w:rPr>
                  </w:rPrChange>
                </w:rPr>
                <w:t>21</w:t>
              </w:r>
            </w:ins>
          </w:p>
        </w:tc>
        <w:tc>
          <w:tcPr>
            <w:tcW w:w="7285" w:type="dxa"/>
            <w:tcBorders>
              <w:top w:val="nil"/>
              <w:left w:val="nil"/>
              <w:bottom w:val="single" w:sz="4" w:space="0" w:color="auto"/>
              <w:right w:val="single" w:sz="4" w:space="0" w:color="auto"/>
            </w:tcBorders>
            <w:shd w:val="clear" w:color="auto" w:fill="auto"/>
            <w:noWrap/>
            <w:vAlign w:val="center"/>
            <w:hideMark/>
          </w:tcPr>
          <w:p w14:paraId="16265F92" w14:textId="77777777" w:rsidR="00393656" w:rsidRPr="00393656" w:rsidRDefault="00393656" w:rsidP="00AF2FD6">
            <w:pPr>
              <w:rPr>
                <w:ins w:id="556" w:author="USA" w:date="2023-02-21T15:27:00Z"/>
                <w:color w:val="000000"/>
                <w:sz w:val="20"/>
                <w:rPrChange w:id="557" w:author="USA" w:date="2023-02-21T15:27:00Z">
                  <w:rPr>
                    <w:ins w:id="558" w:author="USA" w:date="2023-02-21T15:27:00Z"/>
                    <w:rFonts w:ascii="Calibri" w:hAnsi="Calibri" w:cs="Calibri"/>
                    <w:color w:val="000000"/>
                  </w:rPr>
                </w:rPrChange>
              </w:rPr>
            </w:pPr>
            <w:ins w:id="559" w:author="USA" w:date="2023-02-21T15:27:00Z">
              <w:r w:rsidRPr="00393656">
                <w:rPr>
                  <w:color w:val="000000"/>
                  <w:sz w:val="20"/>
                  <w:rPrChange w:id="560" w:author="USA" w:date="2023-02-21T15:27:00Z">
                    <w:rPr>
                      <w:rFonts w:ascii="Calibri" w:hAnsi="Calibri" w:cs="Calibri"/>
                      <w:color w:val="000000"/>
                    </w:rPr>
                  </w:rPrChange>
                </w:rPr>
                <w:t>Cardinal Mark E</w:t>
              </w:r>
            </w:ins>
          </w:p>
        </w:tc>
      </w:tr>
      <w:tr w:rsidR="00393656" w:rsidRPr="00393656" w14:paraId="31EB80CD" w14:textId="77777777" w:rsidTr="00AF2FD6">
        <w:trPr>
          <w:trHeight w:val="373"/>
          <w:ins w:id="56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14AFBDE" w14:textId="77777777" w:rsidR="00393656" w:rsidRPr="00393656" w:rsidRDefault="00393656" w:rsidP="00AF2FD6">
            <w:pPr>
              <w:rPr>
                <w:ins w:id="562" w:author="USA" w:date="2023-02-21T15:27:00Z"/>
                <w:color w:val="000000"/>
                <w:sz w:val="20"/>
                <w:rPrChange w:id="563" w:author="USA" w:date="2023-02-21T15:27:00Z">
                  <w:rPr>
                    <w:ins w:id="56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4AD4DA4" w14:textId="77777777" w:rsidR="00393656" w:rsidRPr="00393656" w:rsidRDefault="00393656" w:rsidP="00AF2FD6">
            <w:pPr>
              <w:jc w:val="center"/>
              <w:rPr>
                <w:ins w:id="565" w:author="USA" w:date="2023-02-21T15:27:00Z"/>
                <w:color w:val="000000"/>
                <w:sz w:val="20"/>
                <w:rPrChange w:id="566" w:author="USA" w:date="2023-02-21T15:27:00Z">
                  <w:rPr>
                    <w:ins w:id="567" w:author="USA" w:date="2023-02-21T15:27:00Z"/>
                    <w:rFonts w:ascii="Calibri" w:hAnsi="Calibri" w:cs="Calibri"/>
                    <w:color w:val="000000"/>
                  </w:rPr>
                </w:rPrChange>
              </w:rPr>
            </w:pPr>
            <w:ins w:id="568" w:author="USA" w:date="2023-02-21T15:27:00Z">
              <w:r w:rsidRPr="00393656">
                <w:rPr>
                  <w:color w:val="000000"/>
                  <w:sz w:val="20"/>
                  <w:rPrChange w:id="569" w:author="USA" w:date="2023-02-21T15:27:00Z">
                    <w:rPr>
                      <w:rFonts w:ascii="Calibri" w:hAnsi="Calibri" w:cs="Calibri"/>
                      <w:color w:val="000000"/>
                    </w:rPr>
                  </w:rPrChange>
                </w:rPr>
                <w:t>22</w:t>
              </w:r>
            </w:ins>
          </w:p>
        </w:tc>
        <w:tc>
          <w:tcPr>
            <w:tcW w:w="7285" w:type="dxa"/>
            <w:tcBorders>
              <w:top w:val="nil"/>
              <w:left w:val="nil"/>
              <w:bottom w:val="single" w:sz="4" w:space="0" w:color="auto"/>
              <w:right w:val="single" w:sz="4" w:space="0" w:color="auto"/>
            </w:tcBorders>
            <w:shd w:val="clear" w:color="auto" w:fill="auto"/>
            <w:noWrap/>
            <w:vAlign w:val="center"/>
            <w:hideMark/>
          </w:tcPr>
          <w:p w14:paraId="278845D3" w14:textId="77777777" w:rsidR="00393656" w:rsidRPr="00393656" w:rsidRDefault="00393656" w:rsidP="00AF2FD6">
            <w:pPr>
              <w:rPr>
                <w:ins w:id="570" w:author="USA" w:date="2023-02-21T15:27:00Z"/>
                <w:color w:val="000000"/>
                <w:sz w:val="20"/>
                <w:rPrChange w:id="571" w:author="USA" w:date="2023-02-21T15:27:00Z">
                  <w:rPr>
                    <w:ins w:id="572" w:author="USA" w:date="2023-02-21T15:27:00Z"/>
                    <w:rFonts w:ascii="Calibri" w:hAnsi="Calibri" w:cs="Calibri"/>
                    <w:color w:val="000000"/>
                  </w:rPr>
                </w:rPrChange>
              </w:rPr>
            </w:pPr>
            <w:ins w:id="573" w:author="USA" w:date="2023-02-21T15:27:00Z">
              <w:r w:rsidRPr="00393656">
                <w:rPr>
                  <w:color w:val="000000"/>
                  <w:sz w:val="20"/>
                  <w:rPrChange w:id="574" w:author="USA" w:date="2023-02-21T15:27:00Z">
                    <w:rPr>
                      <w:rFonts w:ascii="Calibri" w:hAnsi="Calibri" w:cs="Calibri"/>
                      <w:color w:val="000000"/>
                    </w:rPr>
                  </w:rPrChange>
                </w:rPr>
                <w:t>Cardinal Mark S</w:t>
              </w:r>
            </w:ins>
          </w:p>
        </w:tc>
      </w:tr>
      <w:tr w:rsidR="00393656" w:rsidRPr="00393656" w14:paraId="63CFA9C2" w14:textId="77777777" w:rsidTr="00AF2FD6">
        <w:trPr>
          <w:trHeight w:val="373"/>
          <w:ins w:id="57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2B90773" w14:textId="77777777" w:rsidR="00393656" w:rsidRPr="00393656" w:rsidRDefault="00393656" w:rsidP="00AF2FD6">
            <w:pPr>
              <w:rPr>
                <w:ins w:id="576" w:author="USA" w:date="2023-02-21T15:27:00Z"/>
                <w:color w:val="000000"/>
                <w:sz w:val="20"/>
                <w:rPrChange w:id="577" w:author="USA" w:date="2023-02-21T15:27:00Z">
                  <w:rPr>
                    <w:ins w:id="57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F5F8B7C" w14:textId="77777777" w:rsidR="00393656" w:rsidRPr="00393656" w:rsidRDefault="00393656" w:rsidP="00AF2FD6">
            <w:pPr>
              <w:jc w:val="center"/>
              <w:rPr>
                <w:ins w:id="579" w:author="USA" w:date="2023-02-21T15:27:00Z"/>
                <w:color w:val="000000"/>
                <w:sz w:val="20"/>
                <w:rPrChange w:id="580" w:author="USA" w:date="2023-02-21T15:27:00Z">
                  <w:rPr>
                    <w:ins w:id="581" w:author="USA" w:date="2023-02-21T15:27:00Z"/>
                    <w:rFonts w:ascii="Calibri" w:hAnsi="Calibri" w:cs="Calibri"/>
                    <w:color w:val="000000"/>
                  </w:rPr>
                </w:rPrChange>
              </w:rPr>
            </w:pPr>
            <w:ins w:id="582" w:author="USA" w:date="2023-02-21T15:27:00Z">
              <w:r w:rsidRPr="00393656">
                <w:rPr>
                  <w:color w:val="000000"/>
                  <w:sz w:val="20"/>
                  <w:rPrChange w:id="583" w:author="USA" w:date="2023-02-21T15:27:00Z">
                    <w:rPr>
                      <w:rFonts w:ascii="Calibri" w:hAnsi="Calibri" w:cs="Calibri"/>
                      <w:color w:val="000000"/>
                    </w:rPr>
                  </w:rPrChange>
                </w:rPr>
                <w:t>23</w:t>
              </w:r>
            </w:ins>
          </w:p>
        </w:tc>
        <w:tc>
          <w:tcPr>
            <w:tcW w:w="7285" w:type="dxa"/>
            <w:tcBorders>
              <w:top w:val="nil"/>
              <w:left w:val="nil"/>
              <w:bottom w:val="single" w:sz="4" w:space="0" w:color="auto"/>
              <w:right w:val="single" w:sz="4" w:space="0" w:color="auto"/>
            </w:tcBorders>
            <w:shd w:val="clear" w:color="auto" w:fill="auto"/>
            <w:noWrap/>
            <w:vAlign w:val="center"/>
            <w:hideMark/>
          </w:tcPr>
          <w:p w14:paraId="0F77038B" w14:textId="77777777" w:rsidR="00393656" w:rsidRPr="00393656" w:rsidRDefault="00393656" w:rsidP="00AF2FD6">
            <w:pPr>
              <w:rPr>
                <w:ins w:id="584" w:author="USA" w:date="2023-02-21T15:27:00Z"/>
                <w:color w:val="000000"/>
                <w:sz w:val="20"/>
                <w:rPrChange w:id="585" w:author="USA" w:date="2023-02-21T15:27:00Z">
                  <w:rPr>
                    <w:ins w:id="586" w:author="USA" w:date="2023-02-21T15:27:00Z"/>
                    <w:rFonts w:ascii="Calibri" w:hAnsi="Calibri" w:cs="Calibri"/>
                    <w:color w:val="000000"/>
                  </w:rPr>
                </w:rPrChange>
              </w:rPr>
            </w:pPr>
            <w:ins w:id="587" w:author="USA" w:date="2023-02-21T15:27:00Z">
              <w:r w:rsidRPr="00393656">
                <w:rPr>
                  <w:color w:val="000000"/>
                  <w:sz w:val="20"/>
                  <w:rPrChange w:id="588" w:author="USA" w:date="2023-02-21T15:27:00Z">
                    <w:rPr>
                      <w:rFonts w:ascii="Calibri" w:hAnsi="Calibri" w:cs="Calibri"/>
                      <w:color w:val="000000"/>
                    </w:rPr>
                  </w:rPrChange>
                </w:rPr>
                <w:t>Cardinal Mark W</w:t>
              </w:r>
            </w:ins>
          </w:p>
        </w:tc>
      </w:tr>
      <w:tr w:rsidR="00393656" w:rsidRPr="00393656" w14:paraId="13E46C1F" w14:textId="77777777" w:rsidTr="00AF2FD6">
        <w:trPr>
          <w:trHeight w:val="373"/>
          <w:ins w:id="58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0B07582" w14:textId="77777777" w:rsidR="00393656" w:rsidRPr="00393656" w:rsidRDefault="00393656" w:rsidP="00AF2FD6">
            <w:pPr>
              <w:rPr>
                <w:ins w:id="590" w:author="USA" w:date="2023-02-21T15:27:00Z"/>
                <w:color w:val="000000"/>
                <w:sz w:val="20"/>
                <w:rPrChange w:id="591" w:author="USA" w:date="2023-02-21T15:27:00Z">
                  <w:rPr>
                    <w:ins w:id="59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C98C3A1" w14:textId="77777777" w:rsidR="00393656" w:rsidRPr="00393656" w:rsidRDefault="00393656" w:rsidP="00AF2FD6">
            <w:pPr>
              <w:jc w:val="center"/>
              <w:rPr>
                <w:ins w:id="593" w:author="USA" w:date="2023-02-21T15:27:00Z"/>
                <w:color w:val="000000"/>
                <w:sz w:val="20"/>
                <w:rPrChange w:id="594" w:author="USA" w:date="2023-02-21T15:27:00Z">
                  <w:rPr>
                    <w:ins w:id="595" w:author="USA" w:date="2023-02-21T15:27:00Z"/>
                    <w:rFonts w:ascii="Calibri" w:hAnsi="Calibri" w:cs="Calibri"/>
                    <w:color w:val="000000"/>
                  </w:rPr>
                </w:rPrChange>
              </w:rPr>
            </w:pPr>
            <w:ins w:id="596" w:author="USA" w:date="2023-02-21T15:27:00Z">
              <w:r w:rsidRPr="00393656">
                <w:rPr>
                  <w:color w:val="000000"/>
                  <w:sz w:val="20"/>
                  <w:rPrChange w:id="597" w:author="USA" w:date="2023-02-21T15:27:00Z">
                    <w:rPr>
                      <w:rFonts w:ascii="Calibri" w:hAnsi="Calibri" w:cs="Calibri"/>
                      <w:color w:val="000000"/>
                    </w:rPr>
                  </w:rPrChange>
                </w:rPr>
                <w:t>24</w:t>
              </w:r>
            </w:ins>
          </w:p>
        </w:tc>
        <w:tc>
          <w:tcPr>
            <w:tcW w:w="7285" w:type="dxa"/>
            <w:tcBorders>
              <w:top w:val="nil"/>
              <w:left w:val="nil"/>
              <w:bottom w:val="single" w:sz="4" w:space="0" w:color="auto"/>
              <w:right w:val="single" w:sz="4" w:space="0" w:color="auto"/>
            </w:tcBorders>
            <w:shd w:val="clear" w:color="auto" w:fill="auto"/>
            <w:noWrap/>
            <w:vAlign w:val="center"/>
            <w:hideMark/>
          </w:tcPr>
          <w:p w14:paraId="0B95FBAA" w14:textId="77777777" w:rsidR="00393656" w:rsidRPr="00393656" w:rsidRDefault="00393656" w:rsidP="00AF2FD6">
            <w:pPr>
              <w:rPr>
                <w:ins w:id="598" w:author="USA" w:date="2023-02-21T15:27:00Z"/>
                <w:color w:val="000000"/>
                <w:sz w:val="20"/>
                <w:rPrChange w:id="599" w:author="USA" w:date="2023-02-21T15:27:00Z">
                  <w:rPr>
                    <w:ins w:id="600" w:author="USA" w:date="2023-02-21T15:27:00Z"/>
                    <w:rFonts w:ascii="Calibri" w:hAnsi="Calibri" w:cs="Calibri"/>
                    <w:color w:val="000000"/>
                  </w:rPr>
                </w:rPrChange>
              </w:rPr>
            </w:pPr>
            <w:ins w:id="601" w:author="USA" w:date="2023-02-21T15:27:00Z">
              <w:r w:rsidRPr="00393656">
                <w:rPr>
                  <w:color w:val="000000"/>
                  <w:sz w:val="20"/>
                  <w:rPrChange w:id="602" w:author="USA" w:date="2023-02-21T15:27:00Z">
                    <w:rPr>
                      <w:rFonts w:ascii="Calibri" w:hAnsi="Calibri" w:cs="Calibri"/>
                      <w:color w:val="000000"/>
                    </w:rPr>
                  </w:rPrChange>
                </w:rPr>
                <w:t>Port Hand Mark</w:t>
              </w:r>
            </w:ins>
          </w:p>
        </w:tc>
      </w:tr>
      <w:tr w:rsidR="00393656" w:rsidRPr="00393656" w14:paraId="019219EA" w14:textId="77777777" w:rsidTr="00AF2FD6">
        <w:trPr>
          <w:trHeight w:val="373"/>
          <w:ins w:id="60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D14A00D" w14:textId="77777777" w:rsidR="00393656" w:rsidRPr="00393656" w:rsidRDefault="00393656" w:rsidP="00AF2FD6">
            <w:pPr>
              <w:rPr>
                <w:ins w:id="604" w:author="USA" w:date="2023-02-21T15:27:00Z"/>
                <w:color w:val="000000"/>
                <w:sz w:val="20"/>
                <w:rPrChange w:id="605" w:author="USA" w:date="2023-02-21T15:27:00Z">
                  <w:rPr>
                    <w:ins w:id="60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B4CF4CD" w14:textId="77777777" w:rsidR="00393656" w:rsidRPr="00393656" w:rsidRDefault="00393656" w:rsidP="00AF2FD6">
            <w:pPr>
              <w:jc w:val="center"/>
              <w:rPr>
                <w:ins w:id="607" w:author="USA" w:date="2023-02-21T15:27:00Z"/>
                <w:color w:val="000000"/>
                <w:sz w:val="20"/>
                <w:rPrChange w:id="608" w:author="USA" w:date="2023-02-21T15:27:00Z">
                  <w:rPr>
                    <w:ins w:id="609" w:author="USA" w:date="2023-02-21T15:27:00Z"/>
                    <w:rFonts w:ascii="Calibri" w:hAnsi="Calibri" w:cs="Calibri"/>
                    <w:color w:val="000000"/>
                  </w:rPr>
                </w:rPrChange>
              </w:rPr>
            </w:pPr>
            <w:ins w:id="610" w:author="USA" w:date="2023-02-21T15:27:00Z">
              <w:r w:rsidRPr="00393656">
                <w:rPr>
                  <w:color w:val="000000"/>
                  <w:sz w:val="20"/>
                  <w:rPrChange w:id="611" w:author="USA" w:date="2023-02-21T15:27:00Z">
                    <w:rPr>
                      <w:rFonts w:ascii="Calibri" w:hAnsi="Calibri" w:cs="Calibri"/>
                      <w:color w:val="000000"/>
                    </w:rPr>
                  </w:rPrChange>
                </w:rPr>
                <w:t>25</w:t>
              </w:r>
            </w:ins>
          </w:p>
        </w:tc>
        <w:tc>
          <w:tcPr>
            <w:tcW w:w="7285" w:type="dxa"/>
            <w:tcBorders>
              <w:top w:val="nil"/>
              <w:left w:val="nil"/>
              <w:bottom w:val="single" w:sz="4" w:space="0" w:color="auto"/>
              <w:right w:val="single" w:sz="4" w:space="0" w:color="auto"/>
            </w:tcBorders>
            <w:shd w:val="clear" w:color="auto" w:fill="auto"/>
            <w:noWrap/>
            <w:vAlign w:val="center"/>
            <w:hideMark/>
          </w:tcPr>
          <w:p w14:paraId="325853C2" w14:textId="77777777" w:rsidR="00393656" w:rsidRPr="00393656" w:rsidRDefault="00393656" w:rsidP="00AF2FD6">
            <w:pPr>
              <w:rPr>
                <w:ins w:id="612" w:author="USA" w:date="2023-02-21T15:27:00Z"/>
                <w:color w:val="000000"/>
                <w:sz w:val="20"/>
                <w:rPrChange w:id="613" w:author="USA" w:date="2023-02-21T15:27:00Z">
                  <w:rPr>
                    <w:ins w:id="614" w:author="USA" w:date="2023-02-21T15:27:00Z"/>
                    <w:rFonts w:ascii="Calibri" w:hAnsi="Calibri" w:cs="Calibri"/>
                    <w:color w:val="000000"/>
                  </w:rPr>
                </w:rPrChange>
              </w:rPr>
            </w:pPr>
            <w:ins w:id="615" w:author="USA" w:date="2023-02-21T15:27:00Z">
              <w:r w:rsidRPr="00393656">
                <w:rPr>
                  <w:color w:val="000000"/>
                  <w:sz w:val="20"/>
                  <w:rPrChange w:id="616" w:author="USA" w:date="2023-02-21T15:27:00Z">
                    <w:rPr>
                      <w:rFonts w:ascii="Calibri" w:hAnsi="Calibri" w:cs="Calibri"/>
                      <w:color w:val="000000"/>
                    </w:rPr>
                  </w:rPrChange>
                </w:rPr>
                <w:t>Starboard Hand Mark</w:t>
              </w:r>
            </w:ins>
          </w:p>
        </w:tc>
      </w:tr>
      <w:tr w:rsidR="00393656" w:rsidRPr="00393656" w14:paraId="21FD7F83" w14:textId="77777777" w:rsidTr="00AF2FD6">
        <w:trPr>
          <w:trHeight w:val="373"/>
          <w:ins w:id="61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CF8D0B7" w14:textId="77777777" w:rsidR="00393656" w:rsidRPr="00393656" w:rsidRDefault="00393656" w:rsidP="00AF2FD6">
            <w:pPr>
              <w:rPr>
                <w:ins w:id="618" w:author="USA" w:date="2023-02-21T15:27:00Z"/>
                <w:color w:val="000000"/>
                <w:sz w:val="20"/>
                <w:rPrChange w:id="619" w:author="USA" w:date="2023-02-21T15:27:00Z">
                  <w:rPr>
                    <w:ins w:id="62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06BEADA" w14:textId="77777777" w:rsidR="00393656" w:rsidRPr="00393656" w:rsidRDefault="00393656" w:rsidP="00AF2FD6">
            <w:pPr>
              <w:jc w:val="center"/>
              <w:rPr>
                <w:ins w:id="621" w:author="USA" w:date="2023-02-21T15:27:00Z"/>
                <w:color w:val="000000"/>
                <w:sz w:val="20"/>
                <w:rPrChange w:id="622" w:author="USA" w:date="2023-02-21T15:27:00Z">
                  <w:rPr>
                    <w:ins w:id="623" w:author="USA" w:date="2023-02-21T15:27:00Z"/>
                    <w:rFonts w:ascii="Calibri" w:hAnsi="Calibri" w:cs="Calibri"/>
                    <w:color w:val="000000"/>
                  </w:rPr>
                </w:rPrChange>
              </w:rPr>
            </w:pPr>
            <w:ins w:id="624" w:author="USA" w:date="2023-02-21T15:27:00Z">
              <w:r w:rsidRPr="00393656">
                <w:rPr>
                  <w:color w:val="000000"/>
                  <w:sz w:val="20"/>
                  <w:rPrChange w:id="625" w:author="USA" w:date="2023-02-21T15:27:00Z">
                    <w:rPr>
                      <w:rFonts w:ascii="Calibri" w:hAnsi="Calibri" w:cs="Calibri"/>
                      <w:color w:val="000000"/>
                    </w:rPr>
                  </w:rPrChange>
                </w:rPr>
                <w:t>26</w:t>
              </w:r>
            </w:ins>
          </w:p>
        </w:tc>
        <w:tc>
          <w:tcPr>
            <w:tcW w:w="7285" w:type="dxa"/>
            <w:tcBorders>
              <w:top w:val="nil"/>
              <w:left w:val="nil"/>
              <w:bottom w:val="single" w:sz="4" w:space="0" w:color="auto"/>
              <w:right w:val="single" w:sz="4" w:space="0" w:color="auto"/>
            </w:tcBorders>
            <w:shd w:val="clear" w:color="auto" w:fill="auto"/>
            <w:noWrap/>
            <w:vAlign w:val="center"/>
            <w:hideMark/>
          </w:tcPr>
          <w:p w14:paraId="571D817D" w14:textId="77777777" w:rsidR="00393656" w:rsidRPr="00393656" w:rsidRDefault="00393656" w:rsidP="00AF2FD6">
            <w:pPr>
              <w:rPr>
                <w:ins w:id="626" w:author="USA" w:date="2023-02-21T15:27:00Z"/>
                <w:color w:val="000000"/>
                <w:sz w:val="20"/>
                <w:rPrChange w:id="627" w:author="USA" w:date="2023-02-21T15:27:00Z">
                  <w:rPr>
                    <w:ins w:id="628" w:author="USA" w:date="2023-02-21T15:27:00Z"/>
                    <w:rFonts w:ascii="Calibri" w:hAnsi="Calibri" w:cs="Calibri"/>
                    <w:color w:val="000000"/>
                  </w:rPr>
                </w:rPrChange>
              </w:rPr>
            </w:pPr>
            <w:ins w:id="629" w:author="USA" w:date="2023-02-21T15:27:00Z">
              <w:r w:rsidRPr="00393656">
                <w:rPr>
                  <w:color w:val="000000"/>
                  <w:sz w:val="20"/>
                  <w:rPrChange w:id="630" w:author="USA" w:date="2023-02-21T15:27:00Z">
                    <w:rPr>
                      <w:rFonts w:ascii="Calibri" w:hAnsi="Calibri" w:cs="Calibri"/>
                      <w:color w:val="000000"/>
                    </w:rPr>
                  </w:rPrChange>
                </w:rPr>
                <w:t>Preferred Channel Port Hand</w:t>
              </w:r>
            </w:ins>
          </w:p>
        </w:tc>
      </w:tr>
      <w:tr w:rsidR="00393656" w:rsidRPr="00393656" w14:paraId="566B3D42" w14:textId="77777777" w:rsidTr="00AF2FD6">
        <w:trPr>
          <w:trHeight w:val="373"/>
          <w:ins w:id="63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5119C09" w14:textId="77777777" w:rsidR="00393656" w:rsidRPr="00393656" w:rsidRDefault="00393656" w:rsidP="00AF2FD6">
            <w:pPr>
              <w:rPr>
                <w:ins w:id="632" w:author="USA" w:date="2023-02-21T15:27:00Z"/>
                <w:color w:val="000000"/>
                <w:sz w:val="20"/>
                <w:rPrChange w:id="633" w:author="USA" w:date="2023-02-21T15:27:00Z">
                  <w:rPr>
                    <w:ins w:id="63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F9BB7C5" w14:textId="77777777" w:rsidR="00393656" w:rsidRPr="00393656" w:rsidRDefault="00393656" w:rsidP="00AF2FD6">
            <w:pPr>
              <w:jc w:val="center"/>
              <w:rPr>
                <w:ins w:id="635" w:author="USA" w:date="2023-02-21T15:27:00Z"/>
                <w:color w:val="000000"/>
                <w:sz w:val="20"/>
                <w:rPrChange w:id="636" w:author="USA" w:date="2023-02-21T15:27:00Z">
                  <w:rPr>
                    <w:ins w:id="637" w:author="USA" w:date="2023-02-21T15:27:00Z"/>
                    <w:rFonts w:ascii="Calibri" w:hAnsi="Calibri" w:cs="Calibri"/>
                    <w:color w:val="000000"/>
                  </w:rPr>
                </w:rPrChange>
              </w:rPr>
            </w:pPr>
            <w:ins w:id="638" w:author="USA" w:date="2023-02-21T15:27:00Z">
              <w:r w:rsidRPr="00393656">
                <w:rPr>
                  <w:color w:val="000000"/>
                  <w:sz w:val="20"/>
                  <w:rPrChange w:id="639" w:author="USA" w:date="2023-02-21T15:27:00Z">
                    <w:rPr>
                      <w:rFonts w:ascii="Calibri" w:hAnsi="Calibri" w:cs="Calibri"/>
                      <w:color w:val="000000"/>
                    </w:rPr>
                  </w:rPrChange>
                </w:rPr>
                <w:t>27</w:t>
              </w:r>
            </w:ins>
          </w:p>
        </w:tc>
        <w:tc>
          <w:tcPr>
            <w:tcW w:w="7285" w:type="dxa"/>
            <w:tcBorders>
              <w:top w:val="nil"/>
              <w:left w:val="nil"/>
              <w:bottom w:val="single" w:sz="4" w:space="0" w:color="auto"/>
              <w:right w:val="single" w:sz="4" w:space="0" w:color="auto"/>
            </w:tcBorders>
            <w:shd w:val="clear" w:color="auto" w:fill="auto"/>
            <w:noWrap/>
            <w:vAlign w:val="center"/>
            <w:hideMark/>
          </w:tcPr>
          <w:p w14:paraId="73E5EABD" w14:textId="77777777" w:rsidR="00393656" w:rsidRPr="00393656" w:rsidRDefault="00393656" w:rsidP="00AF2FD6">
            <w:pPr>
              <w:rPr>
                <w:ins w:id="640" w:author="USA" w:date="2023-02-21T15:27:00Z"/>
                <w:color w:val="000000"/>
                <w:sz w:val="20"/>
                <w:rPrChange w:id="641" w:author="USA" w:date="2023-02-21T15:27:00Z">
                  <w:rPr>
                    <w:ins w:id="642" w:author="USA" w:date="2023-02-21T15:27:00Z"/>
                    <w:rFonts w:ascii="Calibri" w:hAnsi="Calibri" w:cs="Calibri"/>
                    <w:color w:val="000000"/>
                  </w:rPr>
                </w:rPrChange>
              </w:rPr>
            </w:pPr>
            <w:ins w:id="643" w:author="USA" w:date="2023-02-21T15:27:00Z">
              <w:r w:rsidRPr="00393656">
                <w:rPr>
                  <w:color w:val="000000"/>
                  <w:sz w:val="20"/>
                  <w:rPrChange w:id="644" w:author="USA" w:date="2023-02-21T15:27:00Z">
                    <w:rPr>
                      <w:rFonts w:ascii="Calibri" w:hAnsi="Calibri" w:cs="Calibri"/>
                      <w:color w:val="000000"/>
                    </w:rPr>
                  </w:rPrChange>
                </w:rPr>
                <w:t>Preferred Channel Starboard Hand</w:t>
              </w:r>
            </w:ins>
          </w:p>
        </w:tc>
      </w:tr>
      <w:tr w:rsidR="00393656" w:rsidRPr="00393656" w14:paraId="775640A1" w14:textId="77777777" w:rsidTr="00AF2FD6">
        <w:trPr>
          <w:trHeight w:val="373"/>
          <w:ins w:id="64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6B19FCB1" w14:textId="77777777" w:rsidR="00393656" w:rsidRPr="00393656" w:rsidRDefault="00393656" w:rsidP="00AF2FD6">
            <w:pPr>
              <w:rPr>
                <w:ins w:id="646" w:author="USA" w:date="2023-02-21T15:27:00Z"/>
                <w:color w:val="000000"/>
                <w:sz w:val="20"/>
                <w:rPrChange w:id="647" w:author="USA" w:date="2023-02-21T15:27:00Z">
                  <w:rPr>
                    <w:ins w:id="64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F000BD5" w14:textId="77777777" w:rsidR="00393656" w:rsidRPr="00393656" w:rsidRDefault="00393656" w:rsidP="00AF2FD6">
            <w:pPr>
              <w:jc w:val="center"/>
              <w:rPr>
                <w:ins w:id="649" w:author="USA" w:date="2023-02-21T15:27:00Z"/>
                <w:color w:val="000000"/>
                <w:sz w:val="20"/>
                <w:rPrChange w:id="650" w:author="USA" w:date="2023-02-21T15:27:00Z">
                  <w:rPr>
                    <w:ins w:id="651" w:author="USA" w:date="2023-02-21T15:27:00Z"/>
                    <w:rFonts w:ascii="Calibri" w:hAnsi="Calibri" w:cs="Calibri"/>
                    <w:color w:val="000000"/>
                  </w:rPr>
                </w:rPrChange>
              </w:rPr>
            </w:pPr>
            <w:ins w:id="652" w:author="USA" w:date="2023-02-21T15:27:00Z">
              <w:r w:rsidRPr="00393656">
                <w:rPr>
                  <w:color w:val="000000"/>
                  <w:sz w:val="20"/>
                  <w:rPrChange w:id="653" w:author="USA" w:date="2023-02-21T15:27:00Z">
                    <w:rPr>
                      <w:rFonts w:ascii="Calibri" w:hAnsi="Calibri" w:cs="Calibri"/>
                      <w:color w:val="000000"/>
                    </w:rPr>
                  </w:rPrChange>
                </w:rPr>
                <w:t>28</w:t>
              </w:r>
            </w:ins>
          </w:p>
        </w:tc>
        <w:tc>
          <w:tcPr>
            <w:tcW w:w="7285" w:type="dxa"/>
            <w:tcBorders>
              <w:top w:val="nil"/>
              <w:left w:val="nil"/>
              <w:bottom w:val="single" w:sz="4" w:space="0" w:color="auto"/>
              <w:right w:val="single" w:sz="4" w:space="0" w:color="auto"/>
            </w:tcBorders>
            <w:shd w:val="clear" w:color="auto" w:fill="auto"/>
            <w:noWrap/>
            <w:vAlign w:val="center"/>
            <w:hideMark/>
          </w:tcPr>
          <w:p w14:paraId="1FD2DC33" w14:textId="77777777" w:rsidR="00393656" w:rsidRPr="00393656" w:rsidRDefault="00393656" w:rsidP="00AF2FD6">
            <w:pPr>
              <w:rPr>
                <w:ins w:id="654" w:author="USA" w:date="2023-02-21T15:27:00Z"/>
                <w:color w:val="000000"/>
                <w:sz w:val="20"/>
                <w:rPrChange w:id="655" w:author="USA" w:date="2023-02-21T15:27:00Z">
                  <w:rPr>
                    <w:ins w:id="656" w:author="USA" w:date="2023-02-21T15:27:00Z"/>
                    <w:rFonts w:ascii="Calibri" w:hAnsi="Calibri" w:cs="Calibri"/>
                    <w:color w:val="000000"/>
                  </w:rPr>
                </w:rPrChange>
              </w:rPr>
            </w:pPr>
            <w:ins w:id="657" w:author="USA" w:date="2023-02-21T15:27:00Z">
              <w:r w:rsidRPr="00393656">
                <w:rPr>
                  <w:color w:val="000000"/>
                  <w:sz w:val="20"/>
                  <w:rPrChange w:id="658" w:author="USA" w:date="2023-02-21T15:27:00Z">
                    <w:rPr>
                      <w:rFonts w:ascii="Calibri" w:hAnsi="Calibri" w:cs="Calibri"/>
                      <w:color w:val="000000"/>
                    </w:rPr>
                  </w:rPrChange>
                </w:rPr>
                <w:t>Isolated Danger</w:t>
              </w:r>
            </w:ins>
          </w:p>
        </w:tc>
      </w:tr>
      <w:tr w:rsidR="00393656" w:rsidRPr="00393656" w14:paraId="1FBEC8CD" w14:textId="77777777" w:rsidTr="00AF2FD6">
        <w:trPr>
          <w:trHeight w:val="373"/>
          <w:ins w:id="65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2FA51DB" w14:textId="77777777" w:rsidR="00393656" w:rsidRPr="00393656" w:rsidRDefault="00393656" w:rsidP="00AF2FD6">
            <w:pPr>
              <w:rPr>
                <w:ins w:id="660" w:author="USA" w:date="2023-02-21T15:27:00Z"/>
                <w:color w:val="000000"/>
                <w:sz w:val="20"/>
                <w:rPrChange w:id="661" w:author="USA" w:date="2023-02-21T15:27:00Z">
                  <w:rPr>
                    <w:ins w:id="66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82311A8" w14:textId="77777777" w:rsidR="00393656" w:rsidRPr="00393656" w:rsidRDefault="00393656" w:rsidP="00AF2FD6">
            <w:pPr>
              <w:jc w:val="center"/>
              <w:rPr>
                <w:ins w:id="663" w:author="USA" w:date="2023-02-21T15:27:00Z"/>
                <w:color w:val="000000"/>
                <w:sz w:val="20"/>
                <w:rPrChange w:id="664" w:author="USA" w:date="2023-02-21T15:27:00Z">
                  <w:rPr>
                    <w:ins w:id="665" w:author="USA" w:date="2023-02-21T15:27:00Z"/>
                    <w:rFonts w:ascii="Calibri" w:hAnsi="Calibri" w:cs="Calibri"/>
                    <w:color w:val="000000"/>
                  </w:rPr>
                </w:rPrChange>
              </w:rPr>
            </w:pPr>
            <w:ins w:id="666" w:author="USA" w:date="2023-02-21T15:27:00Z">
              <w:r w:rsidRPr="00393656">
                <w:rPr>
                  <w:color w:val="000000"/>
                  <w:sz w:val="20"/>
                  <w:rPrChange w:id="667" w:author="USA" w:date="2023-02-21T15:27:00Z">
                    <w:rPr>
                      <w:rFonts w:ascii="Calibri" w:hAnsi="Calibri" w:cs="Calibri"/>
                      <w:color w:val="000000"/>
                    </w:rPr>
                  </w:rPrChange>
                </w:rPr>
                <w:t>29</w:t>
              </w:r>
            </w:ins>
          </w:p>
        </w:tc>
        <w:tc>
          <w:tcPr>
            <w:tcW w:w="7285" w:type="dxa"/>
            <w:tcBorders>
              <w:top w:val="nil"/>
              <w:left w:val="nil"/>
              <w:bottom w:val="single" w:sz="4" w:space="0" w:color="auto"/>
              <w:right w:val="single" w:sz="4" w:space="0" w:color="auto"/>
            </w:tcBorders>
            <w:shd w:val="clear" w:color="auto" w:fill="auto"/>
            <w:noWrap/>
            <w:vAlign w:val="center"/>
            <w:hideMark/>
          </w:tcPr>
          <w:p w14:paraId="14691E5E" w14:textId="77777777" w:rsidR="00393656" w:rsidRPr="00393656" w:rsidRDefault="00393656" w:rsidP="00AF2FD6">
            <w:pPr>
              <w:rPr>
                <w:ins w:id="668" w:author="USA" w:date="2023-02-21T15:27:00Z"/>
                <w:color w:val="000000"/>
                <w:sz w:val="20"/>
                <w:rPrChange w:id="669" w:author="USA" w:date="2023-02-21T15:27:00Z">
                  <w:rPr>
                    <w:ins w:id="670" w:author="USA" w:date="2023-02-21T15:27:00Z"/>
                    <w:rFonts w:ascii="Calibri" w:hAnsi="Calibri" w:cs="Calibri"/>
                    <w:color w:val="000000"/>
                  </w:rPr>
                </w:rPrChange>
              </w:rPr>
            </w:pPr>
            <w:ins w:id="671" w:author="USA" w:date="2023-02-21T15:27:00Z">
              <w:r w:rsidRPr="00393656">
                <w:rPr>
                  <w:color w:val="000000"/>
                  <w:sz w:val="20"/>
                  <w:rPrChange w:id="672" w:author="USA" w:date="2023-02-21T15:27:00Z">
                    <w:rPr>
                      <w:rFonts w:ascii="Calibri" w:hAnsi="Calibri" w:cs="Calibri"/>
                      <w:color w:val="000000"/>
                    </w:rPr>
                  </w:rPrChange>
                </w:rPr>
                <w:t>Safe Water</w:t>
              </w:r>
            </w:ins>
          </w:p>
        </w:tc>
      </w:tr>
      <w:tr w:rsidR="00393656" w:rsidRPr="00393656" w14:paraId="3AC89C40" w14:textId="77777777" w:rsidTr="00AF2FD6">
        <w:trPr>
          <w:trHeight w:val="373"/>
          <w:ins w:id="67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52A3357" w14:textId="77777777" w:rsidR="00393656" w:rsidRPr="00393656" w:rsidRDefault="00393656" w:rsidP="00AF2FD6">
            <w:pPr>
              <w:rPr>
                <w:ins w:id="674" w:author="USA" w:date="2023-02-21T15:27:00Z"/>
                <w:color w:val="000000"/>
                <w:sz w:val="20"/>
                <w:rPrChange w:id="675" w:author="USA" w:date="2023-02-21T15:27:00Z">
                  <w:rPr>
                    <w:ins w:id="67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F008CC2" w14:textId="77777777" w:rsidR="00393656" w:rsidRPr="00393656" w:rsidRDefault="00393656" w:rsidP="00AF2FD6">
            <w:pPr>
              <w:jc w:val="center"/>
              <w:rPr>
                <w:ins w:id="677" w:author="USA" w:date="2023-02-21T15:27:00Z"/>
                <w:color w:val="000000"/>
                <w:sz w:val="20"/>
                <w:rPrChange w:id="678" w:author="USA" w:date="2023-02-21T15:27:00Z">
                  <w:rPr>
                    <w:ins w:id="679" w:author="USA" w:date="2023-02-21T15:27:00Z"/>
                    <w:rFonts w:ascii="Calibri" w:hAnsi="Calibri" w:cs="Calibri"/>
                    <w:color w:val="000000"/>
                  </w:rPr>
                </w:rPrChange>
              </w:rPr>
            </w:pPr>
            <w:ins w:id="680" w:author="USA" w:date="2023-02-21T15:27:00Z">
              <w:r w:rsidRPr="00393656">
                <w:rPr>
                  <w:color w:val="000000"/>
                  <w:sz w:val="20"/>
                  <w:rPrChange w:id="681" w:author="USA" w:date="2023-02-21T15:27:00Z">
                    <w:rPr>
                      <w:rFonts w:ascii="Calibri" w:hAnsi="Calibri" w:cs="Calibri"/>
                      <w:color w:val="000000"/>
                    </w:rPr>
                  </w:rPrChange>
                </w:rPr>
                <w:t>30</w:t>
              </w:r>
            </w:ins>
          </w:p>
        </w:tc>
        <w:tc>
          <w:tcPr>
            <w:tcW w:w="7285" w:type="dxa"/>
            <w:tcBorders>
              <w:top w:val="nil"/>
              <w:left w:val="nil"/>
              <w:bottom w:val="single" w:sz="4" w:space="0" w:color="auto"/>
              <w:right w:val="single" w:sz="4" w:space="0" w:color="auto"/>
            </w:tcBorders>
            <w:shd w:val="clear" w:color="auto" w:fill="auto"/>
            <w:noWrap/>
            <w:vAlign w:val="center"/>
            <w:hideMark/>
          </w:tcPr>
          <w:p w14:paraId="0324EDEF" w14:textId="77777777" w:rsidR="00393656" w:rsidRPr="00393656" w:rsidRDefault="00393656" w:rsidP="00AF2FD6">
            <w:pPr>
              <w:rPr>
                <w:ins w:id="682" w:author="USA" w:date="2023-02-21T15:27:00Z"/>
                <w:color w:val="000000"/>
                <w:sz w:val="20"/>
                <w:rPrChange w:id="683" w:author="USA" w:date="2023-02-21T15:27:00Z">
                  <w:rPr>
                    <w:ins w:id="684" w:author="USA" w:date="2023-02-21T15:27:00Z"/>
                    <w:rFonts w:ascii="Calibri" w:hAnsi="Calibri" w:cs="Calibri"/>
                    <w:color w:val="000000"/>
                  </w:rPr>
                </w:rPrChange>
              </w:rPr>
            </w:pPr>
            <w:ins w:id="685" w:author="USA" w:date="2023-02-21T15:27:00Z">
              <w:r w:rsidRPr="00393656">
                <w:rPr>
                  <w:color w:val="000000"/>
                  <w:sz w:val="20"/>
                  <w:rPrChange w:id="686" w:author="USA" w:date="2023-02-21T15:27:00Z">
                    <w:rPr>
                      <w:rFonts w:ascii="Calibri" w:hAnsi="Calibri" w:cs="Calibri"/>
                      <w:color w:val="000000"/>
                    </w:rPr>
                  </w:rPrChange>
                </w:rPr>
                <w:t>Special Mark</w:t>
              </w:r>
            </w:ins>
          </w:p>
        </w:tc>
      </w:tr>
      <w:tr w:rsidR="00393656" w:rsidRPr="00393656" w14:paraId="3F2BEAE7" w14:textId="77777777" w:rsidTr="00AF2FD6">
        <w:trPr>
          <w:trHeight w:val="373"/>
          <w:ins w:id="687" w:author="USA" w:date="2023-02-21T15:27:00Z"/>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3D1F2675" w14:textId="77777777" w:rsidR="00393656" w:rsidRPr="00393656" w:rsidRDefault="00393656" w:rsidP="00AF2FD6">
            <w:pPr>
              <w:rPr>
                <w:ins w:id="688" w:author="USA" w:date="2023-02-21T15:27:00Z"/>
                <w:color w:val="000000"/>
                <w:sz w:val="20"/>
              </w:rPr>
            </w:pPr>
            <w:ins w:id="689" w:author="USA" w:date="2023-02-21T15:27:00Z">
              <w:r w:rsidRPr="00393656">
                <w:rPr>
                  <w:color w:val="000000"/>
                  <w:sz w:val="20"/>
                </w:rPr>
                <w:t> </w:t>
              </w:r>
            </w:ins>
          </w:p>
        </w:tc>
        <w:tc>
          <w:tcPr>
            <w:tcW w:w="940" w:type="dxa"/>
            <w:tcBorders>
              <w:top w:val="nil"/>
              <w:left w:val="nil"/>
              <w:bottom w:val="single" w:sz="4" w:space="0" w:color="auto"/>
              <w:right w:val="single" w:sz="4" w:space="0" w:color="auto"/>
            </w:tcBorders>
            <w:shd w:val="clear" w:color="auto" w:fill="auto"/>
            <w:noWrap/>
            <w:vAlign w:val="center"/>
            <w:hideMark/>
          </w:tcPr>
          <w:p w14:paraId="6F1333DD" w14:textId="77777777" w:rsidR="00393656" w:rsidRPr="00393656" w:rsidRDefault="00393656" w:rsidP="00AF2FD6">
            <w:pPr>
              <w:jc w:val="center"/>
              <w:rPr>
                <w:ins w:id="690" w:author="USA" w:date="2023-02-21T15:27:00Z"/>
                <w:color w:val="000000"/>
                <w:sz w:val="20"/>
              </w:rPr>
            </w:pPr>
            <w:ins w:id="691" w:author="USA" w:date="2023-02-21T15:27:00Z">
              <w:r w:rsidRPr="00393656">
                <w:rPr>
                  <w:color w:val="000000"/>
                  <w:sz w:val="20"/>
                </w:rPr>
                <w:t>31</w:t>
              </w:r>
            </w:ins>
          </w:p>
        </w:tc>
        <w:tc>
          <w:tcPr>
            <w:tcW w:w="7285" w:type="dxa"/>
            <w:tcBorders>
              <w:top w:val="nil"/>
              <w:left w:val="nil"/>
              <w:bottom w:val="single" w:sz="4" w:space="0" w:color="auto"/>
              <w:right w:val="single" w:sz="4" w:space="0" w:color="auto"/>
            </w:tcBorders>
            <w:shd w:val="clear" w:color="auto" w:fill="auto"/>
            <w:noWrap/>
            <w:vAlign w:val="center"/>
            <w:hideMark/>
          </w:tcPr>
          <w:p w14:paraId="4EB98B90" w14:textId="77777777" w:rsidR="00393656" w:rsidRPr="00393656" w:rsidRDefault="00393656" w:rsidP="00AF2FD6">
            <w:pPr>
              <w:rPr>
                <w:ins w:id="692" w:author="USA" w:date="2023-02-21T15:27:00Z"/>
                <w:color w:val="000000"/>
                <w:sz w:val="20"/>
              </w:rPr>
            </w:pPr>
            <w:ins w:id="693" w:author="USA" w:date="2023-02-21T15:27:00Z">
              <w:r w:rsidRPr="00393656">
                <w:rPr>
                  <w:color w:val="000000"/>
                  <w:sz w:val="20"/>
                </w:rPr>
                <w:t>Light vessel, LANBY, Rigs    </w:t>
              </w:r>
            </w:ins>
          </w:p>
        </w:tc>
      </w:tr>
      <w:tr w:rsidR="00393656" w:rsidRPr="00393656" w14:paraId="79225F77" w14:textId="77777777" w:rsidTr="00AF2FD6">
        <w:trPr>
          <w:trHeight w:val="373"/>
          <w:ins w:id="694" w:author="USA" w:date="2023-02-21T15:27:00Z"/>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DF86B9" w14:textId="77777777" w:rsidR="00393656" w:rsidRPr="00393656" w:rsidRDefault="00393656" w:rsidP="00AF2FD6">
            <w:pPr>
              <w:jc w:val="center"/>
              <w:rPr>
                <w:ins w:id="695" w:author="USA" w:date="2023-02-21T15:27:00Z"/>
                <w:color w:val="000000"/>
                <w:sz w:val="20"/>
              </w:rPr>
            </w:pPr>
            <w:ins w:id="696" w:author="USA" w:date="2023-02-21T15:27:00Z">
              <w:r w:rsidRPr="00393656">
                <w:rPr>
                  <w:color w:val="000000"/>
                  <w:sz w:val="20"/>
                </w:rPr>
                <w:t>Mobile AtoN</w:t>
              </w:r>
            </w:ins>
          </w:p>
        </w:tc>
        <w:tc>
          <w:tcPr>
            <w:tcW w:w="940" w:type="dxa"/>
            <w:tcBorders>
              <w:top w:val="nil"/>
              <w:left w:val="nil"/>
              <w:bottom w:val="single" w:sz="4" w:space="0" w:color="auto"/>
              <w:right w:val="single" w:sz="4" w:space="0" w:color="auto"/>
            </w:tcBorders>
            <w:shd w:val="clear" w:color="auto" w:fill="auto"/>
            <w:noWrap/>
            <w:vAlign w:val="center"/>
            <w:hideMark/>
          </w:tcPr>
          <w:p w14:paraId="244022C7" w14:textId="77777777" w:rsidR="00393656" w:rsidRPr="00393656" w:rsidRDefault="00393656" w:rsidP="00AF2FD6">
            <w:pPr>
              <w:jc w:val="center"/>
              <w:rPr>
                <w:ins w:id="697" w:author="USA" w:date="2023-02-21T15:27:00Z"/>
                <w:color w:val="000000"/>
                <w:sz w:val="20"/>
              </w:rPr>
            </w:pPr>
            <w:ins w:id="698" w:author="USA" w:date="2023-02-21T15:27:00Z">
              <w:r w:rsidRPr="00393656">
                <w:rPr>
                  <w:color w:val="000000"/>
                  <w:sz w:val="20"/>
                </w:rPr>
                <w:t>32</w:t>
              </w:r>
            </w:ins>
          </w:p>
        </w:tc>
        <w:tc>
          <w:tcPr>
            <w:tcW w:w="7285" w:type="dxa"/>
            <w:tcBorders>
              <w:top w:val="nil"/>
              <w:left w:val="nil"/>
              <w:bottom w:val="single" w:sz="4" w:space="0" w:color="auto"/>
              <w:right w:val="single" w:sz="4" w:space="0" w:color="auto"/>
            </w:tcBorders>
            <w:shd w:val="clear" w:color="auto" w:fill="auto"/>
            <w:noWrap/>
            <w:vAlign w:val="center"/>
            <w:hideMark/>
          </w:tcPr>
          <w:p w14:paraId="4B82EF47" w14:textId="77777777" w:rsidR="00393656" w:rsidRPr="00393656" w:rsidRDefault="00393656" w:rsidP="00AF2FD6">
            <w:pPr>
              <w:rPr>
                <w:ins w:id="699" w:author="USA" w:date="2023-02-21T15:27:00Z"/>
                <w:color w:val="000000"/>
                <w:sz w:val="20"/>
              </w:rPr>
            </w:pPr>
            <w:ins w:id="700" w:author="USA" w:date="2023-02-21T15:27:00Z">
              <w:r w:rsidRPr="00393656">
                <w:rPr>
                  <w:color w:val="000000"/>
                  <w:sz w:val="20"/>
                </w:rPr>
                <w:t>Reserved for future use</w:t>
              </w:r>
            </w:ins>
          </w:p>
        </w:tc>
      </w:tr>
      <w:tr w:rsidR="00393656" w:rsidRPr="00393656" w14:paraId="096FE405" w14:textId="77777777" w:rsidTr="00AF2FD6">
        <w:trPr>
          <w:trHeight w:val="373"/>
          <w:ins w:id="70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6B54EEB" w14:textId="77777777" w:rsidR="00393656" w:rsidRPr="00393656" w:rsidRDefault="00393656" w:rsidP="00AF2FD6">
            <w:pPr>
              <w:rPr>
                <w:ins w:id="702" w:author="USA" w:date="2023-02-21T15:27:00Z"/>
                <w:color w:val="000000"/>
                <w:sz w:val="20"/>
                <w:rPrChange w:id="703" w:author="USA" w:date="2023-02-21T15:27:00Z">
                  <w:rPr>
                    <w:ins w:id="70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4A15C6B" w14:textId="77777777" w:rsidR="00393656" w:rsidRPr="00393656" w:rsidRDefault="00393656" w:rsidP="00AF2FD6">
            <w:pPr>
              <w:jc w:val="center"/>
              <w:rPr>
                <w:ins w:id="705" w:author="USA" w:date="2023-02-21T15:27:00Z"/>
                <w:color w:val="000000"/>
                <w:sz w:val="20"/>
                <w:rPrChange w:id="706" w:author="USA" w:date="2023-02-21T15:27:00Z">
                  <w:rPr>
                    <w:ins w:id="707" w:author="USA" w:date="2023-02-21T15:27:00Z"/>
                    <w:rFonts w:ascii="Calibri" w:hAnsi="Calibri" w:cs="Calibri"/>
                    <w:color w:val="000000"/>
                  </w:rPr>
                </w:rPrChange>
              </w:rPr>
            </w:pPr>
            <w:ins w:id="708" w:author="USA" w:date="2023-02-21T15:27:00Z">
              <w:r w:rsidRPr="00393656">
                <w:rPr>
                  <w:color w:val="000000"/>
                  <w:sz w:val="20"/>
                  <w:rPrChange w:id="709" w:author="USA" w:date="2023-02-21T15:27:00Z">
                    <w:rPr>
                      <w:rFonts w:ascii="Calibri" w:hAnsi="Calibri" w:cs="Calibri"/>
                      <w:color w:val="000000"/>
                    </w:rPr>
                  </w:rPrChange>
                </w:rPr>
                <w:t>33</w:t>
              </w:r>
            </w:ins>
          </w:p>
        </w:tc>
        <w:tc>
          <w:tcPr>
            <w:tcW w:w="7285" w:type="dxa"/>
            <w:tcBorders>
              <w:top w:val="nil"/>
              <w:left w:val="nil"/>
              <w:bottom w:val="single" w:sz="4" w:space="0" w:color="auto"/>
              <w:right w:val="single" w:sz="4" w:space="0" w:color="auto"/>
            </w:tcBorders>
            <w:shd w:val="clear" w:color="auto" w:fill="auto"/>
            <w:noWrap/>
            <w:vAlign w:val="center"/>
            <w:hideMark/>
          </w:tcPr>
          <w:p w14:paraId="1D6366EA" w14:textId="77777777" w:rsidR="00393656" w:rsidRPr="00393656" w:rsidRDefault="00393656" w:rsidP="00AF2FD6">
            <w:pPr>
              <w:rPr>
                <w:ins w:id="710" w:author="USA" w:date="2023-02-21T15:27:00Z"/>
                <w:color w:val="000000"/>
                <w:sz w:val="20"/>
                <w:rPrChange w:id="711" w:author="USA" w:date="2023-02-21T15:27:00Z">
                  <w:rPr>
                    <w:ins w:id="712" w:author="USA" w:date="2023-02-21T15:27:00Z"/>
                    <w:rFonts w:ascii="Calibri" w:hAnsi="Calibri" w:cs="Calibri"/>
                    <w:color w:val="000000"/>
                  </w:rPr>
                </w:rPrChange>
              </w:rPr>
            </w:pPr>
            <w:ins w:id="713" w:author="USA" w:date="2023-02-21T15:27:00Z">
              <w:r w:rsidRPr="00393656">
                <w:rPr>
                  <w:color w:val="000000"/>
                  <w:sz w:val="20"/>
                  <w:rPrChange w:id="714" w:author="USA" w:date="2023-02-21T15:27:00Z">
                    <w:rPr>
                      <w:rFonts w:ascii="Calibri" w:hAnsi="Calibri" w:cs="Calibri"/>
                      <w:color w:val="000000"/>
                    </w:rPr>
                  </w:rPrChange>
                </w:rPr>
                <w:t>Mobile AtoN: Flotsam Marker, Large (greater than XX metres)</w:t>
              </w:r>
            </w:ins>
          </w:p>
        </w:tc>
      </w:tr>
      <w:tr w:rsidR="00393656" w:rsidRPr="00393656" w14:paraId="0ED3E648" w14:textId="77777777" w:rsidTr="00AF2FD6">
        <w:trPr>
          <w:trHeight w:val="373"/>
          <w:ins w:id="71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48B5275" w14:textId="77777777" w:rsidR="00393656" w:rsidRPr="00393656" w:rsidRDefault="00393656" w:rsidP="00AF2FD6">
            <w:pPr>
              <w:rPr>
                <w:ins w:id="716" w:author="USA" w:date="2023-02-21T15:27:00Z"/>
                <w:color w:val="000000"/>
                <w:sz w:val="20"/>
                <w:rPrChange w:id="717" w:author="USA" w:date="2023-02-21T15:27:00Z">
                  <w:rPr>
                    <w:ins w:id="71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0FE726A7" w14:textId="77777777" w:rsidR="00393656" w:rsidRPr="00393656" w:rsidRDefault="00393656" w:rsidP="00AF2FD6">
            <w:pPr>
              <w:jc w:val="center"/>
              <w:rPr>
                <w:ins w:id="719" w:author="USA" w:date="2023-02-21T15:27:00Z"/>
                <w:color w:val="000000"/>
                <w:sz w:val="20"/>
                <w:rPrChange w:id="720" w:author="USA" w:date="2023-02-21T15:27:00Z">
                  <w:rPr>
                    <w:ins w:id="721" w:author="USA" w:date="2023-02-21T15:27:00Z"/>
                    <w:rFonts w:ascii="Calibri" w:hAnsi="Calibri" w:cs="Calibri"/>
                    <w:color w:val="000000"/>
                  </w:rPr>
                </w:rPrChange>
              </w:rPr>
            </w:pPr>
            <w:ins w:id="722" w:author="USA" w:date="2023-02-21T15:27:00Z">
              <w:r w:rsidRPr="00393656">
                <w:rPr>
                  <w:color w:val="000000"/>
                  <w:sz w:val="20"/>
                  <w:rPrChange w:id="723" w:author="USA" w:date="2023-02-21T15:27:00Z">
                    <w:rPr>
                      <w:rFonts w:ascii="Calibri" w:hAnsi="Calibri" w:cs="Calibri"/>
                      <w:color w:val="000000"/>
                    </w:rPr>
                  </w:rPrChange>
                </w:rPr>
                <w:t>34</w:t>
              </w:r>
            </w:ins>
          </w:p>
        </w:tc>
        <w:tc>
          <w:tcPr>
            <w:tcW w:w="7285" w:type="dxa"/>
            <w:tcBorders>
              <w:top w:val="nil"/>
              <w:left w:val="nil"/>
              <w:bottom w:val="single" w:sz="4" w:space="0" w:color="auto"/>
              <w:right w:val="single" w:sz="4" w:space="0" w:color="auto"/>
            </w:tcBorders>
            <w:shd w:val="clear" w:color="auto" w:fill="auto"/>
            <w:noWrap/>
            <w:vAlign w:val="center"/>
            <w:hideMark/>
          </w:tcPr>
          <w:p w14:paraId="31C28778" w14:textId="77777777" w:rsidR="00393656" w:rsidRPr="00393656" w:rsidRDefault="00393656" w:rsidP="00AF2FD6">
            <w:pPr>
              <w:rPr>
                <w:ins w:id="724" w:author="USA" w:date="2023-02-21T15:27:00Z"/>
                <w:color w:val="000000"/>
                <w:sz w:val="20"/>
                <w:rPrChange w:id="725" w:author="USA" w:date="2023-02-21T15:27:00Z">
                  <w:rPr>
                    <w:ins w:id="726" w:author="USA" w:date="2023-02-21T15:27:00Z"/>
                    <w:rFonts w:ascii="Calibri" w:hAnsi="Calibri" w:cs="Calibri"/>
                    <w:color w:val="000000"/>
                  </w:rPr>
                </w:rPrChange>
              </w:rPr>
            </w:pPr>
            <w:ins w:id="727" w:author="USA" w:date="2023-02-21T15:27:00Z">
              <w:r w:rsidRPr="00393656">
                <w:rPr>
                  <w:color w:val="000000"/>
                  <w:sz w:val="20"/>
                  <w:rPrChange w:id="728" w:author="USA" w:date="2023-02-21T15:27:00Z">
                    <w:rPr>
                      <w:rFonts w:ascii="Calibri" w:hAnsi="Calibri" w:cs="Calibri"/>
                      <w:color w:val="000000"/>
                    </w:rPr>
                  </w:rPrChange>
                </w:rPr>
                <w:t>Mobile AtoN: Flotsam  Marker, Small (less than XX metres)</w:t>
              </w:r>
            </w:ins>
          </w:p>
        </w:tc>
      </w:tr>
      <w:tr w:rsidR="00393656" w:rsidRPr="00393656" w14:paraId="2CFFB0F9" w14:textId="77777777" w:rsidTr="00AF2FD6">
        <w:trPr>
          <w:trHeight w:val="373"/>
          <w:ins w:id="72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23609E8" w14:textId="77777777" w:rsidR="00393656" w:rsidRPr="00393656" w:rsidRDefault="00393656" w:rsidP="00AF2FD6">
            <w:pPr>
              <w:rPr>
                <w:ins w:id="730" w:author="USA" w:date="2023-02-21T15:27:00Z"/>
                <w:color w:val="000000"/>
                <w:sz w:val="20"/>
                <w:rPrChange w:id="731" w:author="USA" w:date="2023-02-21T15:27:00Z">
                  <w:rPr>
                    <w:ins w:id="73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E26FA80" w14:textId="77777777" w:rsidR="00393656" w:rsidRPr="00393656" w:rsidRDefault="00393656" w:rsidP="00AF2FD6">
            <w:pPr>
              <w:jc w:val="center"/>
              <w:rPr>
                <w:ins w:id="733" w:author="USA" w:date="2023-02-21T15:27:00Z"/>
                <w:color w:val="000000"/>
                <w:sz w:val="20"/>
                <w:rPrChange w:id="734" w:author="USA" w:date="2023-02-21T15:27:00Z">
                  <w:rPr>
                    <w:ins w:id="735" w:author="USA" w:date="2023-02-21T15:27:00Z"/>
                    <w:rFonts w:ascii="Calibri" w:hAnsi="Calibri" w:cs="Calibri"/>
                    <w:color w:val="000000"/>
                  </w:rPr>
                </w:rPrChange>
              </w:rPr>
            </w:pPr>
            <w:ins w:id="736" w:author="USA" w:date="2023-02-21T15:27:00Z">
              <w:r w:rsidRPr="00393656">
                <w:rPr>
                  <w:color w:val="000000"/>
                  <w:sz w:val="20"/>
                  <w:rPrChange w:id="737" w:author="USA" w:date="2023-02-21T15:27:00Z">
                    <w:rPr>
                      <w:rFonts w:ascii="Calibri" w:hAnsi="Calibri" w:cs="Calibri"/>
                      <w:color w:val="000000"/>
                    </w:rPr>
                  </w:rPrChange>
                </w:rPr>
                <w:t>35</w:t>
              </w:r>
            </w:ins>
          </w:p>
        </w:tc>
        <w:tc>
          <w:tcPr>
            <w:tcW w:w="7285" w:type="dxa"/>
            <w:tcBorders>
              <w:top w:val="nil"/>
              <w:left w:val="nil"/>
              <w:bottom w:val="single" w:sz="4" w:space="0" w:color="auto"/>
              <w:right w:val="single" w:sz="4" w:space="0" w:color="auto"/>
            </w:tcBorders>
            <w:shd w:val="clear" w:color="auto" w:fill="auto"/>
            <w:noWrap/>
            <w:vAlign w:val="center"/>
            <w:hideMark/>
          </w:tcPr>
          <w:p w14:paraId="5864C5A8" w14:textId="77777777" w:rsidR="00393656" w:rsidRPr="00393656" w:rsidRDefault="00393656" w:rsidP="00AF2FD6">
            <w:pPr>
              <w:rPr>
                <w:ins w:id="738" w:author="USA" w:date="2023-02-21T15:27:00Z"/>
                <w:color w:val="000000"/>
                <w:sz w:val="20"/>
                <w:rPrChange w:id="739" w:author="USA" w:date="2023-02-21T15:27:00Z">
                  <w:rPr>
                    <w:ins w:id="740" w:author="USA" w:date="2023-02-21T15:27:00Z"/>
                    <w:rFonts w:ascii="Calibri" w:hAnsi="Calibri" w:cs="Calibri"/>
                    <w:color w:val="000000"/>
                  </w:rPr>
                </w:rPrChange>
              </w:rPr>
            </w:pPr>
            <w:ins w:id="741" w:author="USA" w:date="2023-02-21T15:27:00Z">
              <w:r w:rsidRPr="00393656">
                <w:rPr>
                  <w:color w:val="000000"/>
                  <w:sz w:val="20"/>
                  <w:rPrChange w:id="742" w:author="USA" w:date="2023-02-21T15:27:00Z">
                    <w:rPr>
                      <w:rFonts w:ascii="Calibri" w:hAnsi="Calibri" w:cs="Calibri"/>
                      <w:color w:val="000000"/>
                    </w:rPr>
                  </w:rPrChange>
                </w:rPr>
                <w:t xml:space="preserve">Mobile AtoN: Pollution Spill Marker </w:t>
              </w:r>
            </w:ins>
          </w:p>
        </w:tc>
      </w:tr>
      <w:tr w:rsidR="00393656" w:rsidRPr="00393656" w14:paraId="32F3D95F" w14:textId="77777777" w:rsidTr="00AF2FD6">
        <w:trPr>
          <w:trHeight w:val="373"/>
          <w:ins w:id="74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68350C5B" w14:textId="77777777" w:rsidR="00393656" w:rsidRPr="00393656" w:rsidRDefault="00393656" w:rsidP="00AF2FD6">
            <w:pPr>
              <w:rPr>
                <w:ins w:id="744" w:author="USA" w:date="2023-02-21T15:27:00Z"/>
                <w:color w:val="000000"/>
                <w:sz w:val="20"/>
                <w:rPrChange w:id="745" w:author="USA" w:date="2023-02-21T15:27:00Z">
                  <w:rPr>
                    <w:ins w:id="74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627FF56" w14:textId="77777777" w:rsidR="00393656" w:rsidRPr="00393656" w:rsidRDefault="00393656" w:rsidP="00AF2FD6">
            <w:pPr>
              <w:jc w:val="center"/>
              <w:rPr>
                <w:ins w:id="747" w:author="USA" w:date="2023-02-21T15:27:00Z"/>
                <w:color w:val="000000"/>
                <w:sz w:val="20"/>
                <w:rPrChange w:id="748" w:author="USA" w:date="2023-02-21T15:27:00Z">
                  <w:rPr>
                    <w:ins w:id="749" w:author="USA" w:date="2023-02-21T15:27:00Z"/>
                    <w:rFonts w:ascii="Calibri" w:hAnsi="Calibri" w:cs="Calibri"/>
                    <w:color w:val="000000"/>
                  </w:rPr>
                </w:rPrChange>
              </w:rPr>
            </w:pPr>
            <w:ins w:id="750" w:author="USA" w:date="2023-02-21T15:27:00Z">
              <w:r w:rsidRPr="00393656">
                <w:rPr>
                  <w:color w:val="000000"/>
                  <w:sz w:val="20"/>
                  <w:rPrChange w:id="751" w:author="USA" w:date="2023-02-21T15:27:00Z">
                    <w:rPr>
                      <w:rFonts w:ascii="Calibri" w:hAnsi="Calibri" w:cs="Calibri"/>
                      <w:color w:val="000000"/>
                    </w:rPr>
                  </w:rPrChange>
                </w:rPr>
                <w:t>36</w:t>
              </w:r>
            </w:ins>
          </w:p>
        </w:tc>
        <w:tc>
          <w:tcPr>
            <w:tcW w:w="7285" w:type="dxa"/>
            <w:tcBorders>
              <w:top w:val="nil"/>
              <w:left w:val="nil"/>
              <w:bottom w:val="single" w:sz="4" w:space="0" w:color="auto"/>
              <w:right w:val="single" w:sz="4" w:space="0" w:color="auto"/>
            </w:tcBorders>
            <w:shd w:val="clear" w:color="auto" w:fill="auto"/>
            <w:noWrap/>
            <w:vAlign w:val="center"/>
            <w:hideMark/>
          </w:tcPr>
          <w:p w14:paraId="577B5EE2" w14:textId="77777777" w:rsidR="00393656" w:rsidRPr="00393656" w:rsidRDefault="00393656" w:rsidP="00AF2FD6">
            <w:pPr>
              <w:rPr>
                <w:ins w:id="752" w:author="USA" w:date="2023-02-21T15:27:00Z"/>
                <w:color w:val="000000"/>
                <w:sz w:val="20"/>
                <w:rPrChange w:id="753" w:author="USA" w:date="2023-02-21T15:27:00Z">
                  <w:rPr>
                    <w:ins w:id="754" w:author="USA" w:date="2023-02-21T15:27:00Z"/>
                    <w:rFonts w:ascii="Calibri" w:hAnsi="Calibri" w:cs="Calibri"/>
                    <w:color w:val="000000"/>
                  </w:rPr>
                </w:rPrChange>
              </w:rPr>
            </w:pPr>
            <w:ins w:id="755" w:author="USA" w:date="2023-02-21T15:27:00Z">
              <w:r w:rsidRPr="00393656">
                <w:rPr>
                  <w:color w:val="000000"/>
                  <w:sz w:val="20"/>
                  <w:rPrChange w:id="756" w:author="USA" w:date="2023-02-21T15:27:00Z">
                    <w:rPr>
                      <w:rFonts w:ascii="Calibri" w:hAnsi="Calibri" w:cs="Calibri"/>
                      <w:color w:val="000000"/>
                    </w:rPr>
                  </w:rPrChange>
                </w:rPr>
                <w:t>Mobile AtoN fitted to Flotsam (e.g., containers, debris)</w:t>
              </w:r>
            </w:ins>
          </w:p>
        </w:tc>
      </w:tr>
      <w:tr w:rsidR="00393656" w:rsidRPr="00393656" w14:paraId="120525F2" w14:textId="77777777" w:rsidTr="00AF2FD6">
        <w:trPr>
          <w:trHeight w:val="373"/>
          <w:ins w:id="75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FE6E01C" w14:textId="77777777" w:rsidR="00393656" w:rsidRPr="00393656" w:rsidRDefault="00393656" w:rsidP="00AF2FD6">
            <w:pPr>
              <w:rPr>
                <w:ins w:id="758" w:author="USA" w:date="2023-02-21T15:27:00Z"/>
                <w:color w:val="000000"/>
                <w:sz w:val="20"/>
                <w:rPrChange w:id="759" w:author="USA" w:date="2023-02-21T15:27:00Z">
                  <w:rPr>
                    <w:ins w:id="76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73080C4" w14:textId="77777777" w:rsidR="00393656" w:rsidRPr="00393656" w:rsidRDefault="00393656" w:rsidP="00AF2FD6">
            <w:pPr>
              <w:jc w:val="center"/>
              <w:rPr>
                <w:ins w:id="761" w:author="USA" w:date="2023-02-21T15:27:00Z"/>
                <w:color w:val="000000"/>
                <w:sz w:val="20"/>
                <w:rPrChange w:id="762" w:author="USA" w:date="2023-02-21T15:27:00Z">
                  <w:rPr>
                    <w:ins w:id="763" w:author="USA" w:date="2023-02-21T15:27:00Z"/>
                    <w:rFonts w:ascii="Calibri" w:hAnsi="Calibri" w:cs="Calibri"/>
                    <w:color w:val="000000"/>
                  </w:rPr>
                </w:rPrChange>
              </w:rPr>
            </w:pPr>
            <w:ins w:id="764" w:author="USA" w:date="2023-02-21T15:27:00Z">
              <w:r w:rsidRPr="00393656">
                <w:rPr>
                  <w:color w:val="000000"/>
                  <w:sz w:val="20"/>
                  <w:rPrChange w:id="765" w:author="USA" w:date="2023-02-21T15:27:00Z">
                    <w:rPr>
                      <w:rFonts w:ascii="Calibri" w:hAnsi="Calibri" w:cs="Calibri"/>
                      <w:color w:val="000000"/>
                    </w:rPr>
                  </w:rPrChange>
                </w:rPr>
                <w:t>37</w:t>
              </w:r>
            </w:ins>
          </w:p>
        </w:tc>
        <w:tc>
          <w:tcPr>
            <w:tcW w:w="7285" w:type="dxa"/>
            <w:tcBorders>
              <w:top w:val="nil"/>
              <w:left w:val="nil"/>
              <w:bottom w:val="single" w:sz="4" w:space="0" w:color="auto"/>
              <w:right w:val="single" w:sz="4" w:space="0" w:color="auto"/>
            </w:tcBorders>
            <w:shd w:val="clear" w:color="auto" w:fill="auto"/>
            <w:noWrap/>
            <w:vAlign w:val="center"/>
            <w:hideMark/>
          </w:tcPr>
          <w:p w14:paraId="4AC8BCF0" w14:textId="77777777" w:rsidR="00393656" w:rsidRPr="00393656" w:rsidRDefault="00393656" w:rsidP="00AF2FD6">
            <w:pPr>
              <w:rPr>
                <w:ins w:id="766" w:author="USA" w:date="2023-02-21T15:27:00Z"/>
                <w:color w:val="000000"/>
                <w:sz w:val="20"/>
                <w:rPrChange w:id="767" w:author="USA" w:date="2023-02-21T15:27:00Z">
                  <w:rPr>
                    <w:ins w:id="768" w:author="USA" w:date="2023-02-21T15:27:00Z"/>
                    <w:rFonts w:ascii="Calibri" w:hAnsi="Calibri" w:cs="Calibri"/>
                    <w:color w:val="000000"/>
                  </w:rPr>
                </w:rPrChange>
              </w:rPr>
            </w:pPr>
            <w:ins w:id="769" w:author="USA" w:date="2023-02-21T15:27:00Z">
              <w:r w:rsidRPr="00393656">
                <w:rPr>
                  <w:color w:val="000000"/>
                  <w:sz w:val="20"/>
                  <w:rPrChange w:id="770" w:author="USA" w:date="2023-02-21T15:27:00Z">
                    <w:rPr>
                      <w:rFonts w:ascii="Calibri" w:hAnsi="Calibri" w:cs="Calibri"/>
                      <w:color w:val="000000"/>
                    </w:rPr>
                  </w:rPrChange>
                </w:rPr>
                <w:t>Reserved for future use</w:t>
              </w:r>
            </w:ins>
          </w:p>
        </w:tc>
      </w:tr>
      <w:tr w:rsidR="00393656" w:rsidRPr="00393656" w14:paraId="4652EF53" w14:textId="77777777" w:rsidTr="00AF2FD6">
        <w:trPr>
          <w:trHeight w:val="373"/>
          <w:ins w:id="77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6A8D77D3" w14:textId="77777777" w:rsidR="00393656" w:rsidRPr="00393656" w:rsidRDefault="00393656" w:rsidP="00AF2FD6">
            <w:pPr>
              <w:rPr>
                <w:ins w:id="772" w:author="USA" w:date="2023-02-21T15:27:00Z"/>
                <w:color w:val="000000"/>
                <w:sz w:val="20"/>
                <w:rPrChange w:id="773" w:author="USA" w:date="2023-02-21T15:27:00Z">
                  <w:rPr>
                    <w:ins w:id="77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03ABB5C" w14:textId="77777777" w:rsidR="00393656" w:rsidRPr="00393656" w:rsidRDefault="00393656" w:rsidP="00AF2FD6">
            <w:pPr>
              <w:jc w:val="center"/>
              <w:rPr>
                <w:ins w:id="775" w:author="USA" w:date="2023-02-21T15:27:00Z"/>
                <w:color w:val="000000"/>
                <w:sz w:val="20"/>
                <w:rPrChange w:id="776" w:author="USA" w:date="2023-02-21T15:27:00Z">
                  <w:rPr>
                    <w:ins w:id="777" w:author="USA" w:date="2023-02-21T15:27:00Z"/>
                    <w:rFonts w:ascii="Calibri" w:hAnsi="Calibri" w:cs="Calibri"/>
                    <w:color w:val="000000"/>
                  </w:rPr>
                </w:rPrChange>
              </w:rPr>
            </w:pPr>
            <w:ins w:id="778" w:author="USA" w:date="2023-02-21T15:27:00Z">
              <w:r w:rsidRPr="00393656">
                <w:rPr>
                  <w:color w:val="000000"/>
                  <w:sz w:val="20"/>
                  <w:rPrChange w:id="779" w:author="USA" w:date="2023-02-21T15:27:00Z">
                    <w:rPr>
                      <w:rFonts w:ascii="Calibri" w:hAnsi="Calibri" w:cs="Calibri"/>
                      <w:color w:val="000000"/>
                    </w:rPr>
                  </w:rPrChange>
                </w:rPr>
                <w:t>38</w:t>
              </w:r>
            </w:ins>
          </w:p>
        </w:tc>
        <w:tc>
          <w:tcPr>
            <w:tcW w:w="7285" w:type="dxa"/>
            <w:tcBorders>
              <w:top w:val="nil"/>
              <w:left w:val="nil"/>
              <w:bottom w:val="single" w:sz="4" w:space="0" w:color="auto"/>
              <w:right w:val="single" w:sz="4" w:space="0" w:color="auto"/>
            </w:tcBorders>
            <w:shd w:val="clear" w:color="auto" w:fill="auto"/>
            <w:noWrap/>
            <w:vAlign w:val="center"/>
            <w:hideMark/>
          </w:tcPr>
          <w:p w14:paraId="78328CDD" w14:textId="77777777" w:rsidR="00393656" w:rsidRPr="00393656" w:rsidRDefault="00393656" w:rsidP="00AF2FD6">
            <w:pPr>
              <w:rPr>
                <w:ins w:id="780" w:author="USA" w:date="2023-02-21T15:27:00Z"/>
                <w:color w:val="000000"/>
                <w:sz w:val="20"/>
                <w:rPrChange w:id="781" w:author="USA" w:date="2023-02-21T15:27:00Z">
                  <w:rPr>
                    <w:ins w:id="782" w:author="USA" w:date="2023-02-21T15:27:00Z"/>
                    <w:rFonts w:ascii="Calibri" w:hAnsi="Calibri" w:cs="Calibri"/>
                    <w:color w:val="000000"/>
                  </w:rPr>
                </w:rPrChange>
              </w:rPr>
            </w:pPr>
            <w:ins w:id="783" w:author="USA" w:date="2023-02-21T15:27:00Z">
              <w:r w:rsidRPr="00393656">
                <w:rPr>
                  <w:color w:val="000000"/>
                  <w:sz w:val="20"/>
                  <w:rPrChange w:id="784" w:author="USA" w:date="2023-02-21T15:27:00Z">
                    <w:rPr>
                      <w:rFonts w:ascii="Calibri" w:hAnsi="Calibri" w:cs="Calibri"/>
                      <w:color w:val="000000"/>
                    </w:rPr>
                  </w:rPrChange>
                </w:rPr>
                <w:t>Reserved for future use</w:t>
              </w:r>
            </w:ins>
          </w:p>
        </w:tc>
      </w:tr>
      <w:tr w:rsidR="00393656" w:rsidRPr="00393656" w14:paraId="5DFC1FFD" w14:textId="77777777" w:rsidTr="00AF2FD6">
        <w:trPr>
          <w:trHeight w:val="373"/>
          <w:ins w:id="78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6B41280" w14:textId="77777777" w:rsidR="00393656" w:rsidRPr="00393656" w:rsidRDefault="00393656" w:rsidP="00AF2FD6">
            <w:pPr>
              <w:rPr>
                <w:ins w:id="786" w:author="USA" w:date="2023-02-21T15:27:00Z"/>
                <w:color w:val="000000"/>
                <w:sz w:val="20"/>
                <w:rPrChange w:id="787" w:author="USA" w:date="2023-02-21T15:27:00Z">
                  <w:rPr>
                    <w:ins w:id="78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536A00C" w14:textId="77777777" w:rsidR="00393656" w:rsidRPr="00393656" w:rsidRDefault="00393656" w:rsidP="00AF2FD6">
            <w:pPr>
              <w:jc w:val="center"/>
              <w:rPr>
                <w:ins w:id="789" w:author="USA" w:date="2023-02-21T15:27:00Z"/>
                <w:color w:val="000000"/>
                <w:sz w:val="20"/>
                <w:rPrChange w:id="790" w:author="USA" w:date="2023-02-21T15:27:00Z">
                  <w:rPr>
                    <w:ins w:id="791" w:author="USA" w:date="2023-02-21T15:27:00Z"/>
                    <w:rFonts w:ascii="Calibri" w:hAnsi="Calibri" w:cs="Calibri"/>
                    <w:color w:val="000000"/>
                  </w:rPr>
                </w:rPrChange>
              </w:rPr>
            </w:pPr>
            <w:ins w:id="792" w:author="USA" w:date="2023-02-21T15:27:00Z">
              <w:r w:rsidRPr="00393656">
                <w:rPr>
                  <w:color w:val="000000"/>
                  <w:sz w:val="20"/>
                  <w:rPrChange w:id="793" w:author="USA" w:date="2023-02-21T15:27:00Z">
                    <w:rPr>
                      <w:rFonts w:ascii="Calibri" w:hAnsi="Calibri" w:cs="Calibri"/>
                      <w:color w:val="000000"/>
                    </w:rPr>
                  </w:rPrChange>
                </w:rPr>
                <w:t>39</w:t>
              </w:r>
            </w:ins>
          </w:p>
        </w:tc>
        <w:tc>
          <w:tcPr>
            <w:tcW w:w="7285" w:type="dxa"/>
            <w:tcBorders>
              <w:top w:val="nil"/>
              <w:left w:val="nil"/>
              <w:bottom w:val="single" w:sz="4" w:space="0" w:color="auto"/>
              <w:right w:val="single" w:sz="4" w:space="0" w:color="auto"/>
            </w:tcBorders>
            <w:shd w:val="clear" w:color="auto" w:fill="auto"/>
            <w:noWrap/>
            <w:vAlign w:val="center"/>
            <w:hideMark/>
          </w:tcPr>
          <w:p w14:paraId="4BA6EDC3" w14:textId="77777777" w:rsidR="00393656" w:rsidRPr="00393656" w:rsidRDefault="00393656" w:rsidP="00AF2FD6">
            <w:pPr>
              <w:rPr>
                <w:ins w:id="794" w:author="USA" w:date="2023-02-21T15:27:00Z"/>
                <w:color w:val="000000"/>
                <w:sz w:val="20"/>
                <w:rPrChange w:id="795" w:author="USA" w:date="2023-02-21T15:27:00Z">
                  <w:rPr>
                    <w:ins w:id="796" w:author="USA" w:date="2023-02-21T15:27:00Z"/>
                    <w:rFonts w:ascii="Calibri" w:hAnsi="Calibri" w:cs="Calibri"/>
                    <w:color w:val="000000"/>
                  </w:rPr>
                </w:rPrChange>
              </w:rPr>
            </w:pPr>
            <w:ins w:id="797" w:author="USA" w:date="2023-02-21T15:27:00Z">
              <w:r w:rsidRPr="00393656">
                <w:rPr>
                  <w:color w:val="000000"/>
                  <w:sz w:val="20"/>
                  <w:rPrChange w:id="798" w:author="USA" w:date="2023-02-21T15:27:00Z">
                    <w:rPr>
                      <w:rFonts w:ascii="Calibri" w:hAnsi="Calibri" w:cs="Calibri"/>
                      <w:color w:val="000000"/>
                    </w:rPr>
                  </w:rPrChange>
                </w:rPr>
                <w:t>Reserved for future use</w:t>
              </w:r>
            </w:ins>
          </w:p>
        </w:tc>
      </w:tr>
      <w:tr w:rsidR="00393656" w:rsidRPr="00393656" w14:paraId="6383BC30" w14:textId="77777777" w:rsidTr="00AF2FD6">
        <w:trPr>
          <w:trHeight w:val="373"/>
          <w:ins w:id="79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C64180F" w14:textId="77777777" w:rsidR="00393656" w:rsidRPr="00393656" w:rsidRDefault="00393656" w:rsidP="00AF2FD6">
            <w:pPr>
              <w:rPr>
                <w:ins w:id="800" w:author="USA" w:date="2023-02-21T15:27:00Z"/>
                <w:color w:val="000000"/>
                <w:sz w:val="20"/>
                <w:rPrChange w:id="801" w:author="USA" w:date="2023-02-21T15:27:00Z">
                  <w:rPr>
                    <w:ins w:id="80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6FBC78D" w14:textId="77777777" w:rsidR="00393656" w:rsidRPr="00393656" w:rsidRDefault="00393656" w:rsidP="00AF2FD6">
            <w:pPr>
              <w:jc w:val="center"/>
              <w:rPr>
                <w:ins w:id="803" w:author="USA" w:date="2023-02-21T15:27:00Z"/>
                <w:color w:val="000000"/>
                <w:sz w:val="20"/>
                <w:rPrChange w:id="804" w:author="USA" w:date="2023-02-21T15:27:00Z">
                  <w:rPr>
                    <w:ins w:id="805" w:author="USA" w:date="2023-02-21T15:27:00Z"/>
                    <w:rFonts w:ascii="Calibri" w:hAnsi="Calibri" w:cs="Calibri"/>
                    <w:color w:val="000000"/>
                  </w:rPr>
                </w:rPrChange>
              </w:rPr>
            </w:pPr>
            <w:ins w:id="806" w:author="USA" w:date="2023-02-21T15:27:00Z">
              <w:r w:rsidRPr="00393656">
                <w:rPr>
                  <w:color w:val="000000"/>
                  <w:sz w:val="20"/>
                  <w:rPrChange w:id="807" w:author="USA" w:date="2023-02-21T15:27:00Z">
                    <w:rPr>
                      <w:rFonts w:ascii="Calibri" w:hAnsi="Calibri" w:cs="Calibri"/>
                      <w:color w:val="000000"/>
                    </w:rPr>
                  </w:rPrChange>
                </w:rPr>
                <w:t>40</w:t>
              </w:r>
            </w:ins>
          </w:p>
        </w:tc>
        <w:tc>
          <w:tcPr>
            <w:tcW w:w="7285" w:type="dxa"/>
            <w:tcBorders>
              <w:top w:val="nil"/>
              <w:left w:val="nil"/>
              <w:bottom w:val="single" w:sz="4" w:space="0" w:color="auto"/>
              <w:right w:val="single" w:sz="4" w:space="0" w:color="auto"/>
            </w:tcBorders>
            <w:shd w:val="clear" w:color="auto" w:fill="auto"/>
            <w:noWrap/>
            <w:vAlign w:val="center"/>
            <w:hideMark/>
          </w:tcPr>
          <w:p w14:paraId="5423265E" w14:textId="77777777" w:rsidR="00393656" w:rsidRPr="00393656" w:rsidRDefault="00393656" w:rsidP="00AF2FD6">
            <w:pPr>
              <w:rPr>
                <w:ins w:id="808" w:author="USA" w:date="2023-02-21T15:27:00Z"/>
                <w:color w:val="000000"/>
                <w:sz w:val="20"/>
                <w:rPrChange w:id="809" w:author="USA" w:date="2023-02-21T15:27:00Z">
                  <w:rPr>
                    <w:ins w:id="810" w:author="USA" w:date="2023-02-21T15:27:00Z"/>
                    <w:rFonts w:ascii="Calibri" w:hAnsi="Calibri" w:cs="Calibri"/>
                    <w:color w:val="000000"/>
                  </w:rPr>
                </w:rPrChange>
              </w:rPr>
            </w:pPr>
            <w:ins w:id="811" w:author="USA" w:date="2023-02-21T15:27:00Z">
              <w:r w:rsidRPr="00393656">
                <w:rPr>
                  <w:color w:val="000000"/>
                  <w:sz w:val="20"/>
                  <w:rPrChange w:id="812" w:author="USA" w:date="2023-02-21T15:27:00Z">
                    <w:rPr>
                      <w:rFonts w:ascii="Calibri" w:hAnsi="Calibri" w:cs="Calibri"/>
                      <w:color w:val="000000"/>
                    </w:rPr>
                  </w:rPrChange>
                </w:rPr>
                <w:t>Mobile AtoN fitted to Ocean Data Acquisition System (ODAS)</w:t>
              </w:r>
            </w:ins>
          </w:p>
        </w:tc>
      </w:tr>
      <w:tr w:rsidR="00393656" w:rsidRPr="00393656" w14:paraId="375F0465" w14:textId="77777777" w:rsidTr="00AF2FD6">
        <w:trPr>
          <w:trHeight w:val="373"/>
          <w:ins w:id="81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FD767AF" w14:textId="77777777" w:rsidR="00393656" w:rsidRPr="00393656" w:rsidRDefault="00393656" w:rsidP="00AF2FD6">
            <w:pPr>
              <w:rPr>
                <w:ins w:id="814" w:author="USA" w:date="2023-02-21T15:27:00Z"/>
                <w:color w:val="000000"/>
                <w:sz w:val="20"/>
                <w:rPrChange w:id="815" w:author="USA" w:date="2023-02-21T15:27:00Z">
                  <w:rPr>
                    <w:ins w:id="81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5B19425" w14:textId="77777777" w:rsidR="00393656" w:rsidRPr="00393656" w:rsidRDefault="00393656" w:rsidP="00AF2FD6">
            <w:pPr>
              <w:jc w:val="center"/>
              <w:rPr>
                <w:ins w:id="817" w:author="USA" w:date="2023-02-21T15:27:00Z"/>
                <w:color w:val="000000"/>
                <w:sz w:val="20"/>
                <w:rPrChange w:id="818" w:author="USA" w:date="2023-02-21T15:27:00Z">
                  <w:rPr>
                    <w:ins w:id="819" w:author="USA" w:date="2023-02-21T15:27:00Z"/>
                    <w:rFonts w:ascii="Calibri" w:hAnsi="Calibri" w:cs="Calibri"/>
                    <w:color w:val="000000"/>
                  </w:rPr>
                </w:rPrChange>
              </w:rPr>
            </w:pPr>
            <w:ins w:id="820" w:author="USA" w:date="2023-02-21T15:27:00Z">
              <w:r w:rsidRPr="00393656">
                <w:rPr>
                  <w:color w:val="000000"/>
                  <w:sz w:val="20"/>
                  <w:rPrChange w:id="821" w:author="USA" w:date="2023-02-21T15:27:00Z">
                    <w:rPr>
                      <w:rFonts w:ascii="Calibri" w:hAnsi="Calibri" w:cs="Calibri"/>
                      <w:color w:val="000000"/>
                    </w:rPr>
                  </w:rPrChange>
                </w:rPr>
                <w:t>41</w:t>
              </w:r>
            </w:ins>
          </w:p>
        </w:tc>
        <w:tc>
          <w:tcPr>
            <w:tcW w:w="7285" w:type="dxa"/>
            <w:tcBorders>
              <w:top w:val="nil"/>
              <w:left w:val="nil"/>
              <w:bottom w:val="single" w:sz="4" w:space="0" w:color="auto"/>
              <w:right w:val="single" w:sz="4" w:space="0" w:color="auto"/>
            </w:tcBorders>
            <w:shd w:val="clear" w:color="auto" w:fill="auto"/>
            <w:noWrap/>
            <w:vAlign w:val="center"/>
            <w:hideMark/>
          </w:tcPr>
          <w:p w14:paraId="588D14AD" w14:textId="77777777" w:rsidR="00393656" w:rsidRPr="00393656" w:rsidRDefault="00393656" w:rsidP="00AF2FD6">
            <w:pPr>
              <w:rPr>
                <w:ins w:id="822" w:author="USA" w:date="2023-02-21T15:27:00Z"/>
                <w:color w:val="000000"/>
                <w:sz w:val="20"/>
                <w:rPrChange w:id="823" w:author="USA" w:date="2023-02-21T15:27:00Z">
                  <w:rPr>
                    <w:ins w:id="824" w:author="USA" w:date="2023-02-21T15:27:00Z"/>
                    <w:rFonts w:ascii="Calibri" w:hAnsi="Calibri" w:cs="Calibri"/>
                    <w:color w:val="000000"/>
                  </w:rPr>
                </w:rPrChange>
              </w:rPr>
            </w:pPr>
            <w:ins w:id="825" w:author="USA" w:date="2023-02-21T15:27:00Z">
              <w:r w:rsidRPr="00393656">
                <w:rPr>
                  <w:color w:val="000000"/>
                  <w:sz w:val="20"/>
                  <w:rPrChange w:id="826" w:author="USA" w:date="2023-02-21T15:27:00Z">
                    <w:rPr>
                      <w:rFonts w:ascii="Calibri" w:hAnsi="Calibri" w:cs="Calibri"/>
                      <w:color w:val="000000"/>
                    </w:rPr>
                  </w:rPrChange>
                </w:rPr>
                <w:t>Mobile AtoN fitted to a Water Sampling and/or Monitoring Platform</w:t>
              </w:r>
            </w:ins>
          </w:p>
        </w:tc>
      </w:tr>
      <w:tr w:rsidR="00393656" w:rsidRPr="00393656" w14:paraId="13722D65" w14:textId="77777777" w:rsidTr="00AF2FD6">
        <w:trPr>
          <w:trHeight w:val="373"/>
          <w:ins w:id="82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3385E79" w14:textId="77777777" w:rsidR="00393656" w:rsidRPr="00393656" w:rsidRDefault="00393656" w:rsidP="00AF2FD6">
            <w:pPr>
              <w:rPr>
                <w:ins w:id="828" w:author="USA" w:date="2023-02-21T15:27:00Z"/>
                <w:color w:val="000000"/>
                <w:sz w:val="20"/>
                <w:rPrChange w:id="829" w:author="USA" w:date="2023-02-21T15:27:00Z">
                  <w:rPr>
                    <w:ins w:id="83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48D223F" w14:textId="77777777" w:rsidR="00393656" w:rsidRPr="00393656" w:rsidRDefault="00393656" w:rsidP="00AF2FD6">
            <w:pPr>
              <w:jc w:val="center"/>
              <w:rPr>
                <w:ins w:id="831" w:author="USA" w:date="2023-02-21T15:27:00Z"/>
                <w:color w:val="000000"/>
                <w:sz w:val="20"/>
                <w:rPrChange w:id="832" w:author="USA" w:date="2023-02-21T15:27:00Z">
                  <w:rPr>
                    <w:ins w:id="833" w:author="USA" w:date="2023-02-21T15:27:00Z"/>
                    <w:rFonts w:ascii="Calibri" w:hAnsi="Calibri" w:cs="Calibri"/>
                    <w:color w:val="000000"/>
                  </w:rPr>
                </w:rPrChange>
              </w:rPr>
            </w:pPr>
            <w:ins w:id="834" w:author="USA" w:date="2023-02-21T15:27:00Z">
              <w:r w:rsidRPr="00393656">
                <w:rPr>
                  <w:color w:val="000000"/>
                  <w:sz w:val="20"/>
                  <w:rPrChange w:id="835" w:author="USA" w:date="2023-02-21T15:27:00Z">
                    <w:rPr>
                      <w:rFonts w:ascii="Calibri" w:hAnsi="Calibri" w:cs="Calibri"/>
                      <w:color w:val="000000"/>
                    </w:rPr>
                  </w:rPrChange>
                </w:rPr>
                <w:t>42</w:t>
              </w:r>
            </w:ins>
          </w:p>
        </w:tc>
        <w:tc>
          <w:tcPr>
            <w:tcW w:w="7285" w:type="dxa"/>
            <w:tcBorders>
              <w:top w:val="nil"/>
              <w:left w:val="nil"/>
              <w:bottom w:val="single" w:sz="4" w:space="0" w:color="auto"/>
              <w:right w:val="single" w:sz="4" w:space="0" w:color="auto"/>
            </w:tcBorders>
            <w:shd w:val="clear" w:color="auto" w:fill="auto"/>
            <w:noWrap/>
            <w:vAlign w:val="center"/>
            <w:hideMark/>
          </w:tcPr>
          <w:p w14:paraId="2567A002" w14:textId="77777777" w:rsidR="00393656" w:rsidRPr="00393656" w:rsidRDefault="00393656" w:rsidP="00AF2FD6">
            <w:pPr>
              <w:rPr>
                <w:ins w:id="836" w:author="USA" w:date="2023-02-21T15:27:00Z"/>
                <w:color w:val="000000"/>
                <w:sz w:val="20"/>
                <w:rPrChange w:id="837" w:author="USA" w:date="2023-02-21T15:27:00Z">
                  <w:rPr>
                    <w:ins w:id="838" w:author="USA" w:date="2023-02-21T15:27:00Z"/>
                    <w:rFonts w:ascii="Calibri" w:hAnsi="Calibri" w:cs="Calibri"/>
                    <w:color w:val="000000"/>
                  </w:rPr>
                </w:rPrChange>
              </w:rPr>
            </w:pPr>
            <w:ins w:id="839" w:author="USA" w:date="2023-02-21T15:27:00Z">
              <w:r w:rsidRPr="00393656">
                <w:rPr>
                  <w:color w:val="000000"/>
                  <w:sz w:val="20"/>
                  <w:rPrChange w:id="840" w:author="USA" w:date="2023-02-21T15:27:00Z">
                    <w:rPr>
                      <w:rFonts w:ascii="Calibri" w:hAnsi="Calibri" w:cs="Calibri"/>
                      <w:color w:val="000000"/>
                    </w:rPr>
                  </w:rPrChange>
                </w:rPr>
                <w:t>Reserved for future use</w:t>
              </w:r>
            </w:ins>
          </w:p>
        </w:tc>
      </w:tr>
      <w:tr w:rsidR="00393656" w:rsidRPr="00393656" w14:paraId="7A899617" w14:textId="77777777" w:rsidTr="00AF2FD6">
        <w:trPr>
          <w:trHeight w:val="373"/>
          <w:ins w:id="84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E4425CE" w14:textId="77777777" w:rsidR="00393656" w:rsidRPr="00393656" w:rsidRDefault="00393656" w:rsidP="00AF2FD6">
            <w:pPr>
              <w:rPr>
                <w:ins w:id="842" w:author="USA" w:date="2023-02-21T15:27:00Z"/>
                <w:color w:val="000000"/>
                <w:sz w:val="20"/>
                <w:rPrChange w:id="843" w:author="USA" w:date="2023-02-21T15:27:00Z">
                  <w:rPr>
                    <w:ins w:id="84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76B0676" w14:textId="77777777" w:rsidR="00393656" w:rsidRPr="00393656" w:rsidRDefault="00393656" w:rsidP="00AF2FD6">
            <w:pPr>
              <w:jc w:val="center"/>
              <w:rPr>
                <w:ins w:id="845" w:author="USA" w:date="2023-02-21T15:27:00Z"/>
                <w:color w:val="000000"/>
                <w:sz w:val="20"/>
                <w:rPrChange w:id="846" w:author="USA" w:date="2023-02-21T15:27:00Z">
                  <w:rPr>
                    <w:ins w:id="847" w:author="USA" w:date="2023-02-21T15:27:00Z"/>
                    <w:rFonts w:ascii="Calibri" w:hAnsi="Calibri" w:cs="Calibri"/>
                    <w:color w:val="000000"/>
                  </w:rPr>
                </w:rPrChange>
              </w:rPr>
            </w:pPr>
            <w:ins w:id="848" w:author="USA" w:date="2023-02-21T15:27:00Z">
              <w:r w:rsidRPr="00393656">
                <w:rPr>
                  <w:color w:val="000000"/>
                  <w:sz w:val="20"/>
                  <w:rPrChange w:id="849" w:author="USA" w:date="2023-02-21T15:27:00Z">
                    <w:rPr>
                      <w:rFonts w:ascii="Calibri" w:hAnsi="Calibri" w:cs="Calibri"/>
                      <w:color w:val="000000"/>
                    </w:rPr>
                  </w:rPrChange>
                </w:rPr>
                <w:t>43</w:t>
              </w:r>
            </w:ins>
          </w:p>
        </w:tc>
        <w:tc>
          <w:tcPr>
            <w:tcW w:w="7285" w:type="dxa"/>
            <w:tcBorders>
              <w:top w:val="nil"/>
              <w:left w:val="nil"/>
              <w:bottom w:val="single" w:sz="4" w:space="0" w:color="auto"/>
              <w:right w:val="single" w:sz="4" w:space="0" w:color="auto"/>
            </w:tcBorders>
            <w:shd w:val="clear" w:color="auto" w:fill="auto"/>
            <w:noWrap/>
            <w:vAlign w:val="center"/>
            <w:hideMark/>
          </w:tcPr>
          <w:p w14:paraId="1FE3A04E" w14:textId="77777777" w:rsidR="00393656" w:rsidRPr="00393656" w:rsidRDefault="00393656" w:rsidP="00AF2FD6">
            <w:pPr>
              <w:rPr>
                <w:ins w:id="850" w:author="USA" w:date="2023-02-21T15:27:00Z"/>
                <w:color w:val="000000"/>
                <w:sz w:val="20"/>
                <w:rPrChange w:id="851" w:author="USA" w:date="2023-02-21T15:27:00Z">
                  <w:rPr>
                    <w:ins w:id="852" w:author="USA" w:date="2023-02-21T15:27:00Z"/>
                    <w:rFonts w:ascii="Calibri" w:hAnsi="Calibri" w:cs="Calibri"/>
                    <w:color w:val="000000"/>
                  </w:rPr>
                </w:rPrChange>
              </w:rPr>
            </w:pPr>
            <w:ins w:id="853" w:author="USA" w:date="2023-02-21T15:27:00Z">
              <w:r w:rsidRPr="00393656">
                <w:rPr>
                  <w:color w:val="000000"/>
                  <w:sz w:val="20"/>
                  <w:rPrChange w:id="854" w:author="USA" w:date="2023-02-21T15:27:00Z">
                    <w:rPr>
                      <w:rFonts w:ascii="Calibri" w:hAnsi="Calibri" w:cs="Calibri"/>
                      <w:color w:val="000000"/>
                    </w:rPr>
                  </w:rPrChange>
                </w:rPr>
                <w:t>Mobile AtoN: Underwater Operations</w:t>
              </w:r>
            </w:ins>
          </w:p>
        </w:tc>
      </w:tr>
      <w:tr w:rsidR="00393656" w:rsidRPr="00393656" w14:paraId="0E7BB554" w14:textId="77777777" w:rsidTr="00AF2FD6">
        <w:trPr>
          <w:trHeight w:val="373"/>
          <w:ins w:id="85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0B4FF4AF" w14:textId="77777777" w:rsidR="00393656" w:rsidRPr="00393656" w:rsidRDefault="00393656" w:rsidP="00AF2FD6">
            <w:pPr>
              <w:rPr>
                <w:ins w:id="856" w:author="USA" w:date="2023-02-21T15:27:00Z"/>
                <w:color w:val="000000"/>
                <w:sz w:val="20"/>
                <w:rPrChange w:id="857" w:author="USA" w:date="2023-02-21T15:27:00Z">
                  <w:rPr>
                    <w:ins w:id="85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56A88A9" w14:textId="77777777" w:rsidR="00393656" w:rsidRPr="00393656" w:rsidRDefault="00393656" w:rsidP="00AF2FD6">
            <w:pPr>
              <w:jc w:val="center"/>
              <w:rPr>
                <w:ins w:id="859" w:author="USA" w:date="2023-02-21T15:27:00Z"/>
                <w:color w:val="000000"/>
                <w:sz w:val="20"/>
                <w:rPrChange w:id="860" w:author="USA" w:date="2023-02-21T15:27:00Z">
                  <w:rPr>
                    <w:ins w:id="861" w:author="USA" w:date="2023-02-21T15:27:00Z"/>
                    <w:rFonts w:ascii="Calibri" w:hAnsi="Calibri" w:cs="Calibri"/>
                    <w:color w:val="000000"/>
                  </w:rPr>
                </w:rPrChange>
              </w:rPr>
            </w:pPr>
            <w:ins w:id="862" w:author="USA" w:date="2023-02-21T15:27:00Z">
              <w:r w:rsidRPr="00393656">
                <w:rPr>
                  <w:color w:val="000000"/>
                  <w:sz w:val="20"/>
                  <w:rPrChange w:id="863" w:author="USA" w:date="2023-02-21T15:27:00Z">
                    <w:rPr>
                      <w:rFonts w:ascii="Calibri" w:hAnsi="Calibri" w:cs="Calibri"/>
                      <w:color w:val="000000"/>
                    </w:rPr>
                  </w:rPrChange>
                </w:rPr>
                <w:t>44</w:t>
              </w:r>
            </w:ins>
          </w:p>
        </w:tc>
        <w:tc>
          <w:tcPr>
            <w:tcW w:w="7285" w:type="dxa"/>
            <w:tcBorders>
              <w:top w:val="nil"/>
              <w:left w:val="nil"/>
              <w:bottom w:val="single" w:sz="4" w:space="0" w:color="auto"/>
              <w:right w:val="single" w:sz="4" w:space="0" w:color="auto"/>
            </w:tcBorders>
            <w:shd w:val="clear" w:color="auto" w:fill="auto"/>
            <w:noWrap/>
            <w:vAlign w:val="center"/>
            <w:hideMark/>
          </w:tcPr>
          <w:p w14:paraId="33097FE1" w14:textId="77777777" w:rsidR="00393656" w:rsidRPr="00393656" w:rsidRDefault="00393656" w:rsidP="00AF2FD6">
            <w:pPr>
              <w:rPr>
                <w:ins w:id="864" w:author="USA" w:date="2023-02-21T15:27:00Z"/>
                <w:color w:val="000000"/>
                <w:sz w:val="20"/>
                <w:rPrChange w:id="865" w:author="USA" w:date="2023-02-21T15:27:00Z">
                  <w:rPr>
                    <w:ins w:id="866" w:author="USA" w:date="2023-02-21T15:27:00Z"/>
                    <w:rFonts w:ascii="Calibri" w:hAnsi="Calibri" w:cs="Calibri"/>
                    <w:color w:val="000000"/>
                  </w:rPr>
                </w:rPrChange>
              </w:rPr>
            </w:pPr>
            <w:ins w:id="867" w:author="USA" w:date="2023-02-21T15:27:00Z">
              <w:r w:rsidRPr="00393656">
                <w:rPr>
                  <w:color w:val="000000"/>
                  <w:sz w:val="20"/>
                  <w:rPrChange w:id="868" w:author="USA" w:date="2023-02-21T15:27:00Z">
                    <w:rPr>
                      <w:rFonts w:ascii="Calibri" w:hAnsi="Calibri" w:cs="Calibri"/>
                      <w:color w:val="000000"/>
                    </w:rPr>
                  </w:rPrChange>
                </w:rPr>
                <w:t>Mobile AtoN: Divers Down Marker</w:t>
              </w:r>
            </w:ins>
          </w:p>
        </w:tc>
      </w:tr>
      <w:tr w:rsidR="00393656" w:rsidRPr="00393656" w14:paraId="37C2B15E" w14:textId="77777777" w:rsidTr="00AF2FD6">
        <w:trPr>
          <w:trHeight w:val="373"/>
          <w:ins w:id="86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AE82225" w14:textId="77777777" w:rsidR="00393656" w:rsidRPr="00393656" w:rsidRDefault="00393656" w:rsidP="00AF2FD6">
            <w:pPr>
              <w:rPr>
                <w:ins w:id="870" w:author="USA" w:date="2023-02-21T15:27:00Z"/>
                <w:color w:val="000000"/>
                <w:sz w:val="20"/>
                <w:rPrChange w:id="871" w:author="USA" w:date="2023-02-21T15:27:00Z">
                  <w:rPr>
                    <w:ins w:id="87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672BBFB" w14:textId="77777777" w:rsidR="00393656" w:rsidRPr="00393656" w:rsidRDefault="00393656" w:rsidP="00AF2FD6">
            <w:pPr>
              <w:jc w:val="center"/>
              <w:rPr>
                <w:ins w:id="873" w:author="USA" w:date="2023-02-21T15:27:00Z"/>
                <w:color w:val="000000"/>
                <w:sz w:val="20"/>
                <w:rPrChange w:id="874" w:author="USA" w:date="2023-02-21T15:27:00Z">
                  <w:rPr>
                    <w:ins w:id="875" w:author="USA" w:date="2023-02-21T15:27:00Z"/>
                    <w:rFonts w:ascii="Calibri" w:hAnsi="Calibri" w:cs="Calibri"/>
                    <w:color w:val="000000"/>
                  </w:rPr>
                </w:rPrChange>
              </w:rPr>
            </w:pPr>
            <w:ins w:id="876" w:author="USA" w:date="2023-02-21T15:27:00Z">
              <w:r w:rsidRPr="00393656">
                <w:rPr>
                  <w:color w:val="000000"/>
                  <w:sz w:val="20"/>
                  <w:rPrChange w:id="877" w:author="USA" w:date="2023-02-21T15:27:00Z">
                    <w:rPr>
                      <w:rFonts w:ascii="Calibri" w:hAnsi="Calibri" w:cs="Calibri"/>
                      <w:color w:val="000000"/>
                    </w:rPr>
                  </w:rPrChange>
                </w:rPr>
                <w:t>45</w:t>
              </w:r>
            </w:ins>
          </w:p>
        </w:tc>
        <w:tc>
          <w:tcPr>
            <w:tcW w:w="7285" w:type="dxa"/>
            <w:tcBorders>
              <w:top w:val="nil"/>
              <w:left w:val="nil"/>
              <w:bottom w:val="single" w:sz="4" w:space="0" w:color="auto"/>
              <w:right w:val="single" w:sz="4" w:space="0" w:color="auto"/>
            </w:tcBorders>
            <w:shd w:val="clear" w:color="auto" w:fill="auto"/>
            <w:noWrap/>
            <w:vAlign w:val="center"/>
            <w:hideMark/>
          </w:tcPr>
          <w:p w14:paraId="2AA28485" w14:textId="77777777" w:rsidR="00393656" w:rsidRPr="00393656" w:rsidRDefault="00393656" w:rsidP="00AF2FD6">
            <w:pPr>
              <w:rPr>
                <w:ins w:id="878" w:author="USA" w:date="2023-02-21T15:27:00Z"/>
                <w:color w:val="000000"/>
                <w:sz w:val="20"/>
                <w:rPrChange w:id="879" w:author="USA" w:date="2023-02-21T15:27:00Z">
                  <w:rPr>
                    <w:ins w:id="880" w:author="USA" w:date="2023-02-21T15:27:00Z"/>
                    <w:rFonts w:ascii="Calibri" w:hAnsi="Calibri" w:cs="Calibri"/>
                    <w:color w:val="000000"/>
                  </w:rPr>
                </w:rPrChange>
              </w:rPr>
            </w:pPr>
            <w:ins w:id="881" w:author="USA" w:date="2023-02-21T15:27:00Z">
              <w:r w:rsidRPr="00393656">
                <w:rPr>
                  <w:color w:val="000000"/>
                  <w:sz w:val="20"/>
                  <w:rPrChange w:id="882" w:author="USA" w:date="2023-02-21T15:27:00Z">
                    <w:rPr>
                      <w:rFonts w:ascii="Calibri" w:hAnsi="Calibri" w:cs="Calibri"/>
                      <w:color w:val="000000"/>
                    </w:rPr>
                  </w:rPrChange>
                </w:rPr>
                <w:t>Mobile AtoN: Military Operation Area Marker</w:t>
              </w:r>
            </w:ins>
          </w:p>
        </w:tc>
      </w:tr>
      <w:tr w:rsidR="00393656" w:rsidRPr="00393656" w14:paraId="1E8ADE39" w14:textId="77777777" w:rsidTr="00AF2FD6">
        <w:trPr>
          <w:trHeight w:val="373"/>
          <w:ins w:id="88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31B2ED3" w14:textId="77777777" w:rsidR="00393656" w:rsidRPr="00393656" w:rsidRDefault="00393656" w:rsidP="00AF2FD6">
            <w:pPr>
              <w:rPr>
                <w:ins w:id="884" w:author="USA" w:date="2023-02-21T15:27:00Z"/>
                <w:color w:val="000000"/>
                <w:sz w:val="20"/>
                <w:rPrChange w:id="885" w:author="USA" w:date="2023-02-21T15:27:00Z">
                  <w:rPr>
                    <w:ins w:id="88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04E04007" w14:textId="77777777" w:rsidR="00393656" w:rsidRPr="00393656" w:rsidRDefault="00393656" w:rsidP="00AF2FD6">
            <w:pPr>
              <w:jc w:val="center"/>
              <w:rPr>
                <w:ins w:id="887" w:author="USA" w:date="2023-02-21T15:27:00Z"/>
                <w:color w:val="000000"/>
                <w:sz w:val="20"/>
                <w:rPrChange w:id="888" w:author="USA" w:date="2023-02-21T15:27:00Z">
                  <w:rPr>
                    <w:ins w:id="889" w:author="USA" w:date="2023-02-21T15:27:00Z"/>
                    <w:rFonts w:ascii="Calibri" w:hAnsi="Calibri" w:cs="Calibri"/>
                    <w:color w:val="000000"/>
                  </w:rPr>
                </w:rPrChange>
              </w:rPr>
            </w:pPr>
            <w:ins w:id="890" w:author="USA" w:date="2023-02-21T15:27:00Z">
              <w:r w:rsidRPr="00393656">
                <w:rPr>
                  <w:color w:val="000000"/>
                  <w:sz w:val="20"/>
                  <w:rPrChange w:id="891" w:author="USA" w:date="2023-02-21T15:27:00Z">
                    <w:rPr>
                      <w:rFonts w:ascii="Calibri" w:hAnsi="Calibri" w:cs="Calibri"/>
                      <w:color w:val="000000"/>
                    </w:rPr>
                  </w:rPrChange>
                </w:rPr>
                <w:t>46</w:t>
              </w:r>
            </w:ins>
          </w:p>
        </w:tc>
        <w:tc>
          <w:tcPr>
            <w:tcW w:w="7285" w:type="dxa"/>
            <w:tcBorders>
              <w:top w:val="nil"/>
              <w:left w:val="nil"/>
              <w:bottom w:val="single" w:sz="4" w:space="0" w:color="auto"/>
              <w:right w:val="single" w:sz="4" w:space="0" w:color="auto"/>
            </w:tcBorders>
            <w:shd w:val="clear" w:color="auto" w:fill="auto"/>
            <w:noWrap/>
            <w:vAlign w:val="center"/>
            <w:hideMark/>
          </w:tcPr>
          <w:p w14:paraId="2A050B2F" w14:textId="77777777" w:rsidR="00393656" w:rsidRPr="00393656" w:rsidRDefault="00393656" w:rsidP="00AF2FD6">
            <w:pPr>
              <w:rPr>
                <w:ins w:id="892" w:author="USA" w:date="2023-02-21T15:27:00Z"/>
                <w:color w:val="000000"/>
                <w:sz w:val="20"/>
                <w:rPrChange w:id="893" w:author="USA" w:date="2023-02-21T15:27:00Z">
                  <w:rPr>
                    <w:ins w:id="894" w:author="USA" w:date="2023-02-21T15:27:00Z"/>
                    <w:rFonts w:ascii="Calibri" w:hAnsi="Calibri" w:cs="Calibri"/>
                    <w:color w:val="000000"/>
                  </w:rPr>
                </w:rPrChange>
              </w:rPr>
            </w:pPr>
            <w:ins w:id="895" w:author="USA" w:date="2023-02-21T15:27:00Z">
              <w:r w:rsidRPr="00393656">
                <w:rPr>
                  <w:color w:val="000000"/>
                  <w:sz w:val="20"/>
                  <w:rPrChange w:id="896" w:author="USA" w:date="2023-02-21T15:27:00Z">
                    <w:rPr>
                      <w:rFonts w:ascii="Calibri" w:hAnsi="Calibri" w:cs="Calibri"/>
                      <w:color w:val="000000"/>
                    </w:rPr>
                  </w:rPrChange>
                </w:rPr>
                <w:t>Mobile AtoN: Military Operation Target Marker</w:t>
              </w:r>
            </w:ins>
          </w:p>
        </w:tc>
      </w:tr>
      <w:tr w:rsidR="00393656" w:rsidRPr="00393656" w14:paraId="5BEB96B1" w14:textId="77777777" w:rsidTr="00AF2FD6">
        <w:trPr>
          <w:trHeight w:val="373"/>
          <w:ins w:id="89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07BE382" w14:textId="77777777" w:rsidR="00393656" w:rsidRPr="00393656" w:rsidRDefault="00393656" w:rsidP="00AF2FD6">
            <w:pPr>
              <w:rPr>
                <w:ins w:id="898" w:author="USA" w:date="2023-02-21T15:27:00Z"/>
                <w:color w:val="000000"/>
                <w:sz w:val="20"/>
                <w:rPrChange w:id="899" w:author="USA" w:date="2023-02-21T15:27:00Z">
                  <w:rPr>
                    <w:ins w:id="90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BD3D1E9" w14:textId="77777777" w:rsidR="00393656" w:rsidRPr="00393656" w:rsidRDefault="00393656" w:rsidP="00AF2FD6">
            <w:pPr>
              <w:jc w:val="center"/>
              <w:rPr>
                <w:ins w:id="901" w:author="USA" w:date="2023-02-21T15:27:00Z"/>
                <w:color w:val="000000"/>
                <w:sz w:val="20"/>
                <w:rPrChange w:id="902" w:author="USA" w:date="2023-02-21T15:27:00Z">
                  <w:rPr>
                    <w:ins w:id="903" w:author="USA" w:date="2023-02-21T15:27:00Z"/>
                    <w:rFonts w:ascii="Calibri" w:hAnsi="Calibri" w:cs="Calibri"/>
                    <w:color w:val="000000"/>
                  </w:rPr>
                </w:rPrChange>
              </w:rPr>
            </w:pPr>
            <w:ins w:id="904" w:author="USA" w:date="2023-02-21T15:27:00Z">
              <w:r w:rsidRPr="00393656">
                <w:rPr>
                  <w:color w:val="000000"/>
                  <w:sz w:val="20"/>
                  <w:rPrChange w:id="905" w:author="USA" w:date="2023-02-21T15:27:00Z">
                    <w:rPr>
                      <w:rFonts w:ascii="Calibri" w:hAnsi="Calibri" w:cs="Calibri"/>
                      <w:color w:val="000000"/>
                    </w:rPr>
                  </w:rPrChange>
                </w:rPr>
                <w:t>47</w:t>
              </w:r>
            </w:ins>
          </w:p>
        </w:tc>
        <w:tc>
          <w:tcPr>
            <w:tcW w:w="7285" w:type="dxa"/>
            <w:tcBorders>
              <w:top w:val="nil"/>
              <w:left w:val="nil"/>
              <w:bottom w:val="single" w:sz="4" w:space="0" w:color="auto"/>
              <w:right w:val="single" w:sz="4" w:space="0" w:color="auto"/>
            </w:tcBorders>
            <w:shd w:val="clear" w:color="auto" w:fill="auto"/>
            <w:noWrap/>
            <w:vAlign w:val="center"/>
            <w:hideMark/>
          </w:tcPr>
          <w:p w14:paraId="4828AFC3" w14:textId="77777777" w:rsidR="00393656" w:rsidRPr="00393656" w:rsidRDefault="00393656" w:rsidP="00AF2FD6">
            <w:pPr>
              <w:rPr>
                <w:ins w:id="906" w:author="USA" w:date="2023-02-21T15:27:00Z"/>
                <w:color w:val="000000"/>
                <w:sz w:val="20"/>
                <w:rPrChange w:id="907" w:author="USA" w:date="2023-02-21T15:27:00Z">
                  <w:rPr>
                    <w:ins w:id="908" w:author="USA" w:date="2023-02-21T15:27:00Z"/>
                    <w:rFonts w:ascii="Calibri" w:hAnsi="Calibri" w:cs="Calibri"/>
                    <w:color w:val="000000"/>
                  </w:rPr>
                </w:rPrChange>
              </w:rPr>
            </w:pPr>
            <w:ins w:id="909" w:author="USA" w:date="2023-02-21T15:27:00Z">
              <w:r w:rsidRPr="00393656">
                <w:rPr>
                  <w:color w:val="000000"/>
                  <w:sz w:val="20"/>
                  <w:rPrChange w:id="910" w:author="USA" w:date="2023-02-21T15:27:00Z">
                    <w:rPr>
                      <w:rFonts w:ascii="Calibri" w:hAnsi="Calibri" w:cs="Calibri"/>
                      <w:color w:val="000000"/>
                    </w:rPr>
                  </w:rPrChange>
                </w:rPr>
                <w:t>Mobile AtoN: Search &amp; Rescue Datum Mark</w:t>
              </w:r>
            </w:ins>
          </w:p>
        </w:tc>
      </w:tr>
      <w:tr w:rsidR="00393656" w:rsidRPr="00393656" w14:paraId="2A7A31D3" w14:textId="77777777" w:rsidTr="00AF2FD6">
        <w:trPr>
          <w:trHeight w:val="373"/>
          <w:ins w:id="91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7800EFBF" w14:textId="77777777" w:rsidR="00393656" w:rsidRPr="00393656" w:rsidRDefault="00393656" w:rsidP="00AF2FD6">
            <w:pPr>
              <w:rPr>
                <w:ins w:id="912" w:author="USA" w:date="2023-02-21T15:27:00Z"/>
                <w:color w:val="000000"/>
                <w:sz w:val="20"/>
                <w:rPrChange w:id="913" w:author="USA" w:date="2023-02-21T15:27:00Z">
                  <w:rPr>
                    <w:ins w:id="91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6FA5E5B" w14:textId="77777777" w:rsidR="00393656" w:rsidRPr="00393656" w:rsidRDefault="00393656" w:rsidP="00AF2FD6">
            <w:pPr>
              <w:jc w:val="center"/>
              <w:rPr>
                <w:ins w:id="915" w:author="USA" w:date="2023-02-21T15:27:00Z"/>
                <w:color w:val="000000"/>
                <w:sz w:val="20"/>
                <w:rPrChange w:id="916" w:author="USA" w:date="2023-02-21T15:27:00Z">
                  <w:rPr>
                    <w:ins w:id="917" w:author="USA" w:date="2023-02-21T15:27:00Z"/>
                    <w:rFonts w:ascii="Calibri" w:hAnsi="Calibri" w:cs="Calibri"/>
                    <w:color w:val="000000"/>
                  </w:rPr>
                </w:rPrChange>
              </w:rPr>
            </w:pPr>
            <w:ins w:id="918" w:author="USA" w:date="2023-02-21T15:27:00Z">
              <w:r w:rsidRPr="00393656">
                <w:rPr>
                  <w:color w:val="000000"/>
                  <w:sz w:val="20"/>
                  <w:rPrChange w:id="919" w:author="USA" w:date="2023-02-21T15:27:00Z">
                    <w:rPr>
                      <w:rFonts w:ascii="Calibri" w:hAnsi="Calibri" w:cs="Calibri"/>
                      <w:color w:val="000000"/>
                    </w:rPr>
                  </w:rPrChange>
                </w:rPr>
                <w:t>48</w:t>
              </w:r>
            </w:ins>
          </w:p>
        </w:tc>
        <w:tc>
          <w:tcPr>
            <w:tcW w:w="7285" w:type="dxa"/>
            <w:tcBorders>
              <w:top w:val="nil"/>
              <w:left w:val="nil"/>
              <w:bottom w:val="single" w:sz="4" w:space="0" w:color="auto"/>
              <w:right w:val="single" w:sz="4" w:space="0" w:color="auto"/>
            </w:tcBorders>
            <w:shd w:val="clear" w:color="auto" w:fill="auto"/>
            <w:noWrap/>
            <w:vAlign w:val="center"/>
            <w:hideMark/>
          </w:tcPr>
          <w:p w14:paraId="5E02BF85" w14:textId="77777777" w:rsidR="00393656" w:rsidRPr="00393656" w:rsidRDefault="00393656" w:rsidP="00AF2FD6">
            <w:pPr>
              <w:rPr>
                <w:ins w:id="920" w:author="USA" w:date="2023-02-21T15:27:00Z"/>
                <w:color w:val="000000"/>
                <w:sz w:val="20"/>
                <w:rPrChange w:id="921" w:author="USA" w:date="2023-02-21T15:27:00Z">
                  <w:rPr>
                    <w:ins w:id="922" w:author="USA" w:date="2023-02-21T15:27:00Z"/>
                    <w:rFonts w:ascii="Calibri" w:hAnsi="Calibri" w:cs="Calibri"/>
                    <w:color w:val="000000"/>
                  </w:rPr>
                </w:rPrChange>
              </w:rPr>
            </w:pPr>
            <w:ins w:id="923" w:author="USA" w:date="2023-02-21T15:27:00Z">
              <w:r w:rsidRPr="00393656">
                <w:rPr>
                  <w:color w:val="000000"/>
                  <w:sz w:val="20"/>
                  <w:rPrChange w:id="924" w:author="USA" w:date="2023-02-21T15:27:00Z">
                    <w:rPr>
                      <w:rFonts w:ascii="Calibri" w:hAnsi="Calibri" w:cs="Calibri"/>
                      <w:color w:val="000000"/>
                    </w:rPr>
                  </w:rPrChange>
                </w:rPr>
                <w:t>Mobile AtoN: Towed Cable, Pipe or Semi-submerged Object Marker</w:t>
              </w:r>
            </w:ins>
          </w:p>
        </w:tc>
      </w:tr>
      <w:tr w:rsidR="00393656" w:rsidRPr="00393656" w14:paraId="7C598231" w14:textId="77777777" w:rsidTr="00AF2FD6">
        <w:trPr>
          <w:trHeight w:val="373"/>
          <w:ins w:id="92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CD643B2" w14:textId="77777777" w:rsidR="00393656" w:rsidRPr="00393656" w:rsidRDefault="00393656" w:rsidP="00AF2FD6">
            <w:pPr>
              <w:rPr>
                <w:ins w:id="926" w:author="USA" w:date="2023-02-21T15:27:00Z"/>
                <w:color w:val="000000"/>
                <w:sz w:val="20"/>
                <w:rPrChange w:id="927" w:author="USA" w:date="2023-02-21T15:27:00Z">
                  <w:rPr>
                    <w:ins w:id="92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2EFC78D" w14:textId="77777777" w:rsidR="00393656" w:rsidRPr="00393656" w:rsidRDefault="00393656" w:rsidP="00AF2FD6">
            <w:pPr>
              <w:jc w:val="center"/>
              <w:rPr>
                <w:ins w:id="929" w:author="USA" w:date="2023-02-21T15:27:00Z"/>
                <w:color w:val="000000"/>
                <w:sz w:val="20"/>
                <w:rPrChange w:id="930" w:author="USA" w:date="2023-02-21T15:27:00Z">
                  <w:rPr>
                    <w:ins w:id="931" w:author="USA" w:date="2023-02-21T15:27:00Z"/>
                    <w:rFonts w:ascii="Calibri" w:hAnsi="Calibri" w:cs="Calibri"/>
                    <w:color w:val="000000"/>
                  </w:rPr>
                </w:rPrChange>
              </w:rPr>
            </w:pPr>
            <w:ins w:id="932" w:author="USA" w:date="2023-02-21T15:27:00Z">
              <w:r w:rsidRPr="00393656">
                <w:rPr>
                  <w:color w:val="000000"/>
                  <w:sz w:val="20"/>
                  <w:rPrChange w:id="933" w:author="USA" w:date="2023-02-21T15:27:00Z">
                    <w:rPr>
                      <w:rFonts w:ascii="Calibri" w:hAnsi="Calibri" w:cs="Calibri"/>
                      <w:color w:val="000000"/>
                    </w:rPr>
                  </w:rPrChange>
                </w:rPr>
                <w:t>49</w:t>
              </w:r>
            </w:ins>
          </w:p>
        </w:tc>
        <w:tc>
          <w:tcPr>
            <w:tcW w:w="7285" w:type="dxa"/>
            <w:tcBorders>
              <w:top w:val="nil"/>
              <w:left w:val="nil"/>
              <w:bottom w:val="single" w:sz="4" w:space="0" w:color="auto"/>
              <w:right w:val="single" w:sz="4" w:space="0" w:color="auto"/>
            </w:tcBorders>
            <w:shd w:val="clear" w:color="auto" w:fill="auto"/>
            <w:noWrap/>
            <w:vAlign w:val="center"/>
            <w:hideMark/>
          </w:tcPr>
          <w:p w14:paraId="33C7356E" w14:textId="77777777" w:rsidR="00393656" w:rsidRPr="00393656" w:rsidRDefault="00393656" w:rsidP="00AF2FD6">
            <w:pPr>
              <w:rPr>
                <w:ins w:id="934" w:author="USA" w:date="2023-02-21T15:27:00Z"/>
                <w:color w:val="000000"/>
                <w:sz w:val="20"/>
                <w:rPrChange w:id="935" w:author="USA" w:date="2023-02-21T15:27:00Z">
                  <w:rPr>
                    <w:ins w:id="936" w:author="USA" w:date="2023-02-21T15:27:00Z"/>
                    <w:rFonts w:ascii="Calibri" w:hAnsi="Calibri" w:cs="Calibri"/>
                    <w:color w:val="000000"/>
                  </w:rPr>
                </w:rPrChange>
              </w:rPr>
            </w:pPr>
            <w:ins w:id="937" w:author="USA" w:date="2023-02-21T15:27:00Z">
              <w:r w:rsidRPr="00393656">
                <w:rPr>
                  <w:color w:val="000000"/>
                  <w:sz w:val="20"/>
                  <w:rPrChange w:id="938" w:author="USA" w:date="2023-02-21T15:27:00Z">
                    <w:rPr>
                      <w:rFonts w:ascii="Calibri" w:hAnsi="Calibri" w:cs="Calibri"/>
                      <w:color w:val="000000"/>
                    </w:rPr>
                  </w:rPrChange>
                </w:rPr>
                <w:t>Mobile AtoN: Towed Vessel or Object</w:t>
              </w:r>
            </w:ins>
          </w:p>
        </w:tc>
      </w:tr>
      <w:tr w:rsidR="00393656" w:rsidRPr="00393656" w14:paraId="78C3F67A" w14:textId="77777777" w:rsidTr="00AF2FD6">
        <w:trPr>
          <w:trHeight w:val="373"/>
          <w:ins w:id="93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0E48BB6" w14:textId="77777777" w:rsidR="00393656" w:rsidRPr="00393656" w:rsidRDefault="00393656" w:rsidP="00AF2FD6">
            <w:pPr>
              <w:rPr>
                <w:ins w:id="940" w:author="USA" w:date="2023-02-21T15:27:00Z"/>
                <w:color w:val="000000"/>
                <w:sz w:val="20"/>
                <w:rPrChange w:id="941" w:author="USA" w:date="2023-02-21T15:27:00Z">
                  <w:rPr>
                    <w:ins w:id="94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AD08CFA" w14:textId="77777777" w:rsidR="00393656" w:rsidRPr="00393656" w:rsidRDefault="00393656" w:rsidP="00AF2FD6">
            <w:pPr>
              <w:jc w:val="center"/>
              <w:rPr>
                <w:ins w:id="943" w:author="USA" w:date="2023-02-21T15:27:00Z"/>
                <w:color w:val="000000"/>
                <w:sz w:val="20"/>
                <w:rPrChange w:id="944" w:author="USA" w:date="2023-02-21T15:27:00Z">
                  <w:rPr>
                    <w:ins w:id="945" w:author="USA" w:date="2023-02-21T15:27:00Z"/>
                    <w:rFonts w:ascii="Calibri" w:hAnsi="Calibri" w:cs="Calibri"/>
                    <w:color w:val="000000"/>
                  </w:rPr>
                </w:rPrChange>
              </w:rPr>
            </w:pPr>
            <w:ins w:id="946" w:author="USA" w:date="2023-02-21T15:27:00Z">
              <w:r w:rsidRPr="00393656">
                <w:rPr>
                  <w:color w:val="000000"/>
                  <w:sz w:val="20"/>
                  <w:rPrChange w:id="947" w:author="USA" w:date="2023-02-21T15:27:00Z">
                    <w:rPr>
                      <w:rFonts w:ascii="Calibri" w:hAnsi="Calibri" w:cs="Calibri"/>
                      <w:color w:val="000000"/>
                    </w:rPr>
                  </w:rPrChange>
                </w:rPr>
                <w:t>50</w:t>
              </w:r>
            </w:ins>
          </w:p>
        </w:tc>
        <w:tc>
          <w:tcPr>
            <w:tcW w:w="7285" w:type="dxa"/>
            <w:tcBorders>
              <w:top w:val="nil"/>
              <w:left w:val="nil"/>
              <w:bottom w:val="single" w:sz="4" w:space="0" w:color="auto"/>
              <w:right w:val="single" w:sz="4" w:space="0" w:color="auto"/>
            </w:tcBorders>
            <w:shd w:val="clear" w:color="auto" w:fill="auto"/>
            <w:noWrap/>
            <w:vAlign w:val="center"/>
            <w:hideMark/>
          </w:tcPr>
          <w:p w14:paraId="1DBD0DB7" w14:textId="77777777" w:rsidR="00393656" w:rsidRPr="00393656" w:rsidRDefault="00393656" w:rsidP="00AF2FD6">
            <w:pPr>
              <w:rPr>
                <w:ins w:id="948" w:author="USA" w:date="2023-02-21T15:27:00Z"/>
                <w:color w:val="000000"/>
                <w:sz w:val="20"/>
                <w:rPrChange w:id="949" w:author="USA" w:date="2023-02-21T15:27:00Z">
                  <w:rPr>
                    <w:ins w:id="950" w:author="USA" w:date="2023-02-21T15:27:00Z"/>
                    <w:rFonts w:ascii="Calibri" w:hAnsi="Calibri" w:cs="Calibri"/>
                    <w:color w:val="000000"/>
                  </w:rPr>
                </w:rPrChange>
              </w:rPr>
            </w:pPr>
            <w:ins w:id="951" w:author="USA" w:date="2023-02-21T15:27:00Z">
              <w:r w:rsidRPr="00393656">
                <w:rPr>
                  <w:color w:val="000000"/>
                  <w:sz w:val="20"/>
                  <w:rPrChange w:id="952" w:author="USA" w:date="2023-02-21T15:27:00Z">
                    <w:rPr>
                      <w:rFonts w:ascii="Calibri" w:hAnsi="Calibri" w:cs="Calibri"/>
                      <w:color w:val="000000"/>
                    </w:rPr>
                  </w:rPrChange>
                </w:rPr>
                <w:t>Reserved for future use</w:t>
              </w:r>
            </w:ins>
          </w:p>
        </w:tc>
      </w:tr>
      <w:tr w:rsidR="00393656" w:rsidRPr="00393656" w14:paraId="492E791A" w14:textId="77777777" w:rsidTr="00AF2FD6">
        <w:trPr>
          <w:trHeight w:val="373"/>
          <w:ins w:id="95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0D38DB9" w14:textId="77777777" w:rsidR="00393656" w:rsidRPr="00393656" w:rsidRDefault="00393656" w:rsidP="00AF2FD6">
            <w:pPr>
              <w:rPr>
                <w:ins w:id="954" w:author="USA" w:date="2023-02-21T15:27:00Z"/>
                <w:color w:val="000000"/>
                <w:sz w:val="20"/>
                <w:rPrChange w:id="955" w:author="USA" w:date="2023-02-21T15:27:00Z">
                  <w:rPr>
                    <w:ins w:id="95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1EF0BF29" w14:textId="77777777" w:rsidR="00393656" w:rsidRPr="00393656" w:rsidRDefault="00393656" w:rsidP="00AF2FD6">
            <w:pPr>
              <w:jc w:val="center"/>
              <w:rPr>
                <w:ins w:id="957" w:author="USA" w:date="2023-02-21T15:27:00Z"/>
                <w:color w:val="000000"/>
                <w:sz w:val="20"/>
                <w:rPrChange w:id="958" w:author="USA" w:date="2023-02-21T15:27:00Z">
                  <w:rPr>
                    <w:ins w:id="959" w:author="USA" w:date="2023-02-21T15:27:00Z"/>
                    <w:rFonts w:ascii="Calibri" w:hAnsi="Calibri" w:cs="Calibri"/>
                    <w:color w:val="000000"/>
                  </w:rPr>
                </w:rPrChange>
              </w:rPr>
            </w:pPr>
            <w:ins w:id="960" w:author="USA" w:date="2023-02-21T15:27:00Z">
              <w:r w:rsidRPr="00393656">
                <w:rPr>
                  <w:color w:val="000000"/>
                  <w:sz w:val="20"/>
                  <w:rPrChange w:id="961" w:author="USA" w:date="2023-02-21T15:27:00Z">
                    <w:rPr>
                      <w:rFonts w:ascii="Calibri" w:hAnsi="Calibri" w:cs="Calibri"/>
                      <w:color w:val="000000"/>
                    </w:rPr>
                  </w:rPrChange>
                </w:rPr>
                <w:t>51</w:t>
              </w:r>
            </w:ins>
          </w:p>
        </w:tc>
        <w:tc>
          <w:tcPr>
            <w:tcW w:w="7285" w:type="dxa"/>
            <w:tcBorders>
              <w:top w:val="nil"/>
              <w:left w:val="nil"/>
              <w:bottom w:val="single" w:sz="4" w:space="0" w:color="auto"/>
              <w:right w:val="single" w:sz="4" w:space="0" w:color="auto"/>
            </w:tcBorders>
            <w:shd w:val="clear" w:color="auto" w:fill="auto"/>
            <w:noWrap/>
            <w:vAlign w:val="center"/>
            <w:hideMark/>
          </w:tcPr>
          <w:p w14:paraId="14E25047" w14:textId="77777777" w:rsidR="00393656" w:rsidRPr="00393656" w:rsidRDefault="00393656" w:rsidP="00AF2FD6">
            <w:pPr>
              <w:rPr>
                <w:ins w:id="962" w:author="USA" w:date="2023-02-21T15:27:00Z"/>
                <w:color w:val="000000"/>
                <w:sz w:val="20"/>
                <w:rPrChange w:id="963" w:author="USA" w:date="2023-02-21T15:27:00Z">
                  <w:rPr>
                    <w:ins w:id="964" w:author="USA" w:date="2023-02-21T15:27:00Z"/>
                    <w:rFonts w:ascii="Calibri" w:hAnsi="Calibri" w:cs="Calibri"/>
                    <w:color w:val="000000"/>
                  </w:rPr>
                </w:rPrChange>
              </w:rPr>
            </w:pPr>
            <w:ins w:id="965" w:author="USA" w:date="2023-02-21T15:27:00Z">
              <w:r w:rsidRPr="00393656">
                <w:rPr>
                  <w:color w:val="000000"/>
                  <w:sz w:val="20"/>
                  <w:rPrChange w:id="966" w:author="USA" w:date="2023-02-21T15:27:00Z">
                    <w:rPr>
                      <w:rFonts w:ascii="Calibri" w:hAnsi="Calibri" w:cs="Calibri"/>
                      <w:color w:val="000000"/>
                    </w:rPr>
                  </w:rPrChange>
                </w:rPr>
                <w:t>Mobile AtoN: Underwater Operations</w:t>
              </w:r>
            </w:ins>
          </w:p>
        </w:tc>
      </w:tr>
      <w:tr w:rsidR="00393656" w:rsidRPr="00393656" w14:paraId="376B9B00" w14:textId="77777777" w:rsidTr="00AF2FD6">
        <w:trPr>
          <w:trHeight w:val="373"/>
          <w:ins w:id="96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6E8B4F6" w14:textId="77777777" w:rsidR="00393656" w:rsidRPr="00393656" w:rsidRDefault="00393656" w:rsidP="00AF2FD6">
            <w:pPr>
              <w:rPr>
                <w:ins w:id="968" w:author="USA" w:date="2023-02-21T15:27:00Z"/>
                <w:color w:val="000000"/>
                <w:sz w:val="20"/>
                <w:rPrChange w:id="969" w:author="USA" w:date="2023-02-21T15:27:00Z">
                  <w:rPr>
                    <w:ins w:id="97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8730506" w14:textId="77777777" w:rsidR="00393656" w:rsidRPr="00393656" w:rsidRDefault="00393656" w:rsidP="00AF2FD6">
            <w:pPr>
              <w:jc w:val="center"/>
              <w:rPr>
                <w:ins w:id="971" w:author="USA" w:date="2023-02-21T15:27:00Z"/>
                <w:color w:val="000000"/>
                <w:sz w:val="20"/>
                <w:rPrChange w:id="972" w:author="USA" w:date="2023-02-21T15:27:00Z">
                  <w:rPr>
                    <w:ins w:id="973" w:author="USA" w:date="2023-02-21T15:27:00Z"/>
                    <w:rFonts w:ascii="Calibri" w:hAnsi="Calibri" w:cs="Calibri"/>
                    <w:color w:val="000000"/>
                  </w:rPr>
                </w:rPrChange>
              </w:rPr>
            </w:pPr>
            <w:ins w:id="974" w:author="USA" w:date="2023-02-21T15:27:00Z">
              <w:r w:rsidRPr="00393656">
                <w:rPr>
                  <w:color w:val="000000"/>
                  <w:sz w:val="20"/>
                  <w:rPrChange w:id="975" w:author="USA" w:date="2023-02-21T15:27:00Z">
                    <w:rPr>
                      <w:rFonts w:ascii="Calibri" w:hAnsi="Calibri" w:cs="Calibri"/>
                      <w:color w:val="000000"/>
                    </w:rPr>
                  </w:rPrChange>
                </w:rPr>
                <w:t>52</w:t>
              </w:r>
            </w:ins>
          </w:p>
        </w:tc>
        <w:tc>
          <w:tcPr>
            <w:tcW w:w="7285" w:type="dxa"/>
            <w:tcBorders>
              <w:top w:val="nil"/>
              <w:left w:val="nil"/>
              <w:bottom w:val="single" w:sz="4" w:space="0" w:color="auto"/>
              <w:right w:val="single" w:sz="4" w:space="0" w:color="auto"/>
            </w:tcBorders>
            <w:shd w:val="clear" w:color="auto" w:fill="auto"/>
            <w:noWrap/>
            <w:vAlign w:val="center"/>
            <w:hideMark/>
          </w:tcPr>
          <w:p w14:paraId="6F94B834" w14:textId="77777777" w:rsidR="00393656" w:rsidRPr="00393656" w:rsidRDefault="00393656" w:rsidP="00AF2FD6">
            <w:pPr>
              <w:rPr>
                <w:ins w:id="976" w:author="USA" w:date="2023-02-21T15:27:00Z"/>
                <w:color w:val="000000"/>
                <w:sz w:val="20"/>
                <w:rPrChange w:id="977" w:author="USA" w:date="2023-02-21T15:27:00Z">
                  <w:rPr>
                    <w:ins w:id="978" w:author="USA" w:date="2023-02-21T15:27:00Z"/>
                    <w:rFonts w:ascii="Calibri" w:hAnsi="Calibri" w:cs="Calibri"/>
                    <w:color w:val="000000"/>
                  </w:rPr>
                </w:rPrChange>
              </w:rPr>
            </w:pPr>
            <w:ins w:id="979" w:author="USA" w:date="2023-02-21T15:27:00Z">
              <w:r w:rsidRPr="00393656">
                <w:rPr>
                  <w:color w:val="000000"/>
                  <w:sz w:val="20"/>
                  <w:rPrChange w:id="980" w:author="USA" w:date="2023-02-21T15:27:00Z">
                    <w:rPr>
                      <w:rFonts w:ascii="Calibri" w:hAnsi="Calibri" w:cs="Calibri"/>
                      <w:color w:val="000000"/>
                    </w:rPr>
                  </w:rPrChange>
                </w:rPr>
                <w:t>Mobile AtoN: Divers Down Marker</w:t>
              </w:r>
            </w:ins>
          </w:p>
        </w:tc>
      </w:tr>
      <w:tr w:rsidR="00393656" w:rsidRPr="00393656" w14:paraId="144491B9" w14:textId="77777777" w:rsidTr="00AF2FD6">
        <w:trPr>
          <w:trHeight w:val="373"/>
          <w:ins w:id="981"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36262F6F" w14:textId="77777777" w:rsidR="00393656" w:rsidRPr="00393656" w:rsidRDefault="00393656" w:rsidP="00AF2FD6">
            <w:pPr>
              <w:rPr>
                <w:ins w:id="982" w:author="USA" w:date="2023-02-21T15:27:00Z"/>
                <w:color w:val="000000"/>
                <w:sz w:val="20"/>
                <w:rPrChange w:id="983" w:author="USA" w:date="2023-02-21T15:27:00Z">
                  <w:rPr>
                    <w:ins w:id="984"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71F68665" w14:textId="77777777" w:rsidR="00393656" w:rsidRPr="00393656" w:rsidRDefault="00393656" w:rsidP="00AF2FD6">
            <w:pPr>
              <w:jc w:val="center"/>
              <w:rPr>
                <w:ins w:id="985" w:author="USA" w:date="2023-02-21T15:27:00Z"/>
                <w:color w:val="000000"/>
                <w:sz w:val="20"/>
                <w:rPrChange w:id="986" w:author="USA" w:date="2023-02-21T15:27:00Z">
                  <w:rPr>
                    <w:ins w:id="987" w:author="USA" w:date="2023-02-21T15:27:00Z"/>
                    <w:rFonts w:ascii="Calibri" w:hAnsi="Calibri" w:cs="Calibri"/>
                    <w:color w:val="000000"/>
                  </w:rPr>
                </w:rPrChange>
              </w:rPr>
            </w:pPr>
            <w:ins w:id="988" w:author="USA" w:date="2023-02-21T15:27:00Z">
              <w:r w:rsidRPr="00393656">
                <w:rPr>
                  <w:color w:val="000000"/>
                  <w:sz w:val="20"/>
                  <w:rPrChange w:id="989" w:author="USA" w:date="2023-02-21T15:27:00Z">
                    <w:rPr>
                      <w:rFonts w:ascii="Calibri" w:hAnsi="Calibri" w:cs="Calibri"/>
                      <w:color w:val="000000"/>
                    </w:rPr>
                  </w:rPrChange>
                </w:rPr>
                <w:t>53</w:t>
              </w:r>
            </w:ins>
          </w:p>
        </w:tc>
        <w:tc>
          <w:tcPr>
            <w:tcW w:w="7285" w:type="dxa"/>
            <w:tcBorders>
              <w:top w:val="nil"/>
              <w:left w:val="nil"/>
              <w:bottom w:val="single" w:sz="4" w:space="0" w:color="auto"/>
              <w:right w:val="single" w:sz="4" w:space="0" w:color="auto"/>
            </w:tcBorders>
            <w:shd w:val="clear" w:color="auto" w:fill="auto"/>
            <w:noWrap/>
            <w:vAlign w:val="center"/>
            <w:hideMark/>
          </w:tcPr>
          <w:p w14:paraId="198EBF10" w14:textId="77777777" w:rsidR="00393656" w:rsidRPr="00393656" w:rsidRDefault="00393656" w:rsidP="00AF2FD6">
            <w:pPr>
              <w:rPr>
                <w:ins w:id="990" w:author="USA" w:date="2023-02-21T15:27:00Z"/>
                <w:color w:val="000000"/>
                <w:sz w:val="20"/>
                <w:rPrChange w:id="991" w:author="USA" w:date="2023-02-21T15:27:00Z">
                  <w:rPr>
                    <w:ins w:id="992" w:author="USA" w:date="2023-02-21T15:27:00Z"/>
                    <w:rFonts w:ascii="Calibri" w:hAnsi="Calibri" w:cs="Calibri"/>
                    <w:color w:val="000000"/>
                  </w:rPr>
                </w:rPrChange>
              </w:rPr>
            </w:pPr>
            <w:ins w:id="993" w:author="USA" w:date="2023-02-21T15:27:00Z">
              <w:r w:rsidRPr="00393656">
                <w:rPr>
                  <w:color w:val="000000"/>
                  <w:sz w:val="20"/>
                  <w:rPrChange w:id="994" w:author="USA" w:date="2023-02-21T15:27:00Z">
                    <w:rPr>
                      <w:rFonts w:ascii="Calibri" w:hAnsi="Calibri" w:cs="Calibri"/>
                      <w:color w:val="000000"/>
                    </w:rPr>
                  </w:rPrChange>
                </w:rPr>
                <w:t>Mobile AtoN: Military Operation Area Marker</w:t>
              </w:r>
            </w:ins>
          </w:p>
        </w:tc>
      </w:tr>
      <w:tr w:rsidR="00393656" w:rsidRPr="00393656" w14:paraId="403028A5" w14:textId="77777777" w:rsidTr="00AF2FD6">
        <w:trPr>
          <w:trHeight w:val="373"/>
          <w:ins w:id="995"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5970F92" w14:textId="77777777" w:rsidR="00393656" w:rsidRPr="00393656" w:rsidRDefault="00393656" w:rsidP="00AF2FD6">
            <w:pPr>
              <w:rPr>
                <w:ins w:id="996" w:author="USA" w:date="2023-02-21T15:27:00Z"/>
                <w:color w:val="000000"/>
                <w:sz w:val="20"/>
                <w:rPrChange w:id="997" w:author="USA" w:date="2023-02-21T15:27:00Z">
                  <w:rPr>
                    <w:ins w:id="998"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F3D11B5" w14:textId="77777777" w:rsidR="00393656" w:rsidRPr="00393656" w:rsidRDefault="00393656" w:rsidP="00AF2FD6">
            <w:pPr>
              <w:jc w:val="center"/>
              <w:rPr>
                <w:ins w:id="999" w:author="USA" w:date="2023-02-21T15:27:00Z"/>
                <w:color w:val="000000"/>
                <w:sz w:val="20"/>
                <w:rPrChange w:id="1000" w:author="USA" w:date="2023-02-21T15:27:00Z">
                  <w:rPr>
                    <w:ins w:id="1001" w:author="USA" w:date="2023-02-21T15:27:00Z"/>
                    <w:rFonts w:ascii="Calibri" w:hAnsi="Calibri" w:cs="Calibri"/>
                    <w:color w:val="000000"/>
                  </w:rPr>
                </w:rPrChange>
              </w:rPr>
            </w:pPr>
            <w:ins w:id="1002" w:author="USA" w:date="2023-02-21T15:27:00Z">
              <w:r w:rsidRPr="00393656">
                <w:rPr>
                  <w:color w:val="000000"/>
                  <w:sz w:val="20"/>
                  <w:rPrChange w:id="1003" w:author="USA" w:date="2023-02-21T15:27:00Z">
                    <w:rPr>
                      <w:rFonts w:ascii="Calibri" w:hAnsi="Calibri" w:cs="Calibri"/>
                      <w:color w:val="000000"/>
                    </w:rPr>
                  </w:rPrChange>
                </w:rPr>
                <w:t>54</w:t>
              </w:r>
            </w:ins>
          </w:p>
        </w:tc>
        <w:tc>
          <w:tcPr>
            <w:tcW w:w="7285" w:type="dxa"/>
            <w:tcBorders>
              <w:top w:val="nil"/>
              <w:left w:val="nil"/>
              <w:bottom w:val="single" w:sz="4" w:space="0" w:color="auto"/>
              <w:right w:val="single" w:sz="4" w:space="0" w:color="auto"/>
            </w:tcBorders>
            <w:shd w:val="clear" w:color="auto" w:fill="auto"/>
            <w:noWrap/>
            <w:vAlign w:val="center"/>
            <w:hideMark/>
          </w:tcPr>
          <w:p w14:paraId="54DD1309" w14:textId="77777777" w:rsidR="00393656" w:rsidRPr="00393656" w:rsidRDefault="00393656" w:rsidP="00AF2FD6">
            <w:pPr>
              <w:rPr>
                <w:ins w:id="1004" w:author="USA" w:date="2023-02-21T15:27:00Z"/>
                <w:color w:val="000000"/>
                <w:sz w:val="20"/>
                <w:rPrChange w:id="1005" w:author="USA" w:date="2023-02-21T15:27:00Z">
                  <w:rPr>
                    <w:ins w:id="1006" w:author="USA" w:date="2023-02-21T15:27:00Z"/>
                    <w:rFonts w:ascii="Calibri" w:hAnsi="Calibri" w:cs="Calibri"/>
                    <w:color w:val="000000"/>
                  </w:rPr>
                </w:rPrChange>
              </w:rPr>
            </w:pPr>
            <w:ins w:id="1007" w:author="USA" w:date="2023-02-21T15:27:00Z">
              <w:r w:rsidRPr="00393656">
                <w:rPr>
                  <w:color w:val="000000"/>
                  <w:sz w:val="20"/>
                  <w:rPrChange w:id="1008" w:author="USA" w:date="2023-02-21T15:27:00Z">
                    <w:rPr>
                      <w:rFonts w:ascii="Calibri" w:hAnsi="Calibri" w:cs="Calibri"/>
                      <w:color w:val="000000"/>
                    </w:rPr>
                  </w:rPrChange>
                </w:rPr>
                <w:t>Mobile AtoN: Military Operation Target Marker</w:t>
              </w:r>
            </w:ins>
          </w:p>
        </w:tc>
      </w:tr>
      <w:tr w:rsidR="00393656" w:rsidRPr="00393656" w14:paraId="597E1924" w14:textId="77777777" w:rsidTr="00AF2FD6">
        <w:trPr>
          <w:trHeight w:val="373"/>
          <w:ins w:id="1009"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12941CC2" w14:textId="77777777" w:rsidR="00393656" w:rsidRPr="00393656" w:rsidRDefault="00393656" w:rsidP="00AF2FD6">
            <w:pPr>
              <w:rPr>
                <w:ins w:id="1010" w:author="USA" w:date="2023-02-21T15:27:00Z"/>
                <w:color w:val="000000"/>
                <w:sz w:val="20"/>
                <w:rPrChange w:id="1011" w:author="USA" w:date="2023-02-21T15:27:00Z">
                  <w:rPr>
                    <w:ins w:id="1012"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71FF7A5" w14:textId="77777777" w:rsidR="00393656" w:rsidRPr="00393656" w:rsidRDefault="00393656" w:rsidP="00AF2FD6">
            <w:pPr>
              <w:jc w:val="center"/>
              <w:rPr>
                <w:ins w:id="1013" w:author="USA" w:date="2023-02-21T15:27:00Z"/>
                <w:color w:val="000000"/>
                <w:sz w:val="20"/>
                <w:rPrChange w:id="1014" w:author="USA" w:date="2023-02-21T15:27:00Z">
                  <w:rPr>
                    <w:ins w:id="1015" w:author="USA" w:date="2023-02-21T15:27:00Z"/>
                    <w:rFonts w:ascii="Calibri" w:hAnsi="Calibri" w:cs="Calibri"/>
                    <w:color w:val="000000"/>
                  </w:rPr>
                </w:rPrChange>
              </w:rPr>
            </w:pPr>
            <w:ins w:id="1016" w:author="USA" w:date="2023-02-21T15:27:00Z">
              <w:r w:rsidRPr="00393656">
                <w:rPr>
                  <w:color w:val="000000"/>
                  <w:sz w:val="20"/>
                  <w:rPrChange w:id="1017" w:author="USA" w:date="2023-02-21T15:27:00Z">
                    <w:rPr>
                      <w:rFonts w:ascii="Calibri" w:hAnsi="Calibri" w:cs="Calibri"/>
                      <w:color w:val="000000"/>
                    </w:rPr>
                  </w:rPrChange>
                </w:rPr>
                <w:t>55</w:t>
              </w:r>
            </w:ins>
          </w:p>
        </w:tc>
        <w:tc>
          <w:tcPr>
            <w:tcW w:w="7285" w:type="dxa"/>
            <w:tcBorders>
              <w:top w:val="nil"/>
              <w:left w:val="nil"/>
              <w:bottom w:val="single" w:sz="4" w:space="0" w:color="auto"/>
              <w:right w:val="single" w:sz="4" w:space="0" w:color="auto"/>
            </w:tcBorders>
            <w:shd w:val="clear" w:color="auto" w:fill="auto"/>
            <w:noWrap/>
            <w:vAlign w:val="center"/>
            <w:hideMark/>
          </w:tcPr>
          <w:p w14:paraId="006C657D" w14:textId="77777777" w:rsidR="00393656" w:rsidRPr="00393656" w:rsidRDefault="00393656" w:rsidP="00AF2FD6">
            <w:pPr>
              <w:rPr>
                <w:ins w:id="1018" w:author="USA" w:date="2023-02-21T15:27:00Z"/>
                <w:color w:val="000000"/>
                <w:sz w:val="20"/>
                <w:rPrChange w:id="1019" w:author="USA" w:date="2023-02-21T15:27:00Z">
                  <w:rPr>
                    <w:ins w:id="1020" w:author="USA" w:date="2023-02-21T15:27:00Z"/>
                    <w:rFonts w:ascii="Calibri" w:hAnsi="Calibri" w:cs="Calibri"/>
                    <w:color w:val="000000"/>
                  </w:rPr>
                </w:rPrChange>
              </w:rPr>
            </w:pPr>
            <w:ins w:id="1021" w:author="USA" w:date="2023-02-21T15:27:00Z">
              <w:r w:rsidRPr="00393656">
                <w:rPr>
                  <w:color w:val="000000"/>
                  <w:sz w:val="20"/>
                  <w:rPrChange w:id="1022" w:author="USA" w:date="2023-02-21T15:27:00Z">
                    <w:rPr>
                      <w:rFonts w:ascii="Calibri" w:hAnsi="Calibri" w:cs="Calibri"/>
                      <w:color w:val="000000"/>
                    </w:rPr>
                  </w:rPrChange>
                </w:rPr>
                <w:t>Mobile AtoN: Search &amp; Rescue Datum Mark</w:t>
              </w:r>
            </w:ins>
          </w:p>
        </w:tc>
      </w:tr>
      <w:tr w:rsidR="00393656" w:rsidRPr="00393656" w14:paraId="388A3E16" w14:textId="77777777" w:rsidTr="00AF2FD6">
        <w:trPr>
          <w:trHeight w:val="373"/>
          <w:ins w:id="1023"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559764C7" w14:textId="77777777" w:rsidR="00393656" w:rsidRPr="00393656" w:rsidRDefault="00393656" w:rsidP="00AF2FD6">
            <w:pPr>
              <w:rPr>
                <w:ins w:id="1024" w:author="USA" w:date="2023-02-21T15:27:00Z"/>
                <w:color w:val="000000"/>
                <w:sz w:val="20"/>
                <w:rPrChange w:id="1025" w:author="USA" w:date="2023-02-21T15:27:00Z">
                  <w:rPr>
                    <w:ins w:id="1026"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2C01FE69" w14:textId="77777777" w:rsidR="00393656" w:rsidRPr="00393656" w:rsidRDefault="00393656" w:rsidP="00AF2FD6">
            <w:pPr>
              <w:jc w:val="center"/>
              <w:rPr>
                <w:ins w:id="1027" w:author="USA" w:date="2023-02-21T15:27:00Z"/>
                <w:color w:val="000000"/>
                <w:sz w:val="20"/>
                <w:rPrChange w:id="1028" w:author="USA" w:date="2023-02-21T15:27:00Z">
                  <w:rPr>
                    <w:ins w:id="1029" w:author="USA" w:date="2023-02-21T15:27:00Z"/>
                    <w:rFonts w:ascii="Calibri" w:hAnsi="Calibri" w:cs="Calibri"/>
                    <w:color w:val="000000"/>
                  </w:rPr>
                </w:rPrChange>
              </w:rPr>
            </w:pPr>
            <w:ins w:id="1030" w:author="USA" w:date="2023-02-21T15:27:00Z">
              <w:r w:rsidRPr="00393656">
                <w:rPr>
                  <w:color w:val="000000"/>
                  <w:sz w:val="20"/>
                  <w:rPrChange w:id="1031" w:author="USA" w:date="2023-02-21T15:27:00Z">
                    <w:rPr>
                      <w:rFonts w:ascii="Calibri" w:hAnsi="Calibri" w:cs="Calibri"/>
                      <w:color w:val="000000"/>
                    </w:rPr>
                  </w:rPrChange>
                </w:rPr>
                <w:t>56</w:t>
              </w:r>
            </w:ins>
          </w:p>
        </w:tc>
        <w:tc>
          <w:tcPr>
            <w:tcW w:w="7285" w:type="dxa"/>
            <w:tcBorders>
              <w:top w:val="nil"/>
              <w:left w:val="nil"/>
              <w:bottom w:val="single" w:sz="4" w:space="0" w:color="auto"/>
              <w:right w:val="single" w:sz="4" w:space="0" w:color="auto"/>
            </w:tcBorders>
            <w:shd w:val="clear" w:color="auto" w:fill="auto"/>
            <w:noWrap/>
            <w:vAlign w:val="center"/>
            <w:hideMark/>
          </w:tcPr>
          <w:p w14:paraId="6389CCFF" w14:textId="77777777" w:rsidR="00393656" w:rsidRPr="00393656" w:rsidRDefault="00393656" w:rsidP="00AF2FD6">
            <w:pPr>
              <w:rPr>
                <w:ins w:id="1032" w:author="USA" w:date="2023-02-21T15:27:00Z"/>
                <w:color w:val="000000"/>
                <w:sz w:val="20"/>
                <w:rPrChange w:id="1033" w:author="USA" w:date="2023-02-21T15:27:00Z">
                  <w:rPr>
                    <w:ins w:id="1034" w:author="USA" w:date="2023-02-21T15:27:00Z"/>
                    <w:rFonts w:ascii="Calibri" w:hAnsi="Calibri" w:cs="Calibri"/>
                    <w:color w:val="000000"/>
                  </w:rPr>
                </w:rPrChange>
              </w:rPr>
            </w:pPr>
            <w:ins w:id="1035" w:author="USA" w:date="2023-02-21T15:27:00Z">
              <w:r w:rsidRPr="00393656">
                <w:rPr>
                  <w:color w:val="000000"/>
                  <w:sz w:val="20"/>
                  <w:rPrChange w:id="1036" w:author="USA" w:date="2023-02-21T15:27:00Z">
                    <w:rPr>
                      <w:rFonts w:ascii="Calibri" w:hAnsi="Calibri" w:cs="Calibri"/>
                      <w:color w:val="000000"/>
                    </w:rPr>
                  </w:rPrChange>
                </w:rPr>
                <w:t>Mobile AtoN: Towed Cable, Pipe or Semi-submerged Object Marker</w:t>
              </w:r>
            </w:ins>
          </w:p>
        </w:tc>
      </w:tr>
      <w:tr w:rsidR="00393656" w:rsidRPr="00393656" w14:paraId="32ED6804" w14:textId="77777777" w:rsidTr="00AF2FD6">
        <w:trPr>
          <w:trHeight w:val="373"/>
          <w:ins w:id="1037"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A7C979A" w14:textId="77777777" w:rsidR="00393656" w:rsidRPr="00393656" w:rsidRDefault="00393656" w:rsidP="00AF2FD6">
            <w:pPr>
              <w:rPr>
                <w:ins w:id="1038" w:author="USA" w:date="2023-02-21T15:27:00Z"/>
                <w:color w:val="000000"/>
                <w:sz w:val="20"/>
                <w:rPrChange w:id="1039" w:author="USA" w:date="2023-02-21T15:27:00Z">
                  <w:rPr>
                    <w:ins w:id="1040"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08D0BEF9" w14:textId="77777777" w:rsidR="00393656" w:rsidRPr="00393656" w:rsidRDefault="00393656" w:rsidP="00AF2FD6">
            <w:pPr>
              <w:jc w:val="center"/>
              <w:rPr>
                <w:ins w:id="1041" w:author="USA" w:date="2023-02-21T15:27:00Z"/>
                <w:color w:val="000000"/>
                <w:sz w:val="20"/>
                <w:rPrChange w:id="1042" w:author="USA" w:date="2023-02-21T15:27:00Z">
                  <w:rPr>
                    <w:ins w:id="1043" w:author="USA" w:date="2023-02-21T15:27:00Z"/>
                    <w:rFonts w:ascii="Calibri" w:hAnsi="Calibri" w:cs="Calibri"/>
                    <w:color w:val="000000"/>
                  </w:rPr>
                </w:rPrChange>
              </w:rPr>
            </w:pPr>
            <w:ins w:id="1044" w:author="USA" w:date="2023-02-21T15:27:00Z">
              <w:r w:rsidRPr="00393656">
                <w:rPr>
                  <w:color w:val="000000"/>
                  <w:sz w:val="20"/>
                  <w:rPrChange w:id="1045" w:author="USA" w:date="2023-02-21T15:27:00Z">
                    <w:rPr>
                      <w:rFonts w:ascii="Calibri" w:hAnsi="Calibri" w:cs="Calibri"/>
                      <w:color w:val="000000"/>
                    </w:rPr>
                  </w:rPrChange>
                </w:rPr>
                <w:t>57</w:t>
              </w:r>
            </w:ins>
          </w:p>
        </w:tc>
        <w:tc>
          <w:tcPr>
            <w:tcW w:w="7285" w:type="dxa"/>
            <w:tcBorders>
              <w:top w:val="nil"/>
              <w:left w:val="nil"/>
              <w:bottom w:val="single" w:sz="4" w:space="0" w:color="auto"/>
              <w:right w:val="single" w:sz="4" w:space="0" w:color="auto"/>
            </w:tcBorders>
            <w:shd w:val="clear" w:color="auto" w:fill="auto"/>
            <w:noWrap/>
            <w:vAlign w:val="center"/>
            <w:hideMark/>
          </w:tcPr>
          <w:p w14:paraId="4B3B09A2" w14:textId="77777777" w:rsidR="00393656" w:rsidRPr="00393656" w:rsidRDefault="00393656" w:rsidP="00AF2FD6">
            <w:pPr>
              <w:rPr>
                <w:ins w:id="1046" w:author="USA" w:date="2023-02-21T15:27:00Z"/>
                <w:color w:val="000000"/>
                <w:sz w:val="20"/>
                <w:rPrChange w:id="1047" w:author="USA" w:date="2023-02-21T15:27:00Z">
                  <w:rPr>
                    <w:ins w:id="1048" w:author="USA" w:date="2023-02-21T15:27:00Z"/>
                    <w:rFonts w:ascii="Calibri" w:hAnsi="Calibri" w:cs="Calibri"/>
                    <w:color w:val="000000"/>
                  </w:rPr>
                </w:rPrChange>
              </w:rPr>
            </w:pPr>
            <w:ins w:id="1049" w:author="USA" w:date="2023-02-21T15:27:00Z">
              <w:r w:rsidRPr="00393656">
                <w:rPr>
                  <w:color w:val="000000"/>
                  <w:sz w:val="20"/>
                  <w:rPrChange w:id="1050" w:author="USA" w:date="2023-02-21T15:27:00Z">
                    <w:rPr>
                      <w:rFonts w:ascii="Calibri" w:hAnsi="Calibri" w:cs="Calibri"/>
                      <w:color w:val="000000"/>
                    </w:rPr>
                  </w:rPrChange>
                </w:rPr>
                <w:t>Mobile AtoN: Towed Vessel or Object</w:t>
              </w:r>
            </w:ins>
          </w:p>
        </w:tc>
      </w:tr>
      <w:tr w:rsidR="00393656" w:rsidRPr="00393656" w14:paraId="2C289FA4" w14:textId="77777777" w:rsidTr="00AF2FD6">
        <w:trPr>
          <w:trHeight w:val="373"/>
          <w:ins w:id="1051" w:author="USA" w:date="2023-02-21T15:27:00Z"/>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BC24F6" w14:textId="77777777" w:rsidR="00393656" w:rsidRPr="00393656" w:rsidRDefault="00393656" w:rsidP="00AF2FD6">
            <w:pPr>
              <w:jc w:val="center"/>
              <w:rPr>
                <w:ins w:id="1052" w:author="USA" w:date="2023-02-21T15:27:00Z"/>
                <w:color w:val="000000"/>
                <w:sz w:val="20"/>
              </w:rPr>
            </w:pPr>
            <w:ins w:id="1053" w:author="USA" w:date="2023-02-21T15:27:00Z">
              <w:r w:rsidRPr="00393656">
                <w:rPr>
                  <w:color w:val="000000"/>
                  <w:sz w:val="20"/>
                </w:rPr>
                <w:t>Reserved</w:t>
              </w:r>
            </w:ins>
          </w:p>
        </w:tc>
        <w:tc>
          <w:tcPr>
            <w:tcW w:w="940" w:type="dxa"/>
            <w:tcBorders>
              <w:top w:val="nil"/>
              <w:left w:val="nil"/>
              <w:bottom w:val="single" w:sz="4" w:space="0" w:color="auto"/>
              <w:right w:val="single" w:sz="4" w:space="0" w:color="auto"/>
            </w:tcBorders>
            <w:shd w:val="clear" w:color="auto" w:fill="auto"/>
            <w:noWrap/>
            <w:vAlign w:val="center"/>
            <w:hideMark/>
          </w:tcPr>
          <w:p w14:paraId="44E2E475" w14:textId="77777777" w:rsidR="00393656" w:rsidRPr="00393656" w:rsidRDefault="00393656" w:rsidP="00AF2FD6">
            <w:pPr>
              <w:jc w:val="center"/>
              <w:rPr>
                <w:ins w:id="1054" w:author="USA" w:date="2023-02-21T15:27:00Z"/>
                <w:color w:val="000000"/>
                <w:sz w:val="20"/>
              </w:rPr>
            </w:pPr>
            <w:ins w:id="1055" w:author="USA" w:date="2023-02-21T15:27:00Z">
              <w:r w:rsidRPr="00393656">
                <w:rPr>
                  <w:color w:val="000000"/>
                  <w:sz w:val="20"/>
                </w:rPr>
                <w:t>58</w:t>
              </w:r>
            </w:ins>
          </w:p>
        </w:tc>
        <w:tc>
          <w:tcPr>
            <w:tcW w:w="7285" w:type="dxa"/>
            <w:tcBorders>
              <w:top w:val="nil"/>
              <w:left w:val="nil"/>
              <w:bottom w:val="single" w:sz="4" w:space="0" w:color="auto"/>
              <w:right w:val="single" w:sz="4" w:space="0" w:color="auto"/>
            </w:tcBorders>
            <w:shd w:val="clear" w:color="auto" w:fill="auto"/>
            <w:noWrap/>
            <w:vAlign w:val="center"/>
            <w:hideMark/>
          </w:tcPr>
          <w:p w14:paraId="4F633658" w14:textId="77777777" w:rsidR="00393656" w:rsidRPr="00393656" w:rsidRDefault="00393656" w:rsidP="00AF2FD6">
            <w:pPr>
              <w:rPr>
                <w:ins w:id="1056" w:author="USA" w:date="2023-02-21T15:27:00Z"/>
                <w:color w:val="000000"/>
                <w:sz w:val="20"/>
              </w:rPr>
            </w:pPr>
            <w:ins w:id="1057" w:author="USA" w:date="2023-02-21T15:27:00Z">
              <w:r w:rsidRPr="00393656">
                <w:rPr>
                  <w:color w:val="000000"/>
                  <w:sz w:val="20"/>
                </w:rPr>
                <w:t>Reserved for future use</w:t>
              </w:r>
            </w:ins>
          </w:p>
        </w:tc>
      </w:tr>
      <w:tr w:rsidR="00393656" w:rsidRPr="00393656" w14:paraId="7FEDE478" w14:textId="77777777" w:rsidTr="00AF2FD6">
        <w:trPr>
          <w:trHeight w:val="373"/>
          <w:ins w:id="1058"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D812FF8" w14:textId="77777777" w:rsidR="00393656" w:rsidRPr="00393656" w:rsidRDefault="00393656" w:rsidP="00AF2FD6">
            <w:pPr>
              <w:rPr>
                <w:ins w:id="1059" w:author="USA" w:date="2023-02-21T15:27:00Z"/>
                <w:color w:val="000000"/>
                <w:sz w:val="20"/>
                <w:rPrChange w:id="1060" w:author="USA" w:date="2023-02-21T15:27:00Z">
                  <w:rPr>
                    <w:ins w:id="1061"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501A0B51" w14:textId="77777777" w:rsidR="00393656" w:rsidRPr="00393656" w:rsidRDefault="00393656" w:rsidP="00AF2FD6">
            <w:pPr>
              <w:jc w:val="center"/>
              <w:rPr>
                <w:ins w:id="1062" w:author="USA" w:date="2023-02-21T15:27:00Z"/>
                <w:color w:val="000000"/>
                <w:sz w:val="20"/>
                <w:rPrChange w:id="1063" w:author="USA" w:date="2023-02-21T15:27:00Z">
                  <w:rPr>
                    <w:ins w:id="1064" w:author="USA" w:date="2023-02-21T15:27:00Z"/>
                    <w:rFonts w:ascii="Calibri" w:hAnsi="Calibri" w:cs="Calibri"/>
                    <w:color w:val="000000"/>
                  </w:rPr>
                </w:rPrChange>
              </w:rPr>
            </w:pPr>
            <w:ins w:id="1065" w:author="USA" w:date="2023-02-21T15:27:00Z">
              <w:r w:rsidRPr="00393656">
                <w:rPr>
                  <w:color w:val="000000"/>
                  <w:sz w:val="20"/>
                  <w:rPrChange w:id="1066" w:author="USA" w:date="2023-02-21T15:27:00Z">
                    <w:rPr>
                      <w:rFonts w:ascii="Calibri" w:hAnsi="Calibri" w:cs="Calibri"/>
                      <w:color w:val="000000"/>
                    </w:rPr>
                  </w:rPrChange>
                </w:rPr>
                <w:t>59</w:t>
              </w:r>
            </w:ins>
          </w:p>
        </w:tc>
        <w:tc>
          <w:tcPr>
            <w:tcW w:w="7285" w:type="dxa"/>
            <w:tcBorders>
              <w:top w:val="nil"/>
              <w:left w:val="nil"/>
              <w:bottom w:val="single" w:sz="4" w:space="0" w:color="auto"/>
              <w:right w:val="single" w:sz="4" w:space="0" w:color="auto"/>
            </w:tcBorders>
            <w:shd w:val="clear" w:color="auto" w:fill="auto"/>
            <w:noWrap/>
            <w:vAlign w:val="center"/>
            <w:hideMark/>
          </w:tcPr>
          <w:p w14:paraId="1231148B" w14:textId="77777777" w:rsidR="00393656" w:rsidRPr="00393656" w:rsidRDefault="00393656" w:rsidP="00AF2FD6">
            <w:pPr>
              <w:rPr>
                <w:ins w:id="1067" w:author="USA" w:date="2023-02-21T15:27:00Z"/>
                <w:color w:val="000000"/>
                <w:sz w:val="20"/>
                <w:rPrChange w:id="1068" w:author="USA" w:date="2023-02-21T15:27:00Z">
                  <w:rPr>
                    <w:ins w:id="1069" w:author="USA" w:date="2023-02-21T15:27:00Z"/>
                    <w:rFonts w:ascii="Calibri" w:hAnsi="Calibri" w:cs="Calibri"/>
                    <w:color w:val="000000"/>
                  </w:rPr>
                </w:rPrChange>
              </w:rPr>
            </w:pPr>
            <w:ins w:id="1070" w:author="USA" w:date="2023-02-21T15:27:00Z">
              <w:r w:rsidRPr="00393656">
                <w:rPr>
                  <w:color w:val="000000"/>
                  <w:sz w:val="20"/>
                  <w:rPrChange w:id="1071" w:author="USA" w:date="2023-02-21T15:27:00Z">
                    <w:rPr>
                      <w:rFonts w:ascii="Calibri" w:hAnsi="Calibri" w:cs="Calibri"/>
                      <w:color w:val="000000"/>
                    </w:rPr>
                  </w:rPrChange>
                </w:rPr>
                <w:t>Reserved for future use</w:t>
              </w:r>
            </w:ins>
          </w:p>
        </w:tc>
      </w:tr>
      <w:tr w:rsidR="00393656" w:rsidRPr="00393656" w14:paraId="77E28788" w14:textId="77777777" w:rsidTr="00AF2FD6">
        <w:trPr>
          <w:trHeight w:val="373"/>
          <w:ins w:id="1072"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6462D6D6" w14:textId="77777777" w:rsidR="00393656" w:rsidRPr="00393656" w:rsidRDefault="00393656" w:rsidP="00AF2FD6">
            <w:pPr>
              <w:rPr>
                <w:ins w:id="1073" w:author="USA" w:date="2023-02-21T15:27:00Z"/>
                <w:color w:val="000000"/>
                <w:sz w:val="20"/>
                <w:rPrChange w:id="1074" w:author="USA" w:date="2023-02-21T15:27:00Z">
                  <w:rPr>
                    <w:ins w:id="1075"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ED8CAB3" w14:textId="77777777" w:rsidR="00393656" w:rsidRPr="00393656" w:rsidRDefault="00393656" w:rsidP="00AF2FD6">
            <w:pPr>
              <w:jc w:val="center"/>
              <w:rPr>
                <w:ins w:id="1076" w:author="USA" w:date="2023-02-21T15:27:00Z"/>
                <w:color w:val="000000"/>
                <w:sz w:val="20"/>
                <w:rPrChange w:id="1077" w:author="USA" w:date="2023-02-21T15:27:00Z">
                  <w:rPr>
                    <w:ins w:id="1078" w:author="USA" w:date="2023-02-21T15:27:00Z"/>
                    <w:rFonts w:ascii="Calibri" w:hAnsi="Calibri" w:cs="Calibri"/>
                    <w:color w:val="000000"/>
                  </w:rPr>
                </w:rPrChange>
              </w:rPr>
            </w:pPr>
            <w:ins w:id="1079" w:author="USA" w:date="2023-02-21T15:27:00Z">
              <w:r w:rsidRPr="00393656">
                <w:rPr>
                  <w:color w:val="000000"/>
                  <w:sz w:val="20"/>
                  <w:rPrChange w:id="1080" w:author="USA" w:date="2023-02-21T15:27:00Z">
                    <w:rPr>
                      <w:rFonts w:ascii="Calibri" w:hAnsi="Calibri" w:cs="Calibri"/>
                      <w:color w:val="000000"/>
                    </w:rPr>
                  </w:rPrChange>
                </w:rPr>
                <w:t>60</w:t>
              </w:r>
            </w:ins>
          </w:p>
        </w:tc>
        <w:tc>
          <w:tcPr>
            <w:tcW w:w="7285" w:type="dxa"/>
            <w:tcBorders>
              <w:top w:val="nil"/>
              <w:left w:val="nil"/>
              <w:bottom w:val="single" w:sz="4" w:space="0" w:color="auto"/>
              <w:right w:val="single" w:sz="4" w:space="0" w:color="auto"/>
            </w:tcBorders>
            <w:shd w:val="clear" w:color="auto" w:fill="auto"/>
            <w:noWrap/>
            <w:vAlign w:val="center"/>
            <w:hideMark/>
          </w:tcPr>
          <w:p w14:paraId="1DE511A4" w14:textId="77777777" w:rsidR="00393656" w:rsidRPr="00393656" w:rsidRDefault="00393656" w:rsidP="00AF2FD6">
            <w:pPr>
              <w:rPr>
                <w:ins w:id="1081" w:author="USA" w:date="2023-02-21T15:27:00Z"/>
                <w:color w:val="000000"/>
                <w:sz w:val="20"/>
                <w:rPrChange w:id="1082" w:author="USA" w:date="2023-02-21T15:27:00Z">
                  <w:rPr>
                    <w:ins w:id="1083" w:author="USA" w:date="2023-02-21T15:27:00Z"/>
                    <w:rFonts w:ascii="Calibri" w:hAnsi="Calibri" w:cs="Calibri"/>
                    <w:color w:val="000000"/>
                  </w:rPr>
                </w:rPrChange>
              </w:rPr>
            </w:pPr>
            <w:ins w:id="1084" w:author="USA" w:date="2023-02-21T15:27:00Z">
              <w:r w:rsidRPr="00393656">
                <w:rPr>
                  <w:color w:val="000000"/>
                  <w:sz w:val="20"/>
                  <w:rPrChange w:id="1085" w:author="USA" w:date="2023-02-21T15:27:00Z">
                    <w:rPr>
                      <w:rFonts w:ascii="Calibri" w:hAnsi="Calibri" w:cs="Calibri"/>
                      <w:color w:val="000000"/>
                    </w:rPr>
                  </w:rPrChange>
                </w:rPr>
                <w:t>Reserved for future use</w:t>
              </w:r>
            </w:ins>
          </w:p>
        </w:tc>
      </w:tr>
      <w:tr w:rsidR="00393656" w:rsidRPr="00393656" w14:paraId="0D8E3FDA" w14:textId="77777777" w:rsidTr="00AF2FD6">
        <w:trPr>
          <w:trHeight w:val="373"/>
          <w:ins w:id="1086"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8766D22" w14:textId="77777777" w:rsidR="00393656" w:rsidRPr="00393656" w:rsidRDefault="00393656" w:rsidP="00AF2FD6">
            <w:pPr>
              <w:rPr>
                <w:ins w:id="1087" w:author="USA" w:date="2023-02-21T15:27:00Z"/>
                <w:color w:val="000000"/>
                <w:sz w:val="20"/>
                <w:rPrChange w:id="1088" w:author="USA" w:date="2023-02-21T15:27:00Z">
                  <w:rPr>
                    <w:ins w:id="1089"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02458D98" w14:textId="77777777" w:rsidR="00393656" w:rsidRPr="00393656" w:rsidRDefault="00393656" w:rsidP="00AF2FD6">
            <w:pPr>
              <w:jc w:val="center"/>
              <w:rPr>
                <w:ins w:id="1090" w:author="USA" w:date="2023-02-21T15:27:00Z"/>
                <w:color w:val="000000"/>
                <w:sz w:val="20"/>
                <w:rPrChange w:id="1091" w:author="USA" w:date="2023-02-21T15:27:00Z">
                  <w:rPr>
                    <w:ins w:id="1092" w:author="USA" w:date="2023-02-21T15:27:00Z"/>
                    <w:rFonts w:ascii="Calibri" w:hAnsi="Calibri" w:cs="Calibri"/>
                    <w:color w:val="000000"/>
                  </w:rPr>
                </w:rPrChange>
              </w:rPr>
            </w:pPr>
            <w:ins w:id="1093" w:author="USA" w:date="2023-02-21T15:27:00Z">
              <w:r w:rsidRPr="00393656">
                <w:rPr>
                  <w:color w:val="000000"/>
                  <w:sz w:val="20"/>
                  <w:rPrChange w:id="1094" w:author="USA" w:date="2023-02-21T15:27:00Z">
                    <w:rPr>
                      <w:rFonts w:ascii="Calibri" w:hAnsi="Calibri" w:cs="Calibri"/>
                      <w:color w:val="000000"/>
                    </w:rPr>
                  </w:rPrChange>
                </w:rPr>
                <w:t>61</w:t>
              </w:r>
            </w:ins>
          </w:p>
        </w:tc>
        <w:tc>
          <w:tcPr>
            <w:tcW w:w="7285" w:type="dxa"/>
            <w:tcBorders>
              <w:top w:val="nil"/>
              <w:left w:val="nil"/>
              <w:bottom w:val="single" w:sz="4" w:space="0" w:color="auto"/>
              <w:right w:val="single" w:sz="4" w:space="0" w:color="auto"/>
            </w:tcBorders>
            <w:shd w:val="clear" w:color="auto" w:fill="auto"/>
            <w:noWrap/>
            <w:vAlign w:val="center"/>
            <w:hideMark/>
          </w:tcPr>
          <w:p w14:paraId="4155A456" w14:textId="77777777" w:rsidR="00393656" w:rsidRPr="00393656" w:rsidRDefault="00393656" w:rsidP="00AF2FD6">
            <w:pPr>
              <w:rPr>
                <w:ins w:id="1095" w:author="USA" w:date="2023-02-21T15:27:00Z"/>
                <w:color w:val="000000"/>
                <w:sz w:val="20"/>
                <w:rPrChange w:id="1096" w:author="USA" w:date="2023-02-21T15:27:00Z">
                  <w:rPr>
                    <w:ins w:id="1097" w:author="USA" w:date="2023-02-21T15:27:00Z"/>
                    <w:rFonts w:ascii="Calibri" w:hAnsi="Calibri" w:cs="Calibri"/>
                    <w:color w:val="000000"/>
                  </w:rPr>
                </w:rPrChange>
              </w:rPr>
            </w:pPr>
            <w:ins w:id="1098" w:author="USA" w:date="2023-02-21T15:27:00Z">
              <w:r w:rsidRPr="00393656">
                <w:rPr>
                  <w:color w:val="000000"/>
                  <w:sz w:val="20"/>
                  <w:rPrChange w:id="1099" w:author="USA" w:date="2023-02-21T15:27:00Z">
                    <w:rPr>
                      <w:rFonts w:ascii="Calibri" w:hAnsi="Calibri" w:cs="Calibri"/>
                      <w:color w:val="000000"/>
                    </w:rPr>
                  </w:rPrChange>
                </w:rPr>
                <w:t>Reserved for future use</w:t>
              </w:r>
            </w:ins>
          </w:p>
        </w:tc>
      </w:tr>
      <w:tr w:rsidR="00393656" w:rsidRPr="00393656" w14:paraId="1946A33A" w14:textId="77777777" w:rsidTr="00AF2FD6">
        <w:trPr>
          <w:trHeight w:val="373"/>
          <w:ins w:id="1100"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2534590D" w14:textId="77777777" w:rsidR="00393656" w:rsidRPr="00393656" w:rsidRDefault="00393656" w:rsidP="00AF2FD6">
            <w:pPr>
              <w:rPr>
                <w:ins w:id="1101" w:author="USA" w:date="2023-02-21T15:27:00Z"/>
                <w:color w:val="000000"/>
                <w:sz w:val="20"/>
                <w:rPrChange w:id="1102" w:author="USA" w:date="2023-02-21T15:27:00Z">
                  <w:rPr>
                    <w:ins w:id="1103"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64490CCE" w14:textId="77777777" w:rsidR="00393656" w:rsidRPr="00393656" w:rsidRDefault="00393656" w:rsidP="00AF2FD6">
            <w:pPr>
              <w:jc w:val="center"/>
              <w:rPr>
                <w:ins w:id="1104" w:author="USA" w:date="2023-02-21T15:27:00Z"/>
                <w:color w:val="000000"/>
                <w:sz w:val="20"/>
                <w:rPrChange w:id="1105" w:author="USA" w:date="2023-02-21T15:27:00Z">
                  <w:rPr>
                    <w:ins w:id="1106" w:author="USA" w:date="2023-02-21T15:27:00Z"/>
                    <w:rFonts w:ascii="Calibri" w:hAnsi="Calibri" w:cs="Calibri"/>
                    <w:color w:val="000000"/>
                  </w:rPr>
                </w:rPrChange>
              </w:rPr>
            </w:pPr>
            <w:ins w:id="1107" w:author="USA" w:date="2023-02-21T15:27:00Z">
              <w:r w:rsidRPr="00393656">
                <w:rPr>
                  <w:color w:val="000000"/>
                  <w:sz w:val="20"/>
                  <w:rPrChange w:id="1108" w:author="USA" w:date="2023-02-21T15:27:00Z">
                    <w:rPr>
                      <w:rFonts w:ascii="Calibri" w:hAnsi="Calibri" w:cs="Calibri"/>
                      <w:color w:val="000000"/>
                    </w:rPr>
                  </w:rPrChange>
                </w:rPr>
                <w:t>62</w:t>
              </w:r>
            </w:ins>
          </w:p>
        </w:tc>
        <w:tc>
          <w:tcPr>
            <w:tcW w:w="7285" w:type="dxa"/>
            <w:tcBorders>
              <w:top w:val="nil"/>
              <w:left w:val="nil"/>
              <w:bottom w:val="single" w:sz="4" w:space="0" w:color="auto"/>
              <w:right w:val="single" w:sz="4" w:space="0" w:color="auto"/>
            </w:tcBorders>
            <w:shd w:val="clear" w:color="auto" w:fill="auto"/>
            <w:noWrap/>
            <w:vAlign w:val="center"/>
            <w:hideMark/>
          </w:tcPr>
          <w:p w14:paraId="617D26CE" w14:textId="77777777" w:rsidR="00393656" w:rsidRPr="00393656" w:rsidRDefault="00393656" w:rsidP="00AF2FD6">
            <w:pPr>
              <w:rPr>
                <w:ins w:id="1109" w:author="USA" w:date="2023-02-21T15:27:00Z"/>
                <w:color w:val="000000"/>
                <w:sz w:val="20"/>
                <w:rPrChange w:id="1110" w:author="USA" w:date="2023-02-21T15:27:00Z">
                  <w:rPr>
                    <w:ins w:id="1111" w:author="USA" w:date="2023-02-21T15:27:00Z"/>
                    <w:rFonts w:ascii="Calibri" w:hAnsi="Calibri" w:cs="Calibri"/>
                    <w:color w:val="000000"/>
                  </w:rPr>
                </w:rPrChange>
              </w:rPr>
            </w:pPr>
            <w:ins w:id="1112" w:author="USA" w:date="2023-02-21T15:27:00Z">
              <w:r w:rsidRPr="00393656">
                <w:rPr>
                  <w:color w:val="000000"/>
                  <w:sz w:val="20"/>
                  <w:rPrChange w:id="1113" w:author="USA" w:date="2023-02-21T15:27:00Z">
                    <w:rPr>
                      <w:rFonts w:ascii="Calibri" w:hAnsi="Calibri" w:cs="Calibri"/>
                      <w:color w:val="000000"/>
                    </w:rPr>
                  </w:rPrChange>
                </w:rPr>
                <w:t>Reserved for future use</w:t>
              </w:r>
            </w:ins>
          </w:p>
        </w:tc>
      </w:tr>
      <w:tr w:rsidR="00393656" w:rsidRPr="00393656" w14:paraId="64986486" w14:textId="77777777" w:rsidTr="00AF2FD6">
        <w:trPr>
          <w:trHeight w:val="373"/>
          <w:ins w:id="1114" w:author="USA" w:date="2023-02-21T15:27:00Z"/>
        </w:trPr>
        <w:tc>
          <w:tcPr>
            <w:tcW w:w="1220" w:type="dxa"/>
            <w:vMerge/>
            <w:tcBorders>
              <w:top w:val="nil"/>
              <w:left w:val="single" w:sz="4" w:space="0" w:color="auto"/>
              <w:bottom w:val="single" w:sz="4" w:space="0" w:color="000000"/>
              <w:right w:val="single" w:sz="4" w:space="0" w:color="auto"/>
            </w:tcBorders>
            <w:vAlign w:val="center"/>
            <w:hideMark/>
          </w:tcPr>
          <w:p w14:paraId="45F09B3F" w14:textId="77777777" w:rsidR="00393656" w:rsidRPr="00393656" w:rsidRDefault="00393656" w:rsidP="00AF2FD6">
            <w:pPr>
              <w:rPr>
                <w:ins w:id="1115" w:author="USA" w:date="2023-02-21T15:27:00Z"/>
                <w:color w:val="000000"/>
                <w:sz w:val="20"/>
                <w:rPrChange w:id="1116" w:author="USA" w:date="2023-02-21T15:27:00Z">
                  <w:rPr>
                    <w:ins w:id="1117" w:author="USA" w:date="2023-02-21T15:27:00Z"/>
                    <w:rFonts w:ascii="Calibri" w:hAnsi="Calibri" w:cs="Calibri"/>
                    <w:color w:val="000000"/>
                  </w:rPr>
                </w:rPrChange>
              </w:rPr>
            </w:pPr>
          </w:p>
        </w:tc>
        <w:tc>
          <w:tcPr>
            <w:tcW w:w="940" w:type="dxa"/>
            <w:tcBorders>
              <w:top w:val="nil"/>
              <w:left w:val="nil"/>
              <w:bottom w:val="single" w:sz="4" w:space="0" w:color="auto"/>
              <w:right w:val="single" w:sz="4" w:space="0" w:color="auto"/>
            </w:tcBorders>
            <w:shd w:val="clear" w:color="auto" w:fill="auto"/>
            <w:noWrap/>
            <w:vAlign w:val="center"/>
            <w:hideMark/>
          </w:tcPr>
          <w:p w14:paraId="3A809C0D" w14:textId="77777777" w:rsidR="00393656" w:rsidRPr="00393656" w:rsidRDefault="00393656" w:rsidP="00AF2FD6">
            <w:pPr>
              <w:jc w:val="center"/>
              <w:rPr>
                <w:ins w:id="1118" w:author="USA" w:date="2023-02-21T15:27:00Z"/>
                <w:color w:val="000000"/>
                <w:sz w:val="20"/>
                <w:rPrChange w:id="1119" w:author="USA" w:date="2023-02-21T15:27:00Z">
                  <w:rPr>
                    <w:ins w:id="1120" w:author="USA" w:date="2023-02-21T15:27:00Z"/>
                    <w:rFonts w:ascii="Calibri" w:hAnsi="Calibri" w:cs="Calibri"/>
                    <w:color w:val="000000"/>
                  </w:rPr>
                </w:rPrChange>
              </w:rPr>
            </w:pPr>
            <w:ins w:id="1121" w:author="USA" w:date="2023-02-21T15:27:00Z">
              <w:r w:rsidRPr="00393656">
                <w:rPr>
                  <w:color w:val="000000"/>
                  <w:sz w:val="20"/>
                  <w:rPrChange w:id="1122" w:author="USA" w:date="2023-02-21T15:27:00Z">
                    <w:rPr>
                      <w:rFonts w:ascii="Calibri" w:hAnsi="Calibri" w:cs="Calibri"/>
                      <w:color w:val="000000"/>
                    </w:rPr>
                  </w:rPrChange>
                </w:rPr>
                <w:t>63-127</w:t>
              </w:r>
            </w:ins>
          </w:p>
        </w:tc>
        <w:tc>
          <w:tcPr>
            <w:tcW w:w="7285" w:type="dxa"/>
            <w:tcBorders>
              <w:top w:val="nil"/>
              <w:left w:val="nil"/>
              <w:bottom w:val="single" w:sz="4" w:space="0" w:color="auto"/>
              <w:right w:val="single" w:sz="4" w:space="0" w:color="auto"/>
            </w:tcBorders>
            <w:shd w:val="clear" w:color="auto" w:fill="auto"/>
            <w:noWrap/>
            <w:vAlign w:val="center"/>
            <w:hideMark/>
          </w:tcPr>
          <w:p w14:paraId="72EF623B" w14:textId="77777777" w:rsidR="00393656" w:rsidRPr="00393656" w:rsidRDefault="00393656" w:rsidP="00AF2FD6">
            <w:pPr>
              <w:rPr>
                <w:ins w:id="1123" w:author="USA" w:date="2023-02-21T15:27:00Z"/>
                <w:color w:val="000000"/>
                <w:sz w:val="20"/>
                <w:rPrChange w:id="1124" w:author="USA" w:date="2023-02-21T15:27:00Z">
                  <w:rPr>
                    <w:ins w:id="1125" w:author="USA" w:date="2023-02-21T15:27:00Z"/>
                    <w:rFonts w:ascii="Calibri" w:hAnsi="Calibri" w:cs="Calibri"/>
                    <w:color w:val="000000"/>
                  </w:rPr>
                </w:rPrChange>
              </w:rPr>
            </w:pPr>
            <w:ins w:id="1126" w:author="USA" w:date="2023-02-21T15:27:00Z">
              <w:r w:rsidRPr="00393656">
                <w:rPr>
                  <w:color w:val="000000"/>
                  <w:sz w:val="20"/>
                  <w:rPrChange w:id="1127" w:author="USA" w:date="2023-02-21T15:27:00Z">
                    <w:rPr>
                      <w:rFonts w:ascii="Calibri" w:hAnsi="Calibri" w:cs="Calibri"/>
                      <w:color w:val="000000"/>
                    </w:rPr>
                  </w:rPrChange>
                </w:rPr>
                <w:t>Reserved for regional use</w:t>
              </w:r>
            </w:ins>
          </w:p>
        </w:tc>
      </w:tr>
    </w:tbl>
    <w:p w14:paraId="539B3AFD" w14:textId="3846E7FF" w:rsidR="00393656" w:rsidRDefault="00393656" w:rsidP="005B6DDD">
      <w:pPr>
        <w:pStyle w:val="TableNo"/>
        <w:rPr>
          <w:ins w:id="1128" w:author="USA" w:date="2023-02-21T15:28:00Z"/>
        </w:rPr>
      </w:pPr>
    </w:p>
    <w:p w14:paraId="627E5273" w14:textId="36B52422" w:rsidR="00393656" w:rsidRPr="00393656" w:rsidRDefault="00393656" w:rsidP="00393656">
      <w:pPr>
        <w:rPr>
          <w:ins w:id="1129" w:author="USA" w:date="2023-02-21T15:28:00Z"/>
          <w:b/>
          <w:bCs/>
          <w:color w:val="000000"/>
          <w:sz w:val="20"/>
        </w:rPr>
      </w:pPr>
      <w:ins w:id="1130" w:author="USA" w:date="2023-02-21T15:28:00Z">
        <w:r w:rsidRPr="00393656">
          <w:rPr>
            <w:b/>
            <w:bCs/>
            <w:color w:val="000000"/>
            <w:sz w:val="20"/>
          </w:rPr>
          <w:t xml:space="preserve">Table </w:t>
        </w:r>
      </w:ins>
      <w:ins w:id="1131" w:author="USA" w:date="2023-03-01T14:05:00Z">
        <w:r w:rsidR="00C15142">
          <w:rPr>
            <w:b/>
            <w:bCs/>
            <w:color w:val="000000"/>
            <w:sz w:val="20"/>
          </w:rPr>
          <w:t>(bis3)</w:t>
        </w:r>
      </w:ins>
      <w:ins w:id="1132" w:author="USA" w:date="2023-02-21T15:28:00Z">
        <w:r w:rsidRPr="00393656">
          <w:rPr>
            <w:b/>
            <w:bCs/>
            <w:color w:val="000000"/>
            <w:sz w:val="20"/>
          </w:rPr>
          <w:t xml:space="preserve"> -- Nature of AtoN (Reserved for regional use)</w:t>
        </w:r>
      </w:ins>
    </w:p>
    <w:p w14:paraId="232DF619" w14:textId="77777777" w:rsidR="00393656" w:rsidRPr="00393656" w:rsidRDefault="00393656" w:rsidP="00393656">
      <w:pPr>
        <w:rPr>
          <w:ins w:id="1133" w:author="USA" w:date="2023-02-21T15:28:00Z"/>
          <w:sz w:val="20"/>
        </w:rPr>
      </w:pPr>
    </w:p>
    <w:tbl>
      <w:tblPr>
        <w:tblW w:w="9577" w:type="dxa"/>
        <w:tblLook w:val="04A0" w:firstRow="1" w:lastRow="0" w:firstColumn="1" w:lastColumn="0" w:noHBand="0" w:noVBand="1"/>
      </w:tblPr>
      <w:tblGrid>
        <w:gridCol w:w="1092"/>
        <w:gridCol w:w="960"/>
        <w:gridCol w:w="7525"/>
      </w:tblGrid>
      <w:tr w:rsidR="00393656" w:rsidRPr="00393656" w14:paraId="24FCD364" w14:textId="77777777" w:rsidTr="00AF2FD6">
        <w:trPr>
          <w:trHeight w:val="373"/>
          <w:ins w:id="1134" w:author="USA" w:date="2023-02-21T15:28:00Z"/>
        </w:trPr>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46DB46" w14:textId="77777777" w:rsidR="00393656" w:rsidRPr="00393656" w:rsidRDefault="00393656" w:rsidP="00AF2FD6">
            <w:pPr>
              <w:jc w:val="center"/>
              <w:rPr>
                <w:ins w:id="1135" w:author="USA" w:date="2023-02-21T15:28:00Z"/>
                <w:color w:val="000000"/>
                <w:sz w:val="20"/>
              </w:rPr>
            </w:pPr>
            <w:ins w:id="1136" w:author="USA" w:date="2023-02-21T15:28:00Z">
              <w:r w:rsidRPr="00393656">
                <w:rPr>
                  <w:color w:val="000000"/>
                  <w:sz w:val="20"/>
                </w:rPr>
                <w:t>Mobile AtoN</w:t>
              </w:r>
            </w:ins>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A56DD20" w14:textId="77777777" w:rsidR="00393656" w:rsidRPr="00393656" w:rsidRDefault="00393656" w:rsidP="00AF2FD6">
            <w:pPr>
              <w:jc w:val="center"/>
              <w:rPr>
                <w:ins w:id="1137" w:author="USA" w:date="2023-02-21T15:28:00Z"/>
                <w:color w:val="000000"/>
                <w:sz w:val="20"/>
              </w:rPr>
            </w:pPr>
            <w:ins w:id="1138" w:author="USA" w:date="2023-02-21T15:28:00Z">
              <w:r w:rsidRPr="00393656">
                <w:rPr>
                  <w:color w:val="000000"/>
                  <w:sz w:val="20"/>
                </w:rPr>
                <w:t>63</w:t>
              </w:r>
            </w:ins>
          </w:p>
        </w:tc>
        <w:tc>
          <w:tcPr>
            <w:tcW w:w="7525" w:type="dxa"/>
            <w:tcBorders>
              <w:top w:val="single" w:sz="4" w:space="0" w:color="auto"/>
              <w:left w:val="nil"/>
              <w:bottom w:val="single" w:sz="4" w:space="0" w:color="auto"/>
              <w:right w:val="single" w:sz="4" w:space="0" w:color="auto"/>
            </w:tcBorders>
            <w:shd w:val="clear" w:color="auto" w:fill="auto"/>
            <w:noWrap/>
            <w:vAlign w:val="center"/>
            <w:hideMark/>
          </w:tcPr>
          <w:p w14:paraId="716E0683" w14:textId="77777777" w:rsidR="00393656" w:rsidRPr="00393656" w:rsidRDefault="00393656" w:rsidP="00AF2FD6">
            <w:pPr>
              <w:rPr>
                <w:ins w:id="1139" w:author="USA" w:date="2023-02-21T15:28:00Z"/>
                <w:color w:val="000000"/>
                <w:sz w:val="20"/>
              </w:rPr>
            </w:pPr>
            <w:ins w:id="1140" w:author="USA" w:date="2023-02-21T15:28:00Z">
              <w:r w:rsidRPr="00393656">
                <w:rPr>
                  <w:color w:val="000000"/>
                  <w:sz w:val="20"/>
                </w:rPr>
                <w:t xml:space="preserve">Mobile AtoN fitted to an Umanned Remotely-Operated Vehicle </w:t>
              </w:r>
            </w:ins>
          </w:p>
        </w:tc>
      </w:tr>
      <w:tr w:rsidR="00393656" w:rsidRPr="00393656" w14:paraId="32A95258" w14:textId="77777777" w:rsidTr="00AF2FD6">
        <w:trPr>
          <w:trHeight w:val="373"/>
          <w:ins w:id="1141"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12466A4A" w14:textId="77777777" w:rsidR="00393656" w:rsidRPr="00393656" w:rsidRDefault="00393656" w:rsidP="00AF2FD6">
            <w:pPr>
              <w:rPr>
                <w:ins w:id="1142" w:author="USA" w:date="2023-02-21T15:28:00Z"/>
                <w:color w:val="000000"/>
                <w:sz w:val="20"/>
                <w:rPrChange w:id="1143" w:author="USA" w:date="2023-02-21T15:28:00Z">
                  <w:rPr>
                    <w:ins w:id="1144"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32684CE2" w14:textId="77777777" w:rsidR="00393656" w:rsidRPr="00393656" w:rsidRDefault="00393656" w:rsidP="00AF2FD6">
            <w:pPr>
              <w:jc w:val="center"/>
              <w:rPr>
                <w:ins w:id="1145" w:author="USA" w:date="2023-02-21T15:28:00Z"/>
                <w:color w:val="000000"/>
                <w:sz w:val="20"/>
                <w:rPrChange w:id="1146" w:author="USA" w:date="2023-02-21T15:28:00Z">
                  <w:rPr>
                    <w:ins w:id="1147" w:author="USA" w:date="2023-02-21T15:28:00Z"/>
                    <w:rFonts w:ascii="Calibri" w:hAnsi="Calibri" w:cs="Calibri"/>
                    <w:color w:val="000000"/>
                  </w:rPr>
                </w:rPrChange>
              </w:rPr>
            </w:pPr>
            <w:ins w:id="1148" w:author="USA" w:date="2023-02-21T15:28:00Z">
              <w:r w:rsidRPr="00393656">
                <w:rPr>
                  <w:color w:val="000000"/>
                  <w:sz w:val="20"/>
                  <w:rPrChange w:id="1149" w:author="USA" w:date="2023-02-21T15:28:00Z">
                    <w:rPr>
                      <w:rFonts w:ascii="Calibri" w:hAnsi="Calibri" w:cs="Calibri"/>
                      <w:color w:val="000000"/>
                    </w:rPr>
                  </w:rPrChange>
                </w:rPr>
                <w:t>64</w:t>
              </w:r>
            </w:ins>
          </w:p>
        </w:tc>
        <w:tc>
          <w:tcPr>
            <w:tcW w:w="7525" w:type="dxa"/>
            <w:tcBorders>
              <w:top w:val="nil"/>
              <w:left w:val="nil"/>
              <w:bottom w:val="single" w:sz="4" w:space="0" w:color="auto"/>
              <w:right w:val="single" w:sz="4" w:space="0" w:color="auto"/>
            </w:tcBorders>
            <w:shd w:val="clear" w:color="auto" w:fill="auto"/>
            <w:noWrap/>
            <w:vAlign w:val="center"/>
            <w:hideMark/>
          </w:tcPr>
          <w:p w14:paraId="665A5630" w14:textId="77777777" w:rsidR="00393656" w:rsidRPr="00393656" w:rsidRDefault="00393656" w:rsidP="00AF2FD6">
            <w:pPr>
              <w:rPr>
                <w:ins w:id="1150" w:author="USA" w:date="2023-02-21T15:28:00Z"/>
                <w:color w:val="000000"/>
                <w:sz w:val="20"/>
                <w:rPrChange w:id="1151" w:author="USA" w:date="2023-02-21T15:28:00Z">
                  <w:rPr>
                    <w:ins w:id="1152" w:author="USA" w:date="2023-02-21T15:28:00Z"/>
                    <w:rFonts w:ascii="Calibri" w:hAnsi="Calibri" w:cs="Calibri"/>
                    <w:color w:val="000000"/>
                  </w:rPr>
                </w:rPrChange>
              </w:rPr>
            </w:pPr>
            <w:ins w:id="1153" w:author="USA" w:date="2023-02-21T15:28:00Z">
              <w:r w:rsidRPr="00393656">
                <w:rPr>
                  <w:color w:val="000000"/>
                  <w:sz w:val="20"/>
                  <w:rPrChange w:id="1154" w:author="USA" w:date="2023-02-21T15:28:00Z">
                    <w:rPr>
                      <w:rFonts w:ascii="Calibri" w:hAnsi="Calibri" w:cs="Calibri"/>
                      <w:color w:val="000000"/>
                    </w:rPr>
                  </w:rPrChange>
                </w:rPr>
                <w:t xml:space="preserve">Mobile AtoN fitted to an Umanned Autonomous Vehicle </w:t>
              </w:r>
            </w:ins>
          </w:p>
        </w:tc>
      </w:tr>
      <w:tr w:rsidR="00393656" w:rsidRPr="00393656" w14:paraId="2F6A7E50" w14:textId="77777777" w:rsidTr="00AF2FD6">
        <w:trPr>
          <w:trHeight w:val="373"/>
          <w:ins w:id="1155"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24C8CAD2" w14:textId="77777777" w:rsidR="00393656" w:rsidRPr="00393656" w:rsidRDefault="00393656" w:rsidP="00AF2FD6">
            <w:pPr>
              <w:rPr>
                <w:ins w:id="1156" w:author="USA" w:date="2023-02-21T15:28:00Z"/>
                <w:color w:val="000000"/>
                <w:sz w:val="20"/>
                <w:rPrChange w:id="1157" w:author="USA" w:date="2023-02-21T15:28:00Z">
                  <w:rPr>
                    <w:ins w:id="1158"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46198D64" w14:textId="77777777" w:rsidR="00393656" w:rsidRPr="00393656" w:rsidRDefault="00393656" w:rsidP="00AF2FD6">
            <w:pPr>
              <w:jc w:val="center"/>
              <w:rPr>
                <w:ins w:id="1159" w:author="USA" w:date="2023-02-21T15:28:00Z"/>
                <w:color w:val="000000"/>
                <w:sz w:val="20"/>
                <w:rPrChange w:id="1160" w:author="USA" w:date="2023-02-21T15:28:00Z">
                  <w:rPr>
                    <w:ins w:id="1161" w:author="USA" w:date="2023-02-21T15:28:00Z"/>
                    <w:rFonts w:ascii="Calibri" w:hAnsi="Calibri" w:cs="Calibri"/>
                    <w:color w:val="000000"/>
                  </w:rPr>
                </w:rPrChange>
              </w:rPr>
            </w:pPr>
            <w:ins w:id="1162" w:author="USA" w:date="2023-02-21T15:28:00Z">
              <w:r w:rsidRPr="00393656">
                <w:rPr>
                  <w:color w:val="000000"/>
                  <w:sz w:val="20"/>
                  <w:rPrChange w:id="1163" w:author="USA" w:date="2023-02-21T15:28:00Z">
                    <w:rPr>
                      <w:rFonts w:ascii="Calibri" w:hAnsi="Calibri" w:cs="Calibri"/>
                      <w:color w:val="000000"/>
                    </w:rPr>
                  </w:rPrChange>
                </w:rPr>
                <w:t>65</w:t>
              </w:r>
            </w:ins>
          </w:p>
        </w:tc>
        <w:tc>
          <w:tcPr>
            <w:tcW w:w="7525" w:type="dxa"/>
            <w:tcBorders>
              <w:top w:val="nil"/>
              <w:left w:val="nil"/>
              <w:bottom w:val="single" w:sz="4" w:space="0" w:color="auto"/>
              <w:right w:val="single" w:sz="4" w:space="0" w:color="auto"/>
            </w:tcBorders>
            <w:shd w:val="clear" w:color="auto" w:fill="auto"/>
            <w:noWrap/>
            <w:vAlign w:val="center"/>
            <w:hideMark/>
          </w:tcPr>
          <w:p w14:paraId="5D520A85" w14:textId="77777777" w:rsidR="00393656" w:rsidRPr="00393656" w:rsidRDefault="00393656" w:rsidP="00AF2FD6">
            <w:pPr>
              <w:rPr>
                <w:ins w:id="1164" w:author="USA" w:date="2023-02-21T15:28:00Z"/>
                <w:color w:val="000000"/>
                <w:sz w:val="20"/>
                <w:rPrChange w:id="1165" w:author="USA" w:date="2023-02-21T15:28:00Z">
                  <w:rPr>
                    <w:ins w:id="1166" w:author="USA" w:date="2023-02-21T15:28:00Z"/>
                    <w:rFonts w:ascii="Calibri" w:hAnsi="Calibri" w:cs="Calibri"/>
                    <w:color w:val="000000"/>
                  </w:rPr>
                </w:rPrChange>
              </w:rPr>
            </w:pPr>
            <w:ins w:id="1167" w:author="USA" w:date="2023-02-21T15:28:00Z">
              <w:r w:rsidRPr="00393656">
                <w:rPr>
                  <w:color w:val="000000"/>
                  <w:sz w:val="20"/>
                  <w:rPrChange w:id="1168" w:author="USA" w:date="2023-02-21T15:28:00Z">
                    <w:rPr>
                      <w:rFonts w:ascii="Calibri" w:hAnsi="Calibri" w:cs="Calibri"/>
                      <w:color w:val="000000"/>
                    </w:rPr>
                  </w:rPrChange>
                </w:rPr>
                <w:t xml:space="preserve">Mobile AtoN: Fishnet Marker </w:t>
              </w:r>
            </w:ins>
          </w:p>
        </w:tc>
      </w:tr>
      <w:tr w:rsidR="00393656" w:rsidRPr="00393656" w14:paraId="36ED5FB1" w14:textId="77777777" w:rsidTr="00AF2FD6">
        <w:trPr>
          <w:trHeight w:val="373"/>
          <w:ins w:id="1169"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237C8F6B" w14:textId="77777777" w:rsidR="00393656" w:rsidRPr="00393656" w:rsidRDefault="00393656" w:rsidP="00AF2FD6">
            <w:pPr>
              <w:rPr>
                <w:ins w:id="1170" w:author="USA" w:date="2023-02-21T15:28:00Z"/>
                <w:color w:val="000000"/>
                <w:sz w:val="20"/>
                <w:rPrChange w:id="1171" w:author="USA" w:date="2023-02-21T15:28:00Z">
                  <w:rPr>
                    <w:ins w:id="1172"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7C96B2DD" w14:textId="77777777" w:rsidR="00393656" w:rsidRPr="00393656" w:rsidRDefault="00393656" w:rsidP="00AF2FD6">
            <w:pPr>
              <w:jc w:val="center"/>
              <w:rPr>
                <w:ins w:id="1173" w:author="USA" w:date="2023-02-21T15:28:00Z"/>
                <w:color w:val="000000"/>
                <w:sz w:val="20"/>
                <w:rPrChange w:id="1174" w:author="USA" w:date="2023-02-21T15:28:00Z">
                  <w:rPr>
                    <w:ins w:id="1175" w:author="USA" w:date="2023-02-21T15:28:00Z"/>
                    <w:rFonts w:ascii="Calibri" w:hAnsi="Calibri" w:cs="Calibri"/>
                    <w:color w:val="000000"/>
                  </w:rPr>
                </w:rPrChange>
              </w:rPr>
            </w:pPr>
            <w:ins w:id="1176" w:author="USA" w:date="2023-02-21T15:28:00Z">
              <w:r w:rsidRPr="00393656">
                <w:rPr>
                  <w:color w:val="000000"/>
                  <w:sz w:val="20"/>
                  <w:rPrChange w:id="1177" w:author="USA" w:date="2023-02-21T15:28:00Z">
                    <w:rPr>
                      <w:rFonts w:ascii="Calibri" w:hAnsi="Calibri" w:cs="Calibri"/>
                      <w:color w:val="000000"/>
                    </w:rPr>
                  </w:rPrChange>
                </w:rPr>
                <w:t>66</w:t>
              </w:r>
            </w:ins>
          </w:p>
        </w:tc>
        <w:tc>
          <w:tcPr>
            <w:tcW w:w="7525" w:type="dxa"/>
            <w:tcBorders>
              <w:top w:val="nil"/>
              <w:left w:val="nil"/>
              <w:bottom w:val="single" w:sz="4" w:space="0" w:color="auto"/>
              <w:right w:val="single" w:sz="4" w:space="0" w:color="auto"/>
            </w:tcBorders>
            <w:shd w:val="clear" w:color="auto" w:fill="auto"/>
            <w:noWrap/>
            <w:vAlign w:val="center"/>
            <w:hideMark/>
          </w:tcPr>
          <w:p w14:paraId="3C58D4ED" w14:textId="77777777" w:rsidR="00393656" w:rsidRPr="00393656" w:rsidRDefault="00393656" w:rsidP="00AF2FD6">
            <w:pPr>
              <w:rPr>
                <w:ins w:id="1178" w:author="USA" w:date="2023-02-21T15:28:00Z"/>
                <w:color w:val="000000"/>
                <w:sz w:val="20"/>
                <w:rPrChange w:id="1179" w:author="USA" w:date="2023-02-21T15:28:00Z">
                  <w:rPr>
                    <w:ins w:id="1180" w:author="USA" w:date="2023-02-21T15:28:00Z"/>
                    <w:rFonts w:ascii="Calibri" w:hAnsi="Calibri" w:cs="Calibri"/>
                    <w:color w:val="000000"/>
                  </w:rPr>
                </w:rPrChange>
              </w:rPr>
            </w:pPr>
            <w:ins w:id="1181" w:author="USA" w:date="2023-02-21T15:28:00Z">
              <w:r w:rsidRPr="00393656">
                <w:rPr>
                  <w:color w:val="000000"/>
                  <w:sz w:val="20"/>
                  <w:rPrChange w:id="1182" w:author="USA" w:date="2023-02-21T15:28:00Z">
                    <w:rPr>
                      <w:rFonts w:ascii="Calibri" w:hAnsi="Calibri" w:cs="Calibri"/>
                      <w:color w:val="000000"/>
                    </w:rPr>
                  </w:rPrChange>
                </w:rPr>
                <w:t>Mobile AtoN: Fishing Long Line Marker</w:t>
              </w:r>
            </w:ins>
          </w:p>
        </w:tc>
      </w:tr>
      <w:tr w:rsidR="00393656" w:rsidRPr="00393656" w14:paraId="69AF9690" w14:textId="77777777" w:rsidTr="00AF2FD6">
        <w:trPr>
          <w:trHeight w:val="373"/>
          <w:ins w:id="1183"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4B7CC9BD" w14:textId="77777777" w:rsidR="00393656" w:rsidRPr="00393656" w:rsidRDefault="00393656" w:rsidP="00AF2FD6">
            <w:pPr>
              <w:rPr>
                <w:ins w:id="1184" w:author="USA" w:date="2023-02-21T15:28:00Z"/>
                <w:color w:val="000000"/>
                <w:sz w:val="20"/>
                <w:rPrChange w:id="1185" w:author="USA" w:date="2023-02-21T15:28:00Z">
                  <w:rPr>
                    <w:ins w:id="1186"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0D543998" w14:textId="77777777" w:rsidR="00393656" w:rsidRPr="00393656" w:rsidRDefault="00393656" w:rsidP="00AF2FD6">
            <w:pPr>
              <w:jc w:val="center"/>
              <w:rPr>
                <w:ins w:id="1187" w:author="USA" w:date="2023-02-21T15:28:00Z"/>
                <w:color w:val="000000"/>
                <w:sz w:val="20"/>
                <w:rPrChange w:id="1188" w:author="USA" w:date="2023-02-21T15:28:00Z">
                  <w:rPr>
                    <w:ins w:id="1189" w:author="USA" w:date="2023-02-21T15:28:00Z"/>
                    <w:rFonts w:ascii="Calibri" w:hAnsi="Calibri" w:cs="Calibri"/>
                    <w:color w:val="000000"/>
                  </w:rPr>
                </w:rPrChange>
              </w:rPr>
            </w:pPr>
            <w:ins w:id="1190" w:author="USA" w:date="2023-02-21T15:28:00Z">
              <w:r w:rsidRPr="00393656">
                <w:rPr>
                  <w:color w:val="000000"/>
                  <w:sz w:val="20"/>
                  <w:rPrChange w:id="1191" w:author="USA" w:date="2023-02-21T15:28:00Z">
                    <w:rPr>
                      <w:rFonts w:ascii="Calibri" w:hAnsi="Calibri" w:cs="Calibri"/>
                      <w:color w:val="000000"/>
                    </w:rPr>
                  </w:rPrChange>
                </w:rPr>
                <w:t>67</w:t>
              </w:r>
            </w:ins>
          </w:p>
        </w:tc>
        <w:tc>
          <w:tcPr>
            <w:tcW w:w="7525" w:type="dxa"/>
            <w:tcBorders>
              <w:top w:val="nil"/>
              <w:left w:val="nil"/>
              <w:bottom w:val="single" w:sz="4" w:space="0" w:color="auto"/>
              <w:right w:val="single" w:sz="4" w:space="0" w:color="auto"/>
            </w:tcBorders>
            <w:shd w:val="clear" w:color="auto" w:fill="auto"/>
            <w:noWrap/>
            <w:vAlign w:val="center"/>
            <w:hideMark/>
          </w:tcPr>
          <w:p w14:paraId="73323F34" w14:textId="77777777" w:rsidR="00393656" w:rsidRPr="00393656" w:rsidRDefault="00393656" w:rsidP="00AF2FD6">
            <w:pPr>
              <w:rPr>
                <w:ins w:id="1192" w:author="USA" w:date="2023-02-21T15:28:00Z"/>
                <w:color w:val="000000"/>
                <w:sz w:val="20"/>
                <w:rPrChange w:id="1193" w:author="USA" w:date="2023-02-21T15:28:00Z">
                  <w:rPr>
                    <w:ins w:id="1194" w:author="USA" w:date="2023-02-21T15:28:00Z"/>
                    <w:rFonts w:ascii="Calibri" w:hAnsi="Calibri" w:cs="Calibri"/>
                    <w:color w:val="000000"/>
                  </w:rPr>
                </w:rPrChange>
              </w:rPr>
            </w:pPr>
            <w:ins w:id="1195" w:author="USA" w:date="2023-02-21T15:28:00Z">
              <w:r w:rsidRPr="00393656">
                <w:rPr>
                  <w:color w:val="000000"/>
                  <w:sz w:val="20"/>
                  <w:rPrChange w:id="1196" w:author="USA" w:date="2023-02-21T15:28:00Z">
                    <w:rPr>
                      <w:rFonts w:ascii="Calibri" w:hAnsi="Calibri" w:cs="Calibri"/>
                      <w:color w:val="000000"/>
                    </w:rPr>
                  </w:rPrChange>
                </w:rPr>
                <w:t>Mobile AtoN: Dynamic Zone Marker Cardinal E</w:t>
              </w:r>
            </w:ins>
          </w:p>
        </w:tc>
      </w:tr>
      <w:tr w:rsidR="00393656" w:rsidRPr="00393656" w14:paraId="08D13EA2" w14:textId="77777777" w:rsidTr="00AF2FD6">
        <w:trPr>
          <w:trHeight w:val="373"/>
          <w:ins w:id="1197"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10300914" w14:textId="77777777" w:rsidR="00393656" w:rsidRPr="00393656" w:rsidRDefault="00393656" w:rsidP="00AF2FD6">
            <w:pPr>
              <w:rPr>
                <w:ins w:id="1198" w:author="USA" w:date="2023-02-21T15:28:00Z"/>
                <w:color w:val="000000"/>
                <w:sz w:val="20"/>
                <w:rPrChange w:id="1199" w:author="USA" w:date="2023-02-21T15:28:00Z">
                  <w:rPr>
                    <w:ins w:id="1200"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1DD8F3EC" w14:textId="77777777" w:rsidR="00393656" w:rsidRPr="00393656" w:rsidRDefault="00393656" w:rsidP="00AF2FD6">
            <w:pPr>
              <w:jc w:val="center"/>
              <w:rPr>
                <w:ins w:id="1201" w:author="USA" w:date="2023-02-21T15:28:00Z"/>
                <w:color w:val="000000"/>
                <w:sz w:val="20"/>
                <w:rPrChange w:id="1202" w:author="USA" w:date="2023-02-21T15:28:00Z">
                  <w:rPr>
                    <w:ins w:id="1203" w:author="USA" w:date="2023-02-21T15:28:00Z"/>
                    <w:rFonts w:ascii="Calibri" w:hAnsi="Calibri" w:cs="Calibri"/>
                    <w:color w:val="000000"/>
                  </w:rPr>
                </w:rPrChange>
              </w:rPr>
            </w:pPr>
            <w:ins w:id="1204" w:author="USA" w:date="2023-02-21T15:28:00Z">
              <w:r w:rsidRPr="00393656">
                <w:rPr>
                  <w:color w:val="000000"/>
                  <w:sz w:val="20"/>
                  <w:rPrChange w:id="1205" w:author="USA" w:date="2023-02-21T15:28:00Z">
                    <w:rPr>
                      <w:rFonts w:ascii="Calibri" w:hAnsi="Calibri" w:cs="Calibri"/>
                      <w:color w:val="000000"/>
                    </w:rPr>
                  </w:rPrChange>
                </w:rPr>
                <w:t>68</w:t>
              </w:r>
            </w:ins>
          </w:p>
        </w:tc>
        <w:tc>
          <w:tcPr>
            <w:tcW w:w="7525" w:type="dxa"/>
            <w:tcBorders>
              <w:top w:val="nil"/>
              <w:left w:val="nil"/>
              <w:bottom w:val="single" w:sz="4" w:space="0" w:color="auto"/>
              <w:right w:val="single" w:sz="4" w:space="0" w:color="auto"/>
            </w:tcBorders>
            <w:shd w:val="clear" w:color="auto" w:fill="auto"/>
            <w:noWrap/>
            <w:vAlign w:val="center"/>
            <w:hideMark/>
          </w:tcPr>
          <w:p w14:paraId="27126C4B" w14:textId="77777777" w:rsidR="00393656" w:rsidRPr="00393656" w:rsidRDefault="00393656" w:rsidP="00AF2FD6">
            <w:pPr>
              <w:rPr>
                <w:ins w:id="1206" w:author="USA" w:date="2023-02-21T15:28:00Z"/>
                <w:color w:val="000000"/>
                <w:sz w:val="20"/>
                <w:rPrChange w:id="1207" w:author="USA" w:date="2023-02-21T15:28:00Z">
                  <w:rPr>
                    <w:ins w:id="1208" w:author="USA" w:date="2023-02-21T15:28:00Z"/>
                    <w:rFonts w:ascii="Calibri" w:hAnsi="Calibri" w:cs="Calibri"/>
                    <w:color w:val="000000"/>
                  </w:rPr>
                </w:rPrChange>
              </w:rPr>
            </w:pPr>
            <w:ins w:id="1209" w:author="USA" w:date="2023-02-21T15:28:00Z">
              <w:r w:rsidRPr="00393656">
                <w:rPr>
                  <w:color w:val="000000"/>
                  <w:sz w:val="20"/>
                  <w:rPrChange w:id="1210" w:author="USA" w:date="2023-02-21T15:28:00Z">
                    <w:rPr>
                      <w:rFonts w:ascii="Calibri" w:hAnsi="Calibri" w:cs="Calibri"/>
                      <w:color w:val="000000"/>
                    </w:rPr>
                  </w:rPrChange>
                </w:rPr>
                <w:t>Mobile AtoN: Dynamic Zone Marker Cardinal N</w:t>
              </w:r>
            </w:ins>
          </w:p>
        </w:tc>
      </w:tr>
      <w:tr w:rsidR="00393656" w:rsidRPr="00393656" w14:paraId="77E151EB" w14:textId="77777777" w:rsidTr="00AF2FD6">
        <w:trPr>
          <w:trHeight w:val="373"/>
          <w:ins w:id="1211"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5E5C87F8" w14:textId="77777777" w:rsidR="00393656" w:rsidRPr="00393656" w:rsidRDefault="00393656" w:rsidP="00AF2FD6">
            <w:pPr>
              <w:rPr>
                <w:ins w:id="1212" w:author="USA" w:date="2023-02-21T15:28:00Z"/>
                <w:color w:val="000000"/>
                <w:sz w:val="20"/>
                <w:rPrChange w:id="1213" w:author="USA" w:date="2023-02-21T15:28:00Z">
                  <w:rPr>
                    <w:ins w:id="1214"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1ED91B00" w14:textId="77777777" w:rsidR="00393656" w:rsidRPr="00393656" w:rsidRDefault="00393656" w:rsidP="00AF2FD6">
            <w:pPr>
              <w:jc w:val="center"/>
              <w:rPr>
                <w:ins w:id="1215" w:author="USA" w:date="2023-02-21T15:28:00Z"/>
                <w:color w:val="000000"/>
                <w:sz w:val="20"/>
                <w:rPrChange w:id="1216" w:author="USA" w:date="2023-02-21T15:28:00Z">
                  <w:rPr>
                    <w:ins w:id="1217" w:author="USA" w:date="2023-02-21T15:28:00Z"/>
                    <w:rFonts w:ascii="Calibri" w:hAnsi="Calibri" w:cs="Calibri"/>
                    <w:color w:val="000000"/>
                  </w:rPr>
                </w:rPrChange>
              </w:rPr>
            </w:pPr>
            <w:ins w:id="1218" w:author="USA" w:date="2023-02-21T15:28:00Z">
              <w:r w:rsidRPr="00393656">
                <w:rPr>
                  <w:color w:val="000000"/>
                  <w:sz w:val="20"/>
                  <w:rPrChange w:id="1219" w:author="USA" w:date="2023-02-21T15:28:00Z">
                    <w:rPr>
                      <w:rFonts w:ascii="Calibri" w:hAnsi="Calibri" w:cs="Calibri"/>
                      <w:color w:val="000000"/>
                    </w:rPr>
                  </w:rPrChange>
                </w:rPr>
                <w:t>69</w:t>
              </w:r>
            </w:ins>
          </w:p>
        </w:tc>
        <w:tc>
          <w:tcPr>
            <w:tcW w:w="7525" w:type="dxa"/>
            <w:tcBorders>
              <w:top w:val="nil"/>
              <w:left w:val="nil"/>
              <w:bottom w:val="single" w:sz="4" w:space="0" w:color="auto"/>
              <w:right w:val="single" w:sz="4" w:space="0" w:color="auto"/>
            </w:tcBorders>
            <w:shd w:val="clear" w:color="auto" w:fill="auto"/>
            <w:noWrap/>
            <w:vAlign w:val="center"/>
            <w:hideMark/>
          </w:tcPr>
          <w:p w14:paraId="09ED83AE" w14:textId="77777777" w:rsidR="00393656" w:rsidRPr="00393656" w:rsidRDefault="00393656" w:rsidP="00AF2FD6">
            <w:pPr>
              <w:rPr>
                <w:ins w:id="1220" w:author="USA" w:date="2023-02-21T15:28:00Z"/>
                <w:color w:val="000000"/>
                <w:sz w:val="20"/>
                <w:rPrChange w:id="1221" w:author="USA" w:date="2023-02-21T15:28:00Z">
                  <w:rPr>
                    <w:ins w:id="1222" w:author="USA" w:date="2023-02-21T15:28:00Z"/>
                    <w:rFonts w:ascii="Calibri" w:hAnsi="Calibri" w:cs="Calibri"/>
                    <w:color w:val="000000"/>
                  </w:rPr>
                </w:rPrChange>
              </w:rPr>
            </w:pPr>
            <w:ins w:id="1223" w:author="USA" w:date="2023-02-21T15:28:00Z">
              <w:r w:rsidRPr="00393656">
                <w:rPr>
                  <w:color w:val="000000"/>
                  <w:sz w:val="20"/>
                  <w:rPrChange w:id="1224" w:author="USA" w:date="2023-02-21T15:28:00Z">
                    <w:rPr>
                      <w:rFonts w:ascii="Calibri" w:hAnsi="Calibri" w:cs="Calibri"/>
                      <w:color w:val="000000"/>
                    </w:rPr>
                  </w:rPrChange>
                </w:rPr>
                <w:t>Mobile AtoN: Dynamic Zone Marker Cardinal S</w:t>
              </w:r>
            </w:ins>
          </w:p>
        </w:tc>
      </w:tr>
      <w:tr w:rsidR="00393656" w:rsidRPr="00393656" w14:paraId="17A5F059" w14:textId="77777777" w:rsidTr="00AF2FD6">
        <w:trPr>
          <w:trHeight w:val="373"/>
          <w:ins w:id="1225" w:author="USA" w:date="2023-02-21T15:28:00Z"/>
        </w:trPr>
        <w:tc>
          <w:tcPr>
            <w:tcW w:w="1092" w:type="dxa"/>
            <w:vMerge/>
            <w:tcBorders>
              <w:top w:val="single" w:sz="4" w:space="0" w:color="auto"/>
              <w:left w:val="single" w:sz="4" w:space="0" w:color="auto"/>
              <w:bottom w:val="single" w:sz="4" w:space="0" w:color="000000"/>
              <w:right w:val="single" w:sz="4" w:space="0" w:color="auto"/>
            </w:tcBorders>
            <w:vAlign w:val="center"/>
            <w:hideMark/>
          </w:tcPr>
          <w:p w14:paraId="1A10AEEB" w14:textId="77777777" w:rsidR="00393656" w:rsidRPr="00393656" w:rsidRDefault="00393656" w:rsidP="00AF2FD6">
            <w:pPr>
              <w:rPr>
                <w:ins w:id="1226" w:author="USA" w:date="2023-02-21T15:28:00Z"/>
                <w:color w:val="000000"/>
                <w:sz w:val="20"/>
                <w:rPrChange w:id="1227" w:author="USA" w:date="2023-02-21T15:28:00Z">
                  <w:rPr>
                    <w:ins w:id="1228"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0D131B4E" w14:textId="77777777" w:rsidR="00393656" w:rsidRPr="00393656" w:rsidRDefault="00393656" w:rsidP="00AF2FD6">
            <w:pPr>
              <w:jc w:val="center"/>
              <w:rPr>
                <w:ins w:id="1229" w:author="USA" w:date="2023-02-21T15:28:00Z"/>
                <w:color w:val="000000"/>
                <w:sz w:val="20"/>
                <w:rPrChange w:id="1230" w:author="USA" w:date="2023-02-21T15:28:00Z">
                  <w:rPr>
                    <w:ins w:id="1231" w:author="USA" w:date="2023-02-21T15:28:00Z"/>
                    <w:rFonts w:ascii="Calibri" w:hAnsi="Calibri" w:cs="Calibri"/>
                    <w:color w:val="000000"/>
                  </w:rPr>
                </w:rPrChange>
              </w:rPr>
            </w:pPr>
            <w:ins w:id="1232" w:author="USA" w:date="2023-02-21T15:28:00Z">
              <w:r w:rsidRPr="00393656">
                <w:rPr>
                  <w:color w:val="000000"/>
                  <w:sz w:val="20"/>
                  <w:rPrChange w:id="1233" w:author="USA" w:date="2023-02-21T15:28:00Z">
                    <w:rPr>
                      <w:rFonts w:ascii="Calibri" w:hAnsi="Calibri" w:cs="Calibri"/>
                      <w:color w:val="000000"/>
                    </w:rPr>
                  </w:rPrChange>
                </w:rPr>
                <w:t>70</w:t>
              </w:r>
            </w:ins>
          </w:p>
        </w:tc>
        <w:tc>
          <w:tcPr>
            <w:tcW w:w="7525" w:type="dxa"/>
            <w:tcBorders>
              <w:top w:val="nil"/>
              <w:left w:val="nil"/>
              <w:bottom w:val="single" w:sz="4" w:space="0" w:color="auto"/>
              <w:right w:val="single" w:sz="4" w:space="0" w:color="auto"/>
            </w:tcBorders>
            <w:shd w:val="clear" w:color="auto" w:fill="auto"/>
            <w:noWrap/>
            <w:vAlign w:val="center"/>
            <w:hideMark/>
          </w:tcPr>
          <w:p w14:paraId="310B4013" w14:textId="77777777" w:rsidR="00393656" w:rsidRPr="00393656" w:rsidRDefault="00393656" w:rsidP="00AF2FD6">
            <w:pPr>
              <w:rPr>
                <w:ins w:id="1234" w:author="USA" w:date="2023-02-21T15:28:00Z"/>
                <w:color w:val="000000"/>
                <w:sz w:val="20"/>
                <w:rPrChange w:id="1235" w:author="USA" w:date="2023-02-21T15:28:00Z">
                  <w:rPr>
                    <w:ins w:id="1236" w:author="USA" w:date="2023-02-21T15:28:00Z"/>
                    <w:rFonts w:ascii="Calibri" w:hAnsi="Calibri" w:cs="Calibri"/>
                    <w:color w:val="000000"/>
                  </w:rPr>
                </w:rPrChange>
              </w:rPr>
            </w:pPr>
            <w:ins w:id="1237" w:author="USA" w:date="2023-02-21T15:28:00Z">
              <w:r w:rsidRPr="00393656">
                <w:rPr>
                  <w:color w:val="000000"/>
                  <w:sz w:val="20"/>
                  <w:rPrChange w:id="1238" w:author="USA" w:date="2023-02-21T15:28:00Z">
                    <w:rPr>
                      <w:rFonts w:ascii="Calibri" w:hAnsi="Calibri" w:cs="Calibri"/>
                      <w:color w:val="000000"/>
                    </w:rPr>
                  </w:rPrChange>
                </w:rPr>
                <w:t>Mobile AtoN: Dynamic Zone Marker Cardinal W</w:t>
              </w:r>
            </w:ins>
          </w:p>
        </w:tc>
      </w:tr>
      <w:tr w:rsidR="00393656" w:rsidRPr="00393656" w14:paraId="661F0201" w14:textId="77777777" w:rsidTr="00AF2FD6">
        <w:trPr>
          <w:trHeight w:val="373"/>
          <w:ins w:id="1239" w:author="USA" w:date="2023-02-21T15:28:00Z"/>
        </w:trPr>
        <w:tc>
          <w:tcPr>
            <w:tcW w:w="1092" w:type="dxa"/>
            <w:vMerge w:val="restart"/>
            <w:tcBorders>
              <w:top w:val="nil"/>
              <w:left w:val="single" w:sz="4" w:space="0" w:color="auto"/>
              <w:bottom w:val="single" w:sz="4" w:space="0" w:color="000000"/>
              <w:right w:val="single" w:sz="4" w:space="0" w:color="auto"/>
            </w:tcBorders>
            <w:shd w:val="clear" w:color="auto" w:fill="auto"/>
            <w:vAlign w:val="center"/>
            <w:hideMark/>
          </w:tcPr>
          <w:p w14:paraId="540238D5" w14:textId="77777777" w:rsidR="00393656" w:rsidRPr="00393656" w:rsidRDefault="00393656" w:rsidP="00AF2FD6">
            <w:pPr>
              <w:jc w:val="center"/>
              <w:rPr>
                <w:ins w:id="1240" w:author="USA" w:date="2023-02-21T15:28:00Z"/>
                <w:color w:val="000000"/>
                <w:sz w:val="20"/>
              </w:rPr>
            </w:pPr>
            <w:ins w:id="1241" w:author="USA" w:date="2023-02-21T15:28:00Z">
              <w:r w:rsidRPr="00393656">
                <w:rPr>
                  <w:color w:val="000000"/>
                  <w:sz w:val="20"/>
                </w:rPr>
                <w:t>Special Mark</w:t>
              </w:r>
            </w:ins>
          </w:p>
        </w:tc>
        <w:tc>
          <w:tcPr>
            <w:tcW w:w="960" w:type="dxa"/>
            <w:tcBorders>
              <w:top w:val="nil"/>
              <w:left w:val="nil"/>
              <w:bottom w:val="single" w:sz="4" w:space="0" w:color="auto"/>
              <w:right w:val="single" w:sz="4" w:space="0" w:color="auto"/>
            </w:tcBorders>
            <w:shd w:val="clear" w:color="auto" w:fill="auto"/>
            <w:noWrap/>
            <w:vAlign w:val="center"/>
            <w:hideMark/>
          </w:tcPr>
          <w:p w14:paraId="744B2D8D" w14:textId="77777777" w:rsidR="00393656" w:rsidRPr="00393656" w:rsidRDefault="00393656" w:rsidP="00AF2FD6">
            <w:pPr>
              <w:jc w:val="center"/>
              <w:rPr>
                <w:ins w:id="1242" w:author="USA" w:date="2023-02-21T15:28:00Z"/>
                <w:color w:val="000000"/>
                <w:sz w:val="20"/>
              </w:rPr>
            </w:pPr>
            <w:ins w:id="1243" w:author="USA" w:date="2023-02-21T15:28:00Z">
              <w:r w:rsidRPr="00393656">
                <w:rPr>
                  <w:color w:val="000000"/>
                  <w:sz w:val="20"/>
                </w:rPr>
                <w:t>71</w:t>
              </w:r>
            </w:ins>
          </w:p>
        </w:tc>
        <w:tc>
          <w:tcPr>
            <w:tcW w:w="7525" w:type="dxa"/>
            <w:tcBorders>
              <w:top w:val="nil"/>
              <w:left w:val="nil"/>
              <w:bottom w:val="single" w:sz="4" w:space="0" w:color="auto"/>
              <w:right w:val="single" w:sz="4" w:space="0" w:color="auto"/>
            </w:tcBorders>
            <w:shd w:val="clear" w:color="auto" w:fill="auto"/>
            <w:vAlign w:val="center"/>
            <w:hideMark/>
          </w:tcPr>
          <w:p w14:paraId="031F62D4" w14:textId="77777777" w:rsidR="00393656" w:rsidRPr="00393656" w:rsidRDefault="00393656" w:rsidP="00AF2FD6">
            <w:pPr>
              <w:rPr>
                <w:ins w:id="1244" w:author="USA" w:date="2023-02-21T15:28:00Z"/>
                <w:color w:val="000000"/>
                <w:sz w:val="20"/>
              </w:rPr>
            </w:pPr>
            <w:ins w:id="1245" w:author="USA" w:date="2023-02-21T15:28:00Z">
              <w:r w:rsidRPr="00393656">
                <w:rPr>
                  <w:color w:val="000000"/>
                  <w:sz w:val="20"/>
                </w:rPr>
                <w:t>Special Mark: Vessel reported in distress via GMDSS Alert (may be accomapny by a message 12 that provides furter details)</w:t>
              </w:r>
            </w:ins>
          </w:p>
        </w:tc>
      </w:tr>
      <w:tr w:rsidR="00393656" w:rsidRPr="00393656" w14:paraId="6B1B00E4" w14:textId="77777777" w:rsidTr="00AF2FD6">
        <w:trPr>
          <w:trHeight w:val="373"/>
          <w:ins w:id="1246" w:author="USA" w:date="2023-02-21T15:28:00Z"/>
        </w:trPr>
        <w:tc>
          <w:tcPr>
            <w:tcW w:w="1092" w:type="dxa"/>
            <w:vMerge/>
            <w:tcBorders>
              <w:top w:val="nil"/>
              <w:left w:val="single" w:sz="4" w:space="0" w:color="auto"/>
              <w:bottom w:val="single" w:sz="4" w:space="0" w:color="000000"/>
              <w:right w:val="single" w:sz="4" w:space="0" w:color="auto"/>
            </w:tcBorders>
            <w:vAlign w:val="center"/>
            <w:hideMark/>
          </w:tcPr>
          <w:p w14:paraId="4E9CD9E6" w14:textId="77777777" w:rsidR="00393656" w:rsidRPr="00393656" w:rsidRDefault="00393656" w:rsidP="00AF2FD6">
            <w:pPr>
              <w:rPr>
                <w:ins w:id="1247" w:author="USA" w:date="2023-02-21T15:28:00Z"/>
                <w:color w:val="000000"/>
                <w:sz w:val="20"/>
                <w:rPrChange w:id="1248" w:author="USA" w:date="2023-02-21T15:28:00Z">
                  <w:rPr>
                    <w:ins w:id="1249"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72602EDC" w14:textId="77777777" w:rsidR="00393656" w:rsidRPr="00393656" w:rsidRDefault="00393656" w:rsidP="00AF2FD6">
            <w:pPr>
              <w:jc w:val="center"/>
              <w:rPr>
                <w:ins w:id="1250" w:author="USA" w:date="2023-02-21T15:28:00Z"/>
                <w:color w:val="000000"/>
                <w:sz w:val="20"/>
                <w:rPrChange w:id="1251" w:author="USA" w:date="2023-02-21T15:28:00Z">
                  <w:rPr>
                    <w:ins w:id="1252" w:author="USA" w:date="2023-02-21T15:28:00Z"/>
                    <w:rFonts w:ascii="Calibri" w:hAnsi="Calibri" w:cs="Calibri"/>
                    <w:color w:val="000000"/>
                  </w:rPr>
                </w:rPrChange>
              </w:rPr>
            </w:pPr>
            <w:ins w:id="1253" w:author="USA" w:date="2023-02-21T15:28:00Z">
              <w:r w:rsidRPr="00393656">
                <w:rPr>
                  <w:color w:val="000000"/>
                  <w:sz w:val="20"/>
                  <w:rPrChange w:id="1254" w:author="USA" w:date="2023-02-21T15:28:00Z">
                    <w:rPr>
                      <w:rFonts w:ascii="Calibri" w:hAnsi="Calibri" w:cs="Calibri"/>
                      <w:color w:val="000000"/>
                    </w:rPr>
                  </w:rPrChange>
                </w:rPr>
                <w:t>72</w:t>
              </w:r>
            </w:ins>
          </w:p>
        </w:tc>
        <w:tc>
          <w:tcPr>
            <w:tcW w:w="7525" w:type="dxa"/>
            <w:tcBorders>
              <w:top w:val="nil"/>
              <w:left w:val="nil"/>
              <w:bottom w:val="single" w:sz="4" w:space="0" w:color="auto"/>
              <w:right w:val="single" w:sz="4" w:space="0" w:color="auto"/>
            </w:tcBorders>
            <w:shd w:val="clear" w:color="auto" w:fill="auto"/>
            <w:noWrap/>
            <w:vAlign w:val="center"/>
            <w:hideMark/>
          </w:tcPr>
          <w:p w14:paraId="6EF293BF" w14:textId="77777777" w:rsidR="00393656" w:rsidRPr="00393656" w:rsidRDefault="00393656" w:rsidP="00AF2FD6">
            <w:pPr>
              <w:rPr>
                <w:ins w:id="1255" w:author="USA" w:date="2023-02-21T15:28:00Z"/>
                <w:color w:val="000000"/>
                <w:sz w:val="20"/>
                <w:rPrChange w:id="1256" w:author="USA" w:date="2023-02-21T15:28:00Z">
                  <w:rPr>
                    <w:ins w:id="1257" w:author="USA" w:date="2023-02-21T15:28:00Z"/>
                    <w:rFonts w:ascii="Calibri" w:hAnsi="Calibri" w:cs="Calibri"/>
                    <w:color w:val="000000"/>
                  </w:rPr>
                </w:rPrChange>
              </w:rPr>
            </w:pPr>
            <w:ins w:id="1258" w:author="USA" w:date="2023-02-21T15:28:00Z">
              <w:r w:rsidRPr="00393656">
                <w:rPr>
                  <w:color w:val="000000"/>
                  <w:sz w:val="20"/>
                  <w:rPrChange w:id="1259" w:author="USA" w:date="2023-02-21T15:28:00Z">
                    <w:rPr>
                      <w:rFonts w:ascii="Calibri" w:hAnsi="Calibri" w:cs="Calibri"/>
                      <w:color w:val="000000"/>
                    </w:rPr>
                  </w:rPrChange>
                </w:rPr>
                <w:t>Special Mark: Call-in Point (may be accomapny by a message 12 that provides furter details)</w:t>
              </w:r>
            </w:ins>
          </w:p>
        </w:tc>
      </w:tr>
      <w:tr w:rsidR="00393656" w:rsidRPr="00393656" w14:paraId="313E3B07" w14:textId="77777777" w:rsidTr="00AF2FD6">
        <w:trPr>
          <w:trHeight w:val="373"/>
          <w:ins w:id="1260" w:author="USA" w:date="2023-02-21T15:28:00Z"/>
        </w:trPr>
        <w:tc>
          <w:tcPr>
            <w:tcW w:w="1092" w:type="dxa"/>
            <w:vMerge/>
            <w:tcBorders>
              <w:top w:val="nil"/>
              <w:left w:val="single" w:sz="4" w:space="0" w:color="auto"/>
              <w:bottom w:val="single" w:sz="4" w:space="0" w:color="000000"/>
              <w:right w:val="single" w:sz="4" w:space="0" w:color="auto"/>
            </w:tcBorders>
            <w:vAlign w:val="center"/>
            <w:hideMark/>
          </w:tcPr>
          <w:p w14:paraId="05FE2A6F" w14:textId="77777777" w:rsidR="00393656" w:rsidRPr="00393656" w:rsidRDefault="00393656" w:rsidP="00AF2FD6">
            <w:pPr>
              <w:rPr>
                <w:ins w:id="1261" w:author="USA" w:date="2023-02-21T15:28:00Z"/>
                <w:color w:val="000000"/>
                <w:sz w:val="20"/>
                <w:rPrChange w:id="1262" w:author="USA" w:date="2023-02-21T15:28:00Z">
                  <w:rPr>
                    <w:ins w:id="1263"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02AEA4B1" w14:textId="77777777" w:rsidR="00393656" w:rsidRPr="00393656" w:rsidRDefault="00393656" w:rsidP="00AF2FD6">
            <w:pPr>
              <w:jc w:val="center"/>
              <w:rPr>
                <w:ins w:id="1264" w:author="USA" w:date="2023-02-21T15:28:00Z"/>
                <w:color w:val="000000"/>
                <w:sz w:val="20"/>
                <w:rPrChange w:id="1265" w:author="USA" w:date="2023-02-21T15:28:00Z">
                  <w:rPr>
                    <w:ins w:id="1266" w:author="USA" w:date="2023-02-21T15:28:00Z"/>
                    <w:rFonts w:ascii="Calibri" w:hAnsi="Calibri" w:cs="Calibri"/>
                    <w:color w:val="000000"/>
                  </w:rPr>
                </w:rPrChange>
              </w:rPr>
            </w:pPr>
            <w:ins w:id="1267" w:author="USA" w:date="2023-02-21T15:28:00Z">
              <w:r w:rsidRPr="00393656">
                <w:rPr>
                  <w:color w:val="000000"/>
                  <w:sz w:val="20"/>
                  <w:rPrChange w:id="1268" w:author="USA" w:date="2023-02-21T15:28:00Z">
                    <w:rPr>
                      <w:rFonts w:ascii="Calibri" w:hAnsi="Calibri" w:cs="Calibri"/>
                      <w:color w:val="000000"/>
                    </w:rPr>
                  </w:rPrChange>
                </w:rPr>
                <w:t>73</w:t>
              </w:r>
            </w:ins>
          </w:p>
        </w:tc>
        <w:tc>
          <w:tcPr>
            <w:tcW w:w="7525" w:type="dxa"/>
            <w:tcBorders>
              <w:top w:val="nil"/>
              <w:left w:val="nil"/>
              <w:bottom w:val="single" w:sz="4" w:space="0" w:color="auto"/>
              <w:right w:val="single" w:sz="4" w:space="0" w:color="auto"/>
            </w:tcBorders>
            <w:shd w:val="clear" w:color="auto" w:fill="auto"/>
            <w:noWrap/>
            <w:vAlign w:val="bottom"/>
            <w:hideMark/>
          </w:tcPr>
          <w:p w14:paraId="00F0CEE8" w14:textId="77777777" w:rsidR="00393656" w:rsidRPr="00393656" w:rsidRDefault="00393656" w:rsidP="00AF2FD6">
            <w:pPr>
              <w:rPr>
                <w:ins w:id="1269" w:author="USA" w:date="2023-02-21T15:28:00Z"/>
                <w:color w:val="000000"/>
                <w:sz w:val="20"/>
                <w:rPrChange w:id="1270" w:author="USA" w:date="2023-02-21T15:28:00Z">
                  <w:rPr>
                    <w:ins w:id="1271" w:author="USA" w:date="2023-02-21T15:28:00Z"/>
                    <w:rFonts w:ascii="Calibri" w:hAnsi="Calibri" w:cs="Calibri"/>
                    <w:color w:val="000000"/>
                  </w:rPr>
                </w:rPrChange>
              </w:rPr>
            </w:pPr>
            <w:ins w:id="1272" w:author="USA" w:date="2023-02-21T15:28:00Z">
              <w:r w:rsidRPr="00393656">
                <w:rPr>
                  <w:color w:val="000000"/>
                  <w:sz w:val="20"/>
                  <w:rPrChange w:id="1273" w:author="USA" w:date="2023-02-21T15:28:00Z">
                    <w:rPr>
                      <w:rFonts w:ascii="Calibri" w:hAnsi="Calibri" w:cs="Calibri"/>
                      <w:color w:val="000000"/>
                    </w:rPr>
                  </w:rPrChange>
                </w:rPr>
                <w:t> Reserved for future use</w:t>
              </w:r>
            </w:ins>
          </w:p>
        </w:tc>
      </w:tr>
      <w:tr w:rsidR="00393656" w:rsidRPr="00393656" w14:paraId="0E13ACF0" w14:textId="77777777" w:rsidTr="00AF2FD6">
        <w:trPr>
          <w:trHeight w:val="373"/>
          <w:ins w:id="1274" w:author="USA" w:date="2023-02-21T15:28:00Z"/>
        </w:trPr>
        <w:tc>
          <w:tcPr>
            <w:tcW w:w="1092" w:type="dxa"/>
            <w:vMerge/>
            <w:tcBorders>
              <w:top w:val="nil"/>
              <w:left w:val="single" w:sz="4" w:space="0" w:color="auto"/>
              <w:bottom w:val="single" w:sz="4" w:space="0" w:color="000000"/>
              <w:right w:val="single" w:sz="4" w:space="0" w:color="auto"/>
            </w:tcBorders>
            <w:vAlign w:val="center"/>
            <w:hideMark/>
          </w:tcPr>
          <w:p w14:paraId="3B6B547A" w14:textId="77777777" w:rsidR="00393656" w:rsidRPr="00393656" w:rsidRDefault="00393656" w:rsidP="00AF2FD6">
            <w:pPr>
              <w:rPr>
                <w:ins w:id="1275" w:author="USA" w:date="2023-02-21T15:28:00Z"/>
                <w:color w:val="000000"/>
                <w:sz w:val="20"/>
                <w:rPrChange w:id="1276" w:author="USA" w:date="2023-02-21T15:28:00Z">
                  <w:rPr>
                    <w:ins w:id="1277"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1F94AA52" w14:textId="77777777" w:rsidR="00393656" w:rsidRPr="00393656" w:rsidRDefault="00393656" w:rsidP="00AF2FD6">
            <w:pPr>
              <w:jc w:val="center"/>
              <w:rPr>
                <w:ins w:id="1278" w:author="USA" w:date="2023-02-21T15:28:00Z"/>
                <w:color w:val="000000"/>
                <w:sz w:val="20"/>
                <w:rPrChange w:id="1279" w:author="USA" w:date="2023-02-21T15:28:00Z">
                  <w:rPr>
                    <w:ins w:id="1280" w:author="USA" w:date="2023-02-21T15:28:00Z"/>
                    <w:rFonts w:ascii="Calibri" w:hAnsi="Calibri" w:cs="Calibri"/>
                    <w:color w:val="000000"/>
                  </w:rPr>
                </w:rPrChange>
              </w:rPr>
            </w:pPr>
            <w:ins w:id="1281" w:author="USA" w:date="2023-02-21T15:28:00Z">
              <w:r w:rsidRPr="00393656">
                <w:rPr>
                  <w:color w:val="000000"/>
                  <w:sz w:val="20"/>
                  <w:rPrChange w:id="1282" w:author="USA" w:date="2023-02-21T15:28:00Z">
                    <w:rPr>
                      <w:rFonts w:ascii="Calibri" w:hAnsi="Calibri" w:cs="Calibri"/>
                      <w:color w:val="000000"/>
                    </w:rPr>
                  </w:rPrChange>
                </w:rPr>
                <w:t>74</w:t>
              </w:r>
            </w:ins>
          </w:p>
        </w:tc>
        <w:tc>
          <w:tcPr>
            <w:tcW w:w="7525" w:type="dxa"/>
            <w:tcBorders>
              <w:top w:val="nil"/>
              <w:left w:val="nil"/>
              <w:bottom w:val="single" w:sz="4" w:space="0" w:color="auto"/>
              <w:right w:val="single" w:sz="4" w:space="0" w:color="auto"/>
            </w:tcBorders>
            <w:shd w:val="clear" w:color="auto" w:fill="auto"/>
            <w:noWrap/>
            <w:vAlign w:val="bottom"/>
            <w:hideMark/>
          </w:tcPr>
          <w:p w14:paraId="2556CD6E" w14:textId="77777777" w:rsidR="00393656" w:rsidRPr="00393656" w:rsidRDefault="00393656" w:rsidP="00AF2FD6">
            <w:pPr>
              <w:rPr>
                <w:ins w:id="1283" w:author="USA" w:date="2023-02-21T15:28:00Z"/>
                <w:color w:val="000000"/>
                <w:sz w:val="20"/>
                <w:rPrChange w:id="1284" w:author="USA" w:date="2023-02-21T15:28:00Z">
                  <w:rPr>
                    <w:ins w:id="1285" w:author="USA" w:date="2023-02-21T15:28:00Z"/>
                    <w:rFonts w:ascii="Calibri" w:hAnsi="Calibri" w:cs="Calibri"/>
                    <w:color w:val="000000"/>
                  </w:rPr>
                </w:rPrChange>
              </w:rPr>
            </w:pPr>
            <w:ins w:id="1286" w:author="USA" w:date="2023-02-21T15:28:00Z">
              <w:r w:rsidRPr="00393656">
                <w:rPr>
                  <w:color w:val="000000"/>
                  <w:sz w:val="20"/>
                  <w:rPrChange w:id="1287" w:author="USA" w:date="2023-02-21T15:28:00Z">
                    <w:rPr>
                      <w:rFonts w:ascii="Calibri" w:hAnsi="Calibri" w:cs="Calibri"/>
                      <w:color w:val="000000"/>
                    </w:rPr>
                  </w:rPrChange>
                </w:rPr>
                <w:t> Reserved for future use</w:t>
              </w:r>
            </w:ins>
          </w:p>
        </w:tc>
      </w:tr>
      <w:tr w:rsidR="00393656" w:rsidRPr="00393656" w14:paraId="5AD85C46" w14:textId="77777777" w:rsidTr="00AF2FD6">
        <w:trPr>
          <w:trHeight w:val="373"/>
          <w:ins w:id="1288" w:author="USA" w:date="2023-02-21T15:28:00Z"/>
        </w:trPr>
        <w:tc>
          <w:tcPr>
            <w:tcW w:w="1092" w:type="dxa"/>
            <w:vMerge/>
            <w:tcBorders>
              <w:top w:val="nil"/>
              <w:left w:val="single" w:sz="4" w:space="0" w:color="auto"/>
              <w:bottom w:val="single" w:sz="4" w:space="0" w:color="000000"/>
              <w:right w:val="single" w:sz="4" w:space="0" w:color="auto"/>
            </w:tcBorders>
            <w:vAlign w:val="center"/>
            <w:hideMark/>
          </w:tcPr>
          <w:p w14:paraId="23DE1A9A" w14:textId="77777777" w:rsidR="00393656" w:rsidRPr="00393656" w:rsidRDefault="00393656" w:rsidP="00AF2FD6">
            <w:pPr>
              <w:rPr>
                <w:ins w:id="1289" w:author="USA" w:date="2023-02-21T15:28:00Z"/>
                <w:color w:val="000000"/>
                <w:sz w:val="20"/>
                <w:rPrChange w:id="1290" w:author="USA" w:date="2023-02-21T15:28:00Z">
                  <w:rPr>
                    <w:ins w:id="1291"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1AAF4E41" w14:textId="77777777" w:rsidR="00393656" w:rsidRPr="00393656" w:rsidRDefault="00393656" w:rsidP="00AF2FD6">
            <w:pPr>
              <w:jc w:val="center"/>
              <w:rPr>
                <w:ins w:id="1292" w:author="USA" w:date="2023-02-21T15:28:00Z"/>
                <w:color w:val="000000"/>
                <w:sz w:val="20"/>
                <w:rPrChange w:id="1293" w:author="USA" w:date="2023-02-21T15:28:00Z">
                  <w:rPr>
                    <w:ins w:id="1294" w:author="USA" w:date="2023-02-21T15:28:00Z"/>
                    <w:rFonts w:ascii="Calibri" w:hAnsi="Calibri" w:cs="Calibri"/>
                    <w:color w:val="000000"/>
                  </w:rPr>
                </w:rPrChange>
              </w:rPr>
            </w:pPr>
            <w:ins w:id="1295" w:author="USA" w:date="2023-02-21T15:28:00Z">
              <w:r w:rsidRPr="00393656">
                <w:rPr>
                  <w:color w:val="000000"/>
                  <w:sz w:val="20"/>
                  <w:rPrChange w:id="1296" w:author="USA" w:date="2023-02-21T15:28:00Z">
                    <w:rPr>
                      <w:rFonts w:ascii="Calibri" w:hAnsi="Calibri" w:cs="Calibri"/>
                      <w:color w:val="000000"/>
                    </w:rPr>
                  </w:rPrChange>
                </w:rPr>
                <w:t>75</w:t>
              </w:r>
            </w:ins>
          </w:p>
        </w:tc>
        <w:tc>
          <w:tcPr>
            <w:tcW w:w="7525" w:type="dxa"/>
            <w:tcBorders>
              <w:top w:val="nil"/>
              <w:left w:val="nil"/>
              <w:bottom w:val="single" w:sz="4" w:space="0" w:color="auto"/>
              <w:right w:val="single" w:sz="4" w:space="0" w:color="auto"/>
            </w:tcBorders>
            <w:shd w:val="clear" w:color="auto" w:fill="auto"/>
            <w:noWrap/>
            <w:vAlign w:val="bottom"/>
            <w:hideMark/>
          </w:tcPr>
          <w:p w14:paraId="5259D1F4" w14:textId="77777777" w:rsidR="00393656" w:rsidRPr="00393656" w:rsidRDefault="00393656" w:rsidP="00AF2FD6">
            <w:pPr>
              <w:rPr>
                <w:ins w:id="1297" w:author="USA" w:date="2023-02-21T15:28:00Z"/>
                <w:color w:val="000000"/>
                <w:sz w:val="20"/>
                <w:rPrChange w:id="1298" w:author="USA" w:date="2023-02-21T15:28:00Z">
                  <w:rPr>
                    <w:ins w:id="1299" w:author="USA" w:date="2023-02-21T15:28:00Z"/>
                    <w:rFonts w:ascii="Calibri" w:hAnsi="Calibri" w:cs="Calibri"/>
                    <w:color w:val="000000"/>
                  </w:rPr>
                </w:rPrChange>
              </w:rPr>
            </w:pPr>
            <w:ins w:id="1300" w:author="USA" w:date="2023-02-21T15:28:00Z">
              <w:r w:rsidRPr="00393656">
                <w:rPr>
                  <w:color w:val="000000"/>
                  <w:sz w:val="20"/>
                  <w:rPrChange w:id="1301" w:author="USA" w:date="2023-02-21T15:28:00Z">
                    <w:rPr>
                      <w:rFonts w:ascii="Calibri" w:hAnsi="Calibri" w:cs="Calibri"/>
                      <w:color w:val="000000"/>
                    </w:rPr>
                  </w:rPrChange>
                </w:rPr>
                <w:t> Reserved for future use</w:t>
              </w:r>
            </w:ins>
          </w:p>
        </w:tc>
      </w:tr>
      <w:tr w:rsidR="00393656" w:rsidRPr="00393656" w14:paraId="333C0EBC" w14:textId="77777777" w:rsidTr="00AF2FD6">
        <w:trPr>
          <w:trHeight w:val="373"/>
          <w:ins w:id="1302" w:author="USA" w:date="2023-02-21T15:28:00Z"/>
        </w:trPr>
        <w:tc>
          <w:tcPr>
            <w:tcW w:w="1092" w:type="dxa"/>
            <w:vMerge/>
            <w:tcBorders>
              <w:top w:val="nil"/>
              <w:left w:val="single" w:sz="4" w:space="0" w:color="auto"/>
              <w:bottom w:val="single" w:sz="4" w:space="0" w:color="000000"/>
              <w:right w:val="single" w:sz="4" w:space="0" w:color="auto"/>
            </w:tcBorders>
            <w:vAlign w:val="center"/>
            <w:hideMark/>
          </w:tcPr>
          <w:p w14:paraId="3958D314" w14:textId="77777777" w:rsidR="00393656" w:rsidRPr="00393656" w:rsidRDefault="00393656" w:rsidP="00AF2FD6">
            <w:pPr>
              <w:rPr>
                <w:ins w:id="1303" w:author="USA" w:date="2023-02-21T15:28:00Z"/>
                <w:color w:val="000000"/>
                <w:sz w:val="20"/>
                <w:rPrChange w:id="1304" w:author="USA" w:date="2023-02-21T15:28:00Z">
                  <w:rPr>
                    <w:ins w:id="1305" w:author="USA" w:date="2023-02-21T15:28:00Z"/>
                    <w:rFonts w:ascii="Calibri" w:hAnsi="Calibri" w:cs="Calibri"/>
                    <w:color w:val="000000"/>
                  </w:rPr>
                </w:rPrChange>
              </w:rPr>
            </w:pPr>
          </w:p>
        </w:tc>
        <w:tc>
          <w:tcPr>
            <w:tcW w:w="960" w:type="dxa"/>
            <w:tcBorders>
              <w:top w:val="nil"/>
              <w:left w:val="nil"/>
              <w:bottom w:val="single" w:sz="4" w:space="0" w:color="auto"/>
              <w:right w:val="single" w:sz="4" w:space="0" w:color="auto"/>
            </w:tcBorders>
            <w:shd w:val="clear" w:color="auto" w:fill="auto"/>
            <w:noWrap/>
            <w:vAlign w:val="center"/>
            <w:hideMark/>
          </w:tcPr>
          <w:p w14:paraId="1FA68474" w14:textId="77777777" w:rsidR="00393656" w:rsidRPr="00393656" w:rsidRDefault="00393656" w:rsidP="00AF2FD6">
            <w:pPr>
              <w:jc w:val="center"/>
              <w:rPr>
                <w:ins w:id="1306" w:author="USA" w:date="2023-02-21T15:28:00Z"/>
                <w:color w:val="000000"/>
                <w:sz w:val="20"/>
                <w:rPrChange w:id="1307" w:author="USA" w:date="2023-02-21T15:28:00Z">
                  <w:rPr>
                    <w:ins w:id="1308" w:author="USA" w:date="2023-02-21T15:28:00Z"/>
                    <w:rFonts w:ascii="Calibri" w:hAnsi="Calibri" w:cs="Calibri"/>
                    <w:color w:val="000000"/>
                  </w:rPr>
                </w:rPrChange>
              </w:rPr>
            </w:pPr>
            <w:ins w:id="1309" w:author="USA" w:date="2023-02-21T15:28:00Z">
              <w:r w:rsidRPr="00393656">
                <w:rPr>
                  <w:color w:val="000000"/>
                  <w:sz w:val="20"/>
                  <w:rPrChange w:id="1310" w:author="USA" w:date="2023-02-21T15:28:00Z">
                    <w:rPr>
                      <w:rFonts w:ascii="Calibri" w:hAnsi="Calibri" w:cs="Calibri"/>
                      <w:color w:val="000000"/>
                    </w:rPr>
                  </w:rPrChange>
                </w:rPr>
                <w:t>76</w:t>
              </w:r>
            </w:ins>
          </w:p>
        </w:tc>
        <w:tc>
          <w:tcPr>
            <w:tcW w:w="7525" w:type="dxa"/>
            <w:tcBorders>
              <w:top w:val="nil"/>
              <w:left w:val="nil"/>
              <w:bottom w:val="single" w:sz="4" w:space="0" w:color="auto"/>
              <w:right w:val="single" w:sz="4" w:space="0" w:color="auto"/>
            </w:tcBorders>
            <w:shd w:val="clear" w:color="auto" w:fill="auto"/>
            <w:noWrap/>
            <w:vAlign w:val="bottom"/>
            <w:hideMark/>
          </w:tcPr>
          <w:p w14:paraId="523415FB" w14:textId="77777777" w:rsidR="00393656" w:rsidRPr="00393656" w:rsidRDefault="00393656" w:rsidP="00AF2FD6">
            <w:pPr>
              <w:rPr>
                <w:ins w:id="1311" w:author="USA" w:date="2023-02-21T15:28:00Z"/>
                <w:color w:val="000000"/>
                <w:sz w:val="20"/>
                <w:rPrChange w:id="1312" w:author="USA" w:date="2023-02-21T15:28:00Z">
                  <w:rPr>
                    <w:ins w:id="1313" w:author="USA" w:date="2023-02-21T15:28:00Z"/>
                    <w:rFonts w:ascii="Calibri" w:hAnsi="Calibri" w:cs="Calibri"/>
                    <w:color w:val="000000"/>
                  </w:rPr>
                </w:rPrChange>
              </w:rPr>
            </w:pPr>
            <w:ins w:id="1314" w:author="USA" w:date="2023-02-21T15:28:00Z">
              <w:r w:rsidRPr="00393656">
                <w:rPr>
                  <w:color w:val="000000"/>
                  <w:sz w:val="20"/>
                  <w:rPrChange w:id="1315" w:author="USA" w:date="2023-02-21T15:28:00Z">
                    <w:rPr>
                      <w:rFonts w:ascii="Calibri" w:hAnsi="Calibri" w:cs="Calibri"/>
                      <w:color w:val="000000"/>
                    </w:rPr>
                  </w:rPrChange>
                </w:rPr>
                <w:t> Reserved for future use</w:t>
              </w:r>
            </w:ins>
          </w:p>
        </w:tc>
      </w:tr>
      <w:tr w:rsidR="00393656" w:rsidRPr="00393656" w14:paraId="7FE603D6" w14:textId="77777777" w:rsidTr="00AF2FD6">
        <w:trPr>
          <w:trHeight w:val="373"/>
          <w:ins w:id="1316" w:author="USA" w:date="2023-02-21T15:28:00Z"/>
        </w:trPr>
        <w:tc>
          <w:tcPr>
            <w:tcW w:w="1092" w:type="dxa"/>
            <w:tcBorders>
              <w:top w:val="nil"/>
              <w:left w:val="single" w:sz="4" w:space="0" w:color="auto"/>
              <w:bottom w:val="single" w:sz="4" w:space="0" w:color="auto"/>
              <w:right w:val="single" w:sz="4" w:space="0" w:color="auto"/>
            </w:tcBorders>
            <w:shd w:val="clear" w:color="auto" w:fill="auto"/>
            <w:vAlign w:val="center"/>
            <w:hideMark/>
          </w:tcPr>
          <w:p w14:paraId="220DFFE4" w14:textId="77777777" w:rsidR="00393656" w:rsidRPr="00393656" w:rsidRDefault="00393656" w:rsidP="00AF2FD6">
            <w:pPr>
              <w:jc w:val="center"/>
              <w:rPr>
                <w:ins w:id="1317" w:author="USA" w:date="2023-02-21T15:28:00Z"/>
                <w:color w:val="000000"/>
                <w:sz w:val="20"/>
              </w:rPr>
            </w:pPr>
            <w:ins w:id="1318" w:author="USA" w:date="2023-02-21T15:28:00Z">
              <w:r w:rsidRPr="00393656">
                <w:rPr>
                  <w:color w:val="000000"/>
                  <w:sz w:val="20"/>
                </w:rPr>
                <w:t> Reserved</w:t>
              </w:r>
            </w:ins>
          </w:p>
        </w:tc>
        <w:tc>
          <w:tcPr>
            <w:tcW w:w="960" w:type="dxa"/>
            <w:tcBorders>
              <w:top w:val="nil"/>
              <w:left w:val="nil"/>
              <w:bottom w:val="single" w:sz="4" w:space="0" w:color="auto"/>
              <w:right w:val="single" w:sz="4" w:space="0" w:color="auto"/>
            </w:tcBorders>
            <w:shd w:val="clear" w:color="auto" w:fill="auto"/>
            <w:noWrap/>
            <w:vAlign w:val="center"/>
            <w:hideMark/>
          </w:tcPr>
          <w:p w14:paraId="0E1E8D25" w14:textId="77777777" w:rsidR="00393656" w:rsidRPr="00393656" w:rsidRDefault="00393656" w:rsidP="00AF2FD6">
            <w:pPr>
              <w:jc w:val="center"/>
              <w:rPr>
                <w:ins w:id="1319" w:author="USA" w:date="2023-02-21T15:28:00Z"/>
                <w:color w:val="000000"/>
                <w:sz w:val="20"/>
              </w:rPr>
            </w:pPr>
            <w:ins w:id="1320" w:author="USA" w:date="2023-02-21T15:28:00Z">
              <w:r w:rsidRPr="00393656">
                <w:rPr>
                  <w:color w:val="000000"/>
                  <w:sz w:val="20"/>
                </w:rPr>
                <w:t>77 - 127</w:t>
              </w:r>
            </w:ins>
          </w:p>
        </w:tc>
        <w:tc>
          <w:tcPr>
            <w:tcW w:w="7525" w:type="dxa"/>
            <w:tcBorders>
              <w:top w:val="nil"/>
              <w:left w:val="nil"/>
              <w:bottom w:val="single" w:sz="4" w:space="0" w:color="auto"/>
              <w:right w:val="single" w:sz="4" w:space="0" w:color="auto"/>
            </w:tcBorders>
            <w:shd w:val="clear" w:color="auto" w:fill="auto"/>
            <w:noWrap/>
            <w:vAlign w:val="bottom"/>
            <w:hideMark/>
          </w:tcPr>
          <w:p w14:paraId="45198A93" w14:textId="77777777" w:rsidR="00393656" w:rsidRPr="00393656" w:rsidRDefault="00393656" w:rsidP="00AF2FD6">
            <w:pPr>
              <w:rPr>
                <w:ins w:id="1321" w:author="USA" w:date="2023-02-21T15:28:00Z"/>
                <w:color w:val="000000"/>
                <w:sz w:val="20"/>
              </w:rPr>
            </w:pPr>
            <w:ins w:id="1322" w:author="USA" w:date="2023-02-21T15:28:00Z">
              <w:r w:rsidRPr="00393656">
                <w:rPr>
                  <w:color w:val="000000"/>
                  <w:sz w:val="20"/>
                </w:rPr>
                <w:t> Reserved for future use</w:t>
              </w:r>
            </w:ins>
          </w:p>
        </w:tc>
      </w:tr>
    </w:tbl>
    <w:p w14:paraId="133EF5C9" w14:textId="150503BB" w:rsidR="00393656" w:rsidRDefault="00393656" w:rsidP="00393656">
      <w:pPr>
        <w:rPr>
          <w:ins w:id="1323" w:author="USA" w:date="2023-02-21T15:30:00Z"/>
        </w:rPr>
      </w:pPr>
    </w:p>
    <w:p w14:paraId="7C6CDC3F" w14:textId="112F509C" w:rsidR="00393656" w:rsidRPr="00393656" w:rsidRDefault="00393656" w:rsidP="00C15142">
      <w:pPr>
        <w:spacing w:before="240"/>
        <w:rPr>
          <w:ins w:id="1324" w:author="USA" w:date="2023-02-21T15:30:00Z"/>
          <w:b/>
          <w:bCs/>
          <w:color w:val="000000"/>
          <w:sz w:val="20"/>
        </w:rPr>
      </w:pPr>
      <w:ins w:id="1325" w:author="USA" w:date="2023-02-21T15:30:00Z">
        <w:r w:rsidRPr="00393656">
          <w:rPr>
            <w:b/>
            <w:bCs/>
            <w:color w:val="000000"/>
            <w:sz w:val="20"/>
          </w:rPr>
          <w:t xml:space="preserve">Table </w:t>
        </w:r>
      </w:ins>
      <w:ins w:id="1326" w:author="USA" w:date="2023-03-01T14:05:00Z">
        <w:r w:rsidR="00C15142">
          <w:rPr>
            <w:b/>
            <w:bCs/>
            <w:color w:val="000000"/>
            <w:sz w:val="20"/>
          </w:rPr>
          <w:t>(bis4)</w:t>
        </w:r>
      </w:ins>
      <w:ins w:id="1327" w:author="USA" w:date="2023-02-21T15:30:00Z">
        <w:r w:rsidRPr="00393656">
          <w:rPr>
            <w:b/>
            <w:bCs/>
            <w:color w:val="000000"/>
            <w:sz w:val="20"/>
          </w:rPr>
          <w:t xml:space="preserve"> - AtoN Operating Status</w:t>
        </w:r>
      </w:ins>
    </w:p>
    <w:p w14:paraId="555719A4" w14:textId="77777777" w:rsidR="00393656" w:rsidRPr="00393656" w:rsidRDefault="00393656" w:rsidP="00393656">
      <w:pPr>
        <w:rPr>
          <w:ins w:id="1328" w:author="USA" w:date="2023-02-21T15:29:00Z"/>
          <w:sz w:val="20"/>
        </w:rPr>
      </w:pPr>
    </w:p>
    <w:tbl>
      <w:tblPr>
        <w:tblW w:w="9460" w:type="dxa"/>
        <w:tblInd w:w="-5" w:type="dxa"/>
        <w:tblLook w:val="04A0" w:firstRow="1" w:lastRow="0" w:firstColumn="1" w:lastColumn="0" w:noHBand="0" w:noVBand="1"/>
      </w:tblPr>
      <w:tblGrid>
        <w:gridCol w:w="3337"/>
        <w:gridCol w:w="924"/>
        <w:gridCol w:w="2786"/>
        <w:gridCol w:w="1068"/>
        <w:gridCol w:w="1345"/>
      </w:tblGrid>
      <w:tr w:rsidR="00393656" w:rsidRPr="00393656" w14:paraId="250FB6B5" w14:textId="77777777" w:rsidTr="00393656">
        <w:trPr>
          <w:trHeight w:val="373"/>
          <w:ins w:id="1329" w:author="USA" w:date="2023-02-21T15:29:00Z"/>
        </w:trPr>
        <w:tc>
          <w:tcPr>
            <w:tcW w:w="3337" w:type="dxa"/>
            <w:tcBorders>
              <w:top w:val="single" w:sz="4" w:space="0" w:color="3F3F3F"/>
              <w:left w:val="single" w:sz="4" w:space="0" w:color="3F3F3F"/>
              <w:bottom w:val="single" w:sz="4" w:space="0" w:color="3F3F3F"/>
              <w:right w:val="single" w:sz="4" w:space="0" w:color="3F3F3F"/>
            </w:tcBorders>
            <w:shd w:val="clear" w:color="auto" w:fill="auto"/>
            <w:vAlign w:val="center"/>
            <w:hideMark/>
          </w:tcPr>
          <w:p w14:paraId="181310BA" w14:textId="77777777" w:rsidR="00393656" w:rsidRPr="00393656" w:rsidRDefault="00393656" w:rsidP="00AF2FD6">
            <w:pPr>
              <w:jc w:val="right"/>
              <w:rPr>
                <w:ins w:id="1330" w:author="USA" w:date="2023-02-21T15:29:00Z"/>
                <w:b/>
                <w:bCs/>
                <w:color w:val="3F3F3F"/>
                <w:sz w:val="20"/>
              </w:rPr>
            </w:pPr>
            <w:ins w:id="1331" w:author="USA" w:date="2023-02-21T15:29:00Z">
              <w:r w:rsidRPr="00393656">
                <w:rPr>
                  <w:b/>
                  <w:bCs/>
                  <w:color w:val="3F3F3F"/>
                  <w:sz w:val="20"/>
                </w:rPr>
                <w:t xml:space="preserve"> </w:t>
              </w:r>
            </w:ins>
          </w:p>
        </w:tc>
        <w:tc>
          <w:tcPr>
            <w:tcW w:w="924"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2E7569CA" w14:textId="77777777" w:rsidR="00393656" w:rsidRPr="00393656" w:rsidRDefault="00393656" w:rsidP="00AF2FD6">
            <w:pPr>
              <w:jc w:val="center"/>
              <w:rPr>
                <w:ins w:id="1332" w:author="USA" w:date="2023-02-21T15:29:00Z"/>
                <w:b/>
                <w:bCs/>
                <w:color w:val="3F3F3F"/>
                <w:sz w:val="20"/>
              </w:rPr>
            </w:pPr>
            <w:ins w:id="1333" w:author="USA" w:date="2023-02-21T15:29:00Z">
              <w:r w:rsidRPr="00393656">
                <w:rPr>
                  <w:b/>
                  <w:bCs/>
                  <w:color w:val="3F3F3F"/>
                  <w:sz w:val="20"/>
                </w:rPr>
                <w:t>1st bit</w:t>
              </w:r>
            </w:ins>
          </w:p>
        </w:tc>
        <w:tc>
          <w:tcPr>
            <w:tcW w:w="278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69684964" w14:textId="77777777" w:rsidR="00393656" w:rsidRPr="00393656" w:rsidRDefault="00393656" w:rsidP="00AF2FD6">
            <w:pPr>
              <w:jc w:val="center"/>
              <w:rPr>
                <w:ins w:id="1334" w:author="USA" w:date="2023-02-21T15:29:00Z"/>
                <w:b/>
                <w:bCs/>
                <w:color w:val="3F3F3F"/>
                <w:sz w:val="20"/>
              </w:rPr>
            </w:pPr>
            <w:ins w:id="1335" w:author="USA" w:date="2023-02-21T15:29:00Z">
              <w:r w:rsidRPr="00393656">
                <w:rPr>
                  <w:b/>
                  <w:bCs/>
                  <w:color w:val="3F3F3F"/>
                  <w:sz w:val="20"/>
                </w:rPr>
                <w:t>2nd bit</w:t>
              </w:r>
            </w:ins>
          </w:p>
        </w:tc>
        <w:tc>
          <w:tcPr>
            <w:tcW w:w="1068"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60D46774" w14:textId="77777777" w:rsidR="00393656" w:rsidRPr="00393656" w:rsidRDefault="00393656" w:rsidP="00AF2FD6">
            <w:pPr>
              <w:jc w:val="center"/>
              <w:rPr>
                <w:ins w:id="1336" w:author="USA" w:date="2023-02-21T15:29:00Z"/>
                <w:b/>
                <w:bCs/>
                <w:color w:val="3F3F3F"/>
                <w:sz w:val="20"/>
              </w:rPr>
            </w:pPr>
            <w:ins w:id="1337" w:author="USA" w:date="2023-02-21T15:29:00Z">
              <w:r w:rsidRPr="00393656">
                <w:rPr>
                  <w:b/>
                  <w:bCs/>
                  <w:color w:val="3F3F3F"/>
                  <w:sz w:val="20"/>
                </w:rPr>
                <w:t>3rd bit</w:t>
              </w:r>
            </w:ins>
          </w:p>
        </w:tc>
        <w:tc>
          <w:tcPr>
            <w:tcW w:w="1345"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4F91BD15" w14:textId="77777777" w:rsidR="00393656" w:rsidRPr="00393656" w:rsidRDefault="00393656" w:rsidP="00AF2FD6">
            <w:pPr>
              <w:jc w:val="center"/>
              <w:rPr>
                <w:ins w:id="1338" w:author="USA" w:date="2023-02-21T15:29:00Z"/>
                <w:b/>
                <w:bCs/>
                <w:color w:val="3F3F3F"/>
                <w:sz w:val="20"/>
              </w:rPr>
            </w:pPr>
            <w:ins w:id="1339" w:author="USA" w:date="2023-02-21T15:29:00Z">
              <w:r w:rsidRPr="00393656">
                <w:rPr>
                  <w:b/>
                  <w:bCs/>
                  <w:color w:val="3F3F3F"/>
                  <w:sz w:val="20"/>
                </w:rPr>
                <w:t>4th bit</w:t>
              </w:r>
            </w:ins>
          </w:p>
        </w:tc>
      </w:tr>
      <w:tr w:rsidR="00393656" w:rsidRPr="00393656" w14:paraId="02FA9951" w14:textId="77777777" w:rsidTr="00393656">
        <w:trPr>
          <w:trHeight w:val="373"/>
          <w:ins w:id="1340" w:author="USA" w:date="2023-02-21T15:29:00Z"/>
        </w:trPr>
        <w:tc>
          <w:tcPr>
            <w:tcW w:w="3337" w:type="dxa"/>
            <w:tcBorders>
              <w:top w:val="single" w:sz="4" w:space="0" w:color="3F3F3F"/>
              <w:left w:val="single" w:sz="4" w:space="0" w:color="3F3F3F"/>
              <w:bottom w:val="single" w:sz="4" w:space="0" w:color="3F3F3F"/>
              <w:right w:val="single" w:sz="4" w:space="0" w:color="3F3F3F"/>
            </w:tcBorders>
            <w:shd w:val="clear" w:color="auto" w:fill="auto"/>
            <w:vAlign w:val="center"/>
            <w:hideMark/>
          </w:tcPr>
          <w:p w14:paraId="66E0FCB1" w14:textId="77777777" w:rsidR="00393656" w:rsidRPr="00393656" w:rsidRDefault="00393656" w:rsidP="00AF2FD6">
            <w:pPr>
              <w:jc w:val="right"/>
              <w:rPr>
                <w:ins w:id="1341" w:author="USA" w:date="2023-02-21T15:29:00Z"/>
                <w:b/>
                <w:bCs/>
                <w:color w:val="3F3F3F"/>
                <w:sz w:val="20"/>
              </w:rPr>
            </w:pPr>
            <w:ins w:id="1342" w:author="USA" w:date="2023-02-21T15:29:00Z">
              <w:r w:rsidRPr="00393656">
                <w:rPr>
                  <w:b/>
                  <w:bCs/>
                  <w:color w:val="3F3F3F"/>
                  <w:sz w:val="20"/>
                </w:rPr>
                <w:t>Type of Signal</w:t>
              </w:r>
            </w:ins>
          </w:p>
        </w:tc>
        <w:tc>
          <w:tcPr>
            <w:tcW w:w="924"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604B0251" w14:textId="77777777" w:rsidR="00393656" w:rsidRPr="00393656" w:rsidRDefault="00393656" w:rsidP="00AF2FD6">
            <w:pPr>
              <w:jc w:val="center"/>
              <w:rPr>
                <w:ins w:id="1343" w:author="USA" w:date="2023-02-21T15:29:00Z"/>
                <w:b/>
                <w:bCs/>
                <w:color w:val="3F3F3F"/>
                <w:sz w:val="20"/>
              </w:rPr>
            </w:pPr>
            <w:ins w:id="1344" w:author="USA" w:date="2023-02-21T15:29:00Z">
              <w:r w:rsidRPr="00393656">
                <w:rPr>
                  <w:b/>
                  <w:bCs/>
                  <w:color w:val="3F3F3F"/>
                  <w:sz w:val="20"/>
                </w:rPr>
                <w:t>Light</w:t>
              </w:r>
            </w:ins>
          </w:p>
        </w:tc>
        <w:tc>
          <w:tcPr>
            <w:tcW w:w="2786" w:type="dxa"/>
            <w:tcBorders>
              <w:top w:val="single" w:sz="4" w:space="0" w:color="3F3F3F"/>
              <w:left w:val="single" w:sz="4" w:space="0" w:color="3F3F3F"/>
              <w:bottom w:val="single" w:sz="4" w:space="0" w:color="3F3F3F"/>
              <w:right w:val="single" w:sz="4" w:space="0" w:color="3F3F3F"/>
            </w:tcBorders>
            <w:shd w:val="clear" w:color="auto" w:fill="auto"/>
            <w:vAlign w:val="center"/>
            <w:hideMark/>
          </w:tcPr>
          <w:p w14:paraId="38A4CC78" w14:textId="77777777" w:rsidR="00393656" w:rsidRPr="00393656" w:rsidRDefault="00393656" w:rsidP="00AF2FD6">
            <w:pPr>
              <w:jc w:val="center"/>
              <w:rPr>
                <w:ins w:id="1345" w:author="USA" w:date="2023-02-21T15:29:00Z"/>
                <w:b/>
                <w:bCs/>
                <w:color w:val="3F3F3F"/>
                <w:sz w:val="20"/>
              </w:rPr>
            </w:pPr>
            <w:ins w:id="1346" w:author="USA" w:date="2023-02-21T15:29:00Z">
              <w:r w:rsidRPr="00393656">
                <w:rPr>
                  <w:b/>
                  <w:bCs/>
                  <w:color w:val="3F3F3F"/>
                  <w:sz w:val="20"/>
                </w:rPr>
                <w:t xml:space="preserve">Sound </w:t>
              </w:r>
            </w:ins>
          </w:p>
        </w:tc>
        <w:tc>
          <w:tcPr>
            <w:tcW w:w="1068"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2544F8C7" w14:textId="77777777" w:rsidR="00393656" w:rsidRPr="00393656" w:rsidRDefault="00393656" w:rsidP="00AF2FD6">
            <w:pPr>
              <w:jc w:val="center"/>
              <w:rPr>
                <w:ins w:id="1347" w:author="USA" w:date="2023-02-21T15:29:00Z"/>
                <w:b/>
                <w:bCs/>
                <w:color w:val="3F3F3F"/>
                <w:sz w:val="20"/>
              </w:rPr>
            </w:pPr>
            <w:ins w:id="1348" w:author="USA" w:date="2023-02-21T15:29:00Z">
              <w:r w:rsidRPr="00393656">
                <w:rPr>
                  <w:b/>
                  <w:bCs/>
                  <w:color w:val="3F3F3F"/>
                  <w:sz w:val="20"/>
                </w:rPr>
                <w:t>RACON</w:t>
              </w:r>
            </w:ins>
          </w:p>
        </w:tc>
        <w:tc>
          <w:tcPr>
            <w:tcW w:w="1345"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6208B452" w14:textId="77777777" w:rsidR="00393656" w:rsidRPr="00393656" w:rsidRDefault="00393656" w:rsidP="00AF2FD6">
            <w:pPr>
              <w:jc w:val="center"/>
              <w:rPr>
                <w:ins w:id="1349" w:author="USA" w:date="2023-02-21T15:29:00Z"/>
                <w:b/>
                <w:bCs/>
                <w:color w:val="3F3F3F"/>
                <w:sz w:val="20"/>
              </w:rPr>
            </w:pPr>
            <w:ins w:id="1350" w:author="USA" w:date="2023-02-21T15:29:00Z">
              <w:r w:rsidRPr="00393656">
                <w:rPr>
                  <w:b/>
                  <w:bCs/>
                  <w:color w:val="3F3F3F"/>
                  <w:sz w:val="20"/>
                </w:rPr>
                <w:t>Markings</w:t>
              </w:r>
            </w:ins>
          </w:p>
        </w:tc>
      </w:tr>
      <w:tr w:rsidR="00393656" w:rsidRPr="00393656" w14:paraId="32CD2969" w14:textId="77777777" w:rsidTr="00393656">
        <w:trPr>
          <w:trHeight w:val="373"/>
          <w:ins w:id="1351" w:author="USA" w:date="2023-02-21T15:29:00Z"/>
        </w:trPr>
        <w:tc>
          <w:tcPr>
            <w:tcW w:w="3337" w:type="dxa"/>
            <w:tcBorders>
              <w:top w:val="single" w:sz="4" w:space="0" w:color="3F3F3F"/>
              <w:left w:val="single" w:sz="4" w:space="0" w:color="3F3F3F"/>
              <w:bottom w:val="single" w:sz="4" w:space="0" w:color="3F3F3F"/>
              <w:right w:val="single" w:sz="4" w:space="0" w:color="3F3F3F"/>
            </w:tcBorders>
            <w:shd w:val="clear" w:color="auto" w:fill="auto"/>
            <w:vAlign w:val="center"/>
            <w:hideMark/>
          </w:tcPr>
          <w:p w14:paraId="62D85EA3" w14:textId="77777777" w:rsidR="00393656" w:rsidRPr="00393656" w:rsidRDefault="00393656" w:rsidP="00AF2FD6">
            <w:pPr>
              <w:jc w:val="right"/>
              <w:rPr>
                <w:ins w:id="1352" w:author="USA" w:date="2023-02-21T15:29:00Z"/>
                <w:b/>
                <w:bCs/>
                <w:color w:val="3F3F3F"/>
                <w:sz w:val="20"/>
              </w:rPr>
            </w:pPr>
            <w:ins w:id="1353" w:author="USA" w:date="2023-02-21T15:29:00Z">
              <w:r w:rsidRPr="00393656">
                <w:rPr>
                  <w:b/>
                  <w:bCs/>
                  <w:color w:val="3F3F3F"/>
                  <w:sz w:val="20"/>
                </w:rPr>
                <w:t>Watching properly</w:t>
              </w:r>
            </w:ins>
          </w:p>
        </w:tc>
        <w:tc>
          <w:tcPr>
            <w:tcW w:w="924"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21B3857C" w14:textId="77777777" w:rsidR="00393656" w:rsidRPr="00393656" w:rsidRDefault="00393656" w:rsidP="00AF2FD6">
            <w:pPr>
              <w:jc w:val="center"/>
              <w:rPr>
                <w:ins w:id="1354" w:author="USA" w:date="2023-02-21T15:29:00Z"/>
                <w:b/>
                <w:bCs/>
                <w:color w:val="3F3F3F"/>
                <w:sz w:val="20"/>
              </w:rPr>
            </w:pPr>
            <w:ins w:id="1355" w:author="USA" w:date="2023-02-21T15:29:00Z">
              <w:r w:rsidRPr="00393656">
                <w:rPr>
                  <w:b/>
                  <w:bCs/>
                  <w:color w:val="3F3F3F"/>
                  <w:sz w:val="20"/>
                </w:rPr>
                <w:t>0</w:t>
              </w:r>
            </w:ins>
          </w:p>
        </w:tc>
        <w:tc>
          <w:tcPr>
            <w:tcW w:w="278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7F14B099" w14:textId="77777777" w:rsidR="00393656" w:rsidRPr="00393656" w:rsidRDefault="00393656" w:rsidP="00AF2FD6">
            <w:pPr>
              <w:jc w:val="center"/>
              <w:rPr>
                <w:ins w:id="1356" w:author="USA" w:date="2023-02-21T15:29:00Z"/>
                <w:b/>
                <w:bCs/>
                <w:color w:val="3F3F3F"/>
                <w:sz w:val="20"/>
              </w:rPr>
            </w:pPr>
            <w:ins w:id="1357" w:author="USA" w:date="2023-02-21T15:29:00Z">
              <w:r w:rsidRPr="00393656">
                <w:rPr>
                  <w:b/>
                  <w:bCs/>
                  <w:color w:val="3F3F3F"/>
                  <w:sz w:val="20"/>
                </w:rPr>
                <w:t>0</w:t>
              </w:r>
            </w:ins>
          </w:p>
        </w:tc>
        <w:tc>
          <w:tcPr>
            <w:tcW w:w="1068"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57C7D385" w14:textId="77777777" w:rsidR="00393656" w:rsidRPr="00393656" w:rsidRDefault="00393656" w:rsidP="00AF2FD6">
            <w:pPr>
              <w:jc w:val="center"/>
              <w:rPr>
                <w:ins w:id="1358" w:author="USA" w:date="2023-02-21T15:29:00Z"/>
                <w:b/>
                <w:bCs/>
                <w:color w:val="3F3F3F"/>
                <w:sz w:val="20"/>
              </w:rPr>
            </w:pPr>
            <w:ins w:id="1359" w:author="USA" w:date="2023-02-21T15:29:00Z">
              <w:r w:rsidRPr="00393656">
                <w:rPr>
                  <w:b/>
                  <w:bCs/>
                  <w:color w:val="3F3F3F"/>
                  <w:sz w:val="20"/>
                </w:rPr>
                <w:t>0</w:t>
              </w:r>
            </w:ins>
          </w:p>
        </w:tc>
        <w:tc>
          <w:tcPr>
            <w:tcW w:w="1345"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280A6B90" w14:textId="77777777" w:rsidR="00393656" w:rsidRPr="00393656" w:rsidRDefault="00393656" w:rsidP="00AF2FD6">
            <w:pPr>
              <w:jc w:val="center"/>
              <w:rPr>
                <w:ins w:id="1360" w:author="USA" w:date="2023-02-21T15:29:00Z"/>
                <w:b/>
                <w:bCs/>
                <w:color w:val="3F3F3F"/>
                <w:sz w:val="20"/>
              </w:rPr>
            </w:pPr>
            <w:ins w:id="1361" w:author="USA" w:date="2023-02-21T15:29:00Z">
              <w:r w:rsidRPr="00393656">
                <w:rPr>
                  <w:b/>
                  <w:bCs/>
                  <w:color w:val="3F3F3F"/>
                  <w:sz w:val="20"/>
                </w:rPr>
                <w:t>0</w:t>
              </w:r>
            </w:ins>
          </w:p>
        </w:tc>
      </w:tr>
      <w:tr w:rsidR="00393656" w:rsidRPr="00393656" w14:paraId="442DF71F" w14:textId="77777777" w:rsidTr="00393656">
        <w:trPr>
          <w:trHeight w:val="373"/>
          <w:ins w:id="1362" w:author="USA" w:date="2023-02-21T15:29:00Z"/>
        </w:trPr>
        <w:tc>
          <w:tcPr>
            <w:tcW w:w="3337" w:type="dxa"/>
            <w:tcBorders>
              <w:top w:val="single" w:sz="4" w:space="0" w:color="3F3F3F"/>
              <w:left w:val="single" w:sz="4" w:space="0" w:color="3F3F3F"/>
              <w:bottom w:val="single" w:sz="4" w:space="0" w:color="3F3F3F"/>
              <w:right w:val="single" w:sz="4" w:space="0" w:color="3F3F3F"/>
            </w:tcBorders>
            <w:shd w:val="clear" w:color="auto" w:fill="auto"/>
            <w:vAlign w:val="center"/>
            <w:hideMark/>
          </w:tcPr>
          <w:p w14:paraId="03BA8088" w14:textId="77777777" w:rsidR="00393656" w:rsidRPr="00393656" w:rsidRDefault="00393656" w:rsidP="00AF2FD6">
            <w:pPr>
              <w:jc w:val="right"/>
              <w:rPr>
                <w:ins w:id="1363" w:author="USA" w:date="2023-02-21T15:29:00Z"/>
                <w:b/>
                <w:bCs/>
                <w:color w:val="3F3F3F"/>
                <w:sz w:val="20"/>
              </w:rPr>
            </w:pPr>
            <w:ins w:id="1364" w:author="USA" w:date="2023-02-21T15:29:00Z">
              <w:r w:rsidRPr="00393656">
                <w:rPr>
                  <w:b/>
                  <w:bCs/>
                  <w:color w:val="3F3F3F"/>
                  <w:sz w:val="20"/>
                </w:rPr>
                <w:t>Discrepant</w:t>
              </w:r>
            </w:ins>
          </w:p>
        </w:tc>
        <w:tc>
          <w:tcPr>
            <w:tcW w:w="924"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24E19DA7" w14:textId="77777777" w:rsidR="00393656" w:rsidRPr="00393656" w:rsidRDefault="00393656" w:rsidP="00AF2FD6">
            <w:pPr>
              <w:jc w:val="center"/>
              <w:rPr>
                <w:ins w:id="1365" w:author="USA" w:date="2023-02-21T15:29:00Z"/>
                <w:b/>
                <w:bCs/>
                <w:color w:val="3F3F3F"/>
                <w:sz w:val="20"/>
              </w:rPr>
            </w:pPr>
            <w:ins w:id="1366" w:author="USA" w:date="2023-02-21T15:29:00Z">
              <w:r w:rsidRPr="00393656">
                <w:rPr>
                  <w:b/>
                  <w:bCs/>
                  <w:color w:val="3F3F3F"/>
                  <w:sz w:val="20"/>
                </w:rPr>
                <w:t>1</w:t>
              </w:r>
            </w:ins>
          </w:p>
        </w:tc>
        <w:tc>
          <w:tcPr>
            <w:tcW w:w="278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7E69C4A4" w14:textId="77777777" w:rsidR="00393656" w:rsidRPr="00393656" w:rsidRDefault="00393656" w:rsidP="00AF2FD6">
            <w:pPr>
              <w:jc w:val="center"/>
              <w:rPr>
                <w:ins w:id="1367" w:author="USA" w:date="2023-02-21T15:29:00Z"/>
                <w:b/>
                <w:bCs/>
                <w:color w:val="3F3F3F"/>
                <w:sz w:val="20"/>
              </w:rPr>
            </w:pPr>
            <w:ins w:id="1368" w:author="USA" w:date="2023-02-21T15:29:00Z">
              <w:r w:rsidRPr="00393656">
                <w:rPr>
                  <w:b/>
                  <w:bCs/>
                  <w:color w:val="3F3F3F"/>
                  <w:sz w:val="20"/>
                </w:rPr>
                <w:t>1</w:t>
              </w:r>
            </w:ins>
          </w:p>
        </w:tc>
        <w:tc>
          <w:tcPr>
            <w:tcW w:w="1068"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3AA9B187" w14:textId="77777777" w:rsidR="00393656" w:rsidRPr="00393656" w:rsidRDefault="00393656" w:rsidP="00AF2FD6">
            <w:pPr>
              <w:jc w:val="center"/>
              <w:rPr>
                <w:ins w:id="1369" w:author="USA" w:date="2023-02-21T15:29:00Z"/>
                <w:b/>
                <w:bCs/>
                <w:color w:val="3F3F3F"/>
                <w:sz w:val="20"/>
              </w:rPr>
            </w:pPr>
            <w:ins w:id="1370" w:author="USA" w:date="2023-02-21T15:29:00Z">
              <w:r w:rsidRPr="00393656">
                <w:rPr>
                  <w:b/>
                  <w:bCs/>
                  <w:color w:val="3F3F3F"/>
                  <w:sz w:val="20"/>
                </w:rPr>
                <w:t>1</w:t>
              </w:r>
            </w:ins>
          </w:p>
        </w:tc>
        <w:tc>
          <w:tcPr>
            <w:tcW w:w="1345"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14:paraId="1B0C5BE4" w14:textId="77777777" w:rsidR="00393656" w:rsidRPr="00393656" w:rsidRDefault="00393656" w:rsidP="00AF2FD6">
            <w:pPr>
              <w:jc w:val="center"/>
              <w:rPr>
                <w:ins w:id="1371" w:author="USA" w:date="2023-02-21T15:29:00Z"/>
                <w:b/>
                <w:bCs/>
                <w:color w:val="3F3F3F"/>
                <w:sz w:val="20"/>
              </w:rPr>
            </w:pPr>
            <w:ins w:id="1372" w:author="USA" w:date="2023-02-21T15:29:00Z">
              <w:r w:rsidRPr="00393656">
                <w:rPr>
                  <w:b/>
                  <w:bCs/>
                  <w:color w:val="3F3F3F"/>
                  <w:sz w:val="20"/>
                </w:rPr>
                <w:t>1</w:t>
              </w:r>
            </w:ins>
          </w:p>
        </w:tc>
      </w:tr>
    </w:tbl>
    <w:p w14:paraId="6AEE48B2" w14:textId="77777777" w:rsidR="00393656" w:rsidRPr="00393656" w:rsidRDefault="00393656" w:rsidP="00393656">
      <w:pPr>
        <w:rPr>
          <w:ins w:id="1373" w:author="USA" w:date="2023-02-21T15:27:00Z"/>
        </w:rPr>
      </w:pPr>
    </w:p>
    <w:p w14:paraId="2F578C09" w14:textId="65F06D3A" w:rsidR="005B6DDD" w:rsidRPr="005B6DDD" w:rsidRDefault="005B6DDD" w:rsidP="005B6DDD">
      <w:pPr>
        <w:pStyle w:val="TableNo"/>
      </w:pPr>
      <w:del w:id="1374" w:author="USA" w:date="2023-02-21T15:27:00Z">
        <w:r w:rsidRPr="005B6DDD" w:rsidDel="00393656">
          <w:delText>Table (</w:delText>
        </w:r>
        <w:r w:rsidRPr="005B6DDD" w:rsidDel="00393656">
          <w:rPr>
            <w:i/>
            <w:iCs/>
          </w:rPr>
          <w:delText>bis</w:delText>
        </w:r>
        <w:r w:rsidRPr="005B6DDD" w:rsidDel="00393656">
          <w:delText>)</w:delText>
        </w:r>
      </w:del>
    </w:p>
    <w:tbl>
      <w:tblPr>
        <w:tblW w:w="9604" w:type="dxa"/>
        <w:tblInd w:w="108" w:type="dxa"/>
        <w:tblLook w:val="04A0" w:firstRow="1" w:lastRow="0" w:firstColumn="1" w:lastColumn="0" w:noHBand="0" w:noVBand="1"/>
      </w:tblPr>
      <w:tblGrid>
        <w:gridCol w:w="517"/>
        <w:gridCol w:w="4287"/>
        <w:gridCol w:w="516"/>
        <w:gridCol w:w="4284"/>
      </w:tblGrid>
      <w:tr w:rsidR="005B6DDD" w:rsidRPr="005B6DDD" w:rsidDel="00393656" w14:paraId="4A3575C1" w14:textId="1D7838F2" w:rsidTr="009B7587">
        <w:trPr>
          <w:trHeight w:val="288"/>
          <w:del w:id="1375" w:author="USA" w:date="2023-02-21T15:26: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A3FD33" w14:textId="11E8725E" w:rsidR="005B6DDD" w:rsidRPr="005B6DDD" w:rsidDel="00393656" w:rsidRDefault="005B6DDD" w:rsidP="009B7587">
            <w:pPr>
              <w:pStyle w:val="Tablehead"/>
              <w:rPr>
                <w:del w:id="1376" w:author="USA" w:date="2023-02-21T15:26:00Z"/>
              </w:rPr>
            </w:pPr>
            <w:del w:id="1377" w:author="USA" w:date="2023-02-21T15:26:00Z">
              <w:r w:rsidRPr="005B6DDD" w:rsidDel="00393656">
                <w:delText>AtoN Type</w:delText>
              </w:r>
            </w:del>
          </w:p>
        </w:tc>
      </w:tr>
      <w:tr w:rsidR="005B6DDD" w:rsidRPr="005B6DDD" w:rsidDel="00393656" w14:paraId="239246F5" w14:textId="3AB28276" w:rsidTr="009B7587">
        <w:trPr>
          <w:trHeight w:val="144"/>
          <w:del w:id="1378" w:author="USA" w:date="2023-02-21T15:26:00Z"/>
        </w:trPr>
        <w:tc>
          <w:tcPr>
            <w:tcW w:w="517" w:type="dxa"/>
            <w:tcBorders>
              <w:top w:val="nil"/>
              <w:left w:val="single" w:sz="4" w:space="0" w:color="auto"/>
              <w:bottom w:val="single" w:sz="4" w:space="0" w:color="auto"/>
              <w:right w:val="single" w:sz="4" w:space="0" w:color="auto"/>
            </w:tcBorders>
            <w:shd w:val="clear" w:color="000000" w:fill="BFBFBF"/>
            <w:vAlign w:val="center"/>
          </w:tcPr>
          <w:p w14:paraId="7FF339FC" w14:textId="713993B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379" w:author="USA" w:date="2023-02-21T15:26:00Z"/>
                <w:b/>
                <w:bCs/>
                <w:sz w:val="20"/>
              </w:rPr>
            </w:pPr>
            <w:del w:id="1380" w:author="USA" w:date="2023-02-21T15:26:00Z">
              <w:r w:rsidRPr="005B6DDD" w:rsidDel="00393656">
                <w:rPr>
                  <w:b/>
                  <w:bCs/>
                  <w:sz w:val="20"/>
                </w:rPr>
                <w:delText>00</w:delText>
              </w:r>
            </w:del>
          </w:p>
        </w:tc>
        <w:tc>
          <w:tcPr>
            <w:tcW w:w="4302" w:type="dxa"/>
            <w:tcBorders>
              <w:top w:val="nil"/>
              <w:left w:val="nil"/>
              <w:bottom w:val="single" w:sz="4" w:space="0" w:color="auto"/>
              <w:right w:val="single" w:sz="4" w:space="0" w:color="auto"/>
            </w:tcBorders>
            <w:shd w:val="clear" w:color="auto" w:fill="auto"/>
            <w:vAlign w:val="center"/>
          </w:tcPr>
          <w:p w14:paraId="310486B0" w14:textId="26D78F9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81" w:author="USA" w:date="2023-02-21T15:26:00Z"/>
                <w:sz w:val="20"/>
              </w:rPr>
            </w:pPr>
            <w:del w:id="1382" w:author="USA" w:date="2023-02-21T15:26:00Z">
              <w:r w:rsidRPr="005B6DDD" w:rsidDel="00393656">
                <w:rPr>
                  <w:sz w:val="20"/>
                </w:rPr>
                <w:delText>Default, Type Of Aton Not Specified</w:delText>
              </w:r>
            </w:del>
          </w:p>
        </w:tc>
        <w:tc>
          <w:tcPr>
            <w:tcW w:w="486" w:type="dxa"/>
            <w:tcBorders>
              <w:top w:val="nil"/>
              <w:left w:val="nil"/>
              <w:bottom w:val="single" w:sz="4" w:space="0" w:color="auto"/>
              <w:right w:val="single" w:sz="4" w:space="0" w:color="auto"/>
            </w:tcBorders>
            <w:shd w:val="clear" w:color="000000" w:fill="BFBFBF"/>
            <w:vAlign w:val="center"/>
          </w:tcPr>
          <w:p w14:paraId="15AFD772" w14:textId="19A9C7B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383" w:author="USA" w:date="2023-02-21T15:26:00Z"/>
                <w:sz w:val="20"/>
              </w:rPr>
            </w:pPr>
            <w:del w:id="1384" w:author="USA" w:date="2023-02-21T15:26:00Z">
              <w:r w:rsidRPr="005B6DDD" w:rsidDel="00393656">
                <w:rPr>
                  <w:sz w:val="20"/>
                </w:rPr>
                <w:delText>60</w:delText>
              </w:r>
            </w:del>
          </w:p>
        </w:tc>
        <w:tc>
          <w:tcPr>
            <w:tcW w:w="4299" w:type="dxa"/>
            <w:tcBorders>
              <w:top w:val="nil"/>
              <w:left w:val="nil"/>
              <w:bottom w:val="single" w:sz="4" w:space="0" w:color="auto"/>
              <w:right w:val="single" w:sz="4" w:space="0" w:color="auto"/>
            </w:tcBorders>
            <w:shd w:val="clear" w:color="000000" w:fill="FFFFFF"/>
            <w:vAlign w:val="center"/>
          </w:tcPr>
          <w:p w14:paraId="15E8EB29" w14:textId="7D36CF1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85" w:author="USA" w:date="2023-02-21T15:26:00Z"/>
                <w:sz w:val="20"/>
              </w:rPr>
            </w:pPr>
            <w:del w:id="1386" w:author="USA" w:date="2023-02-21T15:26:00Z">
              <w:r w:rsidRPr="005B6DDD" w:rsidDel="00393656">
                <w:rPr>
                  <w:sz w:val="20"/>
                </w:rPr>
                <w:delText>Special Mark (Area): Aquaculture Farm</w:delText>
              </w:r>
            </w:del>
          </w:p>
        </w:tc>
      </w:tr>
      <w:tr w:rsidR="005B6DDD" w:rsidRPr="005B6DDD" w:rsidDel="00393656" w14:paraId="410B587E" w14:textId="19CD4C70" w:rsidTr="009B7587">
        <w:trPr>
          <w:trHeight w:val="144"/>
          <w:del w:id="138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DB8EE49" w14:textId="5C3DE3A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388" w:author="USA" w:date="2023-02-21T15:26:00Z"/>
                <w:b/>
                <w:bCs/>
                <w:sz w:val="20"/>
              </w:rPr>
            </w:pPr>
            <w:del w:id="1389" w:author="USA" w:date="2023-02-21T15:26:00Z">
              <w:r w:rsidRPr="005B6DDD" w:rsidDel="00393656">
                <w:rPr>
                  <w:b/>
                  <w:bCs/>
                  <w:sz w:val="20"/>
                </w:rPr>
                <w:delText>01</w:delText>
              </w:r>
            </w:del>
          </w:p>
        </w:tc>
        <w:tc>
          <w:tcPr>
            <w:tcW w:w="4302" w:type="dxa"/>
            <w:tcBorders>
              <w:top w:val="nil"/>
              <w:left w:val="nil"/>
              <w:bottom w:val="single" w:sz="4" w:space="0" w:color="auto"/>
              <w:right w:val="single" w:sz="4" w:space="0" w:color="auto"/>
            </w:tcBorders>
            <w:shd w:val="clear" w:color="000000" w:fill="FFFFFF"/>
            <w:vAlign w:val="center"/>
          </w:tcPr>
          <w:p w14:paraId="7A9A32B8" w14:textId="25B4FD0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90" w:author="USA" w:date="2023-02-21T15:26:00Z"/>
                <w:sz w:val="20"/>
              </w:rPr>
            </w:pPr>
            <w:del w:id="1391" w:author="USA" w:date="2023-02-21T15:26:00Z">
              <w:r w:rsidRPr="005B6DDD" w:rsidDel="00393656">
                <w:rPr>
                  <w:sz w:val="20"/>
                </w:rPr>
                <w:delText xml:space="preserve">Augmenting an existing physical AtoN </w:delText>
              </w:r>
            </w:del>
          </w:p>
        </w:tc>
        <w:tc>
          <w:tcPr>
            <w:tcW w:w="486" w:type="dxa"/>
            <w:tcBorders>
              <w:top w:val="nil"/>
              <w:left w:val="nil"/>
              <w:bottom w:val="single" w:sz="4" w:space="0" w:color="auto"/>
              <w:right w:val="single" w:sz="4" w:space="0" w:color="auto"/>
            </w:tcBorders>
            <w:shd w:val="clear" w:color="000000" w:fill="BFBFBF"/>
            <w:vAlign w:val="center"/>
          </w:tcPr>
          <w:p w14:paraId="0898B2A2" w14:textId="12AA715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392" w:author="USA" w:date="2023-02-21T15:26:00Z"/>
                <w:sz w:val="20"/>
              </w:rPr>
            </w:pPr>
            <w:del w:id="1393" w:author="USA" w:date="2023-02-21T15:26:00Z">
              <w:r w:rsidRPr="005B6DDD" w:rsidDel="00393656">
                <w:rPr>
                  <w:sz w:val="20"/>
                </w:rPr>
                <w:delText>61</w:delText>
              </w:r>
            </w:del>
          </w:p>
        </w:tc>
        <w:tc>
          <w:tcPr>
            <w:tcW w:w="4299" w:type="dxa"/>
            <w:tcBorders>
              <w:top w:val="nil"/>
              <w:left w:val="nil"/>
              <w:bottom w:val="single" w:sz="4" w:space="0" w:color="auto"/>
              <w:right w:val="single" w:sz="4" w:space="0" w:color="auto"/>
            </w:tcBorders>
            <w:shd w:val="clear" w:color="auto" w:fill="auto"/>
            <w:vAlign w:val="center"/>
          </w:tcPr>
          <w:p w14:paraId="6509B901" w14:textId="398E0E7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94" w:author="USA" w:date="2023-02-21T15:26:00Z"/>
                <w:sz w:val="20"/>
              </w:rPr>
            </w:pPr>
            <w:del w:id="1395" w:author="USA" w:date="2023-02-21T15:26:00Z">
              <w:r w:rsidRPr="005B6DDD" w:rsidDel="00393656">
                <w:rPr>
                  <w:sz w:val="20"/>
                </w:rPr>
                <w:delText>Special Mark (Area): Guard Zone</w:delText>
              </w:r>
            </w:del>
          </w:p>
        </w:tc>
      </w:tr>
      <w:tr w:rsidR="005B6DDD" w:rsidRPr="005B6DDD" w:rsidDel="00393656" w14:paraId="614B7F14" w14:textId="32A10936" w:rsidTr="009B7587">
        <w:trPr>
          <w:trHeight w:val="144"/>
          <w:del w:id="139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B4EC0A6" w14:textId="5E7A9E0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397" w:author="USA" w:date="2023-02-21T15:26:00Z"/>
                <w:b/>
                <w:bCs/>
                <w:sz w:val="20"/>
              </w:rPr>
            </w:pPr>
            <w:del w:id="1398" w:author="USA" w:date="2023-02-21T15:26:00Z">
              <w:r w:rsidRPr="005B6DDD" w:rsidDel="00393656">
                <w:rPr>
                  <w:b/>
                  <w:bCs/>
                  <w:sz w:val="20"/>
                </w:rPr>
                <w:delText>02</w:delText>
              </w:r>
            </w:del>
          </w:p>
        </w:tc>
        <w:tc>
          <w:tcPr>
            <w:tcW w:w="4302" w:type="dxa"/>
            <w:tcBorders>
              <w:top w:val="nil"/>
              <w:left w:val="nil"/>
              <w:bottom w:val="single" w:sz="4" w:space="0" w:color="auto"/>
              <w:right w:val="single" w:sz="4" w:space="0" w:color="auto"/>
            </w:tcBorders>
            <w:shd w:val="clear" w:color="000000" w:fill="FFFFFF"/>
            <w:vAlign w:val="center"/>
          </w:tcPr>
          <w:p w14:paraId="47418934" w14:textId="2754D82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99" w:author="USA" w:date="2023-02-21T15:26:00Z"/>
                <w:sz w:val="20"/>
              </w:rPr>
            </w:pPr>
            <w:del w:id="1400" w:author="USA" w:date="2023-02-21T15:26:00Z">
              <w:r w:rsidRPr="005B6DDD" w:rsidDel="00393656">
                <w:rPr>
                  <w:sz w:val="20"/>
                </w:rPr>
                <w:delText>Reference Point / Area</w:delText>
              </w:r>
            </w:del>
          </w:p>
        </w:tc>
        <w:tc>
          <w:tcPr>
            <w:tcW w:w="486" w:type="dxa"/>
            <w:tcBorders>
              <w:top w:val="nil"/>
              <w:left w:val="nil"/>
              <w:bottom w:val="single" w:sz="4" w:space="0" w:color="auto"/>
              <w:right w:val="single" w:sz="4" w:space="0" w:color="auto"/>
            </w:tcBorders>
            <w:shd w:val="clear" w:color="000000" w:fill="BFBFBF"/>
            <w:vAlign w:val="center"/>
          </w:tcPr>
          <w:p w14:paraId="3839751F" w14:textId="0E2FBE8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01" w:author="USA" w:date="2023-02-21T15:26:00Z"/>
                <w:sz w:val="20"/>
              </w:rPr>
            </w:pPr>
            <w:del w:id="1402" w:author="USA" w:date="2023-02-21T15:26:00Z">
              <w:r w:rsidRPr="005B6DDD" w:rsidDel="00393656">
                <w:rPr>
                  <w:sz w:val="20"/>
                </w:rPr>
                <w:delText>62</w:delText>
              </w:r>
            </w:del>
          </w:p>
        </w:tc>
        <w:tc>
          <w:tcPr>
            <w:tcW w:w="4299" w:type="dxa"/>
            <w:tcBorders>
              <w:top w:val="nil"/>
              <w:left w:val="nil"/>
              <w:bottom w:val="single" w:sz="4" w:space="0" w:color="auto"/>
              <w:right w:val="single" w:sz="4" w:space="0" w:color="auto"/>
            </w:tcBorders>
            <w:shd w:val="clear" w:color="auto" w:fill="auto"/>
            <w:vAlign w:val="center"/>
          </w:tcPr>
          <w:p w14:paraId="0F4EE8F4" w14:textId="0825F12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03" w:author="USA" w:date="2023-02-21T15:26:00Z"/>
                <w:sz w:val="20"/>
              </w:rPr>
            </w:pPr>
            <w:del w:id="1404" w:author="USA" w:date="2023-02-21T15:26:00Z">
              <w:r w:rsidRPr="005B6DDD" w:rsidDel="00393656">
                <w:rPr>
                  <w:sz w:val="20"/>
                </w:rPr>
                <w:delText>Special Mark (Area): Ice Floe Edge</w:delText>
              </w:r>
            </w:del>
          </w:p>
        </w:tc>
      </w:tr>
      <w:tr w:rsidR="005B6DDD" w:rsidRPr="005B6DDD" w:rsidDel="00393656" w14:paraId="10153B10" w14:textId="68A83532" w:rsidTr="009B7587">
        <w:trPr>
          <w:trHeight w:val="144"/>
          <w:del w:id="140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8570313" w14:textId="64F481F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06" w:author="USA" w:date="2023-02-21T15:26:00Z"/>
                <w:b/>
                <w:bCs/>
                <w:sz w:val="20"/>
              </w:rPr>
            </w:pPr>
            <w:del w:id="1407" w:author="USA" w:date="2023-02-21T15:26:00Z">
              <w:r w:rsidRPr="005B6DDD" w:rsidDel="00393656">
                <w:rPr>
                  <w:b/>
                  <w:bCs/>
                  <w:sz w:val="20"/>
                </w:rPr>
                <w:delText>03</w:delText>
              </w:r>
            </w:del>
          </w:p>
        </w:tc>
        <w:tc>
          <w:tcPr>
            <w:tcW w:w="4302" w:type="dxa"/>
            <w:tcBorders>
              <w:top w:val="nil"/>
              <w:left w:val="nil"/>
              <w:bottom w:val="single" w:sz="4" w:space="0" w:color="auto"/>
              <w:right w:val="single" w:sz="4" w:space="0" w:color="auto"/>
            </w:tcBorders>
            <w:shd w:val="clear" w:color="000000" w:fill="FFFFFF"/>
            <w:vAlign w:val="center"/>
          </w:tcPr>
          <w:p w14:paraId="2D1DBD74" w14:textId="5076826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08" w:author="USA" w:date="2023-02-21T15:26:00Z"/>
                <w:sz w:val="20"/>
              </w:rPr>
            </w:pPr>
            <w:del w:id="1409" w:author="USA" w:date="2023-02-21T15:26:00Z">
              <w:r w:rsidRPr="005B6DDD" w:rsidDel="00393656">
                <w:rPr>
                  <w:sz w:val="20"/>
                </w:rPr>
                <w:delText>RACON</w:delText>
              </w:r>
            </w:del>
          </w:p>
        </w:tc>
        <w:tc>
          <w:tcPr>
            <w:tcW w:w="486" w:type="dxa"/>
            <w:tcBorders>
              <w:top w:val="nil"/>
              <w:left w:val="nil"/>
              <w:bottom w:val="single" w:sz="4" w:space="0" w:color="auto"/>
              <w:right w:val="single" w:sz="4" w:space="0" w:color="auto"/>
            </w:tcBorders>
            <w:shd w:val="clear" w:color="000000" w:fill="BFBFBF"/>
            <w:vAlign w:val="center"/>
          </w:tcPr>
          <w:p w14:paraId="68F9E4E7" w14:textId="409AE08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10" w:author="USA" w:date="2023-02-21T15:26:00Z"/>
                <w:sz w:val="20"/>
              </w:rPr>
            </w:pPr>
            <w:del w:id="1411" w:author="USA" w:date="2023-02-21T15:26:00Z">
              <w:r w:rsidRPr="005B6DDD" w:rsidDel="00393656">
                <w:rPr>
                  <w:sz w:val="20"/>
                </w:rPr>
                <w:delText>63</w:delText>
              </w:r>
            </w:del>
          </w:p>
        </w:tc>
        <w:tc>
          <w:tcPr>
            <w:tcW w:w="4299" w:type="dxa"/>
            <w:tcBorders>
              <w:top w:val="nil"/>
              <w:left w:val="nil"/>
              <w:bottom w:val="single" w:sz="4" w:space="0" w:color="auto"/>
              <w:right w:val="single" w:sz="4" w:space="0" w:color="auto"/>
            </w:tcBorders>
            <w:shd w:val="clear" w:color="auto" w:fill="auto"/>
            <w:vAlign w:val="center"/>
          </w:tcPr>
          <w:p w14:paraId="55CF62FC" w14:textId="23C571B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12" w:author="USA" w:date="2023-02-21T15:26:00Z"/>
                <w:sz w:val="20"/>
              </w:rPr>
            </w:pPr>
            <w:del w:id="1413" w:author="USA" w:date="2023-02-21T15:26:00Z">
              <w:r w:rsidRPr="005B6DDD" w:rsidDel="00393656">
                <w:rPr>
                  <w:sz w:val="20"/>
                </w:rPr>
                <w:delText>Special Mark (Area): Maritime Event / Regatta</w:delText>
              </w:r>
            </w:del>
          </w:p>
        </w:tc>
      </w:tr>
      <w:tr w:rsidR="005B6DDD" w:rsidRPr="005B6DDD" w:rsidDel="00393656" w14:paraId="798C9DF1" w14:textId="3EA6B39A" w:rsidTr="009B7587">
        <w:trPr>
          <w:trHeight w:val="144"/>
          <w:del w:id="141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19877C4D" w14:textId="611D3A3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15" w:author="USA" w:date="2023-02-21T15:26:00Z"/>
                <w:b/>
                <w:bCs/>
                <w:sz w:val="20"/>
              </w:rPr>
            </w:pPr>
            <w:del w:id="1416" w:author="USA" w:date="2023-02-21T15:26:00Z">
              <w:r w:rsidRPr="005B6DDD" w:rsidDel="00393656">
                <w:rPr>
                  <w:b/>
                  <w:bCs/>
                  <w:sz w:val="20"/>
                </w:rPr>
                <w:delText>04</w:delText>
              </w:r>
            </w:del>
          </w:p>
        </w:tc>
        <w:tc>
          <w:tcPr>
            <w:tcW w:w="4302" w:type="dxa"/>
            <w:tcBorders>
              <w:top w:val="nil"/>
              <w:left w:val="nil"/>
              <w:bottom w:val="single" w:sz="4" w:space="0" w:color="auto"/>
              <w:right w:val="single" w:sz="4" w:space="0" w:color="auto"/>
            </w:tcBorders>
            <w:shd w:val="clear" w:color="000000" w:fill="FFFFFF"/>
            <w:vAlign w:val="center"/>
          </w:tcPr>
          <w:p w14:paraId="7DB8653E" w14:textId="25F4204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17" w:author="USA" w:date="2023-02-21T15:26:00Z"/>
                <w:sz w:val="20"/>
              </w:rPr>
            </w:pPr>
            <w:del w:id="1418" w:author="USA" w:date="2023-02-21T15:26:00Z">
              <w:r w:rsidRPr="005B6DDD" w:rsidDel="00393656">
                <w:rPr>
                  <w:sz w:val="20"/>
                </w:rPr>
                <w:delText xml:space="preserve"> </w:delText>
              </w:r>
            </w:del>
          </w:p>
        </w:tc>
        <w:tc>
          <w:tcPr>
            <w:tcW w:w="486" w:type="dxa"/>
            <w:tcBorders>
              <w:top w:val="nil"/>
              <w:left w:val="nil"/>
              <w:bottom w:val="single" w:sz="4" w:space="0" w:color="auto"/>
              <w:right w:val="single" w:sz="4" w:space="0" w:color="auto"/>
            </w:tcBorders>
            <w:shd w:val="clear" w:color="000000" w:fill="BFBFBF"/>
            <w:vAlign w:val="center"/>
          </w:tcPr>
          <w:p w14:paraId="26110279" w14:textId="02FA0D2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19" w:author="USA" w:date="2023-02-21T15:26:00Z"/>
                <w:sz w:val="20"/>
              </w:rPr>
            </w:pPr>
            <w:del w:id="1420" w:author="USA" w:date="2023-02-21T15:26:00Z">
              <w:r w:rsidRPr="005B6DDD" w:rsidDel="00393656">
                <w:rPr>
                  <w:sz w:val="20"/>
                </w:rPr>
                <w:delText>64</w:delText>
              </w:r>
            </w:del>
          </w:p>
        </w:tc>
        <w:tc>
          <w:tcPr>
            <w:tcW w:w="4299" w:type="dxa"/>
            <w:tcBorders>
              <w:top w:val="nil"/>
              <w:left w:val="nil"/>
              <w:bottom w:val="single" w:sz="4" w:space="0" w:color="auto"/>
              <w:right w:val="single" w:sz="4" w:space="0" w:color="auto"/>
            </w:tcBorders>
            <w:shd w:val="clear" w:color="auto" w:fill="auto"/>
            <w:vAlign w:val="center"/>
          </w:tcPr>
          <w:p w14:paraId="759894AD" w14:textId="69D5804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21" w:author="USA" w:date="2023-02-21T15:26:00Z"/>
                <w:sz w:val="20"/>
              </w:rPr>
            </w:pPr>
            <w:del w:id="1422" w:author="USA" w:date="2023-02-21T15:26:00Z">
              <w:r w:rsidRPr="005B6DDD" w:rsidDel="00393656">
                <w:rPr>
                  <w:sz w:val="20"/>
                </w:rPr>
                <w:delText>Special Mark (Area): Military Operations Area</w:delText>
              </w:r>
            </w:del>
          </w:p>
        </w:tc>
      </w:tr>
      <w:tr w:rsidR="005B6DDD" w:rsidRPr="005B6DDD" w:rsidDel="00393656" w14:paraId="3FE7151A" w14:textId="03286742" w:rsidTr="009B7587">
        <w:trPr>
          <w:trHeight w:val="144"/>
          <w:del w:id="1423"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2941260" w14:textId="1E4F9F1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24" w:author="USA" w:date="2023-02-21T15:26:00Z"/>
                <w:b/>
                <w:bCs/>
                <w:sz w:val="20"/>
              </w:rPr>
            </w:pPr>
            <w:del w:id="1425" w:author="USA" w:date="2023-02-21T15:26:00Z">
              <w:r w:rsidRPr="005B6DDD" w:rsidDel="00393656">
                <w:rPr>
                  <w:b/>
                  <w:bCs/>
                  <w:sz w:val="20"/>
                </w:rPr>
                <w:delText>05</w:delText>
              </w:r>
            </w:del>
          </w:p>
        </w:tc>
        <w:tc>
          <w:tcPr>
            <w:tcW w:w="4302" w:type="dxa"/>
            <w:tcBorders>
              <w:top w:val="nil"/>
              <w:left w:val="nil"/>
              <w:bottom w:val="single" w:sz="4" w:space="0" w:color="auto"/>
              <w:right w:val="single" w:sz="4" w:space="0" w:color="auto"/>
            </w:tcBorders>
            <w:shd w:val="clear" w:color="000000" w:fill="FFFFFF"/>
            <w:vAlign w:val="center"/>
          </w:tcPr>
          <w:p w14:paraId="2591AF0A" w14:textId="6F97376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26"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60F4D505" w14:textId="1BA9847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27" w:author="USA" w:date="2023-02-21T15:26:00Z"/>
                <w:sz w:val="20"/>
              </w:rPr>
            </w:pPr>
            <w:del w:id="1428" w:author="USA" w:date="2023-02-21T15:26:00Z">
              <w:r w:rsidRPr="005B6DDD" w:rsidDel="00393656">
                <w:rPr>
                  <w:sz w:val="20"/>
                </w:rPr>
                <w:delText>65</w:delText>
              </w:r>
            </w:del>
          </w:p>
        </w:tc>
        <w:tc>
          <w:tcPr>
            <w:tcW w:w="4299" w:type="dxa"/>
            <w:tcBorders>
              <w:top w:val="nil"/>
              <w:left w:val="nil"/>
              <w:bottom w:val="single" w:sz="4" w:space="0" w:color="auto"/>
              <w:right w:val="single" w:sz="4" w:space="0" w:color="auto"/>
            </w:tcBorders>
            <w:shd w:val="clear" w:color="auto" w:fill="auto"/>
            <w:vAlign w:val="center"/>
          </w:tcPr>
          <w:p w14:paraId="2B9CF81C" w14:textId="06AF039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29" w:author="USA" w:date="2023-02-21T15:26:00Z"/>
                <w:sz w:val="20"/>
              </w:rPr>
            </w:pPr>
            <w:del w:id="1430" w:author="USA" w:date="2023-02-21T15:26:00Z">
              <w:r w:rsidRPr="005B6DDD" w:rsidDel="00393656">
                <w:rPr>
                  <w:sz w:val="20"/>
                </w:rPr>
                <w:delText>Special Mark (Area): Mooring Area</w:delText>
              </w:r>
            </w:del>
          </w:p>
        </w:tc>
      </w:tr>
      <w:tr w:rsidR="005B6DDD" w:rsidRPr="005B6DDD" w:rsidDel="00393656" w14:paraId="3A567D67" w14:textId="7B92CD18" w:rsidTr="009B7587">
        <w:trPr>
          <w:trHeight w:val="144"/>
          <w:del w:id="1431"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1F215280" w14:textId="764CD91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32" w:author="USA" w:date="2023-02-21T15:26:00Z"/>
                <w:b/>
                <w:bCs/>
                <w:sz w:val="20"/>
              </w:rPr>
            </w:pPr>
            <w:del w:id="1433" w:author="USA" w:date="2023-02-21T15:26:00Z">
              <w:r w:rsidRPr="005B6DDD" w:rsidDel="00393656">
                <w:rPr>
                  <w:b/>
                  <w:bCs/>
                  <w:sz w:val="20"/>
                </w:rPr>
                <w:lastRenderedPageBreak/>
                <w:delText>06</w:delText>
              </w:r>
            </w:del>
          </w:p>
        </w:tc>
        <w:tc>
          <w:tcPr>
            <w:tcW w:w="4302" w:type="dxa"/>
            <w:tcBorders>
              <w:top w:val="nil"/>
              <w:left w:val="nil"/>
              <w:bottom w:val="single" w:sz="4" w:space="0" w:color="auto"/>
              <w:right w:val="single" w:sz="4" w:space="0" w:color="auto"/>
            </w:tcBorders>
            <w:shd w:val="clear" w:color="000000" w:fill="FFFFFF"/>
            <w:vAlign w:val="center"/>
          </w:tcPr>
          <w:p w14:paraId="5C66B9FC" w14:textId="7D32637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34"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6BF9EF4E" w14:textId="5A3892F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35" w:author="USA" w:date="2023-02-21T15:26:00Z"/>
                <w:sz w:val="20"/>
              </w:rPr>
            </w:pPr>
            <w:del w:id="1436" w:author="USA" w:date="2023-02-21T15:26:00Z">
              <w:r w:rsidRPr="005B6DDD" w:rsidDel="00393656">
                <w:rPr>
                  <w:sz w:val="20"/>
                </w:rPr>
                <w:delText>66</w:delText>
              </w:r>
            </w:del>
          </w:p>
        </w:tc>
        <w:tc>
          <w:tcPr>
            <w:tcW w:w="4299" w:type="dxa"/>
            <w:tcBorders>
              <w:top w:val="nil"/>
              <w:left w:val="nil"/>
              <w:bottom w:val="single" w:sz="4" w:space="0" w:color="auto"/>
              <w:right w:val="single" w:sz="4" w:space="0" w:color="auto"/>
            </w:tcBorders>
            <w:shd w:val="clear" w:color="auto" w:fill="auto"/>
            <w:vAlign w:val="center"/>
          </w:tcPr>
          <w:p w14:paraId="6E5E7FB7" w14:textId="53944E7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37" w:author="USA" w:date="2023-02-21T15:26:00Z"/>
                <w:sz w:val="20"/>
              </w:rPr>
            </w:pPr>
            <w:del w:id="1438" w:author="USA" w:date="2023-02-21T15:26:00Z">
              <w:r w:rsidRPr="005B6DDD" w:rsidDel="00393656">
                <w:rPr>
                  <w:sz w:val="20"/>
                </w:rPr>
                <w:delText>Special Mark (Area): Pollution Response / Recovery Area</w:delText>
              </w:r>
            </w:del>
          </w:p>
        </w:tc>
      </w:tr>
      <w:tr w:rsidR="005B6DDD" w:rsidRPr="005B6DDD" w:rsidDel="00393656" w14:paraId="0E1E9038" w14:textId="761FEEA7" w:rsidTr="009B7587">
        <w:trPr>
          <w:trHeight w:val="144"/>
          <w:del w:id="1439"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3159DE1" w14:textId="41F8D5C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40" w:author="USA" w:date="2023-02-21T15:26:00Z"/>
                <w:b/>
                <w:bCs/>
                <w:sz w:val="20"/>
              </w:rPr>
            </w:pPr>
            <w:del w:id="1441" w:author="USA" w:date="2023-02-21T15:26:00Z">
              <w:r w:rsidRPr="005B6DDD" w:rsidDel="00393656">
                <w:rPr>
                  <w:b/>
                  <w:bCs/>
                  <w:sz w:val="20"/>
                </w:rPr>
                <w:delText>07</w:delText>
              </w:r>
            </w:del>
          </w:p>
        </w:tc>
        <w:tc>
          <w:tcPr>
            <w:tcW w:w="4302" w:type="dxa"/>
            <w:tcBorders>
              <w:top w:val="nil"/>
              <w:left w:val="nil"/>
              <w:bottom w:val="single" w:sz="4" w:space="0" w:color="auto"/>
              <w:right w:val="single" w:sz="4" w:space="0" w:color="auto"/>
            </w:tcBorders>
            <w:shd w:val="clear" w:color="000000" w:fill="FFFFFF"/>
            <w:vAlign w:val="center"/>
          </w:tcPr>
          <w:p w14:paraId="0F5682D4" w14:textId="022D3D5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42"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04E5BA70" w14:textId="0153F3C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43" w:author="USA" w:date="2023-02-21T15:26:00Z"/>
                <w:sz w:val="20"/>
              </w:rPr>
            </w:pPr>
            <w:del w:id="1444" w:author="USA" w:date="2023-02-21T15:26:00Z">
              <w:r w:rsidRPr="005B6DDD" w:rsidDel="00393656">
                <w:rPr>
                  <w:sz w:val="20"/>
                </w:rPr>
                <w:delText>67</w:delText>
              </w:r>
            </w:del>
          </w:p>
        </w:tc>
        <w:tc>
          <w:tcPr>
            <w:tcW w:w="4299" w:type="dxa"/>
            <w:tcBorders>
              <w:top w:val="nil"/>
              <w:left w:val="nil"/>
              <w:bottom w:val="single" w:sz="4" w:space="0" w:color="auto"/>
              <w:right w:val="single" w:sz="4" w:space="0" w:color="auto"/>
            </w:tcBorders>
            <w:shd w:val="clear" w:color="auto" w:fill="auto"/>
            <w:vAlign w:val="center"/>
          </w:tcPr>
          <w:p w14:paraId="7C2E0FBC" w14:textId="457D61D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45" w:author="USA" w:date="2023-02-21T15:26:00Z"/>
                <w:sz w:val="20"/>
              </w:rPr>
            </w:pPr>
            <w:del w:id="1446" w:author="USA" w:date="2023-02-21T15:26:00Z">
              <w:r w:rsidRPr="005B6DDD" w:rsidDel="00393656">
                <w:rPr>
                  <w:sz w:val="20"/>
                </w:rPr>
                <w:delText>Special Mark (Area): Restricted Operations Area</w:delText>
              </w:r>
            </w:del>
          </w:p>
        </w:tc>
      </w:tr>
      <w:tr w:rsidR="005B6DDD" w:rsidRPr="005B6DDD" w:rsidDel="00393656" w14:paraId="2AFB24F6" w14:textId="320AC618" w:rsidTr="009B7587">
        <w:trPr>
          <w:trHeight w:val="144"/>
          <w:del w:id="144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58F5DA1" w14:textId="7D884CC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48" w:author="USA" w:date="2023-02-21T15:26:00Z"/>
                <w:b/>
                <w:bCs/>
                <w:sz w:val="20"/>
              </w:rPr>
            </w:pPr>
            <w:del w:id="1449" w:author="USA" w:date="2023-02-21T15:26:00Z">
              <w:r w:rsidRPr="005B6DDD" w:rsidDel="00393656">
                <w:rPr>
                  <w:b/>
                  <w:bCs/>
                  <w:sz w:val="20"/>
                </w:rPr>
                <w:delText>08</w:delText>
              </w:r>
            </w:del>
          </w:p>
        </w:tc>
        <w:tc>
          <w:tcPr>
            <w:tcW w:w="4302" w:type="dxa"/>
            <w:tcBorders>
              <w:top w:val="nil"/>
              <w:left w:val="nil"/>
              <w:bottom w:val="single" w:sz="4" w:space="0" w:color="auto"/>
              <w:right w:val="single" w:sz="4" w:space="0" w:color="auto"/>
            </w:tcBorders>
            <w:shd w:val="clear" w:color="000000" w:fill="FFFFFF"/>
            <w:vAlign w:val="center"/>
          </w:tcPr>
          <w:p w14:paraId="2807C68D" w14:textId="70F5D37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50"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D58D9A0" w14:textId="239601A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51" w:author="USA" w:date="2023-02-21T15:26:00Z"/>
                <w:sz w:val="20"/>
              </w:rPr>
            </w:pPr>
            <w:del w:id="1452" w:author="USA" w:date="2023-02-21T15:26:00Z">
              <w:r w:rsidRPr="005B6DDD" w:rsidDel="00393656">
                <w:rPr>
                  <w:sz w:val="20"/>
                </w:rPr>
                <w:delText>68</w:delText>
              </w:r>
            </w:del>
          </w:p>
        </w:tc>
        <w:tc>
          <w:tcPr>
            <w:tcW w:w="4299" w:type="dxa"/>
            <w:tcBorders>
              <w:top w:val="nil"/>
              <w:left w:val="nil"/>
              <w:bottom w:val="single" w:sz="4" w:space="0" w:color="auto"/>
              <w:right w:val="single" w:sz="4" w:space="0" w:color="auto"/>
            </w:tcBorders>
            <w:shd w:val="clear" w:color="000000" w:fill="FFFFFF"/>
            <w:vAlign w:val="center"/>
          </w:tcPr>
          <w:p w14:paraId="64A1B720" w14:textId="5A4C093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53" w:author="USA" w:date="2023-02-21T15:26:00Z"/>
                <w:sz w:val="20"/>
              </w:rPr>
            </w:pPr>
            <w:del w:id="1454" w:author="USA" w:date="2023-02-21T15:26:00Z">
              <w:r w:rsidRPr="005B6DDD" w:rsidDel="00393656">
                <w:rPr>
                  <w:sz w:val="20"/>
                </w:rPr>
                <w:delText>Special Mark (Area): Search And Rescue Area</w:delText>
              </w:r>
            </w:del>
          </w:p>
        </w:tc>
      </w:tr>
      <w:tr w:rsidR="005B6DDD" w:rsidRPr="005B6DDD" w:rsidDel="00393656" w14:paraId="41D07F73" w14:textId="0DBB8673" w:rsidTr="009B7587">
        <w:trPr>
          <w:trHeight w:val="144"/>
          <w:del w:id="145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FC5BF24" w14:textId="599FA02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56" w:author="USA" w:date="2023-02-21T15:26:00Z"/>
                <w:b/>
                <w:bCs/>
                <w:sz w:val="20"/>
              </w:rPr>
            </w:pPr>
            <w:del w:id="1457" w:author="USA" w:date="2023-02-21T15:26:00Z">
              <w:r w:rsidRPr="005B6DDD" w:rsidDel="00393656">
                <w:rPr>
                  <w:b/>
                  <w:bCs/>
                  <w:sz w:val="20"/>
                </w:rPr>
                <w:delText>09</w:delText>
              </w:r>
            </w:del>
          </w:p>
        </w:tc>
        <w:tc>
          <w:tcPr>
            <w:tcW w:w="4302" w:type="dxa"/>
            <w:tcBorders>
              <w:top w:val="nil"/>
              <w:left w:val="nil"/>
              <w:bottom w:val="single" w:sz="4" w:space="0" w:color="auto"/>
              <w:right w:val="single" w:sz="4" w:space="0" w:color="auto"/>
            </w:tcBorders>
            <w:shd w:val="clear" w:color="000000" w:fill="FFFFFF"/>
            <w:vAlign w:val="center"/>
          </w:tcPr>
          <w:p w14:paraId="6042B6BF" w14:textId="5BCF489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58"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7A69A229" w14:textId="0F174EF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59" w:author="USA" w:date="2023-02-21T15:26:00Z"/>
                <w:sz w:val="20"/>
              </w:rPr>
            </w:pPr>
            <w:del w:id="1460" w:author="USA" w:date="2023-02-21T15:26:00Z">
              <w:r w:rsidRPr="005B6DDD" w:rsidDel="00393656">
                <w:rPr>
                  <w:sz w:val="20"/>
                </w:rPr>
                <w:delText>69</w:delText>
              </w:r>
            </w:del>
          </w:p>
        </w:tc>
        <w:tc>
          <w:tcPr>
            <w:tcW w:w="4299" w:type="dxa"/>
            <w:tcBorders>
              <w:top w:val="nil"/>
              <w:left w:val="nil"/>
              <w:bottom w:val="single" w:sz="4" w:space="0" w:color="auto"/>
              <w:right w:val="single" w:sz="4" w:space="0" w:color="auto"/>
            </w:tcBorders>
            <w:shd w:val="clear" w:color="auto" w:fill="auto"/>
            <w:vAlign w:val="center"/>
          </w:tcPr>
          <w:p w14:paraId="417F0ADC" w14:textId="2776A59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61" w:author="USA" w:date="2023-02-21T15:26:00Z"/>
                <w:sz w:val="20"/>
              </w:rPr>
            </w:pPr>
            <w:del w:id="1462" w:author="USA" w:date="2023-02-21T15:26:00Z">
              <w:r w:rsidRPr="005B6DDD" w:rsidDel="00393656">
                <w:rPr>
                  <w:sz w:val="20"/>
                </w:rPr>
                <w:delText>Special Mark (Area): Substance Fishing Area</w:delText>
              </w:r>
            </w:del>
          </w:p>
        </w:tc>
      </w:tr>
      <w:tr w:rsidR="005B6DDD" w:rsidRPr="005B6DDD" w:rsidDel="00393656" w14:paraId="1E7B83D4" w14:textId="1BF9FAB7" w:rsidTr="009B7587">
        <w:trPr>
          <w:trHeight w:val="144"/>
          <w:del w:id="1463"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6B63D55" w14:textId="187E309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64" w:author="USA" w:date="2023-02-21T15:26:00Z"/>
                <w:b/>
                <w:bCs/>
                <w:sz w:val="20"/>
              </w:rPr>
            </w:pPr>
            <w:del w:id="1465" w:author="USA" w:date="2023-02-21T15:26:00Z">
              <w:r w:rsidRPr="005B6DDD" w:rsidDel="00393656">
                <w:rPr>
                  <w:b/>
                  <w:bCs/>
                  <w:sz w:val="20"/>
                </w:rPr>
                <w:delText>10</w:delText>
              </w:r>
            </w:del>
          </w:p>
        </w:tc>
        <w:tc>
          <w:tcPr>
            <w:tcW w:w="4302" w:type="dxa"/>
            <w:tcBorders>
              <w:top w:val="nil"/>
              <w:left w:val="nil"/>
              <w:bottom w:val="single" w:sz="4" w:space="0" w:color="auto"/>
              <w:right w:val="single" w:sz="4" w:space="0" w:color="auto"/>
            </w:tcBorders>
            <w:shd w:val="clear" w:color="000000" w:fill="FFFFFF"/>
            <w:vAlign w:val="center"/>
          </w:tcPr>
          <w:p w14:paraId="485BEEEC" w14:textId="7C3DEF7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66" w:author="USA" w:date="2023-02-21T15:26:00Z"/>
                <w:sz w:val="20"/>
              </w:rPr>
            </w:pPr>
            <w:del w:id="1467" w:author="USA" w:date="2023-02-21T15:26:00Z">
              <w:r w:rsidRPr="005B6DDD" w:rsidDel="00393656">
                <w:rPr>
                  <w:sz w:val="20"/>
                </w:rPr>
                <w:delText>Cardinal Mark: Bifurcation / Junction</w:delText>
              </w:r>
            </w:del>
          </w:p>
        </w:tc>
        <w:tc>
          <w:tcPr>
            <w:tcW w:w="486" w:type="dxa"/>
            <w:tcBorders>
              <w:top w:val="nil"/>
              <w:left w:val="nil"/>
              <w:bottom w:val="single" w:sz="4" w:space="0" w:color="auto"/>
              <w:right w:val="single" w:sz="4" w:space="0" w:color="auto"/>
            </w:tcBorders>
            <w:shd w:val="clear" w:color="000000" w:fill="BFBFBF"/>
            <w:vAlign w:val="center"/>
          </w:tcPr>
          <w:p w14:paraId="09E9B61E" w14:textId="40A3C44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68" w:author="USA" w:date="2023-02-21T15:26:00Z"/>
                <w:sz w:val="20"/>
              </w:rPr>
            </w:pPr>
            <w:del w:id="1469" w:author="USA" w:date="2023-02-21T15:26:00Z">
              <w:r w:rsidRPr="005B6DDD" w:rsidDel="00393656">
                <w:rPr>
                  <w:sz w:val="20"/>
                </w:rPr>
                <w:delText>70</w:delText>
              </w:r>
            </w:del>
          </w:p>
        </w:tc>
        <w:tc>
          <w:tcPr>
            <w:tcW w:w="4299" w:type="dxa"/>
            <w:tcBorders>
              <w:top w:val="nil"/>
              <w:left w:val="nil"/>
              <w:bottom w:val="single" w:sz="4" w:space="0" w:color="auto"/>
              <w:right w:val="single" w:sz="4" w:space="0" w:color="auto"/>
            </w:tcBorders>
            <w:shd w:val="clear" w:color="auto" w:fill="auto"/>
            <w:vAlign w:val="center"/>
          </w:tcPr>
          <w:p w14:paraId="65FC6354" w14:textId="2B4BF4C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70" w:author="USA" w:date="2023-02-21T15:26:00Z"/>
                <w:sz w:val="20"/>
              </w:rPr>
            </w:pPr>
            <w:del w:id="1471" w:author="USA" w:date="2023-02-21T15:26:00Z">
              <w:r w:rsidRPr="005B6DDD" w:rsidDel="00393656">
                <w:rPr>
                  <w:sz w:val="20"/>
                </w:rPr>
                <w:delText>Special Mark (Area): Underwater Operations Area</w:delText>
              </w:r>
            </w:del>
          </w:p>
        </w:tc>
      </w:tr>
      <w:tr w:rsidR="005B6DDD" w:rsidRPr="005B6DDD" w:rsidDel="00393656" w14:paraId="0826C8B4" w14:textId="6BAFB7B6" w:rsidTr="009B7587">
        <w:trPr>
          <w:trHeight w:val="144"/>
          <w:del w:id="147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37D2E97" w14:textId="7C55063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73" w:author="USA" w:date="2023-02-21T15:26:00Z"/>
                <w:b/>
                <w:bCs/>
                <w:sz w:val="20"/>
              </w:rPr>
            </w:pPr>
            <w:del w:id="1474" w:author="USA" w:date="2023-02-21T15:26:00Z">
              <w:r w:rsidRPr="005B6DDD" w:rsidDel="00393656">
                <w:rPr>
                  <w:b/>
                  <w:bCs/>
                  <w:sz w:val="20"/>
                </w:rPr>
                <w:delText>11</w:delText>
              </w:r>
            </w:del>
          </w:p>
        </w:tc>
        <w:tc>
          <w:tcPr>
            <w:tcW w:w="4302" w:type="dxa"/>
            <w:tcBorders>
              <w:top w:val="nil"/>
              <w:left w:val="nil"/>
              <w:bottom w:val="single" w:sz="4" w:space="0" w:color="auto"/>
              <w:right w:val="single" w:sz="4" w:space="0" w:color="auto"/>
            </w:tcBorders>
            <w:shd w:val="clear" w:color="auto" w:fill="auto"/>
            <w:vAlign w:val="center"/>
          </w:tcPr>
          <w:p w14:paraId="747110C6" w14:textId="48AB2B2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75" w:author="USA" w:date="2023-02-21T15:26:00Z"/>
                <w:sz w:val="20"/>
              </w:rPr>
            </w:pPr>
            <w:del w:id="1476" w:author="USA" w:date="2023-02-21T15:26:00Z">
              <w:r w:rsidRPr="005B6DDD" w:rsidDel="00393656">
                <w:rPr>
                  <w:sz w:val="20"/>
                </w:rPr>
                <w:delText>Cardinal Mark: Bifurcation / Junction,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309D656E" w14:textId="256AF19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77" w:author="USA" w:date="2023-02-21T15:26:00Z"/>
                <w:sz w:val="20"/>
              </w:rPr>
            </w:pPr>
            <w:del w:id="1478" w:author="USA" w:date="2023-02-21T15:26:00Z">
              <w:r w:rsidRPr="005B6DDD" w:rsidDel="00393656">
                <w:rPr>
                  <w:sz w:val="20"/>
                </w:rPr>
                <w:delText>71</w:delText>
              </w:r>
            </w:del>
          </w:p>
        </w:tc>
        <w:tc>
          <w:tcPr>
            <w:tcW w:w="4299" w:type="dxa"/>
            <w:tcBorders>
              <w:top w:val="nil"/>
              <w:left w:val="nil"/>
              <w:bottom w:val="single" w:sz="4" w:space="0" w:color="auto"/>
              <w:right w:val="single" w:sz="4" w:space="0" w:color="auto"/>
            </w:tcBorders>
            <w:shd w:val="clear" w:color="auto" w:fill="auto"/>
            <w:vAlign w:val="center"/>
          </w:tcPr>
          <w:p w14:paraId="2148FD36" w14:textId="12C35C1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79" w:author="USA" w:date="2023-02-21T15:26:00Z"/>
                <w:sz w:val="20"/>
              </w:rPr>
            </w:pPr>
          </w:p>
        </w:tc>
      </w:tr>
      <w:tr w:rsidR="005B6DDD" w:rsidRPr="005B6DDD" w:rsidDel="00393656" w14:paraId="1B9C2E7F" w14:textId="13EAE60F" w:rsidTr="009B7587">
        <w:trPr>
          <w:trHeight w:val="144"/>
          <w:del w:id="148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EE4AD3" w14:textId="435E367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81" w:author="USA" w:date="2023-02-21T15:26:00Z"/>
                <w:b/>
                <w:bCs/>
                <w:sz w:val="20"/>
              </w:rPr>
            </w:pPr>
            <w:del w:id="1482" w:author="USA" w:date="2023-02-21T15:26:00Z">
              <w:r w:rsidRPr="005B6DDD" w:rsidDel="00393656">
                <w:rPr>
                  <w:b/>
                  <w:bCs/>
                  <w:sz w:val="20"/>
                </w:rPr>
                <w:delText>12</w:delText>
              </w:r>
            </w:del>
          </w:p>
        </w:tc>
        <w:tc>
          <w:tcPr>
            <w:tcW w:w="4302" w:type="dxa"/>
            <w:tcBorders>
              <w:top w:val="nil"/>
              <w:left w:val="nil"/>
              <w:bottom w:val="single" w:sz="4" w:space="0" w:color="auto"/>
              <w:right w:val="single" w:sz="4" w:space="0" w:color="auto"/>
            </w:tcBorders>
            <w:shd w:val="clear" w:color="auto" w:fill="auto"/>
            <w:vAlign w:val="center"/>
          </w:tcPr>
          <w:p w14:paraId="1AB96BA7" w14:textId="429D7F5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83" w:author="USA" w:date="2023-02-21T15:26:00Z"/>
                <w:sz w:val="20"/>
              </w:rPr>
            </w:pPr>
            <w:del w:id="1484" w:author="USA" w:date="2023-02-21T15:26:00Z">
              <w:r w:rsidRPr="005B6DDD" w:rsidDel="00393656">
                <w:rPr>
                  <w:sz w:val="20"/>
                </w:rPr>
                <w:delText>Cardinal Mark: Bifurcation / Junction,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5663A7D4" w14:textId="1BE32BC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85" w:author="USA" w:date="2023-02-21T15:26:00Z"/>
                <w:sz w:val="20"/>
              </w:rPr>
            </w:pPr>
            <w:del w:id="1486" w:author="USA" w:date="2023-02-21T15:26:00Z">
              <w:r w:rsidRPr="005B6DDD" w:rsidDel="00393656">
                <w:rPr>
                  <w:sz w:val="20"/>
                </w:rPr>
                <w:delText>72</w:delText>
              </w:r>
            </w:del>
          </w:p>
        </w:tc>
        <w:tc>
          <w:tcPr>
            <w:tcW w:w="4299" w:type="dxa"/>
            <w:tcBorders>
              <w:top w:val="nil"/>
              <w:left w:val="nil"/>
              <w:bottom w:val="single" w:sz="4" w:space="0" w:color="auto"/>
              <w:right w:val="single" w:sz="4" w:space="0" w:color="auto"/>
            </w:tcBorders>
            <w:shd w:val="clear" w:color="auto" w:fill="auto"/>
            <w:vAlign w:val="center"/>
          </w:tcPr>
          <w:p w14:paraId="482A58C4" w14:textId="7513CEA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87" w:author="USA" w:date="2023-02-21T15:26:00Z"/>
                <w:sz w:val="20"/>
              </w:rPr>
            </w:pPr>
          </w:p>
        </w:tc>
      </w:tr>
      <w:tr w:rsidR="005B6DDD" w:rsidRPr="005B6DDD" w:rsidDel="00393656" w14:paraId="23E44D1D" w14:textId="06DDB1D9" w:rsidTr="009B7587">
        <w:trPr>
          <w:trHeight w:val="144"/>
          <w:del w:id="148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1B08910" w14:textId="5372F6F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89" w:author="USA" w:date="2023-02-21T15:26:00Z"/>
                <w:b/>
                <w:bCs/>
                <w:sz w:val="20"/>
              </w:rPr>
            </w:pPr>
            <w:del w:id="1490" w:author="USA" w:date="2023-02-21T15:26:00Z">
              <w:r w:rsidRPr="005B6DDD" w:rsidDel="00393656">
                <w:rPr>
                  <w:b/>
                  <w:bCs/>
                  <w:sz w:val="20"/>
                </w:rPr>
                <w:delText>13</w:delText>
              </w:r>
            </w:del>
          </w:p>
        </w:tc>
        <w:tc>
          <w:tcPr>
            <w:tcW w:w="4302" w:type="dxa"/>
            <w:tcBorders>
              <w:top w:val="nil"/>
              <w:left w:val="nil"/>
              <w:bottom w:val="single" w:sz="4" w:space="0" w:color="auto"/>
              <w:right w:val="single" w:sz="4" w:space="0" w:color="auto"/>
            </w:tcBorders>
            <w:shd w:val="clear" w:color="000000" w:fill="FFFFFF"/>
            <w:vAlign w:val="center"/>
          </w:tcPr>
          <w:p w14:paraId="7C871D3A" w14:textId="76DA787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91" w:author="USA" w:date="2023-02-21T15:26:00Z"/>
                <w:sz w:val="20"/>
                <w:lang w:val="de-DE"/>
              </w:rPr>
            </w:pPr>
            <w:del w:id="1492" w:author="USA" w:date="2023-02-21T15:26:00Z">
              <w:r w:rsidRPr="005B6DDD" w:rsidDel="00393656">
                <w:rPr>
                  <w:sz w:val="20"/>
                  <w:lang w:val="de-DE"/>
                </w:rPr>
                <w:delText>Cardinal Mark: Cardinal Mark E</w:delText>
              </w:r>
            </w:del>
          </w:p>
        </w:tc>
        <w:tc>
          <w:tcPr>
            <w:tcW w:w="486" w:type="dxa"/>
            <w:tcBorders>
              <w:top w:val="nil"/>
              <w:left w:val="nil"/>
              <w:bottom w:val="single" w:sz="4" w:space="0" w:color="auto"/>
              <w:right w:val="single" w:sz="4" w:space="0" w:color="auto"/>
            </w:tcBorders>
            <w:shd w:val="clear" w:color="000000" w:fill="BFBFBF"/>
            <w:vAlign w:val="center"/>
          </w:tcPr>
          <w:p w14:paraId="667921EB" w14:textId="48974FF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93" w:author="USA" w:date="2023-02-21T15:26:00Z"/>
                <w:sz w:val="20"/>
              </w:rPr>
            </w:pPr>
            <w:del w:id="1494" w:author="USA" w:date="2023-02-21T15:26:00Z">
              <w:r w:rsidRPr="005B6DDD" w:rsidDel="00393656">
                <w:rPr>
                  <w:sz w:val="20"/>
                </w:rPr>
                <w:delText>73</w:delText>
              </w:r>
            </w:del>
          </w:p>
        </w:tc>
        <w:tc>
          <w:tcPr>
            <w:tcW w:w="4299" w:type="dxa"/>
            <w:tcBorders>
              <w:top w:val="nil"/>
              <w:left w:val="nil"/>
              <w:bottom w:val="single" w:sz="4" w:space="0" w:color="auto"/>
              <w:right w:val="single" w:sz="4" w:space="0" w:color="auto"/>
            </w:tcBorders>
            <w:shd w:val="clear" w:color="auto" w:fill="auto"/>
            <w:vAlign w:val="center"/>
          </w:tcPr>
          <w:p w14:paraId="50172B48" w14:textId="6FE387C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95" w:author="USA" w:date="2023-02-21T15:26:00Z"/>
                <w:sz w:val="20"/>
              </w:rPr>
            </w:pPr>
          </w:p>
        </w:tc>
      </w:tr>
      <w:tr w:rsidR="005B6DDD" w:rsidRPr="005B6DDD" w:rsidDel="00393656" w14:paraId="2F208773" w14:textId="71A26BBF" w:rsidTr="009B7587">
        <w:trPr>
          <w:trHeight w:val="144"/>
          <w:del w:id="149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86F10DA" w14:textId="4D09569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497" w:author="USA" w:date="2023-02-21T15:26:00Z"/>
                <w:b/>
                <w:bCs/>
                <w:sz w:val="20"/>
              </w:rPr>
            </w:pPr>
            <w:del w:id="1498" w:author="USA" w:date="2023-02-21T15:26:00Z">
              <w:r w:rsidRPr="005B6DDD" w:rsidDel="00393656">
                <w:rPr>
                  <w:b/>
                  <w:bCs/>
                  <w:sz w:val="20"/>
                </w:rPr>
                <w:delText>14</w:delText>
              </w:r>
            </w:del>
          </w:p>
        </w:tc>
        <w:tc>
          <w:tcPr>
            <w:tcW w:w="4302" w:type="dxa"/>
            <w:tcBorders>
              <w:top w:val="nil"/>
              <w:left w:val="nil"/>
              <w:bottom w:val="single" w:sz="4" w:space="0" w:color="auto"/>
              <w:right w:val="single" w:sz="4" w:space="0" w:color="auto"/>
            </w:tcBorders>
            <w:shd w:val="clear" w:color="auto" w:fill="auto"/>
            <w:vAlign w:val="center"/>
          </w:tcPr>
          <w:p w14:paraId="27E64154" w14:textId="52FFD75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99" w:author="USA" w:date="2023-02-21T15:26:00Z"/>
                <w:sz w:val="20"/>
              </w:rPr>
            </w:pPr>
            <w:del w:id="1500" w:author="USA" w:date="2023-02-21T15:26:00Z">
              <w:r w:rsidRPr="005B6DDD" w:rsidDel="00393656">
                <w:rPr>
                  <w:sz w:val="20"/>
                </w:rPr>
                <w:delText>Cardinal Mark: Cardinal Mark N</w:delText>
              </w:r>
            </w:del>
          </w:p>
        </w:tc>
        <w:tc>
          <w:tcPr>
            <w:tcW w:w="486" w:type="dxa"/>
            <w:tcBorders>
              <w:top w:val="nil"/>
              <w:left w:val="nil"/>
              <w:bottom w:val="single" w:sz="4" w:space="0" w:color="auto"/>
              <w:right w:val="single" w:sz="4" w:space="0" w:color="auto"/>
            </w:tcBorders>
            <w:shd w:val="clear" w:color="000000" w:fill="BFBFBF"/>
            <w:vAlign w:val="center"/>
          </w:tcPr>
          <w:p w14:paraId="47650DF4" w14:textId="24E82E9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01" w:author="USA" w:date="2023-02-21T15:26:00Z"/>
                <w:sz w:val="20"/>
              </w:rPr>
            </w:pPr>
            <w:del w:id="1502" w:author="USA" w:date="2023-02-21T15:26:00Z">
              <w:r w:rsidRPr="005B6DDD" w:rsidDel="00393656">
                <w:rPr>
                  <w:sz w:val="20"/>
                </w:rPr>
                <w:delText>74</w:delText>
              </w:r>
            </w:del>
          </w:p>
        </w:tc>
        <w:tc>
          <w:tcPr>
            <w:tcW w:w="4299" w:type="dxa"/>
            <w:tcBorders>
              <w:top w:val="nil"/>
              <w:left w:val="nil"/>
              <w:bottom w:val="single" w:sz="4" w:space="0" w:color="auto"/>
              <w:right w:val="single" w:sz="4" w:space="0" w:color="auto"/>
            </w:tcBorders>
            <w:shd w:val="clear" w:color="auto" w:fill="auto"/>
            <w:vAlign w:val="center"/>
          </w:tcPr>
          <w:p w14:paraId="0AD52CB3" w14:textId="7A50323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03" w:author="USA" w:date="2023-02-21T15:26:00Z"/>
                <w:sz w:val="20"/>
              </w:rPr>
            </w:pPr>
          </w:p>
        </w:tc>
      </w:tr>
      <w:tr w:rsidR="005B6DDD" w:rsidRPr="005B6DDD" w:rsidDel="00393656" w14:paraId="7D56C241" w14:textId="6A1C2214" w:rsidTr="009B7587">
        <w:trPr>
          <w:trHeight w:val="144"/>
          <w:del w:id="150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DF91801" w14:textId="1C7B42F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05" w:author="USA" w:date="2023-02-21T15:26:00Z"/>
                <w:b/>
                <w:bCs/>
                <w:sz w:val="20"/>
              </w:rPr>
            </w:pPr>
            <w:del w:id="1506" w:author="USA" w:date="2023-02-21T15:26:00Z">
              <w:r w:rsidRPr="005B6DDD" w:rsidDel="00393656">
                <w:rPr>
                  <w:b/>
                  <w:bCs/>
                  <w:sz w:val="20"/>
                </w:rPr>
                <w:delText>15</w:delText>
              </w:r>
            </w:del>
          </w:p>
        </w:tc>
        <w:tc>
          <w:tcPr>
            <w:tcW w:w="4302" w:type="dxa"/>
            <w:tcBorders>
              <w:top w:val="nil"/>
              <w:left w:val="nil"/>
              <w:bottom w:val="single" w:sz="4" w:space="0" w:color="auto"/>
              <w:right w:val="single" w:sz="4" w:space="0" w:color="auto"/>
            </w:tcBorders>
            <w:shd w:val="clear" w:color="auto" w:fill="auto"/>
            <w:vAlign w:val="center"/>
          </w:tcPr>
          <w:p w14:paraId="281A8DF2" w14:textId="6536E61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07" w:author="USA" w:date="2023-02-21T15:26:00Z"/>
                <w:sz w:val="20"/>
              </w:rPr>
            </w:pPr>
            <w:del w:id="1508" w:author="USA" w:date="2023-02-21T15:26:00Z">
              <w:r w:rsidRPr="005B6DDD" w:rsidDel="00393656">
                <w:rPr>
                  <w:sz w:val="20"/>
                </w:rPr>
                <w:delText>Cardinal Mark: Cardinal Mark S</w:delText>
              </w:r>
            </w:del>
          </w:p>
        </w:tc>
        <w:tc>
          <w:tcPr>
            <w:tcW w:w="486" w:type="dxa"/>
            <w:tcBorders>
              <w:top w:val="nil"/>
              <w:left w:val="nil"/>
              <w:bottom w:val="single" w:sz="4" w:space="0" w:color="auto"/>
              <w:right w:val="single" w:sz="4" w:space="0" w:color="auto"/>
            </w:tcBorders>
            <w:shd w:val="clear" w:color="000000" w:fill="BFBFBF"/>
            <w:vAlign w:val="center"/>
          </w:tcPr>
          <w:p w14:paraId="1DC43D81" w14:textId="747E49D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09" w:author="USA" w:date="2023-02-21T15:26:00Z"/>
                <w:sz w:val="20"/>
              </w:rPr>
            </w:pPr>
            <w:del w:id="1510" w:author="USA" w:date="2023-02-21T15:26:00Z">
              <w:r w:rsidRPr="005B6DDD" w:rsidDel="00393656">
                <w:rPr>
                  <w:sz w:val="20"/>
                </w:rPr>
                <w:delText>75</w:delText>
              </w:r>
            </w:del>
          </w:p>
        </w:tc>
        <w:tc>
          <w:tcPr>
            <w:tcW w:w="4299" w:type="dxa"/>
            <w:tcBorders>
              <w:top w:val="nil"/>
              <w:left w:val="nil"/>
              <w:bottom w:val="single" w:sz="4" w:space="0" w:color="auto"/>
              <w:right w:val="single" w:sz="4" w:space="0" w:color="auto"/>
            </w:tcBorders>
            <w:shd w:val="clear" w:color="auto" w:fill="auto"/>
            <w:vAlign w:val="center"/>
          </w:tcPr>
          <w:p w14:paraId="0C78475F" w14:textId="2BE422E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11" w:author="USA" w:date="2023-02-21T15:26:00Z"/>
                <w:sz w:val="20"/>
              </w:rPr>
            </w:pPr>
          </w:p>
        </w:tc>
      </w:tr>
      <w:tr w:rsidR="005B6DDD" w:rsidRPr="005B6DDD" w:rsidDel="00393656" w14:paraId="5EFA875A" w14:textId="3B6A559D" w:rsidTr="009B7587">
        <w:trPr>
          <w:trHeight w:val="144"/>
          <w:del w:id="151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467210B" w14:textId="4021E2F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13" w:author="USA" w:date="2023-02-21T15:26:00Z"/>
                <w:b/>
                <w:bCs/>
                <w:sz w:val="20"/>
              </w:rPr>
            </w:pPr>
            <w:del w:id="1514" w:author="USA" w:date="2023-02-21T15:26:00Z">
              <w:r w:rsidRPr="005B6DDD" w:rsidDel="00393656">
                <w:rPr>
                  <w:b/>
                  <w:bCs/>
                  <w:sz w:val="20"/>
                </w:rPr>
                <w:delText>16</w:delText>
              </w:r>
            </w:del>
          </w:p>
        </w:tc>
        <w:tc>
          <w:tcPr>
            <w:tcW w:w="4302" w:type="dxa"/>
            <w:tcBorders>
              <w:top w:val="nil"/>
              <w:left w:val="nil"/>
              <w:bottom w:val="single" w:sz="4" w:space="0" w:color="auto"/>
              <w:right w:val="single" w:sz="4" w:space="0" w:color="auto"/>
            </w:tcBorders>
            <w:shd w:val="clear" w:color="auto" w:fill="auto"/>
            <w:vAlign w:val="center"/>
          </w:tcPr>
          <w:p w14:paraId="036B45FE" w14:textId="073BC96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15" w:author="USA" w:date="2023-02-21T15:26:00Z"/>
                <w:sz w:val="20"/>
              </w:rPr>
            </w:pPr>
            <w:del w:id="1516" w:author="USA" w:date="2023-02-21T15:26:00Z">
              <w:r w:rsidRPr="005B6DDD" w:rsidDel="00393656">
                <w:rPr>
                  <w:sz w:val="20"/>
                </w:rPr>
                <w:delText>Cardinal Mark: Cardinal Mark W</w:delText>
              </w:r>
            </w:del>
          </w:p>
        </w:tc>
        <w:tc>
          <w:tcPr>
            <w:tcW w:w="486" w:type="dxa"/>
            <w:tcBorders>
              <w:top w:val="nil"/>
              <w:left w:val="nil"/>
              <w:bottom w:val="single" w:sz="4" w:space="0" w:color="auto"/>
              <w:right w:val="single" w:sz="4" w:space="0" w:color="auto"/>
            </w:tcBorders>
            <w:shd w:val="clear" w:color="000000" w:fill="BFBFBF"/>
            <w:vAlign w:val="center"/>
          </w:tcPr>
          <w:p w14:paraId="4568CE15" w14:textId="56E0A7A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17" w:author="USA" w:date="2023-02-21T15:26:00Z"/>
                <w:sz w:val="20"/>
              </w:rPr>
            </w:pPr>
            <w:del w:id="1518" w:author="USA" w:date="2023-02-21T15:26:00Z">
              <w:r w:rsidRPr="005B6DDD" w:rsidDel="00393656">
                <w:rPr>
                  <w:sz w:val="20"/>
                </w:rPr>
                <w:delText>76</w:delText>
              </w:r>
            </w:del>
          </w:p>
        </w:tc>
        <w:tc>
          <w:tcPr>
            <w:tcW w:w="4299" w:type="dxa"/>
            <w:tcBorders>
              <w:top w:val="nil"/>
              <w:left w:val="nil"/>
              <w:bottom w:val="single" w:sz="4" w:space="0" w:color="auto"/>
              <w:right w:val="single" w:sz="4" w:space="0" w:color="auto"/>
            </w:tcBorders>
            <w:shd w:val="clear" w:color="auto" w:fill="auto"/>
            <w:vAlign w:val="center"/>
          </w:tcPr>
          <w:p w14:paraId="60B6C6EE" w14:textId="038C60C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19" w:author="USA" w:date="2023-02-21T15:26:00Z"/>
                <w:sz w:val="20"/>
              </w:rPr>
            </w:pPr>
          </w:p>
        </w:tc>
      </w:tr>
      <w:tr w:rsidR="005B6DDD" w:rsidRPr="005B6DDD" w:rsidDel="00393656" w14:paraId="6CBDC2FF" w14:textId="4F12471A" w:rsidTr="009B7587">
        <w:trPr>
          <w:trHeight w:val="144"/>
          <w:del w:id="152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C27814E" w14:textId="7124F18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21" w:author="USA" w:date="2023-02-21T15:26:00Z"/>
                <w:b/>
                <w:bCs/>
                <w:sz w:val="20"/>
              </w:rPr>
            </w:pPr>
            <w:del w:id="1522" w:author="USA" w:date="2023-02-21T15:26:00Z">
              <w:r w:rsidRPr="005B6DDD" w:rsidDel="00393656">
                <w:rPr>
                  <w:b/>
                  <w:bCs/>
                  <w:sz w:val="20"/>
                </w:rPr>
                <w:delText>17</w:delText>
              </w:r>
            </w:del>
          </w:p>
        </w:tc>
        <w:tc>
          <w:tcPr>
            <w:tcW w:w="4302" w:type="dxa"/>
            <w:tcBorders>
              <w:top w:val="nil"/>
              <w:left w:val="nil"/>
              <w:bottom w:val="single" w:sz="4" w:space="0" w:color="auto"/>
              <w:right w:val="single" w:sz="4" w:space="0" w:color="auto"/>
            </w:tcBorders>
            <w:shd w:val="clear" w:color="000000" w:fill="FFFFFF"/>
            <w:vAlign w:val="center"/>
          </w:tcPr>
          <w:p w14:paraId="22985F9C" w14:textId="3153F9A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23"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A98A815" w14:textId="18CC238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24" w:author="USA" w:date="2023-02-21T15:26:00Z"/>
                <w:sz w:val="20"/>
              </w:rPr>
            </w:pPr>
            <w:del w:id="1525" w:author="USA" w:date="2023-02-21T15:26:00Z">
              <w:r w:rsidRPr="005B6DDD" w:rsidDel="00393656">
                <w:rPr>
                  <w:sz w:val="20"/>
                </w:rPr>
                <w:delText>77</w:delText>
              </w:r>
            </w:del>
          </w:p>
        </w:tc>
        <w:tc>
          <w:tcPr>
            <w:tcW w:w="4299" w:type="dxa"/>
            <w:tcBorders>
              <w:top w:val="nil"/>
              <w:left w:val="nil"/>
              <w:bottom w:val="single" w:sz="4" w:space="0" w:color="auto"/>
              <w:right w:val="single" w:sz="4" w:space="0" w:color="auto"/>
            </w:tcBorders>
            <w:shd w:val="clear" w:color="auto" w:fill="auto"/>
            <w:vAlign w:val="center"/>
          </w:tcPr>
          <w:p w14:paraId="5D75013F" w14:textId="6A7CC15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26" w:author="USA" w:date="2023-02-21T15:26:00Z"/>
                <w:sz w:val="20"/>
              </w:rPr>
            </w:pPr>
          </w:p>
        </w:tc>
      </w:tr>
      <w:tr w:rsidR="005B6DDD" w:rsidRPr="005B6DDD" w:rsidDel="00393656" w14:paraId="0288968E" w14:textId="6197AF72" w:rsidTr="009B7587">
        <w:trPr>
          <w:trHeight w:val="144"/>
          <w:del w:id="152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6EEAD2B" w14:textId="79B91F4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28" w:author="USA" w:date="2023-02-21T15:26:00Z"/>
                <w:b/>
                <w:bCs/>
                <w:sz w:val="20"/>
              </w:rPr>
            </w:pPr>
            <w:del w:id="1529" w:author="USA" w:date="2023-02-21T15:26:00Z">
              <w:r w:rsidRPr="005B6DDD" w:rsidDel="00393656">
                <w:rPr>
                  <w:b/>
                  <w:bCs/>
                  <w:sz w:val="20"/>
                </w:rPr>
                <w:delText>18</w:delText>
              </w:r>
            </w:del>
          </w:p>
        </w:tc>
        <w:tc>
          <w:tcPr>
            <w:tcW w:w="4302" w:type="dxa"/>
            <w:tcBorders>
              <w:top w:val="nil"/>
              <w:left w:val="nil"/>
              <w:bottom w:val="single" w:sz="4" w:space="0" w:color="auto"/>
              <w:right w:val="single" w:sz="4" w:space="0" w:color="auto"/>
            </w:tcBorders>
            <w:shd w:val="clear" w:color="auto" w:fill="auto"/>
            <w:vAlign w:val="center"/>
          </w:tcPr>
          <w:p w14:paraId="4D762043" w14:textId="4DF1BD0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30"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7C09BC8" w14:textId="39896B3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31" w:author="USA" w:date="2023-02-21T15:26:00Z"/>
                <w:sz w:val="20"/>
              </w:rPr>
            </w:pPr>
            <w:del w:id="1532" w:author="USA" w:date="2023-02-21T15:26:00Z">
              <w:r w:rsidRPr="005B6DDD" w:rsidDel="00393656">
                <w:rPr>
                  <w:sz w:val="20"/>
                </w:rPr>
                <w:delText>78</w:delText>
              </w:r>
            </w:del>
          </w:p>
        </w:tc>
        <w:tc>
          <w:tcPr>
            <w:tcW w:w="4299" w:type="dxa"/>
            <w:tcBorders>
              <w:top w:val="nil"/>
              <w:left w:val="nil"/>
              <w:bottom w:val="single" w:sz="4" w:space="0" w:color="auto"/>
              <w:right w:val="single" w:sz="4" w:space="0" w:color="auto"/>
            </w:tcBorders>
            <w:shd w:val="clear" w:color="auto" w:fill="auto"/>
            <w:vAlign w:val="center"/>
          </w:tcPr>
          <w:p w14:paraId="432521A5" w14:textId="67E1EEE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33" w:author="USA" w:date="2023-02-21T15:26:00Z"/>
                <w:sz w:val="20"/>
              </w:rPr>
            </w:pPr>
          </w:p>
        </w:tc>
      </w:tr>
      <w:tr w:rsidR="005B6DDD" w:rsidRPr="005B6DDD" w:rsidDel="00393656" w14:paraId="353FFA64" w14:textId="52F9AAB1" w:rsidTr="009B7587">
        <w:trPr>
          <w:trHeight w:val="144"/>
          <w:del w:id="153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D04705F" w14:textId="159EB39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35" w:author="USA" w:date="2023-02-21T15:26:00Z"/>
                <w:b/>
                <w:bCs/>
                <w:sz w:val="20"/>
              </w:rPr>
            </w:pPr>
            <w:del w:id="1536" w:author="USA" w:date="2023-02-21T15:26:00Z">
              <w:r w:rsidRPr="005B6DDD" w:rsidDel="00393656">
                <w:rPr>
                  <w:b/>
                  <w:bCs/>
                  <w:sz w:val="20"/>
                </w:rPr>
                <w:delText>19</w:delText>
              </w:r>
            </w:del>
          </w:p>
        </w:tc>
        <w:tc>
          <w:tcPr>
            <w:tcW w:w="4302" w:type="dxa"/>
            <w:tcBorders>
              <w:top w:val="nil"/>
              <w:left w:val="nil"/>
              <w:bottom w:val="single" w:sz="4" w:space="0" w:color="auto"/>
              <w:right w:val="single" w:sz="4" w:space="0" w:color="auto"/>
            </w:tcBorders>
            <w:shd w:val="clear" w:color="auto" w:fill="auto"/>
            <w:vAlign w:val="center"/>
          </w:tcPr>
          <w:p w14:paraId="3E57BB7D" w14:textId="045B4C8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37"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6C0861F" w14:textId="792622C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38" w:author="USA" w:date="2023-02-21T15:26:00Z"/>
                <w:sz w:val="20"/>
              </w:rPr>
            </w:pPr>
            <w:del w:id="1539" w:author="USA" w:date="2023-02-21T15:26:00Z">
              <w:r w:rsidRPr="005B6DDD" w:rsidDel="00393656">
                <w:rPr>
                  <w:sz w:val="20"/>
                </w:rPr>
                <w:delText>79</w:delText>
              </w:r>
            </w:del>
          </w:p>
        </w:tc>
        <w:tc>
          <w:tcPr>
            <w:tcW w:w="4299" w:type="dxa"/>
            <w:tcBorders>
              <w:top w:val="nil"/>
              <w:left w:val="nil"/>
              <w:bottom w:val="single" w:sz="4" w:space="0" w:color="auto"/>
              <w:right w:val="single" w:sz="4" w:space="0" w:color="auto"/>
            </w:tcBorders>
            <w:shd w:val="clear" w:color="auto" w:fill="auto"/>
            <w:vAlign w:val="center"/>
          </w:tcPr>
          <w:p w14:paraId="62E639B0" w14:textId="47102F7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40" w:author="USA" w:date="2023-02-21T15:26:00Z"/>
                <w:sz w:val="20"/>
              </w:rPr>
            </w:pPr>
          </w:p>
        </w:tc>
      </w:tr>
      <w:tr w:rsidR="005B6DDD" w:rsidRPr="005B6DDD" w:rsidDel="00393656" w14:paraId="4512A9E2" w14:textId="2FB19323" w:rsidTr="009B7587">
        <w:trPr>
          <w:trHeight w:val="144"/>
          <w:del w:id="1541"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275A5EB" w14:textId="1FD2291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42" w:author="USA" w:date="2023-02-21T15:26:00Z"/>
                <w:b/>
                <w:bCs/>
                <w:sz w:val="20"/>
              </w:rPr>
            </w:pPr>
            <w:del w:id="1543" w:author="USA" w:date="2023-02-21T15:26:00Z">
              <w:r w:rsidRPr="005B6DDD" w:rsidDel="00393656">
                <w:rPr>
                  <w:b/>
                  <w:bCs/>
                  <w:sz w:val="20"/>
                </w:rPr>
                <w:delText>20</w:delText>
              </w:r>
            </w:del>
          </w:p>
        </w:tc>
        <w:tc>
          <w:tcPr>
            <w:tcW w:w="4302" w:type="dxa"/>
            <w:tcBorders>
              <w:top w:val="nil"/>
              <w:left w:val="nil"/>
              <w:bottom w:val="single" w:sz="4" w:space="0" w:color="auto"/>
              <w:right w:val="single" w:sz="4" w:space="0" w:color="auto"/>
            </w:tcBorders>
            <w:shd w:val="clear" w:color="auto" w:fill="auto"/>
            <w:vAlign w:val="center"/>
          </w:tcPr>
          <w:p w14:paraId="266B0F2D" w14:textId="428A824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44" w:author="USA" w:date="2023-02-21T15:26:00Z"/>
                <w:sz w:val="20"/>
              </w:rPr>
            </w:pPr>
            <w:del w:id="1545" w:author="USA" w:date="2023-02-21T15:26:00Z">
              <w:r w:rsidRPr="005B6DDD" w:rsidDel="00393656">
                <w:rPr>
                  <w:sz w:val="20"/>
                </w:rPr>
                <w:delText xml:space="preserve">Cardinal Mark: Channel Near The Left Bank (Green) </w:delText>
              </w:r>
            </w:del>
          </w:p>
        </w:tc>
        <w:tc>
          <w:tcPr>
            <w:tcW w:w="486" w:type="dxa"/>
            <w:tcBorders>
              <w:top w:val="nil"/>
              <w:left w:val="nil"/>
              <w:bottom w:val="single" w:sz="4" w:space="0" w:color="auto"/>
              <w:right w:val="single" w:sz="4" w:space="0" w:color="auto"/>
            </w:tcBorders>
            <w:shd w:val="clear" w:color="000000" w:fill="BFBFBF"/>
            <w:vAlign w:val="center"/>
          </w:tcPr>
          <w:p w14:paraId="7431ECEA" w14:textId="5DF56BD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46" w:author="USA" w:date="2023-02-21T15:26:00Z"/>
                <w:sz w:val="20"/>
              </w:rPr>
            </w:pPr>
            <w:del w:id="1547" w:author="USA" w:date="2023-02-21T15:26:00Z">
              <w:r w:rsidRPr="005B6DDD" w:rsidDel="00393656">
                <w:rPr>
                  <w:sz w:val="20"/>
                </w:rPr>
                <w:delText>80</w:delText>
              </w:r>
            </w:del>
          </w:p>
        </w:tc>
        <w:tc>
          <w:tcPr>
            <w:tcW w:w="4299" w:type="dxa"/>
            <w:tcBorders>
              <w:top w:val="nil"/>
              <w:left w:val="nil"/>
              <w:bottom w:val="single" w:sz="4" w:space="0" w:color="auto"/>
              <w:right w:val="single" w:sz="4" w:space="0" w:color="auto"/>
            </w:tcBorders>
            <w:shd w:val="clear" w:color="auto" w:fill="auto"/>
            <w:vAlign w:val="center"/>
          </w:tcPr>
          <w:p w14:paraId="3A5AB65C" w14:textId="4DE6F0D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48" w:author="USA" w:date="2023-02-21T15:26:00Z"/>
                <w:sz w:val="20"/>
              </w:rPr>
            </w:pPr>
            <w:del w:id="1549" w:author="USA" w:date="2023-02-21T15:26:00Z">
              <w:r w:rsidRPr="005B6DDD" w:rsidDel="00393656">
                <w:rPr>
                  <w:sz w:val="20"/>
                </w:rPr>
                <w:delText>Special Mark (Instruction): Proceed (At Reduced Speed)</w:delText>
              </w:r>
            </w:del>
          </w:p>
        </w:tc>
      </w:tr>
      <w:tr w:rsidR="005B6DDD" w:rsidRPr="005B6DDD" w:rsidDel="00393656" w14:paraId="25D4F31D" w14:textId="081CA983" w:rsidTr="009B7587">
        <w:trPr>
          <w:trHeight w:val="144"/>
          <w:del w:id="155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80C215C" w14:textId="5954FAF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51" w:author="USA" w:date="2023-02-21T15:26:00Z"/>
                <w:b/>
                <w:bCs/>
                <w:sz w:val="20"/>
              </w:rPr>
            </w:pPr>
            <w:del w:id="1552" w:author="USA" w:date="2023-02-21T15:26:00Z">
              <w:r w:rsidRPr="005B6DDD" w:rsidDel="00393656">
                <w:rPr>
                  <w:b/>
                  <w:bCs/>
                  <w:sz w:val="20"/>
                </w:rPr>
                <w:delText>21</w:delText>
              </w:r>
            </w:del>
          </w:p>
        </w:tc>
        <w:tc>
          <w:tcPr>
            <w:tcW w:w="4302" w:type="dxa"/>
            <w:tcBorders>
              <w:top w:val="nil"/>
              <w:left w:val="nil"/>
              <w:bottom w:val="single" w:sz="4" w:space="0" w:color="auto"/>
              <w:right w:val="single" w:sz="4" w:space="0" w:color="auto"/>
            </w:tcBorders>
            <w:shd w:val="clear" w:color="auto" w:fill="auto"/>
            <w:vAlign w:val="center"/>
          </w:tcPr>
          <w:p w14:paraId="0468B399" w14:textId="48D9CB6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53" w:author="USA" w:date="2023-02-21T15:26:00Z"/>
                <w:sz w:val="20"/>
              </w:rPr>
            </w:pPr>
            <w:del w:id="1554" w:author="USA" w:date="2023-02-21T15:26:00Z">
              <w:r w:rsidRPr="005B6DDD" w:rsidDel="00393656">
                <w:rPr>
                  <w:sz w:val="20"/>
                </w:rPr>
                <w:delText>Cardinal Mark: Channel Near The Right Bank (Red)</w:delText>
              </w:r>
            </w:del>
          </w:p>
        </w:tc>
        <w:tc>
          <w:tcPr>
            <w:tcW w:w="486" w:type="dxa"/>
            <w:tcBorders>
              <w:top w:val="nil"/>
              <w:left w:val="nil"/>
              <w:bottom w:val="single" w:sz="4" w:space="0" w:color="auto"/>
              <w:right w:val="single" w:sz="4" w:space="0" w:color="auto"/>
            </w:tcBorders>
            <w:shd w:val="clear" w:color="000000" w:fill="BFBFBF"/>
            <w:vAlign w:val="center"/>
          </w:tcPr>
          <w:p w14:paraId="3FBE9AB9" w14:textId="186EF08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55" w:author="USA" w:date="2023-02-21T15:26:00Z"/>
                <w:sz w:val="20"/>
              </w:rPr>
            </w:pPr>
            <w:del w:id="1556" w:author="USA" w:date="2023-02-21T15:26:00Z">
              <w:r w:rsidRPr="005B6DDD" w:rsidDel="00393656">
                <w:rPr>
                  <w:sz w:val="20"/>
                </w:rPr>
                <w:delText>81</w:delText>
              </w:r>
            </w:del>
          </w:p>
        </w:tc>
        <w:tc>
          <w:tcPr>
            <w:tcW w:w="4299" w:type="dxa"/>
            <w:tcBorders>
              <w:top w:val="nil"/>
              <w:left w:val="nil"/>
              <w:bottom w:val="single" w:sz="4" w:space="0" w:color="auto"/>
              <w:right w:val="single" w:sz="4" w:space="0" w:color="auto"/>
            </w:tcBorders>
            <w:shd w:val="clear" w:color="auto" w:fill="auto"/>
            <w:vAlign w:val="center"/>
          </w:tcPr>
          <w:p w14:paraId="0E427025" w14:textId="321FC6D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57" w:author="USA" w:date="2023-02-21T15:26:00Z"/>
                <w:sz w:val="20"/>
              </w:rPr>
            </w:pPr>
            <w:del w:id="1558" w:author="USA" w:date="2023-02-21T15:26:00Z">
              <w:r w:rsidRPr="005B6DDD" w:rsidDel="00393656">
                <w:rPr>
                  <w:sz w:val="20"/>
                </w:rPr>
                <w:delText>Special Mark (Instruction): Proceed (From Here)</w:delText>
              </w:r>
            </w:del>
          </w:p>
        </w:tc>
      </w:tr>
      <w:tr w:rsidR="005B6DDD" w:rsidRPr="005B6DDD" w:rsidDel="00393656" w14:paraId="1650C538" w14:textId="16A485D9" w:rsidTr="009B7587">
        <w:trPr>
          <w:trHeight w:val="144"/>
          <w:del w:id="1559"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57F77CC" w14:textId="5FC63A7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60" w:author="USA" w:date="2023-02-21T15:26:00Z"/>
                <w:b/>
                <w:bCs/>
                <w:sz w:val="20"/>
              </w:rPr>
            </w:pPr>
            <w:del w:id="1561" w:author="USA" w:date="2023-02-21T15:26:00Z">
              <w:r w:rsidRPr="005B6DDD" w:rsidDel="00393656">
                <w:rPr>
                  <w:b/>
                  <w:bCs/>
                  <w:sz w:val="20"/>
                </w:rPr>
                <w:delText>22</w:delText>
              </w:r>
            </w:del>
          </w:p>
        </w:tc>
        <w:tc>
          <w:tcPr>
            <w:tcW w:w="4302" w:type="dxa"/>
            <w:tcBorders>
              <w:top w:val="nil"/>
              <w:left w:val="nil"/>
              <w:bottom w:val="single" w:sz="4" w:space="0" w:color="auto"/>
              <w:right w:val="single" w:sz="4" w:space="0" w:color="auto"/>
            </w:tcBorders>
            <w:shd w:val="clear" w:color="auto" w:fill="auto"/>
            <w:vAlign w:val="center"/>
          </w:tcPr>
          <w:p w14:paraId="3623CC43" w14:textId="423A754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62" w:author="USA" w:date="2023-02-21T15:26:00Z"/>
                <w:sz w:val="20"/>
              </w:rPr>
            </w:pPr>
            <w:del w:id="1563" w:author="USA" w:date="2023-02-21T15:26:00Z">
              <w:r w:rsidRPr="005B6DDD" w:rsidDel="00393656">
                <w:rPr>
                  <w:sz w:val="20"/>
                </w:rPr>
                <w:delText>Cardinal Mark: Cross-Over Left Bank</w:delText>
              </w:r>
            </w:del>
          </w:p>
        </w:tc>
        <w:tc>
          <w:tcPr>
            <w:tcW w:w="486" w:type="dxa"/>
            <w:tcBorders>
              <w:top w:val="nil"/>
              <w:left w:val="nil"/>
              <w:bottom w:val="single" w:sz="4" w:space="0" w:color="auto"/>
              <w:right w:val="single" w:sz="4" w:space="0" w:color="auto"/>
            </w:tcBorders>
            <w:shd w:val="clear" w:color="000000" w:fill="BFBFBF"/>
            <w:vAlign w:val="center"/>
          </w:tcPr>
          <w:p w14:paraId="1660099F" w14:textId="0BAC446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64" w:author="USA" w:date="2023-02-21T15:26:00Z"/>
                <w:sz w:val="20"/>
              </w:rPr>
            </w:pPr>
            <w:del w:id="1565" w:author="USA" w:date="2023-02-21T15:26:00Z">
              <w:r w:rsidRPr="005B6DDD" w:rsidDel="00393656">
                <w:rPr>
                  <w:sz w:val="20"/>
                </w:rPr>
                <w:delText>82</w:delText>
              </w:r>
            </w:del>
          </w:p>
        </w:tc>
        <w:tc>
          <w:tcPr>
            <w:tcW w:w="4299" w:type="dxa"/>
            <w:tcBorders>
              <w:top w:val="nil"/>
              <w:left w:val="nil"/>
              <w:bottom w:val="single" w:sz="4" w:space="0" w:color="auto"/>
              <w:right w:val="single" w:sz="4" w:space="0" w:color="auto"/>
            </w:tcBorders>
            <w:shd w:val="clear" w:color="auto" w:fill="auto"/>
            <w:vAlign w:val="center"/>
          </w:tcPr>
          <w:p w14:paraId="7D5DE616" w14:textId="4DF04C1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66" w:author="USA" w:date="2023-02-21T15:26:00Z"/>
                <w:sz w:val="20"/>
              </w:rPr>
            </w:pPr>
            <w:del w:id="1567" w:author="USA" w:date="2023-02-21T15:26:00Z">
              <w:r w:rsidRPr="005B6DDD" w:rsidDel="00393656">
                <w:rPr>
                  <w:sz w:val="20"/>
                </w:rPr>
                <w:delText>Special Mark (Instruction): Proceed (One-Way Traffic Only)</w:delText>
              </w:r>
            </w:del>
          </w:p>
        </w:tc>
      </w:tr>
      <w:tr w:rsidR="005B6DDD" w:rsidRPr="005B6DDD" w:rsidDel="00393656" w14:paraId="3D3656DC" w14:textId="0622ED5B" w:rsidTr="009B7587">
        <w:trPr>
          <w:trHeight w:val="144"/>
          <w:del w:id="156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3AAA620" w14:textId="28F7101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69" w:author="USA" w:date="2023-02-21T15:26:00Z"/>
                <w:b/>
                <w:bCs/>
                <w:sz w:val="20"/>
              </w:rPr>
            </w:pPr>
            <w:del w:id="1570" w:author="USA" w:date="2023-02-21T15:26:00Z">
              <w:r w:rsidRPr="005B6DDD" w:rsidDel="00393656">
                <w:rPr>
                  <w:b/>
                  <w:bCs/>
                  <w:sz w:val="20"/>
                </w:rPr>
                <w:delText>23</w:delText>
              </w:r>
            </w:del>
          </w:p>
        </w:tc>
        <w:tc>
          <w:tcPr>
            <w:tcW w:w="4302" w:type="dxa"/>
            <w:tcBorders>
              <w:top w:val="nil"/>
              <w:left w:val="nil"/>
              <w:bottom w:val="single" w:sz="4" w:space="0" w:color="auto"/>
              <w:right w:val="single" w:sz="4" w:space="0" w:color="auto"/>
            </w:tcBorders>
            <w:shd w:val="clear" w:color="auto" w:fill="auto"/>
            <w:vAlign w:val="center"/>
          </w:tcPr>
          <w:p w14:paraId="34B3D69E" w14:textId="57BB0DE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71" w:author="USA" w:date="2023-02-21T15:26:00Z"/>
                <w:sz w:val="20"/>
              </w:rPr>
            </w:pPr>
            <w:del w:id="1572" w:author="USA" w:date="2023-02-21T15:26:00Z">
              <w:r w:rsidRPr="005B6DDD" w:rsidDel="00393656">
                <w:rPr>
                  <w:sz w:val="20"/>
                </w:rPr>
                <w:delText>Cardinal Mark: Cross-Over Right Bank</w:delText>
              </w:r>
            </w:del>
          </w:p>
        </w:tc>
        <w:tc>
          <w:tcPr>
            <w:tcW w:w="486" w:type="dxa"/>
            <w:tcBorders>
              <w:top w:val="nil"/>
              <w:left w:val="nil"/>
              <w:bottom w:val="single" w:sz="4" w:space="0" w:color="auto"/>
              <w:right w:val="single" w:sz="4" w:space="0" w:color="auto"/>
            </w:tcBorders>
            <w:shd w:val="clear" w:color="000000" w:fill="BFBFBF"/>
            <w:vAlign w:val="center"/>
          </w:tcPr>
          <w:p w14:paraId="723D3FB1" w14:textId="1B029A1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73" w:author="USA" w:date="2023-02-21T15:26:00Z"/>
                <w:sz w:val="20"/>
              </w:rPr>
            </w:pPr>
            <w:del w:id="1574" w:author="USA" w:date="2023-02-21T15:26:00Z">
              <w:r w:rsidRPr="005B6DDD" w:rsidDel="00393656">
                <w:rPr>
                  <w:sz w:val="20"/>
                </w:rPr>
                <w:delText>83</w:delText>
              </w:r>
            </w:del>
          </w:p>
        </w:tc>
        <w:tc>
          <w:tcPr>
            <w:tcW w:w="4299" w:type="dxa"/>
            <w:tcBorders>
              <w:top w:val="nil"/>
              <w:left w:val="nil"/>
              <w:bottom w:val="single" w:sz="4" w:space="0" w:color="auto"/>
              <w:right w:val="single" w:sz="4" w:space="0" w:color="auto"/>
            </w:tcBorders>
            <w:shd w:val="clear" w:color="auto" w:fill="auto"/>
            <w:vAlign w:val="center"/>
          </w:tcPr>
          <w:p w14:paraId="32C15067" w14:textId="79ECA27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75" w:author="USA" w:date="2023-02-21T15:26:00Z"/>
                <w:sz w:val="20"/>
              </w:rPr>
            </w:pPr>
            <w:del w:id="1576" w:author="USA" w:date="2023-02-21T15:26:00Z">
              <w:r w:rsidRPr="005B6DDD" w:rsidDel="00393656">
                <w:rPr>
                  <w:sz w:val="20"/>
                </w:rPr>
                <w:delText>Special Mark (Instruction): Proceed (Outside Channel Only)</w:delText>
              </w:r>
            </w:del>
          </w:p>
        </w:tc>
      </w:tr>
      <w:tr w:rsidR="005B6DDD" w:rsidRPr="005B6DDD" w:rsidDel="00393656" w14:paraId="524CB219" w14:textId="05AAD345" w:rsidTr="009B7587">
        <w:trPr>
          <w:trHeight w:val="144"/>
          <w:del w:id="157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8AF0EC9" w14:textId="4CB00BD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78" w:author="USA" w:date="2023-02-21T15:26:00Z"/>
                <w:b/>
                <w:bCs/>
                <w:sz w:val="20"/>
              </w:rPr>
            </w:pPr>
            <w:del w:id="1579" w:author="USA" w:date="2023-02-21T15:26:00Z">
              <w:r w:rsidRPr="005B6DDD" w:rsidDel="00393656">
                <w:rPr>
                  <w:b/>
                  <w:bCs/>
                  <w:sz w:val="20"/>
                </w:rPr>
                <w:delText>24</w:delText>
              </w:r>
            </w:del>
          </w:p>
        </w:tc>
        <w:tc>
          <w:tcPr>
            <w:tcW w:w="4302" w:type="dxa"/>
            <w:tcBorders>
              <w:top w:val="nil"/>
              <w:left w:val="nil"/>
              <w:bottom w:val="single" w:sz="4" w:space="0" w:color="auto"/>
              <w:right w:val="single" w:sz="4" w:space="0" w:color="auto"/>
            </w:tcBorders>
            <w:shd w:val="clear" w:color="auto" w:fill="auto"/>
            <w:vAlign w:val="center"/>
          </w:tcPr>
          <w:p w14:paraId="1ED71F32" w14:textId="1F34646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80" w:author="USA" w:date="2023-02-21T15:26:00Z"/>
                <w:sz w:val="20"/>
              </w:rPr>
            </w:pPr>
            <w:del w:id="1581" w:author="USA" w:date="2023-02-21T15:26:00Z">
              <w:r w:rsidRPr="005B6DDD" w:rsidDel="00393656">
                <w:rPr>
                  <w:sz w:val="20"/>
                </w:rPr>
                <w:delText>Cardinal Mark: Port / Left Hand Mark</w:delText>
              </w:r>
            </w:del>
          </w:p>
        </w:tc>
        <w:tc>
          <w:tcPr>
            <w:tcW w:w="486" w:type="dxa"/>
            <w:tcBorders>
              <w:top w:val="nil"/>
              <w:left w:val="nil"/>
              <w:bottom w:val="single" w:sz="4" w:space="0" w:color="auto"/>
              <w:right w:val="single" w:sz="4" w:space="0" w:color="auto"/>
            </w:tcBorders>
            <w:shd w:val="clear" w:color="000000" w:fill="BFBFBF"/>
            <w:vAlign w:val="center"/>
          </w:tcPr>
          <w:p w14:paraId="3DD48367" w14:textId="460BAF4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82" w:author="USA" w:date="2023-02-21T15:26:00Z"/>
                <w:sz w:val="20"/>
              </w:rPr>
            </w:pPr>
            <w:del w:id="1583" w:author="USA" w:date="2023-02-21T15:26:00Z">
              <w:r w:rsidRPr="005B6DDD" w:rsidDel="00393656">
                <w:rPr>
                  <w:sz w:val="20"/>
                </w:rPr>
                <w:delText>84</w:delText>
              </w:r>
            </w:del>
          </w:p>
        </w:tc>
        <w:tc>
          <w:tcPr>
            <w:tcW w:w="4299" w:type="dxa"/>
            <w:tcBorders>
              <w:top w:val="nil"/>
              <w:left w:val="nil"/>
              <w:bottom w:val="single" w:sz="4" w:space="0" w:color="auto"/>
              <w:right w:val="single" w:sz="4" w:space="0" w:color="auto"/>
            </w:tcBorders>
            <w:shd w:val="clear" w:color="auto" w:fill="auto"/>
            <w:vAlign w:val="center"/>
          </w:tcPr>
          <w:p w14:paraId="1CC1CFC6" w14:textId="494F638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84" w:author="USA" w:date="2023-02-21T15:26:00Z"/>
                <w:sz w:val="20"/>
              </w:rPr>
            </w:pPr>
          </w:p>
        </w:tc>
      </w:tr>
      <w:tr w:rsidR="005B6DDD" w:rsidRPr="005B6DDD" w:rsidDel="00393656" w14:paraId="556F4C94" w14:textId="35359D14" w:rsidTr="009B7587">
        <w:trPr>
          <w:trHeight w:val="144"/>
          <w:del w:id="158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3595ABF" w14:textId="5CA66A5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86" w:author="USA" w:date="2023-02-21T15:26:00Z"/>
                <w:b/>
                <w:bCs/>
                <w:sz w:val="20"/>
              </w:rPr>
            </w:pPr>
            <w:del w:id="1587" w:author="USA" w:date="2023-02-21T15:26:00Z">
              <w:r w:rsidRPr="005B6DDD" w:rsidDel="00393656">
                <w:rPr>
                  <w:b/>
                  <w:bCs/>
                  <w:sz w:val="20"/>
                </w:rPr>
                <w:delText>25</w:delText>
              </w:r>
            </w:del>
          </w:p>
        </w:tc>
        <w:tc>
          <w:tcPr>
            <w:tcW w:w="4302" w:type="dxa"/>
            <w:tcBorders>
              <w:top w:val="nil"/>
              <w:left w:val="nil"/>
              <w:bottom w:val="single" w:sz="4" w:space="0" w:color="auto"/>
              <w:right w:val="single" w:sz="4" w:space="0" w:color="auto"/>
            </w:tcBorders>
            <w:shd w:val="clear" w:color="auto" w:fill="auto"/>
            <w:vAlign w:val="center"/>
          </w:tcPr>
          <w:p w14:paraId="75FB4047" w14:textId="2E0E991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88" w:author="USA" w:date="2023-02-21T15:26:00Z"/>
                <w:sz w:val="20"/>
              </w:rPr>
            </w:pPr>
            <w:del w:id="1589" w:author="USA" w:date="2023-02-21T15:26:00Z">
              <w:r w:rsidRPr="005B6DDD" w:rsidDel="00393656">
                <w:rPr>
                  <w:sz w:val="20"/>
                </w:rPr>
                <w:delText>Cardinal Mark: Port Side / Right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42DDDD67" w14:textId="06312C5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90" w:author="USA" w:date="2023-02-21T15:26:00Z"/>
                <w:sz w:val="20"/>
              </w:rPr>
            </w:pPr>
            <w:del w:id="1591" w:author="USA" w:date="2023-02-21T15:26:00Z">
              <w:r w:rsidRPr="005B6DDD" w:rsidDel="00393656">
                <w:rPr>
                  <w:sz w:val="20"/>
                </w:rPr>
                <w:delText>85</w:delText>
              </w:r>
            </w:del>
          </w:p>
        </w:tc>
        <w:tc>
          <w:tcPr>
            <w:tcW w:w="4299" w:type="dxa"/>
            <w:tcBorders>
              <w:top w:val="nil"/>
              <w:left w:val="nil"/>
              <w:bottom w:val="single" w:sz="4" w:space="0" w:color="auto"/>
              <w:right w:val="single" w:sz="4" w:space="0" w:color="auto"/>
            </w:tcBorders>
            <w:shd w:val="clear" w:color="auto" w:fill="auto"/>
            <w:vAlign w:val="center"/>
          </w:tcPr>
          <w:p w14:paraId="54838AC3" w14:textId="277E595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92" w:author="USA" w:date="2023-02-21T15:26:00Z"/>
                <w:sz w:val="20"/>
              </w:rPr>
            </w:pPr>
          </w:p>
        </w:tc>
      </w:tr>
      <w:tr w:rsidR="005B6DDD" w:rsidRPr="005B6DDD" w:rsidDel="00393656" w14:paraId="53B0E13F" w14:textId="122B4E16" w:rsidTr="009B7587">
        <w:trPr>
          <w:trHeight w:val="144"/>
          <w:del w:id="1593"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9D9BFA1" w14:textId="45E96B7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94" w:author="USA" w:date="2023-02-21T15:26:00Z"/>
                <w:b/>
                <w:bCs/>
                <w:sz w:val="20"/>
              </w:rPr>
            </w:pPr>
            <w:del w:id="1595" w:author="USA" w:date="2023-02-21T15:26:00Z">
              <w:r w:rsidRPr="005B6DDD" w:rsidDel="00393656">
                <w:rPr>
                  <w:b/>
                  <w:bCs/>
                  <w:sz w:val="20"/>
                </w:rPr>
                <w:delText>26</w:delText>
              </w:r>
            </w:del>
          </w:p>
        </w:tc>
        <w:tc>
          <w:tcPr>
            <w:tcW w:w="4302" w:type="dxa"/>
            <w:tcBorders>
              <w:top w:val="nil"/>
              <w:left w:val="nil"/>
              <w:bottom w:val="single" w:sz="4" w:space="0" w:color="auto"/>
              <w:right w:val="single" w:sz="4" w:space="0" w:color="auto"/>
            </w:tcBorders>
            <w:shd w:val="clear" w:color="auto" w:fill="auto"/>
            <w:vAlign w:val="center"/>
          </w:tcPr>
          <w:p w14:paraId="2199529D" w14:textId="40C40DB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596" w:author="USA" w:date="2023-02-21T15:26:00Z"/>
                <w:sz w:val="20"/>
              </w:rPr>
            </w:pPr>
            <w:del w:id="1597" w:author="USA" w:date="2023-02-21T15:26:00Z">
              <w:r w:rsidRPr="005B6DDD" w:rsidDel="00393656">
                <w:rPr>
                  <w:sz w:val="20"/>
                </w:rPr>
                <w:delText>Cardinal Mark: Preferred Channel Port Hand</w:delText>
              </w:r>
            </w:del>
          </w:p>
        </w:tc>
        <w:tc>
          <w:tcPr>
            <w:tcW w:w="486" w:type="dxa"/>
            <w:tcBorders>
              <w:top w:val="nil"/>
              <w:left w:val="nil"/>
              <w:bottom w:val="single" w:sz="4" w:space="0" w:color="auto"/>
              <w:right w:val="single" w:sz="4" w:space="0" w:color="auto"/>
            </w:tcBorders>
            <w:shd w:val="clear" w:color="000000" w:fill="BFBFBF"/>
            <w:vAlign w:val="center"/>
          </w:tcPr>
          <w:p w14:paraId="120323AF" w14:textId="47B82A7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598" w:author="USA" w:date="2023-02-21T15:26:00Z"/>
                <w:sz w:val="20"/>
              </w:rPr>
            </w:pPr>
            <w:del w:id="1599" w:author="USA" w:date="2023-02-21T15:26:00Z">
              <w:r w:rsidRPr="005B6DDD" w:rsidDel="00393656">
                <w:rPr>
                  <w:sz w:val="20"/>
                </w:rPr>
                <w:delText>86</w:delText>
              </w:r>
            </w:del>
          </w:p>
        </w:tc>
        <w:tc>
          <w:tcPr>
            <w:tcW w:w="4299" w:type="dxa"/>
            <w:tcBorders>
              <w:top w:val="nil"/>
              <w:left w:val="nil"/>
              <w:bottom w:val="single" w:sz="4" w:space="0" w:color="auto"/>
              <w:right w:val="single" w:sz="4" w:space="0" w:color="auto"/>
            </w:tcBorders>
            <w:shd w:val="clear" w:color="auto" w:fill="auto"/>
            <w:vAlign w:val="center"/>
          </w:tcPr>
          <w:p w14:paraId="1D7CB177" w14:textId="7F41962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00" w:author="USA" w:date="2023-02-21T15:26:00Z"/>
                <w:sz w:val="20"/>
              </w:rPr>
            </w:pPr>
          </w:p>
        </w:tc>
      </w:tr>
      <w:tr w:rsidR="005B6DDD" w:rsidRPr="005B6DDD" w:rsidDel="00393656" w14:paraId="7892B8E7" w14:textId="7B309502" w:rsidTr="009B7587">
        <w:trPr>
          <w:trHeight w:val="144"/>
          <w:del w:id="1601"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3BDFE82" w14:textId="400DDAD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02" w:author="USA" w:date="2023-02-21T15:26:00Z"/>
                <w:b/>
                <w:bCs/>
                <w:sz w:val="20"/>
              </w:rPr>
            </w:pPr>
            <w:del w:id="1603" w:author="USA" w:date="2023-02-21T15:26:00Z">
              <w:r w:rsidRPr="005B6DDD" w:rsidDel="00393656">
                <w:rPr>
                  <w:b/>
                  <w:bCs/>
                  <w:sz w:val="20"/>
                </w:rPr>
                <w:delText>27</w:delText>
              </w:r>
            </w:del>
          </w:p>
        </w:tc>
        <w:tc>
          <w:tcPr>
            <w:tcW w:w="4302" w:type="dxa"/>
            <w:tcBorders>
              <w:top w:val="nil"/>
              <w:left w:val="nil"/>
              <w:bottom w:val="single" w:sz="4" w:space="0" w:color="auto"/>
              <w:right w:val="single" w:sz="4" w:space="0" w:color="auto"/>
            </w:tcBorders>
            <w:shd w:val="clear" w:color="auto" w:fill="auto"/>
            <w:vAlign w:val="center"/>
          </w:tcPr>
          <w:p w14:paraId="6AD9AC26" w14:textId="7D6EA55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04" w:author="USA" w:date="2023-02-21T15:26:00Z"/>
                <w:sz w:val="20"/>
              </w:rPr>
            </w:pPr>
            <w:del w:id="1605" w:author="USA" w:date="2023-02-21T15:26:00Z">
              <w:r w:rsidRPr="005B6DDD" w:rsidDel="00393656">
                <w:rPr>
                  <w:sz w:val="20"/>
                </w:rPr>
                <w:delText>Cardinal Mark: Preferred Channel Starboard Hand</w:delText>
              </w:r>
            </w:del>
          </w:p>
        </w:tc>
        <w:tc>
          <w:tcPr>
            <w:tcW w:w="486" w:type="dxa"/>
            <w:tcBorders>
              <w:top w:val="nil"/>
              <w:left w:val="nil"/>
              <w:bottom w:val="single" w:sz="4" w:space="0" w:color="auto"/>
              <w:right w:val="single" w:sz="4" w:space="0" w:color="auto"/>
            </w:tcBorders>
            <w:shd w:val="clear" w:color="000000" w:fill="BFBFBF"/>
            <w:vAlign w:val="center"/>
          </w:tcPr>
          <w:p w14:paraId="3BAE0F5D" w14:textId="2DE328E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06" w:author="USA" w:date="2023-02-21T15:26:00Z"/>
                <w:sz w:val="20"/>
              </w:rPr>
            </w:pPr>
            <w:del w:id="1607" w:author="USA" w:date="2023-02-21T15:26:00Z">
              <w:r w:rsidRPr="005B6DDD" w:rsidDel="00393656">
                <w:rPr>
                  <w:sz w:val="20"/>
                </w:rPr>
                <w:delText>87</w:delText>
              </w:r>
            </w:del>
          </w:p>
        </w:tc>
        <w:tc>
          <w:tcPr>
            <w:tcW w:w="4299" w:type="dxa"/>
            <w:tcBorders>
              <w:top w:val="nil"/>
              <w:left w:val="nil"/>
              <w:bottom w:val="single" w:sz="4" w:space="0" w:color="auto"/>
              <w:right w:val="single" w:sz="4" w:space="0" w:color="auto"/>
            </w:tcBorders>
            <w:shd w:val="clear" w:color="auto" w:fill="auto"/>
            <w:vAlign w:val="center"/>
          </w:tcPr>
          <w:p w14:paraId="1F902972" w14:textId="7EA42BC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08" w:author="USA" w:date="2023-02-21T15:26:00Z"/>
                <w:sz w:val="20"/>
              </w:rPr>
            </w:pPr>
          </w:p>
        </w:tc>
      </w:tr>
      <w:tr w:rsidR="005B6DDD" w:rsidRPr="005B6DDD" w:rsidDel="00393656" w14:paraId="5FD71C88" w14:textId="7F95167C" w:rsidTr="009B7587">
        <w:trPr>
          <w:trHeight w:val="144"/>
          <w:del w:id="1609"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FCC627E" w14:textId="29CC5CB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10" w:author="USA" w:date="2023-02-21T15:26:00Z"/>
                <w:b/>
                <w:bCs/>
                <w:sz w:val="20"/>
              </w:rPr>
            </w:pPr>
            <w:del w:id="1611" w:author="USA" w:date="2023-02-21T15:26:00Z">
              <w:r w:rsidRPr="005B6DDD" w:rsidDel="00393656">
                <w:rPr>
                  <w:b/>
                  <w:bCs/>
                  <w:sz w:val="20"/>
                </w:rPr>
                <w:delText>28</w:delText>
              </w:r>
            </w:del>
          </w:p>
        </w:tc>
        <w:tc>
          <w:tcPr>
            <w:tcW w:w="4302" w:type="dxa"/>
            <w:tcBorders>
              <w:top w:val="nil"/>
              <w:left w:val="nil"/>
              <w:bottom w:val="single" w:sz="4" w:space="0" w:color="auto"/>
              <w:right w:val="single" w:sz="4" w:space="0" w:color="auto"/>
            </w:tcBorders>
            <w:shd w:val="clear" w:color="auto" w:fill="auto"/>
            <w:vAlign w:val="center"/>
          </w:tcPr>
          <w:p w14:paraId="4EEB36E4" w14:textId="3F4C8F6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12" w:author="USA" w:date="2023-02-21T15:26:00Z"/>
                <w:sz w:val="20"/>
              </w:rPr>
            </w:pPr>
            <w:del w:id="1613" w:author="USA" w:date="2023-02-21T15:26:00Z">
              <w:r w:rsidRPr="005B6DDD" w:rsidDel="00393656">
                <w:rPr>
                  <w:sz w:val="20"/>
                </w:rPr>
                <w:delText>Cardinal Mark: Range Front</w:delText>
              </w:r>
            </w:del>
          </w:p>
        </w:tc>
        <w:tc>
          <w:tcPr>
            <w:tcW w:w="486" w:type="dxa"/>
            <w:tcBorders>
              <w:top w:val="nil"/>
              <w:left w:val="nil"/>
              <w:bottom w:val="single" w:sz="4" w:space="0" w:color="auto"/>
              <w:right w:val="single" w:sz="4" w:space="0" w:color="auto"/>
            </w:tcBorders>
            <w:shd w:val="clear" w:color="000000" w:fill="BFBFBF"/>
            <w:vAlign w:val="center"/>
          </w:tcPr>
          <w:p w14:paraId="30A5AEBB" w14:textId="6E33312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14" w:author="USA" w:date="2023-02-21T15:26:00Z"/>
                <w:sz w:val="20"/>
              </w:rPr>
            </w:pPr>
            <w:del w:id="1615" w:author="USA" w:date="2023-02-21T15:26:00Z">
              <w:r w:rsidRPr="005B6DDD" w:rsidDel="00393656">
                <w:rPr>
                  <w:sz w:val="20"/>
                </w:rPr>
                <w:delText>88</w:delText>
              </w:r>
            </w:del>
          </w:p>
        </w:tc>
        <w:tc>
          <w:tcPr>
            <w:tcW w:w="4299" w:type="dxa"/>
            <w:tcBorders>
              <w:top w:val="nil"/>
              <w:left w:val="nil"/>
              <w:bottom w:val="single" w:sz="4" w:space="0" w:color="auto"/>
              <w:right w:val="single" w:sz="4" w:space="0" w:color="auto"/>
            </w:tcBorders>
            <w:shd w:val="clear" w:color="auto" w:fill="auto"/>
            <w:vAlign w:val="center"/>
          </w:tcPr>
          <w:p w14:paraId="5F2D16F8" w14:textId="3CF0DE8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16" w:author="USA" w:date="2023-02-21T15:26:00Z"/>
                <w:sz w:val="20"/>
              </w:rPr>
            </w:pPr>
          </w:p>
        </w:tc>
      </w:tr>
      <w:tr w:rsidR="005B6DDD" w:rsidRPr="005B6DDD" w:rsidDel="00393656" w14:paraId="62150B0D" w14:textId="0B4C8C20" w:rsidTr="009B7587">
        <w:trPr>
          <w:trHeight w:val="144"/>
          <w:del w:id="161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A6E7196" w14:textId="4E839E3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18" w:author="USA" w:date="2023-02-21T15:26:00Z"/>
                <w:b/>
                <w:bCs/>
                <w:sz w:val="20"/>
              </w:rPr>
            </w:pPr>
            <w:del w:id="1619" w:author="USA" w:date="2023-02-21T15:26:00Z">
              <w:r w:rsidRPr="005B6DDD" w:rsidDel="00393656">
                <w:rPr>
                  <w:b/>
                  <w:bCs/>
                  <w:sz w:val="20"/>
                </w:rPr>
                <w:delText>29</w:delText>
              </w:r>
            </w:del>
          </w:p>
        </w:tc>
        <w:tc>
          <w:tcPr>
            <w:tcW w:w="4302" w:type="dxa"/>
            <w:tcBorders>
              <w:top w:val="nil"/>
              <w:left w:val="nil"/>
              <w:bottom w:val="single" w:sz="4" w:space="0" w:color="auto"/>
              <w:right w:val="single" w:sz="4" w:space="0" w:color="auto"/>
            </w:tcBorders>
            <w:shd w:val="clear" w:color="auto" w:fill="auto"/>
            <w:vAlign w:val="center"/>
          </w:tcPr>
          <w:p w14:paraId="5A085BB6" w14:textId="368D07A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20" w:author="USA" w:date="2023-02-21T15:26:00Z"/>
                <w:sz w:val="20"/>
              </w:rPr>
            </w:pPr>
            <w:del w:id="1621" w:author="USA" w:date="2023-02-21T15:26:00Z">
              <w:r w:rsidRPr="005B6DDD" w:rsidDel="00393656">
                <w:rPr>
                  <w:sz w:val="20"/>
                </w:rPr>
                <w:delText>Cardinal Mark: Range Rear</w:delText>
              </w:r>
            </w:del>
          </w:p>
        </w:tc>
        <w:tc>
          <w:tcPr>
            <w:tcW w:w="486" w:type="dxa"/>
            <w:tcBorders>
              <w:top w:val="nil"/>
              <w:left w:val="nil"/>
              <w:bottom w:val="single" w:sz="4" w:space="0" w:color="auto"/>
              <w:right w:val="single" w:sz="4" w:space="0" w:color="auto"/>
            </w:tcBorders>
            <w:shd w:val="clear" w:color="000000" w:fill="BFBFBF"/>
            <w:vAlign w:val="center"/>
          </w:tcPr>
          <w:p w14:paraId="0DB33541" w14:textId="20DD157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22" w:author="USA" w:date="2023-02-21T15:26:00Z"/>
                <w:sz w:val="20"/>
              </w:rPr>
            </w:pPr>
            <w:del w:id="1623" w:author="USA" w:date="2023-02-21T15:26:00Z">
              <w:r w:rsidRPr="005B6DDD" w:rsidDel="00393656">
                <w:rPr>
                  <w:sz w:val="20"/>
                </w:rPr>
                <w:delText>89</w:delText>
              </w:r>
            </w:del>
          </w:p>
        </w:tc>
        <w:tc>
          <w:tcPr>
            <w:tcW w:w="4299" w:type="dxa"/>
            <w:tcBorders>
              <w:top w:val="nil"/>
              <w:left w:val="nil"/>
              <w:bottom w:val="single" w:sz="4" w:space="0" w:color="auto"/>
              <w:right w:val="single" w:sz="4" w:space="0" w:color="auto"/>
            </w:tcBorders>
            <w:shd w:val="clear" w:color="auto" w:fill="auto"/>
            <w:vAlign w:val="center"/>
          </w:tcPr>
          <w:p w14:paraId="2F0EB3D0" w14:textId="5C8C3EA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24" w:author="USA" w:date="2023-02-21T15:26:00Z"/>
                <w:sz w:val="20"/>
              </w:rPr>
            </w:pPr>
          </w:p>
        </w:tc>
      </w:tr>
      <w:tr w:rsidR="005B6DDD" w:rsidRPr="005B6DDD" w:rsidDel="00393656" w14:paraId="1DC5600C" w14:textId="1B6288D0" w:rsidTr="009B7587">
        <w:trPr>
          <w:trHeight w:val="144"/>
          <w:del w:id="162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C55DF6B" w14:textId="5F90A80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26" w:author="USA" w:date="2023-02-21T15:26:00Z"/>
                <w:b/>
                <w:bCs/>
                <w:sz w:val="20"/>
              </w:rPr>
            </w:pPr>
            <w:del w:id="1627" w:author="USA" w:date="2023-02-21T15:26:00Z">
              <w:r w:rsidRPr="005B6DDD" w:rsidDel="00393656">
                <w:rPr>
                  <w:b/>
                  <w:bCs/>
                  <w:sz w:val="20"/>
                </w:rPr>
                <w:delText>30</w:delText>
              </w:r>
            </w:del>
          </w:p>
        </w:tc>
        <w:tc>
          <w:tcPr>
            <w:tcW w:w="4302" w:type="dxa"/>
            <w:tcBorders>
              <w:top w:val="nil"/>
              <w:left w:val="nil"/>
              <w:bottom w:val="single" w:sz="4" w:space="0" w:color="auto"/>
              <w:right w:val="single" w:sz="4" w:space="0" w:color="auto"/>
            </w:tcBorders>
            <w:shd w:val="clear" w:color="auto" w:fill="auto"/>
            <w:vAlign w:val="center"/>
          </w:tcPr>
          <w:p w14:paraId="6568E2B6" w14:textId="5798A01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28" w:author="USA" w:date="2023-02-21T15:26:00Z"/>
                <w:sz w:val="20"/>
              </w:rPr>
            </w:pPr>
            <w:del w:id="1629" w:author="USA" w:date="2023-02-21T15:26:00Z">
              <w:r w:rsidRPr="005B6DDD" w:rsidDel="00393656">
                <w:rPr>
                  <w:sz w:val="20"/>
                </w:rPr>
                <w:delText>Cardinal Mark: Sector Light</w:delText>
              </w:r>
            </w:del>
          </w:p>
        </w:tc>
        <w:tc>
          <w:tcPr>
            <w:tcW w:w="486" w:type="dxa"/>
            <w:tcBorders>
              <w:top w:val="nil"/>
              <w:left w:val="nil"/>
              <w:bottom w:val="single" w:sz="4" w:space="0" w:color="auto"/>
              <w:right w:val="single" w:sz="4" w:space="0" w:color="auto"/>
            </w:tcBorders>
            <w:shd w:val="clear" w:color="000000" w:fill="BFBFBF"/>
            <w:vAlign w:val="center"/>
          </w:tcPr>
          <w:p w14:paraId="03CE4DF7" w14:textId="0DCD787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30" w:author="USA" w:date="2023-02-21T15:26:00Z"/>
                <w:sz w:val="20"/>
              </w:rPr>
            </w:pPr>
            <w:del w:id="1631" w:author="USA" w:date="2023-02-21T15:26:00Z">
              <w:r w:rsidRPr="005B6DDD" w:rsidDel="00393656">
                <w:rPr>
                  <w:sz w:val="20"/>
                </w:rPr>
                <w:delText>90</w:delText>
              </w:r>
            </w:del>
          </w:p>
        </w:tc>
        <w:tc>
          <w:tcPr>
            <w:tcW w:w="4299" w:type="dxa"/>
            <w:tcBorders>
              <w:top w:val="nil"/>
              <w:left w:val="nil"/>
              <w:bottom w:val="single" w:sz="4" w:space="0" w:color="auto"/>
              <w:right w:val="single" w:sz="4" w:space="0" w:color="auto"/>
            </w:tcBorders>
            <w:shd w:val="clear" w:color="auto" w:fill="auto"/>
            <w:vAlign w:val="center"/>
          </w:tcPr>
          <w:p w14:paraId="1C91BB26" w14:textId="26F18AB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32" w:author="USA" w:date="2023-02-21T15:26:00Z"/>
                <w:sz w:val="20"/>
              </w:rPr>
            </w:pPr>
            <w:del w:id="1633" w:author="USA" w:date="2023-02-21T15:26:00Z">
              <w:r w:rsidRPr="005B6DDD" w:rsidDel="00393656">
                <w:rPr>
                  <w:sz w:val="20"/>
                </w:rPr>
                <w:delText>Special Mark (Object): End Of Towed Line / Cable / Net / Object / System</w:delText>
              </w:r>
            </w:del>
          </w:p>
        </w:tc>
      </w:tr>
      <w:tr w:rsidR="005B6DDD" w:rsidRPr="005B6DDD" w:rsidDel="00393656" w14:paraId="4E96E3F9" w14:textId="38763683" w:rsidTr="009B7587">
        <w:trPr>
          <w:trHeight w:val="144"/>
          <w:del w:id="163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8026B86" w14:textId="33981F6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35" w:author="USA" w:date="2023-02-21T15:26:00Z"/>
                <w:b/>
                <w:bCs/>
                <w:sz w:val="20"/>
              </w:rPr>
            </w:pPr>
            <w:del w:id="1636" w:author="USA" w:date="2023-02-21T15:26:00Z">
              <w:r w:rsidRPr="005B6DDD" w:rsidDel="00393656">
                <w:rPr>
                  <w:b/>
                  <w:bCs/>
                  <w:sz w:val="20"/>
                </w:rPr>
                <w:delText>31</w:delText>
              </w:r>
            </w:del>
          </w:p>
        </w:tc>
        <w:tc>
          <w:tcPr>
            <w:tcW w:w="4302" w:type="dxa"/>
            <w:tcBorders>
              <w:top w:val="nil"/>
              <w:left w:val="nil"/>
              <w:bottom w:val="single" w:sz="4" w:space="0" w:color="auto"/>
              <w:right w:val="single" w:sz="4" w:space="0" w:color="auto"/>
            </w:tcBorders>
            <w:shd w:val="clear" w:color="auto" w:fill="auto"/>
            <w:vAlign w:val="center"/>
          </w:tcPr>
          <w:p w14:paraId="4FE3D23D" w14:textId="2287E9E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37" w:author="USA" w:date="2023-02-21T15:26:00Z"/>
                <w:sz w:val="20"/>
              </w:rPr>
            </w:pPr>
            <w:del w:id="1638" w:author="USA" w:date="2023-02-21T15:26:00Z">
              <w:r w:rsidRPr="005B6DDD" w:rsidDel="00393656">
                <w:rPr>
                  <w:sz w:val="20"/>
                </w:rPr>
                <w:delText>Cardinal Mark: Starboard / Right Hand Mark</w:delText>
              </w:r>
            </w:del>
          </w:p>
        </w:tc>
        <w:tc>
          <w:tcPr>
            <w:tcW w:w="486" w:type="dxa"/>
            <w:tcBorders>
              <w:top w:val="nil"/>
              <w:left w:val="nil"/>
              <w:bottom w:val="single" w:sz="4" w:space="0" w:color="auto"/>
              <w:right w:val="single" w:sz="4" w:space="0" w:color="auto"/>
            </w:tcBorders>
            <w:shd w:val="clear" w:color="000000" w:fill="BFBFBF"/>
            <w:vAlign w:val="center"/>
          </w:tcPr>
          <w:p w14:paraId="720550D7" w14:textId="7919CB8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39" w:author="USA" w:date="2023-02-21T15:26:00Z"/>
                <w:sz w:val="20"/>
              </w:rPr>
            </w:pPr>
            <w:del w:id="1640" w:author="USA" w:date="2023-02-21T15:26:00Z">
              <w:r w:rsidRPr="005B6DDD" w:rsidDel="00393656">
                <w:rPr>
                  <w:sz w:val="20"/>
                </w:rPr>
                <w:delText>91</w:delText>
              </w:r>
            </w:del>
          </w:p>
        </w:tc>
        <w:tc>
          <w:tcPr>
            <w:tcW w:w="4299" w:type="dxa"/>
            <w:tcBorders>
              <w:top w:val="nil"/>
              <w:left w:val="nil"/>
              <w:bottom w:val="single" w:sz="4" w:space="0" w:color="auto"/>
              <w:right w:val="single" w:sz="4" w:space="0" w:color="auto"/>
            </w:tcBorders>
            <w:shd w:val="clear" w:color="auto" w:fill="auto"/>
            <w:vAlign w:val="center"/>
          </w:tcPr>
          <w:p w14:paraId="50FB2A69" w14:textId="579CE12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41" w:author="USA" w:date="2023-02-21T15:26:00Z"/>
                <w:sz w:val="20"/>
              </w:rPr>
            </w:pPr>
            <w:del w:id="1642" w:author="USA" w:date="2023-02-21T15:26:00Z">
              <w:r w:rsidRPr="005B6DDD" w:rsidDel="00393656">
                <w:rPr>
                  <w:sz w:val="20"/>
                </w:rPr>
                <w:delText>Special Mark (Object): Fishing Net Indicator</w:delText>
              </w:r>
            </w:del>
          </w:p>
        </w:tc>
      </w:tr>
      <w:tr w:rsidR="005B6DDD" w:rsidRPr="005B6DDD" w:rsidDel="00393656" w14:paraId="6ED0CA54" w14:textId="52899206" w:rsidTr="009B7587">
        <w:trPr>
          <w:trHeight w:val="144"/>
          <w:del w:id="1643"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DB49B88" w14:textId="2BE04DE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44" w:author="USA" w:date="2023-02-21T15:26:00Z"/>
                <w:b/>
                <w:bCs/>
                <w:sz w:val="20"/>
              </w:rPr>
            </w:pPr>
            <w:del w:id="1645" w:author="USA" w:date="2023-02-21T15:26:00Z">
              <w:r w:rsidRPr="005B6DDD" w:rsidDel="00393656">
                <w:rPr>
                  <w:b/>
                  <w:bCs/>
                  <w:sz w:val="20"/>
                </w:rPr>
                <w:delText>32</w:delText>
              </w:r>
            </w:del>
          </w:p>
        </w:tc>
        <w:tc>
          <w:tcPr>
            <w:tcW w:w="4302" w:type="dxa"/>
            <w:tcBorders>
              <w:top w:val="nil"/>
              <w:left w:val="nil"/>
              <w:bottom w:val="single" w:sz="4" w:space="0" w:color="auto"/>
              <w:right w:val="single" w:sz="4" w:space="0" w:color="auto"/>
            </w:tcBorders>
            <w:shd w:val="clear" w:color="auto" w:fill="auto"/>
            <w:vAlign w:val="center"/>
          </w:tcPr>
          <w:p w14:paraId="64BF5C3D" w14:textId="54B1226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46" w:author="USA" w:date="2023-02-21T15:26:00Z"/>
                <w:sz w:val="20"/>
              </w:rPr>
            </w:pPr>
            <w:del w:id="1647" w:author="USA" w:date="2023-02-21T15:26:00Z">
              <w:r w:rsidRPr="005B6DDD" w:rsidDel="00393656">
                <w:rPr>
                  <w:sz w:val="20"/>
                </w:rPr>
                <w:delText>Cardinal Mark: Starboard Side / Left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1C4273F8" w14:textId="46BD968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48" w:author="USA" w:date="2023-02-21T15:26:00Z"/>
                <w:sz w:val="20"/>
              </w:rPr>
            </w:pPr>
            <w:del w:id="1649" w:author="USA" w:date="2023-02-21T15:26:00Z">
              <w:r w:rsidRPr="005B6DDD" w:rsidDel="00393656">
                <w:rPr>
                  <w:sz w:val="20"/>
                </w:rPr>
                <w:delText>92</w:delText>
              </w:r>
            </w:del>
          </w:p>
        </w:tc>
        <w:tc>
          <w:tcPr>
            <w:tcW w:w="4299" w:type="dxa"/>
            <w:tcBorders>
              <w:top w:val="nil"/>
              <w:left w:val="nil"/>
              <w:bottom w:val="single" w:sz="4" w:space="0" w:color="auto"/>
              <w:right w:val="single" w:sz="4" w:space="0" w:color="auto"/>
            </w:tcBorders>
            <w:shd w:val="clear" w:color="auto" w:fill="auto"/>
            <w:vAlign w:val="center"/>
          </w:tcPr>
          <w:p w14:paraId="3C67A279" w14:textId="6D117A31" w:rsidR="005B6DDD" w:rsidRPr="005B6DDD" w:rsidDel="00393656" w:rsidRDefault="005B6DDD" w:rsidP="009B7587">
            <w:pPr>
              <w:pStyle w:val="Tabletext"/>
              <w:rPr>
                <w:del w:id="1650" w:author="USA" w:date="2023-02-21T15:26:00Z"/>
              </w:rPr>
            </w:pPr>
            <w:del w:id="1651" w:author="USA" w:date="2023-02-21T15:26:00Z">
              <w:r w:rsidRPr="005B6DDD" w:rsidDel="00393656">
                <w:delText>Special Mark (Object): Iceberg / Ice Floe</w:delText>
              </w:r>
            </w:del>
          </w:p>
        </w:tc>
      </w:tr>
      <w:tr w:rsidR="005B6DDD" w:rsidRPr="005B6DDD" w:rsidDel="00393656" w14:paraId="2C8A0675" w14:textId="72CDF50B" w:rsidTr="009B7587">
        <w:trPr>
          <w:trHeight w:val="144"/>
          <w:del w:id="165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AEEF891" w14:textId="4A2B478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53" w:author="USA" w:date="2023-02-21T15:26:00Z"/>
                <w:b/>
                <w:bCs/>
                <w:sz w:val="20"/>
              </w:rPr>
            </w:pPr>
            <w:del w:id="1654" w:author="USA" w:date="2023-02-21T15:26:00Z">
              <w:r w:rsidRPr="005B6DDD" w:rsidDel="00393656">
                <w:rPr>
                  <w:b/>
                  <w:bCs/>
                  <w:sz w:val="20"/>
                </w:rPr>
                <w:delText>33</w:delText>
              </w:r>
            </w:del>
          </w:p>
        </w:tc>
        <w:tc>
          <w:tcPr>
            <w:tcW w:w="4302" w:type="dxa"/>
            <w:tcBorders>
              <w:top w:val="nil"/>
              <w:left w:val="nil"/>
              <w:bottom w:val="single" w:sz="4" w:space="0" w:color="auto"/>
              <w:right w:val="single" w:sz="4" w:space="0" w:color="auto"/>
            </w:tcBorders>
            <w:shd w:val="clear" w:color="000000" w:fill="FFFFFF"/>
            <w:vAlign w:val="center"/>
          </w:tcPr>
          <w:p w14:paraId="1CC2BCDA" w14:textId="79637EA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55"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75D3B96E" w14:textId="3794C19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56" w:author="USA" w:date="2023-02-21T15:26:00Z"/>
                <w:sz w:val="20"/>
              </w:rPr>
            </w:pPr>
            <w:del w:id="1657" w:author="USA" w:date="2023-02-21T15:26:00Z">
              <w:r w:rsidRPr="005B6DDD" w:rsidDel="00393656">
                <w:rPr>
                  <w:sz w:val="20"/>
                </w:rPr>
                <w:delText>93</w:delText>
              </w:r>
            </w:del>
          </w:p>
        </w:tc>
        <w:tc>
          <w:tcPr>
            <w:tcW w:w="4299" w:type="dxa"/>
            <w:tcBorders>
              <w:top w:val="nil"/>
              <w:left w:val="nil"/>
              <w:bottom w:val="single" w:sz="4" w:space="0" w:color="auto"/>
              <w:right w:val="single" w:sz="4" w:space="0" w:color="auto"/>
            </w:tcBorders>
            <w:shd w:val="clear" w:color="auto" w:fill="auto"/>
            <w:vAlign w:val="center"/>
          </w:tcPr>
          <w:p w14:paraId="567DA0AE" w14:textId="4E7B7F42" w:rsidR="005B6DDD" w:rsidRPr="005B6DDD" w:rsidDel="00393656" w:rsidRDefault="005B6DDD" w:rsidP="009B7587">
            <w:pPr>
              <w:pStyle w:val="Tabletext"/>
              <w:rPr>
                <w:del w:id="1658" w:author="USA" w:date="2023-02-21T15:26:00Z"/>
              </w:rPr>
            </w:pPr>
            <w:del w:id="1659" w:author="USA" w:date="2023-02-21T15:26:00Z">
              <w:r w:rsidRPr="005B6DDD" w:rsidDel="00393656">
                <w:delText>Special Mark (Object): Light Vessel</w:delText>
              </w:r>
            </w:del>
          </w:p>
        </w:tc>
      </w:tr>
      <w:tr w:rsidR="005B6DDD" w:rsidRPr="005B6DDD" w:rsidDel="00393656" w14:paraId="436E9646" w14:textId="04252D7C" w:rsidTr="009B7587">
        <w:trPr>
          <w:trHeight w:val="144"/>
          <w:del w:id="166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62688C6" w14:textId="17A70C7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61" w:author="USA" w:date="2023-02-21T15:26:00Z"/>
                <w:b/>
                <w:bCs/>
                <w:sz w:val="20"/>
              </w:rPr>
            </w:pPr>
            <w:del w:id="1662" w:author="USA" w:date="2023-02-21T15:26:00Z">
              <w:r w:rsidRPr="005B6DDD" w:rsidDel="00393656">
                <w:rPr>
                  <w:b/>
                  <w:bCs/>
                  <w:sz w:val="20"/>
                </w:rPr>
                <w:delText>34</w:delText>
              </w:r>
            </w:del>
          </w:p>
        </w:tc>
        <w:tc>
          <w:tcPr>
            <w:tcW w:w="4302" w:type="dxa"/>
            <w:tcBorders>
              <w:top w:val="nil"/>
              <w:left w:val="nil"/>
              <w:bottom w:val="single" w:sz="4" w:space="0" w:color="auto"/>
              <w:right w:val="single" w:sz="4" w:space="0" w:color="auto"/>
            </w:tcBorders>
            <w:shd w:val="clear" w:color="auto" w:fill="auto"/>
            <w:vAlign w:val="center"/>
          </w:tcPr>
          <w:p w14:paraId="4F59FEB4" w14:textId="7E957E6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63"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A8D1303" w14:textId="11F7234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64" w:author="USA" w:date="2023-02-21T15:26:00Z"/>
                <w:sz w:val="20"/>
              </w:rPr>
            </w:pPr>
            <w:del w:id="1665" w:author="USA" w:date="2023-02-21T15:26:00Z">
              <w:r w:rsidRPr="005B6DDD" w:rsidDel="00393656">
                <w:rPr>
                  <w:sz w:val="20"/>
                </w:rPr>
                <w:delText>94</w:delText>
              </w:r>
            </w:del>
          </w:p>
        </w:tc>
        <w:tc>
          <w:tcPr>
            <w:tcW w:w="4299" w:type="dxa"/>
            <w:tcBorders>
              <w:top w:val="nil"/>
              <w:left w:val="nil"/>
              <w:bottom w:val="single" w:sz="4" w:space="0" w:color="auto"/>
              <w:right w:val="single" w:sz="4" w:space="0" w:color="auto"/>
            </w:tcBorders>
            <w:shd w:val="clear" w:color="auto" w:fill="auto"/>
            <w:vAlign w:val="center"/>
          </w:tcPr>
          <w:p w14:paraId="211F28D7" w14:textId="4782E8AE" w:rsidR="005B6DDD" w:rsidRPr="005B6DDD" w:rsidDel="00393656" w:rsidRDefault="005B6DDD" w:rsidP="009B7587">
            <w:pPr>
              <w:pStyle w:val="Tabletext"/>
              <w:rPr>
                <w:del w:id="1666" w:author="USA" w:date="2023-02-21T15:26:00Z"/>
              </w:rPr>
            </w:pPr>
            <w:del w:id="1667" w:author="USA" w:date="2023-02-21T15:26:00Z">
              <w:r w:rsidRPr="005B6DDD" w:rsidDel="00393656">
                <w:delText>Special Mark (Object): Bridge Main Span Lighting</w:delText>
              </w:r>
            </w:del>
          </w:p>
        </w:tc>
      </w:tr>
      <w:tr w:rsidR="005B6DDD" w:rsidRPr="005B6DDD" w:rsidDel="00393656" w14:paraId="3CB763A1" w14:textId="56127005" w:rsidTr="009B7587">
        <w:trPr>
          <w:trHeight w:val="144"/>
          <w:del w:id="166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487D0ED" w14:textId="6321061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69" w:author="USA" w:date="2023-02-21T15:26:00Z"/>
                <w:b/>
                <w:bCs/>
                <w:sz w:val="20"/>
              </w:rPr>
            </w:pPr>
            <w:del w:id="1670" w:author="USA" w:date="2023-02-21T15:26:00Z">
              <w:r w:rsidRPr="005B6DDD" w:rsidDel="00393656">
                <w:rPr>
                  <w:b/>
                  <w:bCs/>
                  <w:sz w:val="20"/>
                </w:rPr>
                <w:delText>35</w:delText>
              </w:r>
            </w:del>
          </w:p>
        </w:tc>
        <w:tc>
          <w:tcPr>
            <w:tcW w:w="4302" w:type="dxa"/>
            <w:tcBorders>
              <w:top w:val="nil"/>
              <w:left w:val="nil"/>
              <w:bottom w:val="single" w:sz="4" w:space="0" w:color="auto"/>
              <w:right w:val="single" w:sz="4" w:space="0" w:color="auto"/>
            </w:tcBorders>
            <w:shd w:val="clear" w:color="000000" w:fill="FFFFFF"/>
            <w:vAlign w:val="center"/>
          </w:tcPr>
          <w:p w14:paraId="6966D13D" w14:textId="04F4C86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71"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2875F365" w14:textId="5241387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72" w:author="USA" w:date="2023-02-21T15:26:00Z"/>
                <w:sz w:val="20"/>
              </w:rPr>
            </w:pPr>
            <w:del w:id="1673" w:author="USA" w:date="2023-02-21T15:26:00Z">
              <w:r w:rsidRPr="005B6DDD" w:rsidDel="00393656">
                <w:rPr>
                  <w:sz w:val="20"/>
                </w:rPr>
                <w:delText>95</w:delText>
              </w:r>
            </w:del>
          </w:p>
        </w:tc>
        <w:tc>
          <w:tcPr>
            <w:tcW w:w="4299" w:type="dxa"/>
            <w:tcBorders>
              <w:top w:val="nil"/>
              <w:left w:val="nil"/>
              <w:bottom w:val="single" w:sz="4" w:space="0" w:color="auto"/>
              <w:right w:val="single" w:sz="4" w:space="0" w:color="auto"/>
            </w:tcBorders>
            <w:shd w:val="clear" w:color="auto" w:fill="auto"/>
            <w:vAlign w:val="center"/>
          </w:tcPr>
          <w:p w14:paraId="50072230" w14:textId="2AAD513E" w:rsidR="005B6DDD" w:rsidRPr="005B6DDD" w:rsidDel="00393656" w:rsidRDefault="005B6DDD" w:rsidP="009B7587">
            <w:pPr>
              <w:pStyle w:val="Tabletext"/>
              <w:rPr>
                <w:del w:id="1674" w:author="USA" w:date="2023-02-21T15:26:00Z"/>
              </w:rPr>
            </w:pPr>
            <w:del w:id="1675" w:author="USA" w:date="2023-02-21T15:26:00Z">
              <w:r w:rsidRPr="005B6DDD" w:rsidDel="00393656">
                <w:delText>Special Mark (Object): Marine Mammal Sighting</w:delText>
              </w:r>
            </w:del>
          </w:p>
        </w:tc>
      </w:tr>
      <w:tr w:rsidR="005B6DDD" w:rsidRPr="005B6DDD" w:rsidDel="00393656" w14:paraId="65FD1BCB" w14:textId="33D0D449" w:rsidTr="009B7587">
        <w:trPr>
          <w:trHeight w:val="144"/>
          <w:del w:id="167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275E94F" w14:textId="34B7468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77" w:author="USA" w:date="2023-02-21T15:26:00Z"/>
                <w:b/>
                <w:bCs/>
                <w:sz w:val="20"/>
              </w:rPr>
            </w:pPr>
            <w:del w:id="1678" w:author="USA" w:date="2023-02-21T15:26:00Z">
              <w:r w:rsidRPr="005B6DDD" w:rsidDel="00393656">
                <w:rPr>
                  <w:b/>
                  <w:bCs/>
                  <w:sz w:val="20"/>
                </w:rPr>
                <w:delText>36</w:delText>
              </w:r>
            </w:del>
          </w:p>
        </w:tc>
        <w:tc>
          <w:tcPr>
            <w:tcW w:w="4302" w:type="dxa"/>
            <w:tcBorders>
              <w:top w:val="nil"/>
              <w:left w:val="nil"/>
              <w:bottom w:val="single" w:sz="4" w:space="0" w:color="auto"/>
              <w:right w:val="single" w:sz="4" w:space="0" w:color="auto"/>
            </w:tcBorders>
            <w:shd w:val="clear" w:color="auto" w:fill="auto"/>
            <w:vAlign w:val="center"/>
          </w:tcPr>
          <w:p w14:paraId="60846306" w14:textId="761A502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79"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51D7C986" w14:textId="3FC086E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80" w:author="USA" w:date="2023-02-21T15:26:00Z"/>
                <w:sz w:val="20"/>
              </w:rPr>
            </w:pPr>
            <w:del w:id="1681" w:author="USA" w:date="2023-02-21T15:26:00Z">
              <w:r w:rsidRPr="005B6DDD" w:rsidDel="00393656">
                <w:rPr>
                  <w:sz w:val="20"/>
                </w:rPr>
                <w:delText>96</w:delText>
              </w:r>
            </w:del>
          </w:p>
        </w:tc>
        <w:tc>
          <w:tcPr>
            <w:tcW w:w="4299" w:type="dxa"/>
            <w:tcBorders>
              <w:top w:val="nil"/>
              <w:left w:val="nil"/>
              <w:bottom w:val="single" w:sz="4" w:space="0" w:color="auto"/>
              <w:right w:val="single" w:sz="4" w:space="0" w:color="auto"/>
            </w:tcBorders>
            <w:shd w:val="clear" w:color="auto" w:fill="auto"/>
            <w:vAlign w:val="center"/>
          </w:tcPr>
          <w:p w14:paraId="5E5B0C8B" w14:textId="1A1F0A0A" w:rsidR="005B6DDD" w:rsidRPr="005B6DDD" w:rsidDel="00393656" w:rsidRDefault="005B6DDD" w:rsidP="009B7587">
            <w:pPr>
              <w:pStyle w:val="Tabletext"/>
              <w:rPr>
                <w:del w:id="1682" w:author="USA" w:date="2023-02-21T15:26:00Z"/>
              </w:rPr>
            </w:pPr>
            <w:del w:id="1683" w:author="USA" w:date="2023-02-21T15:26:00Z">
              <w:r w:rsidRPr="005B6DDD" w:rsidDel="00393656">
                <w:delText>Special Mark (Object): Mobile Offshore Drilling Unit</w:delText>
              </w:r>
            </w:del>
          </w:p>
        </w:tc>
      </w:tr>
      <w:tr w:rsidR="005B6DDD" w:rsidRPr="005B6DDD" w:rsidDel="00393656" w14:paraId="5DBF73B1" w14:textId="0CE3D3E1" w:rsidTr="009B7587">
        <w:trPr>
          <w:trHeight w:val="144"/>
          <w:del w:id="168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2018C8" w14:textId="00FEFF1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85" w:author="USA" w:date="2023-02-21T15:26:00Z"/>
                <w:b/>
                <w:bCs/>
                <w:sz w:val="20"/>
              </w:rPr>
            </w:pPr>
            <w:del w:id="1686" w:author="USA" w:date="2023-02-21T15:26:00Z">
              <w:r w:rsidRPr="005B6DDD" w:rsidDel="00393656">
                <w:rPr>
                  <w:b/>
                  <w:bCs/>
                  <w:sz w:val="20"/>
                </w:rPr>
                <w:lastRenderedPageBreak/>
                <w:delText>37</w:delText>
              </w:r>
            </w:del>
          </w:p>
        </w:tc>
        <w:tc>
          <w:tcPr>
            <w:tcW w:w="4302" w:type="dxa"/>
            <w:tcBorders>
              <w:top w:val="nil"/>
              <w:left w:val="nil"/>
              <w:bottom w:val="single" w:sz="4" w:space="0" w:color="auto"/>
              <w:right w:val="single" w:sz="4" w:space="0" w:color="auto"/>
            </w:tcBorders>
            <w:shd w:val="clear" w:color="auto" w:fill="auto"/>
            <w:vAlign w:val="center"/>
          </w:tcPr>
          <w:p w14:paraId="7C6388EB" w14:textId="518BD31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87"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11889E87" w14:textId="6761CF3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88" w:author="USA" w:date="2023-02-21T15:26:00Z"/>
                <w:sz w:val="20"/>
              </w:rPr>
            </w:pPr>
            <w:del w:id="1689" w:author="USA" w:date="2023-02-21T15:26:00Z">
              <w:r w:rsidRPr="005B6DDD" w:rsidDel="00393656">
                <w:rPr>
                  <w:sz w:val="20"/>
                </w:rPr>
                <w:delText>97</w:delText>
              </w:r>
            </w:del>
          </w:p>
        </w:tc>
        <w:tc>
          <w:tcPr>
            <w:tcW w:w="4299" w:type="dxa"/>
            <w:tcBorders>
              <w:top w:val="nil"/>
              <w:left w:val="nil"/>
              <w:bottom w:val="single" w:sz="4" w:space="0" w:color="auto"/>
              <w:right w:val="single" w:sz="4" w:space="0" w:color="auto"/>
            </w:tcBorders>
            <w:shd w:val="clear" w:color="auto" w:fill="auto"/>
            <w:vAlign w:val="center"/>
          </w:tcPr>
          <w:p w14:paraId="41365DF6" w14:textId="5185964C" w:rsidR="005B6DDD" w:rsidRPr="005B6DDD" w:rsidDel="00393656" w:rsidRDefault="005B6DDD" w:rsidP="009B7587">
            <w:pPr>
              <w:pStyle w:val="Tabletext"/>
              <w:rPr>
                <w:del w:id="1690" w:author="USA" w:date="2023-02-21T15:26:00Z"/>
              </w:rPr>
            </w:pPr>
            <w:del w:id="1691" w:author="USA" w:date="2023-02-21T15:26:00Z">
              <w:r w:rsidRPr="005B6DDD" w:rsidDel="00393656">
                <w:delText>Special Mark (Object): Observation / Sampling Station</w:delText>
              </w:r>
            </w:del>
          </w:p>
        </w:tc>
      </w:tr>
      <w:tr w:rsidR="005B6DDD" w:rsidRPr="005B6DDD" w:rsidDel="00393656" w14:paraId="281CECB2" w14:textId="4DB451D7" w:rsidTr="009B7587">
        <w:trPr>
          <w:trHeight w:val="144"/>
          <w:del w:id="169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14C63887" w14:textId="1D7E798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93" w:author="USA" w:date="2023-02-21T15:26:00Z"/>
                <w:b/>
                <w:bCs/>
                <w:sz w:val="20"/>
              </w:rPr>
            </w:pPr>
            <w:del w:id="1694" w:author="USA" w:date="2023-02-21T15:26:00Z">
              <w:r w:rsidRPr="005B6DDD" w:rsidDel="00393656">
                <w:rPr>
                  <w:b/>
                  <w:bCs/>
                  <w:sz w:val="20"/>
                </w:rPr>
                <w:delText>38</w:delText>
              </w:r>
            </w:del>
          </w:p>
        </w:tc>
        <w:tc>
          <w:tcPr>
            <w:tcW w:w="4302" w:type="dxa"/>
            <w:tcBorders>
              <w:top w:val="nil"/>
              <w:left w:val="nil"/>
              <w:bottom w:val="single" w:sz="4" w:space="0" w:color="auto"/>
              <w:right w:val="single" w:sz="4" w:space="0" w:color="auto"/>
            </w:tcBorders>
            <w:shd w:val="clear" w:color="auto" w:fill="auto"/>
            <w:vAlign w:val="center"/>
          </w:tcPr>
          <w:p w14:paraId="137343C0" w14:textId="1808DEF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695"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47FAD2C6" w14:textId="573C25F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96" w:author="USA" w:date="2023-02-21T15:26:00Z"/>
                <w:sz w:val="20"/>
              </w:rPr>
            </w:pPr>
            <w:del w:id="1697" w:author="USA" w:date="2023-02-21T15:26:00Z">
              <w:r w:rsidRPr="005B6DDD" w:rsidDel="00393656">
                <w:rPr>
                  <w:sz w:val="20"/>
                </w:rPr>
                <w:delText>98</w:delText>
              </w:r>
            </w:del>
          </w:p>
        </w:tc>
        <w:tc>
          <w:tcPr>
            <w:tcW w:w="4299" w:type="dxa"/>
            <w:tcBorders>
              <w:top w:val="nil"/>
              <w:left w:val="nil"/>
              <w:bottom w:val="single" w:sz="4" w:space="0" w:color="auto"/>
              <w:right w:val="single" w:sz="4" w:space="0" w:color="auto"/>
            </w:tcBorders>
            <w:shd w:val="clear" w:color="auto" w:fill="auto"/>
            <w:vAlign w:val="center"/>
          </w:tcPr>
          <w:p w14:paraId="7C74CE57" w14:textId="69ED3FC5" w:rsidR="005B6DDD" w:rsidRPr="005B6DDD" w:rsidDel="00393656" w:rsidRDefault="005B6DDD" w:rsidP="009B7587">
            <w:pPr>
              <w:pStyle w:val="Tabletext"/>
              <w:rPr>
                <w:del w:id="1698" w:author="USA" w:date="2023-02-21T15:26:00Z"/>
              </w:rPr>
            </w:pPr>
            <w:del w:id="1699" w:author="USA" w:date="2023-02-21T15:26:00Z">
              <w:r w:rsidRPr="005B6DDD" w:rsidDel="00393656">
                <w:delText>Special Mark (Object): Persons /Divers / Swimmers On The Water</w:delText>
              </w:r>
            </w:del>
          </w:p>
        </w:tc>
      </w:tr>
      <w:tr w:rsidR="005B6DDD" w:rsidRPr="005B6DDD" w:rsidDel="00393656" w14:paraId="6A07CAD9" w14:textId="5887E2C2" w:rsidTr="009B7587">
        <w:trPr>
          <w:trHeight w:val="144"/>
          <w:del w:id="170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8B143B3" w14:textId="3DA4AE0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01" w:author="USA" w:date="2023-02-21T15:26:00Z"/>
                <w:b/>
                <w:bCs/>
                <w:sz w:val="20"/>
              </w:rPr>
            </w:pPr>
            <w:del w:id="1702" w:author="USA" w:date="2023-02-21T15:26:00Z">
              <w:r w:rsidRPr="005B6DDD" w:rsidDel="00393656">
                <w:rPr>
                  <w:b/>
                  <w:bCs/>
                  <w:sz w:val="20"/>
                </w:rPr>
                <w:delText>39</w:delText>
              </w:r>
            </w:del>
          </w:p>
        </w:tc>
        <w:tc>
          <w:tcPr>
            <w:tcW w:w="4302" w:type="dxa"/>
            <w:tcBorders>
              <w:top w:val="nil"/>
              <w:left w:val="nil"/>
              <w:bottom w:val="single" w:sz="4" w:space="0" w:color="auto"/>
              <w:right w:val="single" w:sz="4" w:space="0" w:color="auto"/>
            </w:tcBorders>
            <w:shd w:val="clear" w:color="auto" w:fill="auto"/>
            <w:vAlign w:val="center"/>
          </w:tcPr>
          <w:p w14:paraId="437F1E77" w14:textId="71B4516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03" w:author="USA" w:date="2023-02-21T15:26:00Z"/>
                <w:sz w:val="20"/>
              </w:rPr>
            </w:pPr>
          </w:p>
        </w:tc>
        <w:tc>
          <w:tcPr>
            <w:tcW w:w="486" w:type="dxa"/>
            <w:tcBorders>
              <w:top w:val="nil"/>
              <w:left w:val="nil"/>
              <w:bottom w:val="single" w:sz="4" w:space="0" w:color="auto"/>
              <w:right w:val="single" w:sz="4" w:space="0" w:color="auto"/>
            </w:tcBorders>
            <w:shd w:val="clear" w:color="000000" w:fill="BFBFBF"/>
            <w:vAlign w:val="center"/>
          </w:tcPr>
          <w:p w14:paraId="7EC09F8E" w14:textId="7AFBA61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04" w:author="USA" w:date="2023-02-21T15:26:00Z"/>
                <w:sz w:val="20"/>
              </w:rPr>
            </w:pPr>
            <w:del w:id="1705" w:author="USA" w:date="2023-02-21T15:26:00Z">
              <w:r w:rsidRPr="005B6DDD" w:rsidDel="00393656">
                <w:rPr>
                  <w:sz w:val="20"/>
                </w:rPr>
                <w:delText>99</w:delText>
              </w:r>
            </w:del>
          </w:p>
        </w:tc>
        <w:tc>
          <w:tcPr>
            <w:tcW w:w="4299" w:type="dxa"/>
            <w:tcBorders>
              <w:top w:val="nil"/>
              <w:left w:val="nil"/>
              <w:bottom w:val="single" w:sz="4" w:space="0" w:color="auto"/>
              <w:right w:val="single" w:sz="4" w:space="0" w:color="auto"/>
            </w:tcBorders>
            <w:shd w:val="clear" w:color="auto" w:fill="auto"/>
            <w:vAlign w:val="center"/>
          </w:tcPr>
          <w:p w14:paraId="3EB6131B" w14:textId="30A58263" w:rsidR="005B6DDD" w:rsidRPr="005B6DDD" w:rsidDel="00393656" w:rsidRDefault="005B6DDD" w:rsidP="009B7587">
            <w:pPr>
              <w:pStyle w:val="Tabletext"/>
              <w:rPr>
                <w:del w:id="1706" w:author="USA" w:date="2023-02-21T15:26:00Z"/>
              </w:rPr>
            </w:pPr>
            <w:del w:id="1707" w:author="USA" w:date="2023-02-21T15:26:00Z">
              <w:r w:rsidRPr="005B6DDD" w:rsidDel="00393656">
                <w:delText>Special Mark (Object): Remotely Operated Craft / Station / System</w:delText>
              </w:r>
            </w:del>
          </w:p>
        </w:tc>
      </w:tr>
      <w:tr w:rsidR="005B6DDD" w:rsidRPr="005B6DDD" w:rsidDel="00393656" w14:paraId="361C0CEE" w14:textId="300779BB" w:rsidTr="009B7587">
        <w:trPr>
          <w:trHeight w:val="144"/>
          <w:del w:id="170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47FDD115" w14:textId="28FF53E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09" w:author="USA" w:date="2023-02-21T15:26:00Z"/>
                <w:b/>
                <w:bCs/>
                <w:sz w:val="20"/>
              </w:rPr>
            </w:pPr>
            <w:del w:id="1710" w:author="USA" w:date="2023-02-21T15:26:00Z">
              <w:r w:rsidRPr="005B6DDD" w:rsidDel="00393656">
                <w:rPr>
                  <w:b/>
                  <w:bCs/>
                  <w:sz w:val="20"/>
                </w:rPr>
                <w:delText>40</w:delText>
              </w:r>
            </w:del>
          </w:p>
        </w:tc>
        <w:tc>
          <w:tcPr>
            <w:tcW w:w="4302" w:type="dxa"/>
            <w:tcBorders>
              <w:top w:val="nil"/>
              <w:left w:val="nil"/>
              <w:bottom w:val="single" w:sz="4" w:space="0" w:color="auto"/>
              <w:right w:val="single" w:sz="4" w:space="0" w:color="auto"/>
            </w:tcBorders>
            <w:shd w:val="clear" w:color="auto" w:fill="auto"/>
            <w:vAlign w:val="center"/>
          </w:tcPr>
          <w:p w14:paraId="6F4ADBD5" w14:textId="180FDD11" w:rsidR="005B6DDD" w:rsidRPr="005B6DDD" w:rsidDel="00393656" w:rsidRDefault="005B6DDD" w:rsidP="009B7587">
            <w:pPr>
              <w:pStyle w:val="Tabletext"/>
              <w:rPr>
                <w:del w:id="1711" w:author="USA" w:date="2023-02-21T15:26:00Z"/>
              </w:rPr>
            </w:pPr>
            <w:del w:id="1712" w:author="USA" w:date="2023-02-21T15:26:00Z">
              <w:r w:rsidRPr="005B6DDD" w:rsidDel="00393656">
                <w:delText xml:space="preserve">Isolated Danger (Obstacle): Overhead </w:delText>
              </w:r>
            </w:del>
          </w:p>
        </w:tc>
        <w:tc>
          <w:tcPr>
            <w:tcW w:w="486" w:type="dxa"/>
            <w:tcBorders>
              <w:top w:val="nil"/>
              <w:left w:val="nil"/>
              <w:bottom w:val="single" w:sz="4" w:space="0" w:color="auto"/>
              <w:right w:val="single" w:sz="4" w:space="0" w:color="auto"/>
            </w:tcBorders>
            <w:shd w:val="clear" w:color="000000" w:fill="BFBFBF"/>
            <w:vAlign w:val="center"/>
          </w:tcPr>
          <w:p w14:paraId="25E065FA" w14:textId="30C3FF0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13" w:author="USA" w:date="2023-02-21T15:26:00Z"/>
                <w:sz w:val="20"/>
              </w:rPr>
            </w:pPr>
            <w:del w:id="1714" w:author="USA" w:date="2023-02-21T15:26:00Z">
              <w:r w:rsidRPr="005B6DDD" w:rsidDel="00393656">
                <w:rPr>
                  <w:sz w:val="20"/>
                </w:rPr>
                <w:delText>100</w:delText>
              </w:r>
            </w:del>
          </w:p>
        </w:tc>
        <w:tc>
          <w:tcPr>
            <w:tcW w:w="4299" w:type="dxa"/>
            <w:tcBorders>
              <w:top w:val="nil"/>
              <w:left w:val="nil"/>
              <w:bottom w:val="single" w:sz="4" w:space="0" w:color="auto"/>
              <w:right w:val="single" w:sz="4" w:space="0" w:color="auto"/>
            </w:tcBorders>
            <w:shd w:val="clear" w:color="auto" w:fill="auto"/>
            <w:vAlign w:val="center"/>
          </w:tcPr>
          <w:p w14:paraId="2CB4FB5E" w14:textId="59B280E3" w:rsidR="005B6DDD" w:rsidRPr="005B6DDD" w:rsidDel="00393656" w:rsidRDefault="005B6DDD" w:rsidP="009B7587">
            <w:pPr>
              <w:pStyle w:val="Tabletext"/>
              <w:rPr>
                <w:del w:id="1715" w:author="USA" w:date="2023-02-21T15:26:00Z"/>
              </w:rPr>
            </w:pPr>
            <w:del w:id="1716" w:author="USA" w:date="2023-02-21T15:26:00Z">
              <w:r w:rsidRPr="005B6DDD" w:rsidDel="00393656">
                <w:delText>Special Mark (Object): Unknown Mobile Craft / Object / System</w:delText>
              </w:r>
            </w:del>
          </w:p>
        </w:tc>
      </w:tr>
      <w:tr w:rsidR="005B6DDD" w:rsidRPr="005B6DDD" w:rsidDel="00393656" w14:paraId="40D774C6" w14:textId="6BD3C680" w:rsidTr="009B7587">
        <w:trPr>
          <w:trHeight w:val="144"/>
          <w:del w:id="171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D28E0BF" w14:textId="071A921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18" w:author="USA" w:date="2023-02-21T15:26:00Z"/>
                <w:b/>
                <w:bCs/>
                <w:sz w:val="20"/>
              </w:rPr>
            </w:pPr>
            <w:del w:id="1719" w:author="USA" w:date="2023-02-21T15:26:00Z">
              <w:r w:rsidRPr="005B6DDD" w:rsidDel="00393656">
                <w:rPr>
                  <w:b/>
                  <w:bCs/>
                  <w:sz w:val="20"/>
                </w:rPr>
                <w:delText>41</w:delText>
              </w:r>
            </w:del>
          </w:p>
        </w:tc>
        <w:tc>
          <w:tcPr>
            <w:tcW w:w="4302" w:type="dxa"/>
            <w:tcBorders>
              <w:top w:val="nil"/>
              <w:left w:val="nil"/>
              <w:bottom w:val="single" w:sz="4" w:space="0" w:color="auto"/>
              <w:right w:val="single" w:sz="4" w:space="0" w:color="auto"/>
            </w:tcBorders>
            <w:shd w:val="clear" w:color="auto" w:fill="auto"/>
            <w:vAlign w:val="center"/>
          </w:tcPr>
          <w:p w14:paraId="5442FADE" w14:textId="07FD976F" w:rsidR="005B6DDD" w:rsidRPr="005B6DDD" w:rsidDel="00393656" w:rsidRDefault="005B6DDD" w:rsidP="009B7587">
            <w:pPr>
              <w:pStyle w:val="Tabletext"/>
              <w:rPr>
                <w:del w:id="1720" w:author="USA" w:date="2023-02-21T15:26:00Z"/>
              </w:rPr>
            </w:pPr>
            <w:del w:id="1721" w:author="USA" w:date="2023-02-21T15:26:00Z">
              <w:r w:rsidRPr="005B6DDD" w:rsidDel="00393656">
                <w:delText>Isolated Danger (Obstacle): Overhead Cable</w:delText>
              </w:r>
            </w:del>
          </w:p>
        </w:tc>
        <w:tc>
          <w:tcPr>
            <w:tcW w:w="486" w:type="dxa"/>
            <w:tcBorders>
              <w:top w:val="nil"/>
              <w:left w:val="nil"/>
              <w:bottom w:val="single" w:sz="4" w:space="0" w:color="auto"/>
              <w:right w:val="single" w:sz="4" w:space="0" w:color="auto"/>
            </w:tcBorders>
            <w:shd w:val="clear" w:color="000000" w:fill="BFBFBF"/>
            <w:vAlign w:val="center"/>
          </w:tcPr>
          <w:p w14:paraId="289EFDAD" w14:textId="775B566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22" w:author="USA" w:date="2023-02-21T15:26:00Z"/>
                <w:sz w:val="20"/>
              </w:rPr>
            </w:pPr>
            <w:del w:id="1723" w:author="USA" w:date="2023-02-21T15:26:00Z">
              <w:r w:rsidRPr="005B6DDD" w:rsidDel="00393656">
                <w:rPr>
                  <w:sz w:val="20"/>
                </w:rPr>
                <w:delText>101</w:delText>
              </w:r>
            </w:del>
          </w:p>
        </w:tc>
        <w:tc>
          <w:tcPr>
            <w:tcW w:w="4299" w:type="dxa"/>
            <w:tcBorders>
              <w:top w:val="nil"/>
              <w:left w:val="nil"/>
              <w:bottom w:val="single" w:sz="4" w:space="0" w:color="auto"/>
              <w:right w:val="single" w:sz="4" w:space="0" w:color="auto"/>
            </w:tcBorders>
            <w:shd w:val="clear" w:color="auto" w:fill="auto"/>
            <w:vAlign w:val="center"/>
          </w:tcPr>
          <w:p w14:paraId="7676A651" w14:textId="6A2D6DA2" w:rsidR="005B6DDD" w:rsidRPr="005B6DDD" w:rsidDel="00393656" w:rsidRDefault="005B6DDD" w:rsidP="009B7587">
            <w:pPr>
              <w:pStyle w:val="Tabletext"/>
              <w:rPr>
                <w:del w:id="1724" w:author="USA" w:date="2023-02-21T15:26:00Z"/>
              </w:rPr>
            </w:pPr>
            <w:del w:id="1725" w:author="USA" w:date="2023-02-21T15:26:00Z">
              <w:r w:rsidRPr="005B6DDD" w:rsidDel="00393656">
                <w:delText>Special Mark (Object): Vessel In Need Of Assistance (Distress)</w:delText>
              </w:r>
            </w:del>
          </w:p>
        </w:tc>
      </w:tr>
      <w:tr w:rsidR="005B6DDD" w:rsidRPr="005B6DDD" w:rsidDel="00393656" w14:paraId="2018347F" w14:textId="71FD5A51" w:rsidTr="009B7587">
        <w:trPr>
          <w:trHeight w:val="144"/>
          <w:del w:id="172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4A7B9CE" w14:textId="7840C13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27" w:author="USA" w:date="2023-02-21T15:26:00Z"/>
                <w:b/>
                <w:bCs/>
                <w:sz w:val="20"/>
              </w:rPr>
            </w:pPr>
            <w:del w:id="1728" w:author="USA" w:date="2023-02-21T15:26:00Z">
              <w:r w:rsidRPr="005B6DDD" w:rsidDel="00393656">
                <w:rPr>
                  <w:b/>
                  <w:bCs/>
                  <w:sz w:val="20"/>
                </w:rPr>
                <w:delText>42</w:delText>
              </w:r>
            </w:del>
          </w:p>
        </w:tc>
        <w:tc>
          <w:tcPr>
            <w:tcW w:w="4302" w:type="dxa"/>
            <w:tcBorders>
              <w:top w:val="nil"/>
              <w:left w:val="nil"/>
              <w:bottom w:val="single" w:sz="4" w:space="0" w:color="auto"/>
              <w:right w:val="single" w:sz="4" w:space="0" w:color="auto"/>
            </w:tcBorders>
            <w:shd w:val="clear" w:color="auto" w:fill="auto"/>
            <w:vAlign w:val="center"/>
          </w:tcPr>
          <w:p w14:paraId="518FE090" w14:textId="5A3B6530" w:rsidR="005B6DDD" w:rsidRPr="005B6DDD" w:rsidDel="00393656" w:rsidRDefault="005B6DDD" w:rsidP="009B7587">
            <w:pPr>
              <w:pStyle w:val="Tabletext"/>
              <w:rPr>
                <w:del w:id="1729" w:author="USA" w:date="2023-02-21T15:26:00Z"/>
              </w:rPr>
            </w:pPr>
            <w:del w:id="1730" w:author="USA" w:date="2023-02-21T15:26:00Z">
              <w:r w:rsidRPr="005B6DDD" w:rsidDel="00393656">
                <w:delText>Isolated Danger (Obstacle):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17A6CE28" w14:textId="7CD22C4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31" w:author="USA" w:date="2023-02-21T15:26:00Z"/>
                <w:sz w:val="20"/>
              </w:rPr>
            </w:pPr>
            <w:del w:id="1732" w:author="USA" w:date="2023-02-21T15:26:00Z">
              <w:r w:rsidRPr="005B6DDD" w:rsidDel="00393656">
                <w:rPr>
                  <w:sz w:val="20"/>
                </w:rPr>
                <w:delText>102</w:delText>
              </w:r>
            </w:del>
          </w:p>
        </w:tc>
        <w:tc>
          <w:tcPr>
            <w:tcW w:w="4299" w:type="dxa"/>
            <w:tcBorders>
              <w:top w:val="nil"/>
              <w:left w:val="nil"/>
              <w:bottom w:val="single" w:sz="4" w:space="0" w:color="auto"/>
              <w:right w:val="single" w:sz="4" w:space="0" w:color="auto"/>
            </w:tcBorders>
            <w:shd w:val="clear" w:color="auto" w:fill="auto"/>
            <w:vAlign w:val="center"/>
          </w:tcPr>
          <w:p w14:paraId="753F7FD6" w14:textId="218B2453" w:rsidR="005B6DDD" w:rsidRPr="005B6DDD" w:rsidDel="00393656" w:rsidRDefault="005B6DDD" w:rsidP="009B7587">
            <w:pPr>
              <w:pStyle w:val="Tabletext"/>
              <w:rPr>
                <w:del w:id="1733" w:author="USA" w:date="2023-02-21T15:26:00Z"/>
              </w:rPr>
            </w:pPr>
            <w:del w:id="1734" w:author="USA" w:date="2023-02-21T15:26:00Z">
              <w:r w:rsidRPr="005B6DDD" w:rsidDel="00393656">
                <w:delText>Special Mark (Object): Vessel In Need Of Assistance (Non-Distress)</w:delText>
              </w:r>
            </w:del>
          </w:p>
        </w:tc>
      </w:tr>
      <w:tr w:rsidR="005B6DDD" w:rsidRPr="005B6DDD" w:rsidDel="00393656" w14:paraId="1D5DF6FA" w14:textId="264ED51A" w:rsidTr="009B7587">
        <w:trPr>
          <w:trHeight w:val="144"/>
          <w:del w:id="173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BA2BA6F" w14:textId="5F2F9AB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36" w:author="USA" w:date="2023-02-21T15:26:00Z"/>
                <w:b/>
                <w:bCs/>
                <w:sz w:val="20"/>
              </w:rPr>
            </w:pPr>
            <w:del w:id="1737" w:author="USA" w:date="2023-02-21T15:26:00Z">
              <w:r w:rsidRPr="005B6DDD" w:rsidDel="00393656">
                <w:rPr>
                  <w:b/>
                  <w:bCs/>
                  <w:sz w:val="20"/>
                </w:rPr>
                <w:delText>43</w:delText>
              </w:r>
            </w:del>
          </w:p>
        </w:tc>
        <w:tc>
          <w:tcPr>
            <w:tcW w:w="4302" w:type="dxa"/>
            <w:tcBorders>
              <w:top w:val="nil"/>
              <w:left w:val="nil"/>
              <w:bottom w:val="single" w:sz="4" w:space="0" w:color="auto"/>
              <w:right w:val="single" w:sz="4" w:space="0" w:color="auto"/>
            </w:tcBorders>
            <w:shd w:val="clear" w:color="auto" w:fill="auto"/>
            <w:vAlign w:val="center"/>
          </w:tcPr>
          <w:p w14:paraId="0CD72D69" w14:textId="593C6DE0" w:rsidR="005B6DDD" w:rsidRPr="005B6DDD" w:rsidDel="00393656" w:rsidRDefault="005B6DDD" w:rsidP="009B7587">
            <w:pPr>
              <w:pStyle w:val="Tabletext"/>
              <w:rPr>
                <w:del w:id="1738" w:author="USA" w:date="2023-02-21T15:26:00Z"/>
              </w:rPr>
            </w:pPr>
            <w:del w:id="1739" w:author="USA" w:date="2023-02-21T15:26:00Z">
              <w:r w:rsidRPr="005B6DDD" w:rsidDel="00393656">
                <w:delText>Isolated Danger (Obstacle):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35F5DD00" w14:textId="5E8DA5D9"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40" w:author="USA" w:date="2023-02-21T15:26:00Z"/>
                <w:sz w:val="20"/>
              </w:rPr>
            </w:pPr>
            <w:del w:id="1741" w:author="USA" w:date="2023-02-21T15:26:00Z">
              <w:r w:rsidRPr="005B6DDD" w:rsidDel="00393656">
                <w:rPr>
                  <w:sz w:val="20"/>
                </w:rPr>
                <w:delText>103</w:delText>
              </w:r>
            </w:del>
          </w:p>
        </w:tc>
        <w:tc>
          <w:tcPr>
            <w:tcW w:w="4299" w:type="dxa"/>
            <w:tcBorders>
              <w:top w:val="nil"/>
              <w:left w:val="nil"/>
              <w:bottom w:val="single" w:sz="4" w:space="0" w:color="auto"/>
              <w:right w:val="single" w:sz="4" w:space="0" w:color="auto"/>
            </w:tcBorders>
            <w:shd w:val="clear" w:color="auto" w:fill="auto"/>
            <w:vAlign w:val="center"/>
          </w:tcPr>
          <w:p w14:paraId="342C2A42" w14:textId="7B206EF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42" w:author="USA" w:date="2023-02-21T15:26:00Z"/>
                <w:sz w:val="20"/>
              </w:rPr>
            </w:pPr>
          </w:p>
        </w:tc>
      </w:tr>
      <w:tr w:rsidR="005B6DDD" w:rsidRPr="005B6DDD" w:rsidDel="00393656" w14:paraId="272A6E9C" w14:textId="027B3A63" w:rsidTr="009B7587">
        <w:trPr>
          <w:trHeight w:val="144"/>
          <w:del w:id="1743"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8D895DC" w14:textId="196C1EB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44" w:author="USA" w:date="2023-02-21T15:26:00Z"/>
                <w:b/>
                <w:bCs/>
                <w:sz w:val="20"/>
              </w:rPr>
            </w:pPr>
            <w:del w:id="1745" w:author="USA" w:date="2023-02-21T15:26:00Z">
              <w:r w:rsidRPr="005B6DDD" w:rsidDel="00393656">
                <w:rPr>
                  <w:b/>
                  <w:bCs/>
                  <w:sz w:val="20"/>
                </w:rPr>
                <w:delText>44</w:delText>
              </w:r>
            </w:del>
          </w:p>
        </w:tc>
        <w:tc>
          <w:tcPr>
            <w:tcW w:w="4302" w:type="dxa"/>
            <w:tcBorders>
              <w:top w:val="nil"/>
              <w:left w:val="nil"/>
              <w:bottom w:val="single" w:sz="4" w:space="0" w:color="auto"/>
              <w:right w:val="single" w:sz="4" w:space="0" w:color="auto"/>
            </w:tcBorders>
            <w:shd w:val="clear" w:color="auto" w:fill="auto"/>
            <w:vAlign w:val="center"/>
          </w:tcPr>
          <w:p w14:paraId="67F9E5DF" w14:textId="1EA94622" w:rsidR="005B6DDD" w:rsidRPr="005B6DDD" w:rsidDel="00393656" w:rsidRDefault="005B6DDD" w:rsidP="009B7587">
            <w:pPr>
              <w:pStyle w:val="Tabletext"/>
              <w:rPr>
                <w:del w:id="1746" w:author="USA" w:date="2023-02-21T15:26:00Z"/>
                <w:lang w:val="fr-FR"/>
              </w:rPr>
            </w:pPr>
            <w:del w:id="1747" w:author="USA" w:date="2023-02-21T15:26:00Z">
              <w:r w:rsidRPr="005B6DDD" w:rsidDel="00393656">
                <w:rPr>
                  <w:lang w:val="fr-FR"/>
                </w:rPr>
                <w:delText>Isolated Danger (Obstacle) : Submerged Cable / Pipe</w:delText>
              </w:r>
            </w:del>
          </w:p>
        </w:tc>
        <w:tc>
          <w:tcPr>
            <w:tcW w:w="486" w:type="dxa"/>
            <w:tcBorders>
              <w:top w:val="nil"/>
              <w:left w:val="nil"/>
              <w:bottom w:val="single" w:sz="4" w:space="0" w:color="auto"/>
              <w:right w:val="single" w:sz="4" w:space="0" w:color="auto"/>
            </w:tcBorders>
            <w:shd w:val="clear" w:color="000000" w:fill="BFBFBF"/>
            <w:vAlign w:val="center"/>
          </w:tcPr>
          <w:p w14:paraId="78F48AC1" w14:textId="5DC5245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48" w:author="USA" w:date="2023-02-21T15:26:00Z"/>
                <w:sz w:val="20"/>
              </w:rPr>
            </w:pPr>
            <w:del w:id="1749" w:author="USA" w:date="2023-02-21T15:26:00Z">
              <w:r w:rsidRPr="005B6DDD" w:rsidDel="00393656">
                <w:rPr>
                  <w:sz w:val="20"/>
                </w:rPr>
                <w:delText>104</w:delText>
              </w:r>
            </w:del>
          </w:p>
        </w:tc>
        <w:tc>
          <w:tcPr>
            <w:tcW w:w="4299" w:type="dxa"/>
            <w:tcBorders>
              <w:top w:val="nil"/>
              <w:left w:val="nil"/>
              <w:bottom w:val="single" w:sz="4" w:space="0" w:color="auto"/>
              <w:right w:val="single" w:sz="4" w:space="0" w:color="auto"/>
            </w:tcBorders>
            <w:shd w:val="clear" w:color="auto" w:fill="auto"/>
            <w:vAlign w:val="center"/>
          </w:tcPr>
          <w:p w14:paraId="587BF9C9" w14:textId="6F11371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50" w:author="USA" w:date="2023-02-21T15:26:00Z"/>
                <w:sz w:val="20"/>
              </w:rPr>
            </w:pPr>
          </w:p>
        </w:tc>
      </w:tr>
      <w:tr w:rsidR="005B6DDD" w:rsidRPr="005B6DDD" w:rsidDel="00393656" w14:paraId="23DD967C" w14:textId="5C9B77B7" w:rsidTr="009B7587">
        <w:trPr>
          <w:trHeight w:val="144"/>
          <w:del w:id="1751"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21E2214D" w14:textId="3B74A1D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52" w:author="USA" w:date="2023-02-21T15:26:00Z"/>
                <w:b/>
                <w:bCs/>
                <w:sz w:val="20"/>
              </w:rPr>
            </w:pPr>
            <w:del w:id="1753" w:author="USA" w:date="2023-02-21T15:26:00Z">
              <w:r w:rsidRPr="005B6DDD" w:rsidDel="00393656">
                <w:rPr>
                  <w:b/>
                  <w:bCs/>
                  <w:sz w:val="20"/>
                </w:rPr>
                <w:delText>45</w:delText>
              </w:r>
            </w:del>
          </w:p>
        </w:tc>
        <w:tc>
          <w:tcPr>
            <w:tcW w:w="4302" w:type="dxa"/>
            <w:tcBorders>
              <w:top w:val="nil"/>
              <w:left w:val="nil"/>
              <w:bottom w:val="single" w:sz="4" w:space="0" w:color="auto"/>
              <w:right w:val="single" w:sz="4" w:space="0" w:color="auto"/>
            </w:tcBorders>
            <w:shd w:val="clear" w:color="auto" w:fill="auto"/>
            <w:vAlign w:val="center"/>
          </w:tcPr>
          <w:p w14:paraId="7B245D83" w14:textId="05E128B8" w:rsidR="005B6DDD" w:rsidRPr="005B6DDD" w:rsidDel="00393656" w:rsidRDefault="005B6DDD" w:rsidP="009B7587">
            <w:pPr>
              <w:pStyle w:val="Tabletext"/>
              <w:rPr>
                <w:del w:id="1754" w:author="USA" w:date="2023-02-21T15:26:00Z"/>
              </w:rPr>
            </w:pPr>
            <w:del w:id="1755" w:author="USA" w:date="2023-02-21T15:26:00Z">
              <w:r w:rsidRPr="005B6DDD" w:rsidDel="00393656">
                <w:delText>Isolated Danger (Obstacle): Wreck</w:delText>
              </w:r>
            </w:del>
          </w:p>
        </w:tc>
        <w:tc>
          <w:tcPr>
            <w:tcW w:w="486" w:type="dxa"/>
            <w:tcBorders>
              <w:top w:val="nil"/>
              <w:left w:val="nil"/>
              <w:bottom w:val="single" w:sz="4" w:space="0" w:color="auto"/>
              <w:right w:val="single" w:sz="4" w:space="0" w:color="auto"/>
            </w:tcBorders>
            <w:shd w:val="clear" w:color="000000" w:fill="BFBFBF"/>
            <w:vAlign w:val="center"/>
          </w:tcPr>
          <w:p w14:paraId="3D2462ED" w14:textId="26576FF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56" w:author="USA" w:date="2023-02-21T15:26:00Z"/>
                <w:sz w:val="20"/>
              </w:rPr>
            </w:pPr>
            <w:del w:id="1757" w:author="USA" w:date="2023-02-21T15:26:00Z">
              <w:r w:rsidRPr="005B6DDD" w:rsidDel="00393656">
                <w:rPr>
                  <w:sz w:val="20"/>
                </w:rPr>
                <w:delText>105</w:delText>
              </w:r>
            </w:del>
          </w:p>
        </w:tc>
        <w:tc>
          <w:tcPr>
            <w:tcW w:w="4299" w:type="dxa"/>
            <w:tcBorders>
              <w:top w:val="nil"/>
              <w:left w:val="nil"/>
              <w:bottom w:val="single" w:sz="4" w:space="0" w:color="auto"/>
              <w:right w:val="single" w:sz="4" w:space="0" w:color="auto"/>
            </w:tcBorders>
            <w:shd w:val="clear" w:color="auto" w:fill="auto"/>
            <w:vAlign w:val="center"/>
          </w:tcPr>
          <w:p w14:paraId="37F3ED26" w14:textId="036F36F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58" w:author="USA" w:date="2023-02-21T15:26:00Z"/>
                <w:sz w:val="20"/>
              </w:rPr>
            </w:pPr>
          </w:p>
        </w:tc>
      </w:tr>
      <w:tr w:rsidR="005B6DDD" w:rsidRPr="005B6DDD" w:rsidDel="00393656" w14:paraId="301D2871" w14:textId="4E00A060" w:rsidTr="009B7587">
        <w:trPr>
          <w:trHeight w:val="144"/>
          <w:del w:id="1759"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6E2D80F" w14:textId="3DF7DFB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60" w:author="USA" w:date="2023-02-21T15:26:00Z"/>
                <w:b/>
                <w:bCs/>
                <w:sz w:val="20"/>
              </w:rPr>
            </w:pPr>
            <w:del w:id="1761" w:author="USA" w:date="2023-02-21T15:26:00Z">
              <w:r w:rsidRPr="005B6DDD" w:rsidDel="00393656">
                <w:rPr>
                  <w:b/>
                  <w:bCs/>
                  <w:sz w:val="20"/>
                </w:rPr>
                <w:delText>46</w:delText>
              </w:r>
            </w:del>
          </w:p>
        </w:tc>
        <w:tc>
          <w:tcPr>
            <w:tcW w:w="4302" w:type="dxa"/>
            <w:tcBorders>
              <w:top w:val="nil"/>
              <w:left w:val="nil"/>
              <w:bottom w:val="single" w:sz="4" w:space="0" w:color="auto"/>
              <w:right w:val="single" w:sz="4" w:space="0" w:color="auto"/>
            </w:tcBorders>
            <w:shd w:val="clear" w:color="000000" w:fill="FFFFFF"/>
            <w:vAlign w:val="center"/>
          </w:tcPr>
          <w:p w14:paraId="47877617" w14:textId="52275B37" w:rsidR="005B6DDD" w:rsidRPr="005B6DDD" w:rsidDel="00393656" w:rsidRDefault="005B6DDD" w:rsidP="009B7587">
            <w:pPr>
              <w:pStyle w:val="Tabletext"/>
              <w:rPr>
                <w:del w:id="1762" w:author="USA" w:date="2023-02-21T15:26:00Z"/>
                <w:lang w:val="fr-CH"/>
              </w:rPr>
            </w:pPr>
            <w:del w:id="1763" w:author="USA" w:date="2023-02-21T15:26:00Z">
              <w:r w:rsidRPr="005B6DDD" w:rsidDel="00393656">
                <w:rPr>
                  <w:lang w:val="fr-CH"/>
                </w:rPr>
                <w:delText>Isolated Danger (Obstacle) : Derelict Vessel</w:delText>
              </w:r>
            </w:del>
          </w:p>
        </w:tc>
        <w:tc>
          <w:tcPr>
            <w:tcW w:w="486" w:type="dxa"/>
            <w:tcBorders>
              <w:top w:val="nil"/>
              <w:left w:val="nil"/>
              <w:bottom w:val="single" w:sz="4" w:space="0" w:color="auto"/>
              <w:right w:val="single" w:sz="4" w:space="0" w:color="auto"/>
            </w:tcBorders>
            <w:shd w:val="clear" w:color="000000" w:fill="BFBFBF"/>
            <w:vAlign w:val="center"/>
          </w:tcPr>
          <w:p w14:paraId="32CA2480" w14:textId="0940A1D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64" w:author="USA" w:date="2023-02-21T15:26:00Z"/>
                <w:sz w:val="20"/>
              </w:rPr>
            </w:pPr>
            <w:del w:id="1765" w:author="USA" w:date="2023-02-21T15:26:00Z">
              <w:r w:rsidRPr="005B6DDD" w:rsidDel="00393656">
                <w:rPr>
                  <w:sz w:val="20"/>
                </w:rPr>
                <w:delText>106</w:delText>
              </w:r>
            </w:del>
          </w:p>
        </w:tc>
        <w:tc>
          <w:tcPr>
            <w:tcW w:w="4299" w:type="dxa"/>
            <w:tcBorders>
              <w:top w:val="nil"/>
              <w:left w:val="nil"/>
              <w:bottom w:val="single" w:sz="4" w:space="0" w:color="auto"/>
              <w:right w:val="single" w:sz="4" w:space="0" w:color="auto"/>
            </w:tcBorders>
            <w:shd w:val="clear" w:color="auto" w:fill="auto"/>
            <w:vAlign w:val="center"/>
          </w:tcPr>
          <w:p w14:paraId="0FE71BAB" w14:textId="0F8DCD1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66" w:author="USA" w:date="2023-02-21T15:26:00Z"/>
                <w:sz w:val="20"/>
              </w:rPr>
            </w:pPr>
          </w:p>
        </w:tc>
      </w:tr>
      <w:tr w:rsidR="005B6DDD" w:rsidRPr="005B6DDD" w:rsidDel="00393656" w14:paraId="39E3BB5A" w14:textId="2DC7F6F5" w:rsidTr="009B7587">
        <w:trPr>
          <w:trHeight w:val="144"/>
          <w:del w:id="1767"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9A54F2A" w14:textId="1333CE6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68" w:author="USA" w:date="2023-02-21T15:26:00Z"/>
                <w:b/>
                <w:bCs/>
                <w:sz w:val="20"/>
              </w:rPr>
            </w:pPr>
            <w:del w:id="1769" w:author="USA" w:date="2023-02-21T15:26:00Z">
              <w:r w:rsidRPr="005B6DDD" w:rsidDel="00393656">
                <w:rPr>
                  <w:b/>
                  <w:bCs/>
                  <w:sz w:val="20"/>
                </w:rPr>
                <w:delText>47</w:delText>
              </w:r>
            </w:del>
          </w:p>
        </w:tc>
        <w:tc>
          <w:tcPr>
            <w:tcW w:w="4302" w:type="dxa"/>
            <w:tcBorders>
              <w:top w:val="nil"/>
              <w:left w:val="nil"/>
              <w:bottom w:val="single" w:sz="4" w:space="0" w:color="auto"/>
              <w:right w:val="single" w:sz="4" w:space="0" w:color="auto"/>
            </w:tcBorders>
            <w:shd w:val="clear" w:color="auto" w:fill="auto"/>
            <w:vAlign w:val="center"/>
          </w:tcPr>
          <w:p w14:paraId="05DAEF7A" w14:textId="4605AC7C" w:rsidR="005B6DDD" w:rsidRPr="005B6DDD" w:rsidDel="00393656" w:rsidRDefault="005B6DDD" w:rsidP="009B7587">
            <w:pPr>
              <w:pStyle w:val="Tabletext"/>
              <w:rPr>
                <w:del w:id="1770" w:author="USA" w:date="2023-02-21T15:26:00Z"/>
                <w:lang w:val="fr-CH"/>
              </w:rPr>
            </w:pPr>
            <w:del w:id="1771" w:author="USA" w:date="2023-02-21T15:26:00Z">
              <w:r w:rsidRPr="005B6DDD" w:rsidDel="00393656">
                <w:rPr>
                  <w:lang w:val="fr-CH"/>
                </w:rPr>
                <w:delText>Isolated Danger (Obstacle : Ice berg/floe)</w:delText>
              </w:r>
            </w:del>
          </w:p>
        </w:tc>
        <w:tc>
          <w:tcPr>
            <w:tcW w:w="486" w:type="dxa"/>
            <w:tcBorders>
              <w:top w:val="nil"/>
              <w:left w:val="nil"/>
              <w:bottom w:val="single" w:sz="4" w:space="0" w:color="auto"/>
              <w:right w:val="single" w:sz="4" w:space="0" w:color="auto"/>
            </w:tcBorders>
            <w:shd w:val="clear" w:color="000000" w:fill="BFBFBF"/>
            <w:vAlign w:val="center"/>
          </w:tcPr>
          <w:p w14:paraId="3B21E068" w14:textId="1C6C8E8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72" w:author="USA" w:date="2023-02-21T15:26:00Z"/>
                <w:sz w:val="20"/>
              </w:rPr>
            </w:pPr>
            <w:del w:id="1773" w:author="USA" w:date="2023-02-21T15:26:00Z">
              <w:r w:rsidRPr="005B6DDD" w:rsidDel="00393656">
                <w:rPr>
                  <w:sz w:val="20"/>
                </w:rPr>
                <w:delText>107</w:delText>
              </w:r>
            </w:del>
          </w:p>
        </w:tc>
        <w:tc>
          <w:tcPr>
            <w:tcW w:w="4299" w:type="dxa"/>
            <w:tcBorders>
              <w:top w:val="nil"/>
              <w:left w:val="nil"/>
              <w:bottom w:val="single" w:sz="4" w:space="0" w:color="auto"/>
              <w:right w:val="single" w:sz="4" w:space="0" w:color="auto"/>
            </w:tcBorders>
            <w:shd w:val="clear" w:color="auto" w:fill="auto"/>
            <w:vAlign w:val="center"/>
          </w:tcPr>
          <w:p w14:paraId="1DAABB64" w14:textId="0BA4010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74" w:author="USA" w:date="2023-02-21T15:26:00Z"/>
                <w:sz w:val="20"/>
              </w:rPr>
            </w:pPr>
          </w:p>
        </w:tc>
      </w:tr>
      <w:tr w:rsidR="005B6DDD" w:rsidRPr="005B6DDD" w:rsidDel="00393656" w14:paraId="787A88B8" w14:textId="42A11C87" w:rsidTr="009B7587">
        <w:trPr>
          <w:trHeight w:val="144"/>
          <w:del w:id="1775"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097453B" w14:textId="7160E65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76" w:author="USA" w:date="2023-02-21T15:26:00Z"/>
                <w:b/>
                <w:bCs/>
                <w:sz w:val="20"/>
              </w:rPr>
            </w:pPr>
            <w:del w:id="1777" w:author="USA" w:date="2023-02-21T15:26:00Z">
              <w:r w:rsidRPr="005B6DDD" w:rsidDel="00393656">
                <w:rPr>
                  <w:b/>
                  <w:bCs/>
                  <w:sz w:val="20"/>
                </w:rPr>
                <w:delText>48</w:delText>
              </w:r>
            </w:del>
          </w:p>
        </w:tc>
        <w:tc>
          <w:tcPr>
            <w:tcW w:w="4302" w:type="dxa"/>
            <w:tcBorders>
              <w:top w:val="nil"/>
              <w:left w:val="nil"/>
              <w:bottom w:val="single" w:sz="4" w:space="0" w:color="auto"/>
              <w:right w:val="single" w:sz="4" w:space="0" w:color="auto"/>
            </w:tcBorders>
            <w:shd w:val="clear" w:color="auto" w:fill="auto"/>
            <w:vAlign w:val="center"/>
          </w:tcPr>
          <w:p w14:paraId="7647EAF5" w14:textId="2D718DC5" w:rsidR="005B6DDD" w:rsidRPr="005B6DDD" w:rsidDel="00393656" w:rsidRDefault="005B6DDD" w:rsidP="009B7587">
            <w:pPr>
              <w:pStyle w:val="Tabletext"/>
              <w:rPr>
                <w:del w:id="1778" w:author="USA" w:date="2023-02-21T15:26:00Z"/>
              </w:rPr>
            </w:pPr>
          </w:p>
        </w:tc>
        <w:tc>
          <w:tcPr>
            <w:tcW w:w="486" w:type="dxa"/>
            <w:tcBorders>
              <w:top w:val="nil"/>
              <w:left w:val="nil"/>
              <w:bottom w:val="single" w:sz="4" w:space="0" w:color="auto"/>
              <w:right w:val="single" w:sz="4" w:space="0" w:color="auto"/>
            </w:tcBorders>
            <w:shd w:val="clear" w:color="000000" w:fill="BFBFBF"/>
            <w:vAlign w:val="center"/>
          </w:tcPr>
          <w:p w14:paraId="400DA307" w14:textId="76B103E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79" w:author="USA" w:date="2023-02-21T15:26:00Z"/>
                <w:sz w:val="20"/>
              </w:rPr>
            </w:pPr>
            <w:del w:id="1780" w:author="USA" w:date="2023-02-21T15:26:00Z">
              <w:r w:rsidRPr="005B6DDD" w:rsidDel="00393656">
                <w:rPr>
                  <w:sz w:val="20"/>
                </w:rPr>
                <w:delText>108</w:delText>
              </w:r>
            </w:del>
          </w:p>
        </w:tc>
        <w:tc>
          <w:tcPr>
            <w:tcW w:w="4299" w:type="dxa"/>
            <w:tcBorders>
              <w:top w:val="nil"/>
              <w:left w:val="nil"/>
              <w:bottom w:val="single" w:sz="4" w:space="0" w:color="auto"/>
              <w:right w:val="single" w:sz="4" w:space="0" w:color="auto"/>
            </w:tcBorders>
            <w:shd w:val="clear" w:color="auto" w:fill="auto"/>
            <w:vAlign w:val="center"/>
          </w:tcPr>
          <w:p w14:paraId="66341E47" w14:textId="7FF0595C"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81" w:author="USA" w:date="2023-02-21T15:26:00Z"/>
                <w:sz w:val="20"/>
              </w:rPr>
            </w:pPr>
          </w:p>
        </w:tc>
      </w:tr>
      <w:tr w:rsidR="005B6DDD" w:rsidRPr="005B6DDD" w:rsidDel="00393656" w14:paraId="22F8D8E0" w14:textId="6DC2515F" w:rsidTr="009B7587">
        <w:trPr>
          <w:trHeight w:val="144"/>
          <w:del w:id="178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DBEF83" w14:textId="03A1036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83" w:author="USA" w:date="2023-02-21T15:26:00Z"/>
                <w:b/>
                <w:bCs/>
                <w:sz w:val="20"/>
              </w:rPr>
            </w:pPr>
            <w:del w:id="1784" w:author="USA" w:date="2023-02-21T15:26:00Z">
              <w:r w:rsidRPr="005B6DDD" w:rsidDel="00393656">
                <w:rPr>
                  <w:b/>
                  <w:bCs/>
                  <w:sz w:val="20"/>
                </w:rPr>
                <w:delText>49</w:delText>
              </w:r>
            </w:del>
          </w:p>
        </w:tc>
        <w:tc>
          <w:tcPr>
            <w:tcW w:w="4302" w:type="dxa"/>
            <w:tcBorders>
              <w:top w:val="nil"/>
              <w:left w:val="nil"/>
              <w:bottom w:val="single" w:sz="4" w:space="0" w:color="auto"/>
              <w:right w:val="single" w:sz="4" w:space="0" w:color="auto"/>
            </w:tcBorders>
            <w:shd w:val="clear" w:color="auto" w:fill="auto"/>
            <w:vAlign w:val="center"/>
          </w:tcPr>
          <w:p w14:paraId="03802107" w14:textId="46E57132" w:rsidR="005B6DDD" w:rsidRPr="005B6DDD" w:rsidDel="00393656" w:rsidRDefault="005B6DDD" w:rsidP="009B7587">
            <w:pPr>
              <w:pStyle w:val="Tabletext"/>
              <w:rPr>
                <w:del w:id="1785" w:author="USA" w:date="2023-02-21T15:26:00Z"/>
              </w:rPr>
            </w:pPr>
            <w:del w:id="1786" w:author="USA" w:date="2023-02-21T15:26:00Z">
              <w:r w:rsidRPr="005B6DDD" w:rsidDel="00393656">
                <w:delText> </w:delText>
              </w:r>
            </w:del>
          </w:p>
        </w:tc>
        <w:tc>
          <w:tcPr>
            <w:tcW w:w="486" w:type="dxa"/>
            <w:tcBorders>
              <w:top w:val="nil"/>
              <w:left w:val="nil"/>
              <w:bottom w:val="single" w:sz="4" w:space="0" w:color="auto"/>
              <w:right w:val="single" w:sz="4" w:space="0" w:color="auto"/>
            </w:tcBorders>
            <w:shd w:val="clear" w:color="000000" w:fill="BFBFBF"/>
            <w:vAlign w:val="center"/>
          </w:tcPr>
          <w:p w14:paraId="657FB201" w14:textId="51B24474"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87" w:author="USA" w:date="2023-02-21T15:26:00Z"/>
                <w:sz w:val="20"/>
              </w:rPr>
            </w:pPr>
            <w:del w:id="1788" w:author="USA" w:date="2023-02-21T15:26:00Z">
              <w:r w:rsidRPr="005B6DDD" w:rsidDel="00393656">
                <w:rPr>
                  <w:sz w:val="20"/>
                </w:rPr>
                <w:delText>109</w:delText>
              </w:r>
            </w:del>
          </w:p>
        </w:tc>
        <w:tc>
          <w:tcPr>
            <w:tcW w:w="4299" w:type="dxa"/>
            <w:tcBorders>
              <w:top w:val="nil"/>
              <w:left w:val="nil"/>
              <w:bottom w:val="single" w:sz="4" w:space="0" w:color="auto"/>
              <w:right w:val="single" w:sz="4" w:space="0" w:color="auto"/>
            </w:tcBorders>
            <w:shd w:val="clear" w:color="auto" w:fill="auto"/>
            <w:vAlign w:val="center"/>
          </w:tcPr>
          <w:p w14:paraId="6EDCAD7F" w14:textId="3EF8E6F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89" w:author="USA" w:date="2023-02-21T15:26:00Z"/>
                <w:sz w:val="20"/>
              </w:rPr>
            </w:pPr>
          </w:p>
        </w:tc>
      </w:tr>
      <w:tr w:rsidR="005B6DDD" w:rsidRPr="005B6DDD" w:rsidDel="00393656" w14:paraId="5B809CDB" w14:textId="173E7158" w:rsidTr="009B7587">
        <w:trPr>
          <w:trHeight w:val="144"/>
          <w:del w:id="179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3FA4C70B" w14:textId="10A16B4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91" w:author="USA" w:date="2023-02-21T15:26:00Z"/>
                <w:b/>
                <w:bCs/>
                <w:sz w:val="20"/>
              </w:rPr>
            </w:pPr>
            <w:del w:id="1792" w:author="USA" w:date="2023-02-21T15:26:00Z">
              <w:r w:rsidRPr="005B6DDD" w:rsidDel="00393656">
                <w:rPr>
                  <w:b/>
                  <w:bCs/>
                  <w:sz w:val="20"/>
                </w:rPr>
                <w:delText>50</w:delText>
              </w:r>
            </w:del>
          </w:p>
        </w:tc>
        <w:tc>
          <w:tcPr>
            <w:tcW w:w="4302" w:type="dxa"/>
            <w:tcBorders>
              <w:top w:val="nil"/>
              <w:left w:val="nil"/>
              <w:bottom w:val="single" w:sz="4" w:space="0" w:color="auto"/>
              <w:right w:val="single" w:sz="4" w:space="0" w:color="auto"/>
            </w:tcBorders>
            <w:shd w:val="clear" w:color="auto" w:fill="auto"/>
            <w:vAlign w:val="center"/>
          </w:tcPr>
          <w:p w14:paraId="2F74B748" w14:textId="4FFF817E" w:rsidR="005B6DDD" w:rsidRPr="005B6DDD" w:rsidDel="00393656" w:rsidRDefault="005B6DDD" w:rsidP="009B7587">
            <w:pPr>
              <w:pStyle w:val="Tabletext"/>
              <w:rPr>
                <w:del w:id="1793" w:author="USA" w:date="2023-02-21T15:26:00Z"/>
              </w:rPr>
            </w:pPr>
            <w:del w:id="1794" w:author="USA" w:date="2023-02-21T15:26:00Z">
              <w:r w:rsidRPr="005B6DDD" w:rsidDel="00393656">
                <w:delText>Isolated Danger (Structure): Bridge Span</w:delText>
              </w:r>
            </w:del>
          </w:p>
        </w:tc>
        <w:tc>
          <w:tcPr>
            <w:tcW w:w="486" w:type="dxa"/>
            <w:tcBorders>
              <w:top w:val="nil"/>
              <w:left w:val="nil"/>
              <w:bottom w:val="single" w:sz="4" w:space="0" w:color="auto"/>
              <w:right w:val="single" w:sz="4" w:space="0" w:color="auto"/>
            </w:tcBorders>
            <w:shd w:val="clear" w:color="000000" w:fill="BFBFBF"/>
            <w:vAlign w:val="center"/>
          </w:tcPr>
          <w:p w14:paraId="2BA8072B" w14:textId="5E321A9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95" w:author="USA" w:date="2023-02-21T15:26:00Z"/>
                <w:sz w:val="20"/>
              </w:rPr>
            </w:pPr>
            <w:del w:id="1796" w:author="USA" w:date="2023-02-21T15:26:00Z">
              <w:r w:rsidRPr="005B6DDD" w:rsidDel="00393656">
                <w:rPr>
                  <w:sz w:val="20"/>
                </w:rPr>
                <w:delText>110</w:delText>
              </w:r>
            </w:del>
          </w:p>
        </w:tc>
        <w:tc>
          <w:tcPr>
            <w:tcW w:w="4299" w:type="dxa"/>
            <w:tcBorders>
              <w:top w:val="nil"/>
              <w:left w:val="nil"/>
              <w:bottom w:val="single" w:sz="4" w:space="0" w:color="auto"/>
              <w:right w:val="single" w:sz="4" w:space="0" w:color="auto"/>
            </w:tcBorders>
            <w:shd w:val="clear" w:color="auto" w:fill="auto"/>
            <w:vAlign w:val="center"/>
          </w:tcPr>
          <w:p w14:paraId="6827D76F" w14:textId="4333047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97" w:author="USA" w:date="2023-02-21T15:26:00Z"/>
                <w:sz w:val="20"/>
              </w:rPr>
            </w:pPr>
          </w:p>
        </w:tc>
      </w:tr>
      <w:tr w:rsidR="005B6DDD" w:rsidRPr="005B6DDD" w:rsidDel="00393656" w14:paraId="579BE58A" w14:textId="15788CCB" w:rsidTr="009B7587">
        <w:trPr>
          <w:trHeight w:val="144"/>
          <w:del w:id="179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00E6E19" w14:textId="734C3B5A"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99" w:author="USA" w:date="2023-02-21T15:26:00Z"/>
                <w:b/>
                <w:bCs/>
                <w:sz w:val="20"/>
              </w:rPr>
            </w:pPr>
            <w:del w:id="1800" w:author="USA" w:date="2023-02-21T15:26:00Z">
              <w:r w:rsidRPr="005B6DDD" w:rsidDel="00393656">
                <w:rPr>
                  <w:b/>
                  <w:bCs/>
                  <w:sz w:val="20"/>
                </w:rPr>
                <w:delText>51</w:delText>
              </w:r>
            </w:del>
          </w:p>
        </w:tc>
        <w:tc>
          <w:tcPr>
            <w:tcW w:w="4302" w:type="dxa"/>
            <w:tcBorders>
              <w:top w:val="nil"/>
              <w:left w:val="nil"/>
              <w:bottom w:val="single" w:sz="4" w:space="0" w:color="auto"/>
              <w:right w:val="single" w:sz="4" w:space="0" w:color="auto"/>
            </w:tcBorders>
            <w:shd w:val="clear" w:color="auto" w:fill="auto"/>
            <w:vAlign w:val="center"/>
          </w:tcPr>
          <w:p w14:paraId="74A2AE8A" w14:textId="5548B697" w:rsidR="005B6DDD" w:rsidRPr="005B6DDD" w:rsidDel="00393656" w:rsidRDefault="005B6DDD" w:rsidP="009B7587">
            <w:pPr>
              <w:pStyle w:val="Tabletext"/>
              <w:rPr>
                <w:del w:id="1801" w:author="USA" w:date="2023-02-21T15:26:00Z"/>
              </w:rPr>
            </w:pPr>
            <w:del w:id="1802" w:author="USA" w:date="2023-02-21T15:26:00Z">
              <w:r w:rsidRPr="005B6DDD" w:rsidDel="00393656">
                <w:delText>Isolated Danger (Structure): Gate</w:delText>
              </w:r>
            </w:del>
          </w:p>
        </w:tc>
        <w:tc>
          <w:tcPr>
            <w:tcW w:w="486" w:type="dxa"/>
            <w:tcBorders>
              <w:top w:val="nil"/>
              <w:left w:val="nil"/>
              <w:bottom w:val="single" w:sz="4" w:space="0" w:color="auto"/>
              <w:right w:val="single" w:sz="4" w:space="0" w:color="auto"/>
            </w:tcBorders>
            <w:shd w:val="clear" w:color="000000" w:fill="BFBFBF"/>
            <w:vAlign w:val="center"/>
          </w:tcPr>
          <w:p w14:paraId="200ECEE8" w14:textId="2BB25E4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03" w:author="USA" w:date="2023-02-21T15:26:00Z"/>
                <w:sz w:val="20"/>
              </w:rPr>
            </w:pPr>
            <w:del w:id="1804" w:author="USA" w:date="2023-02-21T15:26:00Z">
              <w:r w:rsidRPr="005B6DDD" w:rsidDel="00393656">
                <w:rPr>
                  <w:sz w:val="20"/>
                </w:rPr>
                <w:delText>111</w:delText>
              </w:r>
            </w:del>
          </w:p>
        </w:tc>
        <w:tc>
          <w:tcPr>
            <w:tcW w:w="4299" w:type="dxa"/>
            <w:tcBorders>
              <w:top w:val="nil"/>
              <w:left w:val="nil"/>
              <w:bottom w:val="single" w:sz="4" w:space="0" w:color="auto"/>
              <w:right w:val="single" w:sz="4" w:space="0" w:color="auto"/>
            </w:tcBorders>
            <w:shd w:val="clear" w:color="auto" w:fill="auto"/>
            <w:vAlign w:val="center"/>
          </w:tcPr>
          <w:p w14:paraId="73246DF9" w14:textId="74D7CA4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05" w:author="USA" w:date="2023-02-21T15:26:00Z"/>
                <w:sz w:val="20"/>
              </w:rPr>
            </w:pPr>
          </w:p>
        </w:tc>
      </w:tr>
      <w:tr w:rsidR="005B6DDD" w:rsidRPr="005B6DDD" w:rsidDel="00393656" w14:paraId="2431029C" w14:textId="752EE9EF" w:rsidTr="009B7587">
        <w:trPr>
          <w:trHeight w:val="144"/>
          <w:del w:id="180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12C1B12F" w14:textId="3297662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07" w:author="USA" w:date="2023-02-21T15:26:00Z"/>
                <w:b/>
                <w:bCs/>
                <w:sz w:val="20"/>
              </w:rPr>
            </w:pPr>
            <w:del w:id="1808" w:author="USA" w:date="2023-02-21T15:26:00Z">
              <w:r w:rsidRPr="005B6DDD" w:rsidDel="00393656">
                <w:rPr>
                  <w:b/>
                  <w:bCs/>
                  <w:sz w:val="20"/>
                </w:rPr>
                <w:delText>52</w:delText>
              </w:r>
            </w:del>
          </w:p>
        </w:tc>
        <w:tc>
          <w:tcPr>
            <w:tcW w:w="4302" w:type="dxa"/>
            <w:tcBorders>
              <w:top w:val="nil"/>
              <w:left w:val="nil"/>
              <w:bottom w:val="single" w:sz="4" w:space="0" w:color="auto"/>
              <w:right w:val="single" w:sz="4" w:space="0" w:color="auto"/>
            </w:tcBorders>
            <w:shd w:val="clear" w:color="auto" w:fill="auto"/>
            <w:vAlign w:val="center"/>
          </w:tcPr>
          <w:p w14:paraId="2BB70795" w14:textId="33FCE61C" w:rsidR="005B6DDD" w:rsidRPr="005B6DDD" w:rsidDel="00393656" w:rsidRDefault="005B6DDD" w:rsidP="009B7587">
            <w:pPr>
              <w:pStyle w:val="Tabletext"/>
              <w:rPr>
                <w:del w:id="1809" w:author="USA" w:date="2023-02-21T15:26:00Z"/>
              </w:rPr>
            </w:pPr>
            <w:del w:id="1810" w:author="USA" w:date="2023-02-21T15:26:00Z">
              <w:r w:rsidRPr="005B6DDD" w:rsidDel="00393656">
                <w:delText>Isolated Danger (Structure): Lock</w:delText>
              </w:r>
            </w:del>
          </w:p>
        </w:tc>
        <w:tc>
          <w:tcPr>
            <w:tcW w:w="486" w:type="dxa"/>
            <w:tcBorders>
              <w:top w:val="nil"/>
              <w:left w:val="nil"/>
              <w:bottom w:val="single" w:sz="4" w:space="0" w:color="auto"/>
              <w:right w:val="single" w:sz="4" w:space="0" w:color="auto"/>
            </w:tcBorders>
            <w:shd w:val="clear" w:color="000000" w:fill="BFBFBF"/>
            <w:vAlign w:val="center"/>
          </w:tcPr>
          <w:p w14:paraId="27AA98C0" w14:textId="1A84A9D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11" w:author="USA" w:date="2023-02-21T15:26:00Z"/>
                <w:sz w:val="20"/>
              </w:rPr>
            </w:pPr>
            <w:del w:id="1812" w:author="USA" w:date="2023-02-21T15:26:00Z">
              <w:r w:rsidRPr="005B6DDD" w:rsidDel="00393656">
                <w:rPr>
                  <w:sz w:val="20"/>
                </w:rPr>
                <w:delText>112</w:delText>
              </w:r>
            </w:del>
          </w:p>
        </w:tc>
        <w:tc>
          <w:tcPr>
            <w:tcW w:w="4299" w:type="dxa"/>
            <w:tcBorders>
              <w:top w:val="nil"/>
              <w:left w:val="nil"/>
              <w:bottom w:val="single" w:sz="4" w:space="0" w:color="auto"/>
              <w:right w:val="single" w:sz="4" w:space="0" w:color="auto"/>
            </w:tcBorders>
            <w:shd w:val="clear" w:color="auto" w:fill="auto"/>
            <w:vAlign w:val="center"/>
          </w:tcPr>
          <w:p w14:paraId="56B2CB60" w14:textId="6E740D4B"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13" w:author="USA" w:date="2023-02-21T15:26:00Z"/>
                <w:sz w:val="20"/>
              </w:rPr>
            </w:pPr>
          </w:p>
        </w:tc>
      </w:tr>
      <w:tr w:rsidR="005B6DDD" w:rsidRPr="005B6DDD" w:rsidDel="00393656" w14:paraId="69B16CD0" w14:textId="71FAA2AA" w:rsidTr="009B7587">
        <w:trPr>
          <w:trHeight w:val="144"/>
          <w:del w:id="181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73DE142" w14:textId="3284E08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15" w:author="USA" w:date="2023-02-21T15:26:00Z"/>
                <w:b/>
                <w:bCs/>
                <w:sz w:val="20"/>
              </w:rPr>
            </w:pPr>
            <w:del w:id="1816" w:author="USA" w:date="2023-02-21T15:26:00Z">
              <w:r w:rsidRPr="005B6DDD" w:rsidDel="00393656">
                <w:rPr>
                  <w:b/>
                  <w:bCs/>
                  <w:sz w:val="20"/>
                </w:rPr>
                <w:delText>53</w:delText>
              </w:r>
            </w:del>
          </w:p>
        </w:tc>
        <w:tc>
          <w:tcPr>
            <w:tcW w:w="4302" w:type="dxa"/>
            <w:tcBorders>
              <w:top w:val="nil"/>
              <w:left w:val="nil"/>
              <w:bottom w:val="single" w:sz="4" w:space="0" w:color="auto"/>
              <w:right w:val="single" w:sz="4" w:space="0" w:color="auto"/>
            </w:tcBorders>
            <w:shd w:val="clear" w:color="auto" w:fill="auto"/>
            <w:vAlign w:val="center"/>
          </w:tcPr>
          <w:p w14:paraId="6BF7587F" w14:textId="1C0DB2DB" w:rsidR="005B6DDD" w:rsidRPr="005B6DDD" w:rsidDel="00393656" w:rsidRDefault="005B6DDD" w:rsidP="009B7587">
            <w:pPr>
              <w:pStyle w:val="Tabletext"/>
              <w:rPr>
                <w:del w:id="1817" w:author="USA" w:date="2023-02-21T15:26:00Z"/>
              </w:rPr>
            </w:pPr>
            <w:del w:id="1818" w:author="USA" w:date="2023-02-21T15:26:00Z">
              <w:r w:rsidRPr="005B6DDD" w:rsidDel="00393656">
                <w:delText>Isolated Danger (Structure): Offshore Platform</w:delText>
              </w:r>
            </w:del>
          </w:p>
        </w:tc>
        <w:tc>
          <w:tcPr>
            <w:tcW w:w="486" w:type="dxa"/>
            <w:tcBorders>
              <w:top w:val="nil"/>
              <w:left w:val="nil"/>
              <w:bottom w:val="single" w:sz="4" w:space="0" w:color="auto"/>
              <w:right w:val="single" w:sz="4" w:space="0" w:color="auto"/>
            </w:tcBorders>
            <w:shd w:val="clear" w:color="000000" w:fill="BFBFBF"/>
            <w:vAlign w:val="center"/>
          </w:tcPr>
          <w:p w14:paraId="0B0AF0D5" w14:textId="2F7D070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19" w:author="USA" w:date="2023-02-21T15:26:00Z"/>
                <w:sz w:val="20"/>
              </w:rPr>
            </w:pPr>
            <w:del w:id="1820" w:author="USA" w:date="2023-02-21T15:26:00Z">
              <w:r w:rsidRPr="005B6DDD" w:rsidDel="00393656">
                <w:rPr>
                  <w:sz w:val="20"/>
                </w:rPr>
                <w:delText>113</w:delText>
              </w:r>
            </w:del>
          </w:p>
        </w:tc>
        <w:tc>
          <w:tcPr>
            <w:tcW w:w="4299" w:type="dxa"/>
            <w:tcBorders>
              <w:top w:val="nil"/>
              <w:left w:val="nil"/>
              <w:bottom w:val="single" w:sz="4" w:space="0" w:color="auto"/>
              <w:right w:val="single" w:sz="4" w:space="0" w:color="auto"/>
            </w:tcBorders>
            <w:shd w:val="clear" w:color="auto" w:fill="auto"/>
            <w:vAlign w:val="center"/>
          </w:tcPr>
          <w:p w14:paraId="3DC5D60C" w14:textId="6A84569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21" w:author="USA" w:date="2023-02-21T15:26:00Z"/>
                <w:sz w:val="20"/>
              </w:rPr>
            </w:pPr>
          </w:p>
        </w:tc>
      </w:tr>
      <w:tr w:rsidR="005B6DDD" w:rsidRPr="005B6DDD" w:rsidDel="00393656" w14:paraId="0FC53A9D" w14:textId="71C133F5" w:rsidTr="009B7587">
        <w:trPr>
          <w:trHeight w:val="144"/>
          <w:del w:id="182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56A85B53" w14:textId="0FFB5EC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23" w:author="USA" w:date="2023-02-21T15:26:00Z"/>
                <w:b/>
                <w:bCs/>
                <w:sz w:val="20"/>
              </w:rPr>
            </w:pPr>
            <w:del w:id="1824" w:author="USA" w:date="2023-02-21T15:26:00Z">
              <w:r w:rsidRPr="005B6DDD" w:rsidDel="00393656">
                <w:rPr>
                  <w:b/>
                  <w:bCs/>
                  <w:sz w:val="20"/>
                </w:rPr>
                <w:delText>54</w:delText>
              </w:r>
            </w:del>
          </w:p>
        </w:tc>
        <w:tc>
          <w:tcPr>
            <w:tcW w:w="4302" w:type="dxa"/>
            <w:tcBorders>
              <w:top w:val="nil"/>
              <w:left w:val="nil"/>
              <w:bottom w:val="single" w:sz="4" w:space="0" w:color="auto"/>
              <w:right w:val="single" w:sz="4" w:space="0" w:color="auto"/>
            </w:tcBorders>
            <w:shd w:val="clear" w:color="auto" w:fill="auto"/>
            <w:vAlign w:val="center"/>
          </w:tcPr>
          <w:p w14:paraId="13C47159" w14:textId="10DD5F89" w:rsidR="005B6DDD" w:rsidRPr="005B6DDD" w:rsidDel="00393656" w:rsidRDefault="005B6DDD" w:rsidP="009B7587">
            <w:pPr>
              <w:pStyle w:val="Tabletext"/>
              <w:rPr>
                <w:del w:id="1825" w:author="USA" w:date="2023-02-21T15:26:00Z"/>
              </w:rPr>
            </w:pPr>
            <w:del w:id="1826" w:author="USA" w:date="2023-02-21T15:26:00Z">
              <w:r w:rsidRPr="005B6DDD" w:rsidDel="00393656">
                <w:delText>Isolated Danger (Structure): Terminal</w:delText>
              </w:r>
            </w:del>
          </w:p>
        </w:tc>
        <w:tc>
          <w:tcPr>
            <w:tcW w:w="486" w:type="dxa"/>
            <w:tcBorders>
              <w:top w:val="nil"/>
              <w:left w:val="nil"/>
              <w:bottom w:val="single" w:sz="4" w:space="0" w:color="auto"/>
              <w:right w:val="single" w:sz="4" w:space="0" w:color="auto"/>
            </w:tcBorders>
            <w:shd w:val="clear" w:color="000000" w:fill="BFBFBF"/>
            <w:vAlign w:val="center"/>
          </w:tcPr>
          <w:p w14:paraId="723D0FE9" w14:textId="76050437"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27" w:author="USA" w:date="2023-02-21T15:26:00Z"/>
                <w:sz w:val="20"/>
              </w:rPr>
            </w:pPr>
            <w:del w:id="1828" w:author="USA" w:date="2023-02-21T15:26:00Z">
              <w:r w:rsidRPr="005B6DDD" w:rsidDel="00393656">
                <w:rPr>
                  <w:sz w:val="20"/>
                </w:rPr>
                <w:delText>114</w:delText>
              </w:r>
            </w:del>
          </w:p>
        </w:tc>
        <w:tc>
          <w:tcPr>
            <w:tcW w:w="4299" w:type="dxa"/>
            <w:tcBorders>
              <w:top w:val="nil"/>
              <w:left w:val="nil"/>
              <w:bottom w:val="single" w:sz="4" w:space="0" w:color="auto"/>
              <w:right w:val="single" w:sz="4" w:space="0" w:color="auto"/>
            </w:tcBorders>
            <w:shd w:val="clear" w:color="auto" w:fill="auto"/>
            <w:vAlign w:val="center"/>
          </w:tcPr>
          <w:p w14:paraId="2B9860C5" w14:textId="397FAA9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29" w:author="USA" w:date="2023-02-21T15:26:00Z"/>
                <w:sz w:val="20"/>
              </w:rPr>
            </w:pPr>
          </w:p>
        </w:tc>
      </w:tr>
      <w:tr w:rsidR="005B6DDD" w:rsidRPr="005B6DDD" w:rsidDel="00393656" w14:paraId="38A74E46" w14:textId="56B4DDA9" w:rsidTr="009B7587">
        <w:trPr>
          <w:trHeight w:val="144"/>
          <w:del w:id="1830"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6652BC" w14:textId="590E9DF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31" w:author="USA" w:date="2023-02-21T15:26:00Z"/>
                <w:b/>
                <w:bCs/>
                <w:sz w:val="20"/>
              </w:rPr>
            </w:pPr>
            <w:del w:id="1832" w:author="USA" w:date="2023-02-21T15:26:00Z">
              <w:r w:rsidRPr="005B6DDD" w:rsidDel="00393656">
                <w:rPr>
                  <w:b/>
                  <w:bCs/>
                  <w:sz w:val="20"/>
                </w:rPr>
                <w:delText>55</w:delText>
              </w:r>
            </w:del>
          </w:p>
        </w:tc>
        <w:tc>
          <w:tcPr>
            <w:tcW w:w="4302" w:type="dxa"/>
            <w:tcBorders>
              <w:top w:val="nil"/>
              <w:left w:val="nil"/>
              <w:bottom w:val="single" w:sz="4" w:space="0" w:color="auto"/>
              <w:right w:val="single" w:sz="4" w:space="0" w:color="auto"/>
            </w:tcBorders>
            <w:shd w:val="clear" w:color="auto" w:fill="auto"/>
            <w:vAlign w:val="center"/>
          </w:tcPr>
          <w:p w14:paraId="1C80A488" w14:textId="43D68B7C" w:rsidR="005B6DDD" w:rsidRPr="005B6DDD" w:rsidDel="00393656" w:rsidRDefault="005B6DDD" w:rsidP="009B7587">
            <w:pPr>
              <w:pStyle w:val="Tabletext"/>
              <w:rPr>
                <w:del w:id="1833" w:author="USA" w:date="2023-02-21T15:26:00Z"/>
              </w:rPr>
            </w:pPr>
            <w:del w:id="1834" w:author="USA" w:date="2023-02-21T15:26:00Z">
              <w:r w:rsidRPr="005B6DDD" w:rsidDel="00393656">
                <w:delText>Isolated Danger (Structure): Wind Turbine</w:delText>
              </w:r>
            </w:del>
          </w:p>
        </w:tc>
        <w:tc>
          <w:tcPr>
            <w:tcW w:w="486" w:type="dxa"/>
            <w:tcBorders>
              <w:top w:val="nil"/>
              <w:left w:val="nil"/>
              <w:bottom w:val="single" w:sz="4" w:space="0" w:color="auto"/>
              <w:right w:val="single" w:sz="4" w:space="0" w:color="auto"/>
            </w:tcBorders>
            <w:shd w:val="clear" w:color="000000" w:fill="BFBFBF"/>
            <w:vAlign w:val="center"/>
          </w:tcPr>
          <w:p w14:paraId="0E34ABA8" w14:textId="7E22421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35" w:author="USA" w:date="2023-02-21T15:26:00Z"/>
                <w:sz w:val="20"/>
              </w:rPr>
            </w:pPr>
            <w:del w:id="1836" w:author="USA" w:date="2023-02-21T15:26:00Z">
              <w:r w:rsidRPr="005B6DDD" w:rsidDel="00393656">
                <w:rPr>
                  <w:sz w:val="20"/>
                </w:rPr>
                <w:delText>115</w:delText>
              </w:r>
            </w:del>
          </w:p>
        </w:tc>
        <w:tc>
          <w:tcPr>
            <w:tcW w:w="4299" w:type="dxa"/>
            <w:tcBorders>
              <w:top w:val="nil"/>
              <w:left w:val="nil"/>
              <w:bottom w:val="single" w:sz="4" w:space="0" w:color="auto"/>
              <w:right w:val="single" w:sz="4" w:space="0" w:color="auto"/>
            </w:tcBorders>
            <w:shd w:val="clear" w:color="auto" w:fill="auto"/>
            <w:vAlign w:val="center"/>
          </w:tcPr>
          <w:p w14:paraId="15AA12FE" w14:textId="034DB21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37" w:author="USA" w:date="2023-02-21T15:26:00Z"/>
                <w:sz w:val="20"/>
              </w:rPr>
            </w:pPr>
          </w:p>
        </w:tc>
      </w:tr>
      <w:tr w:rsidR="005B6DDD" w:rsidRPr="005B6DDD" w:rsidDel="00393656" w14:paraId="40A3C41A" w14:textId="5D1ED81B" w:rsidTr="009B7587">
        <w:trPr>
          <w:trHeight w:val="144"/>
          <w:del w:id="1838"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572AF85" w14:textId="24F7347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39" w:author="USA" w:date="2023-02-21T15:26:00Z"/>
                <w:b/>
                <w:bCs/>
                <w:sz w:val="20"/>
              </w:rPr>
            </w:pPr>
            <w:del w:id="1840" w:author="USA" w:date="2023-02-21T15:26:00Z">
              <w:r w:rsidRPr="005B6DDD" w:rsidDel="00393656">
                <w:rPr>
                  <w:b/>
                  <w:bCs/>
                  <w:sz w:val="20"/>
                </w:rPr>
                <w:delText>56</w:delText>
              </w:r>
            </w:del>
          </w:p>
        </w:tc>
        <w:tc>
          <w:tcPr>
            <w:tcW w:w="4302" w:type="dxa"/>
            <w:tcBorders>
              <w:top w:val="nil"/>
              <w:left w:val="nil"/>
              <w:bottom w:val="single" w:sz="4" w:space="0" w:color="auto"/>
              <w:right w:val="single" w:sz="4" w:space="0" w:color="auto"/>
            </w:tcBorders>
            <w:shd w:val="clear" w:color="auto" w:fill="auto"/>
            <w:vAlign w:val="center"/>
          </w:tcPr>
          <w:p w14:paraId="1BC43DDC" w14:textId="7E53A26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41" w:author="USA" w:date="2023-02-21T15:26:00Z"/>
                <w:sz w:val="20"/>
              </w:rPr>
            </w:pPr>
            <w:del w:id="1842" w:author="USA" w:date="2023-02-21T15:26:00Z">
              <w:r w:rsidRPr="005B6DDD" w:rsidDel="0039365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5285F1C5" w14:textId="1F02B733"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43" w:author="USA" w:date="2023-02-21T15:26:00Z"/>
                <w:sz w:val="20"/>
              </w:rPr>
            </w:pPr>
            <w:del w:id="1844" w:author="USA" w:date="2023-02-21T15:26:00Z">
              <w:r w:rsidRPr="005B6DDD" w:rsidDel="00393656">
                <w:rPr>
                  <w:sz w:val="20"/>
                </w:rPr>
                <w:delText>116</w:delText>
              </w:r>
            </w:del>
          </w:p>
        </w:tc>
        <w:tc>
          <w:tcPr>
            <w:tcW w:w="4299" w:type="dxa"/>
            <w:tcBorders>
              <w:top w:val="nil"/>
              <w:left w:val="nil"/>
              <w:bottom w:val="single" w:sz="4" w:space="0" w:color="auto"/>
              <w:right w:val="single" w:sz="4" w:space="0" w:color="auto"/>
            </w:tcBorders>
            <w:shd w:val="clear" w:color="auto" w:fill="auto"/>
            <w:vAlign w:val="center"/>
          </w:tcPr>
          <w:p w14:paraId="7798EC07" w14:textId="463AE98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45" w:author="USA" w:date="2023-02-21T15:26:00Z"/>
                <w:sz w:val="20"/>
              </w:rPr>
            </w:pPr>
          </w:p>
        </w:tc>
      </w:tr>
      <w:tr w:rsidR="005B6DDD" w:rsidRPr="005B6DDD" w:rsidDel="00393656" w14:paraId="6B17B4FF" w14:textId="12FC0E08" w:rsidTr="009B7587">
        <w:trPr>
          <w:trHeight w:val="144"/>
          <w:del w:id="1846"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65A6E126" w14:textId="00B96FA8"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47" w:author="USA" w:date="2023-02-21T15:26:00Z"/>
                <w:b/>
                <w:bCs/>
                <w:sz w:val="20"/>
              </w:rPr>
            </w:pPr>
            <w:del w:id="1848" w:author="USA" w:date="2023-02-21T15:26:00Z">
              <w:r w:rsidRPr="005B6DDD" w:rsidDel="00393656">
                <w:rPr>
                  <w:b/>
                  <w:bCs/>
                  <w:sz w:val="20"/>
                </w:rPr>
                <w:delText>57</w:delText>
              </w:r>
            </w:del>
          </w:p>
        </w:tc>
        <w:tc>
          <w:tcPr>
            <w:tcW w:w="4302" w:type="dxa"/>
            <w:tcBorders>
              <w:top w:val="nil"/>
              <w:left w:val="nil"/>
              <w:bottom w:val="single" w:sz="4" w:space="0" w:color="auto"/>
              <w:right w:val="single" w:sz="4" w:space="0" w:color="auto"/>
            </w:tcBorders>
            <w:shd w:val="clear" w:color="auto" w:fill="auto"/>
            <w:vAlign w:val="center"/>
          </w:tcPr>
          <w:p w14:paraId="4E18687D" w14:textId="60B0B3C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49" w:author="USA" w:date="2023-02-21T15:26:00Z"/>
                <w:sz w:val="20"/>
              </w:rPr>
            </w:pPr>
            <w:del w:id="1850" w:author="USA" w:date="2023-02-21T15:26:00Z">
              <w:r w:rsidRPr="005B6DDD" w:rsidDel="0039365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196D5CA7" w14:textId="3086E98E"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51" w:author="USA" w:date="2023-02-21T15:26:00Z"/>
                <w:sz w:val="20"/>
              </w:rPr>
            </w:pPr>
            <w:del w:id="1852" w:author="USA" w:date="2023-02-21T15:26:00Z">
              <w:r w:rsidRPr="005B6DDD" w:rsidDel="00393656">
                <w:rPr>
                  <w:sz w:val="20"/>
                </w:rPr>
                <w:delText>117</w:delText>
              </w:r>
            </w:del>
          </w:p>
        </w:tc>
        <w:tc>
          <w:tcPr>
            <w:tcW w:w="4299" w:type="dxa"/>
            <w:tcBorders>
              <w:top w:val="nil"/>
              <w:left w:val="nil"/>
              <w:bottom w:val="single" w:sz="4" w:space="0" w:color="auto"/>
              <w:right w:val="single" w:sz="4" w:space="0" w:color="auto"/>
            </w:tcBorders>
            <w:shd w:val="clear" w:color="auto" w:fill="auto"/>
            <w:vAlign w:val="center"/>
          </w:tcPr>
          <w:p w14:paraId="138832F6" w14:textId="42BACA9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53" w:author="USA" w:date="2023-02-21T15:26:00Z"/>
                <w:sz w:val="20"/>
              </w:rPr>
            </w:pPr>
          </w:p>
        </w:tc>
      </w:tr>
      <w:tr w:rsidR="005B6DDD" w:rsidRPr="005B6DDD" w:rsidDel="00393656" w14:paraId="3737EC03" w14:textId="2892D22B" w:rsidTr="009B7587">
        <w:trPr>
          <w:trHeight w:val="144"/>
          <w:del w:id="1854"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07878C3B" w14:textId="6F60CF15"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55" w:author="USA" w:date="2023-02-21T15:26:00Z"/>
                <w:b/>
                <w:bCs/>
                <w:sz w:val="20"/>
              </w:rPr>
            </w:pPr>
            <w:del w:id="1856" w:author="USA" w:date="2023-02-21T15:26:00Z">
              <w:r w:rsidRPr="005B6DDD" w:rsidDel="00393656">
                <w:rPr>
                  <w:b/>
                  <w:bCs/>
                  <w:sz w:val="20"/>
                </w:rPr>
                <w:delText>58</w:delText>
              </w:r>
            </w:del>
          </w:p>
        </w:tc>
        <w:tc>
          <w:tcPr>
            <w:tcW w:w="4302" w:type="dxa"/>
            <w:tcBorders>
              <w:top w:val="nil"/>
              <w:left w:val="nil"/>
              <w:bottom w:val="single" w:sz="4" w:space="0" w:color="auto"/>
              <w:right w:val="single" w:sz="4" w:space="0" w:color="auto"/>
            </w:tcBorders>
            <w:shd w:val="clear" w:color="auto" w:fill="auto"/>
            <w:vAlign w:val="center"/>
          </w:tcPr>
          <w:p w14:paraId="761B74FE" w14:textId="2F7256C0"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57" w:author="USA" w:date="2023-02-21T15:26:00Z"/>
                <w:sz w:val="20"/>
              </w:rPr>
            </w:pPr>
            <w:del w:id="1858" w:author="USA" w:date="2023-02-21T15:26:00Z">
              <w:r w:rsidRPr="005B6DDD" w:rsidDel="0039365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16643202" w14:textId="7BB534C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59" w:author="USA" w:date="2023-02-21T15:26:00Z"/>
                <w:sz w:val="20"/>
              </w:rPr>
            </w:pPr>
            <w:del w:id="1860" w:author="USA" w:date="2023-02-21T15:26:00Z">
              <w:r w:rsidRPr="005B6DDD" w:rsidDel="00393656">
                <w:rPr>
                  <w:sz w:val="20"/>
                </w:rPr>
                <w:delText>118</w:delText>
              </w:r>
            </w:del>
          </w:p>
        </w:tc>
        <w:tc>
          <w:tcPr>
            <w:tcW w:w="4299" w:type="dxa"/>
            <w:tcBorders>
              <w:top w:val="nil"/>
              <w:left w:val="nil"/>
              <w:bottom w:val="single" w:sz="4" w:space="0" w:color="auto"/>
              <w:right w:val="single" w:sz="4" w:space="0" w:color="auto"/>
            </w:tcBorders>
            <w:shd w:val="clear" w:color="auto" w:fill="auto"/>
            <w:vAlign w:val="center"/>
          </w:tcPr>
          <w:p w14:paraId="1CDF226A" w14:textId="71B785BF"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61" w:author="USA" w:date="2023-02-21T15:26:00Z"/>
                <w:sz w:val="20"/>
              </w:rPr>
            </w:pPr>
          </w:p>
        </w:tc>
      </w:tr>
      <w:tr w:rsidR="005B6DDD" w:rsidRPr="005B6DDD" w:rsidDel="00393656" w14:paraId="2C7E5743" w14:textId="6AC2FFAA" w:rsidTr="009B7587">
        <w:trPr>
          <w:trHeight w:val="144"/>
          <w:del w:id="1862" w:author="USA" w:date="2023-02-21T15:26:00Z"/>
        </w:trPr>
        <w:tc>
          <w:tcPr>
            <w:tcW w:w="517" w:type="dxa"/>
            <w:tcBorders>
              <w:top w:val="nil"/>
              <w:left w:val="single" w:sz="4" w:space="0" w:color="auto"/>
              <w:bottom w:val="single" w:sz="4" w:space="0" w:color="auto"/>
              <w:right w:val="single" w:sz="4" w:space="0" w:color="auto"/>
            </w:tcBorders>
            <w:shd w:val="clear" w:color="000000" w:fill="D9D9D9"/>
            <w:vAlign w:val="center"/>
          </w:tcPr>
          <w:p w14:paraId="77660F12" w14:textId="3CD2DEB2"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63" w:author="USA" w:date="2023-02-21T15:26:00Z"/>
                <w:b/>
                <w:bCs/>
                <w:sz w:val="20"/>
              </w:rPr>
            </w:pPr>
            <w:del w:id="1864" w:author="USA" w:date="2023-02-21T15:26:00Z">
              <w:r w:rsidRPr="005B6DDD" w:rsidDel="00393656">
                <w:rPr>
                  <w:b/>
                  <w:bCs/>
                  <w:sz w:val="20"/>
                </w:rPr>
                <w:delText>59</w:delText>
              </w:r>
            </w:del>
          </w:p>
        </w:tc>
        <w:tc>
          <w:tcPr>
            <w:tcW w:w="4302" w:type="dxa"/>
            <w:tcBorders>
              <w:top w:val="nil"/>
              <w:left w:val="nil"/>
              <w:bottom w:val="single" w:sz="4" w:space="0" w:color="auto"/>
              <w:right w:val="single" w:sz="4" w:space="0" w:color="auto"/>
            </w:tcBorders>
            <w:shd w:val="clear" w:color="auto" w:fill="auto"/>
            <w:vAlign w:val="center"/>
          </w:tcPr>
          <w:p w14:paraId="215D1988" w14:textId="65AE3B5D"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65" w:author="USA" w:date="2023-02-21T15:26:00Z"/>
                <w:sz w:val="20"/>
              </w:rPr>
            </w:pPr>
            <w:del w:id="1866" w:author="USA" w:date="2023-02-21T15:26:00Z">
              <w:r w:rsidRPr="005B6DDD" w:rsidDel="0039365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0BA930C7" w14:textId="6D97C6A6"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867" w:author="USA" w:date="2023-02-21T15:26:00Z"/>
                <w:sz w:val="20"/>
              </w:rPr>
            </w:pPr>
            <w:del w:id="1868" w:author="USA" w:date="2023-02-21T15:26:00Z">
              <w:r w:rsidRPr="005B6DDD" w:rsidDel="00393656">
                <w:rPr>
                  <w:sz w:val="20"/>
                </w:rPr>
                <w:delText>119</w:delText>
              </w:r>
            </w:del>
          </w:p>
        </w:tc>
        <w:tc>
          <w:tcPr>
            <w:tcW w:w="4299" w:type="dxa"/>
            <w:tcBorders>
              <w:top w:val="nil"/>
              <w:left w:val="nil"/>
              <w:bottom w:val="single" w:sz="4" w:space="0" w:color="auto"/>
              <w:right w:val="single" w:sz="4" w:space="0" w:color="auto"/>
            </w:tcBorders>
            <w:shd w:val="clear" w:color="auto" w:fill="auto"/>
            <w:vAlign w:val="center"/>
          </w:tcPr>
          <w:p w14:paraId="74C108DF" w14:textId="72ACD061" w:rsidR="005B6DDD" w:rsidRPr="005B6DDD" w:rsidDel="00393656" w:rsidRDefault="005B6DDD" w:rsidP="009B75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69" w:author="USA" w:date="2023-02-21T15:26:00Z"/>
                <w:sz w:val="20"/>
              </w:rPr>
            </w:pPr>
          </w:p>
        </w:tc>
      </w:tr>
    </w:tbl>
    <w:p w14:paraId="05E66FBF" w14:textId="77777777" w:rsidR="005B6DDD" w:rsidRPr="005B6DDD" w:rsidRDefault="005B6DDD" w:rsidP="005B6DDD"/>
    <w:p w14:paraId="25AF2572" w14:textId="77C3D2F8" w:rsidR="005B6DDD" w:rsidRDefault="005B6DDD"/>
    <w:p w14:paraId="2E817EDD" w14:textId="6289D0B0" w:rsidR="005B6DDD" w:rsidRDefault="005B6DDD">
      <w:r>
        <w:t>*Note: no additional changes following this section.</w:t>
      </w:r>
    </w:p>
    <w:sectPr w:rsidR="005B6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366054196">
    <w:abstractNumId w:val="0"/>
  </w:num>
  <w:num w:numId="2" w16cid:durableId="2015180500">
    <w:abstractNumId w:val="1"/>
  </w:num>
  <w:num w:numId="3" w16cid:durableId="7369746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52778"/>
    <w:rsid w:val="00097E33"/>
    <w:rsid w:val="000F0440"/>
    <w:rsid w:val="000F166A"/>
    <w:rsid w:val="00126EA6"/>
    <w:rsid w:val="00172121"/>
    <w:rsid w:val="001A46FB"/>
    <w:rsid w:val="001C0C71"/>
    <w:rsid w:val="00256DDE"/>
    <w:rsid w:val="002826FD"/>
    <w:rsid w:val="002F4B1D"/>
    <w:rsid w:val="00341415"/>
    <w:rsid w:val="00393656"/>
    <w:rsid w:val="003B231B"/>
    <w:rsid w:val="00467BBF"/>
    <w:rsid w:val="004A4CF7"/>
    <w:rsid w:val="004A4FC6"/>
    <w:rsid w:val="005B6DDD"/>
    <w:rsid w:val="005F57A3"/>
    <w:rsid w:val="006054D8"/>
    <w:rsid w:val="0068302E"/>
    <w:rsid w:val="006D597F"/>
    <w:rsid w:val="00714DA3"/>
    <w:rsid w:val="007536E0"/>
    <w:rsid w:val="007F331F"/>
    <w:rsid w:val="00814256"/>
    <w:rsid w:val="008512ED"/>
    <w:rsid w:val="00870F8F"/>
    <w:rsid w:val="0087244E"/>
    <w:rsid w:val="008B2AFA"/>
    <w:rsid w:val="008B2E2B"/>
    <w:rsid w:val="0093535E"/>
    <w:rsid w:val="00946004"/>
    <w:rsid w:val="009A2E12"/>
    <w:rsid w:val="009A40A0"/>
    <w:rsid w:val="009E12D5"/>
    <w:rsid w:val="009E3734"/>
    <w:rsid w:val="009F6D16"/>
    <w:rsid w:val="00AD4F22"/>
    <w:rsid w:val="00B10D1F"/>
    <w:rsid w:val="00BA4277"/>
    <w:rsid w:val="00BA56A2"/>
    <w:rsid w:val="00BA5911"/>
    <w:rsid w:val="00BD3975"/>
    <w:rsid w:val="00C04553"/>
    <w:rsid w:val="00C10738"/>
    <w:rsid w:val="00C15142"/>
    <w:rsid w:val="00C80BE7"/>
    <w:rsid w:val="00D01530"/>
    <w:rsid w:val="00D320F1"/>
    <w:rsid w:val="00DE24FC"/>
    <w:rsid w:val="00E027E0"/>
    <w:rsid w:val="00E86B3B"/>
    <w:rsid w:val="00E87A9C"/>
    <w:rsid w:val="00E958D0"/>
    <w:rsid w:val="00EE380E"/>
    <w:rsid w:val="00EF528B"/>
    <w:rsid w:val="00F1019C"/>
    <w:rsid w:val="00F15347"/>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5B6D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9"/>
    <w:qFormat/>
    <w:rsid w:val="005B6DDD"/>
    <w:pPr>
      <w:spacing w:before="200"/>
      <w:ind w:left="1134" w:hanging="1134"/>
      <w:textAlignment w:val="baseline"/>
      <w:outlineLvl w:val="1"/>
    </w:pPr>
    <w:rPr>
      <w:rFonts w:ascii="Times New Roman" w:eastAsia="Times New Roman" w:hAnsi="Times New Roman" w:cs="Times New Roman"/>
      <w:b/>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rsid w:val="007F331F"/>
    <w:pPr>
      <w:spacing w:before="840"/>
      <w:jc w:val="center"/>
      <w:textAlignment w:val="baseline"/>
    </w:pPr>
    <w:rPr>
      <w:b/>
      <w:sz w:val="28"/>
    </w:rPr>
  </w:style>
  <w:style w:type="character" w:customStyle="1" w:styleId="SourceChar">
    <w:name w:val="Source Char"/>
    <w:basedOn w:val="DefaultParagraphFont"/>
    <w:link w:val="Source"/>
    <w:locked/>
    <w:rsid w:val="007F331F"/>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7F331F"/>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7F331F"/>
    <w:rPr>
      <w:rFonts w:ascii="Times New Roman" w:eastAsia="Times New Roman" w:hAnsi="Times New Roman" w:cs="Times New Roman"/>
      <w:caps/>
      <w:sz w:val="28"/>
      <w:szCs w:val="20"/>
      <w:lang w:val="en-GB"/>
    </w:rPr>
  </w:style>
  <w:style w:type="paragraph" w:styleId="CommentText">
    <w:name w:val="annotation text"/>
    <w:basedOn w:val="Normal"/>
    <w:link w:val="CommentTextChar"/>
    <w:uiPriority w:val="99"/>
    <w:unhideWhenUsed/>
    <w:rsid w:val="007F331F"/>
    <w:pPr>
      <w:textAlignment w:val="baseline"/>
    </w:pPr>
    <w:rPr>
      <w:rFonts w:eastAsiaTheme="minorEastAsia"/>
      <w:szCs w:val="24"/>
    </w:rPr>
  </w:style>
  <w:style w:type="character" w:customStyle="1" w:styleId="CommentTextChar">
    <w:name w:val="Comment Text Char"/>
    <w:basedOn w:val="DefaultParagraphFont"/>
    <w:link w:val="CommentText"/>
    <w:uiPriority w:val="99"/>
    <w:rsid w:val="007F331F"/>
    <w:rPr>
      <w:rFonts w:ascii="Times New Roman" w:eastAsiaTheme="minorEastAsia" w:hAnsi="Times New Roman" w:cs="Times New Roman"/>
      <w:sz w:val="24"/>
      <w:szCs w:val="24"/>
      <w:lang w:val="en-GB"/>
    </w:rPr>
  </w:style>
  <w:style w:type="paragraph" w:styleId="ListParagraph">
    <w:name w:val="List Paragraph"/>
    <w:basedOn w:val="Normal"/>
    <w:uiPriority w:val="34"/>
    <w:qFormat/>
    <w:rsid w:val="007F331F"/>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character" w:styleId="CommentReference">
    <w:name w:val="annotation reference"/>
    <w:basedOn w:val="DefaultParagraphFont"/>
    <w:uiPriority w:val="99"/>
    <w:semiHidden/>
    <w:unhideWhenUsed/>
    <w:rsid w:val="007F331F"/>
    <w:rPr>
      <w:sz w:val="16"/>
      <w:szCs w:val="16"/>
    </w:rPr>
  </w:style>
  <w:style w:type="character" w:customStyle="1" w:styleId="Heading2Char">
    <w:name w:val="Heading 2 Char"/>
    <w:basedOn w:val="DefaultParagraphFont"/>
    <w:link w:val="Heading2"/>
    <w:uiPriority w:val="99"/>
    <w:qFormat/>
    <w:rsid w:val="005B6DDD"/>
    <w:rPr>
      <w:rFonts w:ascii="Times New Roman" w:eastAsia="Times New Roman" w:hAnsi="Times New Roman" w:cs="Times New Roman"/>
      <w:b/>
      <w:sz w:val="24"/>
      <w:szCs w:val="20"/>
      <w:lang w:val="en-GB"/>
    </w:rPr>
  </w:style>
  <w:style w:type="paragraph" w:customStyle="1" w:styleId="Tabletext">
    <w:name w:val="Table_text"/>
    <w:basedOn w:val="Normal"/>
    <w:link w:val="TabletextChar"/>
    <w:uiPriority w:val="99"/>
    <w:qFormat/>
    <w:rsid w:val="005B6DD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uiPriority w:val="99"/>
    <w:qFormat/>
    <w:rsid w:val="005B6DDD"/>
    <w:pPr>
      <w:keepNext/>
      <w:spacing w:before="80" w:after="80"/>
      <w:jc w:val="center"/>
      <w:textAlignment w:val="baseline"/>
    </w:pPr>
    <w:rPr>
      <w:rFonts w:ascii="Times New Roman Bold" w:hAnsi="Times New Roman Bold" w:cs="Times New Roman Bold"/>
      <w:b/>
      <w:sz w:val="20"/>
    </w:rPr>
  </w:style>
  <w:style w:type="paragraph" w:customStyle="1" w:styleId="TableNo">
    <w:name w:val="Table_No"/>
    <w:basedOn w:val="Normal"/>
    <w:next w:val="Normal"/>
    <w:link w:val="TableNoChar"/>
    <w:uiPriority w:val="99"/>
    <w:qFormat/>
    <w:rsid w:val="005B6DDD"/>
    <w:pPr>
      <w:keepNext/>
      <w:spacing w:before="560" w:after="120"/>
      <w:jc w:val="center"/>
      <w:textAlignment w:val="baseline"/>
    </w:pPr>
    <w:rPr>
      <w:caps/>
      <w:sz w:val="20"/>
    </w:rPr>
  </w:style>
  <w:style w:type="character" w:customStyle="1" w:styleId="TabletextChar">
    <w:name w:val="Table_text Char"/>
    <w:link w:val="Tabletext"/>
    <w:uiPriority w:val="99"/>
    <w:qFormat/>
    <w:locked/>
    <w:rsid w:val="005B6DDD"/>
    <w:rPr>
      <w:rFonts w:ascii="Times New Roman" w:eastAsia="Times New Roman" w:hAnsi="Times New Roman" w:cs="Times New Roman"/>
      <w:sz w:val="20"/>
      <w:szCs w:val="20"/>
      <w:lang w:val="en-GB"/>
    </w:rPr>
  </w:style>
  <w:style w:type="character" w:customStyle="1" w:styleId="TableheadChar">
    <w:name w:val="Table_head Char"/>
    <w:link w:val="Tablehead"/>
    <w:uiPriority w:val="99"/>
    <w:qFormat/>
    <w:locked/>
    <w:rsid w:val="005B6DDD"/>
    <w:rPr>
      <w:rFonts w:ascii="Times New Roman Bold" w:eastAsia="Times New Roman" w:hAnsi="Times New Roman Bold" w:cs="Times New Roman Bold"/>
      <w:b/>
      <w:sz w:val="20"/>
      <w:szCs w:val="20"/>
      <w:lang w:val="en-GB"/>
    </w:rPr>
  </w:style>
  <w:style w:type="character" w:customStyle="1" w:styleId="TableNoChar">
    <w:name w:val="Table_No Char"/>
    <w:basedOn w:val="DefaultParagraphFont"/>
    <w:link w:val="TableNo"/>
    <w:uiPriority w:val="99"/>
    <w:qFormat/>
    <w:locked/>
    <w:rsid w:val="005B6DDD"/>
    <w:rPr>
      <w:rFonts w:ascii="Times New Roman" w:eastAsia="Times New Roman" w:hAnsi="Times New Roman" w:cs="Times New Roman"/>
      <w:caps/>
      <w:sz w:val="20"/>
      <w:szCs w:val="20"/>
      <w:lang w:val="en-GB"/>
    </w:rPr>
  </w:style>
  <w:style w:type="character" w:customStyle="1" w:styleId="Heading1Char">
    <w:name w:val="Heading 1 Char"/>
    <w:basedOn w:val="DefaultParagraphFont"/>
    <w:link w:val="Heading1"/>
    <w:uiPriority w:val="9"/>
    <w:rsid w:val="005B6DDD"/>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E958D0"/>
    <w:pPr>
      <w:spacing w:after="0" w:line="240" w:lineRule="auto"/>
    </w:pPr>
    <w:rPr>
      <w:rFonts w:ascii="Times New Roman" w:eastAsia="Times New Roman" w:hAnsi="Times New Roman" w:cs="Times New Roman"/>
      <w:sz w:val="24"/>
      <w:szCs w:val="20"/>
      <w:lang w:val="en-GB"/>
    </w:rPr>
  </w:style>
  <w:style w:type="paragraph" w:customStyle="1" w:styleId="RecNo">
    <w:name w:val="Rec_No"/>
    <w:basedOn w:val="Normal"/>
    <w:next w:val="Normal"/>
    <w:link w:val="RecNoChar"/>
    <w:uiPriority w:val="99"/>
    <w:rsid w:val="009A2E12"/>
    <w:pPr>
      <w:keepNext/>
      <w:keepLines/>
      <w:spacing w:before="480"/>
      <w:jc w:val="center"/>
      <w:textAlignment w:val="baseline"/>
    </w:pPr>
    <w:rPr>
      <w:caps/>
      <w:sz w:val="28"/>
    </w:rPr>
  </w:style>
  <w:style w:type="paragraph" w:customStyle="1" w:styleId="Rectitle">
    <w:name w:val="Rec_title"/>
    <w:basedOn w:val="RecNo"/>
    <w:next w:val="Normal"/>
    <w:uiPriority w:val="99"/>
    <w:rsid w:val="009A2E12"/>
    <w:pPr>
      <w:spacing w:before="240"/>
    </w:pPr>
    <w:rPr>
      <w:rFonts w:ascii="Times New Roman Bold" w:hAnsi="Times New Roman Bold"/>
      <w:b/>
      <w:caps w:val="0"/>
    </w:rPr>
  </w:style>
  <w:style w:type="paragraph" w:customStyle="1" w:styleId="Recref">
    <w:name w:val="Rec_ref"/>
    <w:basedOn w:val="Rectitle"/>
    <w:next w:val="Recdate"/>
    <w:uiPriority w:val="99"/>
    <w:rsid w:val="009A2E12"/>
    <w:pPr>
      <w:spacing w:before="120"/>
    </w:pPr>
    <w:rPr>
      <w:rFonts w:ascii="Times New Roman" w:hAnsi="Times New Roman"/>
      <w:b w:val="0"/>
      <w:sz w:val="24"/>
    </w:rPr>
  </w:style>
  <w:style w:type="paragraph" w:customStyle="1" w:styleId="Recdate">
    <w:name w:val="Rec_date"/>
    <w:basedOn w:val="Normal"/>
    <w:next w:val="Normal"/>
    <w:uiPriority w:val="99"/>
    <w:rsid w:val="009A2E12"/>
    <w:pPr>
      <w:keepNext/>
      <w:keepLines/>
      <w:jc w:val="right"/>
      <w:textAlignment w:val="baseline"/>
    </w:pPr>
    <w:rPr>
      <w:sz w:val="22"/>
    </w:rPr>
  </w:style>
  <w:style w:type="paragraph" w:customStyle="1" w:styleId="Headingb">
    <w:name w:val="Heading_b"/>
    <w:basedOn w:val="Normal"/>
    <w:next w:val="Normal"/>
    <w:link w:val="HeadingbChar"/>
    <w:uiPriority w:val="99"/>
    <w:qFormat/>
    <w:rsid w:val="009A2E12"/>
    <w:pPr>
      <w:keepNext/>
      <w:keepLines/>
      <w:spacing w:before="160"/>
      <w:textAlignment w:val="baseline"/>
    </w:pPr>
    <w:rPr>
      <w:rFonts w:ascii="Times New Roman Bold" w:hAnsi="Times New Roman Bold" w:cs="Times New Roman Bold"/>
      <w:b/>
      <w:lang w:eastAsia="zh-CN"/>
    </w:rPr>
  </w:style>
  <w:style w:type="paragraph" w:customStyle="1" w:styleId="AnnexNo">
    <w:name w:val="Annex_No"/>
    <w:basedOn w:val="Normal"/>
    <w:next w:val="Normal"/>
    <w:link w:val="AnnexNoChar"/>
    <w:qFormat/>
    <w:rsid w:val="009A2E12"/>
    <w:pPr>
      <w:keepNext/>
      <w:keepLines/>
      <w:spacing w:before="480" w:after="80"/>
      <w:jc w:val="center"/>
      <w:textAlignment w:val="baseline"/>
    </w:pPr>
    <w:rPr>
      <w:caps/>
      <w:sz w:val="28"/>
    </w:rPr>
  </w:style>
  <w:style w:type="character" w:customStyle="1" w:styleId="AnnexNoChar">
    <w:name w:val="Annex_No Char"/>
    <w:basedOn w:val="DefaultParagraphFont"/>
    <w:link w:val="AnnexNo"/>
    <w:qFormat/>
    <w:locked/>
    <w:rsid w:val="009A2E12"/>
    <w:rPr>
      <w:rFonts w:ascii="Times New Roman" w:eastAsia="Times New Roman" w:hAnsi="Times New Roman" w:cs="Times New Roman"/>
      <w:caps/>
      <w:sz w:val="28"/>
      <w:szCs w:val="20"/>
      <w:lang w:val="en-GB"/>
    </w:rPr>
  </w:style>
  <w:style w:type="character" w:customStyle="1" w:styleId="RecNoChar">
    <w:name w:val="Rec_No Char"/>
    <w:basedOn w:val="DefaultParagraphFont"/>
    <w:link w:val="RecNo"/>
    <w:uiPriority w:val="99"/>
    <w:qFormat/>
    <w:locked/>
    <w:rsid w:val="009A2E12"/>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uiPriority w:val="99"/>
    <w:qFormat/>
    <w:locked/>
    <w:rsid w:val="009A2E12"/>
    <w:rPr>
      <w:rFonts w:ascii="Times New Roman Bold" w:eastAsia="Times New Roman" w:hAnsi="Times New Roman Bold" w:cs="Times New Roman Bold"/>
      <w:b/>
      <w:sz w:val="24"/>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 w:id="154509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2637</Words>
  <Characters>15032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6</cp:revision>
  <dcterms:created xsi:type="dcterms:W3CDTF">2023-03-06T15:04:00Z</dcterms:created>
  <dcterms:modified xsi:type="dcterms:W3CDTF">2023-03-08T15:33:00Z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28fca7f09a070ebfcbd28cc532aa3ccfffcf882e7548c012d30646747efcad80</vt:lpwstr>
  </property>
</Properties>
</file>