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434C964A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</w:t>
            </w:r>
            <w:r w:rsidR="006D5DCD">
              <w:rPr>
                <w:rFonts w:ascii="Arial" w:hAnsi="Arial"/>
              </w:rPr>
              <w:t>1</w:t>
            </w:r>
            <w:r w:rsidR="00515BFD">
              <w:rPr>
                <w:rFonts w:ascii="Arial" w:hAnsi="Arial"/>
              </w:rPr>
              <w:t>-</w:t>
            </w:r>
            <w:r w:rsidR="00D049E5">
              <w:rPr>
                <w:rFonts w:ascii="Arial" w:hAnsi="Arial"/>
              </w:rPr>
              <w:t>21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289BF296" w:rsidR="000D6DA7" w:rsidRPr="00F7744E" w:rsidRDefault="000D6DA7" w:rsidP="00F3072F">
            <w:pPr>
              <w:spacing w:before="0"/>
              <w:ind w:left="144" w:right="144"/>
              <w:rPr>
                <w:rFonts w:ascii="Arial" w:hAnsi="Arial" w:cs="Arial"/>
                <w:szCs w:val="24"/>
              </w:rPr>
            </w:pPr>
            <w:r w:rsidRPr="00F7744E">
              <w:rPr>
                <w:rFonts w:ascii="Arial" w:hAnsi="Arial" w:cs="Arial"/>
                <w:b/>
                <w:szCs w:val="24"/>
              </w:rPr>
              <w:t>Ref:</w:t>
            </w:r>
            <w:r w:rsidRPr="00F7744E">
              <w:rPr>
                <w:rFonts w:ascii="Arial" w:hAnsi="Arial" w:cs="Arial"/>
                <w:szCs w:val="24"/>
              </w:rPr>
              <w:t xml:space="preserve">  </w:t>
            </w:r>
            <w:r w:rsidR="00BD3D22" w:rsidRPr="00F7744E">
              <w:rPr>
                <w:rFonts w:ascii="Arial" w:hAnsi="Arial" w:cs="Arial"/>
                <w:szCs w:val="24"/>
                <w:lang w:val="en-US"/>
              </w:rPr>
              <w:t xml:space="preserve">ITU-R </w:t>
            </w:r>
            <w:hyperlink r:id="rId11" w:history="1">
              <w:r w:rsidR="00BD3D22" w:rsidRPr="00F7744E">
                <w:rPr>
                  <w:rStyle w:val="Hyperlink"/>
                  <w:rFonts w:ascii="Arial" w:hAnsi="Arial" w:cs="Arial"/>
                  <w:szCs w:val="24"/>
                  <w:lang w:val="en-US"/>
                </w:rPr>
                <w:t>Resolution 36-5 (2019)</w:t>
              </w:r>
            </w:hyperlink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71C2D4E3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del w:id="0" w:author="Nic Shrout" w:date="2023-03-09T11:27:00Z">
              <w:r w:rsidR="00BD3D22" w:rsidDel="00876DCF">
                <w:rPr>
                  <w:rFonts w:ascii="Arial" w:hAnsi="Arial"/>
                </w:rPr>
                <w:delText>February</w:delText>
              </w:r>
              <w:r w:rsidR="00C266FA" w:rsidDel="00876DCF">
                <w:rPr>
                  <w:rFonts w:ascii="Arial" w:hAnsi="Arial"/>
                </w:rPr>
                <w:delText xml:space="preserve"> </w:delText>
              </w:r>
            </w:del>
            <w:ins w:id="1" w:author="Nic Shrout" w:date="2023-03-09T11:27:00Z">
              <w:r w:rsidR="00876DCF">
                <w:rPr>
                  <w:rFonts w:ascii="Arial" w:hAnsi="Arial"/>
                </w:rPr>
                <w:t>March</w:t>
              </w:r>
              <w:r w:rsidR="00876DCF">
                <w:rPr>
                  <w:rFonts w:ascii="Arial" w:hAnsi="Arial"/>
                </w:rPr>
                <w:t xml:space="preserve"> </w:t>
              </w:r>
            </w:ins>
            <w:r w:rsidR="00BD3D22">
              <w:rPr>
                <w:rFonts w:ascii="Arial" w:hAnsi="Arial"/>
              </w:rPr>
              <w:t>9</w:t>
            </w:r>
            <w:r w:rsidR="00C266FA">
              <w:rPr>
                <w:rFonts w:ascii="Arial" w:hAnsi="Arial"/>
              </w:rPr>
              <w:t>, 2023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7F8B8D8F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C371C">
              <w:rPr>
                <w:rFonts w:ascii="Arial" w:hAnsi="Arial" w:cs="Arial"/>
                <w:bCs/>
              </w:rPr>
              <w:t>P</w:t>
            </w:r>
            <w:r w:rsidR="00FC371C" w:rsidRPr="00FC371C">
              <w:rPr>
                <w:rFonts w:ascii="Arial" w:hAnsi="Arial" w:cs="Arial"/>
                <w:bCs/>
              </w:rPr>
              <w:t>roposed draft liaison statement to the coordination committee for vocabulary (ccv)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09019940" w:rsidR="0038175F" w:rsidRDefault="00FC371C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Nicholas Shrout</w:t>
            </w:r>
          </w:p>
          <w:p w14:paraId="15D52D12" w14:textId="713F0526" w:rsidR="0038175F" w:rsidRDefault="0086419C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Aviation Spectrum Resources, Inc.</w:t>
            </w:r>
          </w:p>
          <w:p w14:paraId="26150093" w14:textId="77777777" w:rsidR="000D6DA7" w:rsidRPr="00F954FD" w:rsidRDefault="000D6DA7" w:rsidP="00FC371C">
            <w:pPr>
              <w:spacing w:before="0"/>
              <w:ind w:left="144"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239C34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86419C">
              <w:rPr>
                <w:rFonts w:ascii="Arial" w:hAnsi="Arial"/>
                <w:bCs/>
                <w:lang w:val="fr-FR"/>
              </w:rPr>
              <w:t>(</w:t>
            </w:r>
            <w:r w:rsidR="0086419C" w:rsidRPr="0086419C">
              <w:rPr>
                <w:rFonts w:ascii="Arial" w:hAnsi="Arial"/>
                <w:bCs/>
                <w:lang w:val="fr-FR"/>
              </w:rPr>
              <w:t>443</w:t>
            </w:r>
            <w:r w:rsidR="0086419C">
              <w:rPr>
                <w:rFonts w:ascii="Arial" w:hAnsi="Arial"/>
                <w:bCs/>
                <w:lang w:val="fr-FR"/>
              </w:rPr>
              <w:t xml:space="preserve">) </w:t>
            </w:r>
            <w:r w:rsidR="0086419C" w:rsidRPr="0086419C">
              <w:rPr>
                <w:rFonts w:ascii="Arial" w:hAnsi="Arial"/>
                <w:bCs/>
                <w:lang w:val="fr-FR"/>
              </w:rPr>
              <w:t>951-0335</w:t>
            </w:r>
          </w:p>
          <w:p w14:paraId="5416643E" w14:textId="25E7A814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FC371C">
              <w:rPr>
                <w:rFonts w:ascii="Arial" w:hAnsi="Arial"/>
                <w:bCs/>
                <w:color w:val="000000"/>
                <w:lang w:val="fr-FR"/>
              </w:rPr>
              <w:t>njs@asri.aero</w:t>
            </w:r>
          </w:p>
          <w:p w14:paraId="303E1978" w14:textId="77777777" w:rsidR="000D6DA7" w:rsidRPr="00F954FD" w:rsidRDefault="000D6DA7" w:rsidP="00FC371C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2C0EA27C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FC371C" w:rsidRPr="00FC371C">
              <w:rPr>
                <w:rFonts w:ascii="Arial" w:hAnsi="Arial"/>
                <w:bCs/>
              </w:rPr>
              <w:t>This contribution proposes to develop a draft liaison statement at the WP 5B level to the CCV.</w:t>
            </w:r>
          </w:p>
        </w:tc>
      </w:tr>
      <w:tr w:rsidR="000D6DA7" w:rsidRPr="000C4B2B" w14:paraId="6C0F43E3" w14:textId="77777777" w:rsidTr="00FC371C">
        <w:trPr>
          <w:trHeight w:val="790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0E4E56E7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FC371C" w:rsidRPr="00FC371C">
              <w:rPr>
                <w:rFonts w:ascii="Arial" w:hAnsi="Arial"/>
                <w:bCs/>
              </w:rPr>
              <w:t>This contribution proposes to develop a draft liaison statement at the WP 5B level to the CCV.</w:t>
            </w:r>
            <w:r w:rsidR="00A27B69">
              <w:rPr>
                <w:rFonts w:ascii="Arial" w:hAnsi="Arial"/>
                <w:bCs/>
              </w:rPr>
              <w:t xml:space="preserve">  It collects </w:t>
            </w:r>
            <w:r w:rsidR="00AF75F4">
              <w:rPr>
                <w:rFonts w:ascii="Arial" w:hAnsi="Arial"/>
                <w:bCs/>
              </w:rPr>
              <w:t xml:space="preserve">both </w:t>
            </w:r>
            <w:r w:rsidR="00A27B69">
              <w:rPr>
                <w:rFonts w:ascii="Arial" w:hAnsi="Arial"/>
                <w:bCs/>
              </w:rPr>
              <w:t xml:space="preserve">the </w:t>
            </w:r>
            <w:r w:rsidR="00DD0CEB">
              <w:rPr>
                <w:rFonts w:ascii="Arial" w:hAnsi="Arial"/>
                <w:bCs/>
              </w:rPr>
              <w:t xml:space="preserve">abbreviations </w:t>
            </w:r>
            <w:r w:rsidR="00A27B69">
              <w:rPr>
                <w:rFonts w:ascii="Arial" w:hAnsi="Arial"/>
                <w:bCs/>
              </w:rPr>
              <w:t>and definitions approved by WP</w:t>
            </w:r>
            <w:r w:rsidR="00050766">
              <w:rPr>
                <w:rFonts w:ascii="Arial" w:hAnsi="Arial"/>
                <w:bCs/>
              </w:rPr>
              <w:t> </w:t>
            </w:r>
            <w:r w:rsidR="00A27B69">
              <w:rPr>
                <w:rFonts w:ascii="Arial" w:hAnsi="Arial"/>
                <w:bCs/>
              </w:rPr>
              <w:t xml:space="preserve">5B </w:t>
            </w:r>
            <w:r w:rsidR="00AD5CAD">
              <w:rPr>
                <w:rFonts w:ascii="Arial" w:hAnsi="Arial"/>
                <w:bCs/>
              </w:rPr>
              <w:t xml:space="preserve">in the ITU-R </w:t>
            </w:r>
            <w:del w:id="2" w:author="Nic Shrout" w:date="2023-03-09T11:34:00Z">
              <w:r w:rsidR="00AD5CAD" w:rsidDel="00697EB7">
                <w:rPr>
                  <w:rFonts w:ascii="Arial" w:hAnsi="Arial"/>
                  <w:bCs/>
                </w:rPr>
                <w:delText xml:space="preserve">Reports and </w:delText>
              </w:r>
            </w:del>
            <w:r w:rsidR="00AD5CAD">
              <w:rPr>
                <w:rFonts w:ascii="Arial" w:hAnsi="Arial"/>
                <w:bCs/>
              </w:rPr>
              <w:t>Recommendations</w:t>
            </w:r>
            <w:r w:rsidR="007C45F8">
              <w:rPr>
                <w:rFonts w:ascii="Arial" w:hAnsi="Arial"/>
                <w:bCs/>
              </w:rPr>
              <w:t xml:space="preserve"> submitted to </w:t>
            </w:r>
            <w:r w:rsidR="00A27B69">
              <w:rPr>
                <w:rFonts w:ascii="Arial" w:hAnsi="Arial"/>
                <w:bCs/>
              </w:rPr>
              <w:t>SG5</w:t>
            </w:r>
            <w:r w:rsidR="000F711D">
              <w:rPr>
                <w:rFonts w:ascii="Arial" w:hAnsi="Arial"/>
                <w:bCs/>
              </w:rPr>
              <w:t xml:space="preserve">.  The </w:t>
            </w:r>
            <w:r w:rsidR="008E7E79">
              <w:rPr>
                <w:rFonts w:ascii="Arial" w:hAnsi="Arial"/>
                <w:bCs/>
              </w:rPr>
              <w:t xml:space="preserve">information covers </w:t>
            </w:r>
            <w:r w:rsidR="00050766">
              <w:rPr>
                <w:rFonts w:ascii="Arial" w:hAnsi="Arial"/>
                <w:bCs/>
              </w:rPr>
              <w:t xml:space="preserve">all approved documents under WP 5B in the </w:t>
            </w:r>
            <w:r w:rsidR="00A27B69">
              <w:rPr>
                <w:rFonts w:ascii="Arial" w:hAnsi="Arial"/>
                <w:bCs/>
              </w:rPr>
              <w:t xml:space="preserve">WRC-23 study cycle.  </w:t>
            </w:r>
          </w:p>
        </w:tc>
      </w:tr>
    </w:tbl>
    <w:p w14:paraId="20AC5EE4" w14:textId="77777777" w:rsidR="00696704" w:rsidRDefault="00696704" w:rsidP="00696704"/>
    <w:p w14:paraId="5B463D3B" w14:textId="77777777" w:rsidR="009D5402" w:rsidRDefault="0009073B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3" w:author="Nic Shrout" w:date="2023-03-09T09:45:00Z"/>
        </w:rPr>
      </w:pPr>
      <w:r>
        <w:br w:type="page"/>
      </w: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  <w:gridCol w:w="142"/>
      </w:tblGrid>
      <w:tr w:rsidR="009D5402" w14:paraId="275106CA" w14:textId="77777777" w:rsidTr="00D47025">
        <w:trPr>
          <w:gridAfter w:val="1"/>
          <w:wAfter w:w="142" w:type="dxa"/>
          <w:cantSplit/>
          <w:ins w:id="4" w:author="Nic Shrout" w:date="2023-03-09T09:45:00Z"/>
        </w:trPr>
        <w:tc>
          <w:tcPr>
            <w:tcW w:w="6487" w:type="dxa"/>
            <w:vAlign w:val="center"/>
          </w:tcPr>
          <w:p w14:paraId="30A7F925" w14:textId="77777777" w:rsidR="009D5402" w:rsidRPr="00D8032B" w:rsidRDefault="009D5402" w:rsidP="00D47025">
            <w:pPr>
              <w:shd w:val="solid" w:color="FFFFFF" w:fill="FFFFFF"/>
              <w:spacing w:before="0"/>
              <w:rPr>
                <w:ins w:id="5" w:author="Nic Shrout" w:date="2023-03-09T09:45:00Z"/>
                <w:rFonts w:ascii="Verdana" w:hAnsi="Verdana" w:cs="Times New Roman Bold"/>
                <w:b/>
                <w:bCs/>
                <w:sz w:val="26"/>
                <w:szCs w:val="26"/>
              </w:rPr>
            </w:pPr>
            <w:ins w:id="6" w:author="Nic Shrout" w:date="2023-03-09T09:45:00Z">
              <w:r>
                <w:rPr>
                  <w:rFonts w:ascii="Verdana" w:hAnsi="Verdana" w:cs="Times New Roman Bold"/>
                  <w:b/>
                  <w:bCs/>
                  <w:sz w:val="26"/>
                  <w:szCs w:val="26"/>
                </w:rPr>
                <w:t>Radiocommunication Study Groups</w:t>
              </w:r>
            </w:ins>
          </w:p>
        </w:tc>
        <w:tc>
          <w:tcPr>
            <w:tcW w:w="3402" w:type="dxa"/>
          </w:tcPr>
          <w:p w14:paraId="370DCBD2" w14:textId="77777777" w:rsidR="009D5402" w:rsidRDefault="009D5402" w:rsidP="00D47025">
            <w:pPr>
              <w:shd w:val="solid" w:color="FFFFFF" w:fill="FFFFFF"/>
              <w:spacing w:before="0" w:line="240" w:lineRule="atLeast"/>
              <w:rPr>
                <w:ins w:id="7" w:author="Nic Shrout" w:date="2023-03-09T09:45:00Z"/>
              </w:rPr>
            </w:pPr>
            <w:bookmarkStart w:id="8" w:name="ditulogo"/>
            <w:bookmarkEnd w:id="8"/>
            <w:ins w:id="9" w:author="Nic Shrout" w:date="2023-03-09T09:45:00Z">
              <w:r>
                <w:rPr>
                  <w:noProof/>
                  <w:lang w:eastAsia="en-GB"/>
                </w:rPr>
                <w:drawing>
                  <wp:inline distT="0" distB="0" distL="0" distR="0" wp14:anchorId="458B5A48" wp14:editId="0E134CEF">
                    <wp:extent cx="765175" cy="765175"/>
                    <wp:effectExtent l="0" t="0" r="0" b="0"/>
                    <wp:docPr id="1" name="Picture 1" descr="Logo&#10;&#10;Description automatically generate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Picture 1" descr="Logo&#10;&#10;Description automatically generated"/>
                            <pic:cNvPicPr/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71186" cy="77118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  <w:tr w:rsidR="009D5402" w:rsidRPr="0051782D" w14:paraId="53341D43" w14:textId="77777777" w:rsidTr="00D47025">
        <w:trPr>
          <w:gridAfter w:val="1"/>
          <w:wAfter w:w="142" w:type="dxa"/>
          <w:cantSplit/>
          <w:ins w:id="10" w:author="Nic Shrout" w:date="2023-03-09T09:45:00Z"/>
        </w:trPr>
        <w:tc>
          <w:tcPr>
            <w:tcW w:w="6487" w:type="dxa"/>
            <w:tcBorders>
              <w:bottom w:val="single" w:sz="12" w:space="0" w:color="auto"/>
            </w:tcBorders>
          </w:tcPr>
          <w:p w14:paraId="6A7E4281" w14:textId="77777777" w:rsidR="009D5402" w:rsidRPr="00163271" w:rsidRDefault="009D5402" w:rsidP="00D47025">
            <w:pPr>
              <w:shd w:val="solid" w:color="FFFFFF" w:fill="FFFFFF"/>
              <w:spacing w:before="0" w:after="48"/>
              <w:rPr>
                <w:ins w:id="11" w:author="Nic Shrout" w:date="2023-03-09T09:45:00Z"/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8CA47E0" w14:textId="77777777" w:rsidR="009D5402" w:rsidRPr="0051782D" w:rsidRDefault="009D5402" w:rsidP="00D47025">
            <w:pPr>
              <w:shd w:val="solid" w:color="FFFFFF" w:fill="FFFFFF"/>
              <w:spacing w:before="0" w:after="48" w:line="240" w:lineRule="atLeast"/>
              <w:rPr>
                <w:ins w:id="12" w:author="Nic Shrout" w:date="2023-03-09T09:45:00Z"/>
                <w:sz w:val="22"/>
                <w:szCs w:val="22"/>
                <w:lang w:val="en-US"/>
              </w:rPr>
            </w:pPr>
          </w:p>
        </w:tc>
      </w:tr>
      <w:tr w:rsidR="009D5402" w:rsidRPr="00710D66" w14:paraId="399DEF27" w14:textId="77777777" w:rsidTr="00D47025">
        <w:trPr>
          <w:gridAfter w:val="1"/>
          <w:wAfter w:w="142" w:type="dxa"/>
          <w:cantSplit/>
          <w:ins w:id="13" w:author="Nic Shrout" w:date="2023-03-09T09:45:00Z"/>
        </w:trPr>
        <w:tc>
          <w:tcPr>
            <w:tcW w:w="6487" w:type="dxa"/>
            <w:tcBorders>
              <w:top w:val="single" w:sz="12" w:space="0" w:color="auto"/>
            </w:tcBorders>
          </w:tcPr>
          <w:p w14:paraId="115378B9" w14:textId="77777777" w:rsidR="009D5402" w:rsidRPr="0051782D" w:rsidRDefault="009D5402" w:rsidP="00D47025">
            <w:pPr>
              <w:shd w:val="solid" w:color="FFFFFF" w:fill="FFFFFF"/>
              <w:spacing w:before="0" w:after="48"/>
              <w:rPr>
                <w:ins w:id="14" w:author="Nic Shrout" w:date="2023-03-09T09:45:00Z"/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A4AFB77" w14:textId="77777777" w:rsidR="009D5402" w:rsidRPr="00710D66" w:rsidRDefault="009D5402" w:rsidP="00D47025">
            <w:pPr>
              <w:shd w:val="solid" w:color="FFFFFF" w:fill="FFFFFF"/>
              <w:spacing w:before="0" w:after="48" w:line="240" w:lineRule="atLeast"/>
              <w:rPr>
                <w:ins w:id="15" w:author="Nic Shrout" w:date="2023-03-09T09:45:00Z"/>
                <w:lang w:val="en-US"/>
              </w:rPr>
            </w:pPr>
          </w:p>
        </w:tc>
      </w:tr>
      <w:tr w:rsidR="009D5402" w:rsidRPr="001D3C46" w14:paraId="11128966" w14:textId="77777777" w:rsidTr="00D47025">
        <w:trPr>
          <w:gridAfter w:val="1"/>
          <w:wAfter w:w="142" w:type="dxa"/>
          <w:cantSplit/>
          <w:ins w:id="16" w:author="Nic Shrout" w:date="2023-03-09T09:45:00Z"/>
        </w:trPr>
        <w:tc>
          <w:tcPr>
            <w:tcW w:w="6487" w:type="dxa"/>
            <w:vMerge w:val="restart"/>
          </w:tcPr>
          <w:p w14:paraId="7AEC8CB9" w14:textId="77777777" w:rsidR="009D5402" w:rsidRDefault="009D5402" w:rsidP="00D4702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ins w:id="17" w:author="Nic Shrout" w:date="2023-03-09T09:45:00Z"/>
                <w:rFonts w:ascii="Verdana" w:hAnsi="Verdana"/>
                <w:sz w:val="20"/>
              </w:rPr>
            </w:pPr>
            <w:ins w:id="18" w:author="Nic Shrout" w:date="2023-03-09T09:45:00Z">
              <w:r>
                <w:rPr>
                  <w:rFonts w:ascii="Verdana" w:hAnsi="Verdana"/>
                  <w:sz w:val="20"/>
                </w:rPr>
                <w:t>Source:</w:t>
              </w:r>
              <w:r>
                <w:rPr>
                  <w:rFonts w:ascii="Verdana" w:hAnsi="Verdana"/>
                  <w:sz w:val="20"/>
                </w:rPr>
                <w:tab/>
              </w:r>
              <w:r w:rsidRPr="00CF76AA">
                <w:rPr>
                  <w:rFonts w:ascii="Verdana" w:hAnsi="Verdana"/>
                  <w:sz w:val="20"/>
                  <w:lang w:val="en-US"/>
                </w:rPr>
                <w:t xml:space="preserve"> Document </w:t>
              </w:r>
              <w:r>
                <w:rPr>
                  <w:rFonts w:ascii="Verdana" w:hAnsi="Verdana"/>
                  <w:bCs/>
                  <w:sz w:val="20"/>
                  <w:lang w:eastAsia="zh-CN"/>
                </w:rPr>
                <w:t>5B/xx</w:t>
              </w:r>
            </w:ins>
          </w:p>
          <w:p w14:paraId="5FDF8214" w14:textId="77777777" w:rsidR="009D5402" w:rsidRPr="00982084" w:rsidRDefault="009D5402" w:rsidP="00D4702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ins w:id="19" w:author="Nic Shrout" w:date="2023-03-09T09:45:00Z"/>
                <w:rFonts w:ascii="Verdana" w:hAnsi="Verdana"/>
                <w:sz w:val="20"/>
              </w:rPr>
            </w:pPr>
            <w:ins w:id="20" w:author="Nic Shrout" w:date="2023-03-09T09:45:00Z">
              <w:r>
                <w:rPr>
                  <w:rFonts w:ascii="Verdana" w:hAnsi="Verdana"/>
                  <w:sz w:val="20"/>
                </w:rPr>
                <w:t>Subject:</w:t>
              </w:r>
              <w:r>
                <w:rPr>
                  <w:rFonts w:ascii="Verdana" w:hAnsi="Verdana"/>
                  <w:sz w:val="20"/>
                </w:rPr>
                <w:tab/>
              </w:r>
              <w:r w:rsidRPr="00151F40">
                <w:rPr>
                  <w:rFonts w:ascii="Verdana" w:hAnsi="Verdana"/>
                  <w:sz w:val="20"/>
                  <w:lang w:val="en-US"/>
                </w:rPr>
                <w:t xml:space="preserve"> ITU-R </w:t>
              </w:r>
              <w:r>
                <w:fldChar w:fldCharType="begin"/>
              </w:r>
              <w:r>
                <w:instrText>HYPERLINK "https://view.officeapps.live.com/op/view.aspx?src=https%3A%2F%2Fwww.itu.int%2Fdms_pub%2Fitu-r%2Fopb%2Fres%2FR-RES-R.36-5-2019-MSW-E.docx&amp;wdOrigin=BROWSELINK"</w:instrText>
              </w:r>
              <w:r>
                <w:fldChar w:fldCharType="separate"/>
              </w:r>
              <w:r>
                <w:rPr>
                  <w:rStyle w:val="Hyperlink"/>
                  <w:rFonts w:ascii="Verdana" w:hAnsi="Verdana"/>
                  <w:sz w:val="20"/>
                  <w:lang w:val="en-US"/>
                </w:rPr>
                <w:t>Resolution 36-5 (2019)</w:t>
              </w:r>
              <w:r>
                <w:rPr>
                  <w:rStyle w:val="Hyperlink"/>
                  <w:rFonts w:ascii="Verdana" w:hAnsi="Verdana"/>
                  <w:sz w:val="20"/>
                  <w:lang w:val="en-US"/>
                </w:rPr>
                <w:fldChar w:fldCharType="end"/>
              </w:r>
            </w:ins>
          </w:p>
        </w:tc>
        <w:tc>
          <w:tcPr>
            <w:tcW w:w="3402" w:type="dxa"/>
          </w:tcPr>
          <w:p w14:paraId="1C8E1043" w14:textId="77777777" w:rsidR="009D5402" w:rsidRPr="001D3C46" w:rsidRDefault="009D5402" w:rsidP="00D47025">
            <w:pPr>
              <w:shd w:val="solid" w:color="FFFFFF" w:fill="FFFFFF"/>
              <w:spacing w:before="0" w:line="240" w:lineRule="atLeast"/>
              <w:rPr>
                <w:ins w:id="21" w:author="Nic Shrout" w:date="2023-03-09T09:45:00Z"/>
                <w:rFonts w:ascii="Verdana" w:hAnsi="Verdana"/>
                <w:sz w:val="20"/>
                <w:lang w:eastAsia="zh-CN"/>
              </w:rPr>
            </w:pPr>
            <w:ins w:id="22" w:author="Nic Shrout" w:date="2023-03-09T09:45:00Z">
              <w:r>
                <w:rPr>
                  <w:rFonts w:ascii="Verdana" w:hAnsi="Verdana"/>
                  <w:b/>
                  <w:sz w:val="20"/>
                  <w:lang w:eastAsia="zh-CN"/>
                </w:rPr>
                <w:t>Document 5B/xx-x</w:t>
              </w:r>
            </w:ins>
          </w:p>
        </w:tc>
      </w:tr>
      <w:tr w:rsidR="009D5402" w:rsidRPr="001D3C46" w14:paraId="1701CCB9" w14:textId="77777777" w:rsidTr="00D47025">
        <w:trPr>
          <w:gridAfter w:val="1"/>
          <w:wAfter w:w="142" w:type="dxa"/>
          <w:cantSplit/>
          <w:ins w:id="23" w:author="Nic Shrout" w:date="2023-03-09T09:45:00Z"/>
        </w:trPr>
        <w:tc>
          <w:tcPr>
            <w:tcW w:w="6487" w:type="dxa"/>
            <w:vMerge/>
          </w:tcPr>
          <w:p w14:paraId="0F2DC43B" w14:textId="77777777" w:rsidR="009D5402" w:rsidRDefault="009D5402" w:rsidP="00D47025">
            <w:pPr>
              <w:spacing w:before="60"/>
              <w:jc w:val="center"/>
              <w:rPr>
                <w:ins w:id="24" w:author="Nic Shrout" w:date="2023-03-09T09:45:00Z"/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9CDCB6C" w14:textId="77777777" w:rsidR="009D5402" w:rsidRPr="007B32DD" w:rsidRDefault="009D5402" w:rsidP="00D47025">
            <w:pPr>
              <w:shd w:val="solid" w:color="FFFFFF" w:fill="FFFFFF"/>
              <w:spacing w:before="0" w:line="240" w:lineRule="atLeast"/>
              <w:rPr>
                <w:ins w:id="25" w:author="Nic Shrout" w:date="2023-03-09T09:45:00Z"/>
                <w:rFonts w:ascii="Verdana" w:hAnsi="Verdana"/>
                <w:sz w:val="20"/>
                <w:lang w:eastAsia="zh-CN"/>
              </w:rPr>
            </w:pPr>
            <w:ins w:id="26" w:author="Nic Shrout" w:date="2023-03-09T09:45:00Z">
              <w:r>
                <w:rPr>
                  <w:rFonts w:ascii="Verdana" w:hAnsi="Verdana"/>
                  <w:b/>
                  <w:iCs/>
                  <w:sz w:val="20"/>
                  <w:lang w:eastAsia="zh-CN"/>
                </w:rPr>
                <w:t>10 July 2023</w:t>
              </w:r>
            </w:ins>
          </w:p>
        </w:tc>
      </w:tr>
      <w:tr w:rsidR="009D5402" w:rsidRPr="001D3C46" w14:paraId="45A9688B" w14:textId="77777777" w:rsidTr="00D47025">
        <w:trPr>
          <w:gridAfter w:val="1"/>
          <w:wAfter w:w="142" w:type="dxa"/>
          <w:cantSplit/>
          <w:ins w:id="27" w:author="Nic Shrout" w:date="2023-03-09T09:45:00Z"/>
        </w:trPr>
        <w:tc>
          <w:tcPr>
            <w:tcW w:w="6487" w:type="dxa"/>
            <w:vMerge/>
          </w:tcPr>
          <w:p w14:paraId="3B178A8E" w14:textId="77777777" w:rsidR="009D5402" w:rsidRDefault="009D5402" w:rsidP="00D47025">
            <w:pPr>
              <w:spacing w:before="60"/>
              <w:jc w:val="center"/>
              <w:rPr>
                <w:ins w:id="28" w:author="Nic Shrout" w:date="2023-03-09T09:45:00Z"/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112B5004" w14:textId="77777777" w:rsidR="009D5402" w:rsidRPr="001D3C46" w:rsidRDefault="009D5402" w:rsidP="00D47025">
            <w:pPr>
              <w:shd w:val="solid" w:color="FFFFFF" w:fill="FFFFFF"/>
              <w:spacing w:before="0" w:line="240" w:lineRule="atLeast"/>
              <w:rPr>
                <w:ins w:id="29" w:author="Nic Shrout" w:date="2023-03-09T09:45:00Z"/>
                <w:rFonts w:ascii="Verdana" w:eastAsia="SimSun" w:hAnsi="Verdana"/>
                <w:sz w:val="20"/>
                <w:lang w:eastAsia="zh-CN"/>
              </w:rPr>
            </w:pPr>
            <w:ins w:id="30" w:author="Nic Shrout" w:date="2023-03-09T09:45:00Z">
              <w:r>
                <w:rPr>
                  <w:rFonts w:ascii="Verdana" w:eastAsia="SimSun" w:hAnsi="Verdana"/>
                  <w:b/>
                  <w:sz w:val="20"/>
                  <w:lang w:eastAsia="zh-CN"/>
                </w:rPr>
                <w:t>English only</w:t>
              </w:r>
            </w:ins>
          </w:p>
        </w:tc>
      </w:tr>
      <w:tr w:rsidR="009D5402" w14:paraId="519E56CB" w14:textId="77777777" w:rsidTr="00D47025">
        <w:trPr>
          <w:cantSplit/>
          <w:ins w:id="31" w:author="Nic Shrout" w:date="2023-03-09T09:45:00Z"/>
        </w:trPr>
        <w:tc>
          <w:tcPr>
            <w:tcW w:w="10031" w:type="dxa"/>
            <w:gridSpan w:val="3"/>
          </w:tcPr>
          <w:p w14:paraId="0F1C7417" w14:textId="77777777" w:rsidR="009D5402" w:rsidRDefault="009D5402" w:rsidP="00D47025">
            <w:pPr>
              <w:pStyle w:val="Source"/>
              <w:rPr>
                <w:ins w:id="32" w:author="Nic Shrout" w:date="2023-03-09T09:45:00Z"/>
                <w:lang w:eastAsia="zh-CN"/>
              </w:rPr>
            </w:pPr>
            <w:bookmarkStart w:id="33" w:name="dsource" w:colFirst="0" w:colLast="0"/>
            <w:ins w:id="34" w:author="Nic Shrout" w:date="2023-03-09T09:45:00Z">
              <w:r>
                <w:rPr>
                  <w:lang w:eastAsia="zh-CN"/>
                </w:rPr>
                <w:t>Working Party 5B</w:t>
              </w:r>
            </w:ins>
          </w:p>
        </w:tc>
      </w:tr>
      <w:tr w:rsidR="009D5402" w14:paraId="0C1F5533" w14:textId="77777777" w:rsidTr="00D47025">
        <w:trPr>
          <w:cantSplit/>
          <w:ins w:id="35" w:author="Nic Shrout" w:date="2023-03-09T09:45:00Z"/>
        </w:trPr>
        <w:tc>
          <w:tcPr>
            <w:tcW w:w="10031" w:type="dxa"/>
            <w:gridSpan w:val="3"/>
          </w:tcPr>
          <w:p w14:paraId="42748BAD" w14:textId="77777777" w:rsidR="009D5402" w:rsidRDefault="009D5402" w:rsidP="00D47025">
            <w:pPr>
              <w:pStyle w:val="Title1"/>
              <w:rPr>
                <w:ins w:id="36" w:author="Nic Shrout" w:date="2023-03-09T09:45:00Z"/>
                <w:lang w:eastAsia="zh-CN"/>
              </w:rPr>
            </w:pPr>
            <w:bookmarkStart w:id="37" w:name="drec" w:colFirst="0" w:colLast="0"/>
            <w:bookmarkEnd w:id="33"/>
            <w:ins w:id="38" w:author="Nic Shrout" w:date="2023-03-09T09:45:00Z">
              <w:r>
                <w:t>liaison statement to the Coordination Committee</w:t>
              </w:r>
              <w:r>
                <w:br/>
                <w:t>for Vocabulary (CCV)</w:t>
              </w:r>
            </w:ins>
          </w:p>
        </w:tc>
      </w:tr>
      <w:tr w:rsidR="009D5402" w14:paraId="0A14D36F" w14:textId="77777777" w:rsidTr="00D47025">
        <w:trPr>
          <w:cantSplit/>
          <w:ins w:id="39" w:author="Nic Shrout" w:date="2023-03-09T09:45:00Z"/>
        </w:trPr>
        <w:tc>
          <w:tcPr>
            <w:tcW w:w="10031" w:type="dxa"/>
            <w:gridSpan w:val="3"/>
          </w:tcPr>
          <w:p w14:paraId="291447D7" w14:textId="3D5636C6" w:rsidR="009D5402" w:rsidRDefault="009D5402" w:rsidP="00D47025">
            <w:pPr>
              <w:pStyle w:val="Title2"/>
              <w:spacing w:before="240"/>
              <w:rPr>
                <w:ins w:id="40" w:author="Nic Shrout" w:date="2023-03-09T09:45:00Z"/>
                <w:lang w:eastAsia="zh-CN"/>
              </w:rPr>
            </w:pPr>
            <w:bookmarkStart w:id="41" w:name="dtitle1" w:colFirst="0" w:colLast="0"/>
            <w:bookmarkEnd w:id="37"/>
            <w:ins w:id="42" w:author="Nic Shrout" w:date="2023-03-09T09:45:00Z">
              <w:r>
                <w:t xml:space="preserve">  TERMINOLOGY and ASSOCIATED DEFINITIONS produced </w:t>
              </w:r>
            </w:ins>
            <w:ins w:id="43" w:author="Nic Shrout" w:date="2023-03-09T11:46:00Z">
              <w:r w:rsidR="00D801AC">
                <w:t>During Rev</w:t>
              </w:r>
              <w:r w:rsidR="001F4483">
                <w:t>iew of</w:t>
              </w:r>
            </w:ins>
            <w:ins w:id="44" w:author="Nic Shrout" w:date="2023-03-09T11:38:00Z">
              <w:r w:rsidR="00201FFD">
                <w:t xml:space="preserve"> RECOMMENDATIONS</w:t>
              </w:r>
            </w:ins>
            <w:ins w:id="45" w:author="Nic Shrout" w:date="2023-03-09T11:37:00Z">
              <w:r w:rsidR="00BB4118" w:rsidRPr="00BB4118">
                <w:t xml:space="preserve"> approved by SG 5 from the WP 5B during 2020-2022</w:t>
              </w:r>
            </w:ins>
          </w:p>
        </w:tc>
      </w:tr>
    </w:tbl>
    <w:p w14:paraId="5BFFF202" w14:textId="46B1DB48" w:rsidR="009D5402" w:rsidRDefault="009D5402" w:rsidP="009D5402">
      <w:pPr>
        <w:rPr>
          <w:ins w:id="46" w:author="Nic Shrout" w:date="2023-03-09T09:45:00Z"/>
        </w:rPr>
      </w:pPr>
      <w:bookmarkStart w:id="47" w:name="dbreak"/>
      <w:bookmarkEnd w:id="41"/>
      <w:bookmarkEnd w:id="47"/>
      <w:ins w:id="48" w:author="Nic Shrout" w:date="2023-03-09T09:45:00Z">
        <w:r w:rsidRPr="009E1787">
          <w:t xml:space="preserve">Working Party </w:t>
        </w:r>
        <w:r>
          <w:t>5B (WP 5B)</w:t>
        </w:r>
        <w:r w:rsidRPr="009E1787">
          <w:t xml:space="preserve"> has </w:t>
        </w:r>
        <w:r>
          <w:t xml:space="preserve">begun the review of ITU-R series recommendations approved by SG 5 from the WP 5B during 2020-2022 within its responsibility </w:t>
        </w:r>
        <w:r w:rsidRPr="009E1787">
          <w:t>for terminology that could be considered by the CCV.</w:t>
        </w:r>
        <w:r>
          <w:t xml:space="preserve"> The results of the initial review are provided in multiple lists in the attached Annex </w:t>
        </w:r>
        <w:r>
          <w:rPr>
            <w:caps/>
          </w:rPr>
          <w:t>1.</w:t>
        </w:r>
        <w:r>
          <w:t xml:space="preserve">  The lists in Annex 1 are derived from </w:t>
        </w:r>
      </w:ins>
      <w:ins w:id="49" w:author="Nic Shrout" w:date="2023-03-09T11:39:00Z">
        <w:r w:rsidR="007F5CC6">
          <w:t>a review of published Recommendations</w:t>
        </w:r>
      </w:ins>
      <w:ins w:id="50" w:author="Nic Shrout" w:date="2023-03-09T09:45:00Z">
        <w:r w:rsidRPr="009E1787">
          <w:t xml:space="preserve"> terminology and associated definitions from </w:t>
        </w:r>
        <w:r>
          <w:t xml:space="preserve">the </w:t>
        </w:r>
        <w:r w:rsidRPr="009E1787">
          <w:t>perspective</w:t>
        </w:r>
        <w:r>
          <w:t xml:space="preserve"> of aeronautical, maritime and radiolocation services. WP 5</w:t>
        </w:r>
        <w:r w:rsidRPr="009E1787">
          <w:t>B requests that the CCV consider</w:t>
        </w:r>
        <w:r>
          <w:t>s</w:t>
        </w:r>
        <w:r w:rsidRPr="009E1787">
          <w:t xml:space="preserve"> this list when updating the appropriate documentation and databases on terminology</w:t>
        </w:r>
        <w:r>
          <w:t>.</w:t>
        </w:r>
      </w:ins>
    </w:p>
    <w:p w14:paraId="04F428C5" w14:textId="77777777" w:rsidR="009D5402" w:rsidRDefault="009D5402" w:rsidP="009D5402">
      <w:pPr>
        <w:rPr>
          <w:ins w:id="51" w:author="Nic Shrout" w:date="2023-03-09T09:45:00Z"/>
        </w:rPr>
      </w:pPr>
      <w:ins w:id="52" w:author="Nic Shrout" w:date="2023-03-09T09:45:00Z">
        <w:r>
          <w:t xml:space="preserve">Working Party 5B will continue to review </w:t>
        </w:r>
        <w:r w:rsidRPr="009E1787">
          <w:t>terminology and associated definitions</w:t>
        </w:r>
        <w:r>
          <w:t xml:space="preserve"> that are produced and provide these to the CCV for consideration.</w:t>
        </w:r>
      </w:ins>
    </w:p>
    <w:p w14:paraId="25CCD294" w14:textId="77777777" w:rsidR="009D5402" w:rsidRDefault="009D5402" w:rsidP="009D5402">
      <w:pPr>
        <w:rPr>
          <w:ins w:id="53" w:author="Nic Shrout" w:date="2023-03-09T09:45:00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4832"/>
      </w:tblGrid>
      <w:tr w:rsidR="009D5402" w14:paraId="2DCFE844" w14:textId="77777777" w:rsidTr="00D47025">
        <w:trPr>
          <w:ins w:id="54" w:author="Nic Shrout" w:date="2023-03-09T09:45:00Z"/>
        </w:trPr>
        <w:tc>
          <w:tcPr>
            <w:tcW w:w="4927" w:type="dxa"/>
          </w:tcPr>
          <w:p w14:paraId="3DB73668" w14:textId="77777777" w:rsidR="009D5402" w:rsidRDefault="009D5402" w:rsidP="00D47025">
            <w:pPr>
              <w:rPr>
                <w:ins w:id="55" w:author="Nic Shrout" w:date="2023-03-09T09:45:00Z"/>
                <w:b/>
                <w:lang w:val="en-CA"/>
              </w:rPr>
            </w:pPr>
            <w:ins w:id="56" w:author="Nic Shrout" w:date="2023-03-09T09:45:00Z">
              <w:r w:rsidRPr="00FB7323">
                <w:rPr>
                  <w:b/>
                  <w:lang w:val="en-CA"/>
                </w:rPr>
                <w:t>Status:</w:t>
              </w:r>
              <w:r>
                <w:rPr>
                  <w:lang w:val="en-CA"/>
                </w:rPr>
                <w:tab/>
                <w:t>For action of the CCV</w:t>
              </w:r>
            </w:ins>
          </w:p>
        </w:tc>
        <w:tc>
          <w:tcPr>
            <w:tcW w:w="4928" w:type="dxa"/>
          </w:tcPr>
          <w:p w14:paraId="38AF07ED" w14:textId="77777777" w:rsidR="009D5402" w:rsidRDefault="009D5402" w:rsidP="00D47025">
            <w:pPr>
              <w:rPr>
                <w:ins w:id="57" w:author="Nic Shrout" w:date="2023-03-09T09:45:00Z"/>
                <w:b/>
                <w:lang w:val="en-CA"/>
              </w:rPr>
            </w:pPr>
          </w:p>
        </w:tc>
      </w:tr>
      <w:tr w:rsidR="009D5402" w14:paraId="49597676" w14:textId="77777777" w:rsidTr="00D47025">
        <w:trPr>
          <w:ins w:id="58" w:author="Nic Shrout" w:date="2023-03-09T09:45:00Z"/>
        </w:trPr>
        <w:tc>
          <w:tcPr>
            <w:tcW w:w="4927" w:type="dxa"/>
          </w:tcPr>
          <w:p w14:paraId="1C0E3207" w14:textId="77777777" w:rsidR="009D5402" w:rsidRDefault="009D5402" w:rsidP="00D47025">
            <w:pPr>
              <w:rPr>
                <w:ins w:id="59" w:author="Nic Shrout" w:date="2023-03-09T09:45:00Z"/>
                <w:b/>
                <w:lang w:val="en-CA"/>
              </w:rPr>
            </w:pPr>
            <w:ins w:id="60" w:author="Nic Shrout" w:date="2023-03-09T09:45:00Z">
              <w:r w:rsidRPr="00FB7323">
                <w:rPr>
                  <w:b/>
                  <w:bCs/>
                  <w:lang w:val="en-CA"/>
                </w:rPr>
                <w:t>Contact:</w:t>
              </w:r>
              <w:r w:rsidRPr="00FB7323">
                <w:rPr>
                  <w:b/>
                  <w:bCs/>
                  <w:lang w:val="en-CA"/>
                </w:rPr>
                <w:tab/>
              </w:r>
              <w:r>
                <w:rPr>
                  <w:lang w:val="en-CA"/>
                </w:rPr>
                <w:t>Nicholas Shrout</w:t>
              </w:r>
            </w:ins>
          </w:p>
        </w:tc>
        <w:tc>
          <w:tcPr>
            <w:tcW w:w="4928" w:type="dxa"/>
          </w:tcPr>
          <w:p w14:paraId="67A1E84B" w14:textId="77777777" w:rsidR="009D5402" w:rsidRDefault="009D5402" w:rsidP="00D47025">
            <w:pPr>
              <w:rPr>
                <w:ins w:id="61" w:author="Nic Shrout" w:date="2023-03-09T09:45:00Z"/>
                <w:b/>
                <w:lang w:val="en-CA"/>
              </w:rPr>
            </w:pPr>
            <w:ins w:id="62" w:author="Nic Shrout" w:date="2023-03-09T09:45:00Z">
              <w:r w:rsidRPr="00FB7323">
                <w:rPr>
                  <w:b/>
                  <w:lang w:val="en-CA"/>
                </w:rPr>
                <w:t>E-mail:</w:t>
              </w:r>
              <w:r w:rsidRPr="00FB7323">
                <w:rPr>
                  <w:b/>
                  <w:bCs/>
                  <w:lang w:val="en-CA"/>
                </w:rPr>
                <w:tab/>
              </w:r>
              <w:r>
                <w:fldChar w:fldCharType="begin"/>
              </w:r>
              <w:r>
                <w:instrText>HYPERLINK "mailto:NJS@asri.aero"</w:instrText>
              </w:r>
              <w:r>
                <w:fldChar w:fldCharType="separate"/>
              </w:r>
              <w:r w:rsidRPr="00F96863">
                <w:rPr>
                  <w:rStyle w:val="Hyperlink"/>
                  <w:szCs w:val="24"/>
                  <w:lang w:val="en-CA"/>
                </w:rPr>
                <w:t>NJS@asri.aero</w:t>
              </w:r>
              <w:r>
                <w:rPr>
                  <w:rStyle w:val="Hyperlink"/>
                  <w:szCs w:val="24"/>
                  <w:lang w:val="en-CA"/>
                </w:rPr>
                <w:fldChar w:fldCharType="end"/>
              </w:r>
            </w:ins>
          </w:p>
        </w:tc>
      </w:tr>
    </w:tbl>
    <w:p w14:paraId="08227851" w14:textId="77777777" w:rsidR="009D5402" w:rsidRDefault="009D5402" w:rsidP="009D5402">
      <w:pPr>
        <w:spacing w:before="360"/>
        <w:rPr>
          <w:ins w:id="63" w:author="Nic Shrout" w:date="2023-03-09T09:45:00Z"/>
          <w:b/>
          <w:lang w:val="en-CA"/>
        </w:rPr>
      </w:pPr>
    </w:p>
    <w:p w14:paraId="2D6E8109" w14:textId="77777777" w:rsidR="009D5402" w:rsidRDefault="009D5402" w:rsidP="009D5402">
      <w:pPr>
        <w:rPr>
          <w:ins w:id="64" w:author="Nic Shrout" w:date="2023-03-09T09:45:00Z"/>
          <w:b/>
          <w:lang w:val="en-CA"/>
        </w:rPr>
      </w:pPr>
    </w:p>
    <w:p w14:paraId="0359064C" w14:textId="77777777" w:rsidR="009D5402" w:rsidRDefault="009D5402" w:rsidP="009D5402">
      <w:pPr>
        <w:rPr>
          <w:ins w:id="65" w:author="Nic Shrout" w:date="2023-03-09T09:45:00Z"/>
        </w:rPr>
      </w:pPr>
    </w:p>
    <w:p w14:paraId="095344CA" w14:textId="77777777" w:rsidR="009D5402" w:rsidRPr="00181FCE" w:rsidRDefault="009D5402" w:rsidP="009D5402">
      <w:pPr>
        <w:rPr>
          <w:ins w:id="66" w:author="Nic Shrout" w:date="2023-03-09T09:45:00Z"/>
        </w:rPr>
      </w:pPr>
      <w:ins w:id="67" w:author="Nic Shrout" w:date="2023-03-09T09:45:00Z">
        <w:r>
          <w:rPr>
            <w:b/>
            <w:bCs/>
          </w:rPr>
          <w:t xml:space="preserve">Annex:  </w:t>
        </w:r>
        <w:r>
          <w:t>1</w:t>
        </w:r>
      </w:ins>
    </w:p>
    <w:p w14:paraId="5A82AF2E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68" w:author="Nic Shrout" w:date="2023-03-09T09:45:00Z"/>
        </w:rPr>
      </w:pPr>
      <w:ins w:id="69" w:author="Nic Shrout" w:date="2023-03-09T09:45:00Z">
        <w:r>
          <w:br w:type="page"/>
        </w:r>
      </w:ins>
    </w:p>
    <w:p w14:paraId="62876195" w14:textId="77777777" w:rsidR="009D5402" w:rsidRDefault="009D5402" w:rsidP="009D5402">
      <w:pPr>
        <w:pStyle w:val="AnnexNo"/>
        <w:rPr>
          <w:ins w:id="70" w:author="Nic Shrout" w:date="2023-03-09T09:45:00Z"/>
        </w:rPr>
      </w:pPr>
      <w:ins w:id="71" w:author="Nic Shrout" w:date="2023-03-09T09:45:00Z">
        <w:r>
          <w:t>ANNEX 1</w:t>
        </w:r>
      </w:ins>
    </w:p>
    <w:p w14:paraId="7EB78437" w14:textId="14737652" w:rsidR="009D5402" w:rsidRPr="00E41EEF" w:rsidRDefault="009D5402" w:rsidP="009D5402">
      <w:pPr>
        <w:pStyle w:val="Annextitle"/>
        <w:rPr>
          <w:ins w:id="72" w:author="Nic Shrout" w:date="2023-03-09T09:45:00Z"/>
        </w:rPr>
      </w:pPr>
      <w:ins w:id="73" w:author="Nic Shrout" w:date="2023-03-09T09:45:00Z">
        <w:r w:rsidRPr="00E41EEF">
          <w:t xml:space="preserve">List of Terminology used in the </w:t>
        </w:r>
        <w:r>
          <w:t>M</w:t>
        </w:r>
        <w:r w:rsidRPr="00E41EEF">
          <w:t>-Series of ITU-R Recommendations</w:t>
        </w:r>
      </w:ins>
      <w:ins w:id="74" w:author="Nic Shrout" w:date="2023-03-09T11:30:00Z">
        <w:r w:rsidR="00F0529D">
          <w:t xml:space="preserve"> </w:t>
        </w:r>
      </w:ins>
      <w:ins w:id="75" w:author="Nic Shrout" w:date="2023-03-09T09:45:00Z">
        <w:r>
          <w:t>related to</w:t>
        </w:r>
        <w:r w:rsidRPr="00E41EEF">
          <w:t xml:space="preserve"> </w:t>
        </w:r>
        <w:r>
          <w:t>aeronautical, maritime and radiolocation services.</w:t>
        </w:r>
      </w:ins>
    </w:p>
    <w:p w14:paraId="6158322E" w14:textId="77777777" w:rsidR="009D5402" w:rsidRPr="00E41EEF" w:rsidRDefault="009D5402" w:rsidP="009D5402">
      <w:pPr>
        <w:keepNext/>
        <w:keepLines/>
        <w:spacing w:before="280"/>
        <w:ind w:left="1134" w:hanging="1134"/>
        <w:outlineLvl w:val="0"/>
        <w:rPr>
          <w:ins w:id="76" w:author="Nic Shrout" w:date="2023-03-09T09:45:00Z"/>
          <w:b/>
          <w:sz w:val="28"/>
        </w:rPr>
      </w:pPr>
      <w:ins w:id="77" w:author="Nic Shrout" w:date="2023-03-09T09:45:00Z">
        <w:r w:rsidRPr="00E41EEF">
          <w:rPr>
            <w:b/>
            <w:sz w:val="28"/>
          </w:rPr>
          <w:t>Introduction</w:t>
        </w:r>
      </w:ins>
    </w:p>
    <w:p w14:paraId="0F8A06D3" w14:textId="66098880" w:rsidR="009D5402" w:rsidRDefault="009D5402" w:rsidP="009D5402">
      <w:pPr>
        <w:rPr>
          <w:ins w:id="78" w:author="Nic Shrout" w:date="2023-03-09T09:45:00Z"/>
        </w:rPr>
      </w:pPr>
      <w:ins w:id="79" w:author="Nic Shrout" w:date="2023-03-09T09:45:00Z">
        <w:r w:rsidRPr="00E41EEF">
          <w:t xml:space="preserve">The </w:t>
        </w:r>
        <w:r>
          <w:t>M</w:t>
        </w:r>
        <w:r w:rsidRPr="00E41EEF">
          <w:rPr>
            <w:b/>
          </w:rPr>
          <w:t>-</w:t>
        </w:r>
        <w:r w:rsidRPr="00E41EEF">
          <w:t xml:space="preserve">Series of ITU-R Recommendations </w:t>
        </w:r>
        <w:r>
          <w:t xml:space="preserve">published during the WRC-23 cycle </w:t>
        </w:r>
        <w:r w:rsidRPr="00E41EEF">
          <w:t xml:space="preserve">were reviewed with the intent of finding </w:t>
        </w:r>
        <w:r w:rsidRPr="00A948DD">
          <w:t>terminology unique to aeronautical, maritime</w:t>
        </w:r>
        <w:r>
          <w:t>,</w:t>
        </w:r>
        <w:r w:rsidRPr="00A948DD">
          <w:t xml:space="preserve"> and radiolocation services for consideration by the CCV.</w:t>
        </w:r>
        <w:r>
          <w:t xml:space="preserve"> The provided terminology is not present in the </w:t>
        </w:r>
        <w:r w:rsidRPr="008A2AA1">
          <w:t>ITU Terms and Definitions Database</w:t>
        </w:r>
        <w:r>
          <w:t>.</w:t>
        </w:r>
      </w:ins>
    </w:p>
    <w:p w14:paraId="231E5869" w14:textId="77777777" w:rsidR="009D5402" w:rsidRDefault="009D5402" w:rsidP="009D5402">
      <w:pPr>
        <w:pStyle w:val="Heading1"/>
        <w:spacing w:before="360"/>
        <w:rPr>
          <w:ins w:id="80" w:author="Nic Shrout" w:date="2023-03-09T09:45:00Z"/>
        </w:rPr>
      </w:pPr>
      <w:ins w:id="81" w:author="Nic Shrout" w:date="2023-03-09T09:45:00Z">
        <w:r w:rsidRPr="00E41EEF">
          <w:t>Terminology and definitions</w:t>
        </w:r>
        <w:r>
          <w:t xml:space="preserve"> </w:t>
        </w:r>
      </w:ins>
    </w:p>
    <w:p w14:paraId="5E328045" w14:textId="77777777" w:rsidR="009D5402" w:rsidRDefault="009D5402" w:rsidP="009D5402">
      <w:pPr>
        <w:jc w:val="center"/>
        <w:rPr>
          <w:ins w:id="82" w:author="Nic Shrout" w:date="2023-03-09T09:45:00Z"/>
        </w:rPr>
      </w:pPr>
    </w:p>
    <w:p w14:paraId="526FC5E2" w14:textId="50A77DFC" w:rsidR="009D5402" w:rsidRDefault="009D5402" w:rsidP="009D5402">
      <w:pPr>
        <w:rPr>
          <w:ins w:id="83" w:author="Nic Shrout" w:date="2023-03-09T09:45:00Z"/>
          <w:rStyle w:val="Hyperlink"/>
          <w:b/>
          <w:color w:val="auto"/>
          <w:szCs w:val="24"/>
          <w:u w:val="none"/>
        </w:rPr>
      </w:pPr>
      <w:ins w:id="84" w:author="Nic Shrout" w:date="2023-03-09T09:45:00Z">
        <w:r>
          <w:fldChar w:fldCharType="begin"/>
        </w:r>
      </w:ins>
      <w:ins w:id="85" w:author="Nic Shrout" w:date="2023-03-09T11:28:00Z">
        <w:r w:rsidR="00F81825">
          <w:instrText>HYPERLINK "https://www.itu.int/rec/R-REC-M.1798-2-202102-I/en"</w:instrText>
        </w:r>
      </w:ins>
      <w:ins w:id="86" w:author="Nic Shrout" w:date="2023-03-09T09:45:00Z">
        <w:r>
          <w:fldChar w:fldCharType="separate"/>
        </w:r>
      </w:ins>
      <w:ins w:id="87" w:author="Nic Shrout" w:date="2023-03-09T11:28:00Z">
        <w:r w:rsidR="00F81825">
          <w:rPr>
            <w:rStyle w:val="Hyperlink"/>
            <w:b/>
            <w:bCs/>
            <w:color w:val="auto"/>
            <w:szCs w:val="24"/>
            <w:u w:val="none"/>
          </w:rPr>
          <w:t>Recommendation M.1798-</w:t>
        </w:r>
        <w:proofErr w:type="gramStart"/>
        <w:r w:rsidR="00F81825">
          <w:rPr>
            <w:rStyle w:val="Hyperlink"/>
            <w:b/>
            <w:bCs/>
            <w:color w:val="auto"/>
            <w:szCs w:val="24"/>
            <w:u w:val="none"/>
          </w:rPr>
          <w:t>2 :</w:t>
        </w:r>
        <w:proofErr w:type="gramEnd"/>
        <w:r w:rsidR="00F81825">
          <w:rPr>
            <w:rStyle w:val="Hyperlink"/>
            <w:b/>
            <w:bCs/>
            <w:color w:val="auto"/>
            <w:szCs w:val="24"/>
            <w:u w:val="none"/>
          </w:rPr>
          <w:t> Characteristics of HF radio equipment for the exchange of digital data and electronic mail in the maritime mobile service</w:t>
        </w:r>
      </w:ins>
      <w:ins w:id="88" w:author="Nic Shrout" w:date="2023-03-09T09:45:00Z">
        <w:r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ins>
    </w:p>
    <w:p w14:paraId="250761BE" w14:textId="77777777" w:rsidR="009D5402" w:rsidRDefault="009D5402" w:rsidP="009D5402">
      <w:pPr>
        <w:rPr>
          <w:ins w:id="89" w:author="Nic Shrout" w:date="2023-03-09T09:45:00Z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E3B55" w14:paraId="6E9CA36C" w14:textId="77777777" w:rsidTr="00D47025">
        <w:trPr>
          <w:trHeight w:val="20"/>
          <w:ins w:id="90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8C6B" w14:textId="342D6F61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1" w:author="Nic Shrout" w:date="2023-03-09T09:45:00Z"/>
                <w:color w:val="000000"/>
                <w:sz w:val="20"/>
                <w:lang w:val="en-US"/>
              </w:rPr>
            </w:pPr>
            <w:ins w:id="92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Access provider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A8E7" w14:textId="48904A94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3" w:author="Nic Shrout" w:date="2023-03-09T09:45:00Z"/>
                <w:color w:val="000000"/>
                <w:sz w:val="20"/>
                <w:lang w:val="en-US"/>
              </w:rPr>
            </w:pPr>
            <w:ins w:id="94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Company which proposes a connection to IPBC radio network to customer</w:t>
              </w:r>
            </w:ins>
          </w:p>
        </w:tc>
      </w:tr>
      <w:tr w:rsidR="009D5402" w:rsidRPr="00BE3B55" w14:paraId="381FB4AB" w14:textId="77777777" w:rsidTr="00D47025">
        <w:trPr>
          <w:trHeight w:val="20"/>
          <w:ins w:id="9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49A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6" w:author="Nic Shrout" w:date="2023-03-09T09:45:00Z"/>
                <w:color w:val="000000"/>
                <w:sz w:val="20"/>
                <w:lang w:val="en-US"/>
              </w:rPr>
            </w:pPr>
            <w:ins w:id="97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Acknowledge receipt (ACK)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DA18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8" w:author="Nic Shrout" w:date="2023-03-09T09:45:00Z"/>
                <w:color w:val="000000"/>
                <w:sz w:val="20"/>
                <w:lang w:val="en-US"/>
              </w:rPr>
            </w:pPr>
            <w:ins w:id="99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424F85FD" w14:textId="77777777" w:rsidTr="00D47025">
        <w:trPr>
          <w:trHeight w:val="20"/>
          <w:ins w:id="10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D7D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1" w:author="Nic Shrout" w:date="2023-03-09T09:45:00Z"/>
                <w:color w:val="000000"/>
                <w:sz w:val="20"/>
                <w:lang w:val="en-US"/>
              </w:rPr>
            </w:pPr>
            <w:ins w:id="102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Constant length (CL)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42A4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3" w:author="Nic Shrout" w:date="2023-03-09T09:45:00Z"/>
                <w:color w:val="000000"/>
                <w:sz w:val="20"/>
                <w:lang w:val="en-US"/>
              </w:rPr>
            </w:pPr>
            <w:ins w:id="104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1B9D1576" w14:textId="77777777" w:rsidTr="00D47025">
        <w:trPr>
          <w:trHeight w:val="20"/>
          <w:ins w:id="10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10D9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6" w:author="Nic Shrout" w:date="2023-03-09T09:45:00Z"/>
                <w:color w:val="000000"/>
                <w:sz w:val="20"/>
                <w:lang w:val="en-US"/>
              </w:rPr>
            </w:pPr>
            <w:ins w:id="107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Communication manager (CM)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6227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8" w:author="Nic Shrout" w:date="2023-03-09T09:45:00Z"/>
                <w:color w:val="000000"/>
                <w:sz w:val="20"/>
                <w:lang w:val="en-US"/>
              </w:rPr>
            </w:pPr>
            <w:ins w:id="109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2043341A" w14:textId="77777777" w:rsidTr="00D47025">
        <w:trPr>
          <w:trHeight w:val="20"/>
          <w:ins w:id="11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188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1" w:author="Nic Shrout" w:date="2023-03-09T09:45:00Z"/>
                <w:color w:val="000000"/>
                <w:sz w:val="20"/>
                <w:lang w:val="en-US"/>
              </w:rPr>
            </w:pPr>
            <w:ins w:id="112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Code rate (CR)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940A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3" w:author="Nic Shrout" w:date="2023-03-09T09:45:00Z"/>
                <w:color w:val="000000"/>
                <w:sz w:val="20"/>
                <w:lang w:val="en-US"/>
              </w:rPr>
            </w:pPr>
            <w:ins w:id="114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4144F433" w14:textId="77777777" w:rsidTr="00D47025">
        <w:trPr>
          <w:trHeight w:val="20"/>
          <w:ins w:id="11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9592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6" w:author="Nic Shrout" w:date="2023-03-09T09:45:00Z"/>
                <w:color w:val="000000"/>
                <w:sz w:val="20"/>
                <w:lang w:val="en-US"/>
              </w:rPr>
            </w:pPr>
            <w:ins w:id="117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Coastal radio stations (CRSs)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F0DC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8" w:author="Nic Shrout" w:date="2023-03-09T09:45:00Z"/>
                <w:color w:val="000000"/>
                <w:sz w:val="20"/>
                <w:lang w:val="en-US"/>
              </w:rPr>
            </w:pPr>
            <w:ins w:id="119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48AAE7B5" w14:textId="77777777" w:rsidTr="00D47025">
        <w:trPr>
          <w:trHeight w:val="20"/>
          <w:ins w:id="12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1EEC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1" w:author="Nic Shrout" w:date="2023-03-09T09:45:00Z"/>
                <w:color w:val="000000"/>
                <w:sz w:val="20"/>
                <w:lang w:val="en-US"/>
              </w:rPr>
            </w:pPr>
            <w:ins w:id="122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Control signals (CS)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07C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3" w:author="Nic Shrout" w:date="2023-03-09T09:45:00Z"/>
                <w:color w:val="000000"/>
                <w:sz w:val="20"/>
                <w:lang w:val="en-US"/>
              </w:rPr>
            </w:pPr>
            <w:ins w:id="124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65A1C854" w14:textId="77777777" w:rsidTr="00D47025">
        <w:trPr>
          <w:trHeight w:val="20"/>
          <w:ins w:id="12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EE1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6" w:author="Nic Shrout" w:date="2023-03-09T09:45:00Z"/>
                <w:color w:val="000000"/>
                <w:sz w:val="20"/>
                <w:lang w:val="en-US"/>
              </w:rPr>
            </w:pPr>
            <w:ins w:id="127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Global link network (GLN)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7C76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8" w:author="Nic Shrout" w:date="2023-03-09T09:45:00Z"/>
                <w:color w:val="000000"/>
                <w:sz w:val="20"/>
                <w:lang w:val="en-US"/>
              </w:rPr>
            </w:pPr>
            <w:ins w:id="129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7C1566D7" w14:textId="77777777" w:rsidTr="00D47025">
        <w:trPr>
          <w:trHeight w:val="20"/>
          <w:ins w:id="13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3C53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1" w:author="Nic Shrout" w:date="2023-03-09T09:45:00Z"/>
                <w:color w:val="000000"/>
                <w:sz w:val="20"/>
                <w:lang w:val="en-US"/>
              </w:rPr>
            </w:pPr>
            <w:ins w:id="132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Internet protocol for boat communication (IPBC)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EEA8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3" w:author="Nic Shrout" w:date="2023-03-09T09:45:00Z"/>
                <w:color w:val="000000"/>
                <w:sz w:val="20"/>
                <w:lang w:val="en-US"/>
              </w:rPr>
            </w:pPr>
            <w:ins w:id="134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224FC858" w14:textId="77777777" w:rsidTr="00D47025">
        <w:trPr>
          <w:trHeight w:val="20"/>
          <w:ins w:id="13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2EB4" w14:textId="70E750B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6" w:author="Nic Shrout" w:date="2023-03-09T09:45:00Z"/>
                <w:color w:val="000000"/>
                <w:sz w:val="20"/>
                <w:lang w:val="en-US"/>
              </w:rPr>
            </w:pPr>
            <w:ins w:id="137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IPBC radio network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9F1D" w14:textId="1DE764E3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8" w:author="Nic Shrout" w:date="2023-03-09T09:45:00Z"/>
                <w:color w:val="000000"/>
                <w:sz w:val="20"/>
                <w:lang w:val="en-US"/>
              </w:rPr>
            </w:pPr>
            <w:ins w:id="139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Radio network achieved by whole of the radio cells dedicated for IPBC traffic</w:t>
              </w:r>
            </w:ins>
          </w:p>
        </w:tc>
      </w:tr>
      <w:tr w:rsidR="009D5402" w:rsidRPr="00BE3B55" w14:paraId="7B8FA3C7" w14:textId="77777777" w:rsidTr="00D47025">
        <w:trPr>
          <w:trHeight w:val="20"/>
          <w:ins w:id="14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A34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1" w:author="Nic Shrout" w:date="2023-03-09T09:45:00Z"/>
                <w:color w:val="000000"/>
                <w:sz w:val="20"/>
                <w:lang w:val="en-US"/>
              </w:rPr>
            </w:pPr>
            <w:ins w:id="142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Information-receiving station (IRS)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8B58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3" w:author="Nic Shrout" w:date="2023-03-09T09:45:00Z"/>
                <w:color w:val="000000"/>
                <w:sz w:val="20"/>
                <w:lang w:val="en-US"/>
              </w:rPr>
            </w:pPr>
            <w:ins w:id="144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7CD02861" w14:textId="77777777" w:rsidTr="00D47025">
        <w:trPr>
          <w:trHeight w:val="20"/>
          <w:ins w:id="14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105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6" w:author="Nic Shrout" w:date="2023-03-09T09:45:00Z"/>
                <w:color w:val="000000"/>
                <w:sz w:val="20"/>
                <w:lang w:val="en-US"/>
              </w:rPr>
            </w:pPr>
            <w:ins w:id="147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Information-sending station (ISS)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B33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8" w:author="Nic Shrout" w:date="2023-03-09T09:45:00Z"/>
                <w:color w:val="000000"/>
                <w:sz w:val="20"/>
                <w:lang w:val="en-US"/>
              </w:rPr>
            </w:pPr>
            <w:ins w:id="149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096CF31B" w14:textId="77777777" w:rsidTr="00D47025">
        <w:trPr>
          <w:trHeight w:val="20"/>
          <w:ins w:id="15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F951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1" w:author="Nic Shrout" w:date="2023-03-09T09:45:00Z"/>
                <w:color w:val="000000"/>
                <w:sz w:val="20"/>
                <w:lang w:val="en-US"/>
              </w:rPr>
            </w:pPr>
            <w:ins w:id="15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Not acknowledged (NAK)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6E5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3" w:author="Nic Shrout" w:date="2023-03-09T09:45:00Z"/>
                <w:color w:val="000000"/>
                <w:sz w:val="20"/>
                <w:lang w:val="en-US"/>
              </w:rPr>
            </w:pPr>
            <w:ins w:id="154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45AD3507" w14:textId="77777777" w:rsidTr="00D47025">
        <w:trPr>
          <w:trHeight w:val="20"/>
          <w:ins w:id="15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F5F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6" w:author="Nic Shrout" w:date="2023-03-09T09:45:00Z"/>
                <w:color w:val="000000"/>
                <w:sz w:val="20"/>
                <w:lang w:val="en-US"/>
              </w:rPr>
            </w:pPr>
            <w:ins w:id="157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Navigational area (NAVAREA)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4C6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8" w:author="Nic Shrout" w:date="2023-03-09T09:45:00Z"/>
                <w:color w:val="000000"/>
                <w:sz w:val="20"/>
                <w:lang w:val="en-US"/>
              </w:rPr>
            </w:pPr>
            <w:ins w:id="159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E3B55" w14:paraId="4DF368FB" w14:textId="77777777" w:rsidTr="00D4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ins w:id="160" w:author="Nic Shrout" w:date="2023-03-09T09:45:00Z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20D816D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1" w:author="Nic Shrout" w:date="2023-03-09T09:45:00Z"/>
                <w:color w:val="000000"/>
                <w:sz w:val="20"/>
                <w:lang w:val="en-US"/>
              </w:rPr>
            </w:pPr>
            <w:ins w:id="16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 xml:space="preserve">Network control </w:t>
              </w:r>
              <w:proofErr w:type="spellStart"/>
              <w:r w:rsidRPr="00B66F1E">
                <w:rPr>
                  <w:color w:val="000000"/>
                  <w:sz w:val="20"/>
                  <w:lang w:val="en-US"/>
                </w:rPr>
                <w:t>centre</w:t>
              </w:r>
              <w:proofErr w:type="spellEnd"/>
              <w:r w:rsidRPr="00B66F1E">
                <w:rPr>
                  <w:color w:val="000000"/>
                  <w:sz w:val="20"/>
                  <w:lang w:val="en-US"/>
                </w:rPr>
                <w:t xml:space="preserve"> (NCC)</w:t>
              </w:r>
            </w:ins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1CF068D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3" w:author="Nic Shrout" w:date="2023-03-09T09:45:00Z"/>
                <w:color w:val="000000"/>
                <w:sz w:val="20"/>
                <w:lang w:val="en-US"/>
              </w:rPr>
            </w:pPr>
            <w:ins w:id="164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D84555" w14:paraId="28B8A069" w14:textId="77777777" w:rsidTr="00D4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ins w:id="165" w:author="Nic Shrout" w:date="2023-03-09T09:45:00Z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0E0F53B5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6" w:author="Nic Shrout" w:date="2023-03-09T09:45:00Z"/>
                <w:color w:val="000000"/>
                <w:sz w:val="20"/>
                <w:lang w:val="en-US"/>
              </w:rPr>
            </w:pPr>
            <w:proofErr w:type="spellStart"/>
            <w:ins w:id="167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Pactor</w:t>
              </w:r>
              <w:proofErr w:type="spellEnd"/>
              <w:r w:rsidRPr="00D84555">
                <w:rPr>
                  <w:color w:val="000000"/>
                  <w:sz w:val="20"/>
                  <w:lang w:val="en-US"/>
                </w:rPr>
                <w:t xml:space="preserve"> IP-Bridge (PIB)</w:t>
              </w:r>
            </w:ins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7D0AF727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8" w:author="Nic Shrout" w:date="2023-03-09T09:45:00Z"/>
                <w:color w:val="000000"/>
                <w:sz w:val="20"/>
                <w:lang w:val="en-US"/>
              </w:rPr>
            </w:pPr>
            <w:ins w:id="169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D84555" w14:paraId="6C5C41A0" w14:textId="77777777" w:rsidTr="00D4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ins w:id="170" w:author="Nic Shrout" w:date="2023-03-09T09:45:00Z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4DEE9EC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1" w:author="Nic Shrout" w:date="2023-03-09T09:45:00Z"/>
                <w:color w:val="000000"/>
                <w:sz w:val="20"/>
                <w:lang w:val="en-US"/>
              </w:rPr>
            </w:pPr>
            <w:ins w:id="172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Pseudo-Markov compression (PMC)</w:t>
              </w:r>
            </w:ins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564D3E4F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3" w:author="Nic Shrout" w:date="2023-03-09T09:45:00Z"/>
                <w:color w:val="000000"/>
                <w:sz w:val="20"/>
                <w:lang w:val="en-US"/>
              </w:rPr>
            </w:pPr>
            <w:ins w:id="174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D84555" w14:paraId="52783A0C" w14:textId="77777777" w:rsidTr="00D4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ins w:id="175" w:author="Nic Shrout" w:date="2023-03-09T09:45:00Z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2A4E8AAB" w14:textId="1937CDC6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6" w:author="Nic Shrout" w:date="2023-03-09T09:45:00Z"/>
                <w:color w:val="000000"/>
                <w:sz w:val="20"/>
                <w:lang w:val="en-US"/>
              </w:rPr>
            </w:pPr>
            <w:ins w:id="177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Radio cell</w:t>
              </w:r>
            </w:ins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222A7932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8" w:author="Nic Shrout" w:date="2023-03-09T09:45:00Z"/>
                <w:color w:val="000000"/>
                <w:sz w:val="20"/>
                <w:lang w:val="en-US"/>
              </w:rPr>
            </w:pPr>
            <w:ins w:id="179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Radio electric coverage area for a transmitter of a coast station, and for a radio transmission channel in an HF maritime sub-band</w:t>
              </w:r>
            </w:ins>
          </w:p>
        </w:tc>
      </w:tr>
      <w:tr w:rsidR="009D5402" w:rsidRPr="00D84555" w14:paraId="30174152" w14:textId="77777777" w:rsidTr="00D4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ins w:id="180" w:author="Nic Shrout" w:date="2023-03-09T09:45:00Z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6957B1C1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1" w:author="Nic Shrout" w:date="2023-03-09T09:45:00Z"/>
                <w:color w:val="000000"/>
                <w:sz w:val="20"/>
                <w:lang w:val="en-US"/>
              </w:rPr>
            </w:pPr>
            <w:ins w:id="182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Radio transmission channel</w:t>
              </w:r>
            </w:ins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644B1952" w14:textId="5B88830D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3" w:author="Nic Shrout" w:date="2023-03-09T09:45:00Z"/>
                <w:color w:val="000000"/>
                <w:sz w:val="20"/>
                <w:lang w:val="en-US"/>
              </w:rPr>
            </w:pPr>
            <w:ins w:id="184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Physical support which allows data transport; this support is characterized by a central frequency in a maritime HF sub-band and a bandwidth of 10</w:t>
              </w:r>
              <w:r w:rsidRPr="00D84555">
                <w:rPr>
                  <w:color w:val="000000"/>
                  <w:sz w:val="20"/>
                  <w:lang w:val="en-US"/>
                </w:rPr>
                <w:noBreakHyphen/>
                <w:t>20 kHz.</w:t>
              </w:r>
            </w:ins>
          </w:p>
        </w:tc>
      </w:tr>
      <w:tr w:rsidR="009D5402" w:rsidRPr="00D84555" w14:paraId="22267645" w14:textId="77777777" w:rsidTr="00D4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ins w:id="185" w:author="Nic Shrout" w:date="2023-03-09T09:45:00Z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14:paraId="0731BB2A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6" w:author="Nic Shrout" w:date="2023-03-09T09:45:00Z"/>
                <w:color w:val="000000"/>
                <w:sz w:val="20"/>
                <w:lang w:val="en-US"/>
              </w:rPr>
            </w:pPr>
            <w:ins w:id="187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Speed levels (SLs)</w:t>
              </w:r>
            </w:ins>
          </w:p>
        </w:tc>
        <w:tc>
          <w:tcPr>
            <w:tcW w:w="5184" w:type="dxa"/>
            <w:shd w:val="clear" w:color="auto" w:fill="auto"/>
            <w:vAlign w:val="center"/>
            <w:hideMark/>
          </w:tcPr>
          <w:p w14:paraId="19E5DB9B" w14:textId="77777777" w:rsidR="009D5402" w:rsidRPr="00D84555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8" w:author="Nic Shrout" w:date="2023-03-09T09:45:00Z"/>
                <w:color w:val="000000"/>
                <w:sz w:val="20"/>
                <w:lang w:val="en-US"/>
              </w:rPr>
            </w:pPr>
            <w:ins w:id="189" w:author="Nic Shrout" w:date="2023-03-09T09:45:00Z">
              <w:r w:rsidRPr="00D84555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216B94A5" w14:textId="77777777" w:rsidR="00D84555" w:rsidRDefault="00D84555" w:rsidP="009D5402">
      <w:pPr>
        <w:rPr>
          <w:ins w:id="190" w:author="Nic Shrout" w:date="2023-03-09T11:24:00Z"/>
          <w:i/>
          <w:iCs/>
        </w:rPr>
      </w:pPr>
    </w:p>
    <w:p w14:paraId="1D35EF34" w14:textId="1767B365" w:rsidR="009D5402" w:rsidRPr="00211DB8" w:rsidRDefault="009D5402" w:rsidP="009D5402">
      <w:pPr>
        <w:rPr>
          <w:ins w:id="191" w:author="Nic Shrout" w:date="2023-03-09T09:45:00Z"/>
          <w:b/>
          <w:bCs/>
          <w:szCs w:val="24"/>
        </w:rPr>
      </w:pPr>
      <w:ins w:id="192" w:author="Nic Shrout" w:date="2023-03-09T09:45:00Z">
        <w:r>
          <w:fldChar w:fldCharType="begin"/>
        </w:r>
      </w:ins>
      <w:ins w:id="193" w:author="Nic Shrout" w:date="2023-03-09T11:28:00Z">
        <w:r w:rsidR="00436441">
          <w:instrText>HYPERLINK "https://www.itu.int/rec/R-REC-M.1465-4-202202-I/en"</w:instrText>
        </w:r>
      </w:ins>
      <w:ins w:id="194" w:author="Nic Shrout" w:date="2023-03-09T09:45:00Z">
        <w:r>
          <w:fldChar w:fldCharType="separate"/>
        </w:r>
      </w:ins>
      <w:ins w:id="195" w:author="Nic Shrout" w:date="2023-03-09T11:28:00Z">
        <w:r w:rsidR="00436441">
          <w:rPr>
            <w:rStyle w:val="Hyperlink"/>
            <w:b/>
            <w:bCs/>
            <w:color w:val="auto"/>
            <w:szCs w:val="24"/>
            <w:u w:val="none"/>
          </w:rPr>
          <w:t>Recommendation M.1465-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4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Characteristics of and protection criteria for radars operating in the radiodetermination service in the frequency range 3 100-3 700 MHz</w:t>
        </w:r>
      </w:ins>
      <w:ins w:id="196" w:author="Nic Shrout" w:date="2023-03-09T09:45:00Z">
        <w:r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ins>
    </w:p>
    <w:p w14:paraId="392671E3" w14:textId="77777777" w:rsidR="009D5402" w:rsidRPr="00BE3B55" w:rsidRDefault="009D5402" w:rsidP="009D5402">
      <w:pPr>
        <w:rPr>
          <w:ins w:id="197" w:author="Nic Shrout" w:date="2023-03-09T09:45:00Z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73583A6F" w14:textId="77777777" w:rsidTr="00D47025">
        <w:trPr>
          <w:trHeight w:val="20"/>
          <w:ins w:id="198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DCB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9" w:author="Nic Shrout" w:date="2023-03-09T09:45:00Z"/>
                <w:color w:val="000000"/>
                <w:sz w:val="20"/>
                <w:lang w:val="en-US"/>
              </w:rPr>
            </w:pPr>
            <w:ins w:id="200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Continuous-phase frequency shift keying (CPFSK)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5A3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1" w:author="Nic Shrout" w:date="2023-03-09T09:45:00Z"/>
                <w:color w:val="000000"/>
                <w:sz w:val="20"/>
                <w:lang w:val="en-US"/>
              </w:rPr>
            </w:pPr>
            <w:ins w:id="20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1AC6ACBD" w14:textId="77777777" w:rsidR="009D5402" w:rsidRDefault="009D5402" w:rsidP="009D5402">
      <w:pPr>
        <w:rPr>
          <w:ins w:id="203" w:author="Nic Shrout" w:date="2023-03-09T09:45:00Z"/>
        </w:rPr>
      </w:pPr>
    </w:p>
    <w:p w14:paraId="52DD7E3D" w14:textId="0C31AA46" w:rsidR="009D5402" w:rsidRPr="00211DB8" w:rsidRDefault="009D5402" w:rsidP="009D5402">
      <w:pPr>
        <w:rPr>
          <w:ins w:id="204" w:author="Nic Shrout" w:date="2023-03-09T09:45:00Z"/>
          <w:b/>
          <w:bCs/>
          <w:szCs w:val="24"/>
          <w:lang w:val="en-US"/>
        </w:rPr>
      </w:pPr>
      <w:ins w:id="205" w:author="Nic Shrout" w:date="2023-03-09T09:45:00Z">
        <w:r>
          <w:fldChar w:fldCharType="begin"/>
        </w:r>
      </w:ins>
      <w:ins w:id="206" w:author="Nic Shrout" w:date="2023-03-09T11:28:00Z">
        <w:r w:rsidR="00436441">
          <w:instrText>HYPERLINK "https://www.itu.int/rec/R-REC-M.1796-3-202202-I/en"</w:instrText>
        </w:r>
      </w:ins>
      <w:ins w:id="207" w:author="Nic Shrout" w:date="2023-03-09T09:45:00Z">
        <w:r>
          <w:fldChar w:fldCharType="separate"/>
        </w:r>
      </w:ins>
      <w:ins w:id="208" w:author="Nic Shrout" w:date="2023-03-09T11:28:00Z">
        <w:r w:rsidR="00436441">
          <w:rPr>
            <w:rStyle w:val="Hyperlink"/>
            <w:b/>
            <w:bCs/>
            <w:color w:val="auto"/>
            <w:szCs w:val="24"/>
            <w:u w:val="none"/>
          </w:rPr>
          <w:t>Recommendation M.1796-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3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Characteristics of and protection criteria for radars operating in the radiodetermination service in the frequency band 8 500-10 680 MHz</w:t>
        </w:r>
      </w:ins>
      <w:ins w:id="209" w:author="Nic Shrout" w:date="2023-03-09T09:45:00Z">
        <w:r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ins>
    </w:p>
    <w:p w14:paraId="1640D11D" w14:textId="77777777" w:rsidR="009D5402" w:rsidRPr="00BE3B55" w:rsidRDefault="009D5402" w:rsidP="009D5402">
      <w:pPr>
        <w:rPr>
          <w:ins w:id="210" w:author="Nic Shrout" w:date="2023-03-09T09:45:00Z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2BBBE316" w14:textId="77777777" w:rsidTr="00D47025">
        <w:trPr>
          <w:trHeight w:val="20"/>
          <w:ins w:id="211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0F0A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2" w:author="Nic Shrout" w:date="2023-03-09T09:45:00Z"/>
                <w:color w:val="000000"/>
                <w:sz w:val="20"/>
                <w:lang w:val="en-US"/>
              </w:rPr>
            </w:pPr>
            <w:ins w:id="21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Detect and avoid (DAA)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D3B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4" w:author="Nic Shrout" w:date="2023-03-09T09:45:00Z"/>
                <w:color w:val="000000"/>
                <w:sz w:val="20"/>
                <w:lang w:val="en-US"/>
              </w:rPr>
            </w:pPr>
            <w:ins w:id="215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6E958746" w14:textId="77777777" w:rsidTr="00D47025">
        <w:trPr>
          <w:trHeight w:val="20"/>
          <w:ins w:id="216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8C45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7" w:author="Nic Shrout" w:date="2023-03-09T09:45:00Z"/>
                <w:color w:val="000000"/>
                <w:sz w:val="20"/>
                <w:lang w:val="en-US"/>
              </w:rPr>
            </w:pPr>
            <w:ins w:id="21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Radar cross-section (RCS)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25A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9" w:author="Nic Shrout" w:date="2023-03-09T09:45:00Z"/>
                <w:color w:val="000000"/>
                <w:sz w:val="20"/>
                <w:lang w:val="en-US"/>
              </w:rPr>
            </w:pPr>
            <w:ins w:id="220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6F61AFD1" w14:textId="77777777" w:rsidTr="00D47025">
        <w:trPr>
          <w:trHeight w:val="20"/>
          <w:ins w:id="221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76F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2" w:author="Nic Shrout" w:date="2023-03-09T09:45:00Z"/>
                <w:color w:val="000000"/>
                <w:sz w:val="20"/>
                <w:lang w:val="en-US"/>
              </w:rPr>
            </w:pPr>
            <w:ins w:id="22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Synthetic aperture radar (SAR)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1F1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4" w:author="Nic Shrout" w:date="2023-03-09T09:45:00Z"/>
                <w:color w:val="000000"/>
                <w:sz w:val="20"/>
                <w:lang w:val="en-US"/>
              </w:rPr>
            </w:pPr>
            <w:ins w:id="225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7171A45F" w14:textId="77777777" w:rsidTr="00D47025">
        <w:trPr>
          <w:trHeight w:val="20"/>
          <w:ins w:id="226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D0AD" w14:textId="77777777" w:rsidR="009D5402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7" w:author="Nic Shrout" w:date="2023-03-09T09:45:00Z"/>
                <w:color w:val="000000"/>
                <w:sz w:val="20"/>
                <w:lang w:val="en-US"/>
              </w:rPr>
            </w:pPr>
            <w:ins w:id="228" w:author="Nic Shrout" w:date="2023-03-09T09:45:00Z">
              <w:r w:rsidRPr="009A021D">
                <w:rPr>
                  <w:color w:val="000000"/>
                  <w:sz w:val="20"/>
                  <w:lang w:val="en-US"/>
                </w:rPr>
                <w:t>Search and rescue transponde</w:t>
              </w:r>
              <w:r>
                <w:rPr>
                  <w:color w:val="000000"/>
                  <w:sz w:val="20"/>
                  <w:lang w:val="en-US"/>
                </w:rPr>
                <w:t>r</w:t>
              </w:r>
              <w:r w:rsidRPr="009A021D">
                <w:rPr>
                  <w:color w:val="000000"/>
                  <w:sz w:val="20"/>
                  <w:lang w:val="en-US"/>
                </w:rPr>
                <w:t xml:space="preserve"> </w:t>
              </w:r>
              <w:r w:rsidRPr="00B66F1E">
                <w:rPr>
                  <w:color w:val="000000"/>
                  <w:sz w:val="20"/>
                  <w:lang w:val="en-US"/>
                </w:rPr>
                <w:t>(SAR</w:t>
              </w:r>
              <w:r>
                <w:rPr>
                  <w:color w:val="000000"/>
                  <w:sz w:val="20"/>
                  <w:lang w:val="en-US"/>
                </w:rPr>
                <w:t>T</w:t>
              </w:r>
              <w:r w:rsidRPr="00B66F1E">
                <w:rPr>
                  <w:color w:val="000000"/>
                  <w:sz w:val="20"/>
                  <w:lang w:val="en-US"/>
                </w:rPr>
                <w:t>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381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9" w:author="Nic Shrout" w:date="2023-03-09T09:45:00Z"/>
                <w:color w:val="000000"/>
                <w:sz w:val="20"/>
                <w:lang w:val="en-US"/>
              </w:rPr>
            </w:pPr>
            <w:ins w:id="230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471385B5" w14:textId="77777777" w:rsidTr="00D47025">
        <w:trPr>
          <w:trHeight w:val="20"/>
          <w:ins w:id="231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BC9A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2" w:author="Nic Shrout" w:date="2023-03-09T09:45:00Z"/>
                <w:color w:val="000000"/>
                <w:sz w:val="20"/>
                <w:lang w:val="en-US"/>
              </w:rPr>
            </w:pPr>
            <w:ins w:id="233" w:author="Nic Shrout" w:date="2023-03-09T09:45:00Z">
              <w:r>
                <w:rPr>
                  <w:color w:val="000000"/>
                  <w:sz w:val="20"/>
                  <w:lang w:val="en-US"/>
                </w:rPr>
                <w:t>Weather avoidance (WA)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9A6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4" w:author="Nic Shrout" w:date="2023-03-09T09:45:00Z"/>
                <w:color w:val="000000"/>
                <w:sz w:val="20"/>
                <w:lang w:val="en-US"/>
              </w:rPr>
            </w:pPr>
            <w:ins w:id="235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3FF8D896" w14:textId="77777777" w:rsidTr="00D47025">
        <w:trPr>
          <w:trHeight w:val="20"/>
          <w:ins w:id="236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3E01" w14:textId="77777777" w:rsidR="009D5402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7" w:author="Nic Shrout" w:date="2023-03-09T09:45:00Z"/>
                <w:color w:val="000000"/>
                <w:sz w:val="20"/>
                <w:lang w:val="en-US"/>
              </w:rPr>
            </w:pPr>
            <w:ins w:id="238" w:author="Nic Shrout" w:date="2023-03-09T09:45:00Z">
              <w:r w:rsidRPr="00862815">
                <w:rPr>
                  <w:color w:val="000000"/>
                  <w:sz w:val="20"/>
                  <w:lang w:val="en-US"/>
                </w:rPr>
                <w:t xml:space="preserve">Wind-shear detection </w:t>
              </w:r>
              <w:r>
                <w:rPr>
                  <w:color w:val="000000"/>
                  <w:sz w:val="20"/>
                  <w:lang w:val="en-US"/>
                </w:rPr>
                <w:t>(WS)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909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9" w:author="Nic Shrout" w:date="2023-03-09T09:45:00Z"/>
                <w:color w:val="000000"/>
                <w:sz w:val="20"/>
                <w:lang w:val="en-US"/>
              </w:rPr>
            </w:pPr>
            <w:ins w:id="240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4899CE81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241" w:author="Nic Shrout" w:date="2023-03-09T09:45:00Z"/>
          <w:b/>
          <w:bCs/>
          <w:color w:val="000000"/>
          <w:szCs w:val="24"/>
          <w:lang w:val="en-US"/>
        </w:rPr>
      </w:pPr>
    </w:p>
    <w:p w14:paraId="4F9406CD" w14:textId="0A65F212" w:rsidR="009D5402" w:rsidRPr="00387EDB" w:rsidRDefault="009D5402" w:rsidP="009D5402">
      <w:pPr>
        <w:rPr>
          <w:ins w:id="242" w:author="Nic Shrout" w:date="2023-03-09T09:45:00Z"/>
          <w:b/>
          <w:bCs/>
        </w:rPr>
      </w:pPr>
      <w:ins w:id="243" w:author="Nic Shrout" w:date="2023-03-09T09:45:00Z">
        <w:r>
          <w:fldChar w:fldCharType="begin"/>
        </w:r>
      </w:ins>
      <w:ins w:id="244" w:author="Nic Shrout" w:date="2023-03-09T11:28:00Z">
        <w:r w:rsidR="00436441">
          <w:instrText>HYPERLINK "https://www.itu.int/rec/R-REC-M.2092-1-202202-I/en"</w:instrText>
        </w:r>
      </w:ins>
      <w:ins w:id="245" w:author="Nic Shrout" w:date="2023-03-09T09:45:00Z">
        <w:r>
          <w:fldChar w:fldCharType="separate"/>
        </w:r>
      </w:ins>
      <w:ins w:id="246" w:author="Nic Shrout" w:date="2023-03-09T11:28:00Z">
        <w:r w:rsidR="00436441">
          <w:rPr>
            <w:rStyle w:val="Hyperlink"/>
            <w:rFonts w:eastAsia="Batang"/>
            <w:b/>
            <w:bCs/>
            <w:color w:val="auto"/>
            <w:u w:val="none"/>
          </w:rPr>
          <w:t>Recommendation M.2092-</w:t>
        </w:r>
        <w:proofErr w:type="gramStart"/>
        <w:r w:rsidR="00436441">
          <w:rPr>
            <w:rStyle w:val="Hyperlink"/>
            <w:rFonts w:eastAsia="Batang"/>
            <w:b/>
            <w:bCs/>
            <w:color w:val="auto"/>
            <w:u w:val="none"/>
          </w:rPr>
          <w:t>1 :</w:t>
        </w:r>
        <w:proofErr w:type="gramEnd"/>
        <w:r w:rsidR="00436441">
          <w:rPr>
            <w:rStyle w:val="Hyperlink"/>
            <w:rFonts w:eastAsia="Batang"/>
            <w:b/>
            <w:bCs/>
            <w:color w:val="auto"/>
            <w:u w:val="none"/>
          </w:rPr>
          <w:t> Technical characteristics for a VHF data exchange system in the VHF maritime mobile band</w:t>
        </w:r>
      </w:ins>
      <w:ins w:id="247" w:author="Nic Shrout" w:date="2023-03-09T09:45:00Z">
        <w:r>
          <w:rPr>
            <w:rStyle w:val="Hyperlink"/>
            <w:rFonts w:eastAsia="Batang"/>
            <w:b/>
            <w:bCs/>
            <w:color w:val="auto"/>
            <w:u w:val="none"/>
          </w:rPr>
          <w:fldChar w:fldCharType="end"/>
        </w:r>
      </w:ins>
    </w:p>
    <w:p w14:paraId="7CD5BB70" w14:textId="77777777" w:rsidR="009D5402" w:rsidRDefault="009D5402" w:rsidP="009D5402">
      <w:pPr>
        <w:rPr>
          <w:ins w:id="248" w:author="Nic Shrout" w:date="2023-03-09T09:45:00Z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302AFFDB" w14:textId="77777777" w:rsidTr="00D47025">
        <w:trPr>
          <w:trHeight w:val="20"/>
          <w:ins w:id="249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B724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50" w:author="Nic Shrout" w:date="2023-03-09T09:45:00Z"/>
                <w:color w:val="000000"/>
                <w:sz w:val="20"/>
                <w:lang w:val="en-US"/>
              </w:rPr>
            </w:pPr>
            <w:ins w:id="251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 xml:space="preserve">Announcement </w:t>
              </w:r>
              <w:proofErr w:type="spellStart"/>
              <w:r w:rsidRPr="00A371D0">
                <w:rPr>
                  <w:color w:val="000000"/>
                  <w:sz w:val="20"/>
                  <w:lang w:val="en-US"/>
                </w:rPr>
                <w:t>signalling</w:t>
              </w:r>
              <w:proofErr w:type="spellEnd"/>
              <w:r w:rsidRPr="00A371D0">
                <w:rPr>
                  <w:color w:val="000000"/>
                  <w:sz w:val="20"/>
                  <w:lang w:val="en-US"/>
                </w:rPr>
                <w:t xml:space="preserve"> channel (ASC)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B8D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52" w:author="Nic Shrout" w:date="2023-03-09T09:45:00Z"/>
                <w:color w:val="000000"/>
                <w:sz w:val="20"/>
                <w:lang w:val="en-US"/>
              </w:rPr>
            </w:pPr>
            <w:ins w:id="253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78DFDD89" w14:textId="77777777" w:rsidTr="00D47025">
        <w:trPr>
          <w:trHeight w:val="20"/>
          <w:ins w:id="25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3AE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55" w:author="Nic Shrout" w:date="2023-03-09T09:45:00Z"/>
                <w:color w:val="000000"/>
                <w:sz w:val="20"/>
                <w:lang w:val="en-US"/>
              </w:rPr>
            </w:pPr>
            <w:ins w:id="256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Application-specific messages (ASM)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125B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57" w:author="Nic Shrout" w:date="2023-03-09T09:45:00Z"/>
                <w:color w:val="000000"/>
                <w:sz w:val="20"/>
                <w:lang w:val="en-US"/>
              </w:rPr>
            </w:pPr>
            <w:ins w:id="258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12FBDDE9" w14:textId="77777777" w:rsidTr="00D47025">
        <w:trPr>
          <w:trHeight w:val="20"/>
          <w:ins w:id="25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BE9D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0" w:author="Nic Shrout" w:date="2023-03-09T09:45:00Z"/>
                <w:color w:val="000000"/>
                <w:sz w:val="20"/>
                <w:lang w:val="en-US"/>
              </w:rPr>
            </w:pPr>
            <w:ins w:id="261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Bulletin board (BB)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71F6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2" w:author="Nic Shrout" w:date="2023-03-09T09:45:00Z"/>
                <w:color w:val="000000"/>
                <w:sz w:val="20"/>
                <w:lang w:val="en-US"/>
              </w:rPr>
            </w:pPr>
            <w:ins w:id="263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61DCC1F7" w14:textId="77777777" w:rsidTr="00D47025">
        <w:trPr>
          <w:trHeight w:val="20"/>
          <w:ins w:id="26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EAB7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5" w:author="Nic Shrout" w:date="2023-03-09T09:45:00Z"/>
                <w:color w:val="000000"/>
                <w:sz w:val="20"/>
                <w:lang w:val="en-US"/>
              </w:rPr>
            </w:pPr>
            <w:ins w:id="266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 xml:space="preserve">Bulletin board </w:t>
              </w:r>
              <w:proofErr w:type="spellStart"/>
              <w:r w:rsidRPr="00A371D0">
                <w:rPr>
                  <w:color w:val="000000"/>
                  <w:sz w:val="20"/>
                  <w:lang w:val="en-US"/>
                </w:rPr>
                <w:t>signalling</w:t>
              </w:r>
              <w:proofErr w:type="spellEnd"/>
              <w:r w:rsidRPr="00A371D0">
                <w:rPr>
                  <w:color w:val="000000"/>
                  <w:sz w:val="20"/>
                  <w:lang w:val="en-US"/>
                </w:rPr>
                <w:t xml:space="preserve"> channel (BBSC)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5BB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7" w:author="Nic Shrout" w:date="2023-03-09T09:45:00Z"/>
                <w:color w:val="000000"/>
                <w:sz w:val="20"/>
                <w:lang w:val="en-US"/>
              </w:rPr>
            </w:pPr>
            <w:ins w:id="268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3AF73C4A" w14:textId="77777777" w:rsidTr="00D47025">
        <w:trPr>
          <w:trHeight w:val="20"/>
          <w:ins w:id="269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00F0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70" w:author="Nic Shrout" w:date="2023-03-09T09:45:00Z"/>
                <w:color w:val="000000"/>
                <w:sz w:val="20"/>
                <w:lang w:val="en-US"/>
              </w:rPr>
            </w:pPr>
            <w:ins w:id="271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Bandwidth-time (BT)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D9B8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72" w:author="Nic Shrout" w:date="2023-03-09T09:45:00Z"/>
                <w:color w:val="000000"/>
                <w:sz w:val="20"/>
                <w:lang w:val="en-US"/>
              </w:rPr>
            </w:pPr>
            <w:ins w:id="273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1218AD6C" w14:textId="77777777" w:rsidTr="00D47025">
        <w:trPr>
          <w:trHeight w:val="20"/>
          <w:ins w:id="274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B18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75" w:author="Nic Shrout" w:date="2023-03-09T09:45:00Z"/>
                <w:color w:val="000000"/>
                <w:sz w:val="20"/>
                <w:lang w:val="en-US"/>
              </w:rPr>
            </w:pPr>
            <w:ins w:id="276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Certificate authority (CA)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8A27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77" w:author="Nic Shrout" w:date="2023-03-09T09:45:00Z"/>
                <w:color w:val="000000"/>
                <w:sz w:val="20"/>
                <w:lang w:val="en-US"/>
              </w:rPr>
            </w:pPr>
            <w:ins w:id="278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496B9737" w14:textId="77777777" w:rsidTr="00D47025">
        <w:trPr>
          <w:trHeight w:val="20"/>
          <w:ins w:id="279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C500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0" w:author="Nic Shrout" w:date="2023-03-09T09:45:00Z"/>
                <w:color w:val="000000"/>
                <w:sz w:val="20"/>
                <w:lang w:val="en-US"/>
              </w:rPr>
            </w:pPr>
            <w:ins w:id="281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Carrier to multipath (C/M)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76C1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2" w:author="Nic Shrout" w:date="2023-03-09T09:45:00Z"/>
                <w:color w:val="000000"/>
                <w:sz w:val="20"/>
                <w:lang w:val="en-US"/>
              </w:rPr>
            </w:pPr>
            <w:ins w:id="283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3ECCCCE5" w14:textId="77777777" w:rsidTr="00D47025">
        <w:trPr>
          <w:trHeight w:val="20"/>
          <w:ins w:id="28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EF4C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5" w:author="Nic Shrout" w:date="2023-03-09T09:45:00Z"/>
                <w:color w:val="000000"/>
                <w:sz w:val="20"/>
                <w:lang w:val="en-US"/>
              </w:rPr>
            </w:pPr>
            <w:ins w:id="286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Designated area code (DAC)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1A0A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7" w:author="Nic Shrout" w:date="2023-03-09T09:45:00Z"/>
                <w:color w:val="000000"/>
                <w:sz w:val="20"/>
                <w:lang w:val="en-US"/>
              </w:rPr>
            </w:pPr>
            <w:ins w:id="288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2E88B0D1" w14:textId="77777777" w:rsidTr="00D47025">
        <w:trPr>
          <w:trHeight w:val="20"/>
          <w:ins w:id="28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502C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0" w:author="Nic Shrout" w:date="2023-03-09T09:45:00Z"/>
                <w:color w:val="000000"/>
                <w:sz w:val="20"/>
                <w:lang w:val="en-US"/>
              </w:rPr>
            </w:pPr>
            <w:ins w:id="291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Data link service (DLS)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7FCD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2" w:author="Nic Shrout" w:date="2023-03-09T09:45:00Z"/>
                <w:color w:val="000000"/>
                <w:sz w:val="20"/>
                <w:lang w:val="en-US"/>
              </w:rPr>
            </w:pPr>
            <w:ins w:id="293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778C79FE" w14:textId="77777777" w:rsidTr="00D47025">
        <w:trPr>
          <w:trHeight w:val="20"/>
          <w:ins w:id="29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177E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5" w:author="Nic Shrout" w:date="2023-03-09T09:45:00Z"/>
                <w:color w:val="000000"/>
                <w:sz w:val="20"/>
                <w:lang w:val="en-US"/>
              </w:rPr>
            </w:pPr>
            <w:ins w:id="296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 xml:space="preserve">Data </w:t>
              </w:r>
              <w:proofErr w:type="spellStart"/>
              <w:r w:rsidRPr="00A371D0">
                <w:rPr>
                  <w:color w:val="000000"/>
                  <w:sz w:val="20"/>
                  <w:lang w:val="en-US"/>
                </w:rPr>
                <w:t>signalling</w:t>
              </w:r>
              <w:proofErr w:type="spellEnd"/>
              <w:r w:rsidRPr="00A371D0">
                <w:rPr>
                  <w:color w:val="000000"/>
                  <w:sz w:val="20"/>
                  <w:lang w:val="en-US"/>
                </w:rPr>
                <w:t xml:space="preserve"> channel (DSCH)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273F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7" w:author="Nic Shrout" w:date="2023-03-09T09:45:00Z"/>
                <w:color w:val="000000"/>
                <w:sz w:val="20"/>
                <w:lang w:val="en-US"/>
              </w:rPr>
            </w:pPr>
            <w:ins w:id="298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643393A9" w14:textId="77777777" w:rsidTr="00D47025">
        <w:trPr>
          <w:trHeight w:val="20"/>
          <w:ins w:id="29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0ADE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0" w:author="Nic Shrout" w:date="2023-03-09T09:45:00Z"/>
                <w:color w:val="000000"/>
                <w:sz w:val="20"/>
                <w:lang w:val="en-US"/>
              </w:rPr>
            </w:pPr>
            <w:ins w:id="301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End delivery notification (EDN)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E1C1" w14:textId="77777777" w:rsidR="009D5402" w:rsidRPr="00A371D0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2" w:author="Nic Shrout" w:date="2023-03-09T09:45:00Z"/>
                <w:color w:val="000000"/>
                <w:sz w:val="20"/>
                <w:lang w:val="en-US"/>
              </w:rPr>
            </w:pPr>
            <w:ins w:id="303" w:author="Nic Shrout" w:date="2023-03-09T09:45:00Z">
              <w:r w:rsidRPr="00A371D0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24A01B5E" w14:textId="77777777" w:rsidTr="00D47025">
        <w:trPr>
          <w:trHeight w:val="20"/>
          <w:ins w:id="30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9FA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5" w:author="Nic Shrout" w:date="2023-03-09T09:45:00Z"/>
                <w:color w:val="000000"/>
                <w:sz w:val="20"/>
                <w:lang w:val="en-US"/>
              </w:rPr>
            </w:pPr>
            <w:ins w:id="30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Fixed access time-division multiple access (FATDMA)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7FD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7" w:author="Nic Shrout" w:date="2023-03-09T09:45:00Z"/>
                <w:color w:val="000000"/>
                <w:sz w:val="20"/>
                <w:lang w:val="en-US"/>
              </w:rPr>
            </w:pPr>
            <w:ins w:id="30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0FE4FA55" w14:textId="77777777" w:rsidTr="00D47025">
        <w:trPr>
          <w:trHeight w:val="20"/>
          <w:ins w:id="30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9F9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0" w:author="Nic Shrout" w:date="2023-03-09T09:45:00Z"/>
                <w:color w:val="000000"/>
                <w:sz w:val="20"/>
                <w:lang w:val="en-US"/>
              </w:rPr>
            </w:pPr>
            <w:ins w:id="31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Link config ID (LCID)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57C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2" w:author="Nic Shrout" w:date="2023-03-09T09:45:00Z"/>
                <w:color w:val="000000"/>
                <w:sz w:val="20"/>
                <w:lang w:val="en-US"/>
              </w:rPr>
            </w:pPr>
            <w:ins w:id="31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49B30F6E" w14:textId="77777777" w:rsidTr="00D47025">
        <w:trPr>
          <w:trHeight w:val="20"/>
          <w:ins w:id="31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5995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5" w:author="Nic Shrout" w:date="2023-03-09T09:45:00Z"/>
                <w:color w:val="000000"/>
                <w:sz w:val="20"/>
                <w:lang w:val="en-US"/>
              </w:rPr>
            </w:pPr>
            <w:ins w:id="31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Link management entity (LME)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86A4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7" w:author="Nic Shrout" w:date="2023-03-09T09:45:00Z"/>
                <w:color w:val="000000"/>
                <w:sz w:val="20"/>
                <w:lang w:val="en-US"/>
              </w:rPr>
            </w:pPr>
            <w:ins w:id="31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41973C53" w14:textId="77777777" w:rsidTr="00D47025">
        <w:trPr>
          <w:trHeight w:val="20"/>
          <w:ins w:id="31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BE3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0" w:author="Nic Shrout" w:date="2023-03-09T09:45:00Z"/>
                <w:color w:val="000000"/>
                <w:sz w:val="20"/>
                <w:lang w:val="en-US"/>
              </w:rPr>
            </w:pPr>
            <w:ins w:id="32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Multiple incremental time division multiple access (MITDMA)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E46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2" w:author="Nic Shrout" w:date="2023-03-09T09:45:00Z"/>
                <w:color w:val="000000"/>
                <w:sz w:val="20"/>
                <w:lang w:val="en-US"/>
              </w:rPr>
            </w:pPr>
            <w:ins w:id="32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7D82DD2E" w14:textId="77777777" w:rsidTr="00D47025">
        <w:trPr>
          <w:trHeight w:val="20"/>
          <w:ins w:id="32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02E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5" w:author="Nic Shrout" w:date="2023-03-09T09:45:00Z"/>
                <w:color w:val="000000"/>
                <w:sz w:val="20"/>
                <w:lang w:val="en-US"/>
              </w:rPr>
            </w:pPr>
            <w:ins w:id="32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Physical channel number (PCN)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83E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7" w:author="Nic Shrout" w:date="2023-03-09T09:45:00Z"/>
                <w:color w:val="000000"/>
                <w:sz w:val="20"/>
                <w:lang w:val="en-US"/>
              </w:rPr>
            </w:pPr>
            <w:ins w:id="32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256B13E2" w14:textId="77777777" w:rsidTr="00D47025">
        <w:trPr>
          <w:trHeight w:val="20"/>
          <w:ins w:id="32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35D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0" w:author="Nic Shrout" w:date="2023-03-09T09:45:00Z"/>
                <w:color w:val="000000"/>
                <w:sz w:val="20"/>
                <w:lang w:val="en-US"/>
              </w:rPr>
            </w:pPr>
            <w:ins w:id="33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Presentation interface (PI)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EE0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2" w:author="Nic Shrout" w:date="2023-03-09T09:45:00Z"/>
                <w:color w:val="000000"/>
                <w:sz w:val="20"/>
                <w:lang w:val="en-US"/>
              </w:rPr>
            </w:pPr>
            <w:ins w:id="33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733EDA16" w14:textId="77777777" w:rsidTr="00D47025">
        <w:trPr>
          <w:trHeight w:val="20"/>
          <w:ins w:id="33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908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5" w:author="Nic Shrout" w:date="2023-03-09T09:45:00Z"/>
                <w:color w:val="000000"/>
                <w:sz w:val="20"/>
                <w:lang w:val="en-US"/>
              </w:rPr>
            </w:pPr>
            <w:ins w:id="33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Random access channel (RAC)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6E0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7" w:author="Nic Shrout" w:date="2023-03-09T09:45:00Z"/>
                <w:color w:val="000000"/>
                <w:sz w:val="20"/>
                <w:lang w:val="en-US"/>
              </w:rPr>
            </w:pPr>
            <w:ins w:id="33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4A274040" w14:textId="77777777" w:rsidTr="00D47025">
        <w:trPr>
          <w:trHeight w:val="20"/>
          <w:ins w:id="33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7761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40" w:author="Nic Shrout" w:date="2023-03-09T09:45:00Z"/>
                <w:color w:val="000000"/>
                <w:sz w:val="20"/>
                <w:lang w:val="en-US"/>
              </w:rPr>
            </w:pPr>
            <w:ins w:id="34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Random access time-division multiple access (RATDMA)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98A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42" w:author="Nic Shrout" w:date="2023-03-09T09:45:00Z"/>
                <w:color w:val="000000"/>
                <w:sz w:val="20"/>
                <w:lang w:val="en-US"/>
              </w:rPr>
            </w:pPr>
            <w:ins w:id="34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30CFD676" w14:textId="77777777" w:rsidTr="00D47025">
        <w:trPr>
          <w:trHeight w:val="20"/>
          <w:ins w:id="344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A67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45" w:author="Nic Shrout" w:date="2023-03-09T09:45:00Z"/>
                <w:color w:val="000000"/>
                <w:sz w:val="20"/>
                <w:lang w:val="en-US"/>
              </w:rPr>
            </w:pPr>
            <w:ins w:id="34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Ranging channel (RC)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6364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47" w:author="Nic Shrout" w:date="2023-03-09T09:45:00Z"/>
                <w:color w:val="000000"/>
                <w:sz w:val="20"/>
                <w:lang w:val="en-US"/>
              </w:rPr>
            </w:pPr>
            <w:ins w:id="34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59EDAE95" w14:textId="77777777" w:rsidTr="00D47025">
        <w:trPr>
          <w:trHeight w:val="20"/>
          <w:ins w:id="34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2C4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0" w:author="Nic Shrout" w:date="2023-03-09T09:45:00Z"/>
                <w:color w:val="000000"/>
                <w:sz w:val="20"/>
                <w:lang w:val="en-US"/>
              </w:rPr>
            </w:pPr>
            <w:ins w:id="35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Recursive systematic convolutional (RSC)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1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2" w:author="Nic Shrout" w:date="2023-03-09T09:45:00Z"/>
                <w:color w:val="000000"/>
                <w:sz w:val="20"/>
                <w:lang w:val="en-US"/>
              </w:rPr>
            </w:pPr>
            <w:ins w:id="35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40351499" w14:textId="77777777" w:rsidTr="00D47025">
        <w:trPr>
          <w:trHeight w:val="20"/>
          <w:ins w:id="35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6D90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5" w:author="Nic Shrout" w:date="2023-03-09T09:45:00Z"/>
                <w:color w:val="000000"/>
                <w:sz w:val="20"/>
                <w:lang w:val="en-US"/>
              </w:rPr>
            </w:pPr>
            <w:ins w:id="35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Selection interval (SI)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E23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7" w:author="Nic Shrout" w:date="2023-03-09T09:45:00Z"/>
                <w:color w:val="000000"/>
                <w:sz w:val="20"/>
                <w:lang w:val="en-US"/>
              </w:rPr>
            </w:pPr>
            <w:ins w:id="35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07F715A0" w14:textId="77777777" w:rsidTr="00D47025">
        <w:trPr>
          <w:trHeight w:val="20"/>
          <w:ins w:id="35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096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60" w:author="Nic Shrout" w:date="2023-03-09T09:45:00Z"/>
                <w:color w:val="000000"/>
                <w:sz w:val="20"/>
                <w:lang w:val="en-US"/>
              </w:rPr>
            </w:pPr>
            <w:ins w:id="36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Terrestrial bulletin board (TBB)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6366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62" w:author="Nic Shrout" w:date="2023-03-09T09:45:00Z"/>
                <w:color w:val="000000"/>
                <w:sz w:val="20"/>
                <w:lang w:val="en-US"/>
              </w:rPr>
            </w:pPr>
            <w:ins w:id="36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61FCC983" w14:textId="77777777" w:rsidTr="00D47025">
        <w:trPr>
          <w:trHeight w:val="20"/>
          <w:ins w:id="36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F3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65" w:author="Nic Shrout" w:date="2023-03-09T09:45:00Z"/>
                <w:color w:val="000000"/>
                <w:sz w:val="20"/>
                <w:lang w:val="en-US"/>
              </w:rPr>
            </w:pPr>
            <w:ins w:id="36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VHF data exchange system (VDES)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5EE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67" w:author="Nic Shrout" w:date="2023-03-09T09:45:00Z"/>
                <w:color w:val="000000"/>
                <w:sz w:val="20"/>
                <w:lang w:val="en-US"/>
              </w:rPr>
            </w:pPr>
            <w:ins w:id="36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4058D6CE" w14:textId="77777777" w:rsidTr="00D47025">
        <w:trPr>
          <w:trHeight w:val="20"/>
          <w:ins w:id="36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A19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0" w:author="Nic Shrout" w:date="2023-03-09T09:45:00Z"/>
                <w:color w:val="000000"/>
                <w:sz w:val="20"/>
                <w:lang w:val="en-US"/>
              </w:rPr>
            </w:pPr>
            <w:ins w:id="37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VHF data exchange-satellite (VDE-SAT)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345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2" w:author="Nic Shrout" w:date="2023-03-09T09:45:00Z"/>
                <w:color w:val="000000"/>
                <w:sz w:val="20"/>
                <w:lang w:val="en-US"/>
              </w:rPr>
            </w:pPr>
            <w:ins w:id="37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52CC6A65" w14:textId="77777777" w:rsidTr="00D47025">
        <w:trPr>
          <w:trHeight w:val="20"/>
          <w:ins w:id="374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779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5" w:author="Nic Shrout" w:date="2023-03-09T09:45:00Z"/>
                <w:color w:val="000000"/>
                <w:sz w:val="20"/>
                <w:lang w:val="en-US"/>
              </w:rPr>
            </w:pPr>
            <w:ins w:id="37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VHF data exchange-terrestrial (VDE-ER)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1AF8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7" w:author="Nic Shrout" w:date="2023-03-09T09:45:00Z"/>
                <w:color w:val="000000"/>
                <w:sz w:val="20"/>
                <w:lang w:val="en-US"/>
              </w:rPr>
            </w:pPr>
            <w:ins w:id="37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1C63020B" w14:textId="77777777" w:rsidTr="00D47025">
        <w:trPr>
          <w:trHeight w:val="20"/>
          <w:ins w:id="379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776B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80" w:author="Nic Shrout" w:date="2023-03-09T09:45:00Z"/>
                <w:color w:val="000000"/>
                <w:sz w:val="20"/>
                <w:lang w:val="en-US"/>
              </w:rPr>
            </w:pPr>
            <w:ins w:id="38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VHF data link (VDL)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E55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82" w:author="Nic Shrout" w:date="2023-03-09T09:45:00Z"/>
                <w:color w:val="000000"/>
                <w:sz w:val="20"/>
                <w:lang w:val="en-US"/>
              </w:rPr>
            </w:pPr>
            <w:ins w:id="383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1D5230FF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384" w:author="Nic Shrout" w:date="2023-03-09T09:45:00Z"/>
        </w:rPr>
      </w:pPr>
    </w:p>
    <w:p w14:paraId="752E67AC" w14:textId="4333F1CE" w:rsidR="009D5402" w:rsidRPr="00EA6558" w:rsidRDefault="009D5402" w:rsidP="009D5402">
      <w:pPr>
        <w:rPr>
          <w:ins w:id="385" w:author="Nic Shrout" w:date="2023-03-09T09:45:00Z"/>
          <w:rStyle w:val="Hyperlink"/>
          <w:b/>
          <w:bCs/>
          <w:color w:val="auto"/>
          <w:szCs w:val="24"/>
          <w:u w:val="none"/>
        </w:rPr>
      </w:pPr>
      <w:ins w:id="386" w:author="Nic Shrout" w:date="2023-03-09T09:45:00Z">
        <w:r>
          <w:fldChar w:fldCharType="begin"/>
        </w:r>
      </w:ins>
      <w:ins w:id="387" w:author="Nic Shrout" w:date="2023-03-09T11:28:00Z">
        <w:r w:rsidR="00436441">
          <w:instrText>HYPERLINK "https://www.itu.int/rec/R-REC-M.2135-1-202302-I/en"</w:instrText>
        </w:r>
      </w:ins>
      <w:ins w:id="388" w:author="Nic Shrout" w:date="2023-03-09T09:45:00Z">
        <w:r>
          <w:fldChar w:fldCharType="separate"/>
        </w:r>
      </w:ins>
      <w:ins w:id="389" w:author="Nic Shrout" w:date="2023-03-09T11:28:00Z">
        <w:r w:rsidR="00436441">
          <w:rPr>
            <w:rStyle w:val="Hyperlink"/>
            <w:b/>
            <w:bCs/>
            <w:color w:val="auto"/>
            <w:szCs w:val="24"/>
            <w:u w:val="none"/>
          </w:rPr>
          <w:t>Recommendation M.2135-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1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Technical characteristics of autonomous maritime radio devices operating in the frequency band 156-162.05 MHz</w:t>
        </w:r>
      </w:ins>
      <w:ins w:id="390" w:author="Nic Shrout" w:date="2023-03-09T09:45:00Z">
        <w:r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ins>
    </w:p>
    <w:p w14:paraId="104C24CD" w14:textId="77777777" w:rsidR="009D5402" w:rsidRPr="007B7EE5" w:rsidRDefault="009D5402" w:rsidP="009D5402">
      <w:pPr>
        <w:rPr>
          <w:ins w:id="391" w:author="Nic Shrout" w:date="2023-03-09T09:45:00Z"/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198C3B0E" w14:textId="77777777" w:rsidTr="00D47025">
        <w:trPr>
          <w:trHeight w:val="20"/>
          <w:ins w:id="392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94E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93" w:author="Nic Shrout" w:date="2023-03-09T09:45:00Z"/>
                <w:color w:val="000000"/>
                <w:sz w:val="20"/>
                <w:lang w:val="en-US"/>
              </w:rPr>
            </w:pPr>
            <w:ins w:id="394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Mobile Aid to Navigation (</w:t>
              </w:r>
              <w:proofErr w:type="spellStart"/>
              <w:r w:rsidRPr="00B66F1E">
                <w:rPr>
                  <w:color w:val="000000"/>
                  <w:sz w:val="20"/>
                  <w:lang w:val="en-US"/>
                </w:rPr>
                <w:t>MAtoN</w:t>
              </w:r>
              <w:proofErr w:type="spellEnd"/>
              <w:r w:rsidRPr="00B66F1E">
                <w:rPr>
                  <w:color w:val="000000"/>
                  <w:sz w:val="20"/>
                  <w:lang w:val="en-US"/>
                </w:rPr>
                <w:t>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3AB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95" w:author="Nic Shrout" w:date="2023-03-09T09:45:00Z"/>
                <w:color w:val="000000"/>
                <w:sz w:val="20"/>
                <w:lang w:val="en-US"/>
              </w:rPr>
            </w:pPr>
            <w:ins w:id="396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52880AC6" w14:textId="77777777" w:rsidTr="00D47025">
        <w:trPr>
          <w:trHeight w:val="20"/>
          <w:ins w:id="397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4C1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98" w:author="Nic Shrout" w:date="2023-03-09T09:45:00Z"/>
                <w:color w:val="000000"/>
                <w:sz w:val="20"/>
                <w:lang w:val="en-US"/>
              </w:rPr>
            </w:pPr>
            <w:ins w:id="399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International Convention for the Safety of Life at Sea (SOLAS)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186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00" w:author="Nic Shrout" w:date="2023-03-09T09:45:00Z"/>
                <w:color w:val="000000"/>
                <w:sz w:val="20"/>
                <w:lang w:val="en-US"/>
              </w:rPr>
            </w:pPr>
            <w:ins w:id="401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48122239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402" w:author="Nic Shrout" w:date="2023-03-09T09:45:00Z"/>
          <w:b/>
          <w:bCs/>
          <w:color w:val="000000"/>
          <w:szCs w:val="24"/>
        </w:rPr>
      </w:pPr>
    </w:p>
    <w:p w14:paraId="7AB7CBCE" w14:textId="071353A3" w:rsidR="009D5402" w:rsidRPr="00C93ED4" w:rsidRDefault="009D5402" w:rsidP="009D5402">
      <w:pPr>
        <w:rPr>
          <w:ins w:id="403" w:author="Nic Shrout" w:date="2023-03-09T09:45:00Z"/>
          <w:rStyle w:val="Hyperlink"/>
          <w:b/>
          <w:bCs/>
          <w:color w:val="auto"/>
          <w:szCs w:val="24"/>
          <w:u w:val="none"/>
        </w:rPr>
      </w:pPr>
      <w:ins w:id="404" w:author="Nic Shrout" w:date="2023-03-09T09:45:00Z">
        <w:r>
          <w:fldChar w:fldCharType="begin"/>
        </w:r>
      </w:ins>
      <w:ins w:id="405" w:author="Nic Shrout" w:date="2023-03-09T11:29:00Z">
        <w:r w:rsidR="00436441">
          <w:instrText>HYPERLINK "https://www.itu.int/rec/R-REC-M.585-9-202205-I/en"</w:instrText>
        </w:r>
      </w:ins>
      <w:ins w:id="406" w:author="Nic Shrout" w:date="2023-03-09T09:45:00Z">
        <w:r>
          <w:fldChar w:fldCharType="separate"/>
        </w:r>
      </w:ins>
      <w:ins w:id="407" w:author="Nic Shrout" w:date="2023-03-09T11:29:00Z">
        <w:r w:rsidR="00436441">
          <w:rPr>
            <w:rStyle w:val="Hyperlink"/>
            <w:b/>
            <w:bCs/>
            <w:color w:val="auto"/>
            <w:szCs w:val="24"/>
            <w:u w:val="none"/>
          </w:rPr>
          <w:t>Recommendation M.585-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9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Assignment and use of identities in the maritime mobile service</w:t>
        </w:r>
      </w:ins>
      <w:ins w:id="408" w:author="Nic Shrout" w:date="2023-03-09T09:45:00Z">
        <w:r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ins>
    </w:p>
    <w:p w14:paraId="78129BA3" w14:textId="77777777" w:rsidR="009D5402" w:rsidRPr="00C93ED4" w:rsidRDefault="009D5402" w:rsidP="009D5402">
      <w:pPr>
        <w:rPr>
          <w:ins w:id="409" w:author="Nic Shrout" w:date="2023-03-09T09:45:00Z"/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78FF6524" w14:textId="77777777" w:rsidTr="00D47025">
        <w:trPr>
          <w:trHeight w:val="20"/>
          <w:ins w:id="410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BB84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11" w:author="Nic Shrout" w:date="2023-03-09T09:45:00Z"/>
                <w:color w:val="000000"/>
                <w:sz w:val="20"/>
                <w:lang w:val="en-US"/>
              </w:rPr>
            </w:pPr>
            <w:ins w:id="41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AIS search and rescue transmitter (AIS-SART)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A82C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13" w:author="Nic Shrout" w:date="2023-03-09T09:45:00Z"/>
                <w:color w:val="000000"/>
                <w:sz w:val="20"/>
                <w:lang w:val="en-US"/>
              </w:rPr>
            </w:pPr>
            <w:ins w:id="414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08FFBC94" w14:textId="77777777" w:rsidTr="00D47025">
        <w:trPr>
          <w:trHeight w:val="20"/>
          <w:ins w:id="415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0904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16" w:author="Nic Shrout" w:date="2023-03-09T09:45:00Z"/>
                <w:color w:val="000000"/>
                <w:sz w:val="20"/>
                <w:lang w:val="en-US"/>
              </w:rPr>
            </w:pPr>
            <w:ins w:id="417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Autonomous maritime radio devices (AMRD)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D0D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18" w:author="Nic Shrout" w:date="2023-03-09T09:45:00Z"/>
                <w:color w:val="000000"/>
                <w:sz w:val="20"/>
                <w:lang w:val="en-US"/>
              </w:rPr>
            </w:pPr>
            <w:ins w:id="419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5C8F3229" w14:textId="77777777" w:rsidTr="00D47025">
        <w:trPr>
          <w:trHeight w:val="20"/>
          <w:ins w:id="42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2AC5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21" w:author="Nic Shrout" w:date="2023-03-09T09:45:00Z"/>
                <w:color w:val="000000"/>
                <w:sz w:val="20"/>
                <w:lang w:val="en-US"/>
              </w:rPr>
            </w:pPr>
            <w:ins w:id="42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Aids to navigation (</w:t>
              </w:r>
              <w:proofErr w:type="spellStart"/>
              <w:r w:rsidRPr="00B66F1E">
                <w:rPr>
                  <w:color w:val="000000"/>
                  <w:sz w:val="20"/>
                  <w:lang w:val="en-US"/>
                </w:rPr>
                <w:t>AtoN</w:t>
              </w:r>
              <w:proofErr w:type="spellEnd"/>
              <w:r w:rsidRPr="00B66F1E">
                <w:rPr>
                  <w:color w:val="000000"/>
                  <w:sz w:val="20"/>
                  <w:lang w:val="en-US"/>
                </w:rPr>
                <w:t>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997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23" w:author="Nic Shrout" w:date="2023-03-09T09:45:00Z"/>
                <w:color w:val="000000"/>
                <w:sz w:val="20"/>
                <w:lang w:val="en-US"/>
              </w:rPr>
            </w:pPr>
            <w:ins w:id="424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70BEBFA3" w14:textId="77777777" w:rsidTr="00D47025">
        <w:trPr>
          <w:trHeight w:val="20"/>
          <w:ins w:id="42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371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26" w:author="Nic Shrout" w:date="2023-03-09T09:45:00Z"/>
                <w:color w:val="000000"/>
                <w:sz w:val="20"/>
                <w:lang w:val="en-US"/>
              </w:rPr>
            </w:pPr>
            <w:ins w:id="427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Maritime mobile Access and Retrieval System (MARS)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6D2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28" w:author="Nic Shrout" w:date="2023-03-09T09:45:00Z"/>
                <w:color w:val="000000"/>
                <w:sz w:val="20"/>
                <w:lang w:val="en-US"/>
              </w:rPr>
            </w:pPr>
            <w:ins w:id="429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5EFBD341" w14:textId="77777777" w:rsidTr="00D47025">
        <w:trPr>
          <w:trHeight w:val="20"/>
          <w:ins w:id="43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CE05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31" w:author="Nic Shrout" w:date="2023-03-09T09:45:00Z"/>
                <w:color w:val="000000"/>
                <w:sz w:val="20"/>
                <w:lang w:val="en-US"/>
              </w:rPr>
            </w:pPr>
            <w:ins w:id="43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Man overboard (MOB)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6EC1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33" w:author="Nic Shrout" w:date="2023-03-09T09:45:00Z"/>
                <w:color w:val="000000"/>
                <w:sz w:val="20"/>
                <w:lang w:val="en-US"/>
              </w:rPr>
            </w:pPr>
            <w:ins w:id="434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37BFF66D" w14:textId="77777777" w:rsidTr="00D47025">
        <w:trPr>
          <w:trHeight w:val="20"/>
          <w:ins w:id="43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491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36" w:author="Nic Shrout" w:date="2023-03-09T09:45:00Z"/>
                <w:color w:val="000000"/>
                <w:sz w:val="20"/>
                <w:lang w:val="en-US"/>
              </w:rPr>
            </w:pPr>
            <w:ins w:id="437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Search and rescue (SAR)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E77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38" w:author="Nic Shrout" w:date="2023-03-09T09:45:00Z"/>
                <w:color w:val="000000"/>
                <w:sz w:val="20"/>
                <w:lang w:val="en-US"/>
              </w:rPr>
            </w:pPr>
            <w:ins w:id="439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5A5D90A8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440" w:author="Nic Shrout" w:date="2023-03-09T09:45:00Z"/>
          <w:b/>
          <w:bCs/>
          <w:color w:val="000000"/>
          <w:szCs w:val="24"/>
        </w:rPr>
      </w:pPr>
    </w:p>
    <w:p w14:paraId="52836DCC" w14:textId="6DA66AF3" w:rsidR="009D5402" w:rsidRPr="00B506F1" w:rsidRDefault="009D5402" w:rsidP="009D5402">
      <w:pPr>
        <w:rPr>
          <w:ins w:id="441" w:author="Nic Shrout" w:date="2023-03-09T09:45:00Z"/>
          <w:rStyle w:val="Hyperlink"/>
          <w:b/>
          <w:bCs/>
          <w:color w:val="auto"/>
          <w:szCs w:val="24"/>
          <w:u w:val="none"/>
        </w:rPr>
      </w:pPr>
      <w:ins w:id="442" w:author="Nic Shrout" w:date="2023-03-09T09:45:00Z">
        <w:r>
          <w:fldChar w:fldCharType="begin"/>
        </w:r>
      </w:ins>
      <w:ins w:id="443" w:author="Nic Shrout" w:date="2023-03-09T11:29:00Z">
        <w:r w:rsidR="00436441">
          <w:instrText>HYPERLINK "https://www.itu.int/rec/R-REC-M.2058-1-202302-I/en"</w:instrText>
        </w:r>
      </w:ins>
      <w:ins w:id="444" w:author="Nic Shrout" w:date="2023-03-09T09:45:00Z">
        <w:r>
          <w:fldChar w:fldCharType="separate"/>
        </w:r>
      </w:ins>
      <w:ins w:id="445" w:author="Nic Shrout" w:date="2023-03-09T11:29:00Z">
        <w:r w:rsidR="00436441">
          <w:rPr>
            <w:rStyle w:val="Hyperlink"/>
            <w:b/>
            <w:bCs/>
            <w:color w:val="auto"/>
            <w:szCs w:val="24"/>
            <w:u w:val="none"/>
          </w:rPr>
          <w:t>Recommendation M.2058-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1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Characteristics of a digital system, referred to as navigational data for broadcasting maritime safety and security related information from shore-to-ship in the maritime HF frequency band</w:t>
        </w:r>
      </w:ins>
      <w:ins w:id="446" w:author="Nic Shrout" w:date="2023-03-09T09:45:00Z">
        <w:r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ins>
    </w:p>
    <w:p w14:paraId="1718131D" w14:textId="77777777" w:rsidR="009D5402" w:rsidRPr="000B7276" w:rsidRDefault="009D5402" w:rsidP="009D5402">
      <w:pPr>
        <w:rPr>
          <w:ins w:id="447" w:author="Nic Shrout" w:date="2023-03-09T09:45:00Z"/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752362AB" w14:textId="77777777" w:rsidTr="00D47025">
        <w:trPr>
          <w:trHeight w:val="20"/>
          <w:ins w:id="448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F78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49" w:author="Nic Shrout" w:date="2023-03-09T09:45:00Z"/>
                <w:color w:val="000000"/>
                <w:sz w:val="20"/>
                <w:lang w:val="en-US"/>
              </w:rPr>
            </w:pPr>
            <w:ins w:id="450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Control and display unit (CDU)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0401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51" w:author="Nic Shrout" w:date="2023-03-09T09:45:00Z"/>
                <w:color w:val="000000"/>
                <w:sz w:val="20"/>
                <w:lang w:val="en-US"/>
              </w:rPr>
            </w:pPr>
            <w:ins w:id="45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05C1D12C" w14:textId="77777777" w:rsidTr="00D47025">
        <w:trPr>
          <w:trHeight w:val="20"/>
          <w:ins w:id="453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1ED3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54" w:author="Nic Shrout" w:date="2023-03-09T09:45:00Z"/>
                <w:color w:val="000000"/>
                <w:sz w:val="20"/>
                <w:lang w:val="en-US"/>
              </w:rPr>
            </w:pPr>
            <w:ins w:id="455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 xml:space="preserve">Digital radio </w:t>
              </w:r>
              <w:proofErr w:type="spellStart"/>
              <w:r w:rsidRPr="00B66F1E">
                <w:rPr>
                  <w:color w:val="000000"/>
                  <w:sz w:val="20"/>
                  <w:lang w:val="en-US"/>
                </w:rPr>
                <w:t>mondial</w:t>
              </w:r>
              <w:proofErr w:type="spellEnd"/>
              <w:r w:rsidRPr="00B66F1E">
                <w:rPr>
                  <w:color w:val="000000"/>
                  <w:sz w:val="20"/>
                  <w:lang w:val="en-US"/>
                </w:rPr>
                <w:t xml:space="preserve"> (DRM)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634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56" w:author="Nic Shrout" w:date="2023-03-09T09:45:00Z"/>
                <w:color w:val="000000"/>
                <w:sz w:val="20"/>
                <w:lang w:val="en-US"/>
              </w:rPr>
            </w:pPr>
            <w:ins w:id="457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38BFFD2E" w14:textId="77777777" w:rsidTr="00D47025">
        <w:trPr>
          <w:trHeight w:val="20"/>
          <w:ins w:id="458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3CC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59" w:author="Nic Shrout" w:date="2023-03-09T09:45:00Z"/>
                <w:color w:val="000000"/>
                <w:sz w:val="20"/>
                <w:lang w:val="en-US"/>
              </w:rPr>
            </w:pPr>
            <w:ins w:id="460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Data stream (DS)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910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61" w:author="Nic Shrout" w:date="2023-03-09T09:45:00Z"/>
                <w:color w:val="000000"/>
                <w:sz w:val="20"/>
                <w:lang w:val="en-US"/>
              </w:rPr>
            </w:pPr>
            <w:ins w:id="46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5FC00AD2" w14:textId="77777777" w:rsidTr="00D47025">
        <w:trPr>
          <w:trHeight w:val="20"/>
          <w:ins w:id="463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B1AB" w14:textId="58D2CEAB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64" w:author="Nic Shrout" w:date="2023-03-09T09:45:00Z"/>
                <w:color w:val="000000"/>
                <w:sz w:val="20"/>
                <w:lang w:val="en-US"/>
              </w:rPr>
            </w:pPr>
            <w:ins w:id="465" w:author="Nic Shrout" w:date="2023-03-09T09:45:00Z">
              <w:r w:rsidRPr="00137A24">
                <w:rPr>
                  <w:color w:val="000000"/>
                  <w:sz w:val="20"/>
                  <w:lang w:val="en-US"/>
                </w:rPr>
                <w:t>Galois field or finite field (GF)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AC6F" w14:textId="0B8F5152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66" w:author="Nic Shrout" w:date="2023-03-09T09:45:00Z"/>
                <w:color w:val="000000"/>
                <w:sz w:val="20"/>
                <w:lang w:val="en-US"/>
              </w:rPr>
            </w:pPr>
            <w:ins w:id="467" w:author="Nic Shrout" w:date="2023-03-09T09:45:00Z">
              <w:r w:rsidRPr="00137A24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66A5E6E8" w14:textId="77777777" w:rsidTr="00D47025">
        <w:trPr>
          <w:trHeight w:val="20"/>
          <w:ins w:id="468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F4BA" w14:textId="77777777" w:rsidR="009D5402" w:rsidRPr="006D3448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69" w:author="Nic Shrout" w:date="2023-03-09T09:45:00Z"/>
                <w:color w:val="000000"/>
                <w:sz w:val="20"/>
                <w:lang w:val="en-US"/>
              </w:rPr>
            </w:pPr>
            <w:ins w:id="470" w:author="Nic Shrout" w:date="2023-03-09T09:45:00Z">
              <w:r w:rsidRPr="006D3448">
                <w:rPr>
                  <w:color w:val="000000"/>
                  <w:sz w:val="20"/>
                  <w:lang w:val="en-US"/>
                </w:rPr>
                <w:t>Modulation information stream (MIS)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669F" w14:textId="77777777" w:rsidR="009D5402" w:rsidRPr="006D3448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71" w:author="Nic Shrout" w:date="2023-03-09T09:45:00Z"/>
                <w:color w:val="000000"/>
                <w:sz w:val="20"/>
                <w:lang w:val="en-US"/>
              </w:rPr>
            </w:pPr>
            <w:ins w:id="472" w:author="Nic Shrout" w:date="2023-03-09T09:45:00Z">
              <w:r w:rsidRPr="006D3448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0A7BB4B4" w14:textId="77777777" w:rsidTr="00D47025">
        <w:trPr>
          <w:trHeight w:val="20"/>
          <w:ins w:id="473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49F2" w14:textId="77777777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74" w:author="Nic Shrout" w:date="2023-03-09T09:45:00Z"/>
                <w:color w:val="000000"/>
                <w:sz w:val="20"/>
                <w:lang w:val="en-US"/>
              </w:rPr>
            </w:pPr>
            <w:ins w:id="475" w:author="Nic Shrout" w:date="2023-03-09T09:45:00Z">
              <w:r w:rsidRPr="00137A24">
                <w:rPr>
                  <w:color w:val="000000"/>
                  <w:sz w:val="20"/>
                  <w:lang w:val="en-US"/>
                </w:rPr>
                <w:t>Navigational Data (NAVDAT)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7F76" w14:textId="1B251FBC" w:rsidR="009D5402" w:rsidRPr="00137A24" w:rsidRDefault="00AA63B1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76" w:author="Nic Shrout" w:date="2023-03-09T09:45:00Z"/>
                <w:color w:val="000000"/>
                <w:sz w:val="20"/>
                <w:lang w:val="en-US"/>
              </w:rPr>
            </w:pPr>
            <w:ins w:id="477" w:author="Nic Shrout" w:date="2023-03-09T11:27:00Z">
              <w:r>
                <w:rPr>
                  <w:color w:val="000000"/>
                  <w:sz w:val="20"/>
                  <w:lang w:val="en-US"/>
                </w:rPr>
                <w:t>S</w:t>
              </w:r>
            </w:ins>
            <w:ins w:id="478" w:author="Nic Shrout" w:date="2023-03-09T09:45:00Z">
              <w:r w:rsidR="009D5402" w:rsidRPr="00137A24">
                <w:rPr>
                  <w:color w:val="000000"/>
                  <w:sz w:val="20"/>
                  <w:lang w:val="en-US"/>
                </w:rPr>
                <w:t>ystem name</w:t>
              </w:r>
            </w:ins>
          </w:p>
        </w:tc>
      </w:tr>
      <w:tr w:rsidR="009D5402" w:rsidRPr="00B66F1E" w14:paraId="36B19678" w14:textId="77777777" w:rsidTr="00D47025">
        <w:trPr>
          <w:trHeight w:val="20"/>
          <w:ins w:id="479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00E8" w14:textId="77777777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80" w:author="Nic Shrout" w:date="2023-03-09T09:45:00Z"/>
                <w:color w:val="000000"/>
                <w:sz w:val="20"/>
                <w:lang w:val="en-US"/>
              </w:rPr>
            </w:pPr>
            <w:ins w:id="481" w:author="Nic Shrout" w:date="2023-03-09T09:45:00Z">
              <w:r w:rsidRPr="00137A24">
                <w:rPr>
                  <w:color w:val="000000"/>
                  <w:sz w:val="20"/>
                  <w:lang w:val="en-US"/>
                </w:rPr>
                <w:t>Navigational Telex (NAVTEX)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A1DE" w14:textId="24A15852" w:rsidR="009D5402" w:rsidRPr="00137A24" w:rsidRDefault="00AA63B1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82" w:author="Nic Shrout" w:date="2023-03-09T09:45:00Z"/>
                <w:color w:val="000000"/>
                <w:sz w:val="20"/>
                <w:lang w:val="en-US"/>
              </w:rPr>
            </w:pPr>
            <w:ins w:id="483" w:author="Nic Shrout" w:date="2023-03-09T11:27:00Z">
              <w:r>
                <w:rPr>
                  <w:color w:val="000000"/>
                  <w:sz w:val="20"/>
                  <w:lang w:val="en-US"/>
                </w:rPr>
                <w:t>S</w:t>
              </w:r>
            </w:ins>
            <w:ins w:id="484" w:author="Nic Shrout" w:date="2023-03-09T09:45:00Z">
              <w:r w:rsidR="009D5402" w:rsidRPr="00137A24">
                <w:rPr>
                  <w:color w:val="000000"/>
                  <w:sz w:val="20"/>
                  <w:lang w:val="en-US"/>
                </w:rPr>
                <w:t>ystem name</w:t>
              </w:r>
            </w:ins>
          </w:p>
        </w:tc>
      </w:tr>
      <w:tr w:rsidR="009D5402" w:rsidRPr="00B66F1E" w14:paraId="502CEF75" w14:textId="77777777" w:rsidTr="00D47025">
        <w:trPr>
          <w:trHeight w:val="20"/>
          <w:ins w:id="485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44BF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86" w:author="Nic Shrout" w:date="2023-03-09T09:45:00Z"/>
                <w:color w:val="000000"/>
                <w:sz w:val="20"/>
                <w:lang w:val="en-US"/>
              </w:rPr>
            </w:pPr>
            <w:ins w:id="487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System of information and Management (SIM)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345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88" w:author="Nic Shrout" w:date="2023-03-09T09:45:00Z"/>
                <w:color w:val="000000"/>
                <w:sz w:val="20"/>
                <w:lang w:val="en-US"/>
              </w:rPr>
            </w:pPr>
            <w:ins w:id="489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B66F1E" w14:paraId="6D49E6FE" w14:textId="77777777" w:rsidTr="00D47025">
        <w:trPr>
          <w:trHeight w:val="20"/>
          <w:ins w:id="490" w:author="Nic Shrout" w:date="2023-03-09T09:45:00Z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2D19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91" w:author="Nic Shrout" w:date="2023-03-09T09:45:00Z"/>
                <w:color w:val="000000"/>
                <w:sz w:val="20"/>
                <w:lang w:val="en-US"/>
              </w:rPr>
            </w:pPr>
            <w:ins w:id="492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Transmitter information stream (TIS)</w:t>
              </w:r>
            </w:ins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10D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93" w:author="Nic Shrout" w:date="2023-03-09T09:45:00Z"/>
                <w:color w:val="000000"/>
                <w:sz w:val="20"/>
                <w:lang w:val="en-US"/>
              </w:rPr>
            </w:pPr>
            <w:ins w:id="494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06B4B91B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495" w:author="Nic Shrout" w:date="2023-03-09T09:45:00Z"/>
          <w:b/>
          <w:bCs/>
          <w:color w:val="000000"/>
          <w:szCs w:val="24"/>
        </w:rPr>
      </w:pPr>
    </w:p>
    <w:p w14:paraId="5E2DF781" w14:textId="0E6A3039" w:rsidR="009D5402" w:rsidRPr="008B09F0" w:rsidRDefault="009D5402" w:rsidP="009D5402">
      <w:pPr>
        <w:rPr>
          <w:ins w:id="496" w:author="Nic Shrout" w:date="2023-03-09T09:45:00Z"/>
          <w:rStyle w:val="Hyperlink"/>
          <w:b/>
          <w:bCs/>
          <w:color w:val="auto"/>
          <w:szCs w:val="24"/>
          <w:u w:val="none"/>
        </w:rPr>
      </w:pPr>
      <w:ins w:id="497" w:author="Nic Shrout" w:date="2023-03-09T09:45:00Z">
        <w:r>
          <w:fldChar w:fldCharType="begin"/>
        </w:r>
      </w:ins>
      <w:ins w:id="498" w:author="Nic Shrout" w:date="2023-03-09T11:29:00Z">
        <w:r w:rsidR="00436441">
          <w:instrText>HYPERLINK "https://www.itu.int/rec/R-REC-M.2010-2-202302-I/en"</w:instrText>
        </w:r>
      </w:ins>
      <w:ins w:id="499" w:author="Nic Shrout" w:date="2023-03-09T09:45:00Z">
        <w:r>
          <w:fldChar w:fldCharType="separate"/>
        </w:r>
      </w:ins>
      <w:ins w:id="500" w:author="Nic Shrout" w:date="2023-03-09T11:29:00Z">
        <w:r w:rsidR="00436441">
          <w:rPr>
            <w:rStyle w:val="Hyperlink"/>
            <w:b/>
            <w:bCs/>
            <w:color w:val="auto"/>
            <w:szCs w:val="24"/>
            <w:u w:val="none"/>
          </w:rPr>
          <w:t>Recommendation M.2010-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2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Characteristics of a digital system, referred to as navigational data for broadcasting maritime safety and security related information from shore-to-ship in the 500 kHz band</w:t>
        </w:r>
      </w:ins>
      <w:ins w:id="501" w:author="Nic Shrout" w:date="2023-03-09T09:45:00Z">
        <w:r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ins>
    </w:p>
    <w:p w14:paraId="247D00A2" w14:textId="77777777" w:rsidR="009D5402" w:rsidRPr="008B09F0" w:rsidRDefault="009D5402" w:rsidP="009D5402">
      <w:pPr>
        <w:rPr>
          <w:ins w:id="502" w:author="Nic Shrout" w:date="2023-03-09T09:45:00Z"/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23C64A2A" w14:textId="77777777" w:rsidTr="00D47025">
        <w:trPr>
          <w:trHeight w:val="20"/>
          <w:ins w:id="503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087D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04" w:author="Nic Shrout" w:date="2023-03-09T09:45:00Z"/>
                <w:color w:val="000000"/>
                <w:sz w:val="20"/>
                <w:lang w:val="en-US"/>
              </w:rPr>
            </w:pPr>
            <w:ins w:id="505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Electronic chart and display information system (ECIDS)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81BE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06" w:author="Nic Shrout" w:date="2023-03-09T09:45:00Z"/>
                <w:color w:val="000000"/>
                <w:sz w:val="20"/>
                <w:lang w:val="en-US"/>
              </w:rPr>
            </w:pPr>
            <w:ins w:id="507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0917F591" w14:textId="77777777" w:rsidR="009D5402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508" w:author="Nic Shrout" w:date="2023-03-09T09:45:00Z"/>
          <w:b/>
          <w:bCs/>
          <w:color w:val="000000"/>
          <w:szCs w:val="24"/>
        </w:rPr>
      </w:pPr>
    </w:p>
    <w:p w14:paraId="77347A03" w14:textId="74A5C978" w:rsidR="009D5402" w:rsidRPr="006A6CAA" w:rsidRDefault="009D5402" w:rsidP="009D5402">
      <w:pPr>
        <w:rPr>
          <w:ins w:id="509" w:author="Nic Shrout" w:date="2023-03-09T09:45:00Z"/>
          <w:rStyle w:val="Hyperlink"/>
          <w:b/>
          <w:bCs/>
          <w:color w:val="auto"/>
          <w:szCs w:val="24"/>
          <w:u w:val="none"/>
        </w:rPr>
      </w:pPr>
      <w:ins w:id="510" w:author="Nic Shrout" w:date="2023-03-09T09:45:00Z">
        <w:r>
          <w:fldChar w:fldCharType="begin"/>
        </w:r>
      </w:ins>
      <w:ins w:id="511" w:author="Nic Shrout" w:date="2023-03-09T11:29:00Z">
        <w:r w:rsidR="00436441">
          <w:instrText>HYPERLINK "https://www.itu.int/rec/R-REC-M.1849-3-202302-I/en"</w:instrText>
        </w:r>
      </w:ins>
      <w:ins w:id="512" w:author="Nic Shrout" w:date="2023-03-09T09:45:00Z">
        <w:r>
          <w:fldChar w:fldCharType="separate"/>
        </w:r>
      </w:ins>
      <w:ins w:id="513" w:author="Nic Shrout" w:date="2023-03-09T11:29:00Z">
        <w:r w:rsidR="00436441">
          <w:rPr>
            <w:rStyle w:val="Hyperlink"/>
            <w:b/>
            <w:bCs/>
            <w:color w:val="auto"/>
            <w:szCs w:val="24"/>
            <w:u w:val="none"/>
          </w:rPr>
          <w:t>Recommendation M.1849-</w:t>
        </w:r>
        <w:proofErr w:type="gramStart"/>
        <w:r w:rsidR="00436441">
          <w:rPr>
            <w:rStyle w:val="Hyperlink"/>
            <w:b/>
            <w:bCs/>
            <w:color w:val="auto"/>
            <w:szCs w:val="24"/>
            <w:u w:val="none"/>
          </w:rPr>
          <w:t>3 :</w:t>
        </w:r>
        <w:proofErr w:type="gramEnd"/>
        <w:r w:rsidR="00436441">
          <w:rPr>
            <w:rStyle w:val="Hyperlink"/>
            <w:b/>
            <w:bCs/>
            <w:color w:val="auto"/>
            <w:szCs w:val="24"/>
            <w:u w:val="none"/>
          </w:rPr>
          <w:t> Technical and operational aspects of ground-based meteorological radars</w:t>
        </w:r>
      </w:ins>
      <w:ins w:id="514" w:author="Nic Shrout" w:date="2023-03-09T09:45:00Z">
        <w:r>
          <w:rPr>
            <w:rStyle w:val="Hyperlink"/>
            <w:b/>
            <w:bCs/>
            <w:color w:val="auto"/>
            <w:szCs w:val="24"/>
            <w:u w:val="none"/>
          </w:rPr>
          <w:fldChar w:fldCharType="end"/>
        </w:r>
      </w:ins>
    </w:p>
    <w:p w14:paraId="3339CA17" w14:textId="77777777" w:rsidR="009D5402" w:rsidRPr="006A6CAA" w:rsidRDefault="009D5402" w:rsidP="009D5402">
      <w:pPr>
        <w:jc w:val="center"/>
        <w:rPr>
          <w:ins w:id="515" w:author="Nic Shrout" w:date="2023-03-09T09:45:00Z"/>
          <w:rStyle w:val="Hyperlink"/>
          <w:b/>
          <w:bCs/>
          <w:color w:val="auto"/>
          <w:szCs w:val="24"/>
          <w:u w:val="none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320"/>
        <w:gridCol w:w="5184"/>
      </w:tblGrid>
      <w:tr w:rsidR="009D5402" w:rsidRPr="00B66F1E" w14:paraId="5A9C24EE" w14:textId="77777777" w:rsidTr="00D47025">
        <w:trPr>
          <w:trHeight w:val="20"/>
          <w:ins w:id="516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97B7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17" w:author="Nic Shrout" w:date="2023-03-09T09:45:00Z"/>
                <w:color w:val="000000"/>
                <w:sz w:val="20"/>
                <w:lang w:val="en-US"/>
              </w:rPr>
            </w:pPr>
            <w:ins w:id="518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Centre for collaborative adaptive sensing of the atmosphere (CASA)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2CA2" w14:textId="77777777" w:rsidR="009D5402" w:rsidRPr="00B66F1E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19" w:author="Nic Shrout" w:date="2023-03-09T09:45:00Z"/>
                <w:color w:val="000000"/>
                <w:sz w:val="20"/>
                <w:lang w:val="en-US"/>
              </w:rPr>
            </w:pPr>
            <w:ins w:id="520" w:author="Nic Shrout" w:date="2023-03-09T09:45:00Z">
              <w:r w:rsidRPr="00B66F1E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137A24" w14:paraId="5C97F340" w14:textId="77777777" w:rsidTr="00D47025">
        <w:trPr>
          <w:trHeight w:val="20"/>
          <w:ins w:id="521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1B5D3" w14:textId="5232FDA5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22" w:author="Nic Shrout" w:date="2023-03-09T09:45:00Z"/>
                <w:color w:val="000000"/>
                <w:sz w:val="20"/>
                <w:lang w:val="en-US"/>
              </w:rPr>
            </w:pPr>
            <w:ins w:id="523" w:author="Nic Shrout" w:date="2023-03-09T09:45:00Z">
              <w:r w:rsidRPr="00137A24">
                <w:rPr>
                  <w:color w:val="000000"/>
                  <w:sz w:val="20"/>
                  <w:lang w:val="en-US"/>
                </w:rPr>
                <w:t>Carrier Wave (CW)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20B0" w14:textId="77777777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24" w:author="Nic Shrout" w:date="2023-03-09T09:45:00Z"/>
                <w:color w:val="000000"/>
                <w:sz w:val="20"/>
                <w:lang w:val="en-US"/>
              </w:rPr>
            </w:pPr>
            <w:ins w:id="525" w:author="Nic Shrout" w:date="2023-03-09T09:45:00Z">
              <w:r w:rsidRPr="00137A24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  <w:tr w:rsidR="009D5402" w:rsidRPr="00137A24" w14:paraId="69EDE351" w14:textId="77777777" w:rsidTr="00D47025">
        <w:trPr>
          <w:trHeight w:val="20"/>
          <w:ins w:id="526" w:author="Nic Shrout" w:date="2023-03-09T09:45:00Z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BCD12" w14:textId="77777777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27" w:author="Nic Shrout" w:date="2023-03-09T09:45:00Z"/>
                <w:color w:val="000000"/>
                <w:sz w:val="20"/>
                <w:lang w:val="en-US"/>
              </w:rPr>
            </w:pPr>
            <w:ins w:id="528" w:author="Nic Shrout" w:date="2023-03-09T09:45:00Z">
              <w:r w:rsidRPr="00137A24">
                <w:rPr>
                  <w:color w:val="000000"/>
                  <w:sz w:val="20"/>
                  <w:lang w:val="en-US"/>
                </w:rPr>
                <w:t>Frequency modulated (FM)</w:t>
              </w:r>
            </w:ins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F7D0" w14:textId="4F5FE76D" w:rsidR="009D5402" w:rsidRPr="00137A24" w:rsidRDefault="009D5402" w:rsidP="00D47025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29" w:author="Nic Shrout" w:date="2023-03-09T09:45:00Z"/>
                <w:color w:val="000000"/>
                <w:sz w:val="20"/>
                <w:lang w:val="en-US"/>
              </w:rPr>
            </w:pPr>
            <w:ins w:id="530" w:author="Nic Shrout" w:date="2023-03-09T09:45:00Z">
              <w:r w:rsidRPr="00137A24">
                <w:rPr>
                  <w:color w:val="000000"/>
                  <w:sz w:val="20"/>
                  <w:lang w:val="en-US"/>
                </w:rPr>
                <w:t>(No definition provided - abbreviation only)</w:t>
              </w:r>
            </w:ins>
          </w:p>
        </w:tc>
      </w:tr>
    </w:tbl>
    <w:p w14:paraId="663684E6" w14:textId="77777777" w:rsidR="009D5402" w:rsidRPr="00137A24" w:rsidRDefault="009D5402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ns w:id="531" w:author="Nic Shrout" w:date="2023-03-09T09:45:00Z"/>
          <w:b/>
          <w:bCs/>
          <w:color w:val="000000"/>
          <w:szCs w:val="24"/>
        </w:rPr>
      </w:pPr>
    </w:p>
    <w:p w14:paraId="7E37DDFD" w14:textId="77777777" w:rsidR="009D5402" w:rsidRPr="00BE3B55" w:rsidRDefault="009D5402" w:rsidP="009D5402">
      <w:pPr>
        <w:jc w:val="center"/>
        <w:rPr>
          <w:ins w:id="532" w:author="Nic Shrout" w:date="2023-03-09T09:45:00Z"/>
          <w:lang w:val="en-US" w:eastAsia="zh-CN"/>
        </w:rPr>
      </w:pPr>
      <w:ins w:id="533" w:author="Nic Shrout" w:date="2023-03-09T09:45:00Z">
        <w:r w:rsidRPr="00BE3B55">
          <w:t>______________</w:t>
        </w:r>
      </w:ins>
    </w:p>
    <w:p w14:paraId="7DC6A724" w14:textId="404C2DF1" w:rsidR="008D2F86" w:rsidRPr="00BE3B55" w:rsidRDefault="008D2F86" w:rsidP="009D540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US" w:eastAsia="zh-CN"/>
        </w:rPr>
      </w:pPr>
    </w:p>
    <w:p w14:paraId="71C3B5CC" w14:textId="0DF41FA5" w:rsidR="0086419C" w:rsidRDefault="0086419C" w:rsidP="00874B11">
      <w:pPr>
        <w:spacing w:line="720" w:lineRule="auto"/>
        <w:jc w:val="center"/>
        <w:rPr>
          <w:lang w:val="en-US"/>
        </w:rPr>
      </w:pPr>
    </w:p>
    <w:sectPr w:rsidR="0086419C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2A2CE" w14:textId="77777777" w:rsidR="006A1879" w:rsidRDefault="006A1879">
      <w:pPr>
        <w:spacing w:before="0"/>
      </w:pPr>
      <w:r>
        <w:separator/>
      </w:r>
    </w:p>
  </w:endnote>
  <w:endnote w:type="continuationSeparator" w:id="0">
    <w:p w14:paraId="4752E4A4" w14:textId="77777777" w:rsidR="006A1879" w:rsidRDefault="006A1879">
      <w:pPr>
        <w:spacing w:before="0"/>
      </w:pPr>
      <w:r>
        <w:continuationSeparator/>
      </w:r>
    </w:p>
  </w:endnote>
  <w:endnote w:type="continuationNotice" w:id="1">
    <w:p w14:paraId="560FC33D" w14:textId="77777777" w:rsidR="006A1879" w:rsidRDefault="006A187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4C2B" w14:textId="77777777" w:rsidR="006A1879" w:rsidRDefault="006A1879">
      <w:pPr>
        <w:spacing w:before="0"/>
      </w:pPr>
      <w:r>
        <w:separator/>
      </w:r>
    </w:p>
  </w:footnote>
  <w:footnote w:type="continuationSeparator" w:id="0">
    <w:p w14:paraId="5AE5A26E" w14:textId="77777777" w:rsidR="006A1879" w:rsidRDefault="006A1879">
      <w:pPr>
        <w:spacing w:before="0"/>
      </w:pPr>
      <w:r>
        <w:continuationSeparator/>
      </w:r>
    </w:p>
  </w:footnote>
  <w:footnote w:type="continuationNotice" w:id="1">
    <w:p w14:paraId="145A7D05" w14:textId="77777777" w:rsidR="006A1879" w:rsidRDefault="006A187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 Shrout">
    <w15:presenceInfo w15:providerId="AD" w15:userId="S::NJS@asri.aero::1afcad17-05a3-4676-a581-84c4234c94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6E"/>
    <w:rsid w:val="00001E89"/>
    <w:rsid w:val="000024D8"/>
    <w:rsid w:val="00004B8A"/>
    <w:rsid w:val="00005665"/>
    <w:rsid w:val="000073A8"/>
    <w:rsid w:val="00013F8E"/>
    <w:rsid w:val="0002034C"/>
    <w:rsid w:val="00020576"/>
    <w:rsid w:val="000209D5"/>
    <w:rsid w:val="00026A91"/>
    <w:rsid w:val="0002789D"/>
    <w:rsid w:val="00027ED3"/>
    <w:rsid w:val="00030332"/>
    <w:rsid w:val="00040B25"/>
    <w:rsid w:val="0004292E"/>
    <w:rsid w:val="00043109"/>
    <w:rsid w:val="0004613C"/>
    <w:rsid w:val="00050615"/>
    <w:rsid w:val="00050766"/>
    <w:rsid w:val="000563A7"/>
    <w:rsid w:val="0006283A"/>
    <w:rsid w:val="0006303B"/>
    <w:rsid w:val="00064BAC"/>
    <w:rsid w:val="000666FC"/>
    <w:rsid w:val="00066CA1"/>
    <w:rsid w:val="00070A6A"/>
    <w:rsid w:val="00071E9F"/>
    <w:rsid w:val="0007451A"/>
    <w:rsid w:val="000750ED"/>
    <w:rsid w:val="0007740B"/>
    <w:rsid w:val="00077D30"/>
    <w:rsid w:val="00080D1E"/>
    <w:rsid w:val="0008190E"/>
    <w:rsid w:val="00083377"/>
    <w:rsid w:val="000837DD"/>
    <w:rsid w:val="000864A8"/>
    <w:rsid w:val="000865D8"/>
    <w:rsid w:val="0009073B"/>
    <w:rsid w:val="00091905"/>
    <w:rsid w:val="00093BE5"/>
    <w:rsid w:val="000A10CC"/>
    <w:rsid w:val="000A18FA"/>
    <w:rsid w:val="000A1C94"/>
    <w:rsid w:val="000A5EBB"/>
    <w:rsid w:val="000A62BB"/>
    <w:rsid w:val="000A7C3D"/>
    <w:rsid w:val="000B3E5B"/>
    <w:rsid w:val="000B60B3"/>
    <w:rsid w:val="000B710E"/>
    <w:rsid w:val="000B7276"/>
    <w:rsid w:val="000C3D51"/>
    <w:rsid w:val="000C4DA3"/>
    <w:rsid w:val="000C565A"/>
    <w:rsid w:val="000C7CCF"/>
    <w:rsid w:val="000C7FD4"/>
    <w:rsid w:val="000D0093"/>
    <w:rsid w:val="000D079D"/>
    <w:rsid w:val="000D3C15"/>
    <w:rsid w:val="000D607F"/>
    <w:rsid w:val="000D6DA7"/>
    <w:rsid w:val="000D7156"/>
    <w:rsid w:val="000E1222"/>
    <w:rsid w:val="000E704E"/>
    <w:rsid w:val="000F0C96"/>
    <w:rsid w:val="000F1E16"/>
    <w:rsid w:val="000F2282"/>
    <w:rsid w:val="000F398B"/>
    <w:rsid w:val="000F4E25"/>
    <w:rsid w:val="000F711D"/>
    <w:rsid w:val="00100E39"/>
    <w:rsid w:val="0010252A"/>
    <w:rsid w:val="00114929"/>
    <w:rsid w:val="00122952"/>
    <w:rsid w:val="00124976"/>
    <w:rsid w:val="00127648"/>
    <w:rsid w:val="001307CF"/>
    <w:rsid w:val="00135DA7"/>
    <w:rsid w:val="00137A24"/>
    <w:rsid w:val="00140456"/>
    <w:rsid w:val="00141E07"/>
    <w:rsid w:val="00141E18"/>
    <w:rsid w:val="00142CFD"/>
    <w:rsid w:val="00145FA4"/>
    <w:rsid w:val="001461A4"/>
    <w:rsid w:val="001469BD"/>
    <w:rsid w:val="0015083E"/>
    <w:rsid w:val="001518F7"/>
    <w:rsid w:val="00154DBA"/>
    <w:rsid w:val="00161DB2"/>
    <w:rsid w:val="00165DFE"/>
    <w:rsid w:val="00174EE9"/>
    <w:rsid w:val="00177CCB"/>
    <w:rsid w:val="0018394B"/>
    <w:rsid w:val="00185358"/>
    <w:rsid w:val="00192627"/>
    <w:rsid w:val="00196834"/>
    <w:rsid w:val="001A03D4"/>
    <w:rsid w:val="001A3CAE"/>
    <w:rsid w:val="001B22DE"/>
    <w:rsid w:val="001B4E65"/>
    <w:rsid w:val="001B5DF0"/>
    <w:rsid w:val="001B7E13"/>
    <w:rsid w:val="001C1B1C"/>
    <w:rsid w:val="001C1EF1"/>
    <w:rsid w:val="001C532C"/>
    <w:rsid w:val="001C6C50"/>
    <w:rsid w:val="001D340A"/>
    <w:rsid w:val="001D3E09"/>
    <w:rsid w:val="001D4224"/>
    <w:rsid w:val="001D5271"/>
    <w:rsid w:val="001E622E"/>
    <w:rsid w:val="001F0929"/>
    <w:rsid w:val="001F3B60"/>
    <w:rsid w:val="001F4483"/>
    <w:rsid w:val="001F5164"/>
    <w:rsid w:val="001F74E2"/>
    <w:rsid w:val="001F7D07"/>
    <w:rsid w:val="00201FFD"/>
    <w:rsid w:val="00202B77"/>
    <w:rsid w:val="002037D1"/>
    <w:rsid w:val="00211DB8"/>
    <w:rsid w:val="0021495D"/>
    <w:rsid w:val="0021502B"/>
    <w:rsid w:val="0021550A"/>
    <w:rsid w:val="0022086C"/>
    <w:rsid w:val="00220A0B"/>
    <w:rsid w:val="00223136"/>
    <w:rsid w:val="002236F9"/>
    <w:rsid w:val="002264F3"/>
    <w:rsid w:val="00233E17"/>
    <w:rsid w:val="00234501"/>
    <w:rsid w:val="00237990"/>
    <w:rsid w:val="002409D5"/>
    <w:rsid w:val="002478E0"/>
    <w:rsid w:val="00254261"/>
    <w:rsid w:val="00255ED1"/>
    <w:rsid w:val="00256CD6"/>
    <w:rsid w:val="00256E47"/>
    <w:rsid w:val="00267258"/>
    <w:rsid w:val="00273D2C"/>
    <w:rsid w:val="00277E6A"/>
    <w:rsid w:val="0028046D"/>
    <w:rsid w:val="00284B24"/>
    <w:rsid w:val="00286AB4"/>
    <w:rsid w:val="002A0A0D"/>
    <w:rsid w:val="002A3BBC"/>
    <w:rsid w:val="002A6923"/>
    <w:rsid w:val="002B0264"/>
    <w:rsid w:val="002B0939"/>
    <w:rsid w:val="002B2229"/>
    <w:rsid w:val="002B5153"/>
    <w:rsid w:val="002B586F"/>
    <w:rsid w:val="002B7FEA"/>
    <w:rsid w:val="002C35E4"/>
    <w:rsid w:val="002D2949"/>
    <w:rsid w:val="002D2AB7"/>
    <w:rsid w:val="002E0D34"/>
    <w:rsid w:val="002E4A47"/>
    <w:rsid w:val="002E58D7"/>
    <w:rsid w:val="002E6813"/>
    <w:rsid w:val="002F6072"/>
    <w:rsid w:val="002F7F76"/>
    <w:rsid w:val="0030189B"/>
    <w:rsid w:val="00301F3A"/>
    <w:rsid w:val="00307401"/>
    <w:rsid w:val="00310DF2"/>
    <w:rsid w:val="00317CE0"/>
    <w:rsid w:val="003200D7"/>
    <w:rsid w:val="00320E3B"/>
    <w:rsid w:val="00324A59"/>
    <w:rsid w:val="00330C70"/>
    <w:rsid w:val="0033198B"/>
    <w:rsid w:val="003327C6"/>
    <w:rsid w:val="00332AA2"/>
    <w:rsid w:val="00336D09"/>
    <w:rsid w:val="00341991"/>
    <w:rsid w:val="003419A4"/>
    <w:rsid w:val="003465ED"/>
    <w:rsid w:val="00346C79"/>
    <w:rsid w:val="00347662"/>
    <w:rsid w:val="00351D78"/>
    <w:rsid w:val="003529C0"/>
    <w:rsid w:val="00355F2D"/>
    <w:rsid w:val="003566B9"/>
    <w:rsid w:val="00361FD3"/>
    <w:rsid w:val="0036379C"/>
    <w:rsid w:val="0036466A"/>
    <w:rsid w:val="0036587B"/>
    <w:rsid w:val="003661B9"/>
    <w:rsid w:val="003707B4"/>
    <w:rsid w:val="00372630"/>
    <w:rsid w:val="00373CD5"/>
    <w:rsid w:val="0038175F"/>
    <w:rsid w:val="00381920"/>
    <w:rsid w:val="00387EDB"/>
    <w:rsid w:val="003959C8"/>
    <w:rsid w:val="003A0902"/>
    <w:rsid w:val="003A2372"/>
    <w:rsid w:val="003A28B3"/>
    <w:rsid w:val="003A3AA2"/>
    <w:rsid w:val="003A6605"/>
    <w:rsid w:val="003B0273"/>
    <w:rsid w:val="003B27E2"/>
    <w:rsid w:val="003B544B"/>
    <w:rsid w:val="003B59A0"/>
    <w:rsid w:val="003C38F0"/>
    <w:rsid w:val="003C41FE"/>
    <w:rsid w:val="003C7178"/>
    <w:rsid w:val="003D392D"/>
    <w:rsid w:val="003D6FD7"/>
    <w:rsid w:val="003E1ABC"/>
    <w:rsid w:val="003E20B1"/>
    <w:rsid w:val="003E49D4"/>
    <w:rsid w:val="003E5FD6"/>
    <w:rsid w:val="003F190D"/>
    <w:rsid w:val="003F6A1A"/>
    <w:rsid w:val="004001B2"/>
    <w:rsid w:val="00400ED0"/>
    <w:rsid w:val="0040587A"/>
    <w:rsid w:val="004155CF"/>
    <w:rsid w:val="00416977"/>
    <w:rsid w:val="00424028"/>
    <w:rsid w:val="00425555"/>
    <w:rsid w:val="00426286"/>
    <w:rsid w:val="00431440"/>
    <w:rsid w:val="00436441"/>
    <w:rsid w:val="004368A3"/>
    <w:rsid w:val="00436DA3"/>
    <w:rsid w:val="00437A1A"/>
    <w:rsid w:val="00441BA1"/>
    <w:rsid w:val="00442B1A"/>
    <w:rsid w:val="00443BCD"/>
    <w:rsid w:val="00460C77"/>
    <w:rsid w:val="004615C0"/>
    <w:rsid w:val="00462389"/>
    <w:rsid w:val="004647F9"/>
    <w:rsid w:val="004655E3"/>
    <w:rsid w:val="004669B6"/>
    <w:rsid w:val="0047074C"/>
    <w:rsid w:val="00470E7F"/>
    <w:rsid w:val="004774C5"/>
    <w:rsid w:val="00487086"/>
    <w:rsid w:val="00487476"/>
    <w:rsid w:val="004961CD"/>
    <w:rsid w:val="00497840"/>
    <w:rsid w:val="004A2849"/>
    <w:rsid w:val="004A69D8"/>
    <w:rsid w:val="004B1A8A"/>
    <w:rsid w:val="004C1045"/>
    <w:rsid w:val="004C1F2C"/>
    <w:rsid w:val="004C4149"/>
    <w:rsid w:val="004C4257"/>
    <w:rsid w:val="004C7A0A"/>
    <w:rsid w:val="004D3DAA"/>
    <w:rsid w:val="004D7C08"/>
    <w:rsid w:val="004E0055"/>
    <w:rsid w:val="004E1A8A"/>
    <w:rsid w:val="004E2862"/>
    <w:rsid w:val="004E5B2F"/>
    <w:rsid w:val="004E6929"/>
    <w:rsid w:val="004E7376"/>
    <w:rsid w:val="005111AE"/>
    <w:rsid w:val="005134E8"/>
    <w:rsid w:val="00514566"/>
    <w:rsid w:val="00515BFD"/>
    <w:rsid w:val="005260F0"/>
    <w:rsid w:val="005326E0"/>
    <w:rsid w:val="005339A4"/>
    <w:rsid w:val="005346B6"/>
    <w:rsid w:val="0053489A"/>
    <w:rsid w:val="005421F6"/>
    <w:rsid w:val="00543CA9"/>
    <w:rsid w:val="00544DE8"/>
    <w:rsid w:val="00545D6D"/>
    <w:rsid w:val="0054603A"/>
    <w:rsid w:val="0055247E"/>
    <w:rsid w:val="005564D0"/>
    <w:rsid w:val="005574EE"/>
    <w:rsid w:val="0055754D"/>
    <w:rsid w:val="0056155A"/>
    <w:rsid w:val="005626B0"/>
    <w:rsid w:val="00565074"/>
    <w:rsid w:val="00567B12"/>
    <w:rsid w:val="005711E4"/>
    <w:rsid w:val="00572634"/>
    <w:rsid w:val="00573812"/>
    <w:rsid w:val="00573B37"/>
    <w:rsid w:val="005751B6"/>
    <w:rsid w:val="005821ED"/>
    <w:rsid w:val="00583A7B"/>
    <w:rsid w:val="00584C04"/>
    <w:rsid w:val="00585EE8"/>
    <w:rsid w:val="00591CAE"/>
    <w:rsid w:val="005928BE"/>
    <w:rsid w:val="00593137"/>
    <w:rsid w:val="005978BA"/>
    <w:rsid w:val="00597C77"/>
    <w:rsid w:val="005A1E0E"/>
    <w:rsid w:val="005A22BF"/>
    <w:rsid w:val="005A337C"/>
    <w:rsid w:val="005A48C6"/>
    <w:rsid w:val="005A4D4C"/>
    <w:rsid w:val="005A55B6"/>
    <w:rsid w:val="005B0FF4"/>
    <w:rsid w:val="005B1BF2"/>
    <w:rsid w:val="005B2C4E"/>
    <w:rsid w:val="005C15DD"/>
    <w:rsid w:val="005C1699"/>
    <w:rsid w:val="005C1A5C"/>
    <w:rsid w:val="005C2ECF"/>
    <w:rsid w:val="005C4551"/>
    <w:rsid w:val="005C68D4"/>
    <w:rsid w:val="005E12A2"/>
    <w:rsid w:val="005E667F"/>
    <w:rsid w:val="005E78AB"/>
    <w:rsid w:val="005F008A"/>
    <w:rsid w:val="005F1C4A"/>
    <w:rsid w:val="006005BF"/>
    <w:rsid w:val="006015B5"/>
    <w:rsid w:val="006023E9"/>
    <w:rsid w:val="00604A5C"/>
    <w:rsid w:val="006064B4"/>
    <w:rsid w:val="00607989"/>
    <w:rsid w:val="00613327"/>
    <w:rsid w:val="00613B4E"/>
    <w:rsid w:val="00615BC9"/>
    <w:rsid w:val="0062309F"/>
    <w:rsid w:val="006244FC"/>
    <w:rsid w:val="006260DB"/>
    <w:rsid w:val="00630EAC"/>
    <w:rsid w:val="00631CC1"/>
    <w:rsid w:val="00633C43"/>
    <w:rsid w:val="00640265"/>
    <w:rsid w:val="00641212"/>
    <w:rsid w:val="00641FA1"/>
    <w:rsid w:val="0064434B"/>
    <w:rsid w:val="00647C57"/>
    <w:rsid w:val="0065128A"/>
    <w:rsid w:val="00655603"/>
    <w:rsid w:val="006567E4"/>
    <w:rsid w:val="006608E8"/>
    <w:rsid w:val="006614FF"/>
    <w:rsid w:val="00665EAB"/>
    <w:rsid w:val="00671DCD"/>
    <w:rsid w:val="00677B50"/>
    <w:rsid w:val="00683284"/>
    <w:rsid w:val="00683894"/>
    <w:rsid w:val="00685375"/>
    <w:rsid w:val="006924BF"/>
    <w:rsid w:val="0069375A"/>
    <w:rsid w:val="00696704"/>
    <w:rsid w:val="00697013"/>
    <w:rsid w:val="00697647"/>
    <w:rsid w:val="0069797D"/>
    <w:rsid w:val="00697EB7"/>
    <w:rsid w:val="006A1762"/>
    <w:rsid w:val="006A1879"/>
    <w:rsid w:val="006A1C25"/>
    <w:rsid w:val="006A2038"/>
    <w:rsid w:val="006A41D4"/>
    <w:rsid w:val="006A6CAA"/>
    <w:rsid w:val="006B49A2"/>
    <w:rsid w:val="006B4A6E"/>
    <w:rsid w:val="006B5EE1"/>
    <w:rsid w:val="006B7DD5"/>
    <w:rsid w:val="006C05ED"/>
    <w:rsid w:val="006C463C"/>
    <w:rsid w:val="006C4847"/>
    <w:rsid w:val="006D3448"/>
    <w:rsid w:val="006D372D"/>
    <w:rsid w:val="006D5DCD"/>
    <w:rsid w:val="006E311F"/>
    <w:rsid w:val="006E3D44"/>
    <w:rsid w:val="006E5A51"/>
    <w:rsid w:val="006F2A86"/>
    <w:rsid w:val="006F42A8"/>
    <w:rsid w:val="006F5573"/>
    <w:rsid w:val="006F5AB5"/>
    <w:rsid w:val="006F6C66"/>
    <w:rsid w:val="007037BC"/>
    <w:rsid w:val="00707EA4"/>
    <w:rsid w:val="00711BF9"/>
    <w:rsid w:val="00713E35"/>
    <w:rsid w:val="0071646E"/>
    <w:rsid w:val="00716F3E"/>
    <w:rsid w:val="007175AE"/>
    <w:rsid w:val="00720CE0"/>
    <w:rsid w:val="007212E3"/>
    <w:rsid w:val="00722CDC"/>
    <w:rsid w:val="00724716"/>
    <w:rsid w:val="007260C9"/>
    <w:rsid w:val="007313C2"/>
    <w:rsid w:val="00733F80"/>
    <w:rsid w:val="007341F9"/>
    <w:rsid w:val="00743AAA"/>
    <w:rsid w:val="0074479D"/>
    <w:rsid w:val="007447AC"/>
    <w:rsid w:val="007470B2"/>
    <w:rsid w:val="00747917"/>
    <w:rsid w:val="007520F1"/>
    <w:rsid w:val="007575BD"/>
    <w:rsid w:val="00757939"/>
    <w:rsid w:val="00761EA4"/>
    <w:rsid w:val="00762619"/>
    <w:rsid w:val="00765575"/>
    <w:rsid w:val="0077223D"/>
    <w:rsid w:val="007727BD"/>
    <w:rsid w:val="00773725"/>
    <w:rsid w:val="0078122C"/>
    <w:rsid w:val="00785D4A"/>
    <w:rsid w:val="007920E8"/>
    <w:rsid w:val="00794A43"/>
    <w:rsid w:val="0079688E"/>
    <w:rsid w:val="007A05FF"/>
    <w:rsid w:val="007A2F31"/>
    <w:rsid w:val="007B0506"/>
    <w:rsid w:val="007B17F7"/>
    <w:rsid w:val="007B2FED"/>
    <w:rsid w:val="007B32DD"/>
    <w:rsid w:val="007B42CC"/>
    <w:rsid w:val="007B4610"/>
    <w:rsid w:val="007B623C"/>
    <w:rsid w:val="007B6D80"/>
    <w:rsid w:val="007B7EE5"/>
    <w:rsid w:val="007C222C"/>
    <w:rsid w:val="007C3263"/>
    <w:rsid w:val="007C45F8"/>
    <w:rsid w:val="007C5DB5"/>
    <w:rsid w:val="007C7417"/>
    <w:rsid w:val="007C74AC"/>
    <w:rsid w:val="007D4CEA"/>
    <w:rsid w:val="007D4D74"/>
    <w:rsid w:val="007D7E82"/>
    <w:rsid w:val="007E042E"/>
    <w:rsid w:val="007E1BED"/>
    <w:rsid w:val="007E42CD"/>
    <w:rsid w:val="007E5711"/>
    <w:rsid w:val="007F04C1"/>
    <w:rsid w:val="007F09B8"/>
    <w:rsid w:val="007F3264"/>
    <w:rsid w:val="007F3FAF"/>
    <w:rsid w:val="007F4940"/>
    <w:rsid w:val="007F4A91"/>
    <w:rsid w:val="007F4EC2"/>
    <w:rsid w:val="007F5CC6"/>
    <w:rsid w:val="00800CCB"/>
    <w:rsid w:val="00803711"/>
    <w:rsid w:val="0081344B"/>
    <w:rsid w:val="00813813"/>
    <w:rsid w:val="00820B22"/>
    <w:rsid w:val="00824C05"/>
    <w:rsid w:val="0082642D"/>
    <w:rsid w:val="00830953"/>
    <w:rsid w:val="008330BB"/>
    <w:rsid w:val="00833481"/>
    <w:rsid w:val="00833D7D"/>
    <w:rsid w:val="008370CD"/>
    <w:rsid w:val="00841F90"/>
    <w:rsid w:val="00842FEB"/>
    <w:rsid w:val="0084451C"/>
    <w:rsid w:val="00846844"/>
    <w:rsid w:val="00850151"/>
    <w:rsid w:val="0085267E"/>
    <w:rsid w:val="008538A0"/>
    <w:rsid w:val="00856445"/>
    <w:rsid w:val="008600CE"/>
    <w:rsid w:val="00862815"/>
    <w:rsid w:val="0086282C"/>
    <w:rsid w:val="0086419C"/>
    <w:rsid w:val="00864C2D"/>
    <w:rsid w:val="0087103C"/>
    <w:rsid w:val="00874B11"/>
    <w:rsid w:val="00876DCF"/>
    <w:rsid w:val="00884E91"/>
    <w:rsid w:val="00885722"/>
    <w:rsid w:val="00885EE6"/>
    <w:rsid w:val="0088654E"/>
    <w:rsid w:val="0089044C"/>
    <w:rsid w:val="008906A4"/>
    <w:rsid w:val="00893B06"/>
    <w:rsid w:val="0089586F"/>
    <w:rsid w:val="00895A1F"/>
    <w:rsid w:val="008970C3"/>
    <w:rsid w:val="008A14CC"/>
    <w:rsid w:val="008A2AA1"/>
    <w:rsid w:val="008A413C"/>
    <w:rsid w:val="008B09F0"/>
    <w:rsid w:val="008B0A50"/>
    <w:rsid w:val="008B70BA"/>
    <w:rsid w:val="008B7348"/>
    <w:rsid w:val="008C0728"/>
    <w:rsid w:val="008C3D9B"/>
    <w:rsid w:val="008C4C7D"/>
    <w:rsid w:val="008C4D0E"/>
    <w:rsid w:val="008C4E6E"/>
    <w:rsid w:val="008C546F"/>
    <w:rsid w:val="008C62B4"/>
    <w:rsid w:val="008D221E"/>
    <w:rsid w:val="008D2F86"/>
    <w:rsid w:val="008D4408"/>
    <w:rsid w:val="008D5C7D"/>
    <w:rsid w:val="008E2FAA"/>
    <w:rsid w:val="008E5D6A"/>
    <w:rsid w:val="008E7D9E"/>
    <w:rsid w:val="008E7E79"/>
    <w:rsid w:val="008F2F80"/>
    <w:rsid w:val="008F36D2"/>
    <w:rsid w:val="008F45D7"/>
    <w:rsid w:val="00901C4D"/>
    <w:rsid w:val="00905FB6"/>
    <w:rsid w:val="0090666C"/>
    <w:rsid w:val="00914CB4"/>
    <w:rsid w:val="00917C4D"/>
    <w:rsid w:val="00921514"/>
    <w:rsid w:val="009216AD"/>
    <w:rsid w:val="009218ED"/>
    <w:rsid w:val="00931E4F"/>
    <w:rsid w:val="00935A34"/>
    <w:rsid w:val="00935EEC"/>
    <w:rsid w:val="009426C9"/>
    <w:rsid w:val="00943976"/>
    <w:rsid w:val="009466F0"/>
    <w:rsid w:val="00947EBE"/>
    <w:rsid w:val="00954185"/>
    <w:rsid w:val="00955210"/>
    <w:rsid w:val="009562FA"/>
    <w:rsid w:val="0095764E"/>
    <w:rsid w:val="0096026C"/>
    <w:rsid w:val="00965C8B"/>
    <w:rsid w:val="00966523"/>
    <w:rsid w:val="00972D85"/>
    <w:rsid w:val="009736B1"/>
    <w:rsid w:val="0097756E"/>
    <w:rsid w:val="00977ADF"/>
    <w:rsid w:val="009853B8"/>
    <w:rsid w:val="00985921"/>
    <w:rsid w:val="009944B5"/>
    <w:rsid w:val="009A021D"/>
    <w:rsid w:val="009A5A43"/>
    <w:rsid w:val="009A7EA9"/>
    <w:rsid w:val="009B690E"/>
    <w:rsid w:val="009C0CD4"/>
    <w:rsid w:val="009C6DE8"/>
    <w:rsid w:val="009D005B"/>
    <w:rsid w:val="009D19FB"/>
    <w:rsid w:val="009D47F3"/>
    <w:rsid w:val="009D5402"/>
    <w:rsid w:val="009D726C"/>
    <w:rsid w:val="009E2002"/>
    <w:rsid w:val="009E2C49"/>
    <w:rsid w:val="009E48CA"/>
    <w:rsid w:val="009E4991"/>
    <w:rsid w:val="00A0275A"/>
    <w:rsid w:val="00A05221"/>
    <w:rsid w:val="00A10F36"/>
    <w:rsid w:val="00A14C59"/>
    <w:rsid w:val="00A14F2A"/>
    <w:rsid w:val="00A177BB"/>
    <w:rsid w:val="00A22C18"/>
    <w:rsid w:val="00A262FF"/>
    <w:rsid w:val="00A27B69"/>
    <w:rsid w:val="00A30069"/>
    <w:rsid w:val="00A3663F"/>
    <w:rsid w:val="00A371D0"/>
    <w:rsid w:val="00A37AFD"/>
    <w:rsid w:val="00A46CF0"/>
    <w:rsid w:val="00A47D67"/>
    <w:rsid w:val="00A47E25"/>
    <w:rsid w:val="00A5190A"/>
    <w:rsid w:val="00A5201F"/>
    <w:rsid w:val="00A54B54"/>
    <w:rsid w:val="00A579BE"/>
    <w:rsid w:val="00A628FC"/>
    <w:rsid w:val="00A632B2"/>
    <w:rsid w:val="00A66659"/>
    <w:rsid w:val="00A71F53"/>
    <w:rsid w:val="00A73ECD"/>
    <w:rsid w:val="00A7665C"/>
    <w:rsid w:val="00A7673B"/>
    <w:rsid w:val="00A76D11"/>
    <w:rsid w:val="00A84EC4"/>
    <w:rsid w:val="00A945A6"/>
    <w:rsid w:val="00A94D3B"/>
    <w:rsid w:val="00AA004A"/>
    <w:rsid w:val="00AA12FD"/>
    <w:rsid w:val="00AA1A88"/>
    <w:rsid w:val="00AA61EB"/>
    <w:rsid w:val="00AA63B1"/>
    <w:rsid w:val="00AA666A"/>
    <w:rsid w:val="00AB05B5"/>
    <w:rsid w:val="00AB516B"/>
    <w:rsid w:val="00AB6198"/>
    <w:rsid w:val="00AC0A95"/>
    <w:rsid w:val="00AC0B07"/>
    <w:rsid w:val="00AD1991"/>
    <w:rsid w:val="00AD49D8"/>
    <w:rsid w:val="00AD50B8"/>
    <w:rsid w:val="00AD5CAD"/>
    <w:rsid w:val="00AD65E3"/>
    <w:rsid w:val="00AE282B"/>
    <w:rsid w:val="00AE43A2"/>
    <w:rsid w:val="00AE6537"/>
    <w:rsid w:val="00AE6BB2"/>
    <w:rsid w:val="00AE6DDB"/>
    <w:rsid w:val="00AF00C4"/>
    <w:rsid w:val="00AF0B78"/>
    <w:rsid w:val="00AF1AF0"/>
    <w:rsid w:val="00AF2503"/>
    <w:rsid w:val="00AF398F"/>
    <w:rsid w:val="00AF75F4"/>
    <w:rsid w:val="00AF79C3"/>
    <w:rsid w:val="00AF7D8A"/>
    <w:rsid w:val="00B021A3"/>
    <w:rsid w:val="00B034A7"/>
    <w:rsid w:val="00B03C64"/>
    <w:rsid w:val="00B04BA7"/>
    <w:rsid w:val="00B11AE1"/>
    <w:rsid w:val="00B1358C"/>
    <w:rsid w:val="00B22907"/>
    <w:rsid w:val="00B23168"/>
    <w:rsid w:val="00B231AB"/>
    <w:rsid w:val="00B26306"/>
    <w:rsid w:val="00B27936"/>
    <w:rsid w:val="00B30070"/>
    <w:rsid w:val="00B4005F"/>
    <w:rsid w:val="00B40FB2"/>
    <w:rsid w:val="00B46147"/>
    <w:rsid w:val="00B506F1"/>
    <w:rsid w:val="00B512B8"/>
    <w:rsid w:val="00B534A3"/>
    <w:rsid w:val="00B54EE8"/>
    <w:rsid w:val="00B6451A"/>
    <w:rsid w:val="00B730AE"/>
    <w:rsid w:val="00B74401"/>
    <w:rsid w:val="00B75155"/>
    <w:rsid w:val="00B76DA7"/>
    <w:rsid w:val="00B9006F"/>
    <w:rsid w:val="00B9369D"/>
    <w:rsid w:val="00B94CB1"/>
    <w:rsid w:val="00B95A64"/>
    <w:rsid w:val="00BA46E6"/>
    <w:rsid w:val="00BA581C"/>
    <w:rsid w:val="00BB010F"/>
    <w:rsid w:val="00BB1AFD"/>
    <w:rsid w:val="00BB25BF"/>
    <w:rsid w:val="00BB279C"/>
    <w:rsid w:val="00BB4118"/>
    <w:rsid w:val="00BB50BF"/>
    <w:rsid w:val="00BB5E19"/>
    <w:rsid w:val="00BB6075"/>
    <w:rsid w:val="00BC41C2"/>
    <w:rsid w:val="00BC4B22"/>
    <w:rsid w:val="00BC5393"/>
    <w:rsid w:val="00BC5B36"/>
    <w:rsid w:val="00BC63F1"/>
    <w:rsid w:val="00BD3D22"/>
    <w:rsid w:val="00BD65F8"/>
    <w:rsid w:val="00BE1198"/>
    <w:rsid w:val="00BE3174"/>
    <w:rsid w:val="00BE3557"/>
    <w:rsid w:val="00BE4AFE"/>
    <w:rsid w:val="00BE77E2"/>
    <w:rsid w:val="00BF0546"/>
    <w:rsid w:val="00BF0D3D"/>
    <w:rsid w:val="00BF5C04"/>
    <w:rsid w:val="00C00967"/>
    <w:rsid w:val="00C02F17"/>
    <w:rsid w:val="00C03326"/>
    <w:rsid w:val="00C03B2F"/>
    <w:rsid w:val="00C10A1F"/>
    <w:rsid w:val="00C1256B"/>
    <w:rsid w:val="00C1393D"/>
    <w:rsid w:val="00C205A8"/>
    <w:rsid w:val="00C21206"/>
    <w:rsid w:val="00C21D46"/>
    <w:rsid w:val="00C222E9"/>
    <w:rsid w:val="00C266FA"/>
    <w:rsid w:val="00C32817"/>
    <w:rsid w:val="00C339E7"/>
    <w:rsid w:val="00C360BB"/>
    <w:rsid w:val="00C37AD8"/>
    <w:rsid w:val="00C446AD"/>
    <w:rsid w:val="00C51120"/>
    <w:rsid w:val="00C559F3"/>
    <w:rsid w:val="00C57C9F"/>
    <w:rsid w:val="00C6055E"/>
    <w:rsid w:val="00C62AFF"/>
    <w:rsid w:val="00C64D0F"/>
    <w:rsid w:val="00C65881"/>
    <w:rsid w:val="00C66862"/>
    <w:rsid w:val="00C6737D"/>
    <w:rsid w:val="00C71C2D"/>
    <w:rsid w:val="00C71FB6"/>
    <w:rsid w:val="00C73086"/>
    <w:rsid w:val="00C76C2D"/>
    <w:rsid w:val="00C805FD"/>
    <w:rsid w:val="00C80F0F"/>
    <w:rsid w:val="00C811E0"/>
    <w:rsid w:val="00C8203D"/>
    <w:rsid w:val="00C8310E"/>
    <w:rsid w:val="00C864CC"/>
    <w:rsid w:val="00C93ED4"/>
    <w:rsid w:val="00C93EE5"/>
    <w:rsid w:val="00C95333"/>
    <w:rsid w:val="00C9550B"/>
    <w:rsid w:val="00C95DE0"/>
    <w:rsid w:val="00CA207A"/>
    <w:rsid w:val="00CA61E4"/>
    <w:rsid w:val="00CA7DC7"/>
    <w:rsid w:val="00CB0A45"/>
    <w:rsid w:val="00CB3EA7"/>
    <w:rsid w:val="00CC058A"/>
    <w:rsid w:val="00CC0AC1"/>
    <w:rsid w:val="00CC4742"/>
    <w:rsid w:val="00CC4AB2"/>
    <w:rsid w:val="00CC7085"/>
    <w:rsid w:val="00CC7BC7"/>
    <w:rsid w:val="00CC7FA1"/>
    <w:rsid w:val="00CD269F"/>
    <w:rsid w:val="00CD3557"/>
    <w:rsid w:val="00CD5A31"/>
    <w:rsid w:val="00CD5A9F"/>
    <w:rsid w:val="00CE050B"/>
    <w:rsid w:val="00CE1845"/>
    <w:rsid w:val="00CE3582"/>
    <w:rsid w:val="00CE5C5F"/>
    <w:rsid w:val="00CE6BE3"/>
    <w:rsid w:val="00CF43B5"/>
    <w:rsid w:val="00CF4B03"/>
    <w:rsid w:val="00CF680E"/>
    <w:rsid w:val="00CF6B4B"/>
    <w:rsid w:val="00D0012D"/>
    <w:rsid w:val="00D001A2"/>
    <w:rsid w:val="00D001C1"/>
    <w:rsid w:val="00D004C8"/>
    <w:rsid w:val="00D02461"/>
    <w:rsid w:val="00D049E5"/>
    <w:rsid w:val="00D10A8C"/>
    <w:rsid w:val="00D10F31"/>
    <w:rsid w:val="00D14696"/>
    <w:rsid w:val="00D17983"/>
    <w:rsid w:val="00D2686C"/>
    <w:rsid w:val="00D30DE8"/>
    <w:rsid w:val="00D35B17"/>
    <w:rsid w:val="00D40116"/>
    <w:rsid w:val="00D43CF7"/>
    <w:rsid w:val="00D43ECF"/>
    <w:rsid w:val="00D4425D"/>
    <w:rsid w:val="00D4460F"/>
    <w:rsid w:val="00D45A2A"/>
    <w:rsid w:val="00D4673F"/>
    <w:rsid w:val="00D56CD9"/>
    <w:rsid w:val="00D60D0C"/>
    <w:rsid w:val="00D65880"/>
    <w:rsid w:val="00D6791F"/>
    <w:rsid w:val="00D67B3D"/>
    <w:rsid w:val="00D801AC"/>
    <w:rsid w:val="00D83BBA"/>
    <w:rsid w:val="00D84555"/>
    <w:rsid w:val="00D8695F"/>
    <w:rsid w:val="00D8715A"/>
    <w:rsid w:val="00D87850"/>
    <w:rsid w:val="00D9194C"/>
    <w:rsid w:val="00DA0FBA"/>
    <w:rsid w:val="00DA5717"/>
    <w:rsid w:val="00DA7888"/>
    <w:rsid w:val="00DB04B8"/>
    <w:rsid w:val="00DB1D03"/>
    <w:rsid w:val="00DC129E"/>
    <w:rsid w:val="00DC2182"/>
    <w:rsid w:val="00DC7D98"/>
    <w:rsid w:val="00DC7DFD"/>
    <w:rsid w:val="00DD0CEB"/>
    <w:rsid w:val="00DD3690"/>
    <w:rsid w:val="00DE5B16"/>
    <w:rsid w:val="00DE62B3"/>
    <w:rsid w:val="00DE7741"/>
    <w:rsid w:val="00DF4ABC"/>
    <w:rsid w:val="00DF5A8D"/>
    <w:rsid w:val="00DF6829"/>
    <w:rsid w:val="00DF7F1E"/>
    <w:rsid w:val="00E071B7"/>
    <w:rsid w:val="00E13112"/>
    <w:rsid w:val="00E14E04"/>
    <w:rsid w:val="00E153E1"/>
    <w:rsid w:val="00E20DAF"/>
    <w:rsid w:val="00E26674"/>
    <w:rsid w:val="00E27C39"/>
    <w:rsid w:val="00E33BBE"/>
    <w:rsid w:val="00E34100"/>
    <w:rsid w:val="00E36788"/>
    <w:rsid w:val="00E37329"/>
    <w:rsid w:val="00E4145A"/>
    <w:rsid w:val="00E43E75"/>
    <w:rsid w:val="00E46322"/>
    <w:rsid w:val="00E478B5"/>
    <w:rsid w:val="00E5287C"/>
    <w:rsid w:val="00E54568"/>
    <w:rsid w:val="00E57CC1"/>
    <w:rsid w:val="00E57EEF"/>
    <w:rsid w:val="00E637EF"/>
    <w:rsid w:val="00E66F16"/>
    <w:rsid w:val="00E6747F"/>
    <w:rsid w:val="00E71B6B"/>
    <w:rsid w:val="00E7306E"/>
    <w:rsid w:val="00E76E63"/>
    <w:rsid w:val="00E772E2"/>
    <w:rsid w:val="00E77347"/>
    <w:rsid w:val="00E83B90"/>
    <w:rsid w:val="00E83CDD"/>
    <w:rsid w:val="00E84D0F"/>
    <w:rsid w:val="00E9091A"/>
    <w:rsid w:val="00E90E43"/>
    <w:rsid w:val="00E91E7A"/>
    <w:rsid w:val="00E92ADA"/>
    <w:rsid w:val="00E965EA"/>
    <w:rsid w:val="00EA6558"/>
    <w:rsid w:val="00EA77CA"/>
    <w:rsid w:val="00EB02C6"/>
    <w:rsid w:val="00EB355D"/>
    <w:rsid w:val="00EB4D6B"/>
    <w:rsid w:val="00EB5390"/>
    <w:rsid w:val="00EB582E"/>
    <w:rsid w:val="00EB63C9"/>
    <w:rsid w:val="00EC0598"/>
    <w:rsid w:val="00EC0D7A"/>
    <w:rsid w:val="00EC16DE"/>
    <w:rsid w:val="00EC2A2E"/>
    <w:rsid w:val="00EC2B49"/>
    <w:rsid w:val="00ED0532"/>
    <w:rsid w:val="00ED270C"/>
    <w:rsid w:val="00ED53D8"/>
    <w:rsid w:val="00ED672F"/>
    <w:rsid w:val="00EE0324"/>
    <w:rsid w:val="00EE10BB"/>
    <w:rsid w:val="00EE5088"/>
    <w:rsid w:val="00EF071C"/>
    <w:rsid w:val="00EF24F9"/>
    <w:rsid w:val="00EF308E"/>
    <w:rsid w:val="00EF543C"/>
    <w:rsid w:val="00EF5618"/>
    <w:rsid w:val="00EF7702"/>
    <w:rsid w:val="00F03697"/>
    <w:rsid w:val="00F0529D"/>
    <w:rsid w:val="00F06538"/>
    <w:rsid w:val="00F11A7E"/>
    <w:rsid w:val="00F16783"/>
    <w:rsid w:val="00F17B84"/>
    <w:rsid w:val="00F20267"/>
    <w:rsid w:val="00F2083D"/>
    <w:rsid w:val="00F23229"/>
    <w:rsid w:val="00F2343B"/>
    <w:rsid w:val="00F23779"/>
    <w:rsid w:val="00F23AF1"/>
    <w:rsid w:val="00F24EAD"/>
    <w:rsid w:val="00F26572"/>
    <w:rsid w:val="00F3072F"/>
    <w:rsid w:val="00F314EE"/>
    <w:rsid w:val="00F3430E"/>
    <w:rsid w:val="00F36B70"/>
    <w:rsid w:val="00F404D0"/>
    <w:rsid w:val="00F4099F"/>
    <w:rsid w:val="00F423A3"/>
    <w:rsid w:val="00F46948"/>
    <w:rsid w:val="00F47EF7"/>
    <w:rsid w:val="00F57B37"/>
    <w:rsid w:val="00F64001"/>
    <w:rsid w:val="00F64587"/>
    <w:rsid w:val="00F64892"/>
    <w:rsid w:val="00F660C0"/>
    <w:rsid w:val="00F67F82"/>
    <w:rsid w:val="00F714AC"/>
    <w:rsid w:val="00F72186"/>
    <w:rsid w:val="00F729B6"/>
    <w:rsid w:val="00F72D02"/>
    <w:rsid w:val="00F736FA"/>
    <w:rsid w:val="00F76862"/>
    <w:rsid w:val="00F7744E"/>
    <w:rsid w:val="00F810D9"/>
    <w:rsid w:val="00F8137B"/>
    <w:rsid w:val="00F81503"/>
    <w:rsid w:val="00F81696"/>
    <w:rsid w:val="00F81825"/>
    <w:rsid w:val="00F84127"/>
    <w:rsid w:val="00F84ED5"/>
    <w:rsid w:val="00F86195"/>
    <w:rsid w:val="00F86BB9"/>
    <w:rsid w:val="00F86C5B"/>
    <w:rsid w:val="00F91011"/>
    <w:rsid w:val="00F92186"/>
    <w:rsid w:val="00F92978"/>
    <w:rsid w:val="00F95CA9"/>
    <w:rsid w:val="00F9766E"/>
    <w:rsid w:val="00FA0C2D"/>
    <w:rsid w:val="00FA2A15"/>
    <w:rsid w:val="00FA44AB"/>
    <w:rsid w:val="00FA7D63"/>
    <w:rsid w:val="00FB3A49"/>
    <w:rsid w:val="00FB3EBD"/>
    <w:rsid w:val="00FC009D"/>
    <w:rsid w:val="00FC0572"/>
    <w:rsid w:val="00FC371C"/>
    <w:rsid w:val="00FC3A45"/>
    <w:rsid w:val="00FD34C2"/>
    <w:rsid w:val="00FD3AE3"/>
    <w:rsid w:val="00FD3C19"/>
    <w:rsid w:val="00FD4B62"/>
    <w:rsid w:val="00FD7905"/>
    <w:rsid w:val="00FE2D33"/>
    <w:rsid w:val="00FF1E92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451CDD33-C81C-4283-A035-222EF2A1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B4614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4614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4614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6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6147"/>
    <w:rPr>
      <w:b/>
      <w:bCs/>
      <w:lang w:val="en-GB"/>
    </w:rPr>
  </w:style>
  <w:style w:type="paragraph" w:styleId="Revision">
    <w:name w:val="Revision"/>
    <w:hidden/>
    <w:uiPriority w:val="99"/>
    <w:semiHidden/>
    <w:rsid w:val="00B46147"/>
    <w:rPr>
      <w:sz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C3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ew.officeapps.live.com/op/view.aspx?src=https%3A%2F%2Fwww.itu.int%2Fdms_pub%2Fitu-r%2Fopb%2Fres%2FR-RES-R.36-5-2019-MSW-E.docx&amp;wdOrigin=BROWSELINK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0c0be09d-8cb2-4182-91c7-dd0d530abb88">
      <Terms xmlns="http://schemas.microsoft.com/office/infopath/2007/PartnerControls"/>
    </lcf76f155ced4ddcb4097134ff3c332f>
    <TaxCatchAll xmlns="d507ec59-338c-4f4b-a647-d1d9d2cbb8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1628DA5E65534984528B1C941EEB39" ma:contentTypeVersion="14" ma:contentTypeDescription="Create a new document." ma:contentTypeScope="" ma:versionID="bacd40530aa717fd6ac98525bd5dc58b">
  <xsd:schema xmlns:xsd="http://www.w3.org/2001/XMLSchema" xmlns:xs="http://www.w3.org/2001/XMLSchema" xmlns:p="http://schemas.microsoft.com/office/2006/metadata/properties" xmlns:ns2="0c0be09d-8cb2-4182-91c7-dd0d530abb88" xmlns:ns3="d507ec59-338c-4f4b-a647-d1d9d2cbb84d" targetNamespace="http://schemas.microsoft.com/office/2006/metadata/properties" ma:root="true" ma:fieldsID="53a80f9bf545472058d59fdd4e23e93a" ns2:_="" ns3:_="">
    <xsd:import namespace="0c0be09d-8cb2-4182-91c7-dd0d530abb88"/>
    <xsd:import namespace="d507ec59-338c-4f4b-a647-d1d9d2cbb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be09d-8cb2-4182-91c7-dd0d530ab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4f2fb4b-6ecc-4af9-953f-79fba6937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7ec59-338c-4f4b-a647-d1d9d2cbb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81e40dc-6e05-406b-978b-495b45de67da}" ma:internalName="TaxCatchAll" ma:showField="CatchAllData" ma:web="d507ec59-338c-4f4b-a647-d1d9d2cbb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727EA-9798-4F4C-8AFB-9A9EB5F01F2F}">
  <ds:schemaRefs>
    <ds:schemaRef ds:uri="http://purl.org/dc/terms/"/>
    <ds:schemaRef ds:uri="http://purl.org/dc/elements/1.1/"/>
    <ds:schemaRef ds:uri="0c0be09d-8cb2-4182-91c7-dd0d530abb88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d507ec59-338c-4f4b-a647-d1d9d2cbb84d"/>
  </ds:schemaRefs>
</ds:datastoreItem>
</file>

<file path=customXml/itemProps2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0318A-19BC-4DDC-BA70-C61141E4C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0be09d-8cb2-4182-91c7-dd0d530abb88"/>
    <ds:schemaRef ds:uri="d507ec59-338c-4f4b-a647-d1d9d2cbb8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1337</Words>
  <Characters>9521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10837</CharactersWithSpaces>
  <SharedDoc>false</SharedDoc>
  <HLinks>
    <vt:vector size="72" baseType="variant">
      <vt:variant>
        <vt:i4>3932262</vt:i4>
      </vt:variant>
      <vt:variant>
        <vt:i4>33</vt:i4>
      </vt:variant>
      <vt:variant>
        <vt:i4>0</vt:i4>
      </vt:variant>
      <vt:variant>
        <vt:i4>5</vt:i4>
      </vt:variant>
      <vt:variant>
        <vt:lpwstr>https://www.itu.int/rec/R-REC-M.1849-3-202302-I/en</vt:lpwstr>
      </vt:variant>
      <vt:variant>
        <vt:lpwstr/>
      </vt:variant>
      <vt:variant>
        <vt:i4>3932256</vt:i4>
      </vt:variant>
      <vt:variant>
        <vt:i4>30</vt:i4>
      </vt:variant>
      <vt:variant>
        <vt:i4>0</vt:i4>
      </vt:variant>
      <vt:variant>
        <vt:i4>5</vt:i4>
      </vt:variant>
      <vt:variant>
        <vt:lpwstr>https://www.itu.int/rec/R-REC-M.2010-2-202302-I/en</vt:lpwstr>
      </vt:variant>
      <vt:variant>
        <vt:lpwstr/>
      </vt:variant>
      <vt:variant>
        <vt:i4>3604580</vt:i4>
      </vt:variant>
      <vt:variant>
        <vt:i4>27</vt:i4>
      </vt:variant>
      <vt:variant>
        <vt:i4>0</vt:i4>
      </vt:variant>
      <vt:variant>
        <vt:i4>5</vt:i4>
      </vt:variant>
      <vt:variant>
        <vt:lpwstr>https://www.itu.int/rec/R-REC-M.2058-1-202302-I/en</vt:lpwstr>
      </vt:variant>
      <vt:variant>
        <vt:lpwstr/>
      </vt:variant>
      <vt:variant>
        <vt:i4>5308501</vt:i4>
      </vt:variant>
      <vt:variant>
        <vt:i4>24</vt:i4>
      </vt:variant>
      <vt:variant>
        <vt:i4>0</vt:i4>
      </vt:variant>
      <vt:variant>
        <vt:i4>5</vt:i4>
      </vt:variant>
      <vt:variant>
        <vt:lpwstr>https://www.itu.int/rec/R-REC-M.585-9-202205-I/en</vt:lpwstr>
      </vt:variant>
      <vt:variant>
        <vt:lpwstr/>
      </vt:variant>
      <vt:variant>
        <vt:i4>3866722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https://www.itu.int/rec/R-REC-M.2135-1-202302-I/en</vt:lpwstr>
      </vt:variant>
      <vt:variant>
        <vt:lpwstr/>
      </vt:variant>
      <vt:variant>
        <vt:i4>3997801</vt:i4>
      </vt:variant>
      <vt:variant>
        <vt:i4>18</vt:i4>
      </vt:variant>
      <vt:variant>
        <vt:i4>0</vt:i4>
      </vt:variant>
      <vt:variant>
        <vt:i4>5</vt:i4>
      </vt:variant>
      <vt:variant>
        <vt:lpwstr>https://www.itu.int/rec/R-REC-M.2092-1-202202-I/en</vt:lpwstr>
      </vt:variant>
      <vt:variant>
        <vt:lpwstr/>
      </vt:variant>
      <vt:variant>
        <vt:i4>3932266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https://www.itu.int/rec/R-REC-M.1796-3-202202-I/en</vt:lpwstr>
      </vt:variant>
      <vt:variant>
        <vt:lpwstr/>
      </vt:variant>
      <vt:variant>
        <vt:i4>3866725</vt:i4>
      </vt:variant>
      <vt:variant>
        <vt:i4>12</vt:i4>
      </vt:variant>
      <vt:variant>
        <vt:i4>0</vt:i4>
      </vt:variant>
      <vt:variant>
        <vt:i4>5</vt:i4>
      </vt:variant>
      <vt:variant>
        <vt:lpwstr>https://www.itu.int/rec/R-REC-M.1465-4-202202-I/en</vt:lpwstr>
      </vt:variant>
      <vt:variant>
        <vt:lpwstr/>
      </vt:variant>
      <vt:variant>
        <vt:i4>3342441</vt:i4>
      </vt:variant>
      <vt:variant>
        <vt:i4>9</vt:i4>
      </vt:variant>
      <vt:variant>
        <vt:i4>0</vt:i4>
      </vt:variant>
      <vt:variant>
        <vt:i4>5</vt:i4>
      </vt:variant>
      <vt:variant>
        <vt:lpwstr>https://www.itu.int/rec/R-REC-M.1798-2-202102-I/en</vt:lpwstr>
      </vt:variant>
      <vt:variant>
        <vt:lpwstr/>
      </vt:variant>
      <vt:variant>
        <vt:i4>4718697</vt:i4>
      </vt:variant>
      <vt:variant>
        <vt:i4>6</vt:i4>
      </vt:variant>
      <vt:variant>
        <vt:i4>0</vt:i4>
      </vt:variant>
      <vt:variant>
        <vt:i4>5</vt:i4>
      </vt:variant>
      <vt:variant>
        <vt:lpwstr>mailto:NJS@asri.aero</vt:lpwstr>
      </vt:variant>
      <vt:variant>
        <vt:lpwstr/>
      </vt:variant>
      <vt:variant>
        <vt:i4>3473481</vt:i4>
      </vt:variant>
      <vt:variant>
        <vt:i4>3</vt:i4>
      </vt:variant>
      <vt:variant>
        <vt:i4>0</vt:i4>
      </vt:variant>
      <vt:variant>
        <vt:i4>5</vt:i4>
      </vt:variant>
      <vt:variant>
        <vt:lpwstr>https://view.officeapps.live.com/op/view.aspx?src=https%3A%2F%2Fwww.itu.int%2Fdms_pub%2Fitu-r%2Fopb%2Fres%2FR-RES-R.36-5-2019-MSW-E.docx&amp;wdOrigin=BROWSELINK</vt:lpwstr>
      </vt:variant>
      <vt:variant>
        <vt:lpwstr/>
      </vt:variant>
      <vt:variant>
        <vt:i4>3473481</vt:i4>
      </vt:variant>
      <vt:variant>
        <vt:i4>0</vt:i4>
      </vt:variant>
      <vt:variant>
        <vt:i4>0</vt:i4>
      </vt:variant>
      <vt:variant>
        <vt:i4>5</vt:i4>
      </vt:variant>
      <vt:variant>
        <vt:lpwstr>https://view.officeapps.live.com/op/view.aspx?src=https%3A%2F%2Fwww.itu.int%2Fdms_pub%2Fitu-r%2Fopb%2Fres%2FR-RES-R.36-5-2019-MSW-E.docx&amp;wdOrigin=BROWSELINK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Nic Shrout</cp:lastModifiedBy>
  <cp:revision>4</cp:revision>
  <cp:lastPrinted>2013-08-01T15:40:00Z</cp:lastPrinted>
  <dcterms:created xsi:type="dcterms:W3CDTF">2023-03-09T16:41:00Z</dcterms:created>
  <dcterms:modified xsi:type="dcterms:W3CDTF">2023-03-09T16:46:00Z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