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4542377B" w14:textId="77777777" w:rsidTr="00876A8A">
        <w:trPr>
          <w:cantSplit/>
        </w:trPr>
        <w:tc>
          <w:tcPr>
            <w:tcW w:w="6487" w:type="dxa"/>
            <w:vMerge w:val="restart"/>
          </w:tcPr>
          <w:p w14:paraId="3A2F939A" w14:textId="77777777" w:rsidR="007525B1" w:rsidRPr="00982084" w:rsidRDefault="007525B1" w:rsidP="004039AB">
            <w:pPr>
              <w:shd w:val="solid" w:color="FFFFFF" w:fill="FFFFFF"/>
              <w:tabs>
                <w:tab w:val="clear" w:pos="1134"/>
                <w:tab w:val="clear" w:pos="1871"/>
                <w:tab w:val="clear" w:pos="2268"/>
              </w:tabs>
              <w:spacing w:before="0" w:after="240"/>
              <w:ind w:left="1134" w:hanging="1134"/>
              <w:rPr>
                <w:rFonts w:ascii="Verdana" w:hAnsi="Verdana"/>
                <w:sz w:val="20"/>
              </w:rPr>
            </w:pPr>
            <w:bookmarkStart w:id="0" w:name="recibido"/>
            <w:bookmarkStart w:id="1" w:name="dnum" w:colFirst="1" w:colLast="1"/>
            <w:bookmarkEnd w:id="0"/>
          </w:p>
        </w:tc>
        <w:tc>
          <w:tcPr>
            <w:tcW w:w="3402" w:type="dxa"/>
          </w:tcPr>
          <w:p w14:paraId="4E3E40A1"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73F21788" w14:textId="77777777" w:rsidTr="00876A8A">
        <w:trPr>
          <w:cantSplit/>
        </w:trPr>
        <w:tc>
          <w:tcPr>
            <w:tcW w:w="6487" w:type="dxa"/>
            <w:vMerge/>
          </w:tcPr>
          <w:p w14:paraId="18573F1B" w14:textId="77777777" w:rsidR="000069D4" w:rsidRDefault="000069D4" w:rsidP="00A5173C">
            <w:pPr>
              <w:spacing w:before="60"/>
              <w:jc w:val="center"/>
              <w:rPr>
                <w:b/>
                <w:smallCaps/>
                <w:sz w:val="32"/>
                <w:lang w:eastAsia="zh-CN"/>
              </w:rPr>
            </w:pPr>
            <w:bookmarkStart w:id="2" w:name="ddate" w:colFirst="1" w:colLast="1"/>
            <w:bookmarkEnd w:id="1"/>
          </w:p>
        </w:tc>
        <w:tc>
          <w:tcPr>
            <w:tcW w:w="3402" w:type="dxa"/>
          </w:tcPr>
          <w:p w14:paraId="661CA4FB"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37415473" w14:textId="77777777" w:rsidTr="00876A8A">
        <w:trPr>
          <w:cantSplit/>
        </w:trPr>
        <w:tc>
          <w:tcPr>
            <w:tcW w:w="6487" w:type="dxa"/>
            <w:vMerge/>
          </w:tcPr>
          <w:p w14:paraId="297DC141"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586BB666" w14:textId="77777777" w:rsidR="000069D4" w:rsidRPr="007525B1" w:rsidRDefault="000069D4" w:rsidP="00A5173C">
            <w:pPr>
              <w:shd w:val="solid" w:color="FFFFFF" w:fill="FFFFFF"/>
              <w:spacing w:before="0" w:line="240" w:lineRule="atLeast"/>
              <w:rPr>
                <w:rFonts w:ascii="Verdana" w:eastAsia="SimSun" w:hAnsi="Verdana"/>
                <w:sz w:val="20"/>
                <w:lang w:eastAsia="zh-CN"/>
              </w:rPr>
            </w:pPr>
          </w:p>
        </w:tc>
      </w:tr>
      <w:tr w:rsidR="000069D4" w14:paraId="24A294C8" w14:textId="77777777" w:rsidTr="00D046A7">
        <w:trPr>
          <w:cantSplit/>
        </w:trPr>
        <w:tc>
          <w:tcPr>
            <w:tcW w:w="9889" w:type="dxa"/>
            <w:gridSpan w:val="2"/>
          </w:tcPr>
          <w:p w14:paraId="6051A11C" w14:textId="77777777" w:rsidR="00BF7745" w:rsidRDefault="00BF7745" w:rsidP="00BF7745">
            <w:pPr>
              <w:pStyle w:val="RecNo"/>
              <w:tabs>
                <w:tab w:val="left" w:pos="795"/>
              </w:tabs>
              <w:spacing w:before="0"/>
              <w:jc w:val="both"/>
              <w:rPr>
                <w:lang w:val="en-US"/>
              </w:rPr>
            </w:pPr>
            <w:bookmarkStart w:id="4" w:name="drec" w:colFirst="0" w:colLast="0"/>
            <w:bookmarkEnd w:id="3"/>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F7745" w:rsidRPr="00F62E12" w14:paraId="46D1FFF6" w14:textId="77777777" w:rsidTr="00D667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9E8723" w14:textId="77777777" w:rsidR="00BF7745" w:rsidRPr="00F62E12" w:rsidRDefault="00BF7745" w:rsidP="00143AE1">
                  <w:pPr>
                    <w:framePr w:hSpace="180" w:wrap="around" w:hAnchor="margin" w:y="-687"/>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7AB32CFE" w14:textId="77777777" w:rsidR="00BF7745" w:rsidRPr="00F62E12" w:rsidRDefault="00BF7745" w:rsidP="00143AE1">
                  <w:pPr>
                    <w:keepNext/>
                    <w:keepLines/>
                    <w:framePr w:hSpace="180" w:wrap="around" w:hAnchor="margin" w:y="-687"/>
                    <w:spacing w:before="0" w:after="120"/>
                    <w:jc w:val="center"/>
                    <w:rPr>
                      <w:b/>
                      <w:spacing w:val="-3"/>
                      <w:szCs w:val="24"/>
                    </w:rPr>
                  </w:pPr>
                  <w:r w:rsidRPr="00F62E12">
                    <w:rPr>
                      <w:b/>
                      <w:spacing w:val="-3"/>
                      <w:szCs w:val="24"/>
                    </w:rPr>
                    <w:t>Fact Sheet</w:t>
                  </w:r>
                </w:p>
              </w:tc>
            </w:tr>
            <w:tr w:rsidR="00BF7745" w:rsidRPr="00F62E12" w14:paraId="2BCC7820" w14:textId="77777777" w:rsidTr="00D667BE">
              <w:trPr>
                <w:trHeight w:val="348"/>
              </w:trPr>
              <w:tc>
                <w:tcPr>
                  <w:tcW w:w="3984" w:type="dxa"/>
                  <w:tcBorders>
                    <w:left w:val="double" w:sz="6" w:space="0" w:color="auto"/>
                  </w:tcBorders>
                </w:tcPr>
                <w:p w14:paraId="01556B98" w14:textId="77777777" w:rsidR="00BF7745" w:rsidRPr="00F62E12" w:rsidRDefault="00BF7745" w:rsidP="00143AE1">
                  <w:pPr>
                    <w:framePr w:hSpace="180" w:wrap="around" w:hAnchor="margin" w:y="-687"/>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450D56EC" w14:textId="7A2C7643" w:rsidR="00BF7745" w:rsidRPr="00F62E12" w:rsidRDefault="00BF7745" w:rsidP="00143AE1">
                  <w:pPr>
                    <w:framePr w:hSpace="180" w:wrap="around" w:hAnchor="margin" w:y="-687"/>
                    <w:spacing w:after="120"/>
                    <w:ind w:left="144" w:right="144"/>
                    <w:rPr>
                      <w:szCs w:val="24"/>
                    </w:rPr>
                  </w:pPr>
                  <w:r w:rsidRPr="00F62E12">
                    <w:rPr>
                      <w:b/>
                      <w:szCs w:val="24"/>
                    </w:rPr>
                    <w:t>Document No:</w:t>
                  </w:r>
                  <w:r w:rsidRPr="00F62E12">
                    <w:rPr>
                      <w:szCs w:val="24"/>
                    </w:rPr>
                    <w:t xml:space="preserve"> </w:t>
                  </w:r>
                  <w:r w:rsidR="00D539F8">
                    <w:rPr>
                      <w:szCs w:val="24"/>
                    </w:rPr>
                    <w:t xml:space="preserve">USWP 5C 29-22 </w:t>
                  </w:r>
                  <w:r w:rsidR="00732278">
                    <w:rPr>
                      <w:szCs w:val="24"/>
                    </w:rPr>
                    <w:t xml:space="preserve">final </w:t>
                  </w:r>
                  <w:r w:rsidRPr="00F62E12">
                    <w:rPr>
                      <w:szCs w:val="24"/>
                    </w:rPr>
                    <w:t>F.1821</w:t>
                  </w:r>
                </w:p>
              </w:tc>
            </w:tr>
            <w:tr w:rsidR="00BF7745" w:rsidRPr="00F62E12" w14:paraId="4366FA5B" w14:textId="77777777" w:rsidTr="00D667BE">
              <w:trPr>
                <w:trHeight w:val="378"/>
              </w:trPr>
              <w:tc>
                <w:tcPr>
                  <w:tcW w:w="3984" w:type="dxa"/>
                  <w:tcBorders>
                    <w:left w:val="double" w:sz="6" w:space="0" w:color="auto"/>
                  </w:tcBorders>
                </w:tcPr>
                <w:p w14:paraId="5E292124" w14:textId="77777777" w:rsidR="00BF7745" w:rsidRPr="00F62E12" w:rsidRDefault="00BF7745" w:rsidP="00143AE1">
                  <w:pPr>
                    <w:framePr w:hSpace="180" w:wrap="around" w:hAnchor="margin" w:y="-687"/>
                    <w:spacing w:before="0"/>
                    <w:ind w:left="144" w:right="144"/>
                    <w:rPr>
                      <w:szCs w:val="24"/>
                      <w:lang w:val="pt-BR"/>
                    </w:rPr>
                  </w:pPr>
                  <w:r w:rsidRPr="00F62E12">
                    <w:rPr>
                      <w:b/>
                      <w:szCs w:val="24"/>
                      <w:lang w:val="pt-BR"/>
                    </w:rPr>
                    <w:t>Ref:</w:t>
                  </w:r>
                  <w:r>
                    <w:rPr>
                      <w:szCs w:val="24"/>
                      <w:lang w:val="pt-BR"/>
                    </w:rPr>
                    <w:t xml:space="preserve"> </w:t>
                  </w:r>
                  <w:r w:rsidRPr="003906EE">
                    <w:rPr>
                      <w:szCs w:val="24"/>
                      <w:lang w:val="pt-BR"/>
                    </w:rPr>
                    <w:t>Annex 13 to</w:t>
                  </w:r>
                  <w:r>
                    <w:rPr>
                      <w:szCs w:val="24"/>
                      <w:lang w:val="pt-BR"/>
                    </w:rPr>
                    <w:t xml:space="preserve"> </w:t>
                  </w:r>
                  <w:r w:rsidRPr="003906EE">
                    <w:rPr>
                      <w:szCs w:val="24"/>
                      <w:lang w:val="pt-BR"/>
                    </w:rPr>
                    <w:t>Document</w:t>
                  </w:r>
                  <w:r>
                    <w:rPr>
                      <w:szCs w:val="24"/>
                      <w:lang w:val="pt-BR"/>
                    </w:rPr>
                    <w:t xml:space="preserve"> </w:t>
                  </w:r>
                  <w:r w:rsidRPr="003906EE">
                    <w:rPr>
                      <w:szCs w:val="24"/>
                      <w:lang w:val="pt-BR"/>
                    </w:rPr>
                    <w:t>5C/345-E</w:t>
                  </w:r>
                </w:p>
                <w:p w14:paraId="6AE940C9" w14:textId="77777777" w:rsidR="00BF7745" w:rsidRPr="00F62E12" w:rsidRDefault="00BF7745" w:rsidP="00143AE1">
                  <w:pPr>
                    <w:framePr w:hSpace="180" w:wrap="around" w:hAnchor="margin" w:y="-687"/>
                    <w:spacing w:before="0"/>
                    <w:ind w:left="144" w:right="144"/>
                    <w:rPr>
                      <w:szCs w:val="24"/>
                    </w:rPr>
                  </w:pPr>
                  <w:r w:rsidRPr="00F62E12">
                    <w:rPr>
                      <w:b/>
                      <w:szCs w:val="24"/>
                      <w:lang w:val="pt-BR"/>
                    </w:rPr>
                    <w:tab/>
                  </w:r>
                </w:p>
              </w:tc>
              <w:tc>
                <w:tcPr>
                  <w:tcW w:w="5409" w:type="dxa"/>
                  <w:tcBorders>
                    <w:right w:val="double" w:sz="6" w:space="0" w:color="auto"/>
                  </w:tcBorders>
                </w:tcPr>
                <w:p w14:paraId="11674FA4" w14:textId="77777777" w:rsidR="00BF7745" w:rsidRPr="00F62E12" w:rsidRDefault="00BF7745" w:rsidP="00143AE1">
                  <w:pPr>
                    <w:framePr w:hSpace="180" w:wrap="around" w:hAnchor="margin" w:y="-687"/>
                    <w:tabs>
                      <w:tab w:val="left" w:pos="162"/>
                    </w:tabs>
                    <w:spacing w:before="0"/>
                    <w:ind w:left="612" w:right="144" w:hanging="468"/>
                    <w:rPr>
                      <w:szCs w:val="24"/>
                    </w:rPr>
                  </w:pPr>
                  <w:r w:rsidRPr="00F62E12">
                    <w:rPr>
                      <w:b/>
                      <w:szCs w:val="24"/>
                    </w:rPr>
                    <w:t>Date:</w:t>
                  </w:r>
                  <w:r w:rsidRPr="00F62E12">
                    <w:rPr>
                      <w:szCs w:val="24"/>
                    </w:rPr>
                    <w:t xml:space="preserve">  </w:t>
                  </w:r>
                  <w:r>
                    <w:rPr>
                      <w:szCs w:val="24"/>
                    </w:rPr>
                    <w:t>1/2</w:t>
                  </w:r>
                  <w:r w:rsidR="002E5A81">
                    <w:rPr>
                      <w:szCs w:val="24"/>
                    </w:rPr>
                    <w:t>4</w:t>
                  </w:r>
                  <w:r>
                    <w:rPr>
                      <w:szCs w:val="24"/>
                    </w:rPr>
                    <w:t>/2023</w:t>
                  </w:r>
                </w:p>
              </w:tc>
            </w:tr>
            <w:tr w:rsidR="00BF7745" w:rsidRPr="00F62E12" w14:paraId="57D6DF6D" w14:textId="77777777" w:rsidTr="00D667BE">
              <w:trPr>
                <w:trHeight w:val="459"/>
              </w:trPr>
              <w:tc>
                <w:tcPr>
                  <w:tcW w:w="9393" w:type="dxa"/>
                  <w:gridSpan w:val="2"/>
                  <w:tcBorders>
                    <w:left w:val="double" w:sz="6" w:space="0" w:color="auto"/>
                    <w:right w:val="double" w:sz="6" w:space="0" w:color="auto"/>
                  </w:tcBorders>
                </w:tcPr>
                <w:p w14:paraId="609F3C3D" w14:textId="77777777" w:rsidR="00BF7745" w:rsidRPr="00F62E12" w:rsidRDefault="00BF7745" w:rsidP="00143AE1">
                  <w:pPr>
                    <w:framePr w:hSpace="180" w:wrap="around" w:hAnchor="margin" w:y="-687"/>
                    <w:spacing w:before="0" w:after="120"/>
                    <w:ind w:left="187"/>
                    <w:rPr>
                      <w:szCs w:val="24"/>
                      <w:lang w:val="en-US"/>
                    </w:rPr>
                  </w:pPr>
                  <w:r w:rsidRPr="00F62E12">
                    <w:rPr>
                      <w:b/>
                      <w:bCs/>
                      <w:szCs w:val="24"/>
                    </w:rPr>
                    <w:t>Document Title:</w:t>
                  </w:r>
                  <w:r w:rsidRPr="00F62E12">
                    <w:rPr>
                      <w:bCs/>
                      <w:szCs w:val="24"/>
                    </w:rPr>
                    <w:t xml:space="preserve">  </w:t>
                  </w:r>
                  <w:bookmarkStart w:id="5" w:name="_Hlk93660584"/>
                  <w:r w:rsidRPr="00F62E12">
                    <w:rPr>
                      <w:bCs/>
                      <w:szCs w:val="24"/>
                    </w:rPr>
                    <w:t>Preliminary Draft Revision to Recommendation ITU-R F.1821 “Characteristics of advanced digital high frequency (HF) radiocommunication systems.</w:t>
                  </w:r>
                  <w:bookmarkEnd w:id="5"/>
                  <w:r>
                    <w:rPr>
                      <w:bCs/>
                      <w:szCs w:val="24"/>
                    </w:rPr>
                    <w:t>”</w:t>
                  </w:r>
                </w:p>
              </w:tc>
            </w:tr>
            <w:tr w:rsidR="00BF7745" w:rsidRPr="00F62E12" w14:paraId="7BDFAB09" w14:textId="77777777" w:rsidTr="00D667BE">
              <w:trPr>
                <w:trHeight w:val="1960"/>
              </w:trPr>
              <w:tc>
                <w:tcPr>
                  <w:tcW w:w="3984" w:type="dxa"/>
                  <w:tcBorders>
                    <w:left w:val="double" w:sz="6" w:space="0" w:color="auto"/>
                  </w:tcBorders>
                </w:tcPr>
                <w:p w14:paraId="69464EAF" w14:textId="77777777" w:rsidR="00BF7745" w:rsidRPr="00F62E12" w:rsidRDefault="00BF7745" w:rsidP="00143AE1">
                  <w:pPr>
                    <w:framePr w:hSpace="180" w:wrap="around" w:hAnchor="margin" w:y="-687"/>
                    <w:ind w:left="144" w:right="144"/>
                    <w:rPr>
                      <w:b/>
                      <w:szCs w:val="24"/>
                    </w:rPr>
                  </w:pPr>
                  <w:r w:rsidRPr="00F62E12">
                    <w:rPr>
                      <w:b/>
                      <w:szCs w:val="24"/>
                    </w:rPr>
                    <w:t>Author(s)/Contributors(s):</w:t>
                  </w:r>
                </w:p>
                <w:p w14:paraId="4945739A" w14:textId="77777777" w:rsidR="00BF7745" w:rsidRPr="00F62E12" w:rsidRDefault="00BF7745" w:rsidP="00143AE1">
                  <w:pPr>
                    <w:framePr w:hSpace="180" w:wrap="around" w:hAnchor="margin" w:y="-687"/>
                    <w:spacing w:before="0"/>
                    <w:ind w:left="144" w:right="144"/>
                    <w:rPr>
                      <w:bCs/>
                      <w:iCs/>
                      <w:szCs w:val="24"/>
                      <w:lang w:val="en-US"/>
                    </w:rPr>
                  </w:pPr>
                </w:p>
                <w:p w14:paraId="0870C798"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Fumie Wingo</w:t>
                  </w:r>
                </w:p>
                <w:p w14:paraId="69A5D43A"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Department of the Navy</w:t>
                  </w:r>
                </w:p>
                <w:p w14:paraId="19CBB640" w14:textId="77777777" w:rsidR="00BF7745" w:rsidRPr="00F62E12" w:rsidRDefault="00BF7745" w:rsidP="00143AE1">
                  <w:pPr>
                    <w:framePr w:hSpace="180" w:wrap="around" w:hAnchor="margin" w:y="-687"/>
                    <w:spacing w:before="0"/>
                    <w:ind w:left="144" w:right="144"/>
                    <w:rPr>
                      <w:bCs/>
                      <w:iCs/>
                      <w:szCs w:val="24"/>
                      <w:lang w:val="en-US"/>
                    </w:rPr>
                  </w:pPr>
                </w:p>
                <w:p w14:paraId="371B6E6C"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Robert Leck</w:t>
                  </w:r>
                </w:p>
                <w:p w14:paraId="3267EF6A"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5858889A" w14:textId="77777777" w:rsidR="00BF7745" w:rsidRPr="00F62E12" w:rsidRDefault="00BF7745" w:rsidP="00143AE1">
                  <w:pPr>
                    <w:framePr w:hSpace="180" w:wrap="around" w:hAnchor="margin" w:y="-687"/>
                    <w:spacing w:before="0"/>
                    <w:ind w:left="144" w:right="144"/>
                    <w:rPr>
                      <w:bCs/>
                      <w:iCs/>
                      <w:szCs w:val="24"/>
                      <w:lang w:val="en-US"/>
                    </w:rPr>
                  </w:pPr>
                </w:p>
                <w:p w14:paraId="577D66A4"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Taylor King</w:t>
                  </w:r>
                </w:p>
                <w:p w14:paraId="00D79499" w14:textId="77777777" w:rsidR="00BF7745" w:rsidRPr="00F62E12" w:rsidRDefault="00BF7745" w:rsidP="00143AE1">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696C5E16" w14:textId="77777777" w:rsidR="00BF7745" w:rsidRPr="00F62E12" w:rsidRDefault="00BF7745" w:rsidP="00143AE1">
                  <w:pPr>
                    <w:framePr w:hSpace="180" w:wrap="around" w:hAnchor="margin" w:y="-687"/>
                    <w:spacing w:before="0"/>
                    <w:ind w:left="144" w:right="144"/>
                    <w:rPr>
                      <w:bCs/>
                      <w:iCs/>
                      <w:szCs w:val="24"/>
                      <w:lang w:val="en-US"/>
                    </w:rPr>
                  </w:pPr>
                </w:p>
                <w:p w14:paraId="7D626E25" w14:textId="77777777" w:rsidR="00BF7745" w:rsidRPr="00F62E12" w:rsidRDefault="00BF7745" w:rsidP="00143AE1">
                  <w:pPr>
                    <w:framePr w:hSpace="180" w:wrap="around" w:hAnchor="margin" w:y="-687"/>
                    <w:spacing w:before="0"/>
                    <w:ind w:right="144"/>
                    <w:rPr>
                      <w:bCs/>
                      <w:iCs/>
                      <w:szCs w:val="24"/>
                      <w:lang w:val="en-US"/>
                    </w:rPr>
                  </w:pPr>
                </w:p>
                <w:p w14:paraId="44288C49" w14:textId="77777777" w:rsidR="00BF7745" w:rsidRPr="00F62E12" w:rsidRDefault="00BF7745" w:rsidP="00143AE1">
                  <w:pPr>
                    <w:framePr w:hSpace="180" w:wrap="around" w:hAnchor="margin" w:y="-687"/>
                    <w:spacing w:before="0"/>
                    <w:ind w:left="144" w:right="144"/>
                    <w:rPr>
                      <w:bCs/>
                      <w:iCs/>
                      <w:szCs w:val="24"/>
                      <w:lang w:val="en-US"/>
                    </w:rPr>
                  </w:pPr>
                </w:p>
              </w:tc>
              <w:tc>
                <w:tcPr>
                  <w:tcW w:w="5409" w:type="dxa"/>
                  <w:tcBorders>
                    <w:right w:val="double" w:sz="6" w:space="0" w:color="auto"/>
                  </w:tcBorders>
                </w:tcPr>
                <w:p w14:paraId="629A9652" w14:textId="77777777" w:rsidR="00BF7745" w:rsidRPr="00F62E12" w:rsidRDefault="00BF7745" w:rsidP="00143AE1">
                  <w:pPr>
                    <w:framePr w:hSpace="180" w:wrap="around" w:hAnchor="margin" w:y="-687"/>
                    <w:ind w:left="144" w:right="144"/>
                    <w:rPr>
                      <w:bCs/>
                      <w:szCs w:val="24"/>
                      <w:lang w:val="fr-FR"/>
                    </w:rPr>
                  </w:pPr>
                </w:p>
                <w:p w14:paraId="5F85C4C5" w14:textId="77777777" w:rsidR="00BF7745" w:rsidRPr="00F62E12" w:rsidRDefault="00BF7745" w:rsidP="00143AE1">
                  <w:pPr>
                    <w:framePr w:hSpace="180" w:wrap="around" w:hAnchor="margin" w:y="-687"/>
                    <w:spacing w:before="0"/>
                    <w:ind w:left="144" w:right="144"/>
                    <w:rPr>
                      <w:bCs/>
                      <w:szCs w:val="24"/>
                      <w:lang w:val="fr-FR"/>
                    </w:rPr>
                  </w:pPr>
                  <w:r w:rsidRPr="00F62E12">
                    <w:rPr>
                      <w:bCs/>
                      <w:szCs w:val="24"/>
                      <w:lang w:val="fr-FR"/>
                    </w:rPr>
                    <w:t xml:space="preserve">  </w:t>
                  </w:r>
                </w:p>
                <w:p w14:paraId="29DA9282" w14:textId="77777777" w:rsidR="00BF7745" w:rsidRPr="00F62E12" w:rsidRDefault="00BF7745" w:rsidP="00143AE1">
                  <w:pPr>
                    <w:framePr w:hSpace="180" w:wrap="around" w:hAnchor="margin" w:y="-687"/>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41335001" w14:textId="77777777" w:rsidR="00BF7745" w:rsidRPr="00F62E12" w:rsidRDefault="00BF7745" w:rsidP="00143AE1">
                  <w:pPr>
                    <w:framePr w:hSpace="180" w:wrap="around" w:hAnchor="margin" w:y="-687"/>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7" w:history="1">
                    <w:r w:rsidRPr="00F62E12">
                      <w:rPr>
                        <w:bCs/>
                        <w:color w:val="0000FF"/>
                        <w:szCs w:val="24"/>
                        <w:u w:val="single"/>
                        <w:lang w:val="fr-FR"/>
                      </w:rPr>
                      <w:t>fumie.n.wingo.civ@us.navy.mil</w:t>
                    </w:r>
                  </w:hyperlink>
                </w:p>
                <w:p w14:paraId="68911AD7" w14:textId="77777777" w:rsidR="00BF7745" w:rsidRPr="00F62E12" w:rsidRDefault="00BF7745" w:rsidP="00143AE1">
                  <w:pPr>
                    <w:framePr w:hSpace="180" w:wrap="around" w:hAnchor="margin" w:y="-687"/>
                    <w:spacing w:before="0"/>
                    <w:ind w:left="144" w:right="144"/>
                    <w:rPr>
                      <w:bCs/>
                      <w:color w:val="000000"/>
                      <w:szCs w:val="24"/>
                      <w:lang w:val="fr-FR"/>
                    </w:rPr>
                  </w:pPr>
                </w:p>
                <w:p w14:paraId="21BF9A33" w14:textId="77777777" w:rsidR="00BF7745" w:rsidRPr="00F62E12" w:rsidRDefault="00BF7745" w:rsidP="00143AE1">
                  <w:pPr>
                    <w:framePr w:hSpace="180" w:wrap="around" w:hAnchor="margin" w:y="-687"/>
                    <w:spacing w:before="0"/>
                    <w:ind w:right="144"/>
                    <w:rPr>
                      <w:bCs/>
                      <w:color w:val="000000"/>
                      <w:szCs w:val="24"/>
                      <w:lang w:val="fr-FR"/>
                    </w:rPr>
                  </w:pPr>
                  <w:r w:rsidRPr="00F62E12">
                    <w:rPr>
                      <w:bCs/>
                      <w:color w:val="000000"/>
                      <w:szCs w:val="24"/>
                      <w:lang w:val="fr-FR"/>
                    </w:rPr>
                    <w:t xml:space="preserve">   Phone :   +1-321-332-2111</w:t>
                  </w:r>
                </w:p>
                <w:p w14:paraId="4E8B662D" w14:textId="77777777" w:rsidR="00BF7745" w:rsidRPr="00F62E12" w:rsidRDefault="00BF7745" w:rsidP="00143AE1">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8" w:history="1">
                    <w:r w:rsidRPr="00F62E12">
                      <w:rPr>
                        <w:bCs/>
                        <w:color w:val="0000FF"/>
                        <w:szCs w:val="24"/>
                        <w:u w:val="single"/>
                        <w:lang w:val="fr-FR"/>
                      </w:rPr>
                      <w:t>robert.leck@aces-inc.com</w:t>
                    </w:r>
                  </w:hyperlink>
                </w:p>
                <w:p w14:paraId="54DBA968" w14:textId="77777777" w:rsidR="00BF7745" w:rsidRPr="00F62E12" w:rsidRDefault="00BF7745" w:rsidP="00143AE1">
                  <w:pPr>
                    <w:framePr w:hSpace="180" w:wrap="around" w:hAnchor="margin" w:y="-687"/>
                    <w:spacing w:before="0"/>
                    <w:ind w:right="144"/>
                    <w:rPr>
                      <w:bCs/>
                      <w:color w:val="000000"/>
                      <w:szCs w:val="24"/>
                      <w:lang w:val="fr-FR"/>
                    </w:rPr>
                  </w:pPr>
                </w:p>
                <w:p w14:paraId="09FEEB8D" w14:textId="77777777" w:rsidR="00BF7745" w:rsidRPr="00F62E12" w:rsidRDefault="00BF7745" w:rsidP="00143AE1">
                  <w:pPr>
                    <w:framePr w:hSpace="180" w:wrap="around" w:hAnchor="margin" w:y="-687"/>
                    <w:spacing w:before="0"/>
                    <w:ind w:right="144"/>
                    <w:rPr>
                      <w:bCs/>
                      <w:color w:val="000000"/>
                      <w:szCs w:val="24"/>
                      <w:lang w:val="fr-FR"/>
                    </w:rPr>
                  </w:pPr>
                </w:p>
                <w:p w14:paraId="139F41DD" w14:textId="77777777" w:rsidR="00BF7745" w:rsidRPr="00F62E12" w:rsidRDefault="00BF7745" w:rsidP="00143AE1">
                  <w:pPr>
                    <w:framePr w:hSpace="180" w:wrap="around" w:hAnchor="margin" w:y="-687"/>
                    <w:spacing w:before="0"/>
                    <w:ind w:right="144"/>
                    <w:rPr>
                      <w:bCs/>
                      <w:color w:val="000000"/>
                      <w:szCs w:val="24"/>
                      <w:lang w:val="fr-FR"/>
                    </w:rPr>
                  </w:pPr>
                  <w:r w:rsidRPr="00F62E12">
                    <w:rPr>
                      <w:bCs/>
                      <w:color w:val="000000"/>
                      <w:szCs w:val="24"/>
                      <w:lang w:val="fr-FR"/>
                    </w:rPr>
                    <w:t>Phone :   +1-</w:t>
                  </w:r>
                  <w:r w:rsidRPr="00F62E12">
                    <w:t xml:space="preserve"> 443-966-0550</w:t>
                  </w:r>
                </w:p>
                <w:p w14:paraId="5FAE7341" w14:textId="77777777" w:rsidR="00BF7745" w:rsidRPr="00F62E12" w:rsidRDefault="00BF7745" w:rsidP="00143AE1">
                  <w:pPr>
                    <w:framePr w:hSpace="180" w:wrap="around" w:hAnchor="margin" w:y="-687"/>
                    <w:spacing w:before="0"/>
                    <w:ind w:right="144"/>
                    <w:rPr>
                      <w:bCs/>
                      <w:color w:val="000000"/>
                      <w:szCs w:val="24"/>
                      <w:lang w:val="fr-FR"/>
                    </w:rPr>
                  </w:pPr>
                  <w:r w:rsidRPr="00F62E12">
                    <w:rPr>
                      <w:bCs/>
                      <w:color w:val="000000"/>
                      <w:szCs w:val="24"/>
                      <w:lang w:val="fr-FR"/>
                    </w:rPr>
                    <w:t xml:space="preserve"> Email :    </w:t>
                  </w:r>
                  <w:hyperlink r:id="rId9" w:history="1">
                    <w:r w:rsidRPr="00F62E12">
                      <w:rPr>
                        <w:bCs/>
                        <w:color w:val="0000FF"/>
                        <w:szCs w:val="24"/>
                        <w:u w:val="single"/>
                        <w:lang w:val="fr-FR"/>
                      </w:rPr>
                      <w:t>taylor.king@ACES-INC.COM</w:t>
                    </w:r>
                  </w:hyperlink>
                </w:p>
                <w:p w14:paraId="428878C1" w14:textId="77777777" w:rsidR="00BF7745" w:rsidRPr="00F62E12" w:rsidRDefault="00BF7745" w:rsidP="00143AE1">
                  <w:pPr>
                    <w:framePr w:hSpace="180" w:wrap="around" w:hAnchor="margin" w:y="-687"/>
                    <w:spacing w:before="0"/>
                    <w:ind w:right="144"/>
                    <w:rPr>
                      <w:bCs/>
                      <w:color w:val="000000"/>
                      <w:szCs w:val="24"/>
                      <w:lang w:val="fr-FR"/>
                    </w:rPr>
                  </w:pPr>
                </w:p>
                <w:p w14:paraId="088D4C6C" w14:textId="77777777" w:rsidR="00BF7745" w:rsidRPr="00F62E12" w:rsidRDefault="00BF7745" w:rsidP="00143AE1">
                  <w:pPr>
                    <w:framePr w:hSpace="180" w:wrap="around" w:hAnchor="margin" w:y="-687"/>
                    <w:spacing w:before="0"/>
                    <w:ind w:right="144"/>
                    <w:rPr>
                      <w:bCs/>
                      <w:color w:val="000000"/>
                      <w:szCs w:val="24"/>
                      <w:lang w:val="fr-FR"/>
                    </w:rPr>
                  </w:pPr>
                </w:p>
                <w:p w14:paraId="2FB98993" w14:textId="77777777" w:rsidR="00BF7745" w:rsidRPr="00F62E12" w:rsidRDefault="00BF7745" w:rsidP="00143AE1">
                  <w:pPr>
                    <w:framePr w:hSpace="180" w:wrap="around" w:hAnchor="margin" w:y="-687"/>
                    <w:spacing w:before="0"/>
                    <w:ind w:right="144"/>
                    <w:rPr>
                      <w:bCs/>
                      <w:color w:val="000000"/>
                      <w:szCs w:val="24"/>
                      <w:lang w:val="fr-FR"/>
                    </w:rPr>
                  </w:pPr>
                </w:p>
              </w:tc>
            </w:tr>
            <w:tr w:rsidR="00BF7745" w:rsidRPr="00F62E12" w14:paraId="060652B6" w14:textId="77777777" w:rsidTr="00D667BE">
              <w:trPr>
                <w:trHeight w:val="541"/>
              </w:trPr>
              <w:tc>
                <w:tcPr>
                  <w:tcW w:w="9393" w:type="dxa"/>
                  <w:gridSpan w:val="2"/>
                  <w:tcBorders>
                    <w:left w:val="double" w:sz="6" w:space="0" w:color="auto"/>
                    <w:right w:val="double" w:sz="6" w:space="0" w:color="auto"/>
                  </w:tcBorders>
                </w:tcPr>
                <w:p w14:paraId="4EB161EB" w14:textId="77777777" w:rsidR="00BF7745" w:rsidRPr="00F62E12" w:rsidRDefault="00BF7745" w:rsidP="00143AE1">
                  <w:pPr>
                    <w:framePr w:hSpace="180" w:wrap="around" w:hAnchor="margin" w:y="-687"/>
                    <w:spacing w:after="120"/>
                    <w:ind w:left="187" w:right="144"/>
                    <w:rPr>
                      <w:szCs w:val="24"/>
                    </w:rPr>
                  </w:pPr>
                  <w:r w:rsidRPr="00F62E12">
                    <w:rPr>
                      <w:b/>
                      <w:szCs w:val="24"/>
                    </w:rPr>
                    <w:t>Purpose/Objective:</w:t>
                  </w:r>
                  <w:r w:rsidRPr="00F62E12">
                    <w:rPr>
                      <w:bCs/>
                      <w:szCs w:val="24"/>
                    </w:rPr>
                    <w:t xml:space="preserve">  This is a Fact Sheet </w:t>
                  </w:r>
                  <w:r>
                    <w:rPr>
                      <w:bCs/>
                      <w:szCs w:val="24"/>
                    </w:rPr>
                    <w:t>for the elevation of the Working</w:t>
                  </w:r>
                  <w:r w:rsidRPr="00F62E12">
                    <w:rPr>
                      <w:bCs/>
                      <w:szCs w:val="24"/>
                    </w:rPr>
                    <w:t xml:space="preserve"> Document Towards a Preliminary Draft Revision to Recommendation ITU-R F.1821 “Characteristics of advanced digital high frequency (HF) radiocommunication </w:t>
                  </w:r>
                  <w:bookmarkStart w:id="6" w:name="_Hlk93409184"/>
                  <w:r w:rsidRPr="00F62E12">
                    <w:rPr>
                      <w:bCs/>
                      <w:szCs w:val="24"/>
                    </w:rPr>
                    <w:t xml:space="preserve">systems </w:t>
                  </w:r>
                  <w:r>
                    <w:rPr>
                      <w:bCs/>
                      <w:szCs w:val="24"/>
                    </w:rPr>
                    <w:t xml:space="preserve">to </w:t>
                  </w:r>
                  <w:r w:rsidRPr="00CF6ECF">
                    <w:rPr>
                      <w:bCs/>
                      <w:szCs w:val="24"/>
                    </w:rPr>
                    <w:t xml:space="preserve">a Preliminary Draft Revision to Recommendation ITU-R F.1821 “Characteristics of advanced digital high frequency (HF) radiocommunication systems “. </w:t>
                  </w:r>
                  <w:r>
                    <w:rPr>
                      <w:bCs/>
                      <w:szCs w:val="24"/>
                    </w:rPr>
                    <w:t xml:space="preserve"> </w:t>
                  </w:r>
                  <w:bookmarkEnd w:id="6"/>
                </w:p>
              </w:tc>
            </w:tr>
            <w:tr w:rsidR="00BF7745" w:rsidRPr="00F62E12" w14:paraId="7950A4B5" w14:textId="77777777" w:rsidTr="00D667BE">
              <w:trPr>
                <w:trHeight w:val="1380"/>
              </w:trPr>
              <w:tc>
                <w:tcPr>
                  <w:tcW w:w="9393" w:type="dxa"/>
                  <w:gridSpan w:val="2"/>
                  <w:tcBorders>
                    <w:left w:val="double" w:sz="6" w:space="0" w:color="auto"/>
                    <w:bottom w:val="single" w:sz="12" w:space="0" w:color="auto"/>
                    <w:right w:val="double" w:sz="6" w:space="0" w:color="auto"/>
                  </w:tcBorders>
                </w:tcPr>
                <w:p w14:paraId="3B9FB788" w14:textId="77777777" w:rsidR="00BF7745" w:rsidRPr="00F62E12" w:rsidRDefault="00BF7745" w:rsidP="00143AE1">
                  <w:pPr>
                    <w:framePr w:hSpace="180" w:wrap="around" w:hAnchor="margin" w:y="-687"/>
                    <w:ind w:left="180" w:right="144"/>
                    <w:rPr>
                      <w:bCs/>
                      <w:szCs w:val="24"/>
                    </w:rPr>
                  </w:pPr>
                  <w:r w:rsidRPr="00F62E12">
                    <w:rPr>
                      <w:b/>
                      <w:szCs w:val="24"/>
                    </w:rPr>
                    <w:t>Abstract:</w:t>
                  </w:r>
                  <w:r w:rsidRPr="00F62E12">
                    <w:rPr>
                      <w:bCs/>
                      <w:szCs w:val="24"/>
                    </w:rPr>
                    <w:t xml:space="preserve"> </w:t>
                  </w:r>
                  <w:bookmarkStart w:id="7" w:name="_Hlk93409219"/>
                  <w:bookmarkStart w:id="8" w:name="_Hlk93499397"/>
                  <w:r w:rsidRPr="00F62E12">
                    <w:rPr>
                      <w:bCs/>
                      <w:szCs w:val="24"/>
                    </w:rPr>
                    <w:t xml:space="preserve">This document </w:t>
                  </w:r>
                  <w:r>
                    <w:rPr>
                      <w:bCs/>
                      <w:szCs w:val="24"/>
                    </w:rPr>
                    <w:t xml:space="preserve">proposes </w:t>
                  </w:r>
                  <w:bookmarkEnd w:id="7"/>
                  <w:bookmarkEnd w:id="8"/>
                  <w:r>
                    <w:rPr>
                      <w:bCs/>
                      <w:szCs w:val="24"/>
                    </w:rPr>
                    <w:t xml:space="preserve">elevating </w:t>
                  </w:r>
                  <w:r>
                    <w:t>the</w:t>
                  </w:r>
                  <w:r w:rsidRPr="00CF6ECF">
                    <w:rPr>
                      <w:bCs/>
                      <w:szCs w:val="24"/>
                    </w:rPr>
                    <w:t xml:space="preserve"> </w:t>
                  </w:r>
                  <w:bookmarkStart w:id="9" w:name="_Hlk125381065"/>
                  <w:r w:rsidRPr="00CF6ECF">
                    <w:rPr>
                      <w:bCs/>
                      <w:szCs w:val="24"/>
                    </w:rPr>
                    <w:t>Working Document Towards a Preliminary Draft Revision to Recommendation ITU-R F.1821 “Characteristics of advanced digital high frequency (HF) radiocommunication systems to a Preliminary Draft Revision</w:t>
                  </w:r>
                  <w:bookmarkEnd w:id="9"/>
                  <w:r>
                    <w:rPr>
                      <w:bCs/>
                      <w:szCs w:val="24"/>
                    </w:rPr>
                    <w:t>.</w:t>
                  </w:r>
                  <w:r w:rsidRPr="00CF6ECF">
                    <w:rPr>
                      <w:bCs/>
                      <w:szCs w:val="24"/>
                    </w:rPr>
                    <w:t xml:space="preserve"> </w:t>
                  </w:r>
                  <w:r w:rsidRPr="006601A4">
                    <w:rPr>
                      <w:bCs/>
                      <w:szCs w:val="24"/>
                    </w:rPr>
                    <w:t>The update includes minor editorial corrections based upon comments that were made at the last ITU-R WP-5C meeting.</w:t>
                  </w:r>
                </w:p>
              </w:tc>
            </w:tr>
          </w:tbl>
          <w:p w14:paraId="25CBBED3" w14:textId="77777777" w:rsidR="00BF7745" w:rsidRPr="00F62E12" w:rsidRDefault="00BF7745" w:rsidP="00BF774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7745" w:rsidRPr="00F62E12" w14:paraId="64E794C9" w14:textId="77777777" w:rsidTr="00D667BE">
              <w:trPr>
                <w:cantSplit/>
              </w:trPr>
              <w:tc>
                <w:tcPr>
                  <w:tcW w:w="6487" w:type="dxa"/>
                  <w:vAlign w:val="center"/>
                </w:tcPr>
                <w:p w14:paraId="14645CED" w14:textId="77777777" w:rsidR="00BF7745" w:rsidRPr="00F62E12" w:rsidRDefault="00BF7745" w:rsidP="00BF7745">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694DB362" w14:textId="77777777" w:rsidR="00BF7745" w:rsidRPr="00F62E12" w:rsidRDefault="00BF7745" w:rsidP="00BF7745">
                  <w:pPr>
                    <w:shd w:val="solid" w:color="FFFFFF" w:fill="FFFFFF"/>
                    <w:spacing w:before="0" w:line="240" w:lineRule="atLeast"/>
                  </w:pPr>
                  <w:r w:rsidRPr="00F62E12">
                    <w:rPr>
                      <w:noProof/>
                      <w:lang w:val="en-US"/>
                    </w:rPr>
                    <w:drawing>
                      <wp:inline distT="0" distB="0" distL="0" distR="0" wp14:anchorId="626D5701" wp14:editId="17AFBA00">
                        <wp:extent cx="762000" cy="762000"/>
                        <wp:effectExtent l="0" t="0" r="0" b="0"/>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F7745" w:rsidRPr="00F62E12" w14:paraId="4FF88191" w14:textId="77777777" w:rsidTr="00D667BE">
              <w:trPr>
                <w:cantSplit/>
              </w:trPr>
              <w:tc>
                <w:tcPr>
                  <w:tcW w:w="6487" w:type="dxa"/>
                  <w:tcBorders>
                    <w:bottom w:val="single" w:sz="12" w:space="0" w:color="auto"/>
                  </w:tcBorders>
                </w:tcPr>
                <w:p w14:paraId="2343C939" w14:textId="77777777" w:rsidR="00BF7745" w:rsidRPr="00F62E12" w:rsidRDefault="00BF7745" w:rsidP="00BF774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8B6040" w14:textId="77777777" w:rsidR="00BF7745" w:rsidRPr="00F62E12" w:rsidRDefault="00BF7745" w:rsidP="00BF7745">
                  <w:pPr>
                    <w:shd w:val="solid" w:color="FFFFFF" w:fill="FFFFFF"/>
                    <w:spacing w:before="0" w:after="48" w:line="240" w:lineRule="atLeast"/>
                    <w:rPr>
                      <w:sz w:val="22"/>
                      <w:szCs w:val="22"/>
                      <w:lang w:val="en-US"/>
                    </w:rPr>
                  </w:pPr>
                </w:p>
              </w:tc>
            </w:tr>
            <w:tr w:rsidR="00BF7745" w:rsidRPr="00F62E12" w14:paraId="01C15006" w14:textId="77777777" w:rsidTr="00D667BE">
              <w:trPr>
                <w:cantSplit/>
              </w:trPr>
              <w:tc>
                <w:tcPr>
                  <w:tcW w:w="6487" w:type="dxa"/>
                  <w:tcBorders>
                    <w:top w:val="single" w:sz="12" w:space="0" w:color="auto"/>
                  </w:tcBorders>
                </w:tcPr>
                <w:p w14:paraId="0B8F7D82" w14:textId="77777777" w:rsidR="00BF7745" w:rsidRPr="00F62E12" w:rsidRDefault="00BF7745" w:rsidP="00BF774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ACE91EF" w14:textId="77777777" w:rsidR="00BF7745" w:rsidRPr="00F62E12" w:rsidRDefault="00BF7745" w:rsidP="00BF7745">
                  <w:pPr>
                    <w:shd w:val="solid" w:color="FFFFFF" w:fill="FFFFFF"/>
                    <w:spacing w:before="0" w:after="48" w:line="240" w:lineRule="atLeast"/>
                    <w:rPr>
                      <w:lang w:val="en-US"/>
                    </w:rPr>
                  </w:pPr>
                </w:p>
              </w:tc>
            </w:tr>
            <w:tr w:rsidR="00BF7745" w:rsidRPr="00F62E12" w14:paraId="730EEF25" w14:textId="77777777" w:rsidTr="00D667BE">
              <w:trPr>
                <w:cantSplit/>
              </w:trPr>
              <w:tc>
                <w:tcPr>
                  <w:tcW w:w="6487" w:type="dxa"/>
                  <w:vMerge w:val="restart"/>
                </w:tcPr>
                <w:p w14:paraId="7027B39E"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w:t>
                  </w:r>
                  <w:r>
                    <w:rPr>
                      <w:rFonts w:ascii="Verdana" w:hAnsi="Verdana"/>
                      <w:iCs/>
                      <w:sz w:val="20"/>
                    </w:rPr>
                    <w:t>3</w:t>
                  </w:r>
                </w:p>
                <w:p w14:paraId="3E22B281"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426E43E" w14:textId="77777777" w:rsidR="00BF7745" w:rsidRPr="00F62E12" w:rsidRDefault="00BF7745" w:rsidP="00BF7745">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BF7745" w:rsidRPr="00F62E12" w14:paraId="42801459" w14:textId="77777777" w:rsidTr="00D667BE">
              <w:trPr>
                <w:cantSplit/>
              </w:trPr>
              <w:tc>
                <w:tcPr>
                  <w:tcW w:w="6487" w:type="dxa"/>
                  <w:vMerge/>
                </w:tcPr>
                <w:p w14:paraId="1EF9495E" w14:textId="77777777" w:rsidR="00BF7745" w:rsidRPr="00F62E12" w:rsidRDefault="00BF7745" w:rsidP="00BF7745">
                  <w:pPr>
                    <w:spacing w:before="60"/>
                    <w:jc w:val="center"/>
                    <w:rPr>
                      <w:b/>
                      <w:smallCaps/>
                      <w:sz w:val="32"/>
                      <w:lang w:eastAsia="zh-CN"/>
                    </w:rPr>
                  </w:pPr>
                </w:p>
              </w:tc>
              <w:tc>
                <w:tcPr>
                  <w:tcW w:w="3402" w:type="dxa"/>
                </w:tcPr>
                <w:p w14:paraId="5C80566A" w14:textId="77777777" w:rsidR="00BF7745" w:rsidRPr="00F62E12" w:rsidRDefault="00BF7745" w:rsidP="00BF7745">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BF7745" w:rsidRPr="00F62E12" w14:paraId="1A0E5DB3" w14:textId="77777777" w:rsidTr="00D667BE">
              <w:trPr>
                <w:cantSplit/>
              </w:trPr>
              <w:tc>
                <w:tcPr>
                  <w:tcW w:w="6487" w:type="dxa"/>
                  <w:vMerge/>
                </w:tcPr>
                <w:p w14:paraId="46996D21" w14:textId="77777777" w:rsidR="00BF7745" w:rsidRPr="00F62E12" w:rsidRDefault="00BF7745" w:rsidP="00BF7745">
                  <w:pPr>
                    <w:spacing w:before="60"/>
                    <w:jc w:val="center"/>
                    <w:rPr>
                      <w:b/>
                      <w:smallCaps/>
                      <w:sz w:val="32"/>
                      <w:lang w:eastAsia="zh-CN"/>
                    </w:rPr>
                  </w:pPr>
                </w:p>
              </w:tc>
              <w:tc>
                <w:tcPr>
                  <w:tcW w:w="3402" w:type="dxa"/>
                </w:tcPr>
                <w:p w14:paraId="06FC59D1" w14:textId="77777777" w:rsidR="00BF7745" w:rsidRPr="00F62E12" w:rsidRDefault="00BF7745" w:rsidP="00BF7745">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BF7745" w:rsidRPr="00F62E12" w14:paraId="4DCAC5EF" w14:textId="77777777" w:rsidTr="00D667BE">
              <w:trPr>
                <w:cantSplit/>
              </w:trPr>
              <w:tc>
                <w:tcPr>
                  <w:tcW w:w="9889" w:type="dxa"/>
                  <w:gridSpan w:val="2"/>
                </w:tcPr>
                <w:p w14:paraId="342D6D67" w14:textId="77777777" w:rsidR="00BF7745" w:rsidRPr="00F62E12" w:rsidRDefault="00BF7745" w:rsidP="00BF7745">
                  <w:pPr>
                    <w:spacing w:before="840"/>
                    <w:jc w:val="center"/>
                    <w:rPr>
                      <w:b/>
                      <w:sz w:val="28"/>
                      <w:lang w:eastAsia="zh-CN"/>
                    </w:rPr>
                  </w:pPr>
                  <w:bookmarkStart w:id="10" w:name="dsource" w:colFirst="0" w:colLast="0"/>
                  <w:r w:rsidRPr="00F62E12">
                    <w:rPr>
                      <w:b/>
                      <w:sz w:val="28"/>
                      <w:lang w:eastAsia="zh-CN"/>
                    </w:rPr>
                    <w:t>United States of America</w:t>
                  </w:r>
                </w:p>
              </w:tc>
            </w:tr>
            <w:tr w:rsidR="00BF7745" w:rsidRPr="00F62E12" w14:paraId="119ECA52" w14:textId="77777777" w:rsidTr="00D667BE">
              <w:trPr>
                <w:cantSplit/>
              </w:trPr>
              <w:tc>
                <w:tcPr>
                  <w:tcW w:w="9889" w:type="dxa"/>
                  <w:gridSpan w:val="2"/>
                </w:tcPr>
                <w:p w14:paraId="77184088" w14:textId="77777777" w:rsidR="00BF7745" w:rsidRPr="00F62E12" w:rsidRDefault="00BF7745" w:rsidP="00BF7745">
                  <w:pPr>
                    <w:tabs>
                      <w:tab w:val="left" w:pos="567"/>
                      <w:tab w:val="left" w:pos="1701"/>
                      <w:tab w:val="left" w:pos="2835"/>
                    </w:tabs>
                    <w:spacing w:before="240"/>
                    <w:jc w:val="center"/>
                    <w:rPr>
                      <w:bCs/>
                      <w:szCs w:val="24"/>
                    </w:rPr>
                  </w:pPr>
                  <w:bookmarkStart w:id="11" w:name="_Hlk70686485"/>
                  <w:bookmarkEnd w:id="10"/>
                  <w:r w:rsidRPr="00F62E12">
                    <w:rPr>
                      <w:bCs/>
                      <w:szCs w:val="24"/>
                    </w:rPr>
                    <w:t>PRELIMINARY DRAFT REVISION TO RECOMMENDATION ITU-R F.1821 CHARACTERISTICS OF ADVANCED DIGITAL HIGH FREQUENCY (HF) RADIOCOMMUNICATION SYSTEMS</w:t>
                  </w:r>
                </w:p>
                <w:p w14:paraId="78709205" w14:textId="77777777" w:rsidR="00BF7745" w:rsidRPr="00F62E12" w:rsidRDefault="00BF7745" w:rsidP="00BF7745">
                  <w:pPr>
                    <w:tabs>
                      <w:tab w:val="left" w:pos="567"/>
                      <w:tab w:val="left" w:pos="1701"/>
                      <w:tab w:val="left" w:pos="2835"/>
                    </w:tabs>
                    <w:spacing w:before="240"/>
                    <w:jc w:val="center"/>
                    <w:rPr>
                      <w:bCs/>
                      <w:caps/>
                      <w:szCs w:val="24"/>
                      <w:lang w:eastAsia="zh-CN"/>
                    </w:rPr>
                  </w:pPr>
                </w:p>
              </w:tc>
            </w:tr>
            <w:bookmarkEnd w:id="11"/>
            <w:tr w:rsidR="00BF7745" w:rsidRPr="00F62E12" w14:paraId="727E633B" w14:textId="77777777" w:rsidTr="00D667BE">
              <w:trPr>
                <w:cantSplit/>
              </w:trPr>
              <w:tc>
                <w:tcPr>
                  <w:tcW w:w="9889" w:type="dxa"/>
                  <w:gridSpan w:val="2"/>
                </w:tcPr>
                <w:p w14:paraId="13C4730D" w14:textId="77777777" w:rsidR="00BF7745" w:rsidRPr="00F62E12" w:rsidRDefault="00BF7745" w:rsidP="00BF7745">
                  <w:pPr>
                    <w:tabs>
                      <w:tab w:val="left" w:pos="567"/>
                      <w:tab w:val="left" w:pos="1701"/>
                      <w:tab w:val="left" w:pos="2835"/>
                    </w:tabs>
                    <w:spacing w:before="240"/>
                    <w:jc w:val="center"/>
                    <w:rPr>
                      <w:caps/>
                      <w:sz w:val="28"/>
                      <w:lang w:eastAsia="zh-CN"/>
                    </w:rPr>
                  </w:pPr>
                </w:p>
              </w:tc>
            </w:tr>
          </w:tbl>
          <w:p w14:paraId="75B1C066" w14:textId="77777777" w:rsidR="00BF7745" w:rsidRPr="00F62E12" w:rsidRDefault="00BF7745" w:rsidP="00BF7745">
            <w:pPr>
              <w:overflowPunct/>
              <w:autoSpaceDE/>
              <w:autoSpaceDN/>
              <w:adjustRightInd/>
              <w:spacing w:before="0" w:after="120"/>
              <w:textAlignment w:val="auto"/>
              <w:rPr>
                <w:b/>
                <w:bCs/>
                <w:lang w:val="fr-FR" w:eastAsia="zh-CN"/>
              </w:rPr>
            </w:pPr>
            <w:r w:rsidRPr="00F62E12">
              <w:rPr>
                <w:b/>
                <w:bCs/>
                <w:lang w:val="fr-FR" w:eastAsia="zh-CN"/>
              </w:rPr>
              <w:t>Introduction</w:t>
            </w:r>
          </w:p>
          <w:p w14:paraId="3F2EED89" w14:textId="77777777" w:rsidR="00BF7745" w:rsidRDefault="00BF7745" w:rsidP="00BF7745">
            <w:pPr>
              <w:overflowPunct/>
              <w:autoSpaceDE/>
              <w:autoSpaceDN/>
              <w:adjustRightInd/>
              <w:spacing w:before="0"/>
              <w:textAlignment w:val="auto"/>
              <w:rPr>
                <w:ins w:id="12" w:author="USA" w:date="2023-02-28T11:26:00Z"/>
                <w:bCs/>
                <w:szCs w:val="24"/>
              </w:rPr>
            </w:pPr>
            <w:r w:rsidRPr="00F62E12">
              <w:rPr>
                <w:bCs/>
                <w:szCs w:val="24"/>
              </w:rPr>
              <w:t xml:space="preserve">The United States proposes </w:t>
            </w:r>
            <w:r>
              <w:rPr>
                <w:bCs/>
                <w:szCs w:val="24"/>
              </w:rPr>
              <w:t xml:space="preserve">elevating </w:t>
            </w:r>
            <w:r w:rsidRPr="00CF6ECF">
              <w:rPr>
                <w:bCs/>
                <w:szCs w:val="24"/>
              </w:rPr>
              <w:t>Working Document Towards a Preliminary Draft Revision to Recommendation ITU-R F.1821 “Characteristics of advanced digital high frequency (HF) radiocommunication systems to a Preliminary Draft Revision</w:t>
            </w:r>
            <w:r>
              <w:rPr>
                <w:bCs/>
                <w:szCs w:val="24"/>
              </w:rPr>
              <w:t>.</w:t>
            </w:r>
            <w:ins w:id="13" w:author="USA" w:date="2023-02-28T11:24:00Z">
              <w:r w:rsidR="0048310C">
                <w:rPr>
                  <w:bCs/>
                  <w:szCs w:val="24"/>
                </w:rPr>
                <w:t xml:space="preserve"> Minor edits are also proposed to </w:t>
              </w:r>
            </w:ins>
            <w:ins w:id="14" w:author="USA" w:date="2023-02-28T11:25:00Z">
              <w:r w:rsidR="0048310C">
                <w:rPr>
                  <w:bCs/>
                  <w:szCs w:val="24"/>
                </w:rPr>
                <w:t xml:space="preserve">the scope </w:t>
              </w:r>
            </w:ins>
            <w:ins w:id="15" w:author="USA" w:date="2023-02-28T11:26:00Z">
              <w:r w:rsidR="0048310C">
                <w:rPr>
                  <w:bCs/>
                  <w:szCs w:val="24"/>
                </w:rPr>
                <w:t xml:space="preserve">for clarification. </w:t>
              </w:r>
            </w:ins>
          </w:p>
          <w:p w14:paraId="065B6A94" w14:textId="77777777" w:rsidR="0048310C" w:rsidRDefault="0048310C" w:rsidP="00BF7745">
            <w:pPr>
              <w:overflowPunct/>
              <w:autoSpaceDE/>
              <w:autoSpaceDN/>
              <w:adjustRightInd/>
              <w:spacing w:before="0"/>
              <w:textAlignment w:val="auto"/>
              <w:rPr>
                <w:ins w:id="16" w:author="USA" w:date="2023-02-28T11:26:00Z"/>
                <w:bCs/>
                <w:szCs w:val="24"/>
              </w:rPr>
            </w:pPr>
          </w:p>
          <w:p w14:paraId="7C146004" w14:textId="77777777" w:rsidR="0048310C" w:rsidRPr="00F62E12" w:rsidRDefault="0048310C" w:rsidP="00BF7745">
            <w:pPr>
              <w:overflowPunct/>
              <w:autoSpaceDE/>
              <w:autoSpaceDN/>
              <w:adjustRightInd/>
              <w:spacing w:before="0"/>
              <w:textAlignment w:val="auto"/>
              <w:rPr>
                <w:bCs/>
                <w:szCs w:val="24"/>
              </w:rPr>
            </w:pPr>
            <w:ins w:id="17" w:author="USA" w:date="2023-02-28T11:26:00Z">
              <w:r>
                <w:rPr>
                  <w:bCs/>
                  <w:szCs w:val="24"/>
                </w:rPr>
                <w:t xml:space="preserve">The proposed edits are highlighted in </w:t>
              </w:r>
              <w:r w:rsidRPr="0048310C">
                <w:rPr>
                  <w:bCs/>
                  <w:szCs w:val="24"/>
                  <w:highlight w:val="yellow"/>
                  <w:rPrChange w:id="18" w:author="USA" w:date="2023-02-28T11:26:00Z">
                    <w:rPr>
                      <w:bCs/>
                      <w:szCs w:val="24"/>
                    </w:rPr>
                  </w:rPrChange>
                </w:rPr>
                <w:t>yellow</w:t>
              </w:r>
              <w:r>
                <w:rPr>
                  <w:bCs/>
                  <w:szCs w:val="24"/>
                </w:rPr>
                <w:t>.</w:t>
              </w:r>
            </w:ins>
          </w:p>
          <w:p w14:paraId="34B478C2" w14:textId="77777777" w:rsidR="00BF7745" w:rsidRPr="00F62E12" w:rsidRDefault="00BF7745" w:rsidP="00BF7745">
            <w:pPr>
              <w:overflowPunct/>
              <w:autoSpaceDE/>
              <w:autoSpaceDN/>
              <w:adjustRightInd/>
              <w:spacing w:before="0"/>
              <w:textAlignment w:val="auto"/>
              <w:rPr>
                <w:bCs/>
                <w:szCs w:val="24"/>
              </w:rPr>
            </w:pPr>
          </w:p>
          <w:p w14:paraId="0A897555" w14:textId="77777777" w:rsidR="00BF7745" w:rsidRPr="00F62E12" w:rsidRDefault="00BF7745" w:rsidP="00BF7745">
            <w:pPr>
              <w:overflowPunct/>
              <w:autoSpaceDE/>
              <w:autoSpaceDN/>
              <w:adjustRightInd/>
              <w:spacing w:before="0"/>
              <w:textAlignment w:val="auto"/>
              <w:rPr>
                <w:bCs/>
                <w:szCs w:val="24"/>
              </w:rPr>
            </w:pPr>
          </w:p>
          <w:p w14:paraId="566702F6" w14:textId="77777777" w:rsidR="00BF7745" w:rsidRPr="00F62E12" w:rsidRDefault="00BF7745" w:rsidP="00BF7745">
            <w:pPr>
              <w:overflowPunct/>
              <w:autoSpaceDE/>
              <w:autoSpaceDN/>
              <w:adjustRightInd/>
              <w:spacing w:before="0"/>
              <w:textAlignment w:val="auto"/>
              <w:rPr>
                <w:bCs/>
                <w:szCs w:val="24"/>
              </w:rPr>
            </w:pPr>
          </w:p>
          <w:p w14:paraId="48E98357" w14:textId="77777777" w:rsidR="00BF7745" w:rsidRDefault="00BF7745" w:rsidP="00BF7745">
            <w:pPr>
              <w:overflowPunct/>
              <w:autoSpaceDE/>
              <w:autoSpaceDN/>
              <w:adjustRightInd/>
              <w:spacing w:before="0"/>
              <w:textAlignment w:val="auto"/>
              <w:rPr>
                <w:bCs/>
                <w:szCs w:val="24"/>
              </w:rPr>
            </w:pPr>
            <w:r w:rsidRPr="00F62E12">
              <w:rPr>
                <w:bCs/>
                <w:szCs w:val="24"/>
              </w:rPr>
              <w:t>Attachment: 1</w:t>
            </w:r>
          </w:p>
          <w:p w14:paraId="416070A1" w14:textId="77777777" w:rsidR="00BF7745" w:rsidRPr="00F62E12" w:rsidRDefault="00BF7745" w:rsidP="00BF7745">
            <w:pPr>
              <w:overflowPunct/>
              <w:autoSpaceDE/>
              <w:autoSpaceDN/>
              <w:adjustRightInd/>
              <w:spacing w:before="0"/>
              <w:textAlignment w:val="auto"/>
              <w:rPr>
                <w:bCs/>
                <w:szCs w:val="24"/>
              </w:rPr>
            </w:pPr>
          </w:p>
          <w:p w14:paraId="2BCDAA07" w14:textId="77777777" w:rsidR="00BF7745" w:rsidRDefault="00BF7745" w:rsidP="00BF7745">
            <w:pPr>
              <w:pStyle w:val="RecNo"/>
              <w:spacing w:before="0"/>
              <w:rPr>
                <w:lang w:val="en-US"/>
              </w:rPr>
            </w:pPr>
          </w:p>
          <w:p w14:paraId="0C00AAB5" w14:textId="77777777" w:rsidR="00BF7745" w:rsidRDefault="00BF7745" w:rsidP="00BF7745">
            <w:pPr>
              <w:rPr>
                <w:lang w:val="en-US"/>
              </w:rPr>
            </w:pPr>
          </w:p>
          <w:p w14:paraId="10A1A544" w14:textId="77777777" w:rsidR="00BF7745" w:rsidRDefault="00BF7745" w:rsidP="00BF7745">
            <w:pPr>
              <w:rPr>
                <w:lang w:val="en-US"/>
              </w:rPr>
            </w:pPr>
          </w:p>
          <w:p w14:paraId="244DEE6F" w14:textId="77777777" w:rsidR="00BF7745" w:rsidRDefault="00BF7745" w:rsidP="00BF7745">
            <w:pPr>
              <w:rPr>
                <w:lang w:val="en-US"/>
              </w:rPr>
            </w:pPr>
          </w:p>
          <w:p w14:paraId="5CC0CBCC" w14:textId="77777777" w:rsidR="00BF7745" w:rsidRDefault="00BF7745" w:rsidP="00BF7745">
            <w:pPr>
              <w:rPr>
                <w:lang w:val="en-US"/>
              </w:rPr>
            </w:pPr>
          </w:p>
          <w:p w14:paraId="6B574924" w14:textId="77777777" w:rsidR="00BF7745" w:rsidRDefault="00BF7745" w:rsidP="00BF7745">
            <w:pPr>
              <w:rPr>
                <w:lang w:val="en-US"/>
              </w:rPr>
            </w:pPr>
          </w:p>
          <w:p w14:paraId="0E9DE9D6" w14:textId="77777777" w:rsidR="00BF7745" w:rsidRDefault="00BF7745" w:rsidP="00BF7745">
            <w:pPr>
              <w:rPr>
                <w:lang w:val="en-US"/>
              </w:rPr>
            </w:pPr>
          </w:p>
          <w:p w14:paraId="5B205EAD" w14:textId="77777777" w:rsidR="00BF7745" w:rsidRDefault="00BF7745" w:rsidP="00BF7745">
            <w:pPr>
              <w:rPr>
                <w:lang w:val="en-US"/>
              </w:rPr>
            </w:pPr>
          </w:p>
          <w:p w14:paraId="03DD0BF0" w14:textId="77777777" w:rsidR="00BF7745" w:rsidRDefault="00BF7745" w:rsidP="00BF7745">
            <w:pPr>
              <w:rPr>
                <w:lang w:val="en-US"/>
              </w:rPr>
            </w:pPr>
          </w:p>
          <w:p w14:paraId="521F97AE" w14:textId="77777777" w:rsidR="00BF7745" w:rsidRDefault="00BF7745" w:rsidP="00BF7745">
            <w:pPr>
              <w:rPr>
                <w:lang w:val="en-US"/>
              </w:rPr>
            </w:pPr>
          </w:p>
          <w:p w14:paraId="210ACF78" w14:textId="77777777" w:rsidR="00BF7745" w:rsidRDefault="00BF7745" w:rsidP="00BF7745">
            <w:pPr>
              <w:rPr>
                <w:lang w:val="en-US"/>
              </w:rPr>
            </w:pPr>
          </w:p>
          <w:p w14:paraId="36C5FF98" w14:textId="77777777" w:rsidR="00BF7745" w:rsidRPr="00BF7745" w:rsidRDefault="00BF7745" w:rsidP="00BF7745">
            <w:pPr>
              <w:rPr>
                <w:lang w:val="en-US"/>
              </w:rPr>
            </w:pPr>
          </w:p>
          <w:p w14:paraId="64EB2B41" w14:textId="77777777" w:rsidR="00BF7745" w:rsidRDefault="00BF7745" w:rsidP="00BF7745">
            <w:pPr>
              <w:tabs>
                <w:tab w:val="clear" w:pos="1134"/>
                <w:tab w:val="clear" w:pos="1871"/>
                <w:tab w:val="clear" w:pos="2268"/>
              </w:tabs>
              <w:overflowPunct/>
              <w:autoSpaceDE/>
              <w:autoSpaceDN/>
              <w:adjustRightInd/>
              <w:spacing w:before="0"/>
              <w:textAlignment w:val="auto"/>
              <w:rPr>
                <w:caps/>
                <w:sz w:val="28"/>
                <w:lang w:val="en-US"/>
              </w:rPr>
            </w:pPr>
            <w:r>
              <w:rPr>
                <w:lang w:val="en-US"/>
              </w:rPr>
              <w:br w:type="page"/>
            </w:r>
          </w:p>
          <w:p w14:paraId="2CE74FEE" w14:textId="77777777" w:rsidR="000069D4" w:rsidRDefault="00BF7745" w:rsidP="00BF7745">
            <w:pPr>
              <w:pStyle w:val="RecNo"/>
              <w:spacing w:before="0"/>
              <w:rPr>
                <w:lang w:val="en-US"/>
              </w:rPr>
            </w:pPr>
            <w:r>
              <w:rPr>
                <w:lang w:val="en-US"/>
              </w:rPr>
              <w:t>ATTACHMENT</w:t>
            </w:r>
          </w:p>
          <w:p w14:paraId="40F225D8" w14:textId="77777777" w:rsidR="00BF7745" w:rsidRPr="00BF7745" w:rsidRDefault="00BF7745" w:rsidP="00BF7745">
            <w:pPr>
              <w:rPr>
                <w:lang w:val="en-US"/>
              </w:rPr>
            </w:pPr>
          </w:p>
        </w:tc>
      </w:tr>
      <w:tr w:rsidR="000069D4" w14:paraId="061E78DD" w14:textId="77777777" w:rsidTr="00D046A7">
        <w:trPr>
          <w:cantSplit/>
        </w:trPr>
        <w:tc>
          <w:tcPr>
            <w:tcW w:w="9889" w:type="dxa"/>
            <w:gridSpan w:val="2"/>
          </w:tcPr>
          <w:p w14:paraId="0C3270CF" w14:textId="77777777" w:rsidR="000069D4" w:rsidRDefault="004039AB" w:rsidP="00A5173C">
            <w:pPr>
              <w:pStyle w:val="Title1"/>
              <w:rPr>
                <w:lang w:eastAsia="zh-CN"/>
              </w:rPr>
            </w:pPr>
            <w:bookmarkStart w:id="19" w:name="dtitle1" w:colFirst="0" w:colLast="0"/>
            <w:bookmarkEnd w:id="4"/>
            <w:del w:id="20" w:author="USA" w:date="2023-01-25T10:15:00Z">
              <w:r w:rsidRPr="0048310C" w:rsidDel="00BF7745">
                <w:rPr>
                  <w:highlight w:val="yellow"/>
                  <w:rPrChange w:id="21" w:author="USA" w:date="2023-02-28T11:26:00Z">
                    <w:rPr/>
                  </w:rPrChange>
                </w:rPr>
                <w:lastRenderedPageBreak/>
                <w:delText>WORKING DOCUMENT TOWARDS A</w:delText>
              </w:r>
              <w:r w:rsidRPr="00586A0F" w:rsidDel="00BF7745">
                <w:delText xml:space="preserve"> </w:delText>
              </w:r>
            </w:del>
            <w:r w:rsidRPr="00586A0F">
              <w:t>PRELIMINARY DRAFT REVISION OF RECOMMENDATION ITU-R F.1821</w:t>
            </w:r>
          </w:p>
        </w:tc>
      </w:tr>
      <w:tr w:rsidR="004039AB" w14:paraId="1C78CE17" w14:textId="77777777" w:rsidTr="00D046A7">
        <w:trPr>
          <w:cantSplit/>
        </w:trPr>
        <w:tc>
          <w:tcPr>
            <w:tcW w:w="9889" w:type="dxa"/>
            <w:gridSpan w:val="2"/>
          </w:tcPr>
          <w:p w14:paraId="5A0F6A95" w14:textId="77777777" w:rsidR="004039AB" w:rsidRPr="00586A0F" w:rsidRDefault="004039AB" w:rsidP="004039AB">
            <w:pPr>
              <w:pStyle w:val="Title4"/>
            </w:pPr>
            <w:r w:rsidRPr="00586A0F">
              <w:t xml:space="preserve">Characteristics of advanced digital high frequency (HF) </w:t>
            </w:r>
            <w:r w:rsidRPr="00586A0F">
              <w:br/>
              <w:t>radiocommunication systems</w:t>
            </w:r>
          </w:p>
        </w:tc>
      </w:tr>
    </w:tbl>
    <w:p w14:paraId="61871AC6" w14:textId="77777777" w:rsidR="004039AB" w:rsidRPr="00586A0F" w:rsidRDefault="004039AB" w:rsidP="004039AB">
      <w:pPr>
        <w:pStyle w:val="Recref"/>
      </w:pPr>
      <w:bookmarkStart w:id="22" w:name="dbreak"/>
      <w:bookmarkEnd w:id="19"/>
      <w:bookmarkEnd w:id="22"/>
      <w:r w:rsidRPr="00586A0F">
        <w:t>(Question ITU-R 147/9)</w:t>
      </w:r>
    </w:p>
    <w:p w14:paraId="171B16A4" w14:textId="77777777" w:rsidR="004039AB" w:rsidRPr="00586A0F" w:rsidRDefault="004039AB" w:rsidP="004039AB">
      <w:pPr>
        <w:pStyle w:val="Recdate"/>
      </w:pPr>
      <w:r w:rsidRPr="00586A0F">
        <w:t>(2007</w:t>
      </w:r>
      <w:ins w:id="23" w:author="WG 5C-1" w:date="2022-11-15T19:45:00Z">
        <w:r>
          <w:t>-202X</w:t>
        </w:r>
      </w:ins>
      <w:r w:rsidRPr="00586A0F">
        <w:t>)</w:t>
      </w:r>
    </w:p>
    <w:p w14:paraId="05405CF6" w14:textId="77777777" w:rsidR="004039AB" w:rsidRPr="001F1610" w:rsidDel="00596434" w:rsidRDefault="004039AB" w:rsidP="008E5C55">
      <w:pPr>
        <w:pStyle w:val="EditorsNote"/>
        <w:rPr>
          <w:ins w:id="24" w:author="Patten, Brian" w:date="2022-11-16T11:27:00Z"/>
          <w:del w:id="25" w:author="USA" w:date="2023-02-28T11:29:00Z"/>
        </w:rPr>
      </w:pPr>
      <w:ins w:id="26" w:author="Patten, Brian" w:date="2022-11-16T11:27:00Z">
        <w:del w:id="27" w:author="USA" w:date="2023-02-28T11:29:00Z">
          <w:r w:rsidRPr="00596434" w:rsidDel="00596434">
            <w:rPr>
              <w:i w:val="0"/>
              <w:iCs w:val="0"/>
              <w:highlight w:val="yellow"/>
              <w:rPrChange w:id="28" w:author="USA" w:date="2023-02-28T11:29:00Z">
                <w:rPr>
                  <w:i w:val="0"/>
                  <w:iCs w:val="0"/>
                </w:rPr>
              </w:rPrChange>
            </w:rPr>
            <w:delText xml:space="preserve">{Editor’s </w:delText>
          </w:r>
          <w:r w:rsidR="008E5C55" w:rsidRPr="00596434" w:rsidDel="00596434">
            <w:rPr>
              <w:i w:val="0"/>
              <w:iCs w:val="0"/>
              <w:highlight w:val="yellow"/>
              <w:rPrChange w:id="29" w:author="USA" w:date="2023-02-28T11:29:00Z">
                <w:rPr>
                  <w:i w:val="0"/>
                  <w:iCs w:val="0"/>
                </w:rPr>
              </w:rPrChange>
            </w:rPr>
            <w:delText>note</w:delText>
          </w:r>
          <w:r w:rsidRPr="00596434" w:rsidDel="00596434">
            <w:rPr>
              <w:i w:val="0"/>
              <w:iCs w:val="0"/>
              <w:highlight w:val="yellow"/>
              <w:rPrChange w:id="30" w:author="USA" w:date="2023-02-28T11:29:00Z">
                <w:rPr>
                  <w:i w:val="0"/>
                  <w:iCs w:val="0"/>
                </w:rPr>
              </w:rPrChange>
            </w:rPr>
            <w:delText xml:space="preserve">: </w:delText>
          </w:r>
          <w:r w:rsidR="008E5C55" w:rsidRPr="00596434" w:rsidDel="00596434">
            <w:rPr>
              <w:i w:val="0"/>
              <w:iCs w:val="0"/>
              <w:highlight w:val="yellow"/>
              <w:rPrChange w:id="31" w:author="USA" w:date="2023-02-28T11:29:00Z">
                <w:rPr>
                  <w:i w:val="0"/>
                  <w:iCs w:val="0"/>
                </w:rPr>
              </w:rPrChange>
            </w:rPr>
            <w:delText>The</w:delText>
          </w:r>
        </w:del>
      </w:ins>
      <w:ins w:id="32" w:author="Patten, Brian" w:date="2022-11-16T14:18:00Z">
        <w:del w:id="33" w:author="USA" w:date="2023-02-28T11:29:00Z">
          <w:r w:rsidR="008E5C55" w:rsidRPr="00596434" w:rsidDel="00596434">
            <w:rPr>
              <w:i w:val="0"/>
              <w:iCs w:val="0"/>
              <w:highlight w:val="yellow"/>
              <w:rPrChange w:id="34" w:author="USA" w:date="2023-02-28T11:29:00Z">
                <w:rPr>
                  <w:i w:val="0"/>
                  <w:iCs w:val="0"/>
                </w:rPr>
              </w:rPrChange>
            </w:rPr>
            <w:delText>re</w:delText>
          </w:r>
        </w:del>
      </w:ins>
      <w:ins w:id="35" w:author="Patten, Brian" w:date="2022-11-16T11:27:00Z">
        <w:del w:id="36" w:author="USA" w:date="2023-02-28T11:29:00Z">
          <w:r w:rsidR="008E5C55" w:rsidRPr="00596434" w:rsidDel="00596434">
            <w:rPr>
              <w:i w:val="0"/>
              <w:iCs w:val="0"/>
              <w:highlight w:val="yellow"/>
              <w:rPrChange w:id="37" w:author="USA" w:date="2023-02-28T11:29:00Z">
                <w:rPr>
                  <w:i w:val="0"/>
                  <w:iCs w:val="0"/>
                </w:rPr>
              </w:rPrChange>
            </w:rPr>
            <w:delText xml:space="preserve"> </w:delText>
          </w:r>
          <w:r w:rsidRPr="00596434" w:rsidDel="00596434">
            <w:rPr>
              <w:i w:val="0"/>
              <w:iCs w:val="0"/>
              <w:highlight w:val="yellow"/>
              <w:rPrChange w:id="38" w:author="USA" w:date="2023-02-28T11:29:00Z">
                <w:rPr>
                  <w:i w:val="0"/>
                  <w:iCs w:val="0"/>
                </w:rPr>
              </w:rPrChange>
            </w:rPr>
            <w:delText>may need to be a footnote describing the difference between this recommendation and that of F.1762}</w:delText>
          </w:r>
        </w:del>
      </w:ins>
    </w:p>
    <w:p w14:paraId="113AF282" w14:textId="77777777" w:rsidR="004039AB" w:rsidRDefault="004039AB" w:rsidP="004039AB">
      <w:pPr>
        <w:pStyle w:val="Headingb"/>
        <w:rPr>
          <w:ins w:id="39" w:author="USA" w:date="2023-02-28T11:26:00Z"/>
          <w:sz w:val="22"/>
          <w:szCs w:val="18"/>
        </w:rPr>
      </w:pPr>
      <w:ins w:id="40" w:author="WG 5C-1" w:date="2022-11-15T19:45:00Z">
        <w:r w:rsidRPr="00551606">
          <w:rPr>
            <w:sz w:val="22"/>
            <w:szCs w:val="18"/>
          </w:rPr>
          <w:t>Summary of the revision</w:t>
        </w:r>
      </w:ins>
    </w:p>
    <w:p w14:paraId="1D760DFD" w14:textId="77777777" w:rsidR="0048310C" w:rsidRPr="00596434" w:rsidRDefault="00596434" w:rsidP="00596434">
      <w:pPr>
        <w:jc w:val="both"/>
        <w:rPr>
          <w:ins w:id="41" w:author="WG 5C-1" w:date="2022-11-15T19:45:00Z"/>
          <w:b/>
          <w:sz w:val="22"/>
          <w:szCs w:val="18"/>
        </w:rPr>
      </w:pPr>
      <w:ins w:id="42" w:author="WG 5C-1" w:date="2022-11-15T19:45:00Z">
        <w:r>
          <w:rPr>
            <w:sz w:val="22"/>
            <w:szCs w:val="18"/>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5503758E" w14:textId="77777777" w:rsidR="004039AB" w:rsidRPr="00C91295" w:rsidRDefault="004039AB" w:rsidP="00DF6993">
      <w:pPr>
        <w:pStyle w:val="Headingb"/>
        <w:rPr>
          <w:lang w:val="en-US"/>
        </w:rPr>
      </w:pPr>
      <w:r w:rsidRPr="00C91295">
        <w:rPr>
          <w:lang w:val="en-US"/>
        </w:rPr>
        <w:t>Scope</w:t>
      </w:r>
    </w:p>
    <w:p w14:paraId="00C1AFD7" w14:textId="77777777" w:rsidR="004039AB" w:rsidRPr="00C91295" w:rsidRDefault="004039AB" w:rsidP="004039AB">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C91295">
        <w:rPr>
          <w:sz w:val="22"/>
          <w:lang w:val="en-US"/>
        </w:rPr>
        <w:t>This Recommendation specifies the typical RF characteristics of advanced digital HF systems for use in sharing studies for two types of emerging advanced digital HF systems, token passing protocols and wideband modems. Wideband modems are further subdivided into two major systems</w:t>
      </w:r>
      <w:ins w:id="43" w:author="USA" w:date="2023-02-28T11:29:00Z">
        <w:r w:rsidR="00596434" w:rsidRPr="00596434">
          <w:rPr>
            <w:sz w:val="22"/>
            <w:highlight w:val="yellow"/>
            <w:lang w:val="en-US"/>
            <w:rPrChange w:id="44" w:author="USA" w:date="2023-02-28T11:29:00Z">
              <w:rPr>
                <w:sz w:val="22"/>
                <w:lang w:val="en-US"/>
              </w:rPr>
            </w:rPrChange>
          </w:rPr>
          <w:t>:</w:t>
        </w:r>
      </w:ins>
      <w:del w:id="45" w:author="USA" w:date="2023-02-28T11:29:00Z">
        <w:r w:rsidRPr="00596434" w:rsidDel="00596434">
          <w:rPr>
            <w:sz w:val="22"/>
            <w:highlight w:val="yellow"/>
            <w:lang w:val="en-US"/>
            <w:rPrChange w:id="46" w:author="USA" w:date="2023-02-28T11:29:00Z">
              <w:rPr>
                <w:sz w:val="22"/>
                <w:lang w:val="en-US"/>
              </w:rPr>
            </w:rPrChange>
          </w:rPr>
          <w:delText>,</w:delText>
        </w:r>
      </w:del>
      <w:r w:rsidRPr="00C91295">
        <w:rPr>
          <w:sz w:val="22"/>
          <w:lang w:val="en-US"/>
        </w:rPr>
        <w:t xml:space="preserve"> multichannel operations and Digital Radio Mondiale operations. A table of characteristics within the Annex to this Recommendation provides a summary of the values needed for sharing studies. </w:t>
      </w:r>
      <w:ins w:id="47" w:author="USA" w:date="2023-02-15T10:27:00Z">
        <w:r w:rsidR="0022710B" w:rsidRPr="00596434">
          <w:rPr>
            <w:rStyle w:val="FootnoteReference"/>
            <w:highlight w:val="yellow"/>
            <w:lang w:val="en-US"/>
            <w:rPrChange w:id="48" w:author="USA" w:date="2023-02-28T11:29:00Z">
              <w:rPr>
                <w:rStyle w:val="FootnoteReference"/>
                <w:lang w:val="en-US"/>
              </w:rPr>
            </w:rPrChange>
          </w:rPr>
          <w:footnoteReference w:id="1"/>
        </w:r>
      </w:ins>
    </w:p>
    <w:p w14:paraId="6B0DAF86" w14:textId="77777777" w:rsidR="004039AB" w:rsidRPr="00886348" w:rsidDel="00596434" w:rsidRDefault="004039AB" w:rsidP="008E5C55">
      <w:pPr>
        <w:pStyle w:val="EditorsNote"/>
        <w:rPr>
          <w:ins w:id="79" w:author="Patten, Brian" w:date="2022-11-16T14:18:00Z"/>
          <w:del w:id="80" w:author="USA" w:date="2023-02-28T11:29:00Z"/>
          <w:lang w:eastAsia="zh-CN"/>
          <w:rPrChange w:id="81" w:author="Patten, Brian" w:date="2022-11-16T14:18:00Z">
            <w:rPr>
              <w:ins w:id="82" w:author="Patten, Brian" w:date="2022-11-16T14:18:00Z"/>
              <w:del w:id="83" w:author="USA" w:date="2023-02-28T11:29:00Z"/>
              <w:rFonts w:ascii="Times New Roman Bold" w:hAnsi="Times New Roman Bold" w:cs="Times New Roman Bold"/>
              <w:b/>
              <w:lang w:eastAsia="zh-CN"/>
            </w:rPr>
          </w:rPrChange>
        </w:rPr>
      </w:pPr>
      <w:ins w:id="84" w:author="Patten, Brian" w:date="2022-11-16T14:18:00Z">
        <w:del w:id="85" w:author="USA" w:date="2023-02-28T11:29:00Z">
          <w:r w:rsidRPr="00596434" w:rsidDel="00596434">
            <w:rPr>
              <w:i w:val="0"/>
              <w:iCs w:val="0"/>
              <w:highlight w:val="yellow"/>
              <w:lang w:eastAsia="zh-CN"/>
              <w:rPrChange w:id="86" w:author="USA" w:date="2023-02-28T11:29:00Z">
                <w:rPr>
                  <w:i w:val="0"/>
                  <w:iCs w:val="0"/>
                  <w:lang w:eastAsia="zh-CN"/>
                </w:rPr>
              </w:rPrChange>
            </w:rPr>
            <w:delText xml:space="preserve">{Editor’s </w:delText>
          </w:r>
          <w:r w:rsidR="008E5C55" w:rsidRPr="00596434" w:rsidDel="00596434">
            <w:rPr>
              <w:i w:val="0"/>
              <w:iCs w:val="0"/>
              <w:highlight w:val="yellow"/>
              <w:lang w:eastAsia="zh-CN"/>
              <w:rPrChange w:id="87" w:author="USA" w:date="2023-02-28T11:29:00Z">
                <w:rPr>
                  <w:i w:val="0"/>
                  <w:iCs w:val="0"/>
                  <w:lang w:eastAsia="zh-CN"/>
                </w:rPr>
              </w:rPrChange>
            </w:rPr>
            <w:delText>note</w:delText>
          </w:r>
          <w:r w:rsidRPr="00596434" w:rsidDel="00596434">
            <w:rPr>
              <w:i w:val="0"/>
              <w:iCs w:val="0"/>
              <w:highlight w:val="yellow"/>
              <w:lang w:eastAsia="zh-CN"/>
              <w:rPrChange w:id="88" w:author="USA" w:date="2023-02-28T11:29:00Z">
                <w:rPr>
                  <w:i w:val="0"/>
                  <w:iCs w:val="0"/>
                  <w:lang w:eastAsia="zh-CN"/>
                </w:rPr>
              </w:rPrChange>
            </w:rPr>
            <w:delText>: May want to consider a comma</w:delText>
          </w:r>
        </w:del>
      </w:ins>
      <w:ins w:id="89" w:author="Patten, Brian" w:date="2022-11-17T08:44:00Z">
        <w:del w:id="90" w:author="USA" w:date="2023-02-28T11:29:00Z">
          <w:r w:rsidRPr="00596434" w:rsidDel="00596434">
            <w:rPr>
              <w:i w:val="0"/>
              <w:iCs w:val="0"/>
              <w:highlight w:val="yellow"/>
              <w:lang w:eastAsia="zh-CN"/>
              <w:rPrChange w:id="91" w:author="USA" w:date="2023-02-28T11:29:00Z">
                <w:rPr>
                  <w:i w:val="0"/>
                  <w:iCs w:val="0"/>
                  <w:lang w:eastAsia="zh-CN"/>
                </w:rPr>
              </w:rPrChange>
            </w:rPr>
            <w:delText>-</w:delText>
          </w:r>
        </w:del>
      </w:ins>
      <w:ins w:id="92" w:author="Patten, Brian" w:date="2022-11-16T14:18:00Z">
        <w:del w:id="93" w:author="USA" w:date="2023-02-28T11:29:00Z">
          <w:r w:rsidRPr="00596434" w:rsidDel="00596434">
            <w:rPr>
              <w:i w:val="0"/>
              <w:iCs w:val="0"/>
              <w:highlight w:val="yellow"/>
              <w:lang w:eastAsia="zh-CN"/>
              <w:rPrChange w:id="94" w:author="USA" w:date="2023-02-28T11:29:00Z">
                <w:rPr>
                  <w:i w:val="0"/>
                  <w:iCs w:val="0"/>
                  <w:lang w:eastAsia="zh-CN"/>
                </w:rPr>
              </w:rPrChange>
            </w:rPr>
            <w:delText xml:space="preserve">separated list </w:delText>
          </w:r>
        </w:del>
      </w:ins>
      <w:ins w:id="95" w:author="Patten, Brian" w:date="2022-11-16T14:19:00Z">
        <w:del w:id="96" w:author="USA" w:date="2023-02-28T11:29:00Z">
          <w:r w:rsidRPr="00596434" w:rsidDel="00596434">
            <w:rPr>
              <w:i w:val="0"/>
              <w:iCs w:val="0"/>
              <w:highlight w:val="yellow"/>
              <w:lang w:eastAsia="zh-CN"/>
              <w:rPrChange w:id="97" w:author="USA" w:date="2023-02-28T11:29:00Z">
                <w:rPr>
                  <w:i w:val="0"/>
                  <w:iCs w:val="0"/>
                  <w:lang w:eastAsia="zh-CN"/>
                </w:rPr>
              </w:rPrChange>
            </w:rPr>
            <w:delText>for the keywords}</w:delText>
          </w:r>
        </w:del>
      </w:ins>
    </w:p>
    <w:p w14:paraId="071397ED" w14:textId="77777777" w:rsidR="004039AB" w:rsidRPr="001A6836" w:rsidRDefault="004039AB" w:rsidP="00DF6993">
      <w:pPr>
        <w:pStyle w:val="Headingb"/>
        <w:rPr>
          <w:ins w:id="98" w:author="WG 5C-1" w:date="2022-11-15T19:46:00Z"/>
        </w:rPr>
      </w:pPr>
      <w:ins w:id="99" w:author="WG 5C-1" w:date="2022-11-15T19:46:00Z">
        <w:r w:rsidRPr="001A6836">
          <w:t>Keywords</w:t>
        </w:r>
      </w:ins>
    </w:p>
    <w:p w14:paraId="15B81679" w14:textId="77777777" w:rsidR="004039AB" w:rsidRPr="00065257" w:rsidRDefault="004039AB" w:rsidP="00F1668E">
      <w:pPr>
        <w:rPr>
          <w:ins w:id="100" w:author="WG 5C-1" w:date="2022-11-15T19:46:00Z"/>
          <w:b/>
          <w:lang w:val="en-US"/>
        </w:rPr>
      </w:pPr>
      <w:ins w:id="101" w:author="WG 5C-1" w:date="2022-11-15T19:46:00Z">
        <w:r w:rsidRPr="00065257">
          <w:t>AGILE HF</w:t>
        </w:r>
      </w:ins>
      <w:ins w:id="102" w:author="Fernandez Jimenez, Virginia" w:date="2022-11-30T15:08:00Z">
        <w:r w:rsidR="00F1668E">
          <w:t xml:space="preserve">, </w:t>
        </w:r>
      </w:ins>
      <w:ins w:id="103" w:author="WG 5C-1" w:date="2022-11-15T19:46:00Z">
        <w:r w:rsidRPr="00065257">
          <w:t>MESH Network</w:t>
        </w:r>
      </w:ins>
      <w:ins w:id="104" w:author="Fernandez Jimenez, Virginia" w:date="2022-11-30T15:08:00Z">
        <w:r w:rsidR="00F1668E">
          <w:rPr>
            <w:i/>
            <w:iCs/>
          </w:rPr>
          <w:t xml:space="preserve">, </w:t>
        </w:r>
      </w:ins>
      <w:ins w:id="105" w:author="WG 5C-1" w:date="2022-11-15T19:46:00Z">
        <w:r w:rsidRPr="00065257">
          <w:t>Cognitive Radio</w:t>
        </w:r>
      </w:ins>
      <w:ins w:id="106" w:author="Fernandez Jimenez, Virginia" w:date="2022-11-30T15:08:00Z">
        <w:r w:rsidR="00F1668E">
          <w:rPr>
            <w:i/>
            <w:iCs/>
          </w:rPr>
          <w:t xml:space="preserve">, </w:t>
        </w:r>
      </w:ins>
      <w:ins w:id="107" w:author="WG 5C-1" w:date="2022-11-15T19:46:00Z">
        <w:r w:rsidRPr="00065257">
          <w:t>Automatic Link Establishment</w:t>
        </w:r>
      </w:ins>
    </w:p>
    <w:p w14:paraId="5242DC59" w14:textId="77777777" w:rsidR="004039AB" w:rsidRPr="00065257" w:rsidRDefault="004039AB" w:rsidP="00F1668E">
      <w:pPr>
        <w:pStyle w:val="Headingb"/>
        <w:rPr>
          <w:lang w:val="en-US"/>
        </w:rPr>
      </w:pPr>
      <w:del w:id="108" w:author="WG 5C-1" w:date="2022-11-15T19:47:00Z">
        <w:r w:rsidRPr="00065257" w:rsidDel="00065257">
          <w:rPr>
            <w:lang w:val="en-US"/>
          </w:rPr>
          <w:delText>Acronyms</w:delText>
        </w:r>
      </w:del>
      <w:ins w:id="109" w:author="WG 5C-1" w:date="2022-11-15T19:47:00Z">
        <w:r>
          <w:rPr>
            <w:lang w:val="en-US"/>
          </w:rPr>
          <w:t>Abbreviations</w:t>
        </w:r>
      </w:ins>
    </w:p>
    <w:p w14:paraId="6A0C2B9B" w14:textId="77777777" w:rsidR="004039AB" w:rsidRPr="001A6836" w:rsidRDefault="004039AB" w:rsidP="004039AB">
      <w:pPr>
        <w:tabs>
          <w:tab w:val="left" w:pos="2608"/>
          <w:tab w:val="left" w:pos="3345"/>
        </w:tabs>
        <w:spacing w:before="80"/>
        <w:ind w:left="1134" w:hanging="1134"/>
        <w:rPr>
          <w:ins w:id="110" w:author="WG 5C-1" w:date="2022-11-15T19:47:00Z"/>
        </w:rPr>
      </w:pPr>
      <w:ins w:id="111" w:author="WG 5C-1" w:date="2022-11-15T19:47:00Z">
        <w:r w:rsidRPr="001A6836">
          <w:t>AGILE-HF</w:t>
        </w:r>
      </w:ins>
      <w:ins w:id="112" w:author="Fernandez Jimenez, Virginia" w:date="2022-11-30T15:09:00Z">
        <w:r w:rsidR="00F1668E">
          <w:t>:</w:t>
        </w:r>
      </w:ins>
      <w:ins w:id="113" w:author="WG 5C-1" w:date="2022-11-15T19:47:00Z">
        <w:r w:rsidRPr="001A6836">
          <w:tab/>
          <w:t xml:space="preserve"> Advanced, Global, Integrated, Low-latency, and Enhanced HF Networks</w:t>
        </w:r>
      </w:ins>
    </w:p>
    <w:p w14:paraId="6FF1BB03"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14" w:author="WG 5C-1" w:date="2022-11-15T19:47:00Z"/>
          <w:bCs/>
        </w:rPr>
      </w:pPr>
      <w:ins w:id="115" w:author="WG 5C-1" w:date="2022-11-15T19:47:00Z">
        <w:r w:rsidRPr="001A6836">
          <w:rPr>
            <w:szCs w:val="24"/>
          </w:rPr>
          <w:t>ALE</w:t>
        </w:r>
      </w:ins>
      <w:ins w:id="116" w:author="Fernandez Jimenez, Virginia" w:date="2022-11-30T15:09:00Z">
        <w:r w:rsidR="00F1668E">
          <w:t>:</w:t>
        </w:r>
      </w:ins>
      <w:ins w:id="117" w:author="WG 5C-1" w:date="2022-11-15T19:47:00Z">
        <w:r w:rsidRPr="001A6836">
          <w:rPr>
            <w:szCs w:val="24"/>
          </w:rPr>
          <w:tab/>
        </w:r>
        <w:r w:rsidRPr="001A6836">
          <w:rPr>
            <w:szCs w:val="24"/>
          </w:rPr>
          <w:tab/>
          <w:t>Automatic Link Establishment</w:t>
        </w:r>
      </w:ins>
    </w:p>
    <w:p w14:paraId="27A05CE6" w14:textId="77777777" w:rsidR="004039AB" w:rsidRPr="00C91295" w:rsidDel="00065257" w:rsidRDefault="004039AB" w:rsidP="004039AB">
      <w:pPr>
        <w:tabs>
          <w:tab w:val="clear" w:pos="1134"/>
          <w:tab w:val="clear" w:pos="1871"/>
          <w:tab w:val="clear" w:pos="2268"/>
          <w:tab w:val="left" w:pos="794"/>
          <w:tab w:val="left" w:pos="1191"/>
          <w:tab w:val="left" w:pos="1588"/>
          <w:tab w:val="left" w:pos="1985"/>
        </w:tabs>
        <w:jc w:val="both"/>
        <w:textAlignment w:val="auto"/>
        <w:rPr>
          <w:del w:id="118" w:author="WG 5C-1" w:date="2022-11-15T19:48:00Z"/>
          <w:bCs/>
        </w:rPr>
      </w:pPr>
      <w:r w:rsidRPr="00C91295">
        <w:rPr>
          <w:bCs/>
        </w:rPr>
        <w:t>DRM</w:t>
      </w:r>
      <w:ins w:id="119" w:author="Fernandez Jimenez, Virginia" w:date="2022-11-30T15:09:00Z">
        <w:r w:rsidR="00F1668E">
          <w:t>:</w:t>
        </w:r>
      </w:ins>
      <w:r w:rsidRPr="00C91295">
        <w:rPr>
          <w:bCs/>
        </w:rPr>
        <w:tab/>
      </w:r>
      <w:r w:rsidRPr="00C91295">
        <w:rPr>
          <w:bCs/>
        </w:rPr>
        <w:tab/>
        <w:t xml:space="preserve">Digital Radio Mondiale </w:t>
      </w:r>
    </w:p>
    <w:p w14:paraId="4E18B24E" w14:textId="77777777" w:rsidR="004039AB" w:rsidRPr="00065257" w:rsidRDefault="004039AB" w:rsidP="004039AB">
      <w:pPr>
        <w:tabs>
          <w:tab w:val="left" w:pos="2608"/>
          <w:tab w:val="left" w:pos="3345"/>
        </w:tabs>
        <w:spacing w:before="80"/>
        <w:ind w:left="1134" w:hanging="1134"/>
        <w:rPr>
          <w:ins w:id="120" w:author="WG 5C-1" w:date="2022-11-15T19:48:00Z"/>
          <w:szCs w:val="24"/>
        </w:rPr>
      </w:pPr>
      <w:ins w:id="121" w:author="WG 5C-1" w:date="2022-11-15T19:48:00Z">
        <w:r w:rsidRPr="001A6836">
          <w:rPr>
            <w:szCs w:val="24"/>
          </w:rPr>
          <w:t>HF</w:t>
        </w:r>
      </w:ins>
      <w:ins w:id="122" w:author="Fernandez Jimenez, Virginia" w:date="2022-11-30T15:09:00Z">
        <w:r w:rsidR="00F1668E">
          <w:t>:</w:t>
        </w:r>
      </w:ins>
      <w:ins w:id="123" w:author="WG 5C-1" w:date="2022-11-15T19:48:00Z">
        <w:r w:rsidRPr="001A6836">
          <w:rPr>
            <w:szCs w:val="24"/>
          </w:rPr>
          <w:tab/>
        </w:r>
      </w:ins>
      <w:ins w:id="124" w:author="WG 5C-1" w:date="2022-11-15T19:49:00Z">
        <w:r>
          <w:rPr>
            <w:szCs w:val="24"/>
          </w:rPr>
          <w:t xml:space="preserve"> </w:t>
        </w:r>
      </w:ins>
      <w:ins w:id="125" w:author="WG 5C-1" w:date="2022-11-15T19:48:00Z">
        <w:r w:rsidRPr="001A6836">
          <w:rPr>
            <w:szCs w:val="24"/>
          </w:rPr>
          <w:t>High Frequency</w:t>
        </w:r>
      </w:ins>
    </w:p>
    <w:p w14:paraId="247D308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HFTP</w:t>
      </w:r>
      <w:ins w:id="126" w:author="Fernandez Jimenez, Virginia" w:date="2022-11-30T15:09:00Z">
        <w:r w:rsidR="00F1668E">
          <w:t>:</w:t>
        </w:r>
      </w:ins>
      <w:r w:rsidRPr="00C91295">
        <w:rPr>
          <w:bCs/>
        </w:rPr>
        <w:tab/>
      </w:r>
      <w:r w:rsidRPr="00C91295">
        <w:rPr>
          <w:bCs/>
        </w:rPr>
        <w:tab/>
        <w:t xml:space="preserve">HF token </w:t>
      </w:r>
      <w:proofErr w:type="gramStart"/>
      <w:r w:rsidRPr="00C91295">
        <w:rPr>
          <w:bCs/>
        </w:rPr>
        <w:t>passing</w:t>
      </w:r>
      <w:proofErr w:type="gramEnd"/>
      <w:r w:rsidRPr="00C91295">
        <w:rPr>
          <w:bCs/>
        </w:rPr>
        <w:t xml:space="preserve"> </w:t>
      </w:r>
    </w:p>
    <w:p w14:paraId="71BA9A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HFWAN</w:t>
      </w:r>
      <w:ins w:id="127" w:author="Fernandez Jimenez, Virginia" w:date="2022-11-30T15:09:00Z">
        <w:r w:rsidR="00F1668E">
          <w:t>:</w:t>
        </w:r>
      </w:ins>
      <w:r w:rsidRPr="00C91295">
        <w:tab/>
        <w:t>High frequency WAN</w:t>
      </w:r>
    </w:p>
    <w:p w14:paraId="1EC0789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28" w:author="WG 5C-1" w:date="2022-11-15T19:49:00Z"/>
        </w:rPr>
      </w:pPr>
      <w:r w:rsidRPr="00C91295">
        <w:lastRenderedPageBreak/>
        <w:t>ISB</w:t>
      </w:r>
      <w:ins w:id="129" w:author="Fernandez Jimenez, Virginia" w:date="2022-11-30T15:09:00Z">
        <w:r w:rsidR="00F1668E">
          <w:t>:</w:t>
        </w:r>
      </w:ins>
      <w:r w:rsidRPr="00C91295">
        <w:tab/>
      </w:r>
      <w:r w:rsidRPr="00C91295">
        <w:tab/>
        <w:t>Independent sideband</w:t>
      </w:r>
    </w:p>
    <w:p w14:paraId="58DE0E8B" w14:textId="77777777" w:rsidR="004039AB" w:rsidRPr="00065257" w:rsidRDefault="004039AB" w:rsidP="004039AB">
      <w:pPr>
        <w:tabs>
          <w:tab w:val="left" w:pos="2608"/>
          <w:tab w:val="left" w:pos="3345"/>
        </w:tabs>
        <w:spacing w:before="80"/>
        <w:ind w:left="1134" w:hanging="1134"/>
        <w:rPr>
          <w:szCs w:val="24"/>
        </w:rPr>
      </w:pPr>
      <w:ins w:id="130" w:author="WG 5C-1" w:date="2022-11-15T19:49:00Z">
        <w:r w:rsidRPr="001A6836">
          <w:rPr>
            <w:szCs w:val="24"/>
          </w:rPr>
          <w:t>K</w:t>
        </w:r>
        <w:r w:rsidRPr="00065257">
          <w:rPr>
            <w:szCs w:val="24"/>
          </w:rPr>
          <w:t>bp</w:t>
        </w:r>
        <w:r w:rsidRPr="001A6836">
          <w:rPr>
            <w:szCs w:val="24"/>
          </w:rPr>
          <w:t>s</w:t>
        </w:r>
      </w:ins>
      <w:ins w:id="131" w:author="Fernandez Jimenez, Virginia" w:date="2022-11-30T15:09:00Z">
        <w:r w:rsidR="00F1668E">
          <w:t>:</w:t>
        </w:r>
      </w:ins>
      <w:ins w:id="132" w:author="WG 5C-1" w:date="2022-11-15T19:49:00Z">
        <w:r w:rsidRPr="001A6836">
          <w:rPr>
            <w:szCs w:val="24"/>
          </w:rPr>
          <w:tab/>
        </w:r>
      </w:ins>
      <w:ins w:id="133" w:author="WG 5C-1" w:date="2022-11-15T19:50:00Z">
        <w:r>
          <w:rPr>
            <w:szCs w:val="24"/>
          </w:rPr>
          <w:t xml:space="preserve"> </w:t>
        </w:r>
      </w:ins>
      <w:ins w:id="134" w:author="WG 5C-1" w:date="2022-11-15T19:49:00Z">
        <w:r w:rsidRPr="001A6836">
          <w:rPr>
            <w:szCs w:val="24"/>
          </w:rPr>
          <w:t>kilobits per second</w:t>
        </w:r>
      </w:ins>
    </w:p>
    <w:p w14:paraId="59E0C9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LSB</w:t>
      </w:r>
      <w:ins w:id="135" w:author="Fernandez Jimenez, Virginia" w:date="2022-11-30T15:09:00Z">
        <w:r w:rsidR="00F1668E">
          <w:t>:</w:t>
        </w:r>
      </w:ins>
      <w:r w:rsidRPr="00C91295">
        <w:rPr>
          <w:bCs/>
        </w:rPr>
        <w:tab/>
      </w:r>
      <w:r w:rsidRPr="00C91295">
        <w:rPr>
          <w:bCs/>
        </w:rPr>
        <w:tab/>
        <w:t>Lower sideband</w:t>
      </w:r>
    </w:p>
    <w:p w14:paraId="1F99804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NVIS</w:t>
      </w:r>
      <w:ins w:id="136" w:author="Fernandez Jimenez, Virginia" w:date="2022-11-30T15:09:00Z">
        <w:r w:rsidR="00F1668E">
          <w:t>:</w:t>
        </w:r>
      </w:ins>
      <w:r w:rsidRPr="00C91295">
        <w:tab/>
      </w:r>
      <w:r w:rsidRPr="00C91295">
        <w:tab/>
        <w:t>Near vertical incidence skywave</w:t>
      </w:r>
    </w:p>
    <w:p w14:paraId="5ED9E912"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37" w:author="WG 5C-1" w:date="2022-11-15T19:50:00Z"/>
          <w:bCs/>
        </w:rPr>
      </w:pPr>
      <w:r w:rsidRPr="00C91295">
        <w:rPr>
          <w:bCs/>
        </w:rPr>
        <w:t>OFDM</w:t>
      </w:r>
      <w:ins w:id="138" w:author="Fernandez Jimenez, Virginia" w:date="2022-11-30T15:09:00Z">
        <w:r w:rsidR="00F1668E">
          <w:t>:</w:t>
        </w:r>
      </w:ins>
      <w:r w:rsidRPr="00C91295">
        <w:rPr>
          <w:bCs/>
        </w:rPr>
        <w:tab/>
      </w:r>
      <w:r w:rsidRPr="00C91295">
        <w:rPr>
          <w:bCs/>
        </w:rPr>
        <w:tab/>
        <w:t>Orthogonal frequency division multiplex</w:t>
      </w:r>
    </w:p>
    <w:p w14:paraId="68CF3EDD" w14:textId="77777777" w:rsidR="004039AB" w:rsidRPr="00065257" w:rsidRDefault="004039AB" w:rsidP="004039AB">
      <w:pPr>
        <w:tabs>
          <w:tab w:val="left" w:pos="2608"/>
          <w:tab w:val="left" w:pos="3345"/>
        </w:tabs>
        <w:spacing w:before="80"/>
        <w:ind w:left="1134" w:hanging="1134"/>
      </w:pPr>
      <w:ins w:id="139" w:author="WG 5C-1" w:date="2022-11-15T19:50:00Z">
        <w:r w:rsidRPr="00196A9A">
          <w:rPr>
            <w:szCs w:val="24"/>
          </w:rPr>
          <w:t>OTH</w:t>
        </w:r>
      </w:ins>
      <w:ins w:id="140" w:author="Fernandez Jimenez, Virginia" w:date="2022-11-30T15:09:00Z">
        <w:r w:rsidR="00F1668E">
          <w:t>:</w:t>
        </w:r>
      </w:ins>
      <w:ins w:id="141" w:author="WG 5C-1" w:date="2022-11-15T19:50:00Z">
        <w:r w:rsidRPr="00196A9A">
          <w:rPr>
            <w:szCs w:val="24"/>
          </w:rPr>
          <w:t xml:space="preserve"> </w:t>
        </w:r>
        <w:r w:rsidRPr="00196A9A">
          <w:rPr>
            <w:szCs w:val="24"/>
          </w:rPr>
          <w:tab/>
        </w:r>
        <w:r>
          <w:rPr>
            <w:szCs w:val="24"/>
          </w:rPr>
          <w:t xml:space="preserve"> </w:t>
        </w:r>
        <w:r w:rsidRPr="00196A9A">
          <w:rPr>
            <w:szCs w:val="24"/>
          </w:rPr>
          <w:t>Over the Horizon</w:t>
        </w:r>
      </w:ins>
    </w:p>
    <w:p w14:paraId="71AB90A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PSK</w:t>
      </w:r>
      <w:ins w:id="142" w:author="Fernandez Jimenez, Virginia" w:date="2022-11-30T15:09:00Z">
        <w:r w:rsidR="00F1668E">
          <w:t>:</w:t>
        </w:r>
      </w:ins>
      <w:r w:rsidRPr="00C91295">
        <w:rPr>
          <w:bCs/>
        </w:rPr>
        <w:tab/>
      </w:r>
      <w:r w:rsidRPr="00C91295">
        <w:rPr>
          <w:bCs/>
        </w:rPr>
        <w:tab/>
        <w:t>Phase-shift keying</w:t>
      </w:r>
    </w:p>
    <w:p w14:paraId="5DD8635A"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43" w:author="WG 5C-1" w:date="2022-11-15T19:51:00Z"/>
          <w:bCs/>
        </w:rPr>
      </w:pPr>
      <w:r w:rsidRPr="00C91295">
        <w:rPr>
          <w:bCs/>
        </w:rPr>
        <w:t>QAM</w:t>
      </w:r>
      <w:ins w:id="144" w:author="Fernandez Jimenez, Virginia" w:date="2022-11-30T15:09:00Z">
        <w:r w:rsidR="00F1668E">
          <w:t>:</w:t>
        </w:r>
      </w:ins>
      <w:r w:rsidRPr="00C91295">
        <w:rPr>
          <w:bCs/>
        </w:rPr>
        <w:tab/>
      </w:r>
      <w:r w:rsidRPr="00C91295">
        <w:rPr>
          <w:bCs/>
        </w:rPr>
        <w:tab/>
        <w:t>Quadrature amplitude modulation</w:t>
      </w:r>
    </w:p>
    <w:p w14:paraId="51685F1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ins w:id="145" w:author="WG 5C-1" w:date="2022-11-15T19:51:00Z">
        <w:r w:rsidRPr="009C7266">
          <w:rPr>
            <w:rPrChange w:id="146" w:author="Fernandez Jimenez, Virginia" w:date="2022-11-17T13:45:00Z">
              <w:rPr>
                <w:lang w:val="fr-FR"/>
              </w:rPr>
            </w:rPrChange>
          </w:rPr>
          <w:t>SNR</w:t>
        </w:r>
      </w:ins>
      <w:ins w:id="147" w:author="Fernandez Jimenez, Virginia" w:date="2022-11-30T15:09:00Z">
        <w:r w:rsidR="00F1668E">
          <w:t>:</w:t>
        </w:r>
      </w:ins>
      <w:ins w:id="148" w:author="WG 5C-1" w:date="2022-11-15T19:51:00Z">
        <w:r w:rsidRPr="009C7266">
          <w:rPr>
            <w:rPrChange w:id="149" w:author="Fernandez Jimenez, Virginia" w:date="2022-11-17T13:45:00Z">
              <w:rPr>
                <w:lang w:val="fr-FR"/>
              </w:rPr>
            </w:rPrChange>
          </w:rPr>
          <w:tab/>
        </w:r>
        <w:r w:rsidRPr="009C7266">
          <w:rPr>
            <w:rPrChange w:id="150" w:author="Fernandez Jimenez, Virginia" w:date="2022-11-17T13:45:00Z">
              <w:rPr>
                <w:lang w:val="fr-FR"/>
              </w:rPr>
            </w:rPrChange>
          </w:rPr>
          <w:tab/>
          <w:t>Signal to Noise Ratio</w:t>
        </w:r>
      </w:ins>
    </w:p>
    <w:p w14:paraId="2C13F4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USB</w:t>
      </w:r>
      <w:ins w:id="151" w:author="Fernandez Jimenez, Virginia" w:date="2022-11-30T15:09:00Z">
        <w:r w:rsidR="00F1668E">
          <w:t>:</w:t>
        </w:r>
      </w:ins>
      <w:r w:rsidRPr="00C91295">
        <w:rPr>
          <w:bCs/>
        </w:rPr>
        <w:tab/>
      </w:r>
      <w:r w:rsidRPr="00C91295">
        <w:rPr>
          <w:bCs/>
        </w:rPr>
        <w:tab/>
        <w:t>Upper sideband</w:t>
      </w:r>
    </w:p>
    <w:p w14:paraId="148B5C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WAN</w:t>
      </w:r>
      <w:ins w:id="152" w:author="Fernandez Jimenez, Virginia" w:date="2022-11-30T15:09:00Z">
        <w:r w:rsidR="00F1668E">
          <w:t>:</w:t>
        </w:r>
      </w:ins>
      <w:r w:rsidRPr="00C91295">
        <w:rPr>
          <w:bCs/>
        </w:rPr>
        <w:tab/>
      </w:r>
      <w:r w:rsidRPr="00C91295">
        <w:rPr>
          <w:bCs/>
        </w:rPr>
        <w:tab/>
        <w:t>Wide area network</w:t>
      </w:r>
    </w:p>
    <w:p w14:paraId="417616B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rPr>
          <w:bCs/>
        </w:rPr>
        <w:t>WTRP</w:t>
      </w:r>
      <w:ins w:id="153" w:author="Fernandez Jimenez, Virginia" w:date="2022-11-30T15:09:00Z">
        <w:r w:rsidR="00F1668E">
          <w:t>:</w:t>
        </w:r>
      </w:ins>
      <w:r w:rsidRPr="00C91295">
        <w:rPr>
          <w:bCs/>
        </w:rPr>
        <w:tab/>
      </w:r>
      <w:r w:rsidRPr="00C91295">
        <w:tab/>
        <w:t xml:space="preserve">Wireless token ring protocol </w:t>
      </w:r>
    </w:p>
    <w:p w14:paraId="6A5296E3" w14:textId="77777777" w:rsidR="004039AB" w:rsidRPr="00065257" w:rsidRDefault="004039AB" w:rsidP="00DF6993">
      <w:pPr>
        <w:pStyle w:val="Headingb"/>
        <w:rPr>
          <w:ins w:id="154" w:author="WG 5C-1" w:date="2022-11-15T19:52:00Z"/>
        </w:rPr>
      </w:pPr>
      <w:ins w:id="155" w:author="WG 5C-1" w:date="2022-11-15T19:52:00Z">
        <w:r w:rsidRPr="00065257">
          <w:t>Terms and Definitions</w:t>
        </w:r>
      </w:ins>
    </w:p>
    <w:p w14:paraId="7D7380F1" w14:textId="77777777" w:rsidR="004039AB" w:rsidRPr="00065257" w:rsidRDefault="004039AB" w:rsidP="004039AB">
      <w:pPr>
        <w:jc w:val="both"/>
        <w:rPr>
          <w:ins w:id="156" w:author="WG 5C-1" w:date="2022-11-15T19:52:00Z"/>
        </w:rPr>
      </w:pPr>
      <w:ins w:id="157" w:author="WG 5C-1" w:date="2022-11-15T19:52:00Z">
        <w:r w:rsidRPr="00065257">
          <w:t>AGILE-HF – An advanced, global, integrated, low-latency HF environment that negotiates the RF environment while mitigating harmful interference to users in or adjacent to desired operational frequencies.</w:t>
        </w:r>
      </w:ins>
    </w:p>
    <w:p w14:paraId="53268EC4" w14:textId="77777777" w:rsidR="004039AB" w:rsidRPr="00065257" w:rsidRDefault="004039AB" w:rsidP="004039AB">
      <w:pPr>
        <w:jc w:val="both"/>
        <w:rPr>
          <w:ins w:id="158" w:author="WG 5C-1" w:date="2022-11-15T19:52:00Z"/>
        </w:rPr>
      </w:pPr>
      <w:ins w:id="159" w:author="WG 5C-1" w:date="2022-11-15T19:52:00Z">
        <w:r w:rsidRPr="00065257">
          <w:t xml:space="preserve">Cognitive Radio – A radio that can be programmed and configured dynamically to use the best wireless channels in its vicinity to avoid user interference and congestion. </w:t>
        </w:r>
      </w:ins>
    </w:p>
    <w:p w14:paraId="093FE0BB" w14:textId="77777777" w:rsidR="004039AB" w:rsidRPr="00065257" w:rsidRDefault="004039AB" w:rsidP="004039AB">
      <w:pPr>
        <w:jc w:val="both"/>
        <w:rPr>
          <w:ins w:id="160" w:author="WG 5C-1" w:date="2022-11-15T19:52:00Z"/>
          <w:color w:val="C00000"/>
          <w:u w:val="single"/>
        </w:rPr>
      </w:pPr>
      <w:bookmarkStart w:id="161" w:name="_Hlk100294639"/>
      <w:ins w:id="162" w:author="WG 5C-1" w:date="2022-11-15T19:52:00Z">
        <w:r w:rsidRPr="00065257">
          <w:rPr>
            <w:color w:val="C00000"/>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61"/>
    <w:p w14:paraId="729D0C25" w14:textId="77777777" w:rsidR="004039AB" w:rsidRPr="00065257" w:rsidRDefault="004039AB" w:rsidP="004039AB">
      <w:pPr>
        <w:jc w:val="both"/>
        <w:rPr>
          <w:ins w:id="163" w:author="WG 5C-1" w:date="2022-11-15T19:52:00Z"/>
          <w:color w:val="FF0000"/>
        </w:rPr>
      </w:pPr>
      <w:ins w:id="164" w:author="WG 5C-1" w:date="2022-11-15T19:52:00Z">
        <w:r w:rsidRPr="00065257">
          <w:rPr>
            <w:color w:val="FF0000"/>
          </w:rPr>
          <w:t xml:space="preserve">MIMO </w:t>
        </w:r>
        <w:r w:rsidRPr="00065257">
          <w:t>–</w:t>
        </w:r>
        <w:r w:rsidRPr="00065257">
          <w:rPr>
            <w:color w:val="FF0000"/>
          </w:rPr>
          <w:t xml:space="preserve"> A method for multiplying the capacity of a radio link using multiple transmission and receiving antennas.</w:t>
        </w:r>
      </w:ins>
    </w:p>
    <w:p w14:paraId="0DE7D9B6" w14:textId="77777777" w:rsidR="004039AB" w:rsidRPr="00065257" w:rsidRDefault="004039AB" w:rsidP="00DF6993">
      <w:pPr>
        <w:pStyle w:val="Headingb"/>
        <w:rPr>
          <w:ins w:id="165" w:author="WG 5C-1" w:date="2022-11-15T19:52:00Z"/>
        </w:rPr>
      </w:pPr>
      <w:ins w:id="166" w:author="WG 5C-1" w:date="2022-11-15T19:52:00Z">
        <w:r w:rsidRPr="00065257">
          <w:t>Related ITU-R Recommendations and Reports</w:t>
        </w:r>
      </w:ins>
    </w:p>
    <w:p w14:paraId="1297CEBF" w14:textId="77777777" w:rsidR="004039AB" w:rsidRPr="00065257" w:rsidRDefault="004039AB" w:rsidP="004039AB">
      <w:pPr>
        <w:tabs>
          <w:tab w:val="left" w:pos="2608"/>
          <w:tab w:val="left" w:pos="3345"/>
        </w:tabs>
        <w:spacing w:before="80"/>
        <w:ind w:left="3345" w:hanging="3345"/>
        <w:jc w:val="both"/>
        <w:rPr>
          <w:ins w:id="167" w:author="WG 5C-1" w:date="2022-11-15T19:52:00Z"/>
          <w:i/>
          <w:iCs/>
        </w:rPr>
      </w:pPr>
      <w:ins w:id="168" w:author="WG 5C-1" w:date="2022-11-15T19:52:00Z">
        <w:r w:rsidRPr="00065257">
          <w:t xml:space="preserve">Recommendation ITU-R F.1610 – </w:t>
        </w:r>
        <w:r w:rsidRPr="00065257">
          <w:rPr>
            <w:i/>
            <w:iCs/>
          </w:rPr>
          <w:t xml:space="preserve">Planning, </w:t>
        </w:r>
        <w:proofErr w:type="gramStart"/>
        <w:r w:rsidRPr="00065257">
          <w:rPr>
            <w:i/>
            <w:iCs/>
          </w:rPr>
          <w:t>design</w:t>
        </w:r>
        <w:proofErr w:type="gramEnd"/>
        <w:r w:rsidRPr="00065257">
          <w:rPr>
            <w:i/>
            <w:iCs/>
          </w:rPr>
          <w:t xml:space="preserve"> and implementation of HF fixed service radio systems</w:t>
        </w:r>
      </w:ins>
    </w:p>
    <w:p w14:paraId="64E32EA1" w14:textId="77777777" w:rsidR="004039AB" w:rsidRPr="00065257" w:rsidRDefault="004039AB" w:rsidP="004039AB">
      <w:pPr>
        <w:tabs>
          <w:tab w:val="left" w:pos="2608"/>
          <w:tab w:val="left" w:pos="3345"/>
        </w:tabs>
        <w:spacing w:before="80"/>
        <w:ind w:left="3345" w:hanging="3345"/>
        <w:jc w:val="both"/>
        <w:rPr>
          <w:ins w:id="169" w:author="WG 5C-1" w:date="2022-11-15T19:52:00Z"/>
          <w:i/>
          <w:iCs/>
        </w:rPr>
      </w:pPr>
      <w:ins w:id="170" w:author="WG 5C-1" w:date="2022-11-15T19:52:00Z">
        <w:r w:rsidRPr="00065257">
          <w:t xml:space="preserve">Recommendation ITU-R F.1611 – </w:t>
        </w:r>
        <w:r w:rsidRPr="00065257">
          <w:rPr>
            <w:i/>
            <w:iCs/>
          </w:rPr>
          <w:t xml:space="preserve">Prediction methods for adaptive HF system planning and </w:t>
        </w:r>
        <w:proofErr w:type="gramStart"/>
        <w:r w:rsidRPr="00065257">
          <w:rPr>
            <w:i/>
            <w:iCs/>
          </w:rPr>
          <w:t>operation</w:t>
        </w:r>
        <w:proofErr w:type="gramEnd"/>
      </w:ins>
    </w:p>
    <w:p w14:paraId="7A80CDFF" w14:textId="77777777" w:rsidR="004039AB" w:rsidRPr="00065257" w:rsidRDefault="004039AB" w:rsidP="004039AB">
      <w:pPr>
        <w:tabs>
          <w:tab w:val="left" w:pos="2608"/>
          <w:tab w:val="left" w:pos="3345"/>
        </w:tabs>
        <w:spacing w:before="80"/>
        <w:ind w:left="3345" w:hanging="3345"/>
        <w:jc w:val="both"/>
        <w:rPr>
          <w:ins w:id="171" w:author="WG 5C-1" w:date="2022-11-15T19:52:00Z"/>
          <w:i/>
          <w:iCs/>
        </w:rPr>
      </w:pPr>
      <w:ins w:id="172" w:author="WG 5C-1" w:date="2022-11-15T19:52:00Z">
        <w:r w:rsidRPr="00065257">
          <w:t xml:space="preserve">Recommendation ITU-R F.1761 – </w:t>
        </w:r>
        <w:r w:rsidRPr="00065257">
          <w:rPr>
            <w:i/>
            <w:iCs/>
          </w:rPr>
          <w:t>Characteristics of HF fixed radiocommunication systems</w:t>
        </w:r>
      </w:ins>
    </w:p>
    <w:p w14:paraId="3A6BA4FA" w14:textId="77777777" w:rsidR="004039AB" w:rsidRPr="00065257" w:rsidRDefault="004039AB" w:rsidP="004039AB">
      <w:pPr>
        <w:tabs>
          <w:tab w:val="left" w:pos="2608"/>
          <w:tab w:val="left" w:pos="3345"/>
        </w:tabs>
        <w:spacing w:before="80"/>
        <w:ind w:left="3345" w:hanging="3345"/>
        <w:jc w:val="both"/>
        <w:rPr>
          <w:ins w:id="173" w:author="WG 5C-1" w:date="2022-11-15T19:52:00Z"/>
        </w:rPr>
      </w:pPr>
      <w:ins w:id="174" w:author="WG 5C-1" w:date="2022-11-15T19:52:00Z">
        <w:r w:rsidRPr="00065257">
          <w:t xml:space="preserve">Recommendation ITU-R F.1762 – </w:t>
        </w:r>
        <w:r w:rsidRPr="00065257">
          <w:rPr>
            <w:i/>
            <w:iCs/>
          </w:rPr>
          <w:t>Characteristics of enhanced applications for high frequency (HF) radiocommunication systems</w:t>
        </w:r>
      </w:ins>
    </w:p>
    <w:p w14:paraId="4EA4CFAE" w14:textId="77777777" w:rsidR="004039AB" w:rsidRPr="00065257" w:rsidRDefault="004039AB" w:rsidP="004039AB">
      <w:pPr>
        <w:tabs>
          <w:tab w:val="left" w:pos="2608"/>
          <w:tab w:val="left" w:pos="3345"/>
        </w:tabs>
        <w:spacing w:before="80"/>
        <w:ind w:left="3345" w:hanging="3345"/>
        <w:jc w:val="both"/>
        <w:rPr>
          <w:ins w:id="175" w:author="WG 5C-1" w:date="2022-11-15T19:52:00Z"/>
        </w:rPr>
      </w:pPr>
      <w:ins w:id="176" w:author="WG 5C-1" w:date="2022-11-15T19:52:00Z">
        <w:r w:rsidRPr="00065257">
          <w:t xml:space="preserve">Recommendation ITU-R F.1778 – </w:t>
        </w:r>
        <w:r w:rsidRPr="00065257">
          <w:rPr>
            <w:i/>
            <w:iCs/>
          </w:rPr>
          <w:t>Channel access requirements for HF adaptive systems in the fixed and land mobile services</w:t>
        </w:r>
      </w:ins>
    </w:p>
    <w:p w14:paraId="23C01D48" w14:textId="77777777" w:rsidR="004039AB" w:rsidRPr="00065257" w:rsidRDefault="004039AB" w:rsidP="004039AB">
      <w:pPr>
        <w:tabs>
          <w:tab w:val="left" w:pos="2608"/>
          <w:tab w:val="left" w:pos="3345"/>
        </w:tabs>
        <w:spacing w:before="80"/>
        <w:ind w:left="3345" w:hanging="3345"/>
        <w:jc w:val="both"/>
        <w:rPr>
          <w:ins w:id="177" w:author="WG 5C-1" w:date="2022-11-15T19:52:00Z"/>
          <w:i/>
          <w:iCs/>
        </w:rPr>
      </w:pPr>
      <w:ins w:id="178" w:author="WG 5C-1" w:date="2022-11-15T19:52:00Z">
        <w:r w:rsidRPr="00065257">
          <w:t xml:space="preserve">Recommendation ITU-R F.2061 – </w:t>
        </w:r>
        <w:r w:rsidRPr="00065257">
          <w:rPr>
            <w:i/>
            <w:iCs/>
          </w:rPr>
          <w:t>HF Fixed Radiocommunication Systems</w:t>
        </w:r>
      </w:ins>
    </w:p>
    <w:p w14:paraId="1C30092F" w14:textId="77777777" w:rsidR="004039AB" w:rsidRPr="00065257" w:rsidRDefault="004039AB" w:rsidP="004039AB">
      <w:pPr>
        <w:tabs>
          <w:tab w:val="left" w:pos="2608"/>
          <w:tab w:val="left" w:pos="3345"/>
        </w:tabs>
        <w:spacing w:before="80"/>
        <w:ind w:left="1871" w:hanging="1871"/>
        <w:jc w:val="both"/>
        <w:rPr>
          <w:ins w:id="179" w:author="WG 5C-1" w:date="2022-11-15T19:52:00Z"/>
          <w:i/>
          <w:iCs/>
          <w:lang w:eastAsia="zh-CN"/>
        </w:rPr>
      </w:pPr>
      <w:ins w:id="180"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i/>
            <w:iCs/>
            <w:lang w:eastAsia="zh-CN"/>
          </w:rPr>
          <w:t>Characteristics of systems in LF, MF and HF broadcasting</w:t>
        </w:r>
      </w:ins>
    </w:p>
    <w:p w14:paraId="79DD0220" w14:textId="77777777" w:rsidR="004039AB" w:rsidRPr="00065257" w:rsidRDefault="004039AB" w:rsidP="004039AB">
      <w:pPr>
        <w:tabs>
          <w:tab w:val="left" w:pos="2608"/>
          <w:tab w:val="left" w:pos="3345"/>
        </w:tabs>
        <w:spacing w:before="80"/>
        <w:ind w:left="1871" w:hanging="1871"/>
        <w:jc w:val="both"/>
        <w:rPr>
          <w:ins w:id="181" w:author="WG 5C-1" w:date="2022-11-15T19:52:00Z"/>
          <w:i/>
          <w:iCs/>
        </w:rPr>
      </w:pPr>
      <w:ins w:id="182" w:author="WG 5C-1" w:date="2022-11-15T19:52:00Z">
        <w:r w:rsidRPr="00065257">
          <w:t xml:space="preserve">Report ITU-R F.2087 – </w:t>
        </w:r>
        <w:r w:rsidRPr="00065257">
          <w:rPr>
            <w:i/>
            <w:iCs/>
          </w:rPr>
          <w:t>Requirements for high frequency (HF) radiocommunication systems in the fixed service</w:t>
        </w:r>
      </w:ins>
    </w:p>
    <w:p w14:paraId="2EA76C5A" w14:textId="77777777" w:rsidR="004039AB" w:rsidRPr="00065257" w:rsidRDefault="004039AB" w:rsidP="004039AB">
      <w:pPr>
        <w:tabs>
          <w:tab w:val="left" w:pos="2608"/>
          <w:tab w:val="left" w:pos="3345"/>
        </w:tabs>
        <w:spacing w:before="80"/>
        <w:ind w:left="1871" w:hanging="1871"/>
        <w:jc w:val="both"/>
        <w:rPr>
          <w:ins w:id="183" w:author="ITU" w:date="2022-11-17T14:01:00Z"/>
          <w:i/>
          <w:iCs/>
          <w:rPrChange w:id="184" w:author="WG 5C-1" w:date="2022-11-15T19:52:00Z">
            <w:rPr>
              <w:ins w:id="185" w:author="ITU" w:date="2022-11-17T14:01:00Z"/>
            </w:rPr>
          </w:rPrChange>
        </w:rPr>
      </w:pPr>
      <w:ins w:id="186" w:author="WG 5C-1" w:date="2022-11-15T19:52:00Z">
        <w:r w:rsidRPr="00065257">
          <w:t xml:space="preserve">Report ITU-R F.2484 – </w:t>
        </w:r>
        <w:r w:rsidRPr="00065257">
          <w:rPr>
            <w:i/>
            <w:iCs/>
          </w:rPr>
          <w:t xml:space="preserve">Cooperative frequency competition model and the corresponding algorithms and protocols for improving the HF sky-wave electromagnetic </w:t>
        </w:r>
        <w:proofErr w:type="gramStart"/>
        <w:r w:rsidRPr="00065257">
          <w:rPr>
            <w:i/>
            <w:iCs/>
          </w:rPr>
          <w:t>environment</w:t>
        </w:r>
      </w:ins>
      <w:proofErr w:type="gramEnd"/>
    </w:p>
    <w:p w14:paraId="67F493BB" w14:textId="77777777" w:rsidR="004039AB" w:rsidRPr="00C91295" w:rsidRDefault="004039AB" w:rsidP="004039AB">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lastRenderedPageBreak/>
        <w:t>The ITU-R Radiocommunication Assembly,</w:t>
      </w:r>
    </w:p>
    <w:p w14:paraId="2CD46160" w14:textId="77777777" w:rsidR="004039AB" w:rsidRPr="00C91295" w:rsidRDefault="004039AB" w:rsidP="008E5C55">
      <w:pPr>
        <w:pStyle w:val="Call"/>
        <w:rPr>
          <w:lang w:val="en-US"/>
        </w:rPr>
      </w:pPr>
      <w:r w:rsidRPr="00C91295">
        <w:rPr>
          <w:lang w:val="en-US"/>
        </w:rPr>
        <w:t>considering</w:t>
      </w:r>
    </w:p>
    <w:p w14:paraId="6AA85DB0" w14:textId="77777777" w:rsidR="004039AB" w:rsidRPr="00C91295" w:rsidRDefault="004039AB" w:rsidP="008E5C55">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581F2385" w14:textId="77777777" w:rsidR="004039AB" w:rsidRPr="00C91295" w:rsidRDefault="004039AB" w:rsidP="008E5C55">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3DA28573" w14:textId="77777777" w:rsidR="004039AB" w:rsidRDefault="004039AB" w:rsidP="008E5C55">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187" w:author="Patten, Brian" w:date="2022-11-16T14:19:00Z">
        <w:r>
          <w:t>:</w:t>
        </w:r>
      </w:ins>
      <w:del w:id="188" w:author="Patten, Brian" w:date="2022-11-16T14:19:00Z">
        <w:r w:rsidRPr="00C91295" w:rsidDel="004C4163">
          <w:delText>,</w:delText>
        </w:r>
      </w:del>
    </w:p>
    <w:p w14:paraId="1EE66858" w14:textId="77777777" w:rsidR="004039AB" w:rsidRPr="00196A9A" w:rsidRDefault="004039AB" w:rsidP="008E5C55">
      <w:pPr>
        <w:rPr>
          <w:ins w:id="189" w:author="WG 5C-1" w:date="2022-11-15T19:53:00Z"/>
        </w:rPr>
      </w:pPr>
      <w:ins w:id="190"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083DAA19" w14:textId="77777777" w:rsidR="004039AB" w:rsidRDefault="004039AB" w:rsidP="008E5C55">
      <w:pPr>
        <w:rPr>
          <w:ins w:id="191" w:author="Fernandez Jimenez, Virginia" w:date="2022-11-17T13:46:00Z"/>
        </w:rPr>
      </w:pPr>
      <w:ins w:id="192" w:author="WG 5C-1" w:date="2022-11-15T19:53:00Z">
        <w:r w:rsidRPr="00196A9A">
          <w:rPr>
            <w:i/>
          </w:rPr>
          <w:t>e)</w:t>
        </w:r>
        <w:r w:rsidRPr="00196A9A">
          <w:tab/>
          <w:t>that such AGILE-HF systems are not standardized in use and may have different operational and technical characteristics,</w:t>
        </w:r>
      </w:ins>
    </w:p>
    <w:p w14:paraId="40B3486A" w14:textId="77777777" w:rsidR="004039AB" w:rsidRPr="00C91295" w:rsidRDefault="004039AB" w:rsidP="008E5C55">
      <w:pPr>
        <w:pStyle w:val="Call"/>
        <w:rPr>
          <w:lang w:val="en-US"/>
        </w:rPr>
      </w:pPr>
      <w:r w:rsidRPr="00C91295">
        <w:rPr>
          <w:lang w:val="en-US"/>
        </w:rPr>
        <w:t>recommends</w:t>
      </w:r>
    </w:p>
    <w:p w14:paraId="38EDE15A" w14:textId="77777777" w:rsidR="004039AB" w:rsidRPr="00C91295" w:rsidRDefault="004039AB" w:rsidP="008E5C55">
      <w:del w:id="193" w:author="WG 5C-1" w:date="2022-11-15T19:54:00Z">
        <w:r w:rsidRPr="00DF6993" w:rsidDel="00065257">
          <w:delText>1</w:delText>
        </w:r>
      </w:del>
      <w:del w:id="194"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195" w:author="WG 5C-1" w:date="2022-11-15T19:53:00Z">
        <w:r w:rsidRPr="00C91295" w:rsidDel="00065257">
          <w:delText>up to</w:delText>
        </w:r>
      </w:del>
      <w:ins w:id="196" w:author="WG 5C-1" w:date="2022-11-15T19:53:00Z">
        <w:r>
          <w:t>of 3-</w:t>
        </w:r>
      </w:ins>
      <w:del w:id="197" w:author="WG 5C-1" w:date="2022-11-15T19:53:00Z">
        <w:r w:rsidRPr="00C91295" w:rsidDel="00065257">
          <w:delText xml:space="preserve"> </w:delText>
        </w:r>
      </w:del>
      <w:r w:rsidRPr="00C91295">
        <w:t>30 MHz for use in sharing studies.</w:t>
      </w:r>
    </w:p>
    <w:p w14:paraId="18EB01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0A99002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2AA6B13B" w14:textId="77777777" w:rsidR="004039AB" w:rsidRDefault="004039AB" w:rsidP="00DF6993">
      <w:pPr>
        <w:pStyle w:val="AnnexNo"/>
        <w:rPr>
          <w:ins w:id="198" w:author="WG 5C-1" w:date="2022-11-15T19:57:00Z"/>
          <w:lang w:val="en-US"/>
        </w:rPr>
      </w:pPr>
      <w:r w:rsidRPr="00C91295">
        <w:rPr>
          <w:lang w:val="en-US"/>
        </w:rPr>
        <w:t>Annex 1</w:t>
      </w:r>
    </w:p>
    <w:p w14:paraId="57E9E399" w14:textId="77777777" w:rsidR="003304FB" w:rsidRDefault="004039AB" w:rsidP="004039AB">
      <w:pPr>
        <w:pStyle w:val="TOCHeading"/>
        <w:jc w:val="center"/>
        <w:rPr>
          <w:ins w:id="199" w:author="Chamova, Alisa" w:date="2022-12-01T09:56:00Z"/>
          <w:rFonts w:ascii="Times New Roman" w:hAnsi="Times New Roman" w:cs="Times New Roman"/>
          <w:sz w:val="24"/>
          <w:szCs w:val="24"/>
        </w:rPr>
      </w:pPr>
      <w:bookmarkStart w:id="200" w:name="_Hlk119434578"/>
      <w:ins w:id="201" w:author="WG 5C-1" w:date="2022-11-15T21:30:00Z">
        <w:r w:rsidRPr="00DD7A3E">
          <w:rPr>
            <w:rFonts w:ascii="Times New Roman" w:hAnsi="Times New Roman" w:cs="Times New Roman"/>
            <w:sz w:val="24"/>
            <w:szCs w:val="24"/>
          </w:rPr>
          <w:t>TABLE OF CONTENTS</w:t>
        </w:r>
      </w:ins>
    </w:p>
    <w:p w14:paraId="42CD4324" w14:textId="77777777" w:rsidR="004039AB" w:rsidRPr="00DD7A3E" w:rsidRDefault="003304FB">
      <w:pPr>
        <w:pStyle w:val="TOC1"/>
        <w:tabs>
          <w:tab w:val="clear" w:pos="7938"/>
          <w:tab w:val="left" w:leader="dot" w:pos="9072"/>
        </w:tabs>
        <w:spacing w:before="120"/>
        <w:jc w:val="right"/>
        <w:rPr>
          <w:ins w:id="202" w:author="WG 5C-1" w:date="2022-11-15T21:30:00Z"/>
          <w:rFonts w:asciiTheme="minorHAnsi" w:eastAsiaTheme="minorEastAsia" w:hAnsiTheme="minorHAnsi" w:cstheme="minorBidi"/>
          <w:noProof/>
          <w:sz w:val="22"/>
          <w:szCs w:val="22"/>
        </w:rPr>
        <w:pPrChange w:id="203" w:author="Chamova, Alisa" w:date="2022-12-01T09:57:00Z">
          <w:pPr>
            <w:pStyle w:val="TOCHeading"/>
            <w:jc w:val="center"/>
          </w:pPr>
        </w:pPrChange>
      </w:pPr>
      <w:ins w:id="204" w:author="Chamova, Alisa" w:date="2022-12-01T09:56:00Z">
        <w:r w:rsidRPr="003304FB">
          <w:rPr>
            <w:rStyle w:val="Hyperlink"/>
            <w:noProof/>
            <w:rPrChange w:id="205" w:author="Chamova, Alisa" w:date="2022-12-01T09:57:00Z">
              <w:rPr/>
            </w:rPrChange>
          </w:rPr>
          <w:t>pages</w:t>
        </w:r>
      </w:ins>
      <w:ins w:id="206" w:author="WG 5C-1" w:date="2022-11-15T21:30:00Z">
        <w:r w:rsidR="004039AB" w:rsidRPr="00DD7A3E">
          <w:rPr>
            <w:rFonts w:asciiTheme="majorHAnsi" w:eastAsiaTheme="majorEastAsia" w:hAnsiTheme="majorHAnsi" w:cstheme="majorBidi"/>
            <w:color w:val="365F91" w:themeColor="accent1" w:themeShade="BF"/>
            <w:sz w:val="32"/>
            <w:szCs w:val="32"/>
            <w:lang w:val="en-US"/>
          </w:rPr>
          <w:fldChar w:fldCharType="begin"/>
        </w:r>
        <w:r w:rsidR="004039AB" w:rsidRPr="00DD7A3E">
          <w:instrText xml:space="preserve"> TOC \o "1-3" \h \z \t "Annex_No;1;Annex_title;1" </w:instrText>
        </w:r>
        <w:r w:rsidR="004039AB" w:rsidRPr="00DD7A3E">
          <w:rPr>
            <w:rFonts w:asciiTheme="majorHAnsi" w:eastAsiaTheme="majorEastAsia" w:hAnsiTheme="majorHAnsi" w:cstheme="majorBidi"/>
            <w:color w:val="365F91" w:themeColor="accent1" w:themeShade="BF"/>
            <w:sz w:val="32"/>
            <w:szCs w:val="32"/>
            <w:lang w:val="en-US"/>
          </w:rPr>
          <w:fldChar w:fldCharType="separate"/>
        </w:r>
      </w:ins>
    </w:p>
    <w:p w14:paraId="57959EC2" w14:textId="77777777" w:rsidR="004039AB" w:rsidRPr="00DD7A3E" w:rsidRDefault="004039AB" w:rsidP="004039AB">
      <w:pPr>
        <w:pStyle w:val="TOC1"/>
        <w:tabs>
          <w:tab w:val="clear" w:pos="7938"/>
          <w:tab w:val="left" w:leader="dot" w:pos="9072"/>
        </w:tabs>
        <w:spacing w:before="120"/>
        <w:rPr>
          <w:ins w:id="207" w:author="WG 5C-1" w:date="2022-11-15T21:30:00Z"/>
          <w:rFonts w:asciiTheme="minorHAnsi" w:eastAsiaTheme="minorEastAsia" w:hAnsiTheme="minorHAnsi" w:cstheme="minorBidi"/>
          <w:noProof/>
          <w:sz w:val="22"/>
          <w:szCs w:val="22"/>
          <w:lang w:val="en-US"/>
        </w:rPr>
      </w:pPr>
      <w:ins w:id="208"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"_Toc118204738"</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1</w:t>
        </w:r>
        <w:r w:rsidRPr="00DD7A3E">
          <w:rPr>
            <w:rFonts w:asciiTheme="minorHAnsi" w:eastAsiaTheme="minorEastAsia" w:hAnsiTheme="minorHAnsi" w:cstheme="minorBidi"/>
            <w:noProof/>
            <w:sz w:val="22"/>
            <w:szCs w:val="22"/>
            <w:lang w:val="en-US"/>
          </w:rPr>
          <w:tab/>
        </w:r>
        <w:r w:rsidRPr="00DD7A3E">
          <w:rPr>
            <w:rStyle w:val="Hyperlink"/>
            <w:noProof/>
          </w:rPr>
          <w:t>Introduction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_Toc118204738 \h </w:instrText>
        </w:r>
      </w:ins>
      <w:r w:rsidRPr="00DD7A3E">
        <w:rPr>
          <w:noProof/>
          <w:webHidden/>
        </w:rPr>
      </w:r>
      <w:ins w:id="209"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1F85AC9" w14:textId="77777777" w:rsidR="004039AB" w:rsidRPr="00DD7A3E" w:rsidRDefault="004039AB" w:rsidP="004039AB">
      <w:pPr>
        <w:pStyle w:val="TOC1"/>
        <w:tabs>
          <w:tab w:val="clear" w:pos="7938"/>
          <w:tab w:val="left" w:leader="dot" w:pos="9072"/>
        </w:tabs>
        <w:rPr>
          <w:ins w:id="210" w:author="WG 5C-1" w:date="2022-11-15T21:30:00Z"/>
          <w:rFonts w:asciiTheme="minorHAnsi" w:eastAsiaTheme="minorEastAsia" w:hAnsiTheme="minorHAnsi" w:cstheme="minorBidi"/>
          <w:noProof/>
          <w:sz w:val="22"/>
          <w:szCs w:val="22"/>
          <w:lang w:val="en-US"/>
        </w:rPr>
      </w:pPr>
      <w:ins w:id="211"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"_Toc118204739"</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2</w:t>
        </w:r>
        <w:r w:rsidRPr="00DD7A3E">
          <w:rPr>
            <w:rFonts w:asciiTheme="minorHAnsi" w:eastAsiaTheme="minorEastAsia" w:hAnsiTheme="minorHAnsi" w:cstheme="minorBidi"/>
            <w:noProof/>
            <w:sz w:val="22"/>
            <w:szCs w:val="22"/>
            <w:lang w:val="en-US"/>
          </w:rPr>
          <w:tab/>
        </w:r>
        <w:r w:rsidRPr="00DD7A3E">
          <w:rPr>
            <w:rStyle w:val="Hyperlink"/>
            <w:noProof/>
          </w:rPr>
          <w:t>Wideband modems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_Toc118204739 \h </w:instrText>
        </w:r>
      </w:ins>
      <w:r w:rsidRPr="00DD7A3E">
        <w:rPr>
          <w:noProof/>
          <w:webHidden/>
        </w:rPr>
      </w:r>
      <w:ins w:id="212"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4FBF907C" w14:textId="77777777" w:rsidR="004039AB" w:rsidRPr="00DD7A3E" w:rsidRDefault="004039AB" w:rsidP="004039AB">
      <w:pPr>
        <w:pStyle w:val="TOC1"/>
        <w:tabs>
          <w:tab w:val="clear" w:pos="7938"/>
          <w:tab w:val="left" w:leader="dot" w:pos="9072"/>
        </w:tabs>
        <w:rPr>
          <w:ins w:id="213" w:author="WG 5C-1" w:date="2022-11-15T21:30:00Z"/>
          <w:rFonts w:asciiTheme="minorHAnsi" w:eastAsiaTheme="minorEastAsia" w:hAnsiTheme="minorHAnsi" w:cstheme="minorBidi"/>
          <w:noProof/>
          <w:sz w:val="22"/>
          <w:szCs w:val="22"/>
          <w:lang w:val="en-US"/>
        </w:rPr>
      </w:pPr>
      <w:ins w:id="214"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"_Toc118204740"</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w:t>
        </w:r>
        <w:r w:rsidRPr="00DD7A3E">
          <w:rPr>
            <w:rFonts w:asciiTheme="minorHAnsi" w:eastAsiaTheme="minorEastAsia" w:hAnsiTheme="minorHAnsi" w:cstheme="minorBidi"/>
            <w:noProof/>
            <w:sz w:val="22"/>
            <w:szCs w:val="22"/>
            <w:lang w:val="en-US"/>
          </w:rPr>
          <w:tab/>
        </w:r>
        <w:r w:rsidRPr="00DD7A3E">
          <w:rPr>
            <w:rStyle w:val="Hyperlink"/>
            <w:noProof/>
          </w:rPr>
          <w:t>Multichannel approach</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_Toc118204740 \h </w:instrText>
        </w:r>
      </w:ins>
      <w:r w:rsidRPr="00DD7A3E">
        <w:rPr>
          <w:noProof/>
          <w:webHidden/>
        </w:rPr>
      </w:r>
      <w:ins w:id="215"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0316B91F" w14:textId="77777777" w:rsidR="004039AB" w:rsidRPr="00DD7A3E" w:rsidRDefault="004039AB" w:rsidP="004039AB">
      <w:pPr>
        <w:pStyle w:val="TOC3"/>
        <w:tabs>
          <w:tab w:val="clear" w:pos="7938"/>
          <w:tab w:val="left" w:leader="dot" w:pos="9072"/>
        </w:tabs>
        <w:ind w:left="1134"/>
        <w:rPr>
          <w:ins w:id="216" w:author="WG 5C-1" w:date="2022-11-15T21:30:00Z"/>
          <w:rFonts w:asciiTheme="minorHAnsi" w:eastAsiaTheme="minorEastAsia" w:hAnsiTheme="minorHAnsi" w:cstheme="minorBidi"/>
          <w:noProof/>
          <w:sz w:val="22"/>
          <w:szCs w:val="22"/>
          <w:lang w:val="en-US"/>
        </w:rPr>
      </w:pPr>
      <w:ins w:id="217"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3.1</w:t>
        </w:r>
        <w:r w:rsidRPr="00DD7A3E">
          <w:rPr>
            <w:rFonts w:asciiTheme="minorHAnsi" w:eastAsiaTheme="minorEastAsia" w:hAnsiTheme="minorHAnsi" w:cstheme="minorBidi"/>
            <w:noProof/>
            <w:sz w:val="22"/>
            <w:szCs w:val="22"/>
            <w:lang w:val="en-US"/>
          </w:rPr>
          <w:tab/>
        </w:r>
        <w:r w:rsidRPr="00DD7A3E">
          <w:rPr>
            <w:rStyle w:val="Hyperlink"/>
            <w:noProof/>
          </w:rPr>
          <w:t>Independent sideband (ISB) operation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_Toc118204741 \h </w:instrText>
        </w:r>
      </w:ins>
      <w:r w:rsidRPr="00DD7A3E">
        <w:rPr>
          <w:noProof/>
          <w:webHidden/>
        </w:rPr>
      </w:r>
      <w:ins w:id="218"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19C88619" w14:textId="77777777" w:rsidR="004039AB" w:rsidRPr="00DD7A3E" w:rsidRDefault="004039AB" w:rsidP="004039AB">
      <w:pPr>
        <w:pStyle w:val="TOC2"/>
        <w:tabs>
          <w:tab w:val="clear" w:pos="7938"/>
          <w:tab w:val="left" w:leader="dot" w:pos="9072"/>
        </w:tabs>
        <w:ind w:left="1134"/>
        <w:rPr>
          <w:ins w:id="219" w:author="WG 5C-1" w:date="2022-11-15T21:30:00Z"/>
          <w:rFonts w:asciiTheme="minorHAnsi" w:eastAsiaTheme="minorEastAsia" w:hAnsiTheme="minorHAnsi" w:cstheme="minorBidi"/>
          <w:noProof/>
          <w:sz w:val="22"/>
          <w:szCs w:val="22"/>
          <w:lang w:val="en-US"/>
        </w:rPr>
      </w:pPr>
      <w:ins w:id="220"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"_Toc118204745"</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3.2</w:t>
        </w:r>
        <w:r w:rsidRPr="00DD7A3E">
          <w:rPr>
            <w:rFonts w:asciiTheme="minorHAnsi" w:eastAsiaTheme="minorEastAsia" w:hAnsiTheme="minorHAnsi" w:cstheme="minorBidi"/>
            <w:noProof/>
            <w:sz w:val="22"/>
            <w:szCs w:val="22"/>
            <w:lang w:val="en-US"/>
          </w:rPr>
          <w:tab/>
        </w:r>
        <w:r w:rsidRPr="00DD7A3E">
          <w:rPr>
            <w:rStyle w:val="Hyperlink"/>
            <w:noProof/>
          </w:rPr>
          <w:t>Digital Radio Mondiale (DRM)</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_Toc118204745 \h </w:instrText>
        </w:r>
      </w:ins>
      <w:r w:rsidRPr="00DD7A3E">
        <w:rPr>
          <w:noProof/>
          <w:webHidden/>
        </w:rPr>
      </w:r>
      <w:ins w:id="221"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3CCD2A87" w14:textId="77777777" w:rsidR="004039AB" w:rsidRPr="00DD7A3E" w:rsidRDefault="004039AB" w:rsidP="004039AB">
      <w:pPr>
        <w:pStyle w:val="TOC2"/>
        <w:tabs>
          <w:tab w:val="clear" w:pos="7938"/>
          <w:tab w:val="left" w:leader="dot" w:pos="9072"/>
        </w:tabs>
        <w:ind w:left="1134"/>
        <w:rPr>
          <w:ins w:id="222" w:author="WG 5C-1" w:date="2022-11-15T21:30:00Z"/>
          <w:rFonts w:asciiTheme="minorHAnsi" w:eastAsiaTheme="minorEastAsia" w:hAnsiTheme="minorHAnsi" w:cstheme="minorBidi"/>
          <w:noProof/>
          <w:sz w:val="22"/>
          <w:szCs w:val="22"/>
          <w:lang w:val="en-US"/>
        </w:rPr>
      </w:pPr>
      <w:ins w:id="22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"_Toc118204746"</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3.3</w:t>
        </w:r>
        <w:r w:rsidRPr="00DD7A3E">
          <w:rPr>
            <w:rFonts w:asciiTheme="minorHAnsi" w:eastAsiaTheme="minorEastAsia" w:hAnsiTheme="minorHAnsi" w:cstheme="minorBidi"/>
            <w:noProof/>
            <w:sz w:val="22"/>
            <w:szCs w:val="22"/>
            <w:lang w:val="en-US"/>
          </w:rPr>
          <w:tab/>
        </w:r>
        <w:r w:rsidRPr="00DD7A3E">
          <w:rPr>
            <w:rStyle w:val="Hyperlink"/>
            <w:noProof/>
          </w:rPr>
          <w:t>AGILE-HF Networks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_Toc118204746 \h </w:instrText>
        </w:r>
      </w:ins>
      <w:r w:rsidRPr="00DD7A3E">
        <w:rPr>
          <w:noProof/>
          <w:webHidden/>
        </w:rPr>
      </w:r>
      <w:ins w:id="224"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25E5456D" w14:textId="77777777" w:rsidR="004039AB" w:rsidRPr="00DD7A3E" w:rsidRDefault="004039AB" w:rsidP="004039AB">
      <w:pPr>
        <w:pStyle w:val="TOC2"/>
        <w:tabs>
          <w:tab w:val="clear" w:pos="7938"/>
          <w:tab w:val="left" w:leader="dot" w:pos="9072"/>
        </w:tabs>
        <w:ind w:left="1134"/>
        <w:rPr>
          <w:ins w:id="225" w:author="WG 5C-1" w:date="2022-11-15T21:30:00Z"/>
          <w:rFonts w:asciiTheme="minorHAnsi" w:eastAsiaTheme="minorEastAsia" w:hAnsiTheme="minorHAnsi" w:cstheme="minorBidi"/>
          <w:noProof/>
          <w:sz w:val="22"/>
          <w:szCs w:val="22"/>
          <w:lang w:val="en-US"/>
        </w:rPr>
      </w:pPr>
      <w:ins w:id="226"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"_Toc118204747"</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3.4</w:t>
        </w:r>
        <w:r w:rsidRPr="00DD7A3E">
          <w:rPr>
            <w:rFonts w:asciiTheme="minorHAnsi" w:eastAsiaTheme="minorEastAsia" w:hAnsiTheme="minorHAnsi" w:cstheme="minorBidi"/>
            <w:noProof/>
            <w:sz w:val="22"/>
            <w:szCs w:val="22"/>
            <w:lang w:val="en-US"/>
          </w:rPr>
          <w:tab/>
        </w:r>
        <w:r w:rsidRPr="00DD7A3E">
          <w:rPr>
            <w:rStyle w:val="Hyperlink"/>
            <w:noProof/>
          </w:rPr>
          <w:t>Token passing protocols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_Toc118204747 \h </w:instrText>
        </w:r>
      </w:ins>
      <w:r w:rsidRPr="00DD7A3E">
        <w:rPr>
          <w:noProof/>
          <w:webHidden/>
        </w:rPr>
      </w:r>
      <w:ins w:id="227" w:author="WG 5C-1" w:date="2022-11-15T21:30:00Z">
        <w:r w:rsidRPr="00DD7A3E">
          <w:rPr>
            <w:noProof/>
            <w:webHidden/>
          </w:rPr>
          <w:fldChar w:fldCharType="separate"/>
        </w:r>
        <w:r w:rsidRPr="00DD7A3E">
          <w:rPr>
            <w:noProof/>
            <w:webHidden/>
          </w:rPr>
          <w:t>10</w:t>
        </w:r>
        <w:r w:rsidRPr="00DD7A3E">
          <w:rPr>
            <w:noProof/>
            <w:webHidden/>
          </w:rPr>
          <w:fldChar w:fldCharType="end"/>
        </w:r>
        <w:r w:rsidRPr="00DD7A3E">
          <w:rPr>
            <w:rStyle w:val="Hyperlink"/>
            <w:noProof/>
          </w:rPr>
          <w:fldChar w:fldCharType="end"/>
        </w:r>
      </w:ins>
    </w:p>
    <w:p w14:paraId="67A52BE7" w14:textId="77777777" w:rsidR="004039AB" w:rsidRPr="00DD7A3E" w:rsidRDefault="004039AB" w:rsidP="004039AB">
      <w:pPr>
        <w:pStyle w:val="TOC1"/>
        <w:tabs>
          <w:tab w:val="clear" w:pos="7938"/>
          <w:tab w:val="left" w:leader="dot" w:pos="9072"/>
        </w:tabs>
        <w:rPr>
          <w:ins w:id="228" w:author="WG 5C-1" w:date="2022-11-15T21:30:00Z"/>
          <w:rFonts w:asciiTheme="minorHAnsi" w:eastAsiaTheme="minorEastAsia" w:hAnsiTheme="minorHAnsi" w:cstheme="minorBidi"/>
          <w:noProof/>
          <w:sz w:val="22"/>
          <w:szCs w:val="22"/>
          <w:lang w:val="en-US"/>
        </w:rPr>
      </w:pPr>
      <w:ins w:id="229"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4</w:t>
        </w:r>
        <w:r w:rsidRPr="00DD7A3E">
          <w:rPr>
            <w:rFonts w:asciiTheme="minorHAnsi" w:eastAsiaTheme="minorEastAsia" w:hAnsiTheme="minorHAnsi" w:cstheme="minorBidi"/>
            <w:noProof/>
            <w:sz w:val="22"/>
            <w:szCs w:val="22"/>
            <w:lang w:val="en-US"/>
          </w:rPr>
          <w:tab/>
        </w:r>
        <w:r w:rsidRPr="00DD7A3E">
          <w:rPr>
            <w:rStyle w:val="Hyperlink"/>
            <w:noProof/>
          </w:rPr>
          <w:t>Conclusions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_Toc118204751 \h </w:instrText>
        </w:r>
      </w:ins>
      <w:r w:rsidRPr="00DD7A3E">
        <w:rPr>
          <w:noProof/>
          <w:webHidden/>
        </w:rPr>
      </w:r>
      <w:ins w:id="230" w:author="WG 5C-1" w:date="2022-11-15T21:30:00Z">
        <w:r w:rsidRPr="00DD7A3E">
          <w:rPr>
            <w:noProof/>
            <w:webHidden/>
          </w:rPr>
          <w:fldChar w:fldCharType="separate"/>
        </w:r>
        <w:r w:rsidRPr="00DD7A3E">
          <w:rPr>
            <w:noProof/>
            <w:webHidden/>
          </w:rPr>
          <w:t>14</w:t>
        </w:r>
        <w:r w:rsidRPr="00DD7A3E">
          <w:rPr>
            <w:noProof/>
            <w:webHidden/>
          </w:rPr>
          <w:fldChar w:fldCharType="end"/>
        </w:r>
        <w:r w:rsidRPr="00DD7A3E">
          <w:rPr>
            <w:rStyle w:val="Hyperlink"/>
            <w:noProof/>
          </w:rPr>
          <w:fldChar w:fldCharType="end"/>
        </w:r>
      </w:ins>
    </w:p>
    <w:p w14:paraId="46923DCB" w14:textId="77777777" w:rsidR="004039AB" w:rsidRPr="00C91295" w:rsidDel="00324067" w:rsidRDefault="004039AB">
      <w:pPr>
        <w:rPr>
          <w:del w:id="231" w:author="WG 5C-1" w:date="2022-11-15T21:27:00Z"/>
          <w:b/>
          <w:sz w:val="28"/>
          <w:lang w:val="en-US"/>
        </w:rPr>
        <w:pPrChange w:id="232" w:author="WG 5C-1" w:date="2022-11-15T21:29:00Z">
          <w:pPr>
            <w:keepNext/>
            <w:keepLines/>
            <w:tabs>
              <w:tab w:val="clear" w:pos="1134"/>
              <w:tab w:val="clear" w:pos="1871"/>
              <w:tab w:val="clear" w:pos="2268"/>
              <w:tab w:val="left" w:pos="794"/>
              <w:tab w:val="left" w:pos="1191"/>
              <w:tab w:val="left" w:pos="1588"/>
              <w:tab w:val="left" w:pos="1985"/>
            </w:tabs>
            <w:spacing w:before="480" w:after="80"/>
            <w:jc w:val="center"/>
            <w:textAlignment w:val="auto"/>
          </w:pPr>
        </w:pPrChange>
      </w:pPr>
      <w:ins w:id="23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"_Toc118204752"</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Attachment</w:t>
        </w:r>
        <w:r w:rsidRPr="00DD7A3E">
          <w:rPr>
            <w:rStyle w:val="Hyperlink"/>
            <w:noProof/>
          </w:rPr>
          <w:fldChar w:fldCharType="end"/>
        </w:r>
        <w:r w:rsidRPr="00DD7A3E">
          <w:rPr>
            <w:rStyle w:val="Hyperlink"/>
            <w:noProof/>
          </w:rPr>
          <w:t xml:space="preserve"> – </w:t>
        </w:r>
        <w:r w:rsidRPr="00DD7A3E">
          <w:rPr>
            <w:rStyle w:val="Hyperlink"/>
            <w:noProof/>
          </w:rPr>
          <w:fldChar w:fldCharType="begin"/>
        </w:r>
        <w:r w:rsidRPr="00DD7A3E">
          <w:rPr>
            <w:rStyle w:val="Hyperlink"/>
            <w:noProof/>
          </w:rPr>
          <w:instrText xml:space="preserve"> </w:instrText>
        </w:r>
        <w:r w:rsidRPr="00DD7A3E">
          <w:rPr>
            <w:noProof/>
          </w:rPr>
          <w:instrText>HYPERLINK \l "_Toc118204753"</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Typical HF, Digital HF and AGILE-HF technical characteristics</w:t>
        </w:r>
        <w:r w:rsidRPr="00DD7A3E">
          <w:rPr>
            <w:noProof/>
            <w:webHidden/>
          </w:rPr>
          <w:tab/>
        </w:r>
        <w:r w:rsidRPr="00DD7A3E">
          <w:rPr>
            <w:noProof/>
            <w:webHidden/>
          </w:rPr>
          <w:tab/>
        </w:r>
      </w:ins>
      <w:ins w:id="234" w:author="Chamova, Alisa" w:date="2022-12-01T09:57:00Z">
        <w:r w:rsidR="003304FB">
          <w:rPr>
            <w:noProof/>
            <w:webHidden/>
          </w:rPr>
          <w:tab/>
        </w:r>
      </w:ins>
      <w:ins w:id="235" w:author="WG 5C-1" w:date="2022-11-15T21:30:00Z">
        <w:r w:rsidRPr="00DD7A3E">
          <w:rPr>
            <w:noProof/>
            <w:webHidden/>
          </w:rPr>
          <w:fldChar w:fldCharType="begin"/>
        </w:r>
        <w:r w:rsidRPr="00DD7A3E">
          <w:rPr>
            <w:noProof/>
            <w:webHidden/>
          </w:rPr>
          <w:instrText xml:space="preserve"> PAGEREF _Toc118204753 \h </w:instrText>
        </w:r>
      </w:ins>
      <w:r w:rsidRPr="00DD7A3E">
        <w:rPr>
          <w:noProof/>
          <w:webHidden/>
        </w:rPr>
      </w:r>
      <w:ins w:id="236" w:author="WG 5C-1" w:date="2022-11-15T21:30:00Z">
        <w:r w:rsidRPr="00DD7A3E">
          <w:rPr>
            <w:noProof/>
            <w:webHidden/>
          </w:rPr>
          <w:fldChar w:fldCharType="separate"/>
        </w:r>
        <w:r w:rsidRPr="00DD7A3E">
          <w:rPr>
            <w:noProof/>
            <w:webHidden/>
          </w:rPr>
          <w:t>15</w:t>
        </w:r>
        <w:r w:rsidRPr="00DD7A3E">
          <w:rPr>
            <w:noProof/>
            <w:webHidden/>
          </w:rPr>
          <w:fldChar w:fldCharType="end"/>
        </w:r>
        <w:r w:rsidRPr="00DD7A3E">
          <w:rPr>
            <w:rStyle w:val="Hyperlink"/>
            <w:noProof/>
          </w:rPr>
          <w:fldChar w:fldCharType="end"/>
        </w:r>
        <w:r w:rsidRPr="00DD7A3E">
          <w:fldChar w:fldCharType="end"/>
        </w:r>
      </w:ins>
      <w:bookmarkEnd w:id="200"/>
      <w:customXmlInsRangeStart w:id="237" w:author="WG 5C-1" w:date="2022-11-15T21:28:00Z"/>
      <w:sdt>
        <w:sdtPr>
          <w:id w:val="1326788218"/>
          <w:docPartObj>
            <w:docPartGallery w:val="Table of Contents"/>
            <w:docPartUnique/>
          </w:docPartObj>
        </w:sdtPr>
        <w:sdtEndPr>
          <w:rPr>
            <w:b/>
            <w:sz w:val="28"/>
          </w:rPr>
        </w:sdtEndPr>
        <w:sdtContent>
          <w:customXmlInsRangeEnd w:id="237"/>
          <w:customXmlInsRangeStart w:id="238" w:author="WG 5C-1" w:date="2022-11-15T21:28:00Z"/>
        </w:sdtContent>
      </w:sdt>
      <w:customXmlInsRangeEnd w:id="238"/>
    </w:p>
    <w:p w14:paraId="73597EC4" w14:textId="77777777" w:rsidR="004039AB" w:rsidRPr="00C91295" w:rsidRDefault="004039AB" w:rsidP="00DF6993">
      <w:pPr>
        <w:pStyle w:val="Heading1"/>
        <w:rPr>
          <w:lang w:val="en-US"/>
        </w:rPr>
      </w:pPr>
      <w:bookmarkStart w:id="239" w:name="_Toc119440147"/>
      <w:r w:rsidRPr="00C91295">
        <w:rPr>
          <w:lang w:val="en-US"/>
        </w:rPr>
        <w:lastRenderedPageBreak/>
        <w:t>1</w:t>
      </w:r>
      <w:r w:rsidRPr="00C91295">
        <w:rPr>
          <w:lang w:val="en-US"/>
        </w:rPr>
        <w:tab/>
        <w:t>Introduction</w:t>
      </w:r>
      <w:bookmarkEnd w:id="239"/>
    </w:p>
    <w:p w14:paraId="4B61263B"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40" w:author="WG 5C-1" w:date="2022-11-15T19:57:00Z"/>
        </w:rPr>
      </w:pPr>
      <w:r w:rsidRPr="00C91295">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6904772E" w14:textId="77777777" w:rsidR="004039AB" w:rsidRPr="00707AE3" w:rsidRDefault="004039AB" w:rsidP="004039AB">
      <w:pPr>
        <w:jc w:val="both"/>
        <w:rPr>
          <w:rFonts w:eastAsia="Calibri"/>
          <w:szCs w:val="24"/>
        </w:rPr>
      </w:pPr>
      <w:ins w:id="241"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6B5D001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42" w:author="WG 5C-1" w:date="2022-11-15T19:59:00Z"/>
        </w:rPr>
      </w:pPr>
      <w:proofErr w:type="gramStart"/>
      <w:r w:rsidRPr="00C91295">
        <w:t>For the purpose of</w:t>
      </w:r>
      <w:proofErr w:type="gramEnd"/>
      <w:r w:rsidRPr="00C91295">
        <w:t xml:space="preserve"> this Recommendation spectrum efficiency is defined as an objective with </w:t>
      </w:r>
      <w:del w:id="243" w:author="WG 5C-1" w:date="2022-11-15T19:58:00Z">
        <w:r w:rsidRPr="00C91295" w:rsidDel="00707AE3">
          <w:delText>two</w:delText>
        </w:r>
      </w:del>
      <w:ins w:id="244" w:author="WG 5C-1" w:date="2022-11-15T19:58:00Z">
        <w:r>
          <w:t>three</w:t>
        </w:r>
      </w:ins>
      <w:r w:rsidRPr="00C91295">
        <w:t xml:space="preserve"> parts. The first is to achieve maximum throughput (bits/Hertz/s)</w:t>
      </w:r>
      <w:ins w:id="245" w:author="WG 5C-1" w:date="2022-11-15T19:58:00Z">
        <w:r>
          <w:t>,</w:t>
        </w:r>
      </w:ins>
      <w:del w:id="246" w:author="WG 5C-1" w:date="2022-11-15T19:58:00Z">
        <w:r w:rsidRPr="00C91295" w:rsidDel="00707AE3">
          <w:delText xml:space="preserve"> and</w:delText>
        </w:r>
      </w:del>
      <w:r w:rsidRPr="00C91295">
        <w:t xml:space="preserve"> the second is to maximize the number of users, per frequency net</w:t>
      </w:r>
      <w:ins w:id="247" w:author="WG 5C-1" w:date="2022-11-15T19:58:00Z">
        <w:r>
          <w:t xml:space="preserve"> and the third is to</w:t>
        </w:r>
      </w:ins>
      <w:del w:id="248" w:author="WG 5C-1" w:date="2022-11-15T19:59:00Z">
        <w:r w:rsidRPr="00C91295" w:rsidDel="00707AE3">
          <w:delText>. These objectives</w:delText>
        </w:r>
      </w:del>
      <w:r w:rsidRPr="00C91295">
        <w:t xml:space="preserve"> maximize the ability of fixed communications to achieve performance and mission goals.</w:t>
      </w:r>
      <w:ins w:id="249" w:author="WG 5C-1" w:date="2022-11-15T19:59:00Z">
        <w:r>
          <w:t xml:space="preserve"> Several approaches can be used to accomplish these objectives.</w:t>
        </w:r>
      </w:ins>
    </w:p>
    <w:p w14:paraId="69D87CA4" w14:textId="77777777" w:rsidR="004039AB" w:rsidRPr="00196A9A" w:rsidRDefault="004039AB" w:rsidP="004039AB">
      <w:pPr>
        <w:jc w:val="both"/>
        <w:rPr>
          <w:ins w:id="250" w:author="WG 5C-1" w:date="2022-11-15T20:00:00Z"/>
        </w:rPr>
      </w:pPr>
      <w:ins w:id="251" w:author="WG 5C-1" w:date="2022-11-15T20:00:00Z">
        <w:r w:rsidRPr="00196A9A">
          <w:t xml:space="preserve">In recent years, wideband approaches have been proposed for increasing the capability of HF radio communications. These approaches use contiguous and non-contiguous (across 48 kHz) </w:t>
        </w:r>
        <w:proofErr w:type="spellStart"/>
        <w:r w:rsidRPr="00196A9A">
          <w:t>signaling</w:t>
        </w:r>
        <w:proofErr w:type="spellEnd"/>
        <w:r w:rsidRPr="00196A9A">
          <w:t xml:space="preserve"> bandwidths exceeding the traditional SSB voice channel bandwidth of 3 kHz, in some cases by as much as a factor 16 (48 kHz contiguous bandwidth). This Recommendation contains an Attachment that provides technical characteristics of typical HF, digital HF and AGILE-HF Systems operating within the 3-30 MHz frequency band. (See Attachment.)</w:t>
        </w:r>
      </w:ins>
    </w:p>
    <w:p w14:paraId="31329225" w14:textId="77777777" w:rsidR="004039AB" w:rsidRDefault="004039AB" w:rsidP="004039AB">
      <w:pPr>
        <w:jc w:val="both"/>
        <w:rPr>
          <w:ins w:id="252" w:author="WG 5C-1" w:date="2022-11-15T21:18:00Z"/>
        </w:rPr>
      </w:pPr>
      <w:ins w:id="253"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254" w:author="WG 5C-1" w:date="2022-11-15T20:01:00Z">
        <w:r w:rsidRPr="00DD7A3E">
          <w:rPr>
            <w:rFonts w:eastAsia="Calibri"/>
            <w:szCs w:val="24"/>
          </w:rPr>
          <w:t xml:space="preserve">Advanced </w:t>
        </w:r>
        <w:r w:rsidRPr="00707AE3">
          <w:rPr>
            <w:rFonts w:eastAsia="Calibri"/>
            <w:szCs w:val="24"/>
          </w:rPr>
          <w:t>HF</w:t>
        </w:r>
      </w:ins>
      <w:ins w:id="255"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the 3 to 30 MHz frequency band.  </w:t>
        </w:r>
      </w:ins>
      <w:del w:id="256" w:author="WG 5C-1" w:date="2022-11-15T19:59:00Z">
        <w:r w:rsidRPr="00C91295" w:rsidDel="00707AE3">
          <w:delText xml:space="preserve"> </w:delText>
        </w:r>
      </w:del>
    </w:p>
    <w:p w14:paraId="7C1D64DD" w14:textId="77777777" w:rsidR="004039AB" w:rsidRPr="00707AE3" w:rsidRDefault="004039AB" w:rsidP="004039AB">
      <w:pPr>
        <w:jc w:val="both"/>
        <w:rPr>
          <w:rFonts w:eastAsia="Calibri"/>
          <w:szCs w:val="24"/>
        </w:rPr>
      </w:pPr>
      <w:ins w:id="257" w:author="Patten, Brian" w:date="2022-11-16T08:42:00Z">
        <w:r>
          <w:t>{</w:t>
        </w:r>
      </w:ins>
      <w:ins w:id="258" w:author="WG 5C-1" w:date="2022-11-15T21:18:00Z">
        <w:del w:id="259" w:author="Patten, Brian" w:date="2022-11-16T08:42:00Z">
          <w:r w:rsidDel="00586E09">
            <w:delText>[</w:delText>
          </w:r>
        </w:del>
        <w:r w:rsidRPr="0051032E">
          <w:rPr>
            <w:i/>
            <w:iCs/>
            <w:rPrChange w:id="260" w:author="Patten, Brian" w:date="2022-11-16T08:42:00Z">
              <w:rPr/>
            </w:rPrChange>
          </w:rPr>
          <w:t xml:space="preserve">Editor’s note: Original Section 2 </w:t>
        </w:r>
      </w:ins>
      <w:ins w:id="261" w:author="WG 5C-1" w:date="2022-11-15T21:19:00Z">
        <w:r w:rsidRPr="0051032E">
          <w:rPr>
            <w:i/>
            <w:iCs/>
            <w:rPrChange w:id="262" w:author="Patten, Brian" w:date="2022-11-16T08:42:00Z">
              <w:rPr/>
            </w:rPrChange>
          </w:rPr>
          <w:t>was moved to new Section 3.4</w:t>
        </w:r>
      </w:ins>
      <w:ins w:id="263" w:author="Patten, Brian" w:date="2022-11-16T08:42:00Z">
        <w:r>
          <w:t>}</w:t>
        </w:r>
      </w:ins>
      <w:ins w:id="264" w:author="WG 5C-1" w:date="2022-11-15T21:19:00Z">
        <w:del w:id="265" w:author="Patten, Brian" w:date="2022-11-16T08:42:00Z">
          <w:r w:rsidDel="0051032E">
            <w:delText>]</w:delText>
          </w:r>
        </w:del>
      </w:ins>
    </w:p>
    <w:p w14:paraId="0EB360CF" w14:textId="77777777" w:rsidR="004039AB" w:rsidRDefault="004039AB" w:rsidP="00DF6993">
      <w:pPr>
        <w:pStyle w:val="Heading1"/>
        <w:rPr>
          <w:ins w:id="266" w:author="WG 5C-1" w:date="2022-11-15T20:05:00Z"/>
          <w:lang w:val="en-US"/>
        </w:rPr>
      </w:pPr>
      <w:bookmarkStart w:id="267" w:name="_Toc119440148"/>
      <w:ins w:id="268" w:author="WG 5C-1" w:date="2022-11-15T20:56:00Z">
        <w:r>
          <w:rPr>
            <w:lang w:val="en-US"/>
          </w:rPr>
          <w:t>2</w:t>
        </w:r>
      </w:ins>
      <w:del w:id="269" w:author="WG 5C-1" w:date="2022-11-15T20:56:00Z">
        <w:r w:rsidRPr="00C91295" w:rsidDel="003C064E">
          <w:rPr>
            <w:lang w:val="en-US"/>
          </w:rPr>
          <w:delText>3</w:delText>
        </w:r>
      </w:del>
      <w:r w:rsidRPr="00C91295">
        <w:rPr>
          <w:lang w:val="en-US"/>
        </w:rPr>
        <w:tab/>
        <w:t>Wideband modems</w:t>
      </w:r>
      <w:bookmarkEnd w:id="267"/>
    </w:p>
    <w:p w14:paraId="129595AE" w14:textId="77777777" w:rsidR="004039AB" w:rsidRDefault="004039AB" w:rsidP="004039AB">
      <w:pPr>
        <w:jc w:val="both"/>
        <w:rPr>
          <w:ins w:id="270" w:author="Patten, Brian" w:date="2022-11-16T11:31:00Z"/>
          <w:szCs w:val="24"/>
        </w:rPr>
      </w:pPr>
      <w:ins w:id="271"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0F9BFBB2" w14:textId="77777777" w:rsidR="004039AB" w:rsidRPr="00196A9A" w:rsidRDefault="004039AB" w:rsidP="004039AB">
      <w:pPr>
        <w:pStyle w:val="FigureNo"/>
        <w:rPr>
          <w:ins w:id="272" w:author="WG 5C-1" w:date="2022-11-15T20:05:00Z"/>
        </w:rPr>
      </w:pPr>
      <w:ins w:id="273" w:author="WG 5C-1" w:date="2022-11-15T20:05:00Z">
        <w:r w:rsidRPr="00196A9A">
          <w:lastRenderedPageBreak/>
          <w:t>FIGURE 1</w:t>
        </w:r>
      </w:ins>
    </w:p>
    <w:p w14:paraId="6E139A14" w14:textId="77777777" w:rsidR="004039AB" w:rsidRPr="00196A9A" w:rsidRDefault="004039AB" w:rsidP="004039AB">
      <w:pPr>
        <w:pStyle w:val="Figuretitle"/>
        <w:rPr>
          <w:ins w:id="274" w:author="WG 5C-1" w:date="2022-11-15T20:05:00Z"/>
          <w:rFonts w:eastAsia="Calibri"/>
        </w:rPr>
      </w:pPr>
      <w:ins w:id="275" w:author="WG 5C-1" w:date="2022-11-15T20:05:00Z">
        <w:r w:rsidRPr="00196A9A">
          <w:rPr>
            <w:rFonts w:eastAsia="Calibri"/>
          </w:rPr>
          <w:t>Typical DSSS Waveform Design</w:t>
        </w:r>
      </w:ins>
    </w:p>
    <w:p w14:paraId="010AD6DF" w14:textId="77777777" w:rsidR="004039AB" w:rsidRPr="00566BE6" w:rsidRDefault="004039AB">
      <w:pPr>
        <w:pStyle w:val="Figure"/>
        <w:rPr>
          <w:ins w:id="276" w:author="WG 5C-1" w:date="2022-11-15T20:05:00Z"/>
        </w:rPr>
      </w:pPr>
      <w:ins w:id="277" w:author="Patten, Brian" w:date="2022-11-17T08:45:00Z">
        <w:r>
          <w:drawing>
            <wp:inline distT="0" distB="0" distL="0" distR="0" wp14:anchorId="23CF9F36" wp14:editId="6F1BB0C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17E1E82E" w14:textId="77777777" w:rsidR="004039AB" w:rsidRPr="002C612F" w:rsidRDefault="004039AB" w:rsidP="004039AB">
      <w:pPr>
        <w:jc w:val="both"/>
        <w:rPr>
          <w:szCs w:val="24"/>
        </w:rPr>
      </w:pPr>
      <w:ins w:id="278" w:author="WG 5C-1" w:date="2022-11-15T20:05:00Z">
        <w:r w:rsidRPr="00196A9A">
          <w:rPr>
            <w:szCs w:val="24"/>
          </w:rPr>
          <w:t>Some</w:t>
        </w:r>
        <w:del w:id="279" w:author="Patten, Brian" w:date="2022-11-16T11:33:00Z">
          <w:r w:rsidRPr="00196A9A" w:rsidDel="00CB4F7C">
            <w:rPr>
              <w:szCs w:val="24"/>
            </w:rPr>
            <w:delText xml:space="preserve"> </w:delText>
          </w:r>
        </w:del>
        <w:r w:rsidRPr="00196A9A">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szCs w:val="24"/>
          </w:rPr>
          <w:t xml:space="preserve"> Spread spectrum using DSSS gives high immunity to interference which sustains links better in contested frequency bands</w:t>
        </w:r>
      </w:ins>
      <w:ins w:id="280" w:author="Chamova, Alisa" w:date="2022-12-01T09:55:00Z">
        <w:r w:rsidR="003304FB">
          <w:rPr>
            <w:color w:val="FF0000"/>
            <w:szCs w:val="24"/>
          </w:rPr>
          <w:t>.</w:t>
        </w:r>
      </w:ins>
    </w:p>
    <w:p w14:paraId="5094E4E8" w14:textId="77777777" w:rsidR="004039AB" w:rsidRPr="00C91295" w:rsidRDefault="004039AB" w:rsidP="00DF6993">
      <w:pPr>
        <w:pStyle w:val="Heading1"/>
        <w:rPr>
          <w:lang w:val="en-US"/>
        </w:rPr>
      </w:pPr>
      <w:bookmarkStart w:id="281" w:name="_Toc119440149"/>
      <w:r w:rsidRPr="00C91295">
        <w:rPr>
          <w:lang w:val="en-US"/>
        </w:rPr>
        <w:t>3</w:t>
      </w:r>
      <w:del w:id="282" w:author="WG 5C-1" w:date="2022-11-15T20:58:00Z">
        <w:r w:rsidRPr="00C91295" w:rsidDel="003C064E">
          <w:rPr>
            <w:lang w:val="en-US"/>
          </w:rPr>
          <w:delText>.1</w:delText>
        </w:r>
      </w:del>
      <w:r w:rsidRPr="00C91295">
        <w:rPr>
          <w:lang w:val="en-US"/>
        </w:rPr>
        <w:tab/>
        <w:t>Multichannel approach</w:t>
      </w:r>
      <w:bookmarkEnd w:id="281"/>
    </w:p>
    <w:p w14:paraId="7B1E8676" w14:textId="77777777" w:rsidR="004039AB" w:rsidRPr="00C91295" w:rsidRDefault="004039AB" w:rsidP="00DF6993">
      <w:pPr>
        <w:pStyle w:val="Heading2"/>
        <w:rPr>
          <w:lang w:val="en-US"/>
        </w:rPr>
      </w:pPr>
      <w:bookmarkStart w:id="283" w:name="_Toc119440150"/>
      <w:r w:rsidRPr="00C91295">
        <w:rPr>
          <w:lang w:val="en-US"/>
        </w:rPr>
        <w:t>3.1</w:t>
      </w:r>
      <w:del w:id="284" w:author="WG 5C-1" w:date="2022-11-15T20:59:00Z">
        <w:r w:rsidRPr="00C91295" w:rsidDel="003C064E">
          <w:rPr>
            <w:lang w:val="en-US"/>
          </w:rPr>
          <w:delText>.1</w:delText>
        </w:r>
      </w:del>
      <w:r w:rsidRPr="00C91295">
        <w:rPr>
          <w:lang w:val="en-US"/>
        </w:rPr>
        <w:tab/>
        <w:t>Independent sideband (ISB) operation</w:t>
      </w:r>
      <w:bookmarkEnd w:id="283"/>
    </w:p>
    <w:p w14:paraId="5D194D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2ECCC777" w14:textId="77777777" w:rsidR="004039AB" w:rsidRPr="00C91295" w:rsidRDefault="004039AB" w:rsidP="00DF6993">
      <w:pPr>
        <w:pStyle w:val="Heading3"/>
        <w:rPr>
          <w:lang w:val="en-US"/>
        </w:rPr>
      </w:pPr>
      <w:bookmarkStart w:id="285" w:name="_Toc119440151"/>
      <w:r w:rsidRPr="00C91295">
        <w:rPr>
          <w:lang w:val="en-US"/>
        </w:rPr>
        <w:t>3.1.</w:t>
      </w:r>
      <w:ins w:id="286" w:author="WG 5C-1" w:date="2022-11-15T20:59:00Z">
        <w:r>
          <w:rPr>
            <w:lang w:val="en-US"/>
          </w:rPr>
          <w:t>1</w:t>
        </w:r>
      </w:ins>
      <w:del w:id="287" w:author="WG 5C-1" w:date="2022-11-15T20:59:00Z">
        <w:r w:rsidRPr="00C91295" w:rsidDel="003C064E">
          <w:rPr>
            <w:lang w:val="en-US"/>
          </w:rPr>
          <w:delText>2</w:delText>
        </w:r>
      </w:del>
      <w:r w:rsidRPr="00C91295">
        <w:rPr>
          <w:lang w:val="en-US"/>
        </w:rPr>
        <w:tab/>
      </w:r>
      <w:del w:id="288" w:author="WG 5C-1" w:date="2022-11-15T20:06:00Z">
        <w:r w:rsidRPr="00C91295" w:rsidDel="002C612F">
          <w:rPr>
            <w:lang w:val="en-US"/>
          </w:rPr>
          <w:delText>Operation</w:delText>
        </w:r>
      </w:del>
      <w:ins w:id="289" w:author="WG 5C-1" w:date="2022-11-15T20:06:00Z">
        <w:r>
          <w:rPr>
            <w:lang w:val="en-US"/>
          </w:rPr>
          <w:t>Independent sideband (ISB) operation</w:t>
        </w:r>
      </w:ins>
      <w:r w:rsidRPr="00C91295">
        <w:rPr>
          <w:lang w:val="en-US"/>
        </w:rPr>
        <w:t xml:space="preserve"> in non-contiguous channels</w:t>
      </w:r>
      <w:bookmarkEnd w:id="285"/>
    </w:p>
    <w:p w14:paraId="010CF235" w14:textId="77777777" w:rsidR="004039AB" w:rsidRPr="00C91295" w:rsidRDefault="004039AB" w:rsidP="004039AB">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data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8B483CA" w14:textId="77777777" w:rsidR="004039AB" w:rsidRPr="00C91295" w:rsidRDefault="004039AB" w:rsidP="00DF6993">
      <w:pPr>
        <w:pStyle w:val="Heading3"/>
        <w:rPr>
          <w:lang w:val="en-US"/>
        </w:rPr>
      </w:pPr>
      <w:r w:rsidRPr="00C91295">
        <w:rPr>
          <w:lang w:val="en-US"/>
        </w:rPr>
        <w:t>3.1.2</w:t>
      </w:r>
      <w:del w:id="290" w:author="WG 5C-1" w:date="2022-11-15T20:59:00Z">
        <w:r w:rsidRPr="00C91295" w:rsidDel="00420C1E">
          <w:rPr>
            <w:lang w:val="en-US"/>
          </w:rPr>
          <w:delText>.1</w:delText>
        </w:r>
      </w:del>
      <w:r w:rsidRPr="00C91295">
        <w:rPr>
          <w:lang w:val="en-US"/>
        </w:rPr>
        <w:tab/>
        <w:t>Single-channel</w:t>
      </w:r>
      <w:ins w:id="291" w:author="WG 5C-1" w:date="2022-11-15T20:06:00Z">
        <w:r>
          <w:rPr>
            <w:lang w:val="en-US"/>
          </w:rPr>
          <w:t xml:space="preserve"> independent si</w:t>
        </w:r>
      </w:ins>
      <w:ins w:id="292" w:author="WG 5C-1" w:date="2022-11-15T20:07:00Z">
        <w:r>
          <w:rPr>
            <w:lang w:val="en-US"/>
          </w:rPr>
          <w:t>de band (ISB)</w:t>
        </w:r>
      </w:ins>
      <w:r w:rsidRPr="00C91295">
        <w:rPr>
          <w:lang w:val="en-US"/>
        </w:rPr>
        <w:t xml:space="preserve"> HF equipment</w:t>
      </w:r>
    </w:p>
    <w:p w14:paraId="7030C07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One nominal 3 kHz channel USB or LSB (selectable).</w:t>
      </w:r>
    </w:p>
    <w:p w14:paraId="19555421" w14:textId="77777777" w:rsidR="004039AB" w:rsidRPr="00C91295" w:rsidRDefault="004039AB" w:rsidP="00DF6993">
      <w:pPr>
        <w:pStyle w:val="Heading3"/>
        <w:rPr>
          <w:lang w:val="en-US"/>
        </w:rPr>
      </w:pPr>
      <w:r w:rsidRPr="00C91295">
        <w:rPr>
          <w:lang w:val="en-US"/>
        </w:rPr>
        <w:t>3.1.</w:t>
      </w:r>
      <w:ins w:id="293" w:author="WG 5C-1" w:date="2022-11-15T21:00:00Z">
        <w:r>
          <w:rPr>
            <w:lang w:val="en-US"/>
          </w:rPr>
          <w:t>3</w:t>
        </w:r>
      </w:ins>
      <w:del w:id="294" w:author="WG 5C-1" w:date="2022-11-15T21:00:00Z">
        <w:r w:rsidRPr="00C91295" w:rsidDel="00420C1E">
          <w:rPr>
            <w:lang w:val="en-US"/>
          </w:rPr>
          <w:delText>2.2</w:delText>
        </w:r>
      </w:del>
      <w:r w:rsidRPr="00C91295">
        <w:rPr>
          <w:lang w:val="en-US"/>
        </w:rPr>
        <w:tab/>
        <w:t>Multichannel HF equipment</w:t>
      </w:r>
    </w:p>
    <w:p w14:paraId="79892B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295" w:author="WG 5C-1" w:date="2022-11-15T20:49:00Z">
        <w:r w:rsidRPr="00C91295" w:rsidDel="003C064E">
          <w:delText>channelling</w:delText>
        </w:r>
      </w:del>
      <w:proofErr w:type="spellStart"/>
      <w:ins w:id="296" w:author="WG 5C-1" w:date="2022-11-15T20:49:00Z">
        <w:r>
          <w:t>channeling</w:t>
        </w:r>
      </w:ins>
      <w:proofErr w:type="spellEnd"/>
      <w:r w:rsidRPr="00C91295">
        <w:t xml:space="preserve"> arrangements are possible as shown below:</w:t>
      </w:r>
    </w:p>
    <w:p w14:paraId="1E6487C4"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11B932F6"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or LSB (selectable).</w:t>
      </w:r>
    </w:p>
    <w:p w14:paraId="08E4C928" w14:textId="77777777" w:rsidR="004039AB" w:rsidRPr="00C91295" w:rsidRDefault="004039AB" w:rsidP="006F662A">
      <w:pPr>
        <w:pStyle w:val="enumlev1"/>
        <w:rPr>
          <w:lang w:val="en-US"/>
        </w:rPr>
      </w:pPr>
      <w:r w:rsidRPr="00C91295">
        <w:rPr>
          <w:lang w:val="en-US"/>
        </w:rPr>
        <w:lastRenderedPageBreak/>
        <w:t>–</w:t>
      </w:r>
      <w:r w:rsidRPr="00C91295">
        <w:rPr>
          <w:lang w:val="en-US"/>
        </w:rPr>
        <w:tab/>
        <w:t>Two nominal 3 kHz channels in the USB and two in the LSB (four independent 3 kHz channels – two in each sideband).</w:t>
      </w:r>
    </w:p>
    <w:p w14:paraId="4C05C970"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150DB996" w14:textId="77777777" w:rsidR="004039AB" w:rsidRPr="00C91295" w:rsidRDefault="004039AB" w:rsidP="006F662A">
      <w:pPr>
        <w:pStyle w:val="enumlev1"/>
        <w:rPr>
          <w:lang w:val="en-US"/>
        </w:rPr>
      </w:pPr>
      <w:r w:rsidRPr="00C91295">
        <w:rPr>
          <w:lang w:val="en-US"/>
        </w:rPr>
        <w:t>–</w:t>
      </w:r>
      <w:r w:rsidRPr="00C91295">
        <w:rPr>
          <w:lang w:val="en-US"/>
        </w:rPr>
        <w:tab/>
        <w:t>One nominal 12 kHz channel in the USB or LSB (selectable).</w:t>
      </w:r>
    </w:p>
    <w:p w14:paraId="4A95788C" w14:textId="77777777" w:rsidR="004039AB" w:rsidRPr="00C91295" w:rsidRDefault="004039AB" w:rsidP="006F662A">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633E7085"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297" w:author="WG 5C-1" w:date="2022-11-15T20:07:00Z">
        <w:r w:rsidRPr="00C91295" w:rsidDel="002C612F">
          <w:delText>1</w:delText>
        </w:r>
      </w:del>
      <w:ins w:id="298"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299" w:author="WG 5C-1" w:date="2022-11-15T20:50:00Z">
        <w:r w:rsidRPr="00C91295" w:rsidDel="003C064E">
          <w:delText>centre</w:delText>
        </w:r>
      </w:del>
      <w:proofErr w:type="spellStart"/>
      <w:ins w:id="300" w:author="WG 5C-1" w:date="2022-11-15T20:50:00Z">
        <w:r>
          <w:t>center</w:t>
        </w:r>
      </w:ins>
      <w:proofErr w:type="spellEnd"/>
      <w:r w:rsidRPr="00C91295">
        <w:t xml:space="preserve"> carrier frequency, or by other suitable techniques that produce the required channel displacements and inversions. </w:t>
      </w:r>
    </w:p>
    <w:p w14:paraId="6D6F7A1A"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68AC24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2F0E2D70" w14:textId="77777777" w:rsidR="004039AB" w:rsidRPr="00C91295" w:rsidRDefault="004039AB" w:rsidP="00DF6993">
      <w:pPr>
        <w:pStyle w:val="FigureNo"/>
        <w:rPr>
          <w:lang w:val="en-US"/>
        </w:rPr>
      </w:pPr>
      <w:r w:rsidRPr="00C91295">
        <w:rPr>
          <w:lang w:val="en-US"/>
        </w:rPr>
        <w:lastRenderedPageBreak/>
        <w:t xml:space="preserve">Figure </w:t>
      </w:r>
      <w:del w:id="301" w:author="WG 5C-1" w:date="2022-11-15T20:50:00Z">
        <w:r w:rsidRPr="00C91295" w:rsidDel="003C064E">
          <w:rPr>
            <w:lang w:val="en-US"/>
          </w:rPr>
          <w:delText>1</w:delText>
        </w:r>
      </w:del>
      <w:ins w:id="302" w:author="WG 5C-1" w:date="2022-11-15T20:50:00Z">
        <w:r>
          <w:rPr>
            <w:lang w:val="en-US"/>
          </w:rPr>
          <w:t>2</w:t>
        </w:r>
      </w:ins>
    </w:p>
    <w:p w14:paraId="4DF1F9A7" w14:textId="77777777" w:rsidR="004039AB" w:rsidRPr="00C91295" w:rsidRDefault="004039AB" w:rsidP="00DF6993">
      <w:pPr>
        <w:pStyle w:val="Figuretitle"/>
        <w:rPr>
          <w:lang w:val="en-US"/>
        </w:rPr>
      </w:pPr>
      <w:r w:rsidRPr="00C91295">
        <w:rPr>
          <w:lang w:val="en-US"/>
        </w:rPr>
        <w:t>Four-channel independent sideband operation</w:t>
      </w:r>
    </w:p>
    <w:p w14:paraId="57035EF2" w14:textId="77777777" w:rsidR="004039AB" w:rsidRPr="00C91295" w:rsidRDefault="004039AB" w:rsidP="00DF6993">
      <w:pPr>
        <w:pStyle w:val="Figure"/>
      </w:pPr>
      <w:r w:rsidRPr="00C91295">
        <w:object w:dxaOrig="8544" w:dyaOrig="6348" w14:anchorId="428D9A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7.25pt" o:ole="" o:allowoverlap="f">
            <v:imagedata r:id="rId12" o:title=""/>
          </v:shape>
          <o:OLEObject Type="Embed" ProgID="CorelDRAW.Graphic.12" ShapeID="_x0000_i1025" DrawAspect="Content" ObjectID="_1740216176" r:id="rId13"/>
        </w:object>
      </w:r>
    </w:p>
    <w:p w14:paraId="55C0F0B0" w14:textId="77777777" w:rsidR="004039AB" w:rsidRPr="00C91295" w:rsidRDefault="004039AB" w:rsidP="00DF6993">
      <w:pPr>
        <w:pStyle w:val="Heading2"/>
        <w:rPr>
          <w:lang w:val="en-US"/>
        </w:rPr>
      </w:pPr>
      <w:bookmarkStart w:id="303" w:name="_Toc119440152"/>
      <w:r w:rsidRPr="00C91295">
        <w:rPr>
          <w:lang w:val="en-US"/>
        </w:rPr>
        <w:t>3.2</w:t>
      </w:r>
      <w:r w:rsidRPr="00C91295">
        <w:rPr>
          <w:lang w:val="en-US"/>
        </w:rPr>
        <w:tab/>
        <w:t>Digital Radio Mondiale (DRM)</w:t>
      </w:r>
      <w:bookmarkEnd w:id="303"/>
      <w:r w:rsidRPr="00C91295">
        <w:rPr>
          <w:lang w:val="en-US"/>
        </w:rPr>
        <w:t xml:space="preserve"> </w:t>
      </w:r>
    </w:p>
    <w:p w14:paraId="65DE6C5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del w:id="304"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r w:rsidRPr="00C91295" w:rsidDel="003C064E">
          <w:delText xml:space="preserve">. </w:delText>
        </w:r>
      </w:del>
    </w:p>
    <w:p w14:paraId="20EE8492"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05" w:author="WG 5C-1" w:date="2022-11-15T20:52:00Z"/>
        </w:rPr>
      </w:pPr>
      <w:r w:rsidRPr="00C91295">
        <w:t xml:space="preserve">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306" w:author="WG 5C-1" w:date="2022-11-15T20:50:00Z">
        <w:r w:rsidRPr="00C91295" w:rsidDel="003C064E">
          <w:delText>signalling</w:delText>
        </w:r>
      </w:del>
      <w:proofErr w:type="spellStart"/>
      <w:ins w:id="307" w:author="WG 5C-1" w:date="2022-11-15T20:50:00Z">
        <w:r>
          <w:t>signal</w:t>
        </w:r>
      </w:ins>
      <w:ins w:id="308"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and frequency selective fading. The European Telecommunications Standards Institute has published the DRM option in its “Data Applications Directory” which can be accessed at </w:t>
      </w:r>
      <w:hyperlink r:id="rId14" w:history="1">
        <w:r w:rsidRPr="00C91295">
          <w:rPr>
            <w:color w:val="0000FF"/>
            <w:u w:val="single"/>
          </w:rPr>
          <w:t>http://pda.etsi.org/pda/queryform.asp</w:t>
        </w:r>
      </w:hyperlink>
      <w:r w:rsidRPr="00C91295">
        <w:t>. In the search function for this webpage enter “data application directory.”</w:t>
      </w:r>
    </w:p>
    <w:p w14:paraId="79609566" w14:textId="77777777" w:rsidR="004039AB" w:rsidRDefault="004039AB" w:rsidP="00DF6993">
      <w:pPr>
        <w:pStyle w:val="Heading2"/>
        <w:rPr>
          <w:ins w:id="309" w:author="WG 5C-1" w:date="2022-11-15T20:52:00Z"/>
          <w:lang w:val="en-US"/>
        </w:rPr>
      </w:pPr>
      <w:ins w:id="310" w:author="WG 5C-1" w:date="2022-11-15T21:00:00Z">
        <w:r>
          <w:rPr>
            <w:lang w:val="en-US"/>
          </w:rPr>
          <w:t>3</w:t>
        </w:r>
      </w:ins>
      <w:ins w:id="311" w:author="WG 5C-1" w:date="2022-11-15T20:52:00Z">
        <w:r w:rsidRPr="00C91295">
          <w:rPr>
            <w:lang w:val="en-US"/>
          </w:rPr>
          <w:t>.</w:t>
        </w:r>
        <w:r>
          <w:rPr>
            <w:lang w:val="en-US"/>
          </w:rPr>
          <w:t>3</w:t>
        </w:r>
        <w:r w:rsidRPr="00C91295">
          <w:rPr>
            <w:lang w:val="en-US"/>
          </w:rPr>
          <w:tab/>
        </w:r>
        <w:r>
          <w:rPr>
            <w:lang w:val="en-US"/>
          </w:rPr>
          <w:t>AGILE HF Networks</w:t>
        </w:r>
      </w:ins>
    </w:p>
    <w:p w14:paraId="09506B62" w14:textId="77777777" w:rsidR="004039AB" w:rsidRPr="003D13B9" w:rsidRDefault="004039AB" w:rsidP="004039AB">
      <w:pPr>
        <w:jc w:val="both"/>
        <w:rPr>
          <w:ins w:id="312" w:author="WG 5C-1" w:date="2022-11-15T20:53:00Z"/>
        </w:rPr>
      </w:pPr>
      <w:ins w:id="313" w:author="WG 5C-1" w:date="2022-11-15T20:53:00Z">
        <w:r w:rsidRPr="003D13B9">
          <w:t xml:space="preserve">AGILE-HF Systems will operate across the entirety of the 3 to 30 MHz frequency band and </w:t>
        </w:r>
        <w:bookmarkStart w:id="314" w:name="_Hlk96697407"/>
        <w:r w:rsidRPr="003D13B9">
          <w:t>will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emergency management and disaster relief services along with many other  services and applications such as email, FTP file transfer, chat rooms and video calls across thousands of miles.</w:t>
        </w:r>
      </w:ins>
    </w:p>
    <w:bookmarkEnd w:id="314"/>
    <w:p w14:paraId="6D3455DB" w14:textId="77777777" w:rsidR="004039AB" w:rsidRPr="003D13B9" w:rsidRDefault="004039AB" w:rsidP="004039AB">
      <w:pPr>
        <w:jc w:val="both"/>
        <w:rPr>
          <w:ins w:id="315" w:author="WG 5C-1" w:date="2022-11-15T20:53:00Z"/>
        </w:rPr>
      </w:pPr>
      <w:ins w:id="316" w:author="WG 5C-1" w:date="2022-11-15T20:53:00Z">
        <w:r w:rsidRPr="003D13B9">
          <w:lastRenderedPageBreak/>
          <w:t xml:space="preserve">Implementation of AGILE-HF (Figure 3) networks can be accomplished </w:t>
        </w:r>
        <w:proofErr w:type="gramStart"/>
        <w:r w:rsidRPr="003D13B9">
          <w:t>through the use of</w:t>
        </w:r>
        <w:proofErr w:type="gramEnd"/>
        <w:r w:rsidRPr="003D13B9">
          <w:t xml:space="preserve"> Mesh Networks</w:t>
        </w:r>
        <w:r w:rsidRPr="003D13B9">
          <w:rPr>
            <w:position w:val="6"/>
            <w:sz w:val="18"/>
          </w:rPr>
          <w:footnoteReference w:id="2"/>
        </w:r>
        <w:r w:rsidRPr="003D13B9">
          <w:t xml:space="preserve"> Within this network all of the devices (points) act as a single network. AGILE-HF systems use RF as the means of connecting the points within the AGILE MESH network providing global connectivity. </w:t>
        </w:r>
      </w:ins>
    </w:p>
    <w:p w14:paraId="122E65DD" w14:textId="77777777" w:rsidR="004039AB" w:rsidRPr="003D13B9" w:rsidRDefault="004039AB" w:rsidP="004039AB">
      <w:pPr>
        <w:jc w:val="both"/>
        <w:rPr>
          <w:ins w:id="319" w:author="WG 5C-1" w:date="2022-11-15T20:53:00Z"/>
        </w:rPr>
      </w:pPr>
      <w:ins w:id="320" w:author="WG 5C-1" w:date="2022-11-15T20:53:00Z">
        <w:r w:rsidRPr="003D13B9">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19069B44" w14:textId="77777777" w:rsidR="004039AB" w:rsidRPr="003D13B9" w:rsidRDefault="004039AB" w:rsidP="00DF6993">
      <w:pPr>
        <w:pStyle w:val="FigureNo"/>
        <w:rPr>
          <w:ins w:id="321" w:author="WG 5C-1" w:date="2022-11-15T20:53:00Z"/>
        </w:rPr>
      </w:pPr>
      <w:ins w:id="322" w:author="WG 5C-1" w:date="2022-11-15T20:53:00Z">
        <w:r w:rsidRPr="003D13B9">
          <w:t>FIGURE 3</w:t>
        </w:r>
      </w:ins>
    </w:p>
    <w:p w14:paraId="2D7F3A39" w14:textId="77777777" w:rsidR="004039AB" w:rsidRPr="003D13B9" w:rsidRDefault="004039AB" w:rsidP="00DF6993">
      <w:pPr>
        <w:pStyle w:val="Figuretitle"/>
        <w:rPr>
          <w:ins w:id="323" w:author="WG 5C-1" w:date="2022-11-15T20:53:00Z"/>
          <w:rFonts w:eastAsia="Calibri"/>
        </w:rPr>
      </w:pPr>
      <w:ins w:id="324" w:author="WG 5C-1" w:date="2022-11-15T20:53:00Z">
        <w:r w:rsidRPr="003D13B9">
          <w:rPr>
            <w:rFonts w:eastAsia="Calibri"/>
          </w:rPr>
          <w:t>Global AGILE-HF Network Example</w:t>
        </w:r>
      </w:ins>
    </w:p>
    <w:p w14:paraId="04E9713B" w14:textId="77777777" w:rsidR="004039AB" w:rsidRPr="003D13B9" w:rsidRDefault="004039AB" w:rsidP="00DF6993">
      <w:pPr>
        <w:pStyle w:val="Figure"/>
        <w:rPr>
          <w:ins w:id="325" w:author="WG 5C-1" w:date="2022-11-15T20:53:00Z"/>
        </w:rPr>
      </w:pPr>
      <w:ins w:id="326" w:author="WG 5C-1" w:date="2022-11-15T20:53:00Z">
        <w:r w:rsidRPr="003D13B9">
          <w:drawing>
            <wp:inline distT="0" distB="0" distL="0" distR="0" wp14:anchorId="1459E484" wp14:editId="57A0592B">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0AA993B8" w14:textId="77777777" w:rsidR="004039AB" w:rsidRPr="003D13B9" w:rsidRDefault="004039AB" w:rsidP="004039AB">
      <w:pPr>
        <w:jc w:val="both"/>
        <w:rPr>
          <w:ins w:id="327" w:author="WG 5C-1" w:date="2022-11-15T20:53:00Z"/>
        </w:rPr>
      </w:pPr>
      <w:ins w:id="328"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26949E8F" w14:textId="77777777" w:rsidR="004039AB" w:rsidRPr="003D13B9" w:rsidRDefault="004039AB" w:rsidP="004039AB">
      <w:pPr>
        <w:jc w:val="both"/>
        <w:rPr>
          <w:ins w:id="329" w:author="WG 5C-1" w:date="2022-11-15T20:53:00Z"/>
          <w:szCs w:val="24"/>
        </w:rPr>
      </w:pPr>
      <w:ins w:id="330"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E93ADF1" w14:textId="77777777" w:rsidR="004039AB" w:rsidRPr="003D13B9" w:rsidRDefault="004039AB" w:rsidP="004039AB">
      <w:pPr>
        <w:jc w:val="both"/>
        <w:rPr>
          <w:ins w:id="331" w:author="WG 5C-1" w:date="2022-11-15T20:53:00Z"/>
          <w:szCs w:val="24"/>
        </w:rPr>
      </w:pPr>
      <w:ins w:id="332"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w:t>
        </w:r>
        <w:r w:rsidRPr="003D13B9">
          <w:rPr>
            <w:szCs w:val="24"/>
          </w:rPr>
          <w:lastRenderedPageBreak/>
          <w:t xml:space="preserve">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7284AFCB" w14:textId="77777777" w:rsidR="004039AB" w:rsidRPr="003D13B9" w:rsidRDefault="004039AB" w:rsidP="004039AB">
      <w:pPr>
        <w:jc w:val="both"/>
        <w:rPr>
          <w:ins w:id="333" w:author="WG 5C-1" w:date="2022-11-15T20:53:00Z"/>
          <w:szCs w:val="24"/>
        </w:rPr>
      </w:pPr>
      <w:ins w:id="334" w:author="WG 5C-1" w:date="2022-11-15T20:53:00Z">
        <w:r w:rsidRPr="003D13B9">
          <w:rPr>
            <w:szCs w:val="24"/>
          </w:rPr>
          <w:t xml:space="preserve">Many AGILE-HF nodes are constantly </w:t>
        </w:r>
        <w:proofErr w:type="spellStart"/>
        <w:r w:rsidRPr="003D13B9">
          <w:rPr>
            <w:szCs w:val="24"/>
          </w:rPr>
          <w:t>maneuvering</w:t>
        </w:r>
        <w:proofErr w:type="spellEnd"/>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335" w:author="WG 5C-1" w:date="2022-11-15T20:54:00Z">
        <w:r w:rsidRPr="003D13B9">
          <w:rPr>
            <w:szCs w:val="24"/>
          </w:rPr>
          <w:t>)</w:t>
        </w:r>
        <w:r>
          <w:rPr>
            <w:szCs w:val="24"/>
          </w:rPr>
          <w:t>.</w:t>
        </w:r>
      </w:ins>
      <w:ins w:id="336" w:author="WG 5C-1" w:date="2022-11-15T20:53:00Z">
        <w:r w:rsidRPr="003D13B9">
          <w:rPr>
            <w:szCs w:val="24"/>
          </w:rPr>
          <w:t xml:space="preserve"> This capability provides a persistent connection within the AGILE-HF Mesh Network with</w:t>
        </w:r>
        <w:del w:id="337" w:author="Patten, Brian" w:date="2022-11-16T14:21:00Z">
          <w:r w:rsidRPr="003D13B9" w:rsidDel="003C5B7D">
            <w:rPr>
              <w:szCs w:val="24"/>
            </w:rPr>
            <w:delText xml:space="preserve"> </w:delText>
          </w:r>
        </w:del>
        <w:r w:rsidRPr="003D13B9">
          <w:rPr>
            <w:szCs w:val="24"/>
          </w:rPr>
          <w:t xml:space="preserve"> a high degree of</w:t>
        </w:r>
        <w:del w:id="338" w:author="Patten, Brian" w:date="2022-11-16T14:21:00Z">
          <w:r w:rsidRPr="003D13B9" w:rsidDel="003C5B7D">
            <w:rPr>
              <w:szCs w:val="24"/>
            </w:rPr>
            <w:delText xml:space="preserve"> </w:delText>
          </w:r>
        </w:del>
        <w:r w:rsidRPr="003D13B9">
          <w:rPr>
            <w:szCs w:val="24"/>
          </w:rPr>
          <w:t xml:space="preserve"> “link durability.”</w:t>
        </w:r>
      </w:ins>
    </w:p>
    <w:p w14:paraId="6758F641" w14:textId="77777777" w:rsidR="004039AB" w:rsidRPr="003D13B9" w:rsidRDefault="004039AB" w:rsidP="004039AB">
      <w:pPr>
        <w:jc w:val="both"/>
        <w:rPr>
          <w:ins w:id="339" w:author="WG 5C-1" w:date="2022-11-15T20:53:00Z"/>
          <w:szCs w:val="24"/>
        </w:rPr>
      </w:pPr>
      <w:ins w:id="340" w:author="WG 5C-1" w:date="2022-11-15T20:53:00Z">
        <w:r w:rsidRPr="003D13B9">
          <w:rPr>
            <w:szCs w:val="24"/>
          </w:rPr>
          <w: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t>
        </w:r>
      </w:ins>
      <w:ins w:id="341" w:author="Patten, Brian" w:date="2022-11-16T14:22:00Z">
        <w:r w:rsidRPr="003D13B9">
          <w:rPr>
            <w:szCs w:val="24"/>
          </w:rPr>
          <w:t>So,</w:t>
        </w:r>
      </w:ins>
      <w:ins w:id="342" w:author="WG 5C-1" w:date="2022-11-15T20:53:00Z">
        <w:r w:rsidRPr="003D13B9">
          <w:rPr>
            <w:szCs w:val="24"/>
          </w:rPr>
          <w:t xml:space="preserve"> the AGILE- HF Mesh network is not that much different than what keeps your informed and connected every day – except the AGILE-HF Network is spanning hundreds or thousands of miles between nodes (a.k.a. towers).</w:t>
        </w:r>
      </w:ins>
    </w:p>
    <w:p w14:paraId="5AEC1106" w14:textId="77777777" w:rsidR="004039AB" w:rsidRPr="003D13B9" w:rsidRDefault="004039AB" w:rsidP="004039AB">
      <w:pPr>
        <w:jc w:val="both"/>
        <w:rPr>
          <w:ins w:id="343" w:author="WG 5C-1" w:date="2022-11-15T20:53:00Z"/>
        </w:rPr>
      </w:pPr>
      <w:ins w:id="344" w:author="WG 5C-1" w:date="2022-11-15T20:53:00Z">
        <w:r w:rsidRPr="003D13B9">
          <w:rPr>
            <w:szCs w:val="24"/>
          </w:rPr>
          <w:t xml:space="preserve">Some potential applications of AGILE-HF communication and data systems include: safe </w:t>
        </w:r>
        <w:proofErr w:type="spellStart"/>
        <w:r w:rsidRPr="003D13B9">
          <w:rPr>
            <w:szCs w:val="24"/>
          </w:rPr>
          <w:t>SeaNet</w:t>
        </w:r>
        <w:proofErr w:type="spellEnd"/>
        <w:r w:rsidRPr="003D13B9">
          <w:rPr>
            <w:szCs w:val="24"/>
          </w:rPr>
          <w:t xml:space="preserve"> reporting (ISPS); fishery catch reporting, fishing boat position and movement reporting, real-time weather maps; general electronic mail; messages to the ship’s agent, the pilot or </w:t>
        </w:r>
        <w:proofErr w:type="spellStart"/>
        <w:r w:rsidRPr="003D13B9">
          <w:rPr>
            <w:szCs w:val="24"/>
          </w:rPr>
          <w:t>harbor</w:t>
        </w:r>
        <w:proofErr w:type="spellEnd"/>
        <w:r w:rsidRPr="003D13B9">
          <w:rPr>
            <w:szCs w:val="24"/>
          </w:rPr>
          <w:t xml:space="preserve">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3D13B9">
          <w:t xml:space="preserve"> AGILE-HF Networks can also </w:t>
        </w:r>
        <w:r w:rsidRPr="003D13B9">
          <w:rPr>
            <w:szCs w:val="24"/>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w:t>
        </w:r>
        <w:del w:id="345" w:author="Patten, Brian" w:date="2022-11-16T14:22:00Z">
          <w:r w:rsidRPr="003D13B9" w:rsidDel="009E6269">
            <w:rPr>
              <w:szCs w:val="24"/>
            </w:rPr>
            <w:delText xml:space="preserve"> </w:delText>
          </w:r>
        </w:del>
        <w:r w:rsidRPr="003D13B9">
          <w:rPr>
            <w:szCs w:val="24"/>
          </w:rPr>
          <w:t>, emergency management and disaster relief services along with many other</w:t>
        </w:r>
        <w:del w:id="346" w:author="Patten, Brian" w:date="2022-11-16T14:22:00Z">
          <w:r w:rsidRPr="003D13B9" w:rsidDel="009E6269">
            <w:rPr>
              <w:szCs w:val="24"/>
            </w:rPr>
            <w:delText xml:space="preserve"> </w:delText>
          </w:r>
        </w:del>
        <w:r w:rsidRPr="003D13B9">
          <w:rPr>
            <w:szCs w:val="24"/>
          </w:rPr>
          <w:t xml:space="preserve"> services and applications such as email, FTP file transfer, chat rooms and video calls across thousands of miles.</w:t>
        </w:r>
      </w:ins>
    </w:p>
    <w:p w14:paraId="2D560539" w14:textId="77777777" w:rsidR="004039AB" w:rsidRPr="00196A9A" w:rsidRDefault="004039AB" w:rsidP="004039AB">
      <w:pPr>
        <w:jc w:val="both"/>
        <w:rPr>
          <w:ins w:id="347" w:author="WG 5C-1" w:date="2022-11-15T20:53:00Z"/>
        </w:rPr>
      </w:pPr>
      <w:ins w:id="348" w:author="WG 5C-1" w:date="2022-11-15T20:53:00Z">
        <w:r w:rsidRPr="003D13B9">
          <w:t>Descriptions of HF Token Ring, HF Token Mesh and HF ALE Mesh can be found in the following sections.</w:t>
        </w:r>
        <w:r w:rsidRPr="00196A9A">
          <w:t xml:space="preserve"> </w:t>
        </w:r>
      </w:ins>
    </w:p>
    <w:p w14:paraId="581320B7" w14:textId="77777777" w:rsidR="004039AB" w:rsidRPr="00C91295" w:rsidRDefault="004039AB" w:rsidP="00DF6993">
      <w:pPr>
        <w:pStyle w:val="Heading2"/>
        <w:rPr>
          <w:lang w:val="en-US"/>
        </w:rPr>
      </w:pPr>
      <w:bookmarkStart w:id="349" w:name="_Toc119440153"/>
      <w:del w:id="350" w:author="WG 5C-1" w:date="2022-11-15T21:01:00Z">
        <w:r w:rsidRPr="00C91295" w:rsidDel="00420C1E">
          <w:rPr>
            <w:lang w:val="en-US"/>
          </w:rPr>
          <w:delText>2</w:delText>
        </w:r>
      </w:del>
      <w:ins w:id="351" w:author="WG 5C-1" w:date="2022-11-15T21:01:00Z">
        <w:r>
          <w:rPr>
            <w:lang w:val="en-US"/>
          </w:rPr>
          <w:t>3.4</w:t>
        </w:r>
      </w:ins>
      <w:r w:rsidRPr="00C91295">
        <w:rPr>
          <w:lang w:val="en-US"/>
        </w:rPr>
        <w:tab/>
        <w:t xml:space="preserve">Token passing </w:t>
      </w:r>
      <w:proofErr w:type="gramStart"/>
      <w:r w:rsidRPr="00C91295">
        <w:rPr>
          <w:lang w:val="en-US"/>
        </w:rPr>
        <w:t>protocols</w:t>
      </w:r>
      <w:bookmarkEnd w:id="349"/>
      <w:proofErr w:type="gramEnd"/>
    </w:p>
    <w:p w14:paraId="70DAF17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1A6EF63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2DE78F0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27675949" w14:textId="77777777" w:rsidR="004039AB" w:rsidRPr="00C91295" w:rsidRDefault="004039AB" w:rsidP="00DF6993">
      <w:pPr>
        <w:pStyle w:val="enumlev1"/>
        <w:rPr>
          <w:lang w:val="en-US"/>
        </w:rPr>
      </w:pPr>
      <w:r w:rsidRPr="00C91295">
        <w:rPr>
          <w:lang w:val="en-US"/>
        </w:rPr>
        <w:lastRenderedPageBreak/>
        <w:t>–</w:t>
      </w:r>
      <w:r w:rsidRPr="00C91295">
        <w:rPr>
          <w:lang w:val="en-US"/>
        </w:rPr>
        <w:tab/>
        <w:t>The node holding the token may lose connectivity to its successor, which can result in a lost token.</w:t>
      </w:r>
    </w:p>
    <w:p w14:paraId="42D91984" w14:textId="77777777" w:rsidR="004039AB" w:rsidRPr="00C91295" w:rsidRDefault="004039AB" w:rsidP="00DF6993">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1DB4A82F" w14:textId="77777777" w:rsidR="004039AB" w:rsidRPr="00C91295" w:rsidRDefault="004039AB" w:rsidP="00DF6993">
      <w:pPr>
        <w:pStyle w:val="enumlev1"/>
        <w:rPr>
          <w:lang w:val="en-US"/>
        </w:rPr>
      </w:pPr>
      <w:r w:rsidRPr="00C91295">
        <w:rPr>
          <w:lang w:val="en-US"/>
        </w:rPr>
        <w:t>–</w:t>
      </w:r>
      <w:r w:rsidRPr="00C91295">
        <w:rPr>
          <w:lang w:val="en-US"/>
        </w:rPr>
        <w:tab/>
        <w:t>A network may become partitioned. One subnetwork must create a new token.</w:t>
      </w:r>
    </w:p>
    <w:p w14:paraId="36A4D4A3" w14:textId="77777777" w:rsidR="004039AB" w:rsidRPr="00C91295" w:rsidRDefault="004039AB" w:rsidP="00DF6993">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6C7E4894" w14:textId="77777777" w:rsidR="004039AB" w:rsidRPr="00C91295" w:rsidRDefault="004039AB" w:rsidP="00DF6993">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43B34E07" w14:textId="77777777" w:rsidR="004039AB" w:rsidRPr="00C91295" w:rsidRDefault="004039AB" w:rsidP="00DF6993">
      <w:pPr>
        <w:pStyle w:val="enumlev1"/>
        <w:rPr>
          <w:lang w:val="en-US"/>
        </w:rPr>
      </w:pPr>
      <w:r w:rsidRPr="00C91295">
        <w:rPr>
          <w:lang w:val="en-US"/>
        </w:rPr>
        <w:t>–</w:t>
      </w:r>
      <w:r w:rsidRPr="00C91295">
        <w:rPr>
          <w:lang w:val="en-US"/>
        </w:rPr>
        <w:tab/>
        <w:t>Merging of rings or recovery from a lost token may result in multiple tokens in a ring.</w:t>
      </w:r>
    </w:p>
    <w:p w14:paraId="50C52A8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6FE2C0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4FECDD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D07694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305DCEE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19D6A00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59C4E90E"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52"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353" w:author="Patten, Brian" w:date="2022-11-16T14:22:00Z">
        <w:r w:rsidRPr="00C91295" w:rsidDel="00562B13">
          <w:delText>i.e.</w:delText>
        </w:r>
      </w:del>
      <w:ins w:id="354" w:author="Patten, Brian" w:date="2022-11-16T14:22:00Z">
        <w:r w:rsidRPr="00C91295">
          <w:t>i.e.,</w:t>
        </w:r>
      </w:ins>
      <w:r w:rsidRPr="00C91295">
        <w:t> after the SET_SUCCESSOR and the fast token rotation of the DOUBLE_TIME_TOKEN). This amounts to less than 30 s in an example ten-node network</w:t>
      </w:r>
      <w:del w:id="355" w:author="WG 5C-1" w:date="2022-11-15T21:02:00Z">
        <w:r w:rsidRPr="00C91295" w:rsidDel="00420C1E">
          <w:delText>.</w:delText>
        </w:r>
      </w:del>
      <w:ins w:id="356" w:author="WG 5C-1" w:date="2022-11-15T21:02:00Z">
        <w:r>
          <w:t>, even faster when wider bandwidths are used.</w:t>
        </w:r>
      </w:ins>
    </w:p>
    <w:p w14:paraId="722D9BBE" w14:textId="77777777" w:rsidR="004039AB" w:rsidRPr="00420C1E" w:rsidRDefault="004039AB" w:rsidP="00DF6993">
      <w:pPr>
        <w:pStyle w:val="Heading3"/>
        <w:rPr>
          <w:ins w:id="357" w:author="WG 5C-1" w:date="2022-11-15T21:03:00Z"/>
        </w:rPr>
      </w:pPr>
      <w:bookmarkStart w:id="358" w:name="_Toc112270171"/>
      <w:bookmarkStart w:id="359" w:name="_Toc118204748"/>
      <w:bookmarkStart w:id="360" w:name="_Toc119440154"/>
      <w:ins w:id="361" w:author="WG 5C-1" w:date="2022-11-15T21:03:00Z">
        <w:r w:rsidRPr="00420C1E">
          <w:t>3.4.1</w:t>
        </w:r>
        <w:r w:rsidRPr="00420C1E">
          <w:tab/>
          <w:t>HF Token Ring</w:t>
        </w:r>
        <w:bookmarkEnd w:id="358"/>
        <w:bookmarkEnd w:id="359"/>
        <w:bookmarkEnd w:id="360"/>
      </w:ins>
    </w:p>
    <w:p w14:paraId="5ABCCA2C" w14:textId="77777777" w:rsidR="004039AB" w:rsidRPr="00420C1E" w:rsidRDefault="004039AB" w:rsidP="004039AB">
      <w:pPr>
        <w:jc w:val="both"/>
        <w:rPr>
          <w:ins w:id="362" w:author="WG 5C-1" w:date="2022-11-15T21:03:00Z"/>
        </w:rPr>
      </w:pPr>
      <w:ins w:id="363" w:author="WG 5C-1" w:date="2022-11-15T21:03:00Z">
        <w:r w:rsidRPr="00420C1E">
          <w:t>A Token Ring Network</w:t>
        </w:r>
        <w:r w:rsidRPr="00420C1E">
          <w:rPr>
            <w:position w:val="6"/>
            <w:sz w:val="18"/>
          </w:rPr>
          <w:footnoteReference w:id="3"/>
        </w:r>
        <w:r w:rsidRPr="00420C1E">
          <w:t xml:space="preserve"> (also known as 802.5) is a data link for a local area network (LAN) in which all devices are connected in a circular or closed loop and pass tokens from host to host (Figure 4). A </w:t>
        </w:r>
        <w:r w:rsidRPr="00420C1E">
          <w:lastRenderedPageBreak/>
          <w:t xml:space="preserve">token is a frame of data that is transmitted between network points. Within the Token Ring only a host that holds a token can send data.  </w:t>
        </w:r>
      </w:ins>
    </w:p>
    <w:p w14:paraId="2C503571" w14:textId="77777777" w:rsidR="004039AB" w:rsidRPr="00420C1E" w:rsidRDefault="004039AB" w:rsidP="00DF6993">
      <w:pPr>
        <w:pStyle w:val="FigureNo"/>
        <w:rPr>
          <w:ins w:id="367" w:author="WG 5C-1" w:date="2022-11-15T21:03:00Z"/>
        </w:rPr>
      </w:pPr>
      <w:ins w:id="368" w:author="WG 5C-1" w:date="2022-11-15T21:03:00Z">
        <w:r w:rsidRPr="00420C1E">
          <w:t>FIGURE 4</w:t>
        </w:r>
      </w:ins>
    </w:p>
    <w:p w14:paraId="1C1F03E6" w14:textId="77777777" w:rsidR="004039AB" w:rsidRPr="00420C1E" w:rsidRDefault="004039AB" w:rsidP="00DF6993">
      <w:pPr>
        <w:pStyle w:val="Figuretitle"/>
        <w:rPr>
          <w:ins w:id="369" w:author="WG 5C-1" w:date="2022-11-15T21:03:00Z"/>
          <w:rFonts w:eastAsia="Calibri"/>
        </w:rPr>
      </w:pPr>
      <w:ins w:id="370" w:author="WG 5C-1" w:date="2022-11-15T21:03:00Z">
        <w:r w:rsidRPr="00420C1E">
          <w:rPr>
            <w:rFonts w:eastAsia="Calibri"/>
          </w:rPr>
          <w:t>TOKEN Ring</w:t>
        </w:r>
      </w:ins>
    </w:p>
    <w:p w14:paraId="6CE54BD8" w14:textId="77777777" w:rsidR="004039AB" w:rsidRPr="00DF6993" w:rsidRDefault="004039AB" w:rsidP="00DF6993">
      <w:pPr>
        <w:pStyle w:val="Figure"/>
        <w:rPr>
          <w:ins w:id="371" w:author="WG 5C-1" w:date="2022-11-15T21:03:00Z"/>
        </w:rPr>
      </w:pPr>
      <w:ins w:id="372" w:author="WG 5C-1" w:date="2022-11-15T21:03:00Z">
        <w:r w:rsidRPr="00DF6993">
          <w:drawing>
            <wp:inline distT="0" distB="0" distL="0" distR="0" wp14:anchorId="3D89AFD2" wp14:editId="662AE606">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39B8DA3" w14:textId="77777777" w:rsidR="004039AB" w:rsidRPr="00420C1E" w:rsidRDefault="004039AB" w:rsidP="004039AB">
      <w:pPr>
        <w:jc w:val="both"/>
        <w:rPr>
          <w:ins w:id="373" w:author="WG 5C-1" w:date="2022-11-15T21:03:00Z"/>
        </w:rPr>
      </w:pPr>
      <w:ins w:id="374" w:author="WG 5C-1" w:date="2022-11-15T21:03:00Z">
        <w:r w:rsidRPr="00420C1E">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71957CE7" w14:textId="77777777" w:rsidR="004039AB" w:rsidRPr="00420C1E" w:rsidRDefault="004039AB" w:rsidP="00DF6993">
      <w:pPr>
        <w:pStyle w:val="Heading3"/>
        <w:rPr>
          <w:ins w:id="375" w:author="WG 5C-1" w:date="2022-11-15T21:03:00Z"/>
        </w:rPr>
      </w:pPr>
      <w:bookmarkStart w:id="376" w:name="_Toc112270172"/>
      <w:bookmarkStart w:id="377" w:name="_Toc118204749"/>
      <w:bookmarkStart w:id="378" w:name="_Toc119440155"/>
      <w:ins w:id="379" w:author="WG 5C-1" w:date="2022-11-15T21:03:00Z">
        <w:r w:rsidRPr="00420C1E">
          <w:t>3.4.2</w:t>
        </w:r>
        <w:r w:rsidRPr="00420C1E">
          <w:tab/>
          <w:t>HF Token Ring Mesh Networks</w:t>
        </w:r>
        <w:bookmarkEnd w:id="376"/>
        <w:bookmarkEnd w:id="377"/>
        <w:bookmarkEnd w:id="378"/>
      </w:ins>
    </w:p>
    <w:p w14:paraId="0EE5B031" w14:textId="77777777" w:rsidR="004039AB" w:rsidRPr="00420C1E" w:rsidRDefault="004039AB" w:rsidP="004039AB">
      <w:pPr>
        <w:jc w:val="both"/>
        <w:rPr>
          <w:ins w:id="380" w:author="WG 5C-1" w:date="2022-11-15T21:03:00Z"/>
        </w:rPr>
      </w:pPr>
      <w:ins w:id="381" w:author="WG 5C-1" w:date="2022-11-15T21:03:00Z">
        <w:r w:rsidRPr="00420C1E">
          <w:rPr>
            <w:szCs w:val="24"/>
          </w:rPr>
          <w:t>An HF ALE Mesh</w:t>
        </w:r>
        <w:r w:rsidRPr="00420C1E">
          <w:rPr>
            <w:position w:val="6"/>
            <w:sz w:val="18"/>
          </w:rPr>
          <w:footnoteReference w:id="4"/>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328835D" w14:textId="77777777" w:rsidR="004039AB" w:rsidRPr="00420C1E" w:rsidRDefault="004039AB" w:rsidP="004039AB">
      <w:pPr>
        <w:tabs>
          <w:tab w:val="left" w:pos="2790"/>
        </w:tabs>
        <w:jc w:val="both"/>
        <w:rPr>
          <w:ins w:id="384" w:author="WG 5C-1" w:date="2022-11-15T21:03:00Z"/>
          <w:szCs w:val="24"/>
        </w:rPr>
      </w:pPr>
      <w:bookmarkStart w:id="385" w:name="_Hlk98249275"/>
      <w:ins w:id="386" w:author="WG 5C-1" w:date="2022-11-15T21:03:00Z">
        <w:r w:rsidRPr="00420C1E">
          <w:t xml:space="preserve">An HF </w:t>
        </w:r>
        <w:r w:rsidRPr="00420C1E">
          <w:rPr>
            <w:szCs w:val="24"/>
          </w:rPr>
          <w:t>Token Ring</w:t>
        </w:r>
        <w:r w:rsidRPr="00420C1E">
          <w:rPr>
            <w:position w:val="6"/>
            <w:sz w:val="18"/>
            <w:szCs w:val="24"/>
          </w:rPr>
          <w:footnoteReference w:id="5"/>
        </w:r>
        <w:r w:rsidRPr="00420C1E">
          <w:t xml:space="preserve"> or an HF Token Ring</w:t>
        </w:r>
        <w:bookmarkEnd w:id="385"/>
        <w:r w:rsidRPr="00420C1E">
          <w:t xml:space="preserve"> Mesh </w:t>
        </w:r>
        <w:r w:rsidRPr="00420C1E">
          <w:rPr>
            <w:szCs w:val="24"/>
          </w:rPr>
          <w:t>Network</w:t>
        </w:r>
        <w:r w:rsidRPr="00420C1E">
          <w:rPr>
            <w:position w:val="6"/>
            <w:sz w:val="18"/>
            <w:szCs w:val="24"/>
          </w:rPr>
          <w:footnoteReference w:id="6"/>
        </w:r>
        <w:r w:rsidRPr="00420C1E">
          <w:rPr>
            <w:szCs w:val="24"/>
          </w:rPr>
          <w:t xml:space="preserve"> </w:t>
        </w:r>
        <w:r w:rsidRPr="00420C1E">
          <w:t>could be formed by incorporating a routing protocol with either a network of ALE radios or one or token-passing fixed-frequency rings:</w:t>
        </w:r>
      </w:ins>
    </w:p>
    <w:p w14:paraId="39567A21" w14:textId="77777777" w:rsidR="004039AB" w:rsidRPr="00420C1E" w:rsidRDefault="004039AB" w:rsidP="004039AB">
      <w:pPr>
        <w:tabs>
          <w:tab w:val="left" w:pos="2608"/>
          <w:tab w:val="left" w:pos="3345"/>
        </w:tabs>
        <w:spacing w:before="80"/>
        <w:ind w:left="1134" w:hanging="1134"/>
        <w:jc w:val="both"/>
        <w:rPr>
          <w:ins w:id="391" w:author="WG 5C-1" w:date="2022-11-15T21:03:00Z"/>
        </w:rPr>
      </w:pPr>
      <w:ins w:id="392" w:author="WG 5C-1" w:date="2022-11-15T21:03:00Z">
        <w:r w:rsidRPr="00420C1E">
          <w:t>–</w:t>
        </w:r>
        <w:r w:rsidRPr="00420C1E">
          <w:tab/>
          <w:t>ALE inherently uses multiple frequencies, although only a subset of the ALE frequency pool will be usable for each link in a network.</w:t>
        </w:r>
      </w:ins>
    </w:p>
    <w:p w14:paraId="45981A15" w14:textId="77777777" w:rsidR="004039AB" w:rsidRPr="00420C1E" w:rsidRDefault="004039AB" w:rsidP="004039AB">
      <w:pPr>
        <w:tabs>
          <w:tab w:val="left" w:pos="2608"/>
          <w:tab w:val="left" w:pos="3345"/>
        </w:tabs>
        <w:spacing w:before="80"/>
        <w:ind w:left="1134" w:hanging="1134"/>
        <w:jc w:val="both"/>
        <w:rPr>
          <w:ins w:id="393" w:author="WG 5C-1" w:date="2022-11-15T21:03:00Z"/>
        </w:rPr>
      </w:pPr>
      <w:ins w:id="394"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772D6627" w14:textId="77777777" w:rsidR="004039AB" w:rsidRPr="00420C1E" w:rsidRDefault="004039AB" w:rsidP="004039AB">
      <w:pPr>
        <w:jc w:val="both"/>
        <w:rPr>
          <w:ins w:id="395" w:author="WG 5C-1" w:date="2022-11-15T21:03:00Z"/>
        </w:rPr>
      </w:pPr>
      <w:ins w:id="396"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23B4CDCC" w14:textId="77777777" w:rsidR="004039AB" w:rsidRPr="00420C1E" w:rsidRDefault="004039AB" w:rsidP="004039AB">
      <w:pPr>
        <w:jc w:val="both"/>
        <w:rPr>
          <w:ins w:id="397" w:author="WG 5C-1" w:date="2022-11-15T21:03:00Z"/>
        </w:rPr>
      </w:pPr>
      <w:ins w:id="398" w:author="WG 5C-1" w:date="2022-11-15T21:03:00Z">
        <w:r w:rsidRPr="00420C1E">
          <w:t>An example token mesh is shown in Figure 6. The arrows show the successor-predecessor relationships in each ring. Note that one node acts as a gateway between rings A and B, and B and C.</w:t>
        </w:r>
      </w:ins>
    </w:p>
    <w:p w14:paraId="6A47C6AD" w14:textId="77777777" w:rsidR="004039AB" w:rsidRPr="00420C1E" w:rsidRDefault="004039AB" w:rsidP="00DF6993">
      <w:pPr>
        <w:pStyle w:val="FigureNo"/>
        <w:rPr>
          <w:ins w:id="399" w:author="WG 5C-1" w:date="2022-11-15T21:03:00Z"/>
        </w:rPr>
      </w:pPr>
      <w:proofErr w:type="gramStart"/>
      <w:ins w:id="400" w:author="WG 5C-1" w:date="2022-11-15T21:03:00Z">
        <w:r w:rsidRPr="00420C1E">
          <w:lastRenderedPageBreak/>
          <w:t>.FIGURE</w:t>
        </w:r>
        <w:proofErr w:type="gramEnd"/>
        <w:r w:rsidRPr="00420C1E">
          <w:t xml:space="preserve"> 6</w:t>
        </w:r>
      </w:ins>
    </w:p>
    <w:p w14:paraId="5E9DC432" w14:textId="77777777" w:rsidR="004039AB" w:rsidRPr="00420C1E" w:rsidRDefault="004039AB" w:rsidP="00DF6993">
      <w:pPr>
        <w:pStyle w:val="Figuretitle"/>
        <w:rPr>
          <w:ins w:id="401" w:author="WG 5C-1" w:date="2022-11-15T21:03:00Z"/>
          <w:rFonts w:eastAsia="Calibri"/>
        </w:rPr>
      </w:pPr>
      <w:ins w:id="402" w:author="WG 5C-1" w:date="2022-11-15T21:03:00Z">
        <w:r w:rsidRPr="00420C1E">
          <w:rPr>
            <w:rFonts w:eastAsia="Calibri"/>
          </w:rPr>
          <w:t>Mesh TOKEN Ring</w:t>
        </w:r>
      </w:ins>
    </w:p>
    <w:p w14:paraId="657C9AD6" w14:textId="77777777" w:rsidR="004039AB" w:rsidRPr="00DF6993" w:rsidRDefault="004039AB" w:rsidP="00DF6993">
      <w:pPr>
        <w:pStyle w:val="Figure"/>
        <w:rPr>
          <w:ins w:id="403" w:author="WG 5C-1" w:date="2022-11-15T21:03:00Z"/>
        </w:rPr>
      </w:pPr>
      <w:ins w:id="404" w:author="WG 5C-1" w:date="2022-11-15T21:03:00Z">
        <w:r w:rsidRPr="00DF6993">
          <w:drawing>
            <wp:inline distT="0" distB="0" distL="0" distR="0" wp14:anchorId="16C7731C" wp14:editId="7C97C778">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784CFA6D" w14:textId="77777777" w:rsidR="004039AB" w:rsidRPr="00420C1E" w:rsidRDefault="004039AB" w:rsidP="004039AB">
      <w:pPr>
        <w:jc w:val="both"/>
        <w:rPr>
          <w:ins w:id="405" w:author="WG 5C-1" w:date="2022-11-15T21:03:00Z"/>
        </w:rPr>
      </w:pPr>
      <w:ins w:id="406"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3C301D03" w14:textId="77777777" w:rsidR="004039AB" w:rsidRPr="00420C1E" w:rsidRDefault="004039AB" w:rsidP="00DF6993">
      <w:pPr>
        <w:pStyle w:val="Heading3"/>
        <w:rPr>
          <w:ins w:id="407" w:author="WG 5C-1" w:date="2022-11-15T21:03:00Z"/>
        </w:rPr>
      </w:pPr>
      <w:bookmarkStart w:id="408" w:name="_Toc118204750"/>
      <w:bookmarkStart w:id="409" w:name="_Toc119440156"/>
      <w:ins w:id="410" w:author="WG 5C-1" w:date="2022-11-15T21:03:00Z">
        <w:r w:rsidRPr="00420C1E">
          <w:t>3.4.3</w:t>
        </w:r>
        <w:r w:rsidRPr="00420C1E">
          <w:tab/>
          <w:t>HF ALE Mesh Network</w:t>
        </w:r>
        <w:bookmarkEnd w:id="408"/>
        <w:bookmarkEnd w:id="409"/>
      </w:ins>
    </w:p>
    <w:p w14:paraId="1CD5C7D8" w14:textId="77777777" w:rsidR="004039AB" w:rsidRPr="00420C1E" w:rsidRDefault="004039AB" w:rsidP="004039AB">
      <w:pPr>
        <w:rPr>
          <w:ins w:id="411" w:author="WG 5C-1" w:date="2022-11-15T21:03:00Z"/>
          <w:szCs w:val="24"/>
        </w:rPr>
      </w:pPr>
      <w:ins w:id="412" w:author="WG 5C-1" w:date="2022-11-15T21:03:00Z">
        <w:r w:rsidRPr="00420C1E">
          <w:rPr>
            <w:szCs w:val="24"/>
          </w:rPr>
          <w:t>An HF ALE Mesh</w:t>
        </w:r>
        <w:r w:rsidRPr="00DF6993">
          <w:rPr>
            <w:rStyle w:val="FootnoteReference"/>
          </w:rPr>
          <w:footnoteReference w:id="7"/>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415" w:author="ITU" w:date="2022-11-17T14:05:00Z">
        <w:r w:rsidR="00DF6993">
          <w:rPr>
            <w:rStyle w:val="FootnoteReference"/>
            <w:szCs w:val="24"/>
          </w:rPr>
          <w:footnoteReference w:id="8"/>
        </w:r>
      </w:ins>
      <w:ins w:id="418" w:author="WG 5C-1" w:date="2022-11-15T21:03:00Z">
        <w:r w:rsidRPr="00420C1E">
          <w:rPr>
            <w:szCs w:val="24"/>
          </w:rPr>
          <w:t>.</w:t>
        </w:r>
      </w:ins>
    </w:p>
    <w:p w14:paraId="049B7322" w14:textId="77777777" w:rsidR="004039AB" w:rsidRPr="00420C1E" w:rsidRDefault="004039AB" w:rsidP="004039AB">
      <w:pPr>
        <w:rPr>
          <w:ins w:id="419" w:author="WG 5C-1" w:date="2022-11-15T21:03:00Z"/>
          <w:rFonts w:ascii="TimesNewRomanPSMT" w:hAnsi="TimesNewRomanPSMT" w:cs="TimesNewRomanPSMT"/>
          <w:szCs w:val="24"/>
        </w:rPr>
      </w:pPr>
      <w:ins w:id="420"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5A9C8EA1" w14:textId="77777777" w:rsidR="004039AB" w:rsidRPr="00420C1E" w:rsidRDefault="004039AB" w:rsidP="00DF6993">
      <w:pPr>
        <w:pStyle w:val="FigureNo"/>
        <w:rPr>
          <w:ins w:id="421" w:author="WG 5C-1" w:date="2022-11-15T21:03:00Z"/>
        </w:rPr>
      </w:pPr>
      <w:ins w:id="422" w:author="WG 5C-1" w:date="2022-11-15T21:03:00Z">
        <w:r w:rsidRPr="00420C1E">
          <w:lastRenderedPageBreak/>
          <w:t>FIGURE 5</w:t>
        </w:r>
      </w:ins>
    </w:p>
    <w:p w14:paraId="4318A7EE" w14:textId="77777777" w:rsidR="004039AB" w:rsidRPr="00420C1E" w:rsidRDefault="004039AB" w:rsidP="00DF6993">
      <w:pPr>
        <w:pStyle w:val="Figuretitle"/>
        <w:rPr>
          <w:ins w:id="423" w:author="WG 5C-1" w:date="2022-11-15T21:03:00Z"/>
          <w:rFonts w:eastAsia="Calibri"/>
        </w:rPr>
      </w:pPr>
      <w:ins w:id="424" w:author="WG 5C-1" w:date="2022-11-15T21:03:00Z">
        <w:r w:rsidRPr="00420C1E">
          <w:rPr>
            <w:rFonts w:eastAsia="Calibri"/>
          </w:rPr>
          <w:t>HF ALE Mesh Network</w:t>
        </w:r>
      </w:ins>
    </w:p>
    <w:p w14:paraId="23EF2F74" w14:textId="77777777" w:rsidR="004039AB" w:rsidRPr="00420C1E" w:rsidRDefault="004039AB" w:rsidP="00DF6993">
      <w:pPr>
        <w:pStyle w:val="Figure"/>
        <w:rPr>
          <w:ins w:id="425" w:author="WG 5C-1" w:date="2022-11-15T21:03:00Z"/>
        </w:rPr>
      </w:pPr>
      <w:ins w:id="426" w:author="WG 5C-1" w:date="2022-11-15T21:03:00Z">
        <w:r w:rsidRPr="00420C1E">
          <w:drawing>
            <wp:inline distT="0" distB="0" distL="0" distR="0" wp14:anchorId="65CC3FAD" wp14:editId="67B3BE11">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29FC2E63" w14:textId="77777777" w:rsidR="004039AB" w:rsidRPr="00C91295" w:rsidDel="004B7724" w:rsidRDefault="004039AB" w:rsidP="004039AB">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427" w:author="WG 5C-1" w:date="2022-11-15T21:17:00Z"/>
          <w:b/>
          <w:lang w:val="en-US"/>
        </w:rPr>
      </w:pPr>
      <w:del w:id="428" w:author="WG 5C-1" w:date="2022-11-15T21:17:00Z">
        <w:r w:rsidRPr="00C91295" w:rsidDel="004B7724">
          <w:rPr>
            <w:b/>
            <w:lang w:val="en-US"/>
          </w:rPr>
          <w:delText>3.3</w:delText>
        </w:r>
        <w:r w:rsidRPr="00C91295" w:rsidDel="004B7724">
          <w:rPr>
            <w:b/>
            <w:lang w:val="en-US"/>
          </w:rPr>
          <w:tab/>
          <w:delText>Characteristics</w:delText>
        </w:r>
      </w:del>
    </w:p>
    <w:p w14:paraId="4A8C5D1D" w14:textId="77777777" w:rsidR="004039AB" w:rsidRPr="00834642" w:rsidRDefault="004039AB" w:rsidP="00DF6993">
      <w:pPr>
        <w:pStyle w:val="EditorsNote"/>
        <w:rPr>
          <w:lang w:val="en-US"/>
          <w:rPrChange w:id="429" w:author="Patten, Brian" w:date="2022-11-16T08:45:00Z">
            <w:rPr>
              <w:sz w:val="20"/>
              <w:lang w:val="en-US"/>
            </w:rPr>
          </w:rPrChange>
        </w:rPr>
      </w:pPr>
      <w:ins w:id="430" w:author="Patten, Brian" w:date="2022-11-16T08:44:00Z">
        <w:r w:rsidRPr="00834642">
          <w:rPr>
            <w:lang w:val="en-US"/>
            <w:rPrChange w:id="431" w:author="Patten, Brian" w:date="2022-11-16T08:45:00Z">
              <w:rPr>
                <w:sz w:val="20"/>
                <w:lang w:val="en-US"/>
              </w:rPr>
            </w:rPrChange>
          </w:rPr>
          <w:t>{</w:t>
        </w:r>
      </w:ins>
      <w:ins w:id="432" w:author="WG 5C-1" w:date="2022-11-15T21:18:00Z">
        <w:del w:id="433" w:author="Patten, Brian" w:date="2022-11-16T08:44:00Z">
          <w:r w:rsidRPr="00834642" w:rsidDel="00661F37">
            <w:rPr>
              <w:lang w:val="en-US"/>
              <w:rPrChange w:id="434" w:author="Patten, Brian" w:date="2022-11-16T08:45:00Z">
                <w:rPr>
                  <w:sz w:val="20"/>
                  <w:lang w:val="en-US"/>
                </w:rPr>
              </w:rPrChange>
            </w:rPr>
            <w:delText>[</w:delText>
          </w:r>
        </w:del>
        <w:r w:rsidRPr="00834642">
          <w:rPr>
            <w:lang w:val="en-US"/>
            <w:rPrChange w:id="435" w:author="Patten, Brian" w:date="2022-11-16T08:45:00Z">
              <w:rPr>
                <w:sz w:val="20"/>
                <w:lang w:val="en-US"/>
              </w:rPr>
            </w:rPrChange>
          </w:rPr>
          <w:t>Editor’s note: Table 1 moved to Attac</w:t>
        </w:r>
      </w:ins>
      <w:ins w:id="436" w:author="WG 5C-1" w:date="2022-11-15T21:32:00Z">
        <w:r w:rsidRPr="00834642">
          <w:rPr>
            <w:lang w:val="en-US"/>
            <w:rPrChange w:id="437" w:author="Patten, Brian" w:date="2022-11-16T08:45:00Z">
              <w:rPr>
                <w:sz w:val="20"/>
                <w:lang w:val="en-US"/>
              </w:rPr>
            </w:rPrChange>
          </w:rPr>
          <w:t>h</w:t>
        </w:r>
      </w:ins>
      <w:ins w:id="438" w:author="WG 5C-1" w:date="2022-11-15T21:18:00Z">
        <w:r w:rsidRPr="00834642">
          <w:rPr>
            <w:lang w:val="en-US"/>
            <w:rPrChange w:id="439" w:author="Patten, Brian" w:date="2022-11-16T08:45:00Z">
              <w:rPr>
                <w:sz w:val="20"/>
                <w:lang w:val="en-US"/>
              </w:rPr>
            </w:rPrChange>
          </w:rPr>
          <w:t>ment</w:t>
        </w:r>
      </w:ins>
      <w:ins w:id="440" w:author="Patten, Brian" w:date="2022-11-16T08:45:00Z">
        <w:r w:rsidRPr="00834642">
          <w:rPr>
            <w:lang w:val="en-US"/>
            <w:rPrChange w:id="441" w:author="Patten, Brian" w:date="2022-11-16T08:45:00Z">
              <w:rPr>
                <w:sz w:val="20"/>
                <w:lang w:val="en-US"/>
              </w:rPr>
            </w:rPrChange>
          </w:rPr>
          <w:t>}</w:t>
        </w:r>
      </w:ins>
      <w:ins w:id="442" w:author="WG 5C-1" w:date="2022-11-15T21:18:00Z">
        <w:del w:id="443" w:author="Patten, Brian" w:date="2022-11-16T08:45:00Z">
          <w:r w:rsidRPr="00834642" w:rsidDel="00834642">
            <w:rPr>
              <w:lang w:val="en-US"/>
              <w:rPrChange w:id="444" w:author="Patten, Brian" w:date="2022-11-16T08:45:00Z">
                <w:rPr>
                  <w:sz w:val="20"/>
                  <w:lang w:val="en-US"/>
                </w:rPr>
              </w:rPrChange>
            </w:rPr>
            <w:delText>]</w:delText>
          </w:r>
        </w:del>
      </w:ins>
    </w:p>
    <w:p w14:paraId="05DCF083" w14:textId="77777777" w:rsidR="004039AB" w:rsidRPr="00C91295" w:rsidRDefault="004039AB" w:rsidP="00DF6993">
      <w:pPr>
        <w:pStyle w:val="Heading1"/>
        <w:rPr>
          <w:lang w:val="en-US"/>
        </w:rPr>
      </w:pPr>
      <w:bookmarkStart w:id="445" w:name="_Toc119440157"/>
      <w:r w:rsidRPr="00C91295">
        <w:rPr>
          <w:lang w:val="en-US"/>
        </w:rPr>
        <w:t>4</w:t>
      </w:r>
      <w:r w:rsidRPr="00C91295">
        <w:rPr>
          <w:lang w:val="en-US"/>
        </w:rPr>
        <w:tab/>
        <w:t>Conclusions</w:t>
      </w:r>
      <w:bookmarkEnd w:id="445"/>
    </w:p>
    <w:p w14:paraId="0803964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CA9D11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69C7B71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446" w:author="WG 5C-1" w:date="2022-11-15T21:14:00Z">
        <w:r>
          <w:t>Token Ring Mesh and ALE Mesh Networks</w:t>
        </w:r>
      </w:ins>
      <w:ins w:id="447" w:author="WG 5C-1" w:date="2022-11-15T21:15:00Z">
        <w:r>
          <w:t xml:space="preserve"> can provide this capability. </w:t>
        </w:r>
      </w:ins>
      <w:r w:rsidRPr="00C91295">
        <w:t xml:space="preserve">One approach uses a token passing protocol. The narrow-bandwidth, high-delay, and high-loss characteristics of the HF channel place especially stringent requirements on </w:t>
      </w:r>
      <w:ins w:id="448" w:author="WG 5C-1" w:date="2022-11-15T21:15:00Z">
        <w:r>
          <w:t>token passing</w:t>
        </w:r>
      </w:ins>
      <w:del w:id="449" w:author="WG 5C-1" w:date="2022-11-15T21:15:00Z">
        <w:r w:rsidRPr="00C91295" w:rsidDel="004B7724">
          <w:delText>such a</w:delText>
        </w:r>
      </w:del>
      <w:r w:rsidRPr="00C91295">
        <w:t xml:space="preserve"> protocol.</w:t>
      </w:r>
    </w:p>
    <w:p w14:paraId="2DC72B92"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450" w:author="WG 5C-1" w:date="2022-11-15T21:16:00Z"/>
        </w:rPr>
      </w:pPr>
      <w:r w:rsidRPr="00C91295">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4CDF4772" w14:textId="77777777" w:rsidR="004039AB" w:rsidRDefault="004039AB">
      <w:pPr>
        <w:tabs>
          <w:tab w:val="clear" w:pos="1134"/>
          <w:tab w:val="clear" w:pos="1871"/>
          <w:tab w:val="clear" w:pos="2268"/>
        </w:tabs>
        <w:overflowPunct/>
        <w:autoSpaceDE/>
        <w:autoSpaceDN/>
        <w:adjustRightInd/>
        <w:spacing w:before="0" w:after="160" w:line="259" w:lineRule="auto"/>
        <w:textAlignment w:val="auto"/>
        <w:rPr>
          <w:ins w:id="451" w:author="WG 5C-1" w:date="2022-11-15T21:16:00Z"/>
        </w:rPr>
      </w:pPr>
      <w:ins w:id="452" w:author="WG 5C-1" w:date="2022-11-15T21:16:00Z">
        <w:r>
          <w:br w:type="page"/>
        </w:r>
      </w:ins>
    </w:p>
    <w:p w14:paraId="2CC4BE3A" w14:textId="77777777" w:rsidR="004039AB" w:rsidRPr="00196A9A" w:rsidRDefault="004039AB" w:rsidP="004039AB">
      <w:pPr>
        <w:pStyle w:val="AnnexNo"/>
        <w:rPr>
          <w:ins w:id="453" w:author="WG 5C-1" w:date="2022-11-15T21:16:00Z"/>
        </w:rPr>
      </w:pPr>
      <w:bookmarkStart w:id="454" w:name="_Toc118204752"/>
      <w:ins w:id="455" w:author="WG 5C-1" w:date="2022-11-15T21:16:00Z">
        <w:r w:rsidRPr="00612DA4">
          <w:lastRenderedPageBreak/>
          <w:t>Attachment</w:t>
        </w:r>
        <w:bookmarkEnd w:id="454"/>
      </w:ins>
    </w:p>
    <w:p w14:paraId="12C27A6F" w14:textId="77777777" w:rsidR="004039AB" w:rsidRPr="00196A9A" w:rsidRDefault="004039AB" w:rsidP="00ED74F8">
      <w:pPr>
        <w:pStyle w:val="Annextitle"/>
        <w:rPr>
          <w:ins w:id="456" w:author="WG 5C-1" w:date="2022-11-15T21:16:00Z"/>
        </w:rPr>
      </w:pPr>
      <w:bookmarkStart w:id="457" w:name="_Toc118204753"/>
      <w:ins w:id="458" w:author="WG 5C-1" w:date="2022-11-15T21:16:00Z">
        <w:r w:rsidRPr="00196A9A">
          <w:t xml:space="preserve">Typical </w:t>
        </w:r>
        <w:bookmarkStart w:id="459" w:name="_Hlk97022388"/>
        <w:r w:rsidRPr="00196A9A">
          <w:t>HF, Digital HF and AGILE-HF technical characteristics</w:t>
        </w:r>
        <w:bookmarkEnd w:id="457"/>
        <w:bookmarkEnd w:id="459"/>
      </w:ins>
    </w:p>
    <w:p w14:paraId="49DFB31D" w14:textId="77777777" w:rsidR="004039AB" w:rsidRPr="00C91295" w:rsidRDefault="004039AB" w:rsidP="00DF6993">
      <w:pPr>
        <w:pStyle w:val="TableNo"/>
        <w:rPr>
          <w:lang w:val="en-US"/>
        </w:rPr>
      </w:pPr>
      <w:r w:rsidRPr="00C91295">
        <w:rPr>
          <w:lang w:val="en-US"/>
        </w:rPr>
        <w:t>TABLE 1</w:t>
      </w:r>
    </w:p>
    <w:p w14:paraId="25E7419E" w14:textId="77777777" w:rsidR="004039AB" w:rsidRPr="00C91295" w:rsidRDefault="004039AB" w:rsidP="008E5C55">
      <w:pPr>
        <w:pStyle w:val="Tabletitle"/>
        <w:rPr>
          <w:lang w:val="en-US"/>
        </w:rPr>
      </w:pPr>
      <w:r w:rsidRPr="00C91295">
        <w:rPr>
          <w:lang w:val="en-US"/>
        </w:rPr>
        <w:t>Characteristics of advanced digital HF radiocommunication systems</w:t>
      </w:r>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4039AB" w:rsidRPr="00C91295" w14:paraId="6D6ED0C7" w14:textId="77777777" w:rsidTr="004039AB">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33CD1B52" w14:textId="77777777" w:rsidR="004039AB" w:rsidRPr="00C91295" w:rsidRDefault="004039AB" w:rsidP="008E5C55">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5E9DF938" w14:textId="77777777" w:rsidR="004039AB" w:rsidRPr="00C91295" w:rsidRDefault="004039AB" w:rsidP="008E5C55">
            <w:pPr>
              <w:pStyle w:val="Tablehead"/>
            </w:pPr>
            <w:r w:rsidRPr="00C91295">
              <w:t>Propagation mode</w:t>
            </w:r>
          </w:p>
        </w:tc>
      </w:tr>
      <w:tr w:rsidR="004039AB" w:rsidRPr="00C91295" w14:paraId="0F9F39B7"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4F4C50A9" w14:textId="77777777" w:rsidR="004039AB" w:rsidRPr="00C91295" w:rsidRDefault="004039AB" w:rsidP="008E5C55">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3DBF52AA" w14:textId="77777777" w:rsidR="004039AB" w:rsidRPr="00C91295" w:rsidRDefault="004039AB" w:rsidP="008E5C55">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6FD3137B" w14:textId="77777777" w:rsidR="004039AB" w:rsidRPr="00C91295" w:rsidRDefault="004039AB" w:rsidP="008E5C55">
            <w:pPr>
              <w:pStyle w:val="Tablehead"/>
            </w:pPr>
            <w:r w:rsidRPr="00C91295">
              <w:t>Sky wave</w:t>
            </w:r>
          </w:p>
        </w:tc>
      </w:tr>
      <w:tr w:rsidR="004039AB" w:rsidRPr="00C91295" w14:paraId="0AA9BEB5"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A75E7D6" w14:textId="77777777" w:rsidR="004039AB" w:rsidRPr="00C91295" w:rsidRDefault="004039AB" w:rsidP="008E5C55">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84BEC16" w14:textId="77777777" w:rsidR="004039AB" w:rsidRPr="00C91295" w:rsidRDefault="004039AB" w:rsidP="008E5C55">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23ACDEB0" w14:textId="77777777" w:rsidR="004039AB" w:rsidRPr="00C91295" w:rsidRDefault="004039AB" w:rsidP="008E5C55">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39E7BF7C" w14:textId="77777777" w:rsidR="004039AB" w:rsidRPr="00C91295" w:rsidRDefault="004039AB" w:rsidP="008E5C55">
            <w:pPr>
              <w:pStyle w:val="Tablehead"/>
            </w:pPr>
            <w:r w:rsidRPr="00C91295">
              <w:t>Oblique incidence</w:t>
            </w:r>
          </w:p>
        </w:tc>
      </w:tr>
      <w:tr w:rsidR="004039AB" w:rsidRPr="00C91295" w14:paraId="57BD101B"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D05E43F" w14:textId="77777777" w:rsidR="004039AB" w:rsidRPr="00C91295" w:rsidRDefault="004039AB" w:rsidP="008E5C55">
            <w:pPr>
              <w:pStyle w:val="Tabletext"/>
            </w:pPr>
            <w:r w:rsidRPr="00C91295">
              <w:t>Frequency band (MHz)</w:t>
            </w:r>
          </w:p>
        </w:tc>
        <w:tc>
          <w:tcPr>
            <w:tcW w:w="2156" w:type="dxa"/>
            <w:tcBorders>
              <w:top w:val="single" w:sz="4" w:space="0" w:color="auto"/>
              <w:left w:val="single" w:sz="4" w:space="0" w:color="auto"/>
              <w:bottom w:val="single" w:sz="4" w:space="0" w:color="auto"/>
              <w:right w:val="single" w:sz="4" w:space="0" w:color="auto"/>
            </w:tcBorders>
            <w:hideMark/>
          </w:tcPr>
          <w:p w14:paraId="56120B18" w14:textId="77777777" w:rsidR="004039AB" w:rsidRPr="00C91295" w:rsidRDefault="004039AB" w:rsidP="008E5C55">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0D407921" w14:textId="77777777" w:rsidR="004039AB" w:rsidRPr="00C91295" w:rsidRDefault="004039AB" w:rsidP="008E5C55">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7D739F8E" w14:textId="77777777" w:rsidR="004039AB" w:rsidRPr="00C91295" w:rsidRDefault="004039AB" w:rsidP="008E5C55">
            <w:pPr>
              <w:pStyle w:val="Tabletext"/>
              <w:jc w:val="center"/>
            </w:pPr>
            <w:r w:rsidRPr="00C91295">
              <w:t>3-30</w:t>
            </w:r>
          </w:p>
        </w:tc>
      </w:tr>
      <w:tr w:rsidR="004039AB" w:rsidRPr="00C91295" w14:paraId="2C35871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0B1FD007" w14:textId="77777777" w:rsidR="004039AB" w:rsidRPr="00C91295" w:rsidRDefault="004039AB" w:rsidP="008E5C55">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E7C4574" w14:textId="77777777" w:rsidR="004039AB" w:rsidRPr="00C91295" w:rsidRDefault="004039AB" w:rsidP="008E5C55">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8153B9" w14:textId="77777777" w:rsidR="004039AB" w:rsidRPr="00C91295" w:rsidRDefault="004039AB" w:rsidP="008E5C55">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5C75BF37" w14:textId="77777777" w:rsidR="004039AB" w:rsidRPr="00C91295" w:rsidRDefault="004039AB" w:rsidP="008E5C55">
            <w:pPr>
              <w:pStyle w:val="Tabletext"/>
              <w:jc w:val="center"/>
            </w:pPr>
            <w:r w:rsidRPr="00C91295">
              <w:t>Greater than 200 km</w:t>
            </w:r>
          </w:p>
        </w:tc>
      </w:tr>
      <w:tr w:rsidR="004039AB" w:rsidRPr="00C91295" w14:paraId="3F4FBE13"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1C8D06C1" w14:textId="77777777" w:rsidR="004039AB" w:rsidRPr="00C91295" w:rsidRDefault="004039AB" w:rsidP="008E5C55">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6948DBD3" w14:textId="77777777" w:rsidR="004039AB" w:rsidRPr="00C91295" w:rsidRDefault="004039AB" w:rsidP="008E5C55">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2B2612F5" w14:textId="77777777" w:rsidR="004039AB" w:rsidRPr="00C91295" w:rsidRDefault="004039AB" w:rsidP="008E5C55">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6EB20AA8" w14:textId="77777777" w:rsidR="004039AB" w:rsidRPr="00C91295" w:rsidRDefault="004039AB" w:rsidP="008E5C55">
            <w:pPr>
              <w:pStyle w:val="Tabletext"/>
              <w:jc w:val="center"/>
            </w:pPr>
            <w:r w:rsidRPr="00C91295">
              <w:t>Vertical/horizontal</w:t>
            </w:r>
          </w:p>
        </w:tc>
      </w:tr>
      <w:tr w:rsidR="004039AB" w:rsidRPr="00C91295" w14:paraId="538B88A5"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13BC03B" w14:textId="77777777" w:rsidR="004039AB" w:rsidRPr="00C91295" w:rsidRDefault="004039AB" w:rsidP="008E5C55">
            <w:pPr>
              <w:pStyle w:val="Tabletext"/>
            </w:pPr>
            <w:r w:rsidRPr="00C91295">
              <w:t>Transmitting antenna gain (</w:t>
            </w:r>
            <w:proofErr w:type="spellStart"/>
            <w:r w:rsidRPr="00C91295">
              <w:t>dBi</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1C4A95C4" w14:textId="77777777" w:rsidR="004039AB" w:rsidRPr="00C91295" w:rsidRDefault="004039AB" w:rsidP="008E5C55">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4603D44" w14:textId="77777777" w:rsidR="004039AB" w:rsidRPr="00C91295" w:rsidRDefault="004039AB" w:rsidP="008E5C55">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2B1B5B55" w14:textId="77777777" w:rsidR="004039AB" w:rsidRPr="00C91295" w:rsidRDefault="004039AB" w:rsidP="008E5C55">
            <w:pPr>
              <w:pStyle w:val="Tabletext"/>
              <w:jc w:val="center"/>
            </w:pPr>
            <w:r w:rsidRPr="00C91295">
              <w:t>6-15</w:t>
            </w:r>
          </w:p>
        </w:tc>
      </w:tr>
      <w:tr w:rsidR="004039AB" w:rsidRPr="00C91295" w14:paraId="636A18A6"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B0607B2" w14:textId="77777777" w:rsidR="004039AB" w:rsidRPr="00C91295" w:rsidRDefault="004039AB" w:rsidP="008E5C55">
            <w:pPr>
              <w:pStyle w:val="Tabletext"/>
            </w:pPr>
            <w:r w:rsidRPr="00C91295">
              <w:t xml:space="preserve">Maximum </w:t>
            </w:r>
            <w:proofErr w:type="spellStart"/>
            <w:r w:rsidRPr="00C91295">
              <w:t>e.i.r.p</w:t>
            </w:r>
            <w:proofErr w:type="spellEnd"/>
            <w:r w:rsidRPr="00C91295">
              <w:t>. (</w:t>
            </w:r>
            <w:proofErr w:type="spellStart"/>
            <w:r w:rsidRPr="00C91295">
              <w:t>dBW</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16204C4" w14:textId="77777777" w:rsidR="004039AB" w:rsidRPr="00C91295" w:rsidRDefault="004039AB" w:rsidP="008E5C55">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85DA985" w14:textId="77777777" w:rsidR="004039AB" w:rsidRPr="00C91295" w:rsidRDefault="004039AB" w:rsidP="008E5C55">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C3D36BF" w14:textId="77777777" w:rsidR="004039AB" w:rsidRPr="00C91295" w:rsidRDefault="004039AB" w:rsidP="008E5C55">
            <w:pPr>
              <w:pStyle w:val="Tabletext"/>
              <w:jc w:val="center"/>
            </w:pPr>
            <w:r w:rsidRPr="00C91295">
              <w:t>16-55</w:t>
            </w:r>
          </w:p>
        </w:tc>
      </w:tr>
      <w:tr w:rsidR="004039AB" w:rsidRPr="00C91295" w14:paraId="32A504E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8407B48" w14:textId="77777777" w:rsidR="004039AB" w:rsidRPr="00C91295" w:rsidRDefault="004039AB" w:rsidP="008E5C55">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C67756" w14:textId="77777777" w:rsidR="004039AB" w:rsidRPr="00C91295" w:rsidRDefault="004039AB" w:rsidP="008E5C55">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4DCF396" w14:textId="77777777" w:rsidR="004039AB" w:rsidRPr="00C91295" w:rsidRDefault="004039AB" w:rsidP="008E5C55">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6B79970F" w14:textId="77777777" w:rsidR="004039AB" w:rsidRPr="00C91295" w:rsidRDefault="004039AB" w:rsidP="008E5C55">
            <w:pPr>
              <w:pStyle w:val="Tabletext"/>
              <w:jc w:val="center"/>
            </w:pPr>
            <w:r w:rsidRPr="00C91295">
              <w:t>SSB 26</w:t>
            </w:r>
            <w:r w:rsidRPr="00C91295">
              <w:br/>
              <w:t>DRM 26</w:t>
            </w:r>
          </w:p>
        </w:tc>
      </w:tr>
      <w:tr w:rsidR="004039AB" w:rsidRPr="00C91295" w14:paraId="4DB1C7F3" w14:textId="77777777" w:rsidTr="004039AB">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7FBAAFEA" w14:textId="77777777" w:rsidR="004039AB" w:rsidRPr="00C91295" w:rsidRDefault="004039AB" w:rsidP="008E5C55">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37FBB093" w14:textId="77777777" w:rsidR="004039AB" w:rsidRPr="00C91295" w:rsidRDefault="004039AB" w:rsidP="008E5C55">
            <w:pPr>
              <w:pStyle w:val="Tabletext"/>
              <w:jc w:val="center"/>
              <w:rPr>
                <w:lang w:val="en-US"/>
              </w:rPr>
            </w:pPr>
            <w:r w:rsidRPr="00C91295">
              <w:rPr>
                <w:lang w:val="en-US"/>
              </w:rPr>
              <w:t>SSB/ISB: 3, 6, 9</w:t>
            </w:r>
            <w:ins w:id="460" w:author="WG 5C-1" w:date="2022-11-15T21:20:00Z">
              <w:r>
                <w:rPr>
                  <w:lang w:val="en-US"/>
                </w:rPr>
                <w:t>,</w:t>
              </w:r>
            </w:ins>
            <w:del w:id="461" w:author="WG 5C-1" w:date="2022-11-15T21:20:00Z">
              <w:r w:rsidRPr="00C91295" w:rsidDel="00324067">
                <w:rPr>
                  <w:lang w:val="en-US"/>
                </w:rPr>
                <w:delText xml:space="preserve"> and</w:delText>
              </w:r>
            </w:del>
            <w:r w:rsidRPr="00C91295">
              <w:rPr>
                <w:lang w:val="en-US"/>
              </w:rPr>
              <w:t xml:space="preserve"> 12 kHz</w:t>
            </w:r>
            <w:ins w:id="462" w:author="WG 5C-1" w:date="2022-11-15T21:21:00Z">
              <w:r>
                <w:rPr>
                  <w:lang w:val="en-US"/>
                </w:rPr>
                <w:t>, 18, 24, and 49 kHz</w:t>
              </w:r>
            </w:ins>
            <w:r w:rsidRPr="00C91295">
              <w:rPr>
                <w:lang w:val="en-US"/>
              </w:rPr>
              <w:br/>
              <w:t xml:space="preserve">3K00J2D, 6K00J2D, 9K00J2D </w:t>
            </w:r>
            <w:del w:id="463" w:author="WG 5C-1" w:date="2022-11-15T21:21:00Z">
              <w:r w:rsidRPr="00C91295" w:rsidDel="00324067">
                <w:rPr>
                  <w:lang w:val="en-US"/>
                </w:rPr>
                <w:delText xml:space="preserve">and </w:delText>
              </w:r>
            </w:del>
            <w:r w:rsidRPr="00C91295">
              <w:rPr>
                <w:lang w:val="en-US"/>
              </w:rPr>
              <w:t>12K0J2D</w:t>
            </w:r>
            <w:ins w:id="464" w:author="WG 5C-1" w:date="2022-11-15T21:21:00Z">
              <w:r>
                <w:rPr>
                  <w:lang w:val="en-US"/>
                </w:rPr>
                <w:t>, 18</w:t>
              </w:r>
            </w:ins>
            <w:ins w:id="465" w:author="WG 5C-1" w:date="2022-11-15T21:22:00Z">
              <w:r>
                <w:rPr>
                  <w:lang w:val="en-US"/>
                </w:rPr>
                <w:t>K0J2D, 24K0J2D and 48K0J2D</w:t>
              </w:r>
            </w:ins>
          </w:p>
        </w:tc>
      </w:tr>
      <w:tr w:rsidR="004039AB" w:rsidRPr="00C91295" w14:paraId="0B41E8AC" w14:textId="77777777" w:rsidTr="004039AB">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850993C" w14:textId="77777777" w:rsidR="004039AB" w:rsidRPr="00C91295" w:rsidRDefault="004039AB" w:rsidP="008E5C55">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0713521D" w14:textId="77777777" w:rsidR="004039AB" w:rsidRPr="00C91295" w:rsidRDefault="004039AB" w:rsidP="008E5C55">
            <w:pPr>
              <w:pStyle w:val="Tabletext"/>
              <w:jc w:val="center"/>
              <w:rPr>
                <w:lang w:val="en-US"/>
              </w:rPr>
            </w:pPr>
            <w:r w:rsidRPr="00C91295">
              <w:rPr>
                <w:lang w:val="en-US"/>
              </w:rPr>
              <w:t>DRM: 3, 4.5, 5, 9, 10 and 20 kHz</w:t>
            </w:r>
            <w:r w:rsidRPr="00C91295">
              <w:rPr>
                <w:lang w:val="en-US"/>
              </w:rPr>
              <w:br/>
              <w:t>3K00J2D, 4K50J2D, 5K00J2D, 9K0J2D, 10K0J2D, 20K0J2D</w:t>
            </w:r>
          </w:p>
        </w:tc>
      </w:tr>
      <w:tr w:rsidR="004039AB" w:rsidRPr="00C91295" w14:paraId="3B5BC44C" w14:textId="77777777" w:rsidTr="004039AB">
        <w:trPr>
          <w:trHeight w:val="561"/>
          <w:jc w:val="center"/>
        </w:trPr>
        <w:tc>
          <w:tcPr>
            <w:tcW w:w="9645" w:type="dxa"/>
            <w:gridSpan w:val="4"/>
            <w:tcBorders>
              <w:top w:val="single" w:sz="4" w:space="0" w:color="auto"/>
              <w:left w:val="nil"/>
              <w:bottom w:val="nil"/>
              <w:right w:val="nil"/>
            </w:tcBorders>
            <w:hideMark/>
          </w:tcPr>
          <w:p w14:paraId="7A87C28E" w14:textId="77777777" w:rsidR="004039AB" w:rsidRPr="00C91295" w:rsidRDefault="004039AB" w:rsidP="008E5C55">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453FCB01" w14:textId="77777777" w:rsidR="004039AB" w:rsidRPr="00C91295" w:rsidRDefault="004039AB" w:rsidP="008E5C55">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4A8676C5" w14:textId="77777777" w:rsidR="004039AB" w:rsidRPr="00196A9A" w:rsidRDefault="004039AB" w:rsidP="00DF6993">
      <w:pPr>
        <w:pStyle w:val="TableNo"/>
        <w:rPr>
          <w:ins w:id="466" w:author="WG 5C-1" w:date="2022-11-15T21:23:00Z"/>
        </w:rPr>
      </w:pPr>
      <w:ins w:id="467" w:author="WG 5C-1" w:date="2022-11-15T21:23:00Z">
        <w:r w:rsidRPr="00196A9A">
          <w:t>TABLE 2</w:t>
        </w:r>
      </w:ins>
    </w:p>
    <w:p w14:paraId="23873145" w14:textId="77777777" w:rsidR="004039AB" w:rsidRPr="00196A9A" w:rsidRDefault="004039AB" w:rsidP="008E5C55">
      <w:pPr>
        <w:pStyle w:val="Tabletitle"/>
        <w:rPr>
          <w:ins w:id="468" w:author="WG 5C-1" w:date="2022-11-15T21:23:00Z"/>
        </w:rPr>
      </w:pPr>
      <w:bookmarkStart w:id="469" w:name="_Hlk79750486"/>
      <w:bookmarkStart w:id="470" w:name="_Hlk87533266"/>
      <w:ins w:id="471" w:author="WG 5C-1" w:date="2022-11-15T21:23:00Z">
        <w:r w:rsidRPr="00196A9A">
          <w:t>Typical RF characteristics of AGILE-HF systems</w:t>
        </w:r>
        <w:bookmarkEnd w:id="469"/>
        <w:r w:rsidRPr="00196A9A">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4039AB" w:rsidRPr="00196A9A" w14:paraId="69D2EE61" w14:textId="77777777" w:rsidTr="004039AB">
        <w:trPr>
          <w:cantSplit/>
          <w:tblHeader/>
          <w:jc w:val="center"/>
          <w:ins w:id="47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bookmarkEnd w:id="470"/>
          <w:p w14:paraId="1479E568" w14:textId="77777777" w:rsidR="004039AB" w:rsidRPr="00196A9A" w:rsidRDefault="004039AB" w:rsidP="004039AB">
            <w:pPr>
              <w:pStyle w:val="Tablehead"/>
              <w:rPr>
                <w:ins w:id="473" w:author="WG 5C-1" w:date="2022-11-15T21:23:00Z"/>
                <w:rFonts w:eastAsia="Calibri"/>
                <w:lang w:eastAsia="zh-CN"/>
              </w:rPr>
            </w:pPr>
            <w:ins w:id="474"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2362893F" w14:textId="77777777" w:rsidR="004039AB" w:rsidRPr="00196A9A" w:rsidRDefault="004039AB" w:rsidP="004039AB">
            <w:pPr>
              <w:pStyle w:val="Tablehead"/>
              <w:rPr>
                <w:ins w:id="475" w:author="WG 5C-1" w:date="2022-11-15T21:23:00Z"/>
                <w:rFonts w:eastAsia="Calibri"/>
                <w:lang w:eastAsia="zh-CN"/>
              </w:rPr>
            </w:pPr>
            <w:ins w:id="476" w:author="WG 5C-1" w:date="2022-11-15T21:23:00Z">
              <w:r w:rsidRPr="00196A9A">
                <w:rPr>
                  <w:rFonts w:eastAsia="Calibri"/>
                  <w:lang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1637EDC9" w14:textId="77777777" w:rsidR="004039AB" w:rsidRPr="00196A9A" w:rsidRDefault="004039AB" w:rsidP="004039AB">
            <w:pPr>
              <w:pStyle w:val="Tablehead"/>
              <w:rPr>
                <w:ins w:id="477" w:author="WG 5C-1" w:date="2022-11-15T21:23:00Z"/>
                <w:rFonts w:eastAsia="Calibri"/>
                <w:lang w:eastAsia="zh-CN"/>
              </w:rPr>
            </w:pPr>
            <w:ins w:id="478" w:author="WG 5C-1" w:date="2022-11-15T21:23:00Z">
              <w:r w:rsidRPr="00196A9A">
                <w:rPr>
                  <w:rFonts w:eastAsia="Calibri"/>
                  <w:lang w:eastAsia="zh-CN"/>
                </w:rPr>
                <w:t>NIVS / Groundwave</w:t>
              </w:r>
            </w:ins>
          </w:p>
        </w:tc>
        <w:tc>
          <w:tcPr>
            <w:tcW w:w="1582" w:type="dxa"/>
            <w:tcBorders>
              <w:top w:val="single" w:sz="4" w:space="0" w:color="auto"/>
              <w:left w:val="single" w:sz="4" w:space="0" w:color="auto"/>
              <w:bottom w:val="single" w:sz="4" w:space="0" w:color="auto"/>
              <w:right w:val="single" w:sz="4" w:space="0" w:color="auto"/>
            </w:tcBorders>
            <w:hideMark/>
          </w:tcPr>
          <w:p w14:paraId="7AA9FED3" w14:textId="77777777" w:rsidR="004039AB" w:rsidRPr="00196A9A" w:rsidRDefault="004039AB" w:rsidP="004039AB">
            <w:pPr>
              <w:pStyle w:val="Tablehead"/>
              <w:rPr>
                <w:ins w:id="479" w:author="WG 5C-1" w:date="2022-11-15T21:23:00Z"/>
                <w:rFonts w:eastAsia="Calibri"/>
                <w:lang w:eastAsia="zh-CN"/>
              </w:rPr>
            </w:pPr>
            <w:ins w:id="480" w:author="WG 5C-1" w:date="2022-11-15T21:23:00Z">
              <w:r w:rsidRPr="00196A9A">
                <w:rPr>
                  <w:rFonts w:eastAsia="Calibri"/>
                  <w:lang w:eastAsia="zh-CN"/>
                </w:rPr>
                <w:t>Skywave / NVIS / Groundwave</w:t>
              </w:r>
            </w:ins>
          </w:p>
        </w:tc>
        <w:tc>
          <w:tcPr>
            <w:tcW w:w="1343" w:type="dxa"/>
            <w:tcBorders>
              <w:top w:val="single" w:sz="4" w:space="0" w:color="auto"/>
              <w:left w:val="single" w:sz="4" w:space="0" w:color="auto"/>
              <w:bottom w:val="single" w:sz="4" w:space="0" w:color="auto"/>
              <w:right w:val="single" w:sz="4" w:space="0" w:color="auto"/>
            </w:tcBorders>
            <w:hideMark/>
          </w:tcPr>
          <w:p w14:paraId="66A1D771" w14:textId="77777777" w:rsidR="004039AB" w:rsidRPr="00196A9A" w:rsidRDefault="004039AB" w:rsidP="004039AB">
            <w:pPr>
              <w:pStyle w:val="Tablehead"/>
              <w:rPr>
                <w:ins w:id="481" w:author="WG 5C-1" w:date="2022-11-15T21:23:00Z"/>
                <w:rFonts w:eastAsia="Calibri"/>
                <w:lang w:eastAsia="zh-CN"/>
              </w:rPr>
            </w:pPr>
            <w:ins w:id="482" w:author="WG 5C-1" w:date="2022-11-15T21:23:00Z">
              <w:r w:rsidRPr="00196A9A">
                <w:rPr>
                  <w:rFonts w:eastAsia="Calibri"/>
                  <w:lang w:eastAsia="zh-CN"/>
                </w:rPr>
                <w:t>Skywave</w:t>
              </w:r>
            </w:ins>
          </w:p>
        </w:tc>
      </w:tr>
      <w:tr w:rsidR="004039AB" w:rsidRPr="00196A9A" w14:paraId="3F647F02" w14:textId="77777777" w:rsidTr="004039AB">
        <w:trPr>
          <w:cantSplit/>
          <w:jc w:val="center"/>
          <w:ins w:id="48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C0FE165" w14:textId="77777777" w:rsidR="004039AB" w:rsidRPr="00196A9A" w:rsidRDefault="004039AB" w:rsidP="004039AB">
            <w:pPr>
              <w:pStyle w:val="Tabletext"/>
              <w:rPr>
                <w:ins w:id="484" w:author="WG 5C-1" w:date="2022-11-15T21:23:00Z"/>
                <w:rFonts w:eastAsia="Calibri"/>
                <w:lang w:eastAsia="zh-CN"/>
              </w:rPr>
            </w:pPr>
            <w:ins w:id="485" w:author="WG 5C-1" w:date="2022-11-15T21:23:00Z">
              <w:r w:rsidRPr="00196A9A">
                <w:rPr>
                  <w:rFonts w:eastAsia="Calibri"/>
                  <w:lang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6846B795" w14:textId="77777777" w:rsidR="004039AB" w:rsidRPr="00196A9A" w:rsidRDefault="004039AB" w:rsidP="004039AB">
            <w:pPr>
              <w:pStyle w:val="Tabletext"/>
              <w:jc w:val="center"/>
              <w:rPr>
                <w:ins w:id="486" w:author="WG 5C-1" w:date="2022-11-15T21:23:00Z"/>
                <w:rFonts w:eastAsia="Calibri"/>
                <w:lang w:eastAsia="zh-CN"/>
              </w:rPr>
            </w:pPr>
            <w:ins w:id="487" w:author="WG 5C-1" w:date="2022-11-15T21:23:00Z">
              <w:r w:rsidRPr="00196A9A">
                <w:rPr>
                  <w:rFonts w:eastAsia="Calibri"/>
                  <w:lang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7BFDAB70" w14:textId="77777777" w:rsidR="004039AB" w:rsidRPr="00196A9A" w:rsidRDefault="004039AB" w:rsidP="004039AB">
            <w:pPr>
              <w:pStyle w:val="Tabletext"/>
              <w:jc w:val="center"/>
              <w:rPr>
                <w:ins w:id="488" w:author="WG 5C-1" w:date="2022-11-15T21:23:00Z"/>
                <w:rFonts w:eastAsia="Calibri"/>
                <w:lang w:eastAsia="zh-CN"/>
              </w:rPr>
            </w:pPr>
            <w:ins w:id="489" w:author="WG 5C-1" w:date="2022-11-15T21:23:00Z">
              <w:r w:rsidRPr="00196A9A">
                <w:rPr>
                  <w:rFonts w:eastAsia="Calibri"/>
                  <w:lang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4DA6DF7F" w14:textId="77777777" w:rsidR="004039AB" w:rsidRPr="00196A9A" w:rsidRDefault="004039AB" w:rsidP="004039AB">
            <w:pPr>
              <w:pStyle w:val="Tabletext"/>
              <w:jc w:val="center"/>
              <w:rPr>
                <w:ins w:id="490" w:author="WG 5C-1" w:date="2022-11-15T21:23:00Z"/>
                <w:rFonts w:eastAsia="Calibri"/>
                <w:lang w:eastAsia="zh-CN"/>
              </w:rPr>
            </w:pPr>
            <w:ins w:id="491" w:author="WG 5C-1" w:date="2022-11-15T21:23:00Z">
              <w:r w:rsidRPr="00196A9A">
                <w:rPr>
                  <w:rFonts w:eastAsia="Calibri"/>
                  <w:lang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15D8F610" w14:textId="77777777" w:rsidR="004039AB" w:rsidRPr="00196A9A" w:rsidRDefault="004039AB" w:rsidP="004039AB">
            <w:pPr>
              <w:pStyle w:val="Tabletext"/>
              <w:jc w:val="center"/>
              <w:rPr>
                <w:ins w:id="492" w:author="WG 5C-1" w:date="2022-11-15T21:23:00Z"/>
                <w:rFonts w:eastAsia="Calibri"/>
                <w:lang w:eastAsia="zh-CN"/>
              </w:rPr>
            </w:pPr>
            <w:ins w:id="493" w:author="WG 5C-1" w:date="2022-11-15T21:23:00Z">
              <w:r w:rsidRPr="00196A9A">
                <w:rPr>
                  <w:rFonts w:eastAsia="Calibri"/>
                  <w:lang w:eastAsia="zh-CN"/>
                </w:rPr>
                <w:t>3-30</w:t>
              </w:r>
            </w:ins>
          </w:p>
        </w:tc>
      </w:tr>
      <w:tr w:rsidR="004039AB" w:rsidRPr="00196A9A" w14:paraId="745A1E74" w14:textId="77777777" w:rsidTr="004039AB">
        <w:trPr>
          <w:cantSplit/>
          <w:jc w:val="center"/>
          <w:ins w:id="494" w:author="WG 5C-1" w:date="2022-11-15T21:23: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0D69363D" w14:textId="77777777" w:rsidR="004039AB" w:rsidRPr="00196A9A" w:rsidRDefault="004039AB" w:rsidP="004039AB">
            <w:pPr>
              <w:pStyle w:val="Tabletext"/>
              <w:rPr>
                <w:ins w:id="495" w:author="WG 5C-1" w:date="2022-11-15T21:23:00Z"/>
                <w:rFonts w:eastAsia="Calibri"/>
                <w:lang w:eastAsia="zh-CN"/>
              </w:rPr>
            </w:pPr>
            <w:ins w:id="496" w:author="WG 5C-1" w:date="2022-11-15T21:23:00Z">
              <w:r w:rsidRPr="00196A9A">
                <w:rPr>
                  <w:rFonts w:eastAsia="Calibri"/>
                  <w:lang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185272B7" w14:textId="77777777" w:rsidR="004039AB" w:rsidRPr="00196A9A" w:rsidRDefault="004039AB" w:rsidP="004039AB">
            <w:pPr>
              <w:pStyle w:val="Tabletext"/>
              <w:jc w:val="center"/>
              <w:rPr>
                <w:ins w:id="497" w:author="WG 5C-1" w:date="2022-11-15T21:23:00Z"/>
                <w:rFonts w:eastAsia="Calibri"/>
                <w:lang w:eastAsia="zh-CN"/>
              </w:rPr>
            </w:pPr>
            <w:ins w:id="498" w:author="WG 5C-1" w:date="2022-11-15T21:23:00Z">
              <w:r w:rsidRPr="00196A9A">
                <w:rPr>
                  <w:rFonts w:eastAsia="Calibri"/>
                  <w:lang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2E07A4EF" w14:textId="77777777" w:rsidR="004039AB" w:rsidRPr="00196A9A" w:rsidRDefault="004039AB" w:rsidP="004039AB">
            <w:pPr>
              <w:pStyle w:val="Tabletext"/>
              <w:jc w:val="center"/>
              <w:rPr>
                <w:ins w:id="499" w:author="WG 5C-1" w:date="2022-11-15T21:23:00Z"/>
                <w:rFonts w:eastAsia="Calibri"/>
                <w:lang w:eastAsia="zh-CN"/>
              </w:rPr>
            </w:pPr>
            <w:ins w:id="500" w:author="WG 5C-1" w:date="2022-11-15T21:23:00Z">
              <w:r w:rsidRPr="00196A9A">
                <w:rPr>
                  <w:rFonts w:eastAsia="Calibri"/>
                  <w:lang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764F1F1E" w14:textId="77777777" w:rsidR="004039AB" w:rsidRPr="00196A9A" w:rsidRDefault="004039AB" w:rsidP="004039AB">
            <w:pPr>
              <w:pStyle w:val="Tabletext"/>
              <w:jc w:val="center"/>
              <w:rPr>
                <w:ins w:id="501" w:author="WG 5C-1" w:date="2022-11-15T21:23:00Z"/>
                <w:rFonts w:eastAsia="Calibri"/>
                <w:lang w:eastAsia="zh-CN"/>
              </w:rPr>
            </w:pPr>
            <w:ins w:id="502" w:author="WG 5C-1" w:date="2022-11-15T21:23:00Z">
              <w:r w:rsidRPr="00196A9A">
                <w:rPr>
                  <w:rFonts w:eastAsia="Calibri"/>
                  <w:lang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5469A7E0" w14:textId="77777777" w:rsidR="004039AB" w:rsidRPr="00196A9A" w:rsidRDefault="004039AB" w:rsidP="004039AB">
            <w:pPr>
              <w:pStyle w:val="Tabletext"/>
              <w:jc w:val="center"/>
              <w:rPr>
                <w:ins w:id="503" w:author="WG 5C-1" w:date="2022-11-15T21:23:00Z"/>
                <w:rFonts w:eastAsia="Calibri"/>
                <w:lang w:eastAsia="zh-CN"/>
              </w:rPr>
            </w:pPr>
            <w:ins w:id="504" w:author="WG 5C-1" w:date="2022-11-15T21:23:00Z">
              <w:r w:rsidRPr="00196A9A">
                <w:rPr>
                  <w:rFonts w:eastAsia="Calibri"/>
                  <w:lang w:eastAsia="zh-CN"/>
                </w:rPr>
                <w:t>Variable 3-48</w:t>
              </w:r>
            </w:ins>
          </w:p>
        </w:tc>
      </w:tr>
      <w:tr w:rsidR="004039AB" w:rsidRPr="00196A9A" w14:paraId="7C29749B" w14:textId="77777777" w:rsidTr="004039AB">
        <w:trPr>
          <w:cantSplit/>
          <w:jc w:val="center"/>
          <w:ins w:id="50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04F3F6D" w14:textId="77777777" w:rsidR="004039AB" w:rsidRPr="00196A9A" w:rsidRDefault="004039AB" w:rsidP="004039AB">
            <w:pPr>
              <w:pStyle w:val="Tabletext"/>
              <w:rPr>
                <w:ins w:id="506" w:author="WG 5C-1" w:date="2022-11-15T21:23:00Z"/>
                <w:rFonts w:eastAsia="Calibri"/>
                <w:lang w:eastAsia="zh-CN"/>
              </w:rPr>
            </w:pPr>
            <w:ins w:id="507" w:author="WG 5C-1" w:date="2022-11-15T21:23:00Z">
              <w:r w:rsidRPr="00196A9A">
                <w:rPr>
                  <w:rFonts w:eastAsia="Calibri"/>
                  <w:lang w:eastAsia="zh-CN"/>
                </w:rPr>
                <w:t>Transmitter power (</w:t>
              </w:r>
              <w:proofErr w:type="spellStart"/>
              <w:r w:rsidRPr="00196A9A">
                <w:rPr>
                  <w:rFonts w:eastAsia="Calibri"/>
                  <w:lang w:eastAsia="zh-CN"/>
                </w:rPr>
                <w:t>dBW</w:t>
              </w:r>
              <w:proofErr w:type="spellEnd"/>
              <w:r w:rsidRPr="00196A9A">
                <w:rPr>
                  <w:rFonts w:eastAsia="Calibri"/>
                  <w:lang w:eastAsia="zh-CN"/>
                </w:rPr>
                <w:t xml:space="preserve">) </w:t>
              </w:r>
            </w:ins>
          </w:p>
        </w:tc>
        <w:tc>
          <w:tcPr>
            <w:tcW w:w="1530" w:type="dxa"/>
            <w:tcBorders>
              <w:top w:val="single" w:sz="4" w:space="0" w:color="auto"/>
              <w:left w:val="single" w:sz="4" w:space="0" w:color="auto"/>
              <w:bottom w:val="single" w:sz="4" w:space="0" w:color="auto"/>
              <w:right w:val="single" w:sz="4" w:space="0" w:color="auto"/>
            </w:tcBorders>
            <w:hideMark/>
          </w:tcPr>
          <w:p w14:paraId="3B411908" w14:textId="77777777" w:rsidR="004039AB" w:rsidRPr="00196A9A" w:rsidRDefault="004039AB" w:rsidP="004039AB">
            <w:pPr>
              <w:pStyle w:val="Tabletext"/>
              <w:jc w:val="center"/>
              <w:rPr>
                <w:ins w:id="508" w:author="WG 5C-1" w:date="2022-11-15T21:23:00Z"/>
                <w:rFonts w:eastAsia="Calibri"/>
                <w:lang w:eastAsia="zh-CN"/>
              </w:rPr>
            </w:pPr>
            <w:ins w:id="509" w:author="WG 5C-1" w:date="2022-11-15T21:23:00Z">
              <w:r w:rsidRPr="00196A9A">
                <w:rPr>
                  <w:rFonts w:eastAsia="Calibri"/>
                  <w:lang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4B6A18FA" w14:textId="77777777" w:rsidR="004039AB" w:rsidRPr="00196A9A" w:rsidRDefault="004039AB" w:rsidP="004039AB">
            <w:pPr>
              <w:pStyle w:val="Tabletext"/>
              <w:jc w:val="center"/>
              <w:rPr>
                <w:ins w:id="510" w:author="WG 5C-1" w:date="2022-11-15T21:23:00Z"/>
                <w:rFonts w:eastAsia="Calibri"/>
                <w:lang w:eastAsia="zh-CN"/>
              </w:rPr>
            </w:pPr>
            <w:ins w:id="511" w:author="WG 5C-1" w:date="2022-11-15T21:23:00Z">
              <w:r w:rsidRPr="00196A9A">
                <w:rPr>
                  <w:rFonts w:eastAsia="Calibri"/>
                  <w:lang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404D1D31" w14:textId="77777777" w:rsidR="004039AB" w:rsidRPr="00196A9A" w:rsidRDefault="004039AB" w:rsidP="004039AB">
            <w:pPr>
              <w:pStyle w:val="Tabletext"/>
              <w:jc w:val="center"/>
              <w:rPr>
                <w:ins w:id="512" w:author="WG 5C-1" w:date="2022-11-15T21:23:00Z"/>
                <w:rFonts w:eastAsia="Calibri"/>
                <w:lang w:eastAsia="zh-CN"/>
              </w:rPr>
            </w:pPr>
            <w:ins w:id="513" w:author="WG 5C-1" w:date="2022-11-15T21:23:00Z">
              <w:r w:rsidRPr="00196A9A">
                <w:rPr>
                  <w:rFonts w:eastAsia="Calibri"/>
                  <w:lang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6965A9A1" w14:textId="77777777" w:rsidR="004039AB" w:rsidRPr="00196A9A" w:rsidRDefault="004039AB" w:rsidP="004039AB">
            <w:pPr>
              <w:pStyle w:val="Tabletext"/>
              <w:jc w:val="center"/>
              <w:rPr>
                <w:ins w:id="514" w:author="WG 5C-1" w:date="2022-11-15T21:23:00Z"/>
                <w:rFonts w:eastAsia="Calibri"/>
                <w:lang w:eastAsia="zh-CN"/>
              </w:rPr>
            </w:pPr>
            <w:ins w:id="515" w:author="WG 5C-1" w:date="2022-11-15T21:23:00Z">
              <w:r w:rsidRPr="00196A9A">
                <w:rPr>
                  <w:rFonts w:eastAsia="Calibri"/>
                  <w:lang w:eastAsia="zh-CN"/>
                </w:rPr>
                <w:t>27</w:t>
              </w:r>
            </w:ins>
          </w:p>
        </w:tc>
      </w:tr>
      <w:tr w:rsidR="004039AB" w:rsidRPr="00196A9A" w14:paraId="54C945D5" w14:textId="77777777" w:rsidTr="004039AB">
        <w:trPr>
          <w:cantSplit/>
          <w:jc w:val="center"/>
          <w:ins w:id="51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D6B4675" w14:textId="77777777" w:rsidR="004039AB" w:rsidRPr="00196A9A" w:rsidRDefault="004039AB" w:rsidP="004039AB">
            <w:pPr>
              <w:pStyle w:val="Tabletext"/>
              <w:rPr>
                <w:ins w:id="517" w:author="WG 5C-1" w:date="2022-11-15T21:23:00Z"/>
                <w:rFonts w:eastAsia="Calibri"/>
                <w:lang w:eastAsia="zh-CN"/>
              </w:rPr>
            </w:pPr>
            <w:ins w:id="518" w:author="WG 5C-1" w:date="2022-11-15T21:23:00Z">
              <w:r w:rsidRPr="00196A9A">
                <w:rPr>
                  <w:rFonts w:eastAsia="Calibri"/>
                  <w:lang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77AE2EC" w14:textId="77777777" w:rsidR="004039AB" w:rsidRPr="00196A9A" w:rsidRDefault="004039AB" w:rsidP="004039AB">
            <w:pPr>
              <w:pStyle w:val="Tabletext"/>
              <w:jc w:val="center"/>
              <w:rPr>
                <w:ins w:id="519" w:author="WG 5C-1" w:date="2022-11-15T21:23:00Z"/>
                <w:rFonts w:eastAsia="Calibri"/>
                <w:lang w:eastAsia="zh-CN"/>
              </w:rPr>
            </w:pPr>
            <w:ins w:id="520" w:author="WG 5C-1" w:date="2022-11-15T21:23:00Z">
              <w:r w:rsidRPr="00196A9A">
                <w:rPr>
                  <w:rFonts w:eastAsia="Calibri"/>
                  <w:lang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40607191" w14:textId="77777777" w:rsidR="004039AB" w:rsidRPr="00196A9A" w:rsidRDefault="004039AB" w:rsidP="004039AB">
            <w:pPr>
              <w:pStyle w:val="Tabletext"/>
              <w:jc w:val="center"/>
              <w:rPr>
                <w:ins w:id="521" w:author="WG 5C-1" w:date="2022-11-15T21:23:00Z"/>
                <w:rFonts w:eastAsia="Calibri"/>
                <w:lang w:eastAsia="zh-CN"/>
              </w:rPr>
            </w:pPr>
            <w:ins w:id="522" w:author="WG 5C-1" w:date="2022-11-15T21:23:00Z">
              <w:r w:rsidRPr="00196A9A">
                <w:rPr>
                  <w:rFonts w:eastAsia="Calibri"/>
                  <w:lang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4EF1AF00" w14:textId="77777777" w:rsidR="004039AB" w:rsidRPr="00196A9A" w:rsidRDefault="004039AB" w:rsidP="004039AB">
            <w:pPr>
              <w:pStyle w:val="Tabletext"/>
              <w:jc w:val="center"/>
              <w:rPr>
                <w:ins w:id="523" w:author="WG 5C-1" w:date="2022-11-15T21:23:00Z"/>
                <w:rFonts w:eastAsia="Calibri"/>
                <w:lang w:eastAsia="zh-CN"/>
              </w:rPr>
            </w:pPr>
            <w:ins w:id="524" w:author="WG 5C-1" w:date="2022-11-15T21:23:00Z">
              <w:r w:rsidRPr="00196A9A">
                <w:rPr>
                  <w:rFonts w:eastAsia="Calibri"/>
                  <w:lang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28D37F59" w14:textId="77777777" w:rsidR="004039AB" w:rsidRPr="00196A9A" w:rsidRDefault="004039AB" w:rsidP="004039AB">
            <w:pPr>
              <w:pStyle w:val="Tabletext"/>
              <w:jc w:val="center"/>
              <w:rPr>
                <w:ins w:id="525" w:author="WG 5C-1" w:date="2022-11-15T21:23:00Z"/>
                <w:rFonts w:eastAsia="Calibri"/>
                <w:lang w:eastAsia="zh-CN"/>
              </w:rPr>
            </w:pPr>
            <w:ins w:id="526" w:author="WG 5C-1" w:date="2022-11-15T21:23:00Z">
              <w:r w:rsidRPr="00196A9A">
                <w:rPr>
                  <w:rFonts w:eastAsia="Calibri"/>
                  <w:lang w:eastAsia="zh-CN"/>
                </w:rPr>
                <w:t>1.1</w:t>
              </w:r>
            </w:ins>
          </w:p>
        </w:tc>
      </w:tr>
      <w:tr w:rsidR="004039AB" w:rsidRPr="00196A9A" w14:paraId="387E4C0D" w14:textId="77777777" w:rsidTr="004039AB">
        <w:trPr>
          <w:cantSplit/>
          <w:jc w:val="center"/>
          <w:ins w:id="527"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888E7AD" w14:textId="77777777" w:rsidR="004039AB" w:rsidRPr="00196A9A" w:rsidRDefault="004039AB" w:rsidP="004039AB">
            <w:pPr>
              <w:pStyle w:val="Tabletext"/>
              <w:rPr>
                <w:ins w:id="528" w:author="WG 5C-1" w:date="2022-11-15T21:23:00Z"/>
                <w:rFonts w:eastAsia="Calibri"/>
                <w:lang w:eastAsia="zh-CN"/>
              </w:rPr>
            </w:pPr>
            <w:ins w:id="529" w:author="WG 5C-1" w:date="2022-11-15T21:23:00Z">
              <w:r w:rsidRPr="00196A9A">
                <w:rPr>
                  <w:rFonts w:eastAsia="Calibri"/>
                  <w:lang w:eastAsia="zh-CN"/>
                </w:rPr>
                <w:t>Antenna gain (</w:t>
              </w:r>
              <w:proofErr w:type="spellStart"/>
              <w:r w:rsidRPr="00196A9A">
                <w:rPr>
                  <w:rFonts w:eastAsia="Calibri"/>
                  <w:lang w:eastAsia="zh-CN"/>
                </w:rPr>
                <w:t>dBi</w:t>
              </w:r>
              <w:proofErr w:type="spellEnd"/>
              <w:r w:rsidRPr="00196A9A">
                <w:rPr>
                  <w:rFonts w:eastAsia="Calibri"/>
                  <w:lang w:eastAsia="zh-CN"/>
                </w:rPr>
                <w:t>)</w:t>
              </w:r>
            </w:ins>
          </w:p>
        </w:tc>
        <w:tc>
          <w:tcPr>
            <w:tcW w:w="1530" w:type="dxa"/>
            <w:tcBorders>
              <w:top w:val="single" w:sz="4" w:space="0" w:color="auto"/>
              <w:left w:val="single" w:sz="4" w:space="0" w:color="auto"/>
              <w:bottom w:val="single" w:sz="4" w:space="0" w:color="auto"/>
              <w:right w:val="single" w:sz="4" w:space="0" w:color="auto"/>
            </w:tcBorders>
            <w:hideMark/>
          </w:tcPr>
          <w:p w14:paraId="472CB5E2" w14:textId="77777777" w:rsidR="004039AB" w:rsidRPr="00196A9A" w:rsidRDefault="004039AB" w:rsidP="004039AB">
            <w:pPr>
              <w:pStyle w:val="Tabletext"/>
              <w:jc w:val="center"/>
              <w:rPr>
                <w:ins w:id="530" w:author="WG 5C-1" w:date="2022-11-15T21:23:00Z"/>
                <w:rFonts w:eastAsia="Calibri"/>
                <w:lang w:eastAsia="zh-CN"/>
              </w:rPr>
            </w:pPr>
            <w:ins w:id="531" w:author="WG 5C-1" w:date="2022-11-15T21:23:00Z">
              <w:r w:rsidRPr="00196A9A">
                <w:rPr>
                  <w:rFonts w:eastAsia="Calibri"/>
                  <w:lang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194A775F" w14:textId="77777777" w:rsidR="004039AB" w:rsidRPr="00196A9A" w:rsidRDefault="004039AB" w:rsidP="004039AB">
            <w:pPr>
              <w:pStyle w:val="Tabletext"/>
              <w:jc w:val="center"/>
              <w:rPr>
                <w:ins w:id="532" w:author="WG 5C-1" w:date="2022-11-15T21:23:00Z"/>
                <w:rFonts w:eastAsia="Calibri"/>
                <w:lang w:eastAsia="zh-CN"/>
              </w:rPr>
            </w:pPr>
            <w:ins w:id="533" w:author="WG 5C-1" w:date="2022-11-15T21:23:00Z">
              <w:r w:rsidRPr="00196A9A">
                <w:rPr>
                  <w:rFonts w:eastAsia="Calibri"/>
                  <w:lang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58D229F0" w14:textId="77777777" w:rsidR="004039AB" w:rsidRPr="00196A9A" w:rsidRDefault="004039AB" w:rsidP="004039AB">
            <w:pPr>
              <w:pStyle w:val="Tabletext"/>
              <w:jc w:val="center"/>
              <w:rPr>
                <w:ins w:id="534" w:author="WG 5C-1" w:date="2022-11-15T21:23:00Z"/>
                <w:rFonts w:eastAsia="Calibri"/>
                <w:lang w:eastAsia="zh-CN"/>
              </w:rPr>
            </w:pPr>
            <w:ins w:id="535" w:author="WG 5C-1" w:date="2022-11-15T21:23:00Z">
              <w:r w:rsidRPr="00196A9A">
                <w:rPr>
                  <w:rFonts w:eastAsia="Calibri"/>
                  <w:lang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119FBF65" w14:textId="77777777" w:rsidR="004039AB" w:rsidRPr="00196A9A" w:rsidRDefault="004039AB" w:rsidP="004039AB">
            <w:pPr>
              <w:pStyle w:val="Tabletext"/>
              <w:jc w:val="center"/>
              <w:rPr>
                <w:ins w:id="536" w:author="WG 5C-1" w:date="2022-11-15T21:23:00Z"/>
                <w:rFonts w:eastAsia="Calibri"/>
                <w:lang w:eastAsia="zh-CN"/>
              </w:rPr>
            </w:pPr>
            <w:ins w:id="537" w:author="WG 5C-1" w:date="2022-11-15T21:23:00Z">
              <w:r w:rsidRPr="00196A9A">
                <w:rPr>
                  <w:rFonts w:eastAsia="Calibri"/>
                  <w:lang w:eastAsia="zh-CN"/>
                </w:rPr>
                <w:t>2.15</w:t>
              </w:r>
            </w:ins>
          </w:p>
        </w:tc>
      </w:tr>
      <w:tr w:rsidR="004039AB" w:rsidRPr="00196A9A" w14:paraId="5E60943D" w14:textId="77777777" w:rsidTr="004039AB">
        <w:trPr>
          <w:cantSplit/>
          <w:jc w:val="center"/>
          <w:ins w:id="538"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603857B4" w14:textId="77777777" w:rsidR="004039AB" w:rsidRPr="00196A9A" w:rsidRDefault="004039AB" w:rsidP="004039AB">
            <w:pPr>
              <w:pStyle w:val="Tabletext"/>
              <w:rPr>
                <w:ins w:id="539" w:author="WG 5C-1" w:date="2022-11-15T21:23:00Z"/>
                <w:rFonts w:eastAsia="Calibri"/>
                <w:lang w:eastAsia="zh-CN"/>
              </w:rPr>
            </w:pPr>
            <w:ins w:id="540" w:author="WG 5C-1" w:date="2022-11-15T21:23:00Z">
              <w:r w:rsidRPr="00196A9A">
                <w:rPr>
                  <w:rFonts w:eastAsia="Calibri"/>
                  <w:lang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6C896B15" w14:textId="77777777" w:rsidR="004039AB" w:rsidRPr="00196A9A" w:rsidRDefault="004039AB" w:rsidP="004039AB">
            <w:pPr>
              <w:pStyle w:val="Tabletext"/>
              <w:jc w:val="center"/>
              <w:rPr>
                <w:ins w:id="541" w:author="WG 5C-1" w:date="2022-11-15T21:23:00Z"/>
                <w:rFonts w:eastAsia="Calibri"/>
                <w:lang w:eastAsia="zh-CN"/>
              </w:rPr>
            </w:pPr>
            <w:ins w:id="542" w:author="WG 5C-1" w:date="2022-11-15T21:23:00Z">
              <w:r w:rsidRPr="00196A9A">
                <w:rPr>
                  <w:rFonts w:eastAsia="Calibri"/>
                  <w:lang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6EDDE489" w14:textId="77777777" w:rsidR="004039AB" w:rsidRPr="00196A9A" w:rsidRDefault="004039AB" w:rsidP="004039AB">
            <w:pPr>
              <w:pStyle w:val="Tabletext"/>
              <w:jc w:val="center"/>
              <w:rPr>
                <w:ins w:id="543" w:author="WG 5C-1" w:date="2022-11-15T21:23:00Z"/>
                <w:rFonts w:eastAsia="Calibri"/>
                <w:lang w:eastAsia="zh-CN"/>
              </w:rPr>
            </w:pPr>
            <w:ins w:id="544" w:author="WG 5C-1" w:date="2022-11-15T21:23:00Z">
              <w:r w:rsidRPr="00196A9A">
                <w:rPr>
                  <w:rFonts w:eastAsia="Calibri"/>
                  <w:lang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519548CA" w14:textId="77777777" w:rsidR="004039AB" w:rsidRPr="00196A9A" w:rsidRDefault="004039AB" w:rsidP="004039AB">
            <w:pPr>
              <w:pStyle w:val="Tabletext"/>
              <w:jc w:val="center"/>
              <w:rPr>
                <w:ins w:id="545" w:author="WG 5C-1" w:date="2022-11-15T21:23:00Z"/>
                <w:rFonts w:eastAsia="Calibri"/>
                <w:lang w:eastAsia="zh-CN"/>
              </w:rPr>
            </w:pPr>
            <w:ins w:id="546" w:author="WG 5C-1" w:date="2022-11-15T21:23:00Z">
              <w:r w:rsidRPr="00196A9A">
                <w:rPr>
                  <w:rFonts w:eastAsia="Calibri"/>
                  <w:lang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6716524F" w14:textId="77777777" w:rsidR="004039AB" w:rsidRPr="00196A9A" w:rsidRDefault="004039AB" w:rsidP="004039AB">
            <w:pPr>
              <w:pStyle w:val="Tabletext"/>
              <w:jc w:val="center"/>
              <w:rPr>
                <w:ins w:id="547" w:author="WG 5C-1" w:date="2022-11-15T21:23:00Z"/>
                <w:rFonts w:eastAsia="Calibri"/>
                <w:lang w:eastAsia="zh-CN"/>
              </w:rPr>
            </w:pPr>
            <w:ins w:id="548" w:author="WG 5C-1" w:date="2022-11-15T21:23:00Z">
              <w:r w:rsidRPr="00196A9A">
                <w:rPr>
                  <w:rFonts w:eastAsia="Calibri"/>
                  <w:lang w:eastAsia="zh-CN"/>
                </w:rPr>
                <w:t>1.21</w:t>
              </w:r>
            </w:ins>
          </w:p>
        </w:tc>
      </w:tr>
      <w:tr w:rsidR="004039AB" w:rsidRPr="00196A9A" w14:paraId="51545471" w14:textId="77777777" w:rsidTr="004039AB">
        <w:trPr>
          <w:cantSplit/>
          <w:jc w:val="center"/>
          <w:ins w:id="549"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3A23C572" w14:textId="77777777" w:rsidR="004039AB" w:rsidRPr="00196A9A" w:rsidRDefault="004039AB" w:rsidP="004039AB">
            <w:pPr>
              <w:pStyle w:val="Tabletext"/>
              <w:rPr>
                <w:ins w:id="550" w:author="WG 5C-1" w:date="2022-11-15T21:23:00Z"/>
                <w:rFonts w:eastAsia="Calibri"/>
                <w:lang w:eastAsia="zh-CN"/>
              </w:rPr>
            </w:pPr>
            <w:ins w:id="551" w:author="WG 5C-1" w:date="2022-11-15T21:23:00Z">
              <w:r w:rsidRPr="00196A9A">
                <w:rPr>
                  <w:rFonts w:eastAsia="Calibri"/>
                  <w:lang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95A85BA" w14:textId="77777777" w:rsidR="004039AB" w:rsidRPr="00196A9A" w:rsidRDefault="004039AB" w:rsidP="004039AB">
            <w:pPr>
              <w:pStyle w:val="Tabletext"/>
              <w:jc w:val="center"/>
              <w:rPr>
                <w:ins w:id="552" w:author="WG 5C-1" w:date="2022-11-15T21:23:00Z"/>
                <w:rFonts w:eastAsia="Calibri"/>
                <w:lang w:eastAsia="zh-CN"/>
              </w:rPr>
            </w:pPr>
            <w:ins w:id="553" w:author="WG 5C-1" w:date="2022-11-15T21:23:00Z">
              <w:r w:rsidRPr="00196A9A">
                <w:rPr>
                  <w:rFonts w:eastAsia="Calibri"/>
                  <w:lang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70C8E5D7" w14:textId="77777777" w:rsidR="004039AB" w:rsidRPr="00196A9A" w:rsidRDefault="004039AB" w:rsidP="004039AB">
            <w:pPr>
              <w:pStyle w:val="Tabletext"/>
              <w:jc w:val="center"/>
              <w:rPr>
                <w:ins w:id="554" w:author="WG 5C-1" w:date="2022-11-15T21:23:00Z"/>
                <w:rFonts w:eastAsia="Calibri"/>
                <w:lang w:eastAsia="zh-CN"/>
              </w:rPr>
            </w:pPr>
            <w:ins w:id="555" w:author="WG 5C-1" w:date="2022-11-15T21:23:00Z">
              <w:r w:rsidRPr="00196A9A">
                <w:rPr>
                  <w:rFonts w:eastAsia="Calibri"/>
                  <w:lang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66266EED" w14:textId="77777777" w:rsidR="004039AB" w:rsidRPr="00196A9A" w:rsidRDefault="004039AB" w:rsidP="004039AB">
            <w:pPr>
              <w:pStyle w:val="Tabletext"/>
              <w:jc w:val="center"/>
              <w:rPr>
                <w:ins w:id="556" w:author="WG 5C-1" w:date="2022-11-15T21:23:00Z"/>
                <w:rFonts w:eastAsia="Calibri"/>
                <w:lang w:eastAsia="zh-CN"/>
              </w:rPr>
            </w:pPr>
            <w:ins w:id="557" w:author="WG 5C-1" w:date="2022-11-15T21:23:00Z">
              <w:r w:rsidRPr="00196A9A">
                <w:rPr>
                  <w:rFonts w:eastAsia="Calibri"/>
                  <w:lang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6B7A63D2" w14:textId="77777777" w:rsidR="004039AB" w:rsidRPr="00196A9A" w:rsidRDefault="004039AB" w:rsidP="004039AB">
            <w:pPr>
              <w:pStyle w:val="Tabletext"/>
              <w:jc w:val="center"/>
              <w:rPr>
                <w:ins w:id="558" w:author="WG 5C-1" w:date="2022-11-15T21:23:00Z"/>
                <w:rFonts w:eastAsia="Calibri"/>
                <w:lang w:eastAsia="zh-CN"/>
              </w:rPr>
            </w:pPr>
            <w:ins w:id="559" w:author="WG 5C-1" w:date="2022-11-15T21:23:00Z">
              <w:r w:rsidRPr="00196A9A">
                <w:rPr>
                  <w:rFonts w:eastAsia="Calibri"/>
                  <w:lang w:eastAsia="zh-CN"/>
                </w:rPr>
                <w:t>Horizontal</w:t>
              </w:r>
            </w:ins>
          </w:p>
        </w:tc>
      </w:tr>
      <w:tr w:rsidR="004039AB" w:rsidRPr="00196A9A" w14:paraId="0CA7D99C" w14:textId="77777777" w:rsidTr="004039AB">
        <w:trPr>
          <w:cantSplit/>
          <w:jc w:val="center"/>
          <w:ins w:id="560"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B385549" w14:textId="77777777" w:rsidR="004039AB" w:rsidRPr="00196A9A" w:rsidRDefault="004039AB" w:rsidP="004039AB">
            <w:pPr>
              <w:pStyle w:val="Tabletext"/>
              <w:rPr>
                <w:ins w:id="561" w:author="WG 5C-1" w:date="2022-11-15T21:23:00Z"/>
                <w:rFonts w:eastAsia="Calibri"/>
                <w:lang w:eastAsia="zh-CN"/>
              </w:rPr>
            </w:pPr>
            <w:ins w:id="562" w:author="WG 5C-1" w:date="2022-11-15T21:23:00Z">
              <w:r w:rsidRPr="00196A9A">
                <w:rPr>
                  <w:rFonts w:eastAsia="Calibri"/>
                  <w:lang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2B2C8A04" w14:textId="77777777" w:rsidR="004039AB" w:rsidRPr="00196A9A" w:rsidRDefault="004039AB" w:rsidP="004039AB">
            <w:pPr>
              <w:pStyle w:val="Tabletext"/>
              <w:jc w:val="center"/>
              <w:rPr>
                <w:ins w:id="563" w:author="WG 5C-1" w:date="2022-11-15T21:23:00Z"/>
                <w:rFonts w:eastAsia="Calibri"/>
                <w:lang w:eastAsia="zh-CN"/>
              </w:rPr>
            </w:pPr>
            <w:ins w:id="564" w:author="WG 5C-1" w:date="2022-11-15T21:23:00Z">
              <w:r w:rsidRPr="00196A9A">
                <w:rPr>
                  <w:rFonts w:eastAsia="Calibri"/>
                  <w:lang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66B793A4" w14:textId="77777777" w:rsidR="004039AB" w:rsidRPr="00196A9A" w:rsidRDefault="004039AB" w:rsidP="004039AB">
            <w:pPr>
              <w:pStyle w:val="Tabletext"/>
              <w:jc w:val="center"/>
              <w:rPr>
                <w:ins w:id="565" w:author="WG 5C-1" w:date="2022-11-15T21:23:00Z"/>
                <w:rFonts w:eastAsia="Calibri"/>
                <w:lang w:eastAsia="zh-CN"/>
              </w:rPr>
            </w:pPr>
            <w:ins w:id="566" w:author="WG 5C-1" w:date="2022-11-15T21:23:00Z">
              <w:r w:rsidRPr="00196A9A">
                <w:rPr>
                  <w:rFonts w:eastAsia="Calibri"/>
                  <w:lang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2BA7F2C4" w14:textId="77777777" w:rsidR="004039AB" w:rsidRPr="00196A9A" w:rsidRDefault="004039AB" w:rsidP="004039AB">
            <w:pPr>
              <w:pStyle w:val="Tabletext"/>
              <w:jc w:val="center"/>
              <w:rPr>
                <w:ins w:id="567" w:author="WG 5C-1" w:date="2022-11-15T21:23:00Z"/>
                <w:rFonts w:eastAsia="Calibri"/>
                <w:lang w:eastAsia="zh-CN"/>
              </w:rPr>
            </w:pPr>
            <w:ins w:id="568" w:author="WG 5C-1" w:date="2022-11-15T21:23:00Z">
              <w:r w:rsidRPr="00196A9A">
                <w:rPr>
                  <w:rFonts w:eastAsia="Calibri"/>
                  <w:lang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65190A2A" w14:textId="77777777" w:rsidR="004039AB" w:rsidRPr="00196A9A" w:rsidRDefault="004039AB" w:rsidP="004039AB">
            <w:pPr>
              <w:pStyle w:val="Tabletext"/>
              <w:jc w:val="center"/>
              <w:rPr>
                <w:ins w:id="569" w:author="WG 5C-1" w:date="2022-11-15T21:23:00Z"/>
                <w:rFonts w:eastAsia="Calibri"/>
                <w:lang w:eastAsia="zh-CN"/>
              </w:rPr>
            </w:pPr>
            <w:ins w:id="570" w:author="WG 5C-1" w:date="2022-11-15T21:23:00Z">
              <w:r w:rsidRPr="00196A9A">
                <w:rPr>
                  <w:rFonts w:eastAsia="Calibri"/>
                  <w:lang w:eastAsia="zh-CN"/>
                </w:rPr>
                <w:t>Narrowband dipole</w:t>
              </w:r>
            </w:ins>
          </w:p>
        </w:tc>
      </w:tr>
      <w:tr w:rsidR="004039AB" w:rsidRPr="00196A9A" w14:paraId="56FC2FD6" w14:textId="77777777" w:rsidTr="004039AB">
        <w:trPr>
          <w:cantSplit/>
          <w:jc w:val="center"/>
          <w:ins w:id="571"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E53DBD0" w14:textId="77777777" w:rsidR="004039AB" w:rsidRPr="00196A9A" w:rsidRDefault="004039AB" w:rsidP="004039AB">
            <w:pPr>
              <w:pStyle w:val="Tabletext"/>
              <w:rPr>
                <w:ins w:id="572" w:author="WG 5C-1" w:date="2022-11-15T21:23:00Z"/>
                <w:rFonts w:eastAsia="Calibri"/>
                <w:lang w:eastAsia="zh-CN"/>
              </w:rPr>
            </w:pPr>
            <w:ins w:id="573" w:author="WG 5C-1" w:date="2022-11-15T21:23:00Z">
              <w:r w:rsidRPr="00196A9A">
                <w:rPr>
                  <w:rFonts w:eastAsia="Calibri"/>
                  <w:lang w:eastAsia="zh-CN"/>
                </w:rPr>
                <w:t xml:space="preserve">Maximum </w:t>
              </w:r>
              <w:proofErr w:type="spellStart"/>
              <w:r w:rsidRPr="00196A9A">
                <w:rPr>
                  <w:rFonts w:eastAsia="Calibri"/>
                  <w:lang w:eastAsia="zh-CN"/>
                </w:rPr>
                <w:t>e.i.r.p</w:t>
              </w:r>
              <w:proofErr w:type="spellEnd"/>
              <w:r w:rsidRPr="00196A9A">
                <w:rPr>
                  <w:rFonts w:eastAsia="Calibri"/>
                  <w:lang w:eastAsia="zh-CN"/>
                </w:rPr>
                <w:t>. (</w:t>
              </w:r>
              <w:proofErr w:type="spellStart"/>
              <w:r w:rsidRPr="00196A9A">
                <w:rPr>
                  <w:rFonts w:eastAsia="Calibri"/>
                  <w:lang w:eastAsia="zh-CN"/>
                </w:rPr>
                <w:t>dBW</w:t>
              </w:r>
              <w:proofErr w:type="spellEnd"/>
              <w:r w:rsidRPr="00196A9A">
                <w:rPr>
                  <w:rFonts w:eastAsia="Calibri"/>
                  <w:lang w:eastAsia="zh-CN"/>
                </w:rPr>
                <w:t>)</w:t>
              </w:r>
            </w:ins>
          </w:p>
        </w:tc>
        <w:tc>
          <w:tcPr>
            <w:tcW w:w="1530" w:type="dxa"/>
            <w:tcBorders>
              <w:top w:val="single" w:sz="4" w:space="0" w:color="auto"/>
              <w:left w:val="single" w:sz="4" w:space="0" w:color="auto"/>
              <w:bottom w:val="single" w:sz="4" w:space="0" w:color="auto"/>
              <w:right w:val="single" w:sz="4" w:space="0" w:color="auto"/>
            </w:tcBorders>
            <w:hideMark/>
          </w:tcPr>
          <w:p w14:paraId="12247F80" w14:textId="77777777" w:rsidR="004039AB" w:rsidRPr="00196A9A" w:rsidRDefault="004039AB" w:rsidP="004039AB">
            <w:pPr>
              <w:pStyle w:val="Tabletext"/>
              <w:jc w:val="center"/>
              <w:rPr>
                <w:ins w:id="574" w:author="WG 5C-1" w:date="2022-11-15T21:23:00Z"/>
                <w:rFonts w:eastAsia="Calibri"/>
                <w:lang w:eastAsia="zh-CN"/>
              </w:rPr>
            </w:pPr>
            <w:ins w:id="575" w:author="WG 5C-1" w:date="2022-11-15T21:23:00Z">
              <w:r w:rsidRPr="00196A9A">
                <w:rPr>
                  <w:rFonts w:eastAsia="Calibri"/>
                  <w:lang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1D3C092D" w14:textId="77777777" w:rsidR="004039AB" w:rsidRPr="00196A9A" w:rsidRDefault="004039AB" w:rsidP="004039AB">
            <w:pPr>
              <w:pStyle w:val="Tabletext"/>
              <w:jc w:val="center"/>
              <w:rPr>
                <w:ins w:id="576" w:author="WG 5C-1" w:date="2022-11-15T21:23:00Z"/>
                <w:rFonts w:eastAsia="Calibri"/>
                <w:lang w:eastAsia="zh-CN"/>
              </w:rPr>
            </w:pPr>
            <w:ins w:id="577" w:author="WG 5C-1" w:date="2022-11-15T21:23:00Z">
              <w:r w:rsidRPr="00196A9A">
                <w:rPr>
                  <w:rFonts w:eastAsia="Calibri"/>
                  <w:lang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2338B541" w14:textId="77777777" w:rsidR="004039AB" w:rsidRPr="00196A9A" w:rsidRDefault="004039AB" w:rsidP="004039AB">
            <w:pPr>
              <w:pStyle w:val="Tabletext"/>
              <w:jc w:val="center"/>
              <w:rPr>
                <w:ins w:id="578" w:author="WG 5C-1" w:date="2022-11-15T21:23:00Z"/>
                <w:rFonts w:eastAsia="Calibri"/>
                <w:lang w:eastAsia="zh-CN"/>
              </w:rPr>
            </w:pPr>
            <w:ins w:id="579" w:author="WG 5C-1" w:date="2022-11-15T21:23:00Z">
              <w:r w:rsidRPr="00196A9A">
                <w:rPr>
                  <w:rFonts w:eastAsia="Calibri"/>
                  <w:lang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518E310A" w14:textId="77777777" w:rsidR="004039AB" w:rsidRPr="00196A9A" w:rsidRDefault="004039AB" w:rsidP="004039AB">
            <w:pPr>
              <w:pStyle w:val="Tabletext"/>
              <w:jc w:val="center"/>
              <w:rPr>
                <w:ins w:id="580" w:author="WG 5C-1" w:date="2022-11-15T21:23:00Z"/>
                <w:rFonts w:eastAsia="Calibri"/>
                <w:lang w:eastAsia="zh-CN"/>
              </w:rPr>
            </w:pPr>
            <w:ins w:id="581" w:author="WG 5C-1" w:date="2022-11-15T21:23:00Z">
              <w:r w:rsidRPr="00196A9A">
                <w:rPr>
                  <w:rFonts w:eastAsia="Calibri"/>
                  <w:lang w:eastAsia="zh-CN"/>
                </w:rPr>
                <w:t>26.7</w:t>
              </w:r>
            </w:ins>
          </w:p>
        </w:tc>
      </w:tr>
      <w:tr w:rsidR="004039AB" w:rsidRPr="00196A9A" w14:paraId="0BB3ED5F" w14:textId="77777777" w:rsidTr="004039AB">
        <w:trPr>
          <w:cantSplit/>
          <w:jc w:val="center"/>
          <w:ins w:id="58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3C41177" w14:textId="77777777" w:rsidR="004039AB" w:rsidRPr="00196A9A" w:rsidRDefault="004039AB" w:rsidP="004039AB">
            <w:pPr>
              <w:pStyle w:val="Tabletext"/>
              <w:rPr>
                <w:ins w:id="583" w:author="WG 5C-1" w:date="2022-11-15T21:23:00Z"/>
                <w:rFonts w:eastAsia="Calibri"/>
                <w:lang w:eastAsia="zh-CN"/>
              </w:rPr>
            </w:pPr>
            <w:ins w:id="584" w:author="WG 5C-1" w:date="2022-11-15T21:23:00Z">
              <w:r w:rsidRPr="00196A9A">
                <w:rPr>
                  <w:rFonts w:eastAsia="Calibri"/>
                  <w:lang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33DECB36" w14:textId="77777777" w:rsidR="004039AB" w:rsidRPr="00196A9A" w:rsidRDefault="004039AB" w:rsidP="004039AB">
            <w:pPr>
              <w:pStyle w:val="Tabletext"/>
              <w:jc w:val="center"/>
              <w:rPr>
                <w:ins w:id="585" w:author="WG 5C-1" w:date="2022-11-15T21:23:00Z"/>
                <w:rFonts w:eastAsia="Calibri"/>
                <w:lang w:eastAsia="zh-CN"/>
              </w:rPr>
            </w:pPr>
            <w:ins w:id="586" w:author="WG 5C-1" w:date="2022-11-15T21:23:00Z">
              <w:r w:rsidRPr="00196A9A">
                <w:rPr>
                  <w:rFonts w:eastAsia="Calibri"/>
                  <w:lang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0526AD50" w14:textId="77777777" w:rsidR="004039AB" w:rsidRPr="00196A9A" w:rsidRDefault="004039AB" w:rsidP="004039AB">
            <w:pPr>
              <w:pStyle w:val="Tabletext"/>
              <w:jc w:val="center"/>
              <w:rPr>
                <w:ins w:id="587" w:author="WG 5C-1" w:date="2022-11-15T21:23:00Z"/>
                <w:rFonts w:eastAsia="Calibri"/>
                <w:lang w:eastAsia="zh-CN"/>
              </w:rPr>
            </w:pPr>
            <w:ins w:id="588" w:author="WG 5C-1" w:date="2022-11-15T21:23:00Z">
              <w:r w:rsidRPr="00196A9A">
                <w:rPr>
                  <w:rFonts w:eastAsia="Calibri"/>
                  <w:lang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37D38F9C" w14:textId="77777777" w:rsidR="004039AB" w:rsidRPr="00196A9A" w:rsidRDefault="004039AB" w:rsidP="004039AB">
            <w:pPr>
              <w:pStyle w:val="Tabletext"/>
              <w:jc w:val="center"/>
              <w:rPr>
                <w:ins w:id="589" w:author="WG 5C-1" w:date="2022-11-15T21:23:00Z"/>
                <w:rFonts w:eastAsia="Calibri"/>
                <w:lang w:eastAsia="zh-CN"/>
              </w:rPr>
            </w:pPr>
            <w:ins w:id="590" w:author="WG 5C-1" w:date="2022-11-15T21:23:00Z">
              <w:r w:rsidRPr="00196A9A">
                <w:rPr>
                  <w:rFonts w:eastAsia="Calibri"/>
                  <w:lang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4A391A54" w14:textId="77777777" w:rsidR="004039AB" w:rsidRPr="00196A9A" w:rsidRDefault="004039AB" w:rsidP="004039AB">
            <w:pPr>
              <w:pStyle w:val="Tabletext"/>
              <w:jc w:val="center"/>
              <w:rPr>
                <w:ins w:id="591" w:author="WG 5C-1" w:date="2022-11-15T21:23:00Z"/>
                <w:rFonts w:eastAsia="Calibri"/>
                <w:lang w:eastAsia="zh-CN"/>
              </w:rPr>
            </w:pPr>
            <w:ins w:id="592" w:author="WG 5C-1" w:date="2022-11-15T21:23:00Z">
              <w:r w:rsidRPr="00196A9A">
                <w:rPr>
                  <w:rFonts w:eastAsia="Calibri"/>
                  <w:lang w:eastAsia="zh-CN"/>
                </w:rPr>
                <w:t>FM</w:t>
              </w:r>
            </w:ins>
          </w:p>
        </w:tc>
      </w:tr>
      <w:tr w:rsidR="004039AB" w:rsidRPr="00196A9A" w14:paraId="427F69D6" w14:textId="77777777" w:rsidTr="004039AB">
        <w:trPr>
          <w:cantSplit/>
          <w:jc w:val="center"/>
          <w:ins w:id="59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0A61BB9" w14:textId="77777777" w:rsidR="004039AB" w:rsidRPr="00196A9A" w:rsidRDefault="004039AB" w:rsidP="004039AB">
            <w:pPr>
              <w:pStyle w:val="Tabletext"/>
              <w:rPr>
                <w:ins w:id="594" w:author="WG 5C-1" w:date="2022-11-15T21:23:00Z"/>
                <w:rFonts w:eastAsia="Calibri"/>
                <w:lang w:eastAsia="zh-CN"/>
              </w:rPr>
            </w:pPr>
            <w:ins w:id="595" w:author="WG 5C-1" w:date="2022-11-15T21:23:00Z">
              <w:r w:rsidRPr="00196A9A">
                <w:rPr>
                  <w:rFonts w:eastAsia="Calibri"/>
                  <w:lang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4F824340" w14:textId="77777777" w:rsidR="004039AB" w:rsidRPr="00196A9A" w:rsidRDefault="004039AB" w:rsidP="004039AB">
            <w:pPr>
              <w:pStyle w:val="Tabletext"/>
              <w:jc w:val="center"/>
              <w:rPr>
                <w:ins w:id="596" w:author="WG 5C-1" w:date="2022-11-15T21:23:00Z"/>
                <w:rFonts w:eastAsia="Calibri"/>
                <w:lang w:eastAsia="zh-CN"/>
              </w:rPr>
            </w:pPr>
            <w:ins w:id="597" w:author="WG 5C-1" w:date="2022-11-15T21:23:00Z">
              <w:r w:rsidRPr="00196A9A">
                <w:rPr>
                  <w:rFonts w:eastAsia="Calibri"/>
                  <w:lang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535ACD2F" w14:textId="77777777" w:rsidR="004039AB" w:rsidRPr="00196A9A" w:rsidRDefault="004039AB" w:rsidP="004039AB">
            <w:pPr>
              <w:pStyle w:val="Tabletext"/>
              <w:jc w:val="center"/>
              <w:rPr>
                <w:ins w:id="598" w:author="WG 5C-1" w:date="2022-11-15T21:23:00Z"/>
                <w:rFonts w:eastAsia="Calibri"/>
                <w:lang w:eastAsia="zh-CN"/>
              </w:rPr>
            </w:pPr>
            <w:ins w:id="599" w:author="WG 5C-1" w:date="2022-11-15T21:23:00Z">
              <w:r w:rsidRPr="00196A9A">
                <w:rPr>
                  <w:rFonts w:eastAsia="Calibri"/>
                  <w:lang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5D7E633B" w14:textId="77777777" w:rsidR="004039AB" w:rsidRPr="00196A9A" w:rsidRDefault="004039AB" w:rsidP="004039AB">
            <w:pPr>
              <w:pStyle w:val="Tabletext"/>
              <w:jc w:val="center"/>
              <w:rPr>
                <w:ins w:id="600" w:author="WG 5C-1" w:date="2022-11-15T21:23:00Z"/>
                <w:rFonts w:eastAsia="Calibri"/>
                <w:lang w:eastAsia="zh-CN"/>
              </w:rPr>
            </w:pPr>
            <w:ins w:id="601" w:author="WG 5C-1" w:date="2022-11-15T21:23:00Z">
              <w:r w:rsidRPr="00196A9A">
                <w:rPr>
                  <w:rFonts w:eastAsia="Calibri"/>
                  <w:lang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54B1C27F" w14:textId="77777777" w:rsidR="004039AB" w:rsidRPr="00196A9A" w:rsidRDefault="004039AB" w:rsidP="004039AB">
            <w:pPr>
              <w:pStyle w:val="Tabletext"/>
              <w:jc w:val="center"/>
              <w:rPr>
                <w:ins w:id="602" w:author="WG 5C-1" w:date="2022-11-15T21:23:00Z"/>
                <w:rFonts w:eastAsia="Calibri"/>
                <w:lang w:eastAsia="zh-CN"/>
              </w:rPr>
            </w:pPr>
            <w:ins w:id="603" w:author="WG 5C-1" w:date="2022-11-15T21:23:00Z">
              <w:r w:rsidRPr="00196A9A">
                <w:rPr>
                  <w:rFonts w:eastAsia="Calibri"/>
                  <w:lang w:eastAsia="zh-CN"/>
                </w:rPr>
                <w:t>19</w:t>
              </w:r>
            </w:ins>
          </w:p>
        </w:tc>
      </w:tr>
    </w:tbl>
    <w:p w14:paraId="2D0C1F91" w14:textId="77777777" w:rsidR="004039AB" w:rsidRPr="00196A9A" w:rsidRDefault="004039AB" w:rsidP="004039AB">
      <w:pPr>
        <w:pStyle w:val="TableNo"/>
        <w:rPr>
          <w:ins w:id="604" w:author="WG 5C-1" w:date="2022-11-15T21:23:00Z"/>
        </w:rPr>
      </w:pPr>
      <w:ins w:id="605" w:author="WG 5C-1" w:date="2022-11-15T21:23:00Z">
        <w:r w:rsidRPr="00196A9A">
          <w:lastRenderedPageBreak/>
          <w:t>TABLE 3</w:t>
        </w:r>
      </w:ins>
    </w:p>
    <w:p w14:paraId="4523DBF0" w14:textId="77777777" w:rsidR="004039AB" w:rsidRPr="00196A9A" w:rsidRDefault="004039AB" w:rsidP="004039AB">
      <w:pPr>
        <w:pStyle w:val="Tabletitle"/>
        <w:rPr>
          <w:ins w:id="606" w:author="WG 5C-1" w:date="2022-11-15T21:23:00Z"/>
        </w:rPr>
      </w:pPr>
      <w:ins w:id="607" w:author="WG 5C-1" w:date="2022-11-15T21:23:00Z">
        <w:r w:rsidRPr="00196A9A">
          <w:t>Typical RF characteristic of AGILE-HF (receiver)</w:t>
        </w:r>
        <w:r w:rsidRPr="00ED74F8">
          <w:rPr>
            <w:rStyle w:val="FootnoteReference"/>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55"/>
        <w:gridCol w:w="1488"/>
        <w:gridCol w:w="1488"/>
        <w:gridCol w:w="1742"/>
        <w:gridCol w:w="1747"/>
        <w:gridCol w:w="10"/>
      </w:tblGrid>
      <w:tr w:rsidR="004039AB" w:rsidRPr="00196A9A" w14:paraId="47FF71B2" w14:textId="77777777" w:rsidTr="004039AB">
        <w:trPr>
          <w:gridAfter w:val="1"/>
          <w:wAfter w:w="10" w:type="dxa"/>
          <w:trHeight w:val="315"/>
          <w:jc w:val="center"/>
          <w:ins w:id="61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ECB9F10" w14:textId="77777777" w:rsidR="004039AB" w:rsidRPr="00196A9A" w:rsidRDefault="004039AB" w:rsidP="004039AB">
            <w:pPr>
              <w:pStyle w:val="Tablehead"/>
              <w:rPr>
                <w:ins w:id="611" w:author="WG 5C-1" w:date="2022-11-15T21:23:00Z"/>
                <w:rFonts w:eastAsia="Calibri"/>
                <w:lang w:eastAsia="zh-CN"/>
              </w:rPr>
            </w:pPr>
            <w:ins w:id="612"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
          <w:p w14:paraId="44A20D24" w14:textId="77777777" w:rsidR="004039AB" w:rsidRPr="00196A9A" w:rsidRDefault="004039AB" w:rsidP="004039AB">
            <w:pPr>
              <w:pStyle w:val="Tablehead"/>
              <w:rPr>
                <w:ins w:id="613" w:author="WG 5C-1" w:date="2022-11-15T21:23:00Z"/>
                <w:rFonts w:eastAsia="Calibri"/>
                <w:lang w:eastAsia="zh-CN"/>
              </w:rPr>
            </w:pPr>
            <w:ins w:id="61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
          <w:p w14:paraId="17DF003D" w14:textId="77777777" w:rsidR="004039AB" w:rsidRPr="00196A9A" w:rsidRDefault="004039AB" w:rsidP="004039AB">
            <w:pPr>
              <w:pStyle w:val="Tablehead"/>
              <w:rPr>
                <w:ins w:id="615" w:author="WG 5C-1" w:date="2022-11-15T21:23:00Z"/>
                <w:rFonts w:eastAsia="Calibri"/>
                <w:lang w:eastAsia="zh-CN"/>
              </w:rPr>
            </w:pPr>
            <w:ins w:id="616"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
          <w:p w14:paraId="6118D5B0" w14:textId="77777777" w:rsidR="004039AB" w:rsidRPr="00196A9A" w:rsidRDefault="004039AB" w:rsidP="004039AB">
            <w:pPr>
              <w:pStyle w:val="Tablehead"/>
              <w:rPr>
                <w:ins w:id="617" w:author="WG 5C-1" w:date="2022-11-15T21:23:00Z"/>
                <w:rFonts w:eastAsia="Calibri"/>
                <w:lang w:eastAsia="zh-CN"/>
              </w:rPr>
            </w:pPr>
            <w:ins w:id="618"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
          <w:p w14:paraId="10CA9D41" w14:textId="77777777" w:rsidR="004039AB" w:rsidRPr="00196A9A" w:rsidRDefault="004039AB" w:rsidP="004039AB">
            <w:pPr>
              <w:pStyle w:val="Tablehead"/>
              <w:rPr>
                <w:ins w:id="619" w:author="WG 5C-1" w:date="2022-11-15T21:23:00Z"/>
                <w:rFonts w:eastAsia="Calibri"/>
                <w:lang w:eastAsia="zh-CN"/>
              </w:rPr>
            </w:pPr>
            <w:ins w:id="620" w:author="WG 5C-1" w:date="2022-11-15T21:23:00Z">
              <w:r w:rsidRPr="00196A9A">
                <w:rPr>
                  <w:rFonts w:eastAsia="Calibri"/>
                  <w:lang w:eastAsia="zh-CN"/>
                </w:rPr>
                <w:t>Skywave</w:t>
              </w:r>
            </w:ins>
          </w:p>
        </w:tc>
      </w:tr>
      <w:tr w:rsidR="004039AB" w:rsidRPr="00196A9A" w14:paraId="2FD79332" w14:textId="77777777" w:rsidTr="004039AB">
        <w:trPr>
          <w:gridAfter w:val="1"/>
          <w:wAfter w:w="10" w:type="dxa"/>
          <w:trHeight w:val="20"/>
          <w:jc w:val="center"/>
          <w:ins w:id="62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DB9A483" w14:textId="77777777" w:rsidR="004039AB" w:rsidRPr="00196A9A" w:rsidRDefault="004039AB" w:rsidP="004039AB">
            <w:pPr>
              <w:pStyle w:val="Tabletext"/>
              <w:rPr>
                <w:ins w:id="622" w:author="WG 5C-1" w:date="2022-11-15T21:23:00Z"/>
                <w:rFonts w:eastAsia="Calibri"/>
                <w:lang w:eastAsia="zh-CN"/>
              </w:rPr>
            </w:pPr>
            <w:ins w:id="623"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
          <w:p w14:paraId="45E9102E" w14:textId="77777777" w:rsidR="004039AB" w:rsidRPr="00196A9A" w:rsidRDefault="004039AB" w:rsidP="004039AB">
            <w:pPr>
              <w:pStyle w:val="Tabletext"/>
              <w:jc w:val="center"/>
              <w:rPr>
                <w:ins w:id="624" w:author="WG 5C-1" w:date="2022-11-15T21:23:00Z"/>
                <w:rFonts w:eastAsia="Calibri"/>
                <w:lang w:eastAsia="zh-CN"/>
              </w:rPr>
            </w:pPr>
            <w:ins w:id="625"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
          <w:p w14:paraId="191E7F58" w14:textId="77777777" w:rsidR="004039AB" w:rsidRPr="00196A9A" w:rsidRDefault="004039AB" w:rsidP="004039AB">
            <w:pPr>
              <w:pStyle w:val="Tabletext"/>
              <w:jc w:val="center"/>
              <w:rPr>
                <w:ins w:id="626" w:author="WG 5C-1" w:date="2022-11-15T21:23:00Z"/>
                <w:rFonts w:eastAsia="Calibri"/>
                <w:lang w:eastAsia="zh-CN"/>
              </w:rPr>
            </w:pPr>
            <w:ins w:id="627"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
          <w:p w14:paraId="42080326" w14:textId="77777777" w:rsidR="004039AB" w:rsidRPr="00196A9A" w:rsidRDefault="004039AB" w:rsidP="004039AB">
            <w:pPr>
              <w:pStyle w:val="Tabletext"/>
              <w:jc w:val="center"/>
              <w:rPr>
                <w:ins w:id="628" w:author="WG 5C-1" w:date="2022-11-15T21:23:00Z"/>
                <w:rFonts w:eastAsia="Calibri"/>
                <w:lang w:eastAsia="zh-CN"/>
              </w:rPr>
            </w:pPr>
            <w:ins w:id="629"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
          <w:p w14:paraId="486D9AC7" w14:textId="77777777" w:rsidR="004039AB" w:rsidRPr="00196A9A" w:rsidRDefault="004039AB" w:rsidP="004039AB">
            <w:pPr>
              <w:pStyle w:val="Tabletext"/>
              <w:jc w:val="center"/>
              <w:rPr>
                <w:ins w:id="630" w:author="WG 5C-1" w:date="2022-11-15T21:23:00Z"/>
                <w:rFonts w:eastAsia="Calibri"/>
                <w:lang w:eastAsia="zh-CN"/>
              </w:rPr>
            </w:pPr>
            <w:ins w:id="631" w:author="WG 5C-1" w:date="2022-11-15T21:23:00Z">
              <w:r w:rsidRPr="00196A9A">
                <w:rPr>
                  <w:rFonts w:eastAsia="Calibri"/>
                  <w:lang w:eastAsia="zh-CN"/>
                </w:rPr>
                <w:t>3.0-30</w:t>
              </w:r>
            </w:ins>
          </w:p>
        </w:tc>
      </w:tr>
      <w:tr w:rsidR="004039AB" w:rsidRPr="00196A9A" w14:paraId="197DD338" w14:textId="77777777" w:rsidTr="004039AB">
        <w:trPr>
          <w:gridAfter w:val="1"/>
          <w:wAfter w:w="10" w:type="dxa"/>
          <w:trHeight w:val="20"/>
          <w:jc w:val="center"/>
          <w:ins w:id="63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C36A2E7" w14:textId="77777777" w:rsidR="004039AB" w:rsidRPr="00196A9A" w:rsidRDefault="004039AB" w:rsidP="004039AB">
            <w:pPr>
              <w:pStyle w:val="Tabletext"/>
              <w:rPr>
                <w:ins w:id="633" w:author="WG 5C-1" w:date="2022-11-15T21:23:00Z"/>
                <w:rFonts w:eastAsia="Calibri"/>
                <w:lang w:eastAsia="zh-CN"/>
              </w:rPr>
            </w:pPr>
            <w:ins w:id="634"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
          <w:p w14:paraId="57146B88" w14:textId="77777777" w:rsidR="004039AB" w:rsidRPr="00196A9A" w:rsidRDefault="004039AB" w:rsidP="004039AB">
            <w:pPr>
              <w:pStyle w:val="Tabletext"/>
              <w:jc w:val="center"/>
              <w:rPr>
                <w:ins w:id="635" w:author="WG 5C-1" w:date="2022-11-15T21:23:00Z"/>
                <w:rFonts w:eastAsia="Calibri"/>
                <w:lang w:eastAsia="zh-CN"/>
              </w:rPr>
            </w:pPr>
            <w:ins w:id="636"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
          <w:p w14:paraId="456E24BC" w14:textId="77777777" w:rsidR="004039AB" w:rsidRPr="00196A9A" w:rsidRDefault="004039AB" w:rsidP="004039AB">
            <w:pPr>
              <w:pStyle w:val="Tabletext"/>
              <w:jc w:val="center"/>
              <w:rPr>
                <w:ins w:id="637" w:author="WG 5C-1" w:date="2022-11-15T21:23:00Z"/>
                <w:rFonts w:eastAsia="Calibri"/>
                <w:lang w:eastAsia="zh-CN"/>
              </w:rPr>
            </w:pPr>
            <w:ins w:id="638"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2D842274" w14:textId="77777777" w:rsidR="004039AB" w:rsidRPr="00196A9A" w:rsidRDefault="004039AB" w:rsidP="004039AB">
            <w:pPr>
              <w:pStyle w:val="Tabletext"/>
              <w:jc w:val="center"/>
              <w:rPr>
                <w:ins w:id="639" w:author="WG 5C-1" w:date="2022-11-15T21:23:00Z"/>
                <w:rFonts w:eastAsia="Calibri"/>
                <w:lang w:eastAsia="zh-CN"/>
              </w:rPr>
            </w:pPr>
            <w:ins w:id="640"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
          <w:p w14:paraId="412A9408" w14:textId="77777777" w:rsidR="004039AB" w:rsidRPr="00196A9A" w:rsidRDefault="004039AB" w:rsidP="004039AB">
            <w:pPr>
              <w:pStyle w:val="Tabletext"/>
              <w:jc w:val="center"/>
              <w:rPr>
                <w:ins w:id="641" w:author="WG 5C-1" w:date="2022-11-15T21:23:00Z"/>
                <w:rFonts w:eastAsia="Calibri"/>
                <w:lang w:eastAsia="zh-CN"/>
              </w:rPr>
            </w:pPr>
            <w:ins w:id="642" w:author="WG 5C-1" w:date="2022-11-15T21:23:00Z">
              <w:r w:rsidRPr="00196A9A">
                <w:rPr>
                  <w:rFonts w:eastAsia="Calibri"/>
                  <w:lang w:eastAsia="zh-CN"/>
                </w:rPr>
                <w:t>48</w:t>
              </w:r>
            </w:ins>
          </w:p>
        </w:tc>
      </w:tr>
      <w:tr w:rsidR="004039AB" w:rsidRPr="00196A9A" w14:paraId="55E5C9E2" w14:textId="77777777" w:rsidTr="004039AB">
        <w:trPr>
          <w:trHeight w:val="20"/>
          <w:jc w:val="center"/>
          <w:ins w:id="643"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0B1CDCCB" w14:textId="77777777" w:rsidR="004039AB" w:rsidRPr="00196A9A" w:rsidRDefault="004039AB" w:rsidP="004039AB">
            <w:pPr>
              <w:pStyle w:val="Tabletext"/>
              <w:rPr>
                <w:ins w:id="644" w:author="WG 5C-1" w:date="2022-11-15T21:23:00Z"/>
                <w:rFonts w:eastAsia="Calibri"/>
                <w:lang w:eastAsia="zh-CN"/>
              </w:rPr>
            </w:pPr>
            <w:ins w:id="645"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6D4F1C3A" w14:textId="77777777" w:rsidR="004039AB" w:rsidRPr="00196A9A" w:rsidRDefault="004039AB" w:rsidP="004039AB">
            <w:pPr>
              <w:pStyle w:val="Tabletext"/>
              <w:jc w:val="center"/>
              <w:rPr>
                <w:ins w:id="646"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0EFADE06" w14:textId="77777777" w:rsidR="004039AB" w:rsidRPr="00196A9A" w:rsidRDefault="004039AB" w:rsidP="004039AB">
            <w:pPr>
              <w:pStyle w:val="Tabletext"/>
              <w:jc w:val="center"/>
              <w:rPr>
                <w:ins w:id="647"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92456E2" w14:textId="77777777" w:rsidR="004039AB" w:rsidRPr="00196A9A" w:rsidRDefault="004039AB" w:rsidP="004039AB">
            <w:pPr>
              <w:pStyle w:val="Tabletext"/>
              <w:jc w:val="center"/>
              <w:rPr>
                <w:ins w:id="64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1225F99D" w14:textId="77777777" w:rsidR="004039AB" w:rsidRPr="00196A9A" w:rsidRDefault="004039AB" w:rsidP="004039AB">
            <w:pPr>
              <w:pStyle w:val="Tabletext"/>
              <w:jc w:val="center"/>
              <w:rPr>
                <w:ins w:id="649" w:author="WG 5C-1" w:date="2022-11-15T21:23:00Z"/>
                <w:rFonts w:ascii="CG Times" w:hAnsi="CG Times"/>
              </w:rPr>
            </w:pPr>
          </w:p>
        </w:tc>
      </w:tr>
      <w:tr w:rsidR="004039AB" w:rsidRPr="00196A9A" w14:paraId="6F058C80" w14:textId="77777777" w:rsidTr="004039AB">
        <w:trPr>
          <w:trHeight w:val="20"/>
          <w:jc w:val="center"/>
          <w:ins w:id="65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7ED8BD" w14:textId="77777777" w:rsidR="004039AB" w:rsidRPr="00196A9A" w:rsidRDefault="004039AB" w:rsidP="004039AB">
            <w:pPr>
              <w:pStyle w:val="Tabletext"/>
              <w:rPr>
                <w:ins w:id="651" w:author="WG 5C-1" w:date="2022-11-15T21:23:00Z"/>
                <w:rFonts w:eastAsia="Calibri"/>
                <w:lang w:eastAsia="zh-CN"/>
              </w:rPr>
            </w:pPr>
            <w:ins w:id="652"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7C4DAB3D" w14:textId="77777777" w:rsidR="004039AB" w:rsidRPr="00196A9A" w:rsidRDefault="004039AB" w:rsidP="004039AB">
            <w:pPr>
              <w:pStyle w:val="Tabletext"/>
              <w:jc w:val="center"/>
              <w:rPr>
                <w:ins w:id="653" w:author="WG 5C-1" w:date="2022-11-15T21:23:00Z"/>
                <w:rFonts w:eastAsia="Calibri"/>
                <w:lang w:eastAsia="zh-CN"/>
              </w:rPr>
            </w:pPr>
            <w:ins w:id="654"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
          <w:p w14:paraId="4AAF489B" w14:textId="77777777" w:rsidR="004039AB" w:rsidRPr="00196A9A" w:rsidRDefault="004039AB" w:rsidP="004039AB">
            <w:pPr>
              <w:pStyle w:val="Tabletext"/>
              <w:jc w:val="center"/>
              <w:rPr>
                <w:ins w:id="655" w:author="WG 5C-1" w:date="2022-11-15T21:23:00Z"/>
                <w:rFonts w:eastAsia="Calibri"/>
                <w:lang w:eastAsia="zh-CN"/>
              </w:rPr>
            </w:pPr>
            <w:ins w:id="656"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
          <w:p w14:paraId="41814F7B" w14:textId="77777777" w:rsidR="004039AB" w:rsidRPr="00196A9A" w:rsidRDefault="004039AB" w:rsidP="004039AB">
            <w:pPr>
              <w:pStyle w:val="Tabletext"/>
              <w:jc w:val="center"/>
              <w:rPr>
                <w:ins w:id="657" w:author="WG 5C-1" w:date="2022-11-15T21:23:00Z"/>
                <w:rFonts w:eastAsia="Calibri"/>
                <w:lang w:eastAsia="zh-CN"/>
              </w:rPr>
            </w:pPr>
            <w:ins w:id="658"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18D2EE1D" w14:textId="77777777" w:rsidR="004039AB" w:rsidRPr="00196A9A" w:rsidRDefault="004039AB" w:rsidP="004039AB">
            <w:pPr>
              <w:pStyle w:val="Tabletext"/>
              <w:jc w:val="center"/>
              <w:rPr>
                <w:ins w:id="659" w:author="WG 5C-1" w:date="2022-11-15T21:23:00Z"/>
                <w:rFonts w:eastAsia="Calibri"/>
                <w:lang w:eastAsia="zh-CN"/>
              </w:rPr>
            </w:pPr>
            <w:ins w:id="660" w:author="WG 5C-1" w:date="2022-11-15T21:23:00Z">
              <w:r w:rsidRPr="00196A9A">
                <w:rPr>
                  <w:rFonts w:eastAsia="Calibri"/>
                  <w:lang w:eastAsia="zh-CN"/>
                </w:rPr>
                <w:t>−113</w:t>
              </w:r>
            </w:ins>
          </w:p>
        </w:tc>
      </w:tr>
      <w:tr w:rsidR="004039AB" w:rsidRPr="00196A9A" w14:paraId="25B5C2AF" w14:textId="77777777" w:rsidTr="004039AB">
        <w:trPr>
          <w:trHeight w:val="20"/>
          <w:jc w:val="center"/>
          <w:ins w:id="66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2EBECA8" w14:textId="77777777" w:rsidR="004039AB" w:rsidRPr="00196A9A" w:rsidRDefault="004039AB" w:rsidP="004039AB">
            <w:pPr>
              <w:pStyle w:val="Tabletext"/>
              <w:rPr>
                <w:ins w:id="662" w:author="WG 5C-1" w:date="2022-11-15T21:23:00Z"/>
                <w:rFonts w:eastAsia="Calibri"/>
                <w:lang w:eastAsia="zh-CN"/>
              </w:rPr>
            </w:pPr>
            <w:ins w:id="663"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6FE2C112" w14:textId="77777777" w:rsidR="004039AB" w:rsidRPr="00196A9A" w:rsidRDefault="004039AB" w:rsidP="004039AB">
            <w:pPr>
              <w:pStyle w:val="Tabletext"/>
              <w:jc w:val="center"/>
              <w:rPr>
                <w:ins w:id="664" w:author="WG 5C-1" w:date="2022-11-15T21:23:00Z"/>
                <w:rFonts w:eastAsia="Calibri"/>
                <w:lang w:eastAsia="zh-CN"/>
              </w:rPr>
            </w:pPr>
            <w:ins w:id="665"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
          <w:p w14:paraId="6915B9C9" w14:textId="77777777" w:rsidR="004039AB" w:rsidRPr="00196A9A" w:rsidRDefault="004039AB" w:rsidP="004039AB">
            <w:pPr>
              <w:pStyle w:val="Tabletext"/>
              <w:jc w:val="center"/>
              <w:rPr>
                <w:ins w:id="666" w:author="WG 5C-1" w:date="2022-11-15T21:23:00Z"/>
                <w:rFonts w:eastAsia="Calibri"/>
                <w:lang w:eastAsia="zh-CN"/>
              </w:rPr>
            </w:pPr>
            <w:ins w:id="667"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
          <w:p w14:paraId="018543BE" w14:textId="77777777" w:rsidR="004039AB" w:rsidRPr="00196A9A" w:rsidRDefault="004039AB" w:rsidP="004039AB">
            <w:pPr>
              <w:pStyle w:val="Tabletext"/>
              <w:jc w:val="center"/>
              <w:rPr>
                <w:ins w:id="668" w:author="WG 5C-1" w:date="2022-11-15T21:23:00Z"/>
                <w:rFonts w:eastAsia="Calibri"/>
                <w:lang w:eastAsia="zh-CN"/>
              </w:rPr>
            </w:pPr>
            <w:ins w:id="669"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0847CD4" w14:textId="77777777" w:rsidR="004039AB" w:rsidRPr="00196A9A" w:rsidRDefault="004039AB" w:rsidP="004039AB">
            <w:pPr>
              <w:pStyle w:val="Tabletext"/>
              <w:jc w:val="center"/>
              <w:rPr>
                <w:ins w:id="670" w:author="WG 5C-1" w:date="2022-11-15T21:23:00Z"/>
                <w:rFonts w:eastAsia="Calibri"/>
                <w:lang w:eastAsia="zh-CN"/>
              </w:rPr>
            </w:pPr>
            <w:ins w:id="671" w:author="WG 5C-1" w:date="2022-11-15T21:23:00Z">
              <w:r w:rsidRPr="00196A9A">
                <w:rPr>
                  <w:rFonts w:eastAsia="Calibri"/>
                  <w:lang w:eastAsia="zh-CN"/>
                </w:rPr>
                <w:t>−97</w:t>
              </w:r>
            </w:ins>
          </w:p>
        </w:tc>
      </w:tr>
      <w:tr w:rsidR="004039AB" w:rsidRPr="00196A9A" w14:paraId="76DADB3F" w14:textId="77777777" w:rsidTr="004039AB">
        <w:trPr>
          <w:trHeight w:val="20"/>
          <w:jc w:val="center"/>
          <w:ins w:id="67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8FA87B8" w14:textId="77777777" w:rsidR="004039AB" w:rsidRPr="00196A9A" w:rsidRDefault="004039AB" w:rsidP="004039AB">
            <w:pPr>
              <w:pStyle w:val="Tabletext"/>
              <w:rPr>
                <w:ins w:id="673" w:author="WG 5C-1" w:date="2022-11-15T21:23:00Z"/>
                <w:rFonts w:eastAsia="Calibri"/>
                <w:lang w:eastAsia="zh-CN"/>
              </w:rPr>
            </w:pPr>
            <w:ins w:id="674"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4E357702" w14:textId="77777777" w:rsidR="004039AB" w:rsidRPr="00196A9A" w:rsidRDefault="004039AB" w:rsidP="004039AB">
            <w:pPr>
              <w:pStyle w:val="Tabletext"/>
              <w:jc w:val="center"/>
              <w:rPr>
                <w:ins w:id="675" w:author="WG 5C-1" w:date="2022-11-15T21:23:00Z"/>
                <w:rFonts w:eastAsia="Calibri"/>
                <w:lang w:eastAsia="zh-CN"/>
              </w:rPr>
            </w:pPr>
            <w:ins w:id="676"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
          <w:p w14:paraId="74236768" w14:textId="77777777" w:rsidR="004039AB" w:rsidRPr="00196A9A" w:rsidRDefault="004039AB" w:rsidP="004039AB">
            <w:pPr>
              <w:pStyle w:val="Tabletext"/>
              <w:jc w:val="center"/>
              <w:rPr>
                <w:ins w:id="677" w:author="WG 5C-1" w:date="2022-11-15T21:23:00Z"/>
                <w:rFonts w:eastAsia="Calibri"/>
                <w:lang w:eastAsia="zh-CN"/>
              </w:rPr>
            </w:pPr>
            <w:ins w:id="678"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
          <w:p w14:paraId="0D42FF43" w14:textId="77777777" w:rsidR="004039AB" w:rsidRPr="00196A9A" w:rsidRDefault="004039AB" w:rsidP="004039AB">
            <w:pPr>
              <w:pStyle w:val="Tabletext"/>
              <w:jc w:val="center"/>
              <w:rPr>
                <w:ins w:id="679" w:author="WG 5C-1" w:date="2022-11-15T21:23:00Z"/>
                <w:rFonts w:eastAsia="Calibri"/>
                <w:lang w:eastAsia="zh-CN"/>
              </w:rPr>
            </w:pPr>
            <w:ins w:id="680"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E477831" w14:textId="77777777" w:rsidR="004039AB" w:rsidRPr="00196A9A" w:rsidRDefault="004039AB" w:rsidP="004039AB">
            <w:pPr>
              <w:pStyle w:val="Tabletext"/>
              <w:jc w:val="center"/>
              <w:rPr>
                <w:ins w:id="681" w:author="WG 5C-1" w:date="2022-11-15T21:23:00Z"/>
                <w:rFonts w:eastAsia="Calibri"/>
                <w:lang w:eastAsia="zh-CN"/>
              </w:rPr>
            </w:pPr>
            <w:ins w:id="682" w:author="WG 5C-1" w:date="2022-11-15T21:23:00Z">
              <w:r w:rsidRPr="00196A9A">
                <w:rPr>
                  <w:rFonts w:eastAsia="Calibri"/>
                  <w:lang w:eastAsia="zh-CN"/>
                </w:rPr>
                <w:t>−116</w:t>
              </w:r>
            </w:ins>
          </w:p>
        </w:tc>
      </w:tr>
      <w:tr w:rsidR="004039AB" w:rsidRPr="00196A9A" w14:paraId="522CBD96" w14:textId="77777777" w:rsidTr="004039AB">
        <w:trPr>
          <w:trHeight w:val="20"/>
          <w:jc w:val="center"/>
          <w:ins w:id="683"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519EBDC" w14:textId="77777777" w:rsidR="004039AB" w:rsidRPr="00196A9A" w:rsidRDefault="004039AB" w:rsidP="004039AB">
            <w:pPr>
              <w:pStyle w:val="Tabletext"/>
              <w:rPr>
                <w:ins w:id="684" w:author="WG 5C-1" w:date="2022-11-15T21:23:00Z"/>
                <w:rFonts w:eastAsia="Calibri"/>
                <w:lang w:eastAsia="zh-CN"/>
              </w:rPr>
            </w:pPr>
            <w:bookmarkStart w:id="685" w:name="_Hlk100230732"/>
            <w:ins w:id="686" w:author="WG 5C-1" w:date="2022-11-15T21:23:00Z">
              <w:r w:rsidRPr="00196A9A">
                <w:rPr>
                  <w:rFonts w:eastAsia="Calibri"/>
                  <w:lang w:eastAsia="zh-CN"/>
                </w:rPr>
                <w:t xml:space="preserve">Signal-to-noise ratio </w:t>
              </w:r>
              <w:bookmarkEnd w:id="685"/>
              <w:r w:rsidRPr="00196A9A">
                <w:rPr>
                  <w:rFonts w:eastAsia="Calibri"/>
                  <w:lang w:eastAsia="zh-CN"/>
                </w:rPr>
                <w:t>(dB)</w:t>
              </w:r>
              <w:r w:rsidRPr="00196A9A">
                <w:rPr>
                  <w:rFonts w:eastAsia="Calibri"/>
                  <w:position w:val="6"/>
                  <w:sz w:val="14"/>
                  <w:szCs w:val="14"/>
                  <w:lang w:eastAsia="zh-CN"/>
                </w:rPr>
                <w:footnoteReference w:id="10"/>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7F37CB52" w14:textId="77777777" w:rsidR="004039AB" w:rsidRPr="00196A9A" w:rsidRDefault="004039AB" w:rsidP="004039AB">
            <w:pPr>
              <w:pStyle w:val="Tabletext"/>
              <w:jc w:val="center"/>
              <w:rPr>
                <w:ins w:id="689"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1A800732" w14:textId="77777777" w:rsidR="004039AB" w:rsidRPr="00196A9A" w:rsidRDefault="004039AB" w:rsidP="004039AB">
            <w:pPr>
              <w:pStyle w:val="Tabletext"/>
              <w:jc w:val="center"/>
              <w:rPr>
                <w:ins w:id="690"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3CA0CD20" w14:textId="77777777" w:rsidR="004039AB" w:rsidRPr="00196A9A" w:rsidRDefault="004039AB" w:rsidP="004039AB">
            <w:pPr>
              <w:pStyle w:val="Tabletext"/>
              <w:jc w:val="center"/>
              <w:rPr>
                <w:ins w:id="691"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FEA14CB" w14:textId="77777777" w:rsidR="004039AB" w:rsidRPr="00196A9A" w:rsidRDefault="004039AB" w:rsidP="004039AB">
            <w:pPr>
              <w:pStyle w:val="Tabletext"/>
              <w:jc w:val="center"/>
              <w:rPr>
                <w:ins w:id="692" w:author="WG 5C-1" w:date="2022-11-15T21:23:00Z"/>
                <w:rFonts w:ascii="CG Times" w:hAnsi="CG Times"/>
              </w:rPr>
            </w:pPr>
          </w:p>
        </w:tc>
      </w:tr>
      <w:tr w:rsidR="004039AB" w:rsidRPr="00196A9A" w14:paraId="578B85FE" w14:textId="77777777" w:rsidTr="004039AB">
        <w:trPr>
          <w:trHeight w:val="20"/>
          <w:jc w:val="center"/>
          <w:ins w:id="69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971F77D" w14:textId="77777777" w:rsidR="004039AB" w:rsidRPr="00196A9A" w:rsidRDefault="004039AB" w:rsidP="004039AB">
            <w:pPr>
              <w:pStyle w:val="Tabletext"/>
              <w:rPr>
                <w:ins w:id="694" w:author="WG 5C-1" w:date="2022-11-15T21:23:00Z"/>
                <w:rFonts w:eastAsia="Calibri"/>
                <w:lang w:eastAsia="zh-CN"/>
              </w:rPr>
            </w:pPr>
            <w:ins w:id="695"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
          <w:p w14:paraId="443041A3" w14:textId="77777777" w:rsidR="004039AB" w:rsidRPr="00196A9A" w:rsidRDefault="004039AB" w:rsidP="004039AB">
            <w:pPr>
              <w:pStyle w:val="Tabletext"/>
              <w:jc w:val="center"/>
              <w:rPr>
                <w:ins w:id="696" w:author="WG 5C-1" w:date="2022-11-15T21:23:00Z"/>
                <w:rFonts w:eastAsia="Calibri"/>
                <w:lang w:eastAsia="zh-CN"/>
              </w:rPr>
            </w:pPr>
            <w:ins w:id="697"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
          <w:p w14:paraId="0A52F225" w14:textId="77777777" w:rsidR="004039AB" w:rsidRPr="00196A9A" w:rsidRDefault="004039AB" w:rsidP="004039AB">
            <w:pPr>
              <w:pStyle w:val="Tabletext"/>
              <w:jc w:val="center"/>
              <w:rPr>
                <w:ins w:id="698" w:author="WG 5C-1" w:date="2022-11-15T21:23:00Z"/>
                <w:rFonts w:eastAsia="Calibri"/>
                <w:lang w:eastAsia="zh-CN"/>
              </w:rPr>
            </w:pPr>
            <w:ins w:id="699"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
          <w:p w14:paraId="2B202672" w14:textId="77777777" w:rsidR="004039AB" w:rsidRPr="00196A9A" w:rsidRDefault="004039AB" w:rsidP="004039AB">
            <w:pPr>
              <w:pStyle w:val="Tabletext"/>
              <w:jc w:val="center"/>
              <w:rPr>
                <w:ins w:id="700" w:author="WG 5C-1" w:date="2022-11-15T21:23:00Z"/>
                <w:rFonts w:eastAsia="Calibri"/>
                <w:lang w:eastAsia="zh-CN"/>
              </w:rPr>
            </w:pPr>
            <w:ins w:id="701"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B6FB550" w14:textId="77777777" w:rsidR="004039AB" w:rsidRPr="00196A9A" w:rsidRDefault="004039AB" w:rsidP="004039AB">
            <w:pPr>
              <w:pStyle w:val="Tabletext"/>
              <w:jc w:val="center"/>
              <w:rPr>
                <w:ins w:id="702" w:author="WG 5C-1" w:date="2022-11-15T21:23:00Z"/>
                <w:rFonts w:eastAsia="Calibri"/>
                <w:lang w:eastAsia="zh-CN"/>
              </w:rPr>
            </w:pPr>
            <w:ins w:id="703" w:author="WG 5C-1" w:date="2022-11-15T21:23:00Z">
              <w:r w:rsidRPr="00196A9A">
                <w:rPr>
                  <w:rFonts w:eastAsia="Calibri"/>
                  <w:lang w:eastAsia="zh-CN"/>
                </w:rPr>
                <w:t>14</w:t>
              </w:r>
            </w:ins>
          </w:p>
        </w:tc>
      </w:tr>
      <w:tr w:rsidR="004039AB" w:rsidRPr="00196A9A" w14:paraId="3A8428E4" w14:textId="77777777" w:rsidTr="004039AB">
        <w:trPr>
          <w:trHeight w:val="20"/>
          <w:jc w:val="center"/>
          <w:ins w:id="70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EA04980" w14:textId="77777777" w:rsidR="004039AB" w:rsidRPr="00196A9A" w:rsidRDefault="004039AB" w:rsidP="004039AB">
            <w:pPr>
              <w:pStyle w:val="Tabletext"/>
              <w:rPr>
                <w:ins w:id="705" w:author="WG 5C-1" w:date="2022-11-15T21:23:00Z"/>
                <w:rFonts w:eastAsia="Calibri"/>
                <w:lang w:eastAsia="zh-CN"/>
              </w:rPr>
            </w:pPr>
            <w:ins w:id="706"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
          <w:p w14:paraId="06308061" w14:textId="77777777" w:rsidR="004039AB" w:rsidRPr="00196A9A" w:rsidRDefault="004039AB" w:rsidP="004039AB">
            <w:pPr>
              <w:pStyle w:val="Tabletext"/>
              <w:jc w:val="center"/>
              <w:rPr>
                <w:ins w:id="707" w:author="WG 5C-1" w:date="2022-11-15T21:23:00Z"/>
                <w:rFonts w:eastAsia="Calibri"/>
                <w:lang w:eastAsia="zh-CN"/>
              </w:rPr>
            </w:pPr>
            <w:ins w:id="708"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
          <w:p w14:paraId="0DB9CAA7" w14:textId="77777777" w:rsidR="004039AB" w:rsidRPr="00196A9A" w:rsidRDefault="004039AB" w:rsidP="004039AB">
            <w:pPr>
              <w:pStyle w:val="Tabletext"/>
              <w:jc w:val="center"/>
              <w:rPr>
                <w:ins w:id="709" w:author="WG 5C-1" w:date="2022-11-15T21:23:00Z"/>
                <w:rFonts w:eastAsia="Calibri"/>
                <w:lang w:eastAsia="zh-CN"/>
              </w:rPr>
            </w:pPr>
            <w:ins w:id="710"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
          <w:p w14:paraId="2BA03219" w14:textId="77777777" w:rsidR="004039AB" w:rsidRPr="00196A9A" w:rsidRDefault="004039AB" w:rsidP="004039AB">
            <w:pPr>
              <w:pStyle w:val="Tabletext"/>
              <w:jc w:val="center"/>
              <w:rPr>
                <w:ins w:id="711" w:author="WG 5C-1" w:date="2022-11-15T21:23:00Z"/>
                <w:rFonts w:eastAsia="Calibri"/>
                <w:lang w:eastAsia="zh-CN"/>
              </w:rPr>
            </w:pPr>
            <w:ins w:id="712"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BAEC339" w14:textId="77777777" w:rsidR="004039AB" w:rsidRPr="00196A9A" w:rsidRDefault="004039AB" w:rsidP="004039AB">
            <w:pPr>
              <w:pStyle w:val="Tabletext"/>
              <w:jc w:val="center"/>
              <w:rPr>
                <w:ins w:id="713" w:author="WG 5C-1" w:date="2022-11-15T21:23:00Z"/>
                <w:rFonts w:eastAsia="Calibri"/>
                <w:lang w:eastAsia="zh-CN"/>
              </w:rPr>
            </w:pPr>
            <w:ins w:id="714" w:author="WG 5C-1" w:date="2022-11-15T21:23:00Z">
              <w:r w:rsidRPr="00196A9A">
                <w:rPr>
                  <w:rFonts w:eastAsia="Calibri"/>
                  <w:lang w:eastAsia="zh-CN"/>
                </w:rPr>
                <w:t>18</w:t>
              </w:r>
            </w:ins>
          </w:p>
        </w:tc>
      </w:tr>
      <w:tr w:rsidR="004039AB" w:rsidRPr="00196A9A" w14:paraId="1BABB289" w14:textId="77777777" w:rsidTr="004039AB">
        <w:trPr>
          <w:trHeight w:val="20"/>
          <w:jc w:val="center"/>
          <w:ins w:id="71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B217BBB" w14:textId="77777777" w:rsidR="004039AB" w:rsidRPr="00196A9A" w:rsidRDefault="004039AB" w:rsidP="004039AB">
            <w:pPr>
              <w:pStyle w:val="Tabletext"/>
              <w:rPr>
                <w:ins w:id="716" w:author="WG 5C-1" w:date="2022-11-15T21:23:00Z"/>
                <w:rFonts w:eastAsia="Calibri"/>
                <w:lang w:eastAsia="zh-CN"/>
              </w:rPr>
            </w:pPr>
            <w:ins w:id="717"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
          <w:p w14:paraId="4E94AB05" w14:textId="77777777" w:rsidR="004039AB" w:rsidRPr="00196A9A" w:rsidRDefault="004039AB" w:rsidP="004039AB">
            <w:pPr>
              <w:pStyle w:val="Tabletext"/>
              <w:jc w:val="center"/>
              <w:rPr>
                <w:ins w:id="718" w:author="WG 5C-1" w:date="2022-11-15T21:23:00Z"/>
                <w:rFonts w:eastAsia="Calibri"/>
                <w:lang w:eastAsia="zh-CN"/>
              </w:rPr>
            </w:pPr>
            <w:ins w:id="719"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
          <w:p w14:paraId="3871C2D9" w14:textId="77777777" w:rsidR="004039AB" w:rsidRPr="00196A9A" w:rsidRDefault="004039AB" w:rsidP="004039AB">
            <w:pPr>
              <w:pStyle w:val="Tabletext"/>
              <w:jc w:val="center"/>
              <w:rPr>
                <w:ins w:id="720" w:author="WG 5C-1" w:date="2022-11-15T21:23:00Z"/>
                <w:rFonts w:eastAsia="Calibri"/>
                <w:lang w:eastAsia="zh-CN"/>
              </w:rPr>
            </w:pPr>
            <w:ins w:id="721"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7F4CC51C" w14:textId="77777777" w:rsidR="004039AB" w:rsidRPr="00196A9A" w:rsidRDefault="004039AB" w:rsidP="004039AB">
            <w:pPr>
              <w:pStyle w:val="Tabletext"/>
              <w:jc w:val="center"/>
              <w:rPr>
                <w:ins w:id="722" w:author="WG 5C-1" w:date="2022-11-15T21:23:00Z"/>
                <w:rFonts w:eastAsia="Calibri"/>
                <w:lang w:eastAsia="zh-CN"/>
              </w:rPr>
            </w:pPr>
            <w:ins w:id="723"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F32D1E9" w14:textId="77777777" w:rsidR="004039AB" w:rsidRPr="00196A9A" w:rsidRDefault="004039AB" w:rsidP="004039AB">
            <w:pPr>
              <w:pStyle w:val="Tabletext"/>
              <w:jc w:val="center"/>
              <w:rPr>
                <w:ins w:id="724" w:author="WG 5C-1" w:date="2022-11-15T21:23:00Z"/>
                <w:rFonts w:eastAsia="Calibri"/>
                <w:lang w:eastAsia="zh-CN"/>
              </w:rPr>
            </w:pPr>
            <w:ins w:id="725" w:author="WG 5C-1" w:date="2022-11-15T21:23:00Z">
              <w:r w:rsidRPr="00196A9A">
                <w:rPr>
                  <w:rFonts w:eastAsia="Calibri"/>
                  <w:lang w:eastAsia="zh-CN"/>
                </w:rPr>
                <w:t>24</w:t>
              </w:r>
            </w:ins>
          </w:p>
        </w:tc>
      </w:tr>
      <w:tr w:rsidR="004039AB" w:rsidRPr="00196A9A" w14:paraId="205A9F85" w14:textId="77777777" w:rsidTr="004039AB">
        <w:trPr>
          <w:trHeight w:val="20"/>
          <w:jc w:val="center"/>
          <w:ins w:id="726"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4ECF1E9" w14:textId="77777777" w:rsidR="004039AB" w:rsidRPr="00196A9A" w:rsidRDefault="004039AB" w:rsidP="004039AB">
            <w:pPr>
              <w:pStyle w:val="Tabletext"/>
              <w:rPr>
                <w:ins w:id="727" w:author="WG 5C-1" w:date="2022-11-15T21:23:00Z"/>
                <w:rFonts w:eastAsia="Calibri"/>
                <w:lang w:eastAsia="zh-CN"/>
              </w:rPr>
            </w:pPr>
            <w:ins w:id="728"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
          <w:p w14:paraId="31093DB4" w14:textId="77777777" w:rsidR="004039AB" w:rsidRPr="00196A9A" w:rsidRDefault="004039AB" w:rsidP="004039AB">
            <w:pPr>
              <w:pStyle w:val="Tabletext"/>
              <w:jc w:val="center"/>
              <w:rPr>
                <w:ins w:id="729" w:author="WG 5C-1" w:date="2022-11-15T21:23:00Z"/>
                <w:rFonts w:eastAsia="Calibri"/>
                <w:lang w:eastAsia="zh-CN"/>
              </w:rPr>
            </w:pPr>
            <w:ins w:id="730"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
          <w:p w14:paraId="4A90F5DC" w14:textId="77777777" w:rsidR="004039AB" w:rsidRPr="00196A9A" w:rsidRDefault="004039AB" w:rsidP="004039AB">
            <w:pPr>
              <w:pStyle w:val="Tabletext"/>
              <w:jc w:val="center"/>
              <w:rPr>
                <w:ins w:id="731" w:author="WG 5C-1" w:date="2022-11-15T21:23:00Z"/>
                <w:rFonts w:eastAsia="Calibri"/>
                <w:lang w:eastAsia="zh-CN"/>
              </w:rPr>
            </w:pPr>
            <w:ins w:id="732"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
          <w:p w14:paraId="3634E019" w14:textId="77777777" w:rsidR="004039AB" w:rsidRPr="00196A9A" w:rsidRDefault="004039AB" w:rsidP="004039AB">
            <w:pPr>
              <w:pStyle w:val="Tabletext"/>
              <w:jc w:val="center"/>
              <w:rPr>
                <w:ins w:id="733" w:author="WG 5C-1" w:date="2022-11-15T21:23:00Z"/>
                <w:rFonts w:eastAsia="Calibri"/>
                <w:lang w:eastAsia="zh-CN"/>
              </w:rPr>
            </w:pPr>
            <w:ins w:id="734"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585FD7E" w14:textId="77777777" w:rsidR="004039AB" w:rsidRPr="00196A9A" w:rsidRDefault="004039AB" w:rsidP="004039AB">
            <w:pPr>
              <w:pStyle w:val="Tabletext"/>
              <w:jc w:val="center"/>
              <w:rPr>
                <w:ins w:id="735" w:author="WG 5C-1" w:date="2022-11-15T21:23:00Z"/>
                <w:rFonts w:eastAsia="Calibri"/>
                <w:lang w:eastAsia="zh-CN"/>
              </w:rPr>
            </w:pPr>
            <w:ins w:id="736" w:author="WG 5C-1" w:date="2022-11-15T21:23:00Z">
              <w:r w:rsidRPr="00196A9A">
                <w:rPr>
                  <w:rFonts w:eastAsia="Calibri"/>
                  <w:lang w:eastAsia="zh-CN"/>
                </w:rPr>
                <w:t>30</w:t>
              </w:r>
            </w:ins>
          </w:p>
        </w:tc>
      </w:tr>
      <w:tr w:rsidR="004039AB" w:rsidRPr="00196A9A" w14:paraId="6A7D80F1" w14:textId="77777777" w:rsidTr="004039AB">
        <w:trPr>
          <w:trHeight w:val="20"/>
          <w:jc w:val="center"/>
          <w:ins w:id="737"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FA67580" w14:textId="77777777" w:rsidR="004039AB" w:rsidRPr="00196A9A" w:rsidRDefault="004039AB" w:rsidP="004039AB">
            <w:pPr>
              <w:pStyle w:val="Tabletext"/>
              <w:rPr>
                <w:ins w:id="738" w:author="WG 5C-1" w:date="2022-11-15T21:23:00Z"/>
                <w:rFonts w:eastAsia="Calibri"/>
                <w:lang w:eastAsia="zh-CN"/>
              </w:rPr>
            </w:pPr>
            <w:ins w:id="739"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
          <w:p w14:paraId="3FF69494" w14:textId="77777777" w:rsidR="004039AB" w:rsidRPr="00196A9A" w:rsidRDefault="004039AB" w:rsidP="004039AB">
            <w:pPr>
              <w:pStyle w:val="Tabletext"/>
              <w:jc w:val="center"/>
              <w:rPr>
                <w:ins w:id="740" w:author="WG 5C-1" w:date="2022-11-15T21:23:00Z"/>
                <w:rFonts w:eastAsia="Calibri"/>
                <w:lang w:eastAsia="zh-CN"/>
              </w:rPr>
            </w:pPr>
            <w:ins w:id="741"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
          <w:p w14:paraId="71AECCE0" w14:textId="77777777" w:rsidR="004039AB" w:rsidRPr="00196A9A" w:rsidRDefault="004039AB" w:rsidP="004039AB">
            <w:pPr>
              <w:pStyle w:val="Tabletext"/>
              <w:jc w:val="center"/>
              <w:rPr>
                <w:ins w:id="742" w:author="WG 5C-1" w:date="2022-11-15T21:23:00Z"/>
                <w:rFonts w:eastAsia="Calibri"/>
                <w:lang w:eastAsia="zh-CN"/>
              </w:rPr>
            </w:pPr>
            <w:ins w:id="743"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
          <w:p w14:paraId="59F6A8C8" w14:textId="77777777" w:rsidR="004039AB" w:rsidRPr="00196A9A" w:rsidRDefault="004039AB" w:rsidP="004039AB">
            <w:pPr>
              <w:pStyle w:val="Tabletext"/>
              <w:jc w:val="center"/>
              <w:rPr>
                <w:ins w:id="744" w:author="WG 5C-1" w:date="2022-11-15T21:23:00Z"/>
                <w:rFonts w:eastAsia="Calibri"/>
                <w:lang w:eastAsia="zh-CN"/>
              </w:rPr>
            </w:pPr>
            <w:ins w:id="745"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6B5E0CA" w14:textId="77777777" w:rsidR="004039AB" w:rsidRPr="00196A9A" w:rsidRDefault="004039AB" w:rsidP="004039AB">
            <w:pPr>
              <w:pStyle w:val="Tabletext"/>
              <w:jc w:val="center"/>
              <w:rPr>
                <w:ins w:id="746" w:author="WG 5C-1" w:date="2022-11-15T21:23:00Z"/>
                <w:rFonts w:eastAsia="Calibri"/>
                <w:lang w:eastAsia="zh-CN"/>
              </w:rPr>
            </w:pPr>
            <w:ins w:id="747" w:author="WG 5C-1" w:date="2022-11-15T21:23:00Z">
              <w:r w:rsidRPr="00196A9A">
                <w:rPr>
                  <w:rFonts w:eastAsia="Calibri"/>
                  <w:lang w:eastAsia="zh-CN"/>
                </w:rPr>
                <w:t>1.1</w:t>
              </w:r>
            </w:ins>
          </w:p>
        </w:tc>
      </w:tr>
      <w:tr w:rsidR="004039AB" w:rsidRPr="00196A9A" w14:paraId="1CED085F" w14:textId="77777777" w:rsidTr="004039AB">
        <w:trPr>
          <w:trHeight w:val="20"/>
          <w:jc w:val="center"/>
          <w:ins w:id="748"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C89C67" w14:textId="77777777" w:rsidR="004039AB" w:rsidRPr="00196A9A" w:rsidRDefault="004039AB" w:rsidP="004039AB">
            <w:pPr>
              <w:pStyle w:val="Tabletext"/>
              <w:rPr>
                <w:ins w:id="749" w:author="WG 5C-1" w:date="2022-11-15T21:23:00Z"/>
                <w:rFonts w:eastAsia="Calibri"/>
                <w:lang w:eastAsia="zh-CN"/>
              </w:rPr>
            </w:pPr>
            <w:ins w:id="750" w:author="WG 5C-1" w:date="2022-11-15T21:23:00Z">
              <w:r w:rsidRPr="00196A9A">
                <w:rPr>
                  <w:rFonts w:eastAsia="Calibri"/>
                  <w:lang w:eastAsia="zh-CN"/>
                </w:rPr>
                <w:t>Antenna gain (</w:t>
              </w:r>
              <w:proofErr w:type="spellStart"/>
              <w:r w:rsidRPr="00196A9A">
                <w:rPr>
                  <w:rFonts w:eastAsia="Calibri"/>
                  <w:lang w:eastAsia="zh-CN"/>
                </w:rPr>
                <w:t>dBi</w:t>
              </w:r>
              <w:proofErr w:type="spellEnd"/>
              <w:r w:rsidRPr="00196A9A">
                <w:rPr>
                  <w:rFonts w:eastAsia="Calibri"/>
                  <w:lang w:eastAsia="zh-CN"/>
                </w:rPr>
                <w:t>)</w:t>
              </w:r>
            </w:ins>
          </w:p>
        </w:tc>
        <w:tc>
          <w:tcPr>
            <w:tcW w:w="1488" w:type="dxa"/>
            <w:tcBorders>
              <w:top w:val="single" w:sz="4" w:space="0" w:color="auto"/>
              <w:left w:val="single" w:sz="4" w:space="0" w:color="auto"/>
              <w:bottom w:val="single" w:sz="4" w:space="0" w:color="auto"/>
              <w:right w:val="single" w:sz="4" w:space="0" w:color="auto"/>
            </w:tcBorders>
            <w:hideMark/>
          </w:tcPr>
          <w:p w14:paraId="0A25091E" w14:textId="77777777" w:rsidR="004039AB" w:rsidRPr="00196A9A" w:rsidRDefault="004039AB" w:rsidP="004039AB">
            <w:pPr>
              <w:pStyle w:val="Tabletext"/>
              <w:jc w:val="center"/>
              <w:rPr>
                <w:ins w:id="751" w:author="WG 5C-1" w:date="2022-11-15T21:23:00Z"/>
                <w:rFonts w:eastAsia="Calibri"/>
                <w:lang w:eastAsia="zh-CN"/>
              </w:rPr>
            </w:pPr>
            <w:ins w:id="752"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
          <w:p w14:paraId="49DB7460" w14:textId="77777777" w:rsidR="004039AB" w:rsidRPr="00196A9A" w:rsidRDefault="004039AB" w:rsidP="004039AB">
            <w:pPr>
              <w:pStyle w:val="Tabletext"/>
              <w:jc w:val="center"/>
              <w:rPr>
                <w:ins w:id="753" w:author="WG 5C-1" w:date="2022-11-15T21:23:00Z"/>
                <w:rFonts w:eastAsia="Calibri"/>
                <w:lang w:eastAsia="zh-CN"/>
              </w:rPr>
            </w:pPr>
            <w:ins w:id="754"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
          <w:p w14:paraId="030C74B9" w14:textId="77777777" w:rsidR="004039AB" w:rsidRPr="00196A9A" w:rsidRDefault="004039AB" w:rsidP="004039AB">
            <w:pPr>
              <w:pStyle w:val="Tabletext"/>
              <w:jc w:val="center"/>
              <w:rPr>
                <w:ins w:id="755" w:author="WG 5C-1" w:date="2022-11-15T21:23:00Z"/>
                <w:rFonts w:eastAsia="Calibri"/>
                <w:lang w:eastAsia="zh-CN"/>
              </w:rPr>
            </w:pPr>
            <w:ins w:id="756"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FE69BA0" w14:textId="77777777" w:rsidR="004039AB" w:rsidRPr="00196A9A" w:rsidRDefault="004039AB" w:rsidP="004039AB">
            <w:pPr>
              <w:pStyle w:val="Tabletext"/>
              <w:jc w:val="center"/>
              <w:rPr>
                <w:ins w:id="757" w:author="WG 5C-1" w:date="2022-11-15T21:23:00Z"/>
                <w:rFonts w:eastAsia="Calibri"/>
                <w:lang w:eastAsia="zh-CN"/>
              </w:rPr>
            </w:pPr>
            <w:ins w:id="758" w:author="WG 5C-1" w:date="2022-11-15T21:23:00Z">
              <w:r w:rsidRPr="00196A9A">
                <w:rPr>
                  <w:rFonts w:eastAsia="Calibri"/>
                  <w:lang w:eastAsia="zh-CN"/>
                </w:rPr>
                <w:t>2.15</w:t>
              </w:r>
            </w:ins>
          </w:p>
        </w:tc>
      </w:tr>
      <w:tr w:rsidR="004039AB" w:rsidRPr="00196A9A" w14:paraId="4E92E7F6" w14:textId="77777777" w:rsidTr="004039AB">
        <w:trPr>
          <w:trHeight w:val="20"/>
          <w:jc w:val="center"/>
          <w:ins w:id="759"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C66D451" w14:textId="77777777" w:rsidR="004039AB" w:rsidRPr="00196A9A" w:rsidRDefault="004039AB" w:rsidP="004039AB">
            <w:pPr>
              <w:pStyle w:val="Tabletext"/>
              <w:rPr>
                <w:ins w:id="760" w:author="WG 5C-1" w:date="2022-11-15T21:23:00Z"/>
                <w:rFonts w:eastAsia="Calibri"/>
                <w:lang w:eastAsia="zh-CN"/>
              </w:rPr>
            </w:pPr>
            <w:ins w:id="761"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
          <w:p w14:paraId="1FEBFCEC" w14:textId="77777777" w:rsidR="004039AB" w:rsidRPr="00196A9A" w:rsidRDefault="004039AB" w:rsidP="004039AB">
            <w:pPr>
              <w:pStyle w:val="Tabletext"/>
              <w:jc w:val="center"/>
              <w:rPr>
                <w:ins w:id="762" w:author="WG 5C-1" w:date="2022-11-15T21:23:00Z"/>
                <w:rFonts w:eastAsia="Calibri"/>
                <w:lang w:eastAsia="zh-CN"/>
              </w:rPr>
            </w:pPr>
            <w:ins w:id="763"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
          <w:p w14:paraId="3B52A6E0" w14:textId="77777777" w:rsidR="004039AB" w:rsidRPr="00196A9A" w:rsidRDefault="004039AB" w:rsidP="004039AB">
            <w:pPr>
              <w:pStyle w:val="Tabletext"/>
              <w:jc w:val="center"/>
              <w:rPr>
                <w:ins w:id="764" w:author="WG 5C-1" w:date="2022-11-15T21:23:00Z"/>
                <w:rFonts w:eastAsia="Calibri"/>
                <w:lang w:eastAsia="zh-CN"/>
              </w:rPr>
            </w:pPr>
            <w:ins w:id="765"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
          <w:p w14:paraId="6CD8C19B" w14:textId="77777777" w:rsidR="004039AB" w:rsidRPr="00196A9A" w:rsidRDefault="004039AB" w:rsidP="004039AB">
            <w:pPr>
              <w:pStyle w:val="Tabletext"/>
              <w:jc w:val="center"/>
              <w:rPr>
                <w:ins w:id="766" w:author="WG 5C-1" w:date="2022-11-15T21:23:00Z"/>
                <w:rFonts w:eastAsia="Calibri"/>
                <w:lang w:eastAsia="zh-CN"/>
              </w:rPr>
            </w:pPr>
            <w:ins w:id="767"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288362B" w14:textId="77777777" w:rsidR="004039AB" w:rsidRPr="00196A9A" w:rsidRDefault="004039AB" w:rsidP="004039AB">
            <w:pPr>
              <w:pStyle w:val="Tabletext"/>
              <w:jc w:val="center"/>
              <w:rPr>
                <w:ins w:id="768" w:author="WG 5C-1" w:date="2022-11-15T21:23:00Z"/>
                <w:rFonts w:eastAsia="Calibri"/>
                <w:lang w:eastAsia="zh-CN"/>
              </w:rPr>
            </w:pPr>
            <w:ins w:id="769" w:author="WG 5C-1" w:date="2022-11-15T21:23:00Z">
              <w:r w:rsidRPr="00196A9A">
                <w:rPr>
                  <w:rFonts w:eastAsia="Calibri"/>
                  <w:lang w:eastAsia="zh-CN"/>
                </w:rPr>
                <w:t>1.21</w:t>
              </w:r>
            </w:ins>
          </w:p>
        </w:tc>
      </w:tr>
      <w:tr w:rsidR="004039AB" w:rsidRPr="00196A9A" w14:paraId="6DD701E1" w14:textId="77777777" w:rsidTr="004039AB">
        <w:trPr>
          <w:trHeight w:val="20"/>
          <w:jc w:val="center"/>
          <w:ins w:id="77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4D9A81F" w14:textId="77777777" w:rsidR="004039AB" w:rsidRPr="00196A9A" w:rsidRDefault="004039AB" w:rsidP="004039AB">
            <w:pPr>
              <w:pStyle w:val="Tabletext"/>
              <w:rPr>
                <w:ins w:id="771" w:author="WG 5C-1" w:date="2022-11-15T21:23:00Z"/>
                <w:rFonts w:eastAsia="Calibri"/>
                <w:lang w:eastAsia="zh-CN"/>
              </w:rPr>
            </w:pPr>
            <w:ins w:id="772"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
          <w:p w14:paraId="5D13B2B5" w14:textId="77777777" w:rsidR="004039AB" w:rsidRPr="00196A9A" w:rsidRDefault="004039AB" w:rsidP="004039AB">
            <w:pPr>
              <w:pStyle w:val="Tabletext"/>
              <w:jc w:val="center"/>
              <w:rPr>
                <w:ins w:id="773" w:author="WG 5C-1" w:date="2022-11-15T21:23:00Z"/>
                <w:rFonts w:eastAsia="Calibri"/>
                <w:lang w:eastAsia="zh-CN"/>
              </w:rPr>
            </w:pPr>
            <w:ins w:id="774"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
          <w:p w14:paraId="57BBB6EC" w14:textId="77777777" w:rsidR="004039AB" w:rsidRPr="00196A9A" w:rsidRDefault="004039AB" w:rsidP="004039AB">
            <w:pPr>
              <w:pStyle w:val="Tabletext"/>
              <w:jc w:val="center"/>
              <w:rPr>
                <w:ins w:id="775" w:author="WG 5C-1" w:date="2022-11-15T21:23:00Z"/>
                <w:rFonts w:eastAsia="Calibri"/>
                <w:lang w:eastAsia="zh-CN"/>
              </w:rPr>
            </w:pPr>
            <w:ins w:id="776"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
          <w:p w14:paraId="57656E86" w14:textId="77777777" w:rsidR="004039AB" w:rsidRPr="00196A9A" w:rsidRDefault="004039AB" w:rsidP="004039AB">
            <w:pPr>
              <w:pStyle w:val="Tabletext"/>
              <w:jc w:val="center"/>
              <w:rPr>
                <w:ins w:id="777" w:author="WG 5C-1" w:date="2022-11-15T21:23:00Z"/>
                <w:rFonts w:eastAsia="Calibri"/>
                <w:lang w:eastAsia="zh-CN"/>
              </w:rPr>
            </w:pPr>
            <w:ins w:id="778"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94DEF02" w14:textId="77777777" w:rsidR="004039AB" w:rsidRPr="00196A9A" w:rsidRDefault="004039AB" w:rsidP="004039AB">
            <w:pPr>
              <w:pStyle w:val="Tabletext"/>
              <w:jc w:val="center"/>
              <w:rPr>
                <w:ins w:id="779" w:author="WG 5C-1" w:date="2022-11-15T21:23:00Z"/>
                <w:rFonts w:eastAsia="Calibri"/>
                <w:lang w:eastAsia="zh-CN"/>
              </w:rPr>
            </w:pPr>
            <w:ins w:id="780" w:author="WG 5C-1" w:date="2022-11-15T21:23:00Z">
              <w:r w:rsidRPr="00196A9A">
                <w:rPr>
                  <w:rFonts w:eastAsia="Calibri"/>
                  <w:lang w:eastAsia="zh-CN"/>
                </w:rPr>
                <w:t>Horizontal</w:t>
              </w:r>
            </w:ins>
          </w:p>
        </w:tc>
      </w:tr>
      <w:tr w:rsidR="004039AB" w:rsidRPr="00196A9A" w14:paraId="2CD8B020" w14:textId="77777777" w:rsidTr="004039AB">
        <w:trPr>
          <w:trHeight w:val="20"/>
          <w:jc w:val="center"/>
          <w:ins w:id="78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C7012FD" w14:textId="77777777" w:rsidR="004039AB" w:rsidRPr="00196A9A" w:rsidRDefault="004039AB" w:rsidP="004039AB">
            <w:pPr>
              <w:pStyle w:val="Tabletext"/>
              <w:rPr>
                <w:ins w:id="782" w:author="WG 5C-1" w:date="2022-11-15T21:23:00Z"/>
                <w:rFonts w:eastAsia="Calibri"/>
                <w:lang w:eastAsia="zh-CN"/>
              </w:rPr>
            </w:pPr>
            <w:ins w:id="783"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
          <w:p w14:paraId="229576AA" w14:textId="77777777" w:rsidR="004039AB" w:rsidRPr="00196A9A" w:rsidRDefault="004039AB" w:rsidP="004039AB">
            <w:pPr>
              <w:pStyle w:val="Tabletext"/>
              <w:jc w:val="center"/>
              <w:rPr>
                <w:ins w:id="784" w:author="WG 5C-1" w:date="2022-11-15T21:23:00Z"/>
                <w:rFonts w:eastAsia="Calibri"/>
                <w:lang w:eastAsia="zh-CN"/>
              </w:rPr>
            </w:pPr>
            <w:ins w:id="785"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
          <w:p w14:paraId="5AF609E2" w14:textId="77777777" w:rsidR="004039AB" w:rsidRPr="00196A9A" w:rsidRDefault="004039AB" w:rsidP="004039AB">
            <w:pPr>
              <w:pStyle w:val="Tabletext"/>
              <w:jc w:val="center"/>
              <w:rPr>
                <w:ins w:id="786" w:author="WG 5C-1" w:date="2022-11-15T21:23:00Z"/>
                <w:rFonts w:eastAsia="Calibri"/>
                <w:lang w:eastAsia="zh-CN"/>
              </w:rPr>
            </w:pPr>
            <w:ins w:id="787"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
          <w:p w14:paraId="2BE610CC" w14:textId="77777777" w:rsidR="004039AB" w:rsidRPr="00196A9A" w:rsidRDefault="004039AB" w:rsidP="004039AB">
            <w:pPr>
              <w:pStyle w:val="Tabletext"/>
              <w:jc w:val="center"/>
              <w:rPr>
                <w:ins w:id="788" w:author="WG 5C-1" w:date="2022-11-15T21:23:00Z"/>
                <w:rFonts w:eastAsia="Calibri"/>
                <w:lang w:eastAsia="zh-CN"/>
              </w:rPr>
            </w:pPr>
            <w:ins w:id="789"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41F38F4" w14:textId="77777777" w:rsidR="004039AB" w:rsidRPr="00196A9A" w:rsidRDefault="004039AB" w:rsidP="004039AB">
            <w:pPr>
              <w:pStyle w:val="Tabletext"/>
              <w:jc w:val="center"/>
              <w:rPr>
                <w:ins w:id="790" w:author="WG 5C-1" w:date="2022-11-15T21:23:00Z"/>
                <w:rFonts w:eastAsia="Calibri"/>
                <w:lang w:eastAsia="zh-CN"/>
              </w:rPr>
            </w:pPr>
            <w:ins w:id="791" w:author="WG 5C-1" w:date="2022-11-15T21:23:00Z">
              <w:r w:rsidRPr="00196A9A">
                <w:rPr>
                  <w:rFonts w:eastAsia="Calibri"/>
                  <w:lang w:eastAsia="zh-CN"/>
                </w:rPr>
                <w:t>19</w:t>
              </w:r>
            </w:ins>
          </w:p>
        </w:tc>
      </w:tr>
    </w:tbl>
    <w:p w14:paraId="0FE97A0B" w14:textId="77777777" w:rsidR="004039AB" w:rsidRPr="00196A9A" w:rsidRDefault="004039AB" w:rsidP="008E5C55">
      <w:pPr>
        <w:pStyle w:val="Tablefin"/>
      </w:pPr>
    </w:p>
    <w:p w14:paraId="0AFBB73D" w14:textId="77777777" w:rsidR="008E5C55" w:rsidRDefault="008E5C55" w:rsidP="0032202E">
      <w:pPr>
        <w:pStyle w:val="Reasons"/>
      </w:pPr>
    </w:p>
    <w:p w14:paraId="75B15E52" w14:textId="77777777" w:rsidR="008E5C55" w:rsidRDefault="008E5C55">
      <w:pPr>
        <w:jc w:val="center"/>
      </w:pPr>
    </w:p>
    <w:sectPr w:rsidR="008E5C55" w:rsidSect="00D02712">
      <w:headerReference w:type="default" r:id="rId19"/>
      <w:foot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10433" w14:textId="77777777" w:rsidR="001600A1" w:rsidRDefault="001600A1">
      <w:r>
        <w:separator/>
      </w:r>
    </w:p>
  </w:endnote>
  <w:endnote w:type="continuationSeparator" w:id="0">
    <w:p w14:paraId="12BFD911" w14:textId="77777777" w:rsidR="001600A1" w:rsidRDefault="0016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8FCB" w14:textId="73961500" w:rsidR="004039AB" w:rsidRPr="002F7CB3" w:rsidRDefault="00143AE1">
    <w:pPr>
      <w:pStyle w:val="Footer"/>
      <w:rPr>
        <w:lang w:val="en-US"/>
      </w:rPr>
    </w:pPr>
    <w:r>
      <w:fldChar w:fldCharType="begin"/>
    </w:r>
    <w:r>
      <w:instrText xml:space="preserve"> FILENAME \p \* MERGEFORMAT </w:instrText>
    </w:r>
    <w:r>
      <w:fldChar w:fldCharType="separate"/>
    </w:r>
    <w:r w:rsidR="003304FB" w:rsidRPr="003304FB">
      <w:rPr>
        <w:lang w:val="en-US"/>
      </w:rPr>
      <w:t>M</w:t>
    </w:r>
    <w:r w:rsidR="003304FB">
      <w:t>:\BRSGD\TEXT2019\SG05\WP5C\300\345\345N13e.docx</w:t>
    </w:r>
    <w:r>
      <w:fldChar w:fldCharType="end"/>
    </w:r>
    <w:r w:rsidR="004039AB" w:rsidRPr="002F7CB3">
      <w:rPr>
        <w:lang w:val="en-US"/>
      </w:rPr>
      <w:tab/>
    </w:r>
    <w:r w:rsidR="004039AB">
      <w:fldChar w:fldCharType="begin"/>
    </w:r>
    <w:r w:rsidR="004039AB">
      <w:instrText xml:space="preserve"> savedate \@ dd.MM.yy </w:instrText>
    </w:r>
    <w:r w:rsidR="004039AB">
      <w:fldChar w:fldCharType="separate"/>
    </w:r>
    <w:r>
      <w:t>13.03.23</w:t>
    </w:r>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917C" w14:textId="47CFB76D" w:rsidR="004039AB" w:rsidRPr="002F7CB3" w:rsidRDefault="00143AE1" w:rsidP="00E6257C">
    <w:pPr>
      <w:pStyle w:val="Footer"/>
      <w:rPr>
        <w:lang w:val="en-US"/>
      </w:rPr>
    </w:pPr>
    <w:r>
      <w:fldChar w:fldCharType="begin"/>
    </w:r>
    <w:r>
      <w:instrText xml:space="preserve"> FILENAME \p \* MERGEFORMAT </w:instrText>
    </w:r>
    <w:r>
      <w:fldChar w:fldCharType="separate"/>
    </w:r>
    <w:r w:rsidR="00662C34" w:rsidRPr="00662C34">
      <w:rPr>
        <w:lang w:val="en-US"/>
      </w:rPr>
      <w:t>M</w:t>
    </w:r>
    <w:r w:rsidR="00662C34">
      <w:t>:\BRSGD\TEXT2019\SG05\WP5C\300\345\345N13e.docx</w:t>
    </w:r>
    <w:r>
      <w:fldChar w:fldCharType="end"/>
    </w:r>
    <w:r w:rsidR="004039AB" w:rsidRPr="002F7CB3">
      <w:rPr>
        <w:lang w:val="en-US"/>
      </w:rPr>
      <w:tab/>
    </w:r>
    <w:r w:rsidR="004039AB">
      <w:fldChar w:fldCharType="begin"/>
    </w:r>
    <w:r w:rsidR="004039AB">
      <w:instrText xml:space="preserve"> savedate \@ dd.MM.yy </w:instrText>
    </w:r>
    <w:r w:rsidR="004039AB">
      <w:fldChar w:fldCharType="separate"/>
    </w:r>
    <w:r>
      <w:t>13.03.23</w:t>
    </w:r>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F216" w14:textId="77777777" w:rsidR="001600A1" w:rsidRDefault="001600A1">
      <w:r>
        <w:t>____________________</w:t>
      </w:r>
    </w:p>
  </w:footnote>
  <w:footnote w:type="continuationSeparator" w:id="0">
    <w:p w14:paraId="6FC5208E" w14:textId="77777777" w:rsidR="001600A1" w:rsidRDefault="001600A1">
      <w:r>
        <w:continuationSeparator/>
      </w:r>
    </w:p>
  </w:footnote>
  <w:footnote w:id="1">
    <w:p w14:paraId="66013426" w14:textId="77777777" w:rsidR="0022710B" w:rsidRPr="0022710B" w:rsidRDefault="0022710B">
      <w:pPr>
        <w:pStyle w:val="FootnoteText"/>
        <w:rPr>
          <w:lang w:val="en-US"/>
          <w:rPrChange w:id="49" w:author="USA" w:date="2023-02-15T10:27:00Z">
            <w:rPr/>
          </w:rPrChange>
        </w:rPr>
      </w:pPr>
      <w:ins w:id="50" w:author="USA" w:date="2023-02-15T10:27:00Z">
        <w:r w:rsidRPr="00596434">
          <w:rPr>
            <w:rStyle w:val="FootnoteReference"/>
            <w:highlight w:val="yellow"/>
            <w:rPrChange w:id="51" w:author="USA" w:date="2023-02-28T11:29:00Z">
              <w:rPr>
                <w:rStyle w:val="FootnoteReference"/>
              </w:rPr>
            </w:rPrChange>
          </w:rPr>
          <w:footnoteRef/>
        </w:r>
        <w:r w:rsidRPr="00596434">
          <w:rPr>
            <w:highlight w:val="yellow"/>
            <w:rPrChange w:id="52" w:author="USA" w:date="2023-02-28T11:29:00Z">
              <w:rPr/>
            </w:rPrChange>
          </w:rPr>
          <w:t xml:space="preserve"> </w:t>
        </w:r>
      </w:ins>
      <w:ins w:id="53" w:author="USA" w:date="2023-02-15T10:28:00Z">
        <w:r w:rsidRPr="00596434">
          <w:rPr>
            <w:highlight w:val="yellow"/>
            <w:lang w:val="en-US"/>
            <w:rPrChange w:id="54" w:author="USA" w:date="2023-02-28T11:29:00Z">
              <w:rPr>
                <w:lang w:val="en-US"/>
              </w:rPr>
            </w:rPrChange>
          </w:rPr>
          <w:t>ITU-R F.1762 addresses characteristics</w:t>
        </w:r>
      </w:ins>
      <w:ins w:id="55" w:author="USA" w:date="2023-02-15T10:29:00Z">
        <w:r w:rsidR="00522CC8" w:rsidRPr="00596434">
          <w:rPr>
            <w:highlight w:val="yellow"/>
            <w:lang w:val="en-US"/>
            <w:rPrChange w:id="56" w:author="USA" w:date="2023-02-28T11:29:00Z">
              <w:rPr>
                <w:lang w:val="en-US"/>
              </w:rPr>
            </w:rPrChange>
          </w:rPr>
          <w:t xml:space="preserve"> and applications </w:t>
        </w:r>
      </w:ins>
      <w:ins w:id="57" w:author="USA" w:date="2023-02-15T10:28:00Z">
        <w:r w:rsidRPr="00596434">
          <w:rPr>
            <w:highlight w:val="yellow"/>
            <w:lang w:val="en-US"/>
            <w:rPrChange w:id="58" w:author="USA" w:date="2023-02-28T11:29:00Z">
              <w:rPr>
                <w:lang w:val="en-US"/>
              </w:rPr>
            </w:rPrChange>
          </w:rPr>
          <w:t xml:space="preserve"> of HF system</w:t>
        </w:r>
      </w:ins>
      <w:ins w:id="59" w:author="USA" w:date="2023-02-15T10:29:00Z">
        <w:r w:rsidR="00522CC8" w:rsidRPr="00596434">
          <w:rPr>
            <w:highlight w:val="yellow"/>
            <w:lang w:val="en-US"/>
            <w:rPrChange w:id="60" w:author="USA" w:date="2023-02-28T11:29:00Z">
              <w:rPr>
                <w:lang w:val="en-US"/>
              </w:rPr>
            </w:rPrChange>
          </w:rPr>
          <w:t>s</w:t>
        </w:r>
      </w:ins>
      <w:ins w:id="61" w:author="USA" w:date="2023-02-15T10:28:00Z">
        <w:r w:rsidRPr="00596434">
          <w:rPr>
            <w:highlight w:val="yellow"/>
            <w:lang w:val="en-US"/>
            <w:rPrChange w:id="62" w:author="USA" w:date="2023-02-28T11:29:00Z">
              <w:rPr>
                <w:lang w:val="en-US"/>
              </w:rPr>
            </w:rPrChange>
          </w:rPr>
          <w:t xml:space="preserve"> that operate in a non-networked environment</w:t>
        </w:r>
      </w:ins>
      <w:ins w:id="63" w:author="USA" w:date="2023-02-15T10:30:00Z">
        <w:r w:rsidR="00522CC8" w:rsidRPr="00596434">
          <w:rPr>
            <w:highlight w:val="yellow"/>
            <w:lang w:val="en-US"/>
            <w:rPrChange w:id="64" w:author="USA" w:date="2023-02-28T11:29:00Z">
              <w:rPr>
                <w:lang w:val="en-US"/>
              </w:rPr>
            </w:rPrChange>
          </w:rPr>
          <w:t>. T</w:t>
        </w:r>
      </w:ins>
      <w:ins w:id="65" w:author="USA" w:date="2023-02-15T10:28:00Z">
        <w:r w:rsidRPr="00596434">
          <w:rPr>
            <w:highlight w:val="yellow"/>
            <w:lang w:val="en-US"/>
            <w:rPrChange w:id="66" w:author="USA" w:date="2023-02-28T11:29:00Z">
              <w:rPr>
                <w:lang w:val="en-US"/>
              </w:rPr>
            </w:rPrChange>
          </w:rPr>
          <w:t xml:space="preserve">his document </w:t>
        </w:r>
      </w:ins>
      <w:ins w:id="67" w:author="USA" w:date="2023-02-15T10:29:00Z">
        <w:r w:rsidR="00522CC8" w:rsidRPr="00596434">
          <w:rPr>
            <w:highlight w:val="yellow"/>
            <w:lang w:val="en-US"/>
            <w:rPrChange w:id="68" w:author="USA" w:date="2023-02-28T11:29:00Z">
              <w:rPr>
                <w:lang w:val="en-US"/>
              </w:rPr>
            </w:rPrChange>
          </w:rPr>
          <w:t>is focused on HF Systems and applications operating in a</w:t>
        </w:r>
      </w:ins>
      <w:ins w:id="69" w:author="USA" w:date="2023-02-15T10:31:00Z">
        <w:r w:rsidR="00522CC8" w:rsidRPr="00596434">
          <w:rPr>
            <w:highlight w:val="yellow"/>
            <w:lang w:val="en-US"/>
            <w:rPrChange w:id="70" w:author="USA" w:date="2023-02-28T11:29:00Z">
              <w:rPr>
                <w:lang w:val="en-US"/>
              </w:rPr>
            </w:rPrChange>
          </w:rPr>
          <w:t xml:space="preserve">dvanced </w:t>
        </w:r>
      </w:ins>
      <w:ins w:id="71" w:author="USA" w:date="2023-02-15T10:29:00Z">
        <w:r w:rsidR="00522CC8" w:rsidRPr="00596434">
          <w:rPr>
            <w:highlight w:val="yellow"/>
            <w:lang w:val="en-US"/>
            <w:rPrChange w:id="72" w:author="USA" w:date="2023-02-28T11:29:00Z">
              <w:rPr>
                <w:lang w:val="en-US"/>
              </w:rPr>
            </w:rPrChange>
          </w:rPr>
          <w:t xml:space="preserve"> </w:t>
        </w:r>
      </w:ins>
      <w:ins w:id="73" w:author="USA" w:date="2023-02-15T10:32:00Z">
        <w:r w:rsidR="00522CC8" w:rsidRPr="00596434">
          <w:rPr>
            <w:highlight w:val="yellow"/>
            <w:lang w:val="en-US"/>
            <w:rPrChange w:id="74" w:author="USA" w:date="2023-02-28T11:29:00Z">
              <w:rPr>
                <w:lang w:val="en-US"/>
              </w:rPr>
            </w:rPrChange>
          </w:rPr>
          <w:t xml:space="preserve">AGILE-HF MESH </w:t>
        </w:r>
      </w:ins>
      <w:ins w:id="75" w:author="USA" w:date="2023-02-15T10:29:00Z">
        <w:r w:rsidR="00522CC8" w:rsidRPr="00596434">
          <w:rPr>
            <w:highlight w:val="yellow"/>
            <w:lang w:val="en-US"/>
            <w:rPrChange w:id="76" w:author="USA" w:date="2023-02-28T11:29:00Z">
              <w:rPr>
                <w:lang w:val="en-US"/>
              </w:rPr>
            </w:rPrChange>
          </w:rPr>
          <w:t>networked en</w:t>
        </w:r>
      </w:ins>
      <w:ins w:id="77" w:author="USA" w:date="2023-02-15T10:30:00Z">
        <w:r w:rsidR="00522CC8" w:rsidRPr="00596434">
          <w:rPr>
            <w:highlight w:val="yellow"/>
            <w:lang w:val="en-US"/>
            <w:rPrChange w:id="78" w:author="USA" w:date="2023-02-28T11:29:00Z">
              <w:rPr>
                <w:lang w:val="en-US"/>
              </w:rPr>
            </w:rPrChange>
          </w:rPr>
          <w:t>vironments.</w:t>
        </w:r>
      </w:ins>
    </w:p>
  </w:footnote>
  <w:footnote w:id="2">
    <w:p w14:paraId="573A9482" w14:textId="77777777" w:rsidR="004039AB" w:rsidRPr="006F251B" w:rsidRDefault="004039AB" w:rsidP="004039AB">
      <w:pPr>
        <w:pStyle w:val="FootnoteText"/>
        <w:jc w:val="both"/>
        <w:rPr>
          <w:ins w:id="317" w:author="WG 5C-1" w:date="2022-11-15T20:53:00Z"/>
        </w:rPr>
      </w:pPr>
      <w:ins w:id="318" w:author="WG 5C-1" w:date="2022-11-15T20:53:00Z">
        <w:r w:rsidRPr="006F251B">
          <w:rPr>
            <w:rStyle w:val="FootnoteReference"/>
          </w:rPr>
          <w:footnoteRef/>
        </w:r>
        <w:r w:rsidRPr="006F251B">
          <w:tab/>
          <w:t>A mesh network is a group of devices that act as a single Wi-Fi network; and can provide real-time video, high speed data transfers, email, internet access and other network-based services.</w:t>
        </w:r>
      </w:ins>
    </w:p>
  </w:footnote>
  <w:footnote w:id="3">
    <w:p w14:paraId="7D601EFB" w14:textId="77777777" w:rsidR="004039AB" w:rsidRPr="006F251B" w:rsidRDefault="004039AB" w:rsidP="004039AB">
      <w:pPr>
        <w:pStyle w:val="FootnoteText"/>
        <w:rPr>
          <w:ins w:id="364" w:author="WG 5C-1" w:date="2022-11-15T21:03:00Z"/>
        </w:rPr>
      </w:pPr>
      <w:ins w:id="365"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366" w:author="Chamova, Alisa" w:date="2022-12-01T09:54:00Z">
        <w:r w:rsidR="003304FB">
          <w:t>.</w:t>
        </w:r>
      </w:ins>
    </w:p>
  </w:footnote>
  <w:footnote w:id="4">
    <w:p w14:paraId="6B9188A1" w14:textId="77777777" w:rsidR="004039AB" w:rsidRPr="006F251B" w:rsidRDefault="004039AB" w:rsidP="004039AB">
      <w:pPr>
        <w:pStyle w:val="FootnoteText"/>
        <w:rPr>
          <w:ins w:id="382" w:author="WG 5C-1" w:date="2022-11-15T21:03:00Z"/>
          <w:color w:val="C00000"/>
        </w:rPr>
      </w:pPr>
      <w:ins w:id="383" w:author="WG 5C-1" w:date="2022-11-15T21:03:00Z">
        <w:r w:rsidRPr="006F251B">
          <w:rPr>
            <w:rStyle w:val="FootnoteReference"/>
          </w:rPr>
          <w:footnoteRef/>
        </w:r>
        <w:r w:rsidRPr="006F251B">
          <w:tab/>
          <w:t>HF Radio Mesh Networks;  Eric E. Johnson</w:t>
        </w:r>
        <w:r w:rsidRPr="006F251B">
          <w:rPr>
            <w:color w:val="C00000"/>
          </w:rPr>
          <w:t>, http://tracebase.nmsu.edu/hf/papers/hf_mesh.pdf</w:t>
        </w:r>
      </w:ins>
    </w:p>
  </w:footnote>
  <w:footnote w:id="5">
    <w:p w14:paraId="493375A9" w14:textId="77777777" w:rsidR="004039AB" w:rsidRPr="006F251B" w:rsidRDefault="004039AB" w:rsidP="004039AB">
      <w:pPr>
        <w:pStyle w:val="FootnoteText"/>
        <w:jc w:val="both"/>
        <w:rPr>
          <w:ins w:id="387" w:author="WG 5C-1" w:date="2022-11-15T21:03:00Z"/>
        </w:rPr>
      </w:pPr>
      <w:ins w:id="388" w:author="WG 5C-1" w:date="2022-11-15T21:03:00Z">
        <w:r w:rsidRPr="006F251B">
          <w:rPr>
            <w:rStyle w:val="FootnoteReference"/>
          </w:rPr>
          <w:footnoteRef/>
        </w:r>
        <w:r w:rsidRPr="006F251B">
          <w:tab/>
          <w:t>“Third-Generation and Wideband HF Radio Communications”; Johnson, Koski, Furman, Jorgenson and Nieto; 2013 Artech House</w:t>
        </w:r>
      </w:ins>
    </w:p>
  </w:footnote>
  <w:footnote w:id="6">
    <w:p w14:paraId="5635A0E5" w14:textId="77777777" w:rsidR="004039AB" w:rsidRDefault="004039AB" w:rsidP="004039AB">
      <w:pPr>
        <w:pStyle w:val="FootnoteText"/>
        <w:jc w:val="both"/>
        <w:rPr>
          <w:ins w:id="389" w:author="WG 5C-1" w:date="2022-11-15T21:03:00Z"/>
        </w:rPr>
      </w:pPr>
      <w:ins w:id="390"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7">
    <w:p w14:paraId="626A5C7D" w14:textId="77777777" w:rsidR="004039AB" w:rsidRDefault="004039AB" w:rsidP="004039AB">
      <w:pPr>
        <w:pStyle w:val="FootnoteText"/>
        <w:jc w:val="both"/>
        <w:rPr>
          <w:ins w:id="413" w:author="WG 5C-1" w:date="2022-11-15T21:03:00Z"/>
        </w:rPr>
      </w:pPr>
      <w:ins w:id="414" w:author="WG 5C-1" w:date="2022-11-15T21:03:00Z">
        <w:r w:rsidRPr="006F251B">
          <w:rPr>
            <w:rStyle w:val="FootnoteReference"/>
          </w:rPr>
          <w:footnoteRef/>
        </w:r>
        <w:r w:rsidRPr="006F251B">
          <w:tab/>
          <w:t xml:space="preserve">HF Radio Mesh Networks;  Eric E. Johnson; </w:t>
        </w:r>
      </w:ins>
    </w:p>
  </w:footnote>
  <w:footnote w:id="8">
    <w:p w14:paraId="256B0572" w14:textId="77777777" w:rsidR="00DF6993" w:rsidRPr="00F1668E" w:rsidRDefault="00DF6993">
      <w:pPr>
        <w:pStyle w:val="FootnoteText"/>
      </w:pPr>
      <w:ins w:id="416" w:author="ITU" w:date="2022-11-17T14:05:00Z">
        <w:r>
          <w:rPr>
            <w:rStyle w:val="FootnoteReference"/>
          </w:rPr>
          <w:footnoteRef/>
        </w:r>
        <w:r>
          <w:t xml:space="preserve"> </w:t>
        </w:r>
        <w:r>
          <w:tab/>
        </w:r>
      </w:ins>
      <w:ins w:id="417" w:author="WG 5C-1" w:date="2022-11-15T21:03:00Z">
        <w:r w:rsidRPr="006F251B">
          <w:t>Cognitive Radio Outside The Radio Whitepaper, Mahan, Rockway, Luong.</w:t>
        </w:r>
      </w:ins>
    </w:p>
  </w:footnote>
  <w:footnote w:id="9">
    <w:p w14:paraId="15BCBEAF" w14:textId="77777777" w:rsidR="004039AB" w:rsidRPr="006F251B" w:rsidRDefault="004039AB" w:rsidP="004039AB">
      <w:pPr>
        <w:pStyle w:val="FootnoteText"/>
        <w:rPr>
          <w:ins w:id="608" w:author="WG 5C-1" w:date="2022-11-15T21:23:00Z"/>
        </w:rPr>
      </w:pPr>
      <w:ins w:id="609" w:author="WG 5C-1" w:date="2022-11-15T21:23:00Z">
        <w:r w:rsidRPr="006F251B">
          <w:rPr>
            <w:rStyle w:val="FootnoteReference"/>
          </w:rPr>
          <w:footnoteRef/>
        </w:r>
        <w:r w:rsidRPr="006F251B">
          <w:tab/>
          <w:t>The parameters listed in Table 3 are typical for systems using the given propagation modes.</w:t>
        </w:r>
      </w:ins>
    </w:p>
  </w:footnote>
  <w:footnote w:id="10">
    <w:p w14:paraId="04EBF201" w14:textId="77777777" w:rsidR="004039AB" w:rsidRPr="006F251B" w:rsidRDefault="004039AB" w:rsidP="004039AB">
      <w:pPr>
        <w:pStyle w:val="FootnoteText"/>
        <w:rPr>
          <w:ins w:id="687" w:author="WG 5C-1" w:date="2022-11-15T21:23:00Z"/>
        </w:rPr>
      </w:pPr>
      <w:ins w:id="688" w:author="WG 5C-1" w:date="2022-11-15T21:23:00Z">
        <w:r w:rsidRPr="006F251B">
          <w:rPr>
            <w:rStyle w:val="FootnoteReference"/>
          </w:rPr>
          <w:footnoteRef/>
        </w:r>
        <w:r w:rsidRPr="006F251B">
          <w:tab/>
        </w:r>
        <w:r w:rsidRPr="00324067">
          <w:rPr>
            <w:rFonts w:eastAsia="Calibri"/>
          </w:rPr>
          <w:t xml:space="preserve">Signal-to-noise ratios listed here </w:t>
        </w:r>
        <w:r w:rsidRPr="006F251B">
          <w:t>are given in a waveform’s necessary bandwidth and are typical of systems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4CF3" w14:textId="77777777" w:rsidR="004039AB" w:rsidRDefault="004039A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6E12D027" w14:textId="77777777" w:rsidR="004039AB" w:rsidRDefault="004039AB">
    <w:pPr>
      <w:pStyle w:val="Header"/>
      <w:rPr>
        <w:lang w:val="en-US"/>
      </w:rPr>
    </w:pPr>
    <w:r>
      <w:rPr>
        <w:lang w:val="en-US"/>
      </w:rPr>
      <w:t>5C/</w:t>
    </w:r>
    <w:r w:rsidR="00F1668E">
      <w:rPr>
        <w:lang w:val="en-US"/>
      </w:rPr>
      <w:t>345 (Annex 13)</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5B1"/>
    <w:rsid w:val="000069D4"/>
    <w:rsid w:val="000174AD"/>
    <w:rsid w:val="00047A1D"/>
    <w:rsid w:val="000604B9"/>
    <w:rsid w:val="000A7D55"/>
    <w:rsid w:val="000C12C8"/>
    <w:rsid w:val="000C2E8E"/>
    <w:rsid w:val="000E0E7C"/>
    <w:rsid w:val="000F1B4B"/>
    <w:rsid w:val="0012744F"/>
    <w:rsid w:val="00131178"/>
    <w:rsid w:val="00143AE1"/>
    <w:rsid w:val="00156F66"/>
    <w:rsid w:val="001600A1"/>
    <w:rsid w:val="00163271"/>
    <w:rsid w:val="00172122"/>
    <w:rsid w:val="00182528"/>
    <w:rsid w:val="0018500B"/>
    <w:rsid w:val="00196A19"/>
    <w:rsid w:val="001D3695"/>
    <w:rsid w:val="00200743"/>
    <w:rsid w:val="00202DC1"/>
    <w:rsid w:val="002116EE"/>
    <w:rsid w:val="0022710B"/>
    <w:rsid w:val="002309D8"/>
    <w:rsid w:val="002A7FE2"/>
    <w:rsid w:val="002E0618"/>
    <w:rsid w:val="002E1B4F"/>
    <w:rsid w:val="002E5A81"/>
    <w:rsid w:val="002F2E67"/>
    <w:rsid w:val="002F7CB3"/>
    <w:rsid w:val="00315546"/>
    <w:rsid w:val="003304FB"/>
    <w:rsid w:val="00330567"/>
    <w:rsid w:val="00386A9D"/>
    <w:rsid w:val="00391081"/>
    <w:rsid w:val="003B2789"/>
    <w:rsid w:val="003C13CE"/>
    <w:rsid w:val="003C697E"/>
    <w:rsid w:val="003E2518"/>
    <w:rsid w:val="003E7CEF"/>
    <w:rsid w:val="004039AB"/>
    <w:rsid w:val="0048310C"/>
    <w:rsid w:val="004B1EF7"/>
    <w:rsid w:val="004B3FAD"/>
    <w:rsid w:val="004C5749"/>
    <w:rsid w:val="004E7BE4"/>
    <w:rsid w:val="00501DCA"/>
    <w:rsid w:val="00513A47"/>
    <w:rsid w:val="00522CC8"/>
    <w:rsid w:val="005408DF"/>
    <w:rsid w:val="00551606"/>
    <w:rsid w:val="00555ECB"/>
    <w:rsid w:val="00573344"/>
    <w:rsid w:val="00583F9B"/>
    <w:rsid w:val="00596434"/>
    <w:rsid w:val="005B0D29"/>
    <w:rsid w:val="005E5C10"/>
    <w:rsid w:val="005F2C78"/>
    <w:rsid w:val="005F7462"/>
    <w:rsid w:val="006144E4"/>
    <w:rsid w:val="00650299"/>
    <w:rsid w:val="00655FC5"/>
    <w:rsid w:val="00662C34"/>
    <w:rsid w:val="006C5A0C"/>
    <w:rsid w:val="006F662A"/>
    <w:rsid w:val="00706293"/>
    <w:rsid w:val="00732278"/>
    <w:rsid w:val="007525B1"/>
    <w:rsid w:val="0080538C"/>
    <w:rsid w:val="00814E0A"/>
    <w:rsid w:val="00822581"/>
    <w:rsid w:val="008309DD"/>
    <w:rsid w:val="0083227A"/>
    <w:rsid w:val="00866900"/>
    <w:rsid w:val="00876A8A"/>
    <w:rsid w:val="00881BA1"/>
    <w:rsid w:val="008C2302"/>
    <w:rsid w:val="008C26B8"/>
    <w:rsid w:val="008D1F83"/>
    <w:rsid w:val="008E5C55"/>
    <w:rsid w:val="008F208F"/>
    <w:rsid w:val="00937039"/>
    <w:rsid w:val="00982084"/>
    <w:rsid w:val="00995963"/>
    <w:rsid w:val="009B61EB"/>
    <w:rsid w:val="009C185B"/>
    <w:rsid w:val="009C2064"/>
    <w:rsid w:val="009D1697"/>
    <w:rsid w:val="009F3A46"/>
    <w:rsid w:val="009F6520"/>
    <w:rsid w:val="00A014F8"/>
    <w:rsid w:val="00A5173C"/>
    <w:rsid w:val="00A61AEF"/>
    <w:rsid w:val="00AA16DA"/>
    <w:rsid w:val="00AD2345"/>
    <w:rsid w:val="00AF173A"/>
    <w:rsid w:val="00B066A4"/>
    <w:rsid w:val="00B07A13"/>
    <w:rsid w:val="00B4279B"/>
    <w:rsid w:val="00B45FC9"/>
    <w:rsid w:val="00B76F35"/>
    <w:rsid w:val="00B81138"/>
    <w:rsid w:val="00BC7CCF"/>
    <w:rsid w:val="00BE470B"/>
    <w:rsid w:val="00BE6A5E"/>
    <w:rsid w:val="00BF7745"/>
    <w:rsid w:val="00C57A91"/>
    <w:rsid w:val="00CC01C2"/>
    <w:rsid w:val="00CF21F2"/>
    <w:rsid w:val="00D02712"/>
    <w:rsid w:val="00D046A7"/>
    <w:rsid w:val="00D214D0"/>
    <w:rsid w:val="00D539F8"/>
    <w:rsid w:val="00D6546B"/>
    <w:rsid w:val="00DB178B"/>
    <w:rsid w:val="00DC17D3"/>
    <w:rsid w:val="00DD4BED"/>
    <w:rsid w:val="00DE39F0"/>
    <w:rsid w:val="00DF0AF3"/>
    <w:rsid w:val="00DF6993"/>
    <w:rsid w:val="00DF7E9F"/>
    <w:rsid w:val="00E27D7E"/>
    <w:rsid w:val="00E42E13"/>
    <w:rsid w:val="00E56D5C"/>
    <w:rsid w:val="00E6257C"/>
    <w:rsid w:val="00E63C59"/>
    <w:rsid w:val="00ED74F8"/>
    <w:rsid w:val="00F1668E"/>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F0D6057"/>
  <w15:docId w15:val="{30DAB505-5653-435E-AEE4-5287B5F1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rsid w:val="004039AB"/>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9AB"/>
    <w:rPr>
      <w:color w:val="0000FF" w:themeColor="hyperlink"/>
      <w:u w:val="single"/>
    </w:rPr>
  </w:style>
  <w:style w:type="paragraph" w:styleId="TOCHeading">
    <w:name w:val="TOC Heading"/>
    <w:basedOn w:val="Heading1"/>
    <w:next w:val="Normal"/>
    <w:uiPriority w:val="39"/>
    <w:unhideWhenUsed/>
    <w:qFormat/>
    <w:rsid w:val="004039AB"/>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4039AB"/>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F1668E"/>
    <w:rPr>
      <w:rFonts w:ascii="Times New Roman" w:hAnsi="Times New Roman"/>
      <w:sz w:val="24"/>
      <w:lang w:val="en-GB" w:eastAsia="en-US"/>
    </w:rPr>
  </w:style>
  <w:style w:type="character" w:styleId="CommentReference">
    <w:name w:val="annotation reference"/>
    <w:basedOn w:val="DefaultParagraphFont"/>
    <w:semiHidden/>
    <w:unhideWhenUsed/>
    <w:rsid w:val="0022710B"/>
    <w:rPr>
      <w:sz w:val="16"/>
      <w:szCs w:val="16"/>
    </w:rPr>
  </w:style>
  <w:style w:type="paragraph" w:styleId="CommentText">
    <w:name w:val="annotation text"/>
    <w:basedOn w:val="Normal"/>
    <w:link w:val="CommentTextChar"/>
    <w:unhideWhenUsed/>
    <w:rsid w:val="0022710B"/>
    <w:rPr>
      <w:sz w:val="20"/>
    </w:rPr>
  </w:style>
  <w:style w:type="character" w:customStyle="1" w:styleId="CommentTextChar">
    <w:name w:val="Comment Text Char"/>
    <w:basedOn w:val="DefaultParagraphFont"/>
    <w:link w:val="CommentText"/>
    <w:rsid w:val="002271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2710B"/>
    <w:rPr>
      <w:b/>
      <w:bCs/>
    </w:rPr>
  </w:style>
  <w:style w:type="character" w:customStyle="1" w:styleId="CommentSubjectChar">
    <w:name w:val="Comment Subject Char"/>
    <w:basedOn w:val="CommentTextChar"/>
    <w:link w:val="CommentSubject"/>
    <w:semiHidden/>
    <w:rsid w:val="0022710B"/>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4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oleObject" Target="embeddings/oleObject1.bin"/><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fumie.n.wingo.civ@us.navy.mil" TargetMode="Externa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hyperlink" Target="http://pda.etsi.org/pda/queryform.as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A4F0-7BE4-4B99-98DC-0CDE51D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17</Pages>
  <Words>4982</Words>
  <Characters>29173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5</cp:revision>
  <cp:lastPrinted>2008-02-21T14:04:00Z</cp:lastPrinted>
  <dcterms:created xsi:type="dcterms:W3CDTF">2023-03-09T22:06:00Z</dcterms:created>
  <dcterms:modified xsi:type="dcterms:W3CDTF">2023-03-13T16:36:00Z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