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88358B" w:rsidRPr="00A02BF0" w14:paraId="6A8950EC" w14:textId="77777777" w:rsidTr="006E2BB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3705BC5" w14:textId="77777777" w:rsidR="0088358B" w:rsidRPr="00A02BF0" w:rsidRDefault="0088358B" w:rsidP="006E2BBE">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287D5096" w14:textId="77777777" w:rsidR="0088358B" w:rsidRPr="00A02BF0" w:rsidRDefault="0088358B" w:rsidP="006E2BBE">
            <w:pPr>
              <w:pStyle w:val="TabletitleBR"/>
              <w:rPr>
                <w:spacing w:val="-3"/>
                <w:szCs w:val="24"/>
              </w:rPr>
            </w:pPr>
            <w:r w:rsidRPr="00A02BF0">
              <w:rPr>
                <w:spacing w:val="-3"/>
                <w:szCs w:val="24"/>
              </w:rPr>
              <w:t>Fact Sheet</w:t>
            </w:r>
          </w:p>
        </w:tc>
      </w:tr>
      <w:tr w:rsidR="0088358B" w:rsidRPr="00A02BF0" w14:paraId="191874BF" w14:textId="77777777" w:rsidTr="006E2BBE">
        <w:trPr>
          <w:trHeight w:val="951"/>
        </w:trPr>
        <w:tc>
          <w:tcPr>
            <w:tcW w:w="3984" w:type="dxa"/>
            <w:tcBorders>
              <w:left w:val="double" w:sz="6" w:space="0" w:color="auto"/>
            </w:tcBorders>
          </w:tcPr>
          <w:p w14:paraId="30F2640C" w14:textId="77777777" w:rsidR="0088358B" w:rsidRPr="00A02BF0" w:rsidRDefault="0088358B" w:rsidP="006E2BBE">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5DF4F2EE" w14:textId="20A7A797" w:rsidR="0088358B" w:rsidRPr="00A02BF0" w:rsidRDefault="0088358B" w:rsidP="006E2BBE">
            <w:pPr>
              <w:spacing w:after="120"/>
              <w:ind w:left="144" w:right="144"/>
            </w:pPr>
            <w:r w:rsidRPr="00A02BF0">
              <w:rPr>
                <w:b/>
              </w:rPr>
              <w:t>Document No:</w:t>
            </w:r>
            <w:r w:rsidRPr="00A02BF0">
              <w:t xml:space="preserve">  USWP</w:t>
            </w:r>
            <w:r>
              <w:t>1A-05_</w:t>
            </w:r>
            <w:r w:rsidR="00397E9B">
              <w:t>S</w:t>
            </w:r>
            <w:r w:rsidR="003A4B40">
              <w:t>D</w:t>
            </w:r>
            <w:r>
              <w:t>_Rpt_SM.2303 (Non-Beam WPT)</w:t>
            </w:r>
          </w:p>
        </w:tc>
      </w:tr>
      <w:tr w:rsidR="0088358B" w:rsidRPr="00A02BF0" w14:paraId="0AED7C8C" w14:textId="77777777" w:rsidTr="006E2BBE">
        <w:trPr>
          <w:trHeight w:val="378"/>
        </w:trPr>
        <w:tc>
          <w:tcPr>
            <w:tcW w:w="3984" w:type="dxa"/>
            <w:tcBorders>
              <w:left w:val="double" w:sz="6" w:space="0" w:color="auto"/>
            </w:tcBorders>
          </w:tcPr>
          <w:p w14:paraId="5A438685" w14:textId="77777777" w:rsidR="0088358B" w:rsidRPr="00A02BF0" w:rsidRDefault="0088358B" w:rsidP="006E2BBE">
            <w:pPr>
              <w:ind w:left="144" w:right="144"/>
            </w:pPr>
            <w:r w:rsidRPr="00A02BF0">
              <w:rPr>
                <w:b/>
              </w:rPr>
              <w:t>Ref:</w:t>
            </w:r>
            <w:r>
              <w:rPr>
                <w:b/>
              </w:rPr>
              <w:t xml:space="preserve">  </w:t>
            </w:r>
            <w:r w:rsidRPr="00790A03">
              <w:t>A</w:t>
            </w:r>
            <w:r>
              <w:t>nnex</w:t>
            </w:r>
            <w:r w:rsidRPr="00790A03">
              <w:t xml:space="preserve"> </w:t>
            </w:r>
            <w:r>
              <w:t xml:space="preserve">1 </w:t>
            </w:r>
            <w:r w:rsidRPr="00790A03">
              <w:t xml:space="preserve">to </w:t>
            </w:r>
            <w:r>
              <w:t xml:space="preserve">WP1A </w:t>
            </w:r>
            <w:r w:rsidRPr="00790A03">
              <w:t xml:space="preserve">Chairman’s Report </w:t>
            </w:r>
            <w:r>
              <w:t>(1A/226-E)</w:t>
            </w:r>
            <w:r>
              <w:rPr>
                <w:b/>
              </w:rPr>
              <w:br/>
            </w:r>
            <w:r w:rsidRPr="00B96F28">
              <w:t xml:space="preserve"> </w:t>
            </w:r>
          </w:p>
        </w:tc>
        <w:tc>
          <w:tcPr>
            <w:tcW w:w="5409" w:type="dxa"/>
            <w:tcBorders>
              <w:right w:val="double" w:sz="6" w:space="0" w:color="auto"/>
            </w:tcBorders>
          </w:tcPr>
          <w:p w14:paraId="6B8C92ED" w14:textId="3D1F9A54" w:rsidR="0088358B" w:rsidRPr="00A02BF0" w:rsidRDefault="0088358B" w:rsidP="006E2BBE">
            <w:pPr>
              <w:tabs>
                <w:tab w:val="left" w:pos="162"/>
              </w:tabs>
              <w:ind w:left="612" w:right="144" w:hanging="468"/>
            </w:pPr>
            <w:r w:rsidRPr="00A02BF0">
              <w:rPr>
                <w:b/>
              </w:rPr>
              <w:t>Date:</w:t>
            </w:r>
            <w:r w:rsidRPr="00A02BF0">
              <w:t xml:space="preserve">  </w:t>
            </w:r>
            <w:r w:rsidR="00397E9B">
              <w:t>7</w:t>
            </w:r>
            <w:r w:rsidR="003A4B40">
              <w:t xml:space="preserve"> March</w:t>
            </w:r>
            <w:r>
              <w:t xml:space="preserve"> 2023</w:t>
            </w:r>
          </w:p>
        </w:tc>
      </w:tr>
      <w:tr w:rsidR="0088358B" w:rsidRPr="00A02BF0" w14:paraId="585ABED4" w14:textId="77777777" w:rsidTr="006E2BBE">
        <w:trPr>
          <w:trHeight w:val="459"/>
        </w:trPr>
        <w:tc>
          <w:tcPr>
            <w:tcW w:w="9393" w:type="dxa"/>
            <w:gridSpan w:val="2"/>
            <w:tcBorders>
              <w:left w:val="double" w:sz="6" w:space="0" w:color="auto"/>
              <w:right w:val="double" w:sz="6" w:space="0" w:color="auto"/>
            </w:tcBorders>
          </w:tcPr>
          <w:p w14:paraId="53CFB072" w14:textId="77777777" w:rsidR="0088358B" w:rsidRDefault="0088358B" w:rsidP="006E2BBE">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rsidRPr="0037648D">
              <w:rPr>
                <w:rFonts w:eastAsiaTheme="minorEastAsia"/>
                <w:b w:val="0"/>
                <w:caps/>
                <w:sz w:val="28"/>
                <w:lang w:eastAsia="zh-CN"/>
              </w:rPr>
              <w:t xml:space="preserve"> </w:t>
            </w:r>
            <w:r>
              <w:rPr>
                <w:b w:val="0"/>
                <w:lang w:val="en-US" w:eastAsia="zh-CN"/>
              </w:rPr>
              <w:t>P</w:t>
            </w:r>
            <w:r w:rsidRPr="0037648D">
              <w:rPr>
                <w:b w:val="0"/>
                <w:lang w:val="en-US" w:eastAsia="zh-CN"/>
              </w:rPr>
              <w:t xml:space="preserve">reliminary </w:t>
            </w:r>
            <w:r>
              <w:rPr>
                <w:b w:val="0"/>
                <w:lang w:val="en-US" w:eastAsia="zh-CN"/>
              </w:rPr>
              <w:t>D</w:t>
            </w:r>
            <w:r w:rsidRPr="0037648D">
              <w:rPr>
                <w:b w:val="0"/>
                <w:lang w:val="en-US" w:eastAsia="zh-CN"/>
              </w:rPr>
              <w:t xml:space="preserve">raft </w:t>
            </w:r>
            <w:r>
              <w:rPr>
                <w:b w:val="0"/>
                <w:lang w:val="en-US" w:eastAsia="zh-CN"/>
              </w:rPr>
              <w:t>R</w:t>
            </w:r>
            <w:r w:rsidRPr="0037648D">
              <w:rPr>
                <w:b w:val="0"/>
                <w:lang w:val="en-US" w:eastAsia="zh-CN"/>
              </w:rPr>
              <w:t>evision of Re</w:t>
            </w:r>
            <w:r>
              <w:rPr>
                <w:b w:val="0"/>
                <w:lang w:val="en-US" w:eastAsia="zh-CN"/>
              </w:rPr>
              <w:t>port</w:t>
            </w:r>
            <w:r w:rsidRPr="0037648D">
              <w:rPr>
                <w:b w:val="0"/>
                <w:lang w:val="en-US" w:eastAsia="zh-CN"/>
              </w:rPr>
              <w:t xml:space="preserve"> ITU-R SM.</w:t>
            </w:r>
            <w:r>
              <w:rPr>
                <w:b w:val="0"/>
                <w:lang w:val="en-US" w:eastAsia="zh-CN"/>
              </w:rPr>
              <w:t>2303-3</w:t>
            </w:r>
          </w:p>
          <w:p w14:paraId="61B0D7FC" w14:textId="77777777" w:rsidR="0088358B" w:rsidRPr="00790A03" w:rsidRDefault="0088358B" w:rsidP="006E2BBE">
            <w:pPr>
              <w:rPr>
                <w:lang w:eastAsia="zh-CN"/>
              </w:rPr>
            </w:pPr>
          </w:p>
        </w:tc>
      </w:tr>
      <w:tr w:rsidR="0088358B" w:rsidRPr="00A02BF0" w14:paraId="3BADD256" w14:textId="77777777" w:rsidTr="006E2BBE">
        <w:trPr>
          <w:trHeight w:val="1960"/>
        </w:trPr>
        <w:tc>
          <w:tcPr>
            <w:tcW w:w="3984" w:type="dxa"/>
            <w:tcBorders>
              <w:left w:val="double" w:sz="6" w:space="0" w:color="auto"/>
            </w:tcBorders>
          </w:tcPr>
          <w:p w14:paraId="2C57B484" w14:textId="77777777" w:rsidR="0088358B" w:rsidRPr="00A02BF0" w:rsidRDefault="0088358B" w:rsidP="006E2BBE">
            <w:pPr>
              <w:ind w:left="144" w:right="144"/>
              <w:rPr>
                <w:b/>
              </w:rPr>
            </w:pPr>
            <w:r w:rsidRPr="00A02BF0">
              <w:rPr>
                <w:b/>
              </w:rPr>
              <w:t>Author(s)/Contributors(s):</w:t>
            </w:r>
          </w:p>
          <w:p w14:paraId="3BB4FC34" w14:textId="77777777" w:rsidR="0088358B" w:rsidRDefault="0088358B" w:rsidP="006E2BBE">
            <w:pPr>
              <w:ind w:left="144" w:right="144"/>
              <w:rPr>
                <w:bCs/>
                <w:iCs/>
              </w:rPr>
            </w:pPr>
            <w:r>
              <w:rPr>
                <w:bCs/>
                <w:iCs/>
              </w:rPr>
              <w:t>Dan Mansergh</w:t>
            </w:r>
          </w:p>
          <w:p w14:paraId="293C1EF9" w14:textId="77777777" w:rsidR="0088358B" w:rsidRDefault="0088358B" w:rsidP="006E2BBE">
            <w:pPr>
              <w:ind w:left="144" w:right="144"/>
              <w:rPr>
                <w:bCs/>
                <w:iCs/>
              </w:rPr>
            </w:pPr>
            <w:r>
              <w:rPr>
                <w:bCs/>
                <w:iCs/>
              </w:rPr>
              <w:t>Apple Inc.</w:t>
            </w:r>
          </w:p>
          <w:p w14:paraId="027D0642" w14:textId="77777777" w:rsidR="0088358B" w:rsidRDefault="0088358B" w:rsidP="006E2BBE">
            <w:pPr>
              <w:ind w:left="144" w:right="144"/>
              <w:rPr>
                <w:bCs/>
                <w:iCs/>
              </w:rPr>
            </w:pPr>
          </w:p>
          <w:p w14:paraId="1165D69D" w14:textId="77777777" w:rsidR="0088358B" w:rsidRPr="00A02BF0" w:rsidRDefault="0088358B" w:rsidP="006E2BBE">
            <w:pPr>
              <w:ind w:right="144"/>
              <w:rPr>
                <w:bCs/>
                <w:iCs/>
              </w:rPr>
            </w:pPr>
            <w:r w:rsidRPr="00A02BF0">
              <w:rPr>
                <w:bCs/>
                <w:iCs/>
              </w:rPr>
              <w:br/>
            </w:r>
          </w:p>
        </w:tc>
        <w:tc>
          <w:tcPr>
            <w:tcW w:w="5409" w:type="dxa"/>
            <w:tcBorders>
              <w:right w:val="double" w:sz="6" w:space="0" w:color="auto"/>
            </w:tcBorders>
          </w:tcPr>
          <w:p w14:paraId="0AE70734" w14:textId="77777777" w:rsidR="0088358B" w:rsidRDefault="0088358B" w:rsidP="006E2BBE">
            <w:pPr>
              <w:ind w:right="144"/>
              <w:rPr>
                <w:b/>
                <w:bCs/>
              </w:rPr>
            </w:pPr>
          </w:p>
          <w:p w14:paraId="5C0C08EA" w14:textId="77777777" w:rsidR="0088358B" w:rsidRDefault="0088358B" w:rsidP="006E2BBE">
            <w:pPr>
              <w:ind w:right="144"/>
              <w:rPr>
                <w:bCs/>
              </w:rPr>
            </w:pPr>
            <w:r w:rsidRPr="00A02BF0">
              <w:rPr>
                <w:b/>
                <w:bCs/>
              </w:rPr>
              <w:t>Email</w:t>
            </w:r>
            <w:r>
              <w:rPr>
                <w:bCs/>
              </w:rPr>
              <w:t>:  dmansergh@apple.com</w:t>
            </w:r>
            <w:r w:rsidRPr="00A02BF0">
              <w:rPr>
                <w:bCs/>
              </w:rPr>
              <w:br/>
            </w:r>
            <w:r w:rsidRPr="00A02BF0">
              <w:rPr>
                <w:b/>
                <w:bCs/>
              </w:rPr>
              <w:t>Phone</w:t>
            </w:r>
            <w:r w:rsidRPr="00A02BF0">
              <w:rPr>
                <w:bCs/>
              </w:rPr>
              <w:t>:</w:t>
            </w:r>
            <w:r>
              <w:rPr>
                <w:bCs/>
              </w:rPr>
              <w:t xml:space="preserve">  408-974-4419</w:t>
            </w:r>
            <w:r w:rsidRPr="00A02BF0">
              <w:rPr>
                <w:bCs/>
              </w:rPr>
              <w:br/>
            </w:r>
          </w:p>
          <w:p w14:paraId="54BEED98" w14:textId="77777777" w:rsidR="0088358B" w:rsidRPr="00F022CE" w:rsidRDefault="0088358B" w:rsidP="006E2BBE">
            <w:pPr>
              <w:ind w:right="144"/>
              <w:rPr>
                <w:bCs/>
              </w:rPr>
            </w:pPr>
          </w:p>
        </w:tc>
      </w:tr>
      <w:tr w:rsidR="0088358B" w:rsidRPr="00A02BF0" w14:paraId="20E7BA3A" w14:textId="77777777" w:rsidTr="006E2BBE">
        <w:trPr>
          <w:trHeight w:val="541"/>
        </w:trPr>
        <w:tc>
          <w:tcPr>
            <w:tcW w:w="9393" w:type="dxa"/>
            <w:gridSpan w:val="2"/>
            <w:tcBorders>
              <w:left w:val="double" w:sz="6" w:space="0" w:color="auto"/>
              <w:right w:val="double" w:sz="6" w:space="0" w:color="auto"/>
            </w:tcBorders>
          </w:tcPr>
          <w:p w14:paraId="166AF939" w14:textId="77777777" w:rsidR="0088358B" w:rsidRPr="00A02BF0" w:rsidRDefault="0088358B" w:rsidP="006E2BBE">
            <w:pPr>
              <w:spacing w:after="120"/>
              <w:ind w:right="144"/>
            </w:pPr>
            <w:r w:rsidRPr="00A02BF0">
              <w:rPr>
                <w:b/>
              </w:rPr>
              <w:t>Purpose/Objective:</w:t>
            </w:r>
            <w:r w:rsidRPr="00A02BF0">
              <w:rPr>
                <w:bCs/>
              </w:rPr>
              <w:t xml:space="preserve"> </w:t>
            </w:r>
            <w:r>
              <w:rPr>
                <w:bCs/>
              </w:rPr>
              <w:t>Elevate to Draft Revision in anticipation of consideration at SG1</w:t>
            </w:r>
          </w:p>
        </w:tc>
      </w:tr>
      <w:tr w:rsidR="0088358B" w:rsidRPr="00A02BF0" w14:paraId="53F5D17F" w14:textId="77777777" w:rsidTr="006E2BBE">
        <w:trPr>
          <w:trHeight w:val="1380"/>
        </w:trPr>
        <w:tc>
          <w:tcPr>
            <w:tcW w:w="9393" w:type="dxa"/>
            <w:gridSpan w:val="2"/>
            <w:tcBorders>
              <w:left w:val="double" w:sz="6" w:space="0" w:color="auto"/>
              <w:bottom w:val="single" w:sz="12" w:space="0" w:color="auto"/>
              <w:right w:val="double" w:sz="6" w:space="0" w:color="auto"/>
            </w:tcBorders>
          </w:tcPr>
          <w:p w14:paraId="74E01796" w14:textId="77777777" w:rsidR="0088358B" w:rsidRPr="00A02BF0" w:rsidRDefault="0088358B" w:rsidP="006E2BBE">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This contribution proposes to make only minor editorial changes to the document to elevate to Draft Revision status. The content was already approved by WP1A at the last meeting and the draft is stable.</w:t>
            </w:r>
          </w:p>
        </w:tc>
      </w:tr>
    </w:tbl>
    <w:p w14:paraId="1872E6A8" w14:textId="77777777" w:rsidR="0088358B" w:rsidRDefault="0088358B" w:rsidP="0088358B"/>
    <w:p w14:paraId="44235E78" w14:textId="77777777" w:rsidR="0088358B" w:rsidRDefault="0088358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1C403F2" w14:textId="77777777" w:rsidTr="00876A8A">
        <w:trPr>
          <w:cantSplit/>
        </w:trPr>
        <w:tc>
          <w:tcPr>
            <w:tcW w:w="6487" w:type="dxa"/>
            <w:vAlign w:val="center"/>
          </w:tcPr>
          <w:p w14:paraId="2A1DD485" w14:textId="23C127DF"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56EABDC" w14:textId="77777777" w:rsidR="009F6520" w:rsidRDefault="008614B2" w:rsidP="008614B2">
            <w:pPr>
              <w:shd w:val="solid" w:color="FFFFFF" w:fill="FFFFFF"/>
              <w:spacing w:before="0" w:line="240" w:lineRule="atLeast"/>
            </w:pPr>
            <w:bookmarkStart w:id="0" w:name="ditulogo"/>
            <w:bookmarkEnd w:id="0"/>
            <w:r>
              <w:rPr>
                <w:noProof/>
                <w:lang w:val="en-US"/>
              </w:rPr>
              <w:drawing>
                <wp:inline distT="0" distB="0" distL="0" distR="0" wp14:anchorId="32FD2FBC" wp14:editId="361D207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4227B52" w14:textId="77777777" w:rsidTr="00876A8A">
        <w:trPr>
          <w:cantSplit/>
        </w:trPr>
        <w:tc>
          <w:tcPr>
            <w:tcW w:w="6487" w:type="dxa"/>
            <w:tcBorders>
              <w:bottom w:val="single" w:sz="12" w:space="0" w:color="auto"/>
            </w:tcBorders>
          </w:tcPr>
          <w:p w14:paraId="27D81968"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5370FE"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9A322D5" w14:textId="77777777" w:rsidTr="00876A8A">
        <w:trPr>
          <w:cantSplit/>
        </w:trPr>
        <w:tc>
          <w:tcPr>
            <w:tcW w:w="6487" w:type="dxa"/>
            <w:tcBorders>
              <w:top w:val="single" w:sz="12" w:space="0" w:color="auto"/>
            </w:tcBorders>
          </w:tcPr>
          <w:p w14:paraId="59E1B15C"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25DF595" w14:textId="77777777" w:rsidR="000069D4" w:rsidRPr="00710D66" w:rsidRDefault="000069D4" w:rsidP="00A5173C">
            <w:pPr>
              <w:shd w:val="solid" w:color="FFFFFF" w:fill="FFFFFF"/>
              <w:spacing w:before="0" w:after="48" w:line="240" w:lineRule="atLeast"/>
              <w:rPr>
                <w:lang w:val="en-US"/>
              </w:rPr>
            </w:pPr>
          </w:p>
        </w:tc>
      </w:tr>
      <w:tr w:rsidR="000069D4" w14:paraId="2FAE0543" w14:textId="77777777" w:rsidTr="00876A8A">
        <w:trPr>
          <w:cantSplit/>
        </w:trPr>
        <w:tc>
          <w:tcPr>
            <w:tcW w:w="6487" w:type="dxa"/>
            <w:vMerge w:val="restart"/>
          </w:tcPr>
          <w:p w14:paraId="727C06B7" w14:textId="77777777" w:rsidR="000069D4"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Pr="00C05150">
              <w:rPr>
                <w:rFonts w:ascii="Verdana" w:hAnsi="Verdana"/>
                <w:sz w:val="20"/>
              </w:rPr>
              <w:t>Date</w:t>
            </w:r>
            <w:r>
              <w:rPr>
                <w:rFonts w:ascii="Verdana" w:hAnsi="Verdana"/>
                <w:sz w:val="20"/>
              </w:rPr>
              <w:t xml:space="preserve"> 20</w:t>
            </w:r>
            <w:r w:rsidR="00B27DDF">
              <w:rPr>
                <w:rFonts w:ascii="Verdana" w:hAnsi="Verdana"/>
                <w:sz w:val="20"/>
              </w:rPr>
              <w:t>xx</w:t>
            </w:r>
          </w:p>
          <w:p w14:paraId="1B1A834F" w14:textId="1AA850C8" w:rsidR="008614B2" w:rsidRPr="00982084" w:rsidRDefault="008614B2" w:rsidP="008614B2">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88358B">
              <w:rPr>
                <w:rFonts w:ascii="Verdana" w:hAnsi="Verdana"/>
                <w:sz w:val="20"/>
              </w:rPr>
              <w:t xml:space="preserve"> Report ITU-R </w:t>
            </w:r>
            <w:hyperlink r:id="rId7" w:history="1">
              <w:r w:rsidR="0088358B">
                <w:rPr>
                  <w:rStyle w:val="Hyperlink"/>
                  <w:rFonts w:ascii="Verdana" w:hAnsi="Verdana"/>
                  <w:sz w:val="20"/>
                </w:rPr>
                <w:t>SM.2303-3</w:t>
              </w:r>
            </w:hyperlink>
          </w:p>
        </w:tc>
        <w:tc>
          <w:tcPr>
            <w:tcW w:w="3402" w:type="dxa"/>
          </w:tcPr>
          <w:p w14:paraId="632C25AB" w14:textId="77777777" w:rsidR="000069D4" w:rsidRPr="008614B2" w:rsidRDefault="008614B2"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XX/-E</w:t>
            </w:r>
          </w:p>
        </w:tc>
      </w:tr>
      <w:tr w:rsidR="000069D4" w14:paraId="5A86F993" w14:textId="77777777" w:rsidTr="00876A8A">
        <w:trPr>
          <w:cantSplit/>
        </w:trPr>
        <w:tc>
          <w:tcPr>
            <w:tcW w:w="6487" w:type="dxa"/>
            <w:vMerge/>
          </w:tcPr>
          <w:p w14:paraId="420CA3A5"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79EED5A4" w14:textId="77777777" w:rsidR="000069D4" w:rsidRPr="008614B2" w:rsidRDefault="008614B2" w:rsidP="00A5173C">
            <w:pPr>
              <w:shd w:val="solid" w:color="FFFFFF" w:fill="FFFFFF"/>
              <w:spacing w:before="0" w:line="240" w:lineRule="atLeast"/>
              <w:rPr>
                <w:rFonts w:ascii="Verdana" w:hAnsi="Verdana"/>
                <w:sz w:val="20"/>
                <w:lang w:eastAsia="zh-CN"/>
              </w:rPr>
            </w:pPr>
            <w:r w:rsidRPr="00C05150">
              <w:rPr>
                <w:rFonts w:ascii="Verdana" w:hAnsi="Verdana"/>
                <w:b/>
                <w:sz w:val="20"/>
                <w:lang w:eastAsia="zh-CN"/>
              </w:rPr>
              <w:t>Date</w:t>
            </w:r>
            <w:r>
              <w:rPr>
                <w:rFonts w:ascii="Verdana" w:hAnsi="Verdana"/>
                <w:b/>
                <w:sz w:val="20"/>
                <w:lang w:eastAsia="zh-CN"/>
              </w:rPr>
              <w:t xml:space="preserve"> 20</w:t>
            </w:r>
            <w:r w:rsidR="00B27DDF">
              <w:rPr>
                <w:rFonts w:ascii="Verdana" w:hAnsi="Verdana"/>
                <w:b/>
                <w:sz w:val="20"/>
                <w:lang w:eastAsia="zh-CN"/>
              </w:rPr>
              <w:t>xx</w:t>
            </w:r>
          </w:p>
        </w:tc>
      </w:tr>
      <w:tr w:rsidR="000069D4" w14:paraId="6C3EBA5F" w14:textId="77777777" w:rsidTr="00876A8A">
        <w:trPr>
          <w:cantSplit/>
        </w:trPr>
        <w:tc>
          <w:tcPr>
            <w:tcW w:w="6487" w:type="dxa"/>
            <w:vMerge/>
          </w:tcPr>
          <w:p w14:paraId="07216621"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2757BEC8" w14:textId="77777777" w:rsidR="000069D4" w:rsidRPr="008614B2" w:rsidRDefault="002C5E1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Original: English</w:t>
            </w:r>
          </w:p>
        </w:tc>
      </w:tr>
      <w:tr w:rsidR="000069D4" w14:paraId="1031038C" w14:textId="77777777" w:rsidTr="00D046A7">
        <w:trPr>
          <w:cantSplit/>
        </w:trPr>
        <w:tc>
          <w:tcPr>
            <w:tcW w:w="9889" w:type="dxa"/>
            <w:gridSpan w:val="2"/>
          </w:tcPr>
          <w:p w14:paraId="3D80C5CC" w14:textId="5D8DC075" w:rsidR="000069D4" w:rsidRDefault="00A95543" w:rsidP="008614B2">
            <w:pPr>
              <w:pStyle w:val="Source"/>
              <w:rPr>
                <w:lang w:eastAsia="zh-CN"/>
              </w:rPr>
            </w:pPr>
            <w:bookmarkStart w:id="5" w:name="dsource" w:colFirst="0" w:colLast="0"/>
            <w:bookmarkEnd w:id="4"/>
            <w:r>
              <w:rPr>
                <w:lang w:eastAsia="zh-CN"/>
              </w:rPr>
              <w:t>United States of America</w:t>
            </w:r>
          </w:p>
        </w:tc>
      </w:tr>
      <w:tr w:rsidR="000069D4" w14:paraId="178BF50C" w14:textId="77777777" w:rsidTr="00D046A7">
        <w:trPr>
          <w:cantSplit/>
        </w:trPr>
        <w:tc>
          <w:tcPr>
            <w:tcW w:w="9889" w:type="dxa"/>
            <w:gridSpan w:val="2"/>
          </w:tcPr>
          <w:p w14:paraId="4361BC92" w14:textId="734DA904" w:rsidR="000069D4" w:rsidRDefault="00A95543" w:rsidP="00A5173C">
            <w:pPr>
              <w:pStyle w:val="Title1"/>
              <w:rPr>
                <w:lang w:eastAsia="zh-CN"/>
              </w:rPr>
            </w:pPr>
            <w:bookmarkStart w:id="6" w:name="drec" w:colFirst="0" w:colLast="0"/>
            <w:bookmarkEnd w:id="5"/>
            <w:r w:rsidRPr="00B20D13">
              <w:rPr>
                <w:rFonts w:eastAsiaTheme="minorEastAsia"/>
                <w:lang w:eastAsia="zh-CN"/>
              </w:rPr>
              <w:t xml:space="preserve">draft revision of </w:t>
            </w:r>
            <w:r>
              <w:rPr>
                <w:rFonts w:eastAsiaTheme="minorEastAsia"/>
                <w:lang w:eastAsia="zh-CN"/>
              </w:rPr>
              <w:br/>
              <w:t>RePORT</w:t>
            </w:r>
            <w:r w:rsidRPr="00B20D13">
              <w:rPr>
                <w:rFonts w:eastAsiaTheme="minorEastAsia"/>
                <w:lang w:eastAsia="zh-CN"/>
              </w:rPr>
              <w:t xml:space="preserve"> ITU-R SM.</w:t>
            </w:r>
            <w:r>
              <w:rPr>
                <w:rFonts w:eastAsiaTheme="minorEastAsia"/>
                <w:lang w:eastAsia="zh-CN"/>
              </w:rPr>
              <w:t>2303-3</w:t>
            </w:r>
          </w:p>
        </w:tc>
      </w:tr>
      <w:tr w:rsidR="000069D4" w14:paraId="35429E8F" w14:textId="77777777" w:rsidTr="00D046A7">
        <w:trPr>
          <w:cantSplit/>
        </w:trPr>
        <w:tc>
          <w:tcPr>
            <w:tcW w:w="9889" w:type="dxa"/>
            <w:gridSpan w:val="2"/>
          </w:tcPr>
          <w:p w14:paraId="6F449630" w14:textId="77777777" w:rsidR="000069D4" w:rsidRDefault="000069D4" w:rsidP="00A5173C">
            <w:pPr>
              <w:pStyle w:val="Title1"/>
              <w:rPr>
                <w:lang w:eastAsia="zh-CN"/>
              </w:rPr>
            </w:pPr>
            <w:bookmarkStart w:id="7" w:name="dtitle1" w:colFirst="0" w:colLast="0"/>
            <w:bookmarkEnd w:id="6"/>
          </w:p>
        </w:tc>
      </w:tr>
    </w:tbl>
    <w:p w14:paraId="3BD75EB0" w14:textId="43360C03" w:rsidR="00C75F07" w:rsidRDefault="0075512E" w:rsidP="0075512E">
      <w:pPr>
        <w:rPr>
          <w:lang w:val="en-US" w:eastAsia="zh-CN"/>
        </w:rPr>
      </w:pPr>
      <w:bookmarkStart w:id="8" w:name="dbreak"/>
      <w:bookmarkEnd w:id="7"/>
      <w:bookmarkEnd w:id="8"/>
      <w:r>
        <w:rPr>
          <w:b/>
          <w:bCs/>
          <w:lang w:val="en-US" w:eastAsia="zh-CN"/>
        </w:rPr>
        <w:t>Background</w:t>
      </w:r>
      <w:r>
        <w:rPr>
          <w:lang w:val="en-US" w:eastAsia="zh-CN"/>
        </w:rPr>
        <w:t xml:space="preserve">: </w:t>
      </w:r>
      <w:r w:rsidR="00A95543">
        <w:rPr>
          <w:lang w:val="en-US" w:eastAsia="zh-CN"/>
        </w:rPr>
        <w:t>Report</w:t>
      </w:r>
      <w:r>
        <w:rPr>
          <w:lang w:val="en-US" w:eastAsia="zh-CN"/>
        </w:rPr>
        <w:t xml:space="preserve"> ITU-R SM.</w:t>
      </w:r>
      <w:r w:rsidR="00A95543">
        <w:rPr>
          <w:lang w:val="en-US" w:eastAsia="zh-CN"/>
        </w:rPr>
        <w:t>2303-3</w:t>
      </w:r>
      <w:r w:rsidR="00C75F07">
        <w:rPr>
          <w:lang w:val="en-US" w:eastAsia="zh-CN"/>
        </w:rPr>
        <w:t xml:space="preserve">, </w:t>
      </w:r>
      <w:r w:rsidR="00C75F07" w:rsidRPr="00C75F07">
        <w:rPr>
          <w:bCs/>
          <w:i/>
          <w:iCs/>
          <w:lang w:eastAsia="zh-CN"/>
        </w:rPr>
        <w:t xml:space="preserve">Wireless power transmission using technologies other </w:t>
      </w:r>
      <w:r w:rsidR="00C75F07" w:rsidRPr="00C75F07">
        <w:rPr>
          <w:bCs/>
          <w:i/>
          <w:iCs/>
          <w:lang w:eastAsia="zh-CN"/>
        </w:rPr>
        <w:br/>
        <w:t>than radio frequency beam</w:t>
      </w:r>
      <w:r w:rsidR="00C75F07">
        <w:rPr>
          <w:bCs/>
          <w:i/>
          <w:iCs/>
          <w:lang w:eastAsia="zh-CN"/>
        </w:rPr>
        <w:t>,</w:t>
      </w:r>
      <w:r w:rsidR="00C75F07">
        <w:rPr>
          <w:b/>
          <w:lang w:eastAsia="zh-CN"/>
        </w:rPr>
        <w:t xml:space="preserve"> </w:t>
      </w:r>
      <w:r>
        <w:rPr>
          <w:lang w:val="en-US" w:eastAsia="zh-CN"/>
        </w:rPr>
        <w:t xml:space="preserve">was </w:t>
      </w:r>
      <w:r w:rsidR="00C75F07">
        <w:rPr>
          <w:lang w:val="en-US" w:eastAsia="zh-CN"/>
        </w:rPr>
        <w:t>updated to its latest version</w:t>
      </w:r>
      <w:r w:rsidR="00A95543">
        <w:rPr>
          <w:lang w:val="en-US" w:eastAsia="zh-CN"/>
        </w:rPr>
        <w:t xml:space="preserve"> in 2021</w:t>
      </w:r>
      <w:r w:rsidR="00C75F07">
        <w:rPr>
          <w:lang w:val="en-US" w:eastAsia="zh-CN"/>
        </w:rPr>
        <w:t>. This document, first published in 2014</w:t>
      </w:r>
      <w:r w:rsidR="00A95543">
        <w:rPr>
          <w:lang w:val="en-US" w:eastAsia="zh-CN"/>
        </w:rPr>
        <w:t>,</w:t>
      </w:r>
      <w:r w:rsidR="00C75F07">
        <w:rPr>
          <w:lang w:val="en-US" w:eastAsia="zh-CN"/>
        </w:rPr>
        <w:t xml:space="preserve"> originally contained all the information important to administrations considering non-beam WPT applications and compatibility studies for both electric vehicles and mobile and portable devices.</w:t>
      </w:r>
      <w:r w:rsidR="004C1CF5">
        <w:rPr>
          <w:lang w:val="en-US" w:eastAsia="zh-CN"/>
        </w:rPr>
        <w:t xml:space="preserve">  As WPT has evolved, additional </w:t>
      </w:r>
      <w:r w:rsidR="00FF0C78">
        <w:rPr>
          <w:lang w:val="en-US" w:eastAsia="zh-CN"/>
        </w:rPr>
        <w:t xml:space="preserve">ITU-R </w:t>
      </w:r>
      <w:r w:rsidR="004C1CF5">
        <w:rPr>
          <w:lang w:val="en-US" w:eastAsia="zh-CN"/>
        </w:rPr>
        <w:t xml:space="preserve">Reports and Recommendations have been developed to focus on </w:t>
      </w:r>
      <w:r w:rsidR="00FF0C78">
        <w:rPr>
          <w:lang w:val="en-US" w:eastAsia="zh-CN"/>
        </w:rPr>
        <w:t>the various spectrum management considerations of different applications. This requires further updates to Report ITU-R SM.2303-3 to ensure it remains consistent with the other documents.</w:t>
      </w:r>
    </w:p>
    <w:p w14:paraId="7A0248F6" w14:textId="02C96EFF" w:rsidR="0075512E" w:rsidRDefault="0075512E" w:rsidP="0075512E">
      <w:pPr>
        <w:rPr>
          <w:lang w:val="en-US" w:eastAsia="zh-CN"/>
        </w:rPr>
      </w:pPr>
      <w:r>
        <w:rPr>
          <w:lang w:val="en-US" w:eastAsia="zh-CN"/>
        </w:rPr>
        <w:t xml:space="preserve">Participants in recent meetings of WP1A have proposed multiple updates and improvements to </w:t>
      </w:r>
      <w:r w:rsidR="00FF0C78">
        <w:rPr>
          <w:lang w:val="en-US" w:eastAsia="zh-CN"/>
        </w:rPr>
        <w:t>Report ITU-R SM.2303-3</w:t>
      </w:r>
      <w:r>
        <w:rPr>
          <w:lang w:val="en-US" w:eastAsia="zh-CN"/>
        </w:rPr>
        <w:t xml:space="preserve">. Through these contributions the document has now reached a mature state and was elevated to Preliminary Draft Revision status at the June-July 2022 meeting of WP1A. </w:t>
      </w:r>
    </w:p>
    <w:p w14:paraId="13C75D65" w14:textId="2037A2D6" w:rsidR="0075512E" w:rsidRDefault="0075512E" w:rsidP="0075512E">
      <w:pPr>
        <w:rPr>
          <w:lang w:val="en-US" w:eastAsia="zh-CN"/>
        </w:rPr>
      </w:pPr>
      <w:r w:rsidRPr="00595F3F">
        <w:rPr>
          <w:b/>
          <w:bCs/>
          <w:lang w:val="en-US" w:eastAsia="zh-CN"/>
        </w:rPr>
        <w:t>Proposal</w:t>
      </w:r>
      <w:r w:rsidRPr="00595F3F">
        <w:rPr>
          <w:lang w:val="en-US" w:eastAsia="zh-CN"/>
        </w:rPr>
        <w:t xml:space="preserve">: </w:t>
      </w:r>
      <w:r>
        <w:rPr>
          <w:lang w:val="en-US" w:eastAsia="zh-CN"/>
        </w:rPr>
        <w:t>The United States proposes that minor editorial changes included in the Attachment be adopted</w:t>
      </w:r>
      <w:r w:rsidR="00A95543">
        <w:rPr>
          <w:lang w:val="en-US" w:eastAsia="zh-CN"/>
        </w:rPr>
        <w:t>.</w:t>
      </w:r>
      <w:r w:rsidR="003A4B40">
        <w:rPr>
          <w:lang w:val="en-US" w:eastAsia="zh-CN"/>
        </w:rPr>
        <w:t xml:space="preserve"> </w:t>
      </w:r>
      <w:r w:rsidR="00A95543">
        <w:rPr>
          <w:lang w:val="en-US" w:eastAsia="zh-CN"/>
        </w:rPr>
        <w:t xml:space="preserve">It </w:t>
      </w:r>
      <w:r>
        <w:rPr>
          <w:lang w:val="en-US" w:eastAsia="zh-CN"/>
        </w:rPr>
        <w:t>further proposes that Working Party 1A elevate the amended Re</w:t>
      </w:r>
      <w:r w:rsidR="00A95543">
        <w:rPr>
          <w:lang w:val="en-US" w:eastAsia="zh-CN"/>
        </w:rPr>
        <w:t>port</w:t>
      </w:r>
      <w:r>
        <w:rPr>
          <w:lang w:val="en-US" w:eastAsia="zh-CN"/>
        </w:rPr>
        <w:t xml:space="preserve"> ITU-R SM.</w:t>
      </w:r>
      <w:r w:rsidR="00A95543">
        <w:rPr>
          <w:lang w:val="en-US" w:eastAsia="zh-CN"/>
        </w:rPr>
        <w:t xml:space="preserve">2303-3 </w:t>
      </w:r>
      <w:r>
        <w:rPr>
          <w:lang w:val="en-US" w:eastAsia="zh-CN"/>
        </w:rPr>
        <w:t>to Draft Revision status and forward to Study Group 1 for further consideration and approval.</w:t>
      </w:r>
    </w:p>
    <w:p w14:paraId="6256B006" w14:textId="383031E7" w:rsidR="0075512E" w:rsidRPr="00595F3F" w:rsidRDefault="0075512E" w:rsidP="0075512E">
      <w:pPr>
        <w:rPr>
          <w:lang w:val="en-US" w:eastAsia="zh-CN"/>
        </w:rPr>
      </w:pPr>
      <w:r w:rsidRPr="001750B8">
        <w:rPr>
          <w:b/>
          <w:bCs/>
          <w:lang w:val="en-US" w:eastAsia="zh-CN"/>
        </w:rPr>
        <w:t>Attachment</w:t>
      </w:r>
      <w:r w:rsidRPr="00595F3F">
        <w:rPr>
          <w:lang w:val="en-US" w:eastAsia="zh-CN"/>
        </w:rPr>
        <w:t xml:space="preserve">: </w:t>
      </w:r>
      <w:r>
        <w:rPr>
          <w:lang w:val="en-US" w:eastAsia="zh-CN"/>
        </w:rPr>
        <w:t>Draft Revision to R</w:t>
      </w:r>
      <w:r w:rsidR="00A95543">
        <w:rPr>
          <w:lang w:val="en-US" w:eastAsia="zh-CN"/>
        </w:rPr>
        <w:t>eport</w:t>
      </w:r>
      <w:r>
        <w:rPr>
          <w:lang w:val="en-US" w:eastAsia="zh-CN"/>
        </w:rPr>
        <w:t xml:space="preserve"> ITU-R SM.</w:t>
      </w:r>
      <w:r w:rsidR="00A95543">
        <w:rPr>
          <w:lang w:val="en-US" w:eastAsia="zh-CN"/>
        </w:rPr>
        <w:t>2303</w:t>
      </w:r>
      <w:r>
        <w:rPr>
          <w:lang w:val="en-US" w:eastAsia="zh-CN"/>
        </w:rPr>
        <w:t>-</w:t>
      </w:r>
      <w:r w:rsidR="00A95543">
        <w:rPr>
          <w:lang w:val="en-US" w:eastAsia="zh-CN"/>
        </w:rPr>
        <w:t>3 (Excerpted</w:t>
      </w:r>
      <w:r w:rsidR="003A4B40">
        <w:rPr>
          <w:lang w:val="en-US" w:eastAsia="zh-CN"/>
        </w:rPr>
        <w:t xml:space="preserve">, with proposed changes highlighted in </w:t>
      </w:r>
      <w:r w:rsidR="003A4B40" w:rsidRPr="003A4B40">
        <w:rPr>
          <w:highlight w:val="yellow"/>
          <w:lang w:val="en-US" w:eastAsia="zh-CN"/>
        </w:rPr>
        <w:t>yellow</w:t>
      </w:r>
      <w:r w:rsidR="00A95543">
        <w:rPr>
          <w:lang w:val="en-US" w:eastAsia="zh-CN"/>
        </w:rPr>
        <w:t>)</w:t>
      </w:r>
      <w:r>
        <w:rPr>
          <w:lang w:val="en-US" w:eastAsia="zh-CN"/>
        </w:rPr>
        <w:t>.</w:t>
      </w:r>
    </w:p>
    <w:p w14:paraId="32ABC932" w14:textId="77777777" w:rsidR="0075512E" w:rsidRDefault="0075512E" w:rsidP="0075512E">
      <w:pPr>
        <w:pStyle w:val="Normalaftertitle"/>
        <w:rPr>
          <w:lang w:val="fr-FR" w:eastAsia="zh-CN"/>
        </w:rPr>
      </w:pPr>
    </w:p>
    <w:p w14:paraId="0352560A" w14:textId="77777777" w:rsidR="0075512E" w:rsidRDefault="0075512E" w:rsidP="0075512E">
      <w:pPr>
        <w:tabs>
          <w:tab w:val="clear" w:pos="1134"/>
          <w:tab w:val="clear" w:pos="1871"/>
          <w:tab w:val="clear" w:pos="2268"/>
        </w:tabs>
        <w:overflowPunct/>
        <w:autoSpaceDE/>
        <w:autoSpaceDN/>
        <w:adjustRightInd/>
        <w:spacing w:before="0"/>
        <w:textAlignment w:val="auto"/>
        <w:rPr>
          <w:lang w:val="fr-FR" w:eastAsia="zh-CN"/>
        </w:rPr>
      </w:pPr>
    </w:p>
    <w:p w14:paraId="08BB6D11" w14:textId="77777777" w:rsidR="0075512E" w:rsidRDefault="0075512E" w:rsidP="0075512E">
      <w:pPr>
        <w:rPr>
          <w:lang w:val="fr-FR" w:eastAsia="zh-CN"/>
        </w:rPr>
      </w:pPr>
    </w:p>
    <w:p w14:paraId="772F116F" w14:textId="4106ACA6" w:rsidR="00A95543" w:rsidRPr="00A95543" w:rsidRDefault="0075512E" w:rsidP="00A95543">
      <w:pPr>
        <w:pStyle w:val="AnnexNo"/>
        <w:rPr>
          <w:rFonts w:eastAsia="MS Mincho"/>
          <w:lang w:eastAsia="ja-JP"/>
        </w:rPr>
      </w:pPr>
      <w:r>
        <w:rPr>
          <w:rFonts w:eastAsia="MS Mincho"/>
          <w:lang w:eastAsia="ja-JP"/>
        </w:rPr>
        <w:lastRenderedPageBreak/>
        <w:t>Attachment</w:t>
      </w:r>
    </w:p>
    <w:p w14:paraId="3ECF4591" w14:textId="4E8EEAA7" w:rsidR="00A95543" w:rsidRPr="00E37BD3" w:rsidRDefault="00A95543" w:rsidP="00A95543">
      <w:pPr>
        <w:pStyle w:val="RepNo"/>
        <w:rPr>
          <w:lang w:eastAsia="zh-CN"/>
        </w:rPr>
      </w:pPr>
      <w:del w:id="9" w:author="USA" w:date="2023-02-28T16:16:00Z">
        <w:r w:rsidRPr="003A4B40" w:rsidDel="00FF0C78">
          <w:rPr>
            <w:highlight w:val="yellow"/>
            <w:lang w:eastAsia="zh-CN"/>
          </w:rPr>
          <w:delText>Preliminary</w:delText>
        </w:r>
        <w:r w:rsidRPr="00E37BD3" w:rsidDel="00FF0C78">
          <w:rPr>
            <w:lang w:eastAsia="zh-CN"/>
          </w:rPr>
          <w:delText xml:space="preserve"> </w:delText>
        </w:r>
      </w:del>
      <w:r w:rsidRPr="00E37BD3">
        <w:rPr>
          <w:lang w:eastAsia="zh-CN"/>
        </w:rPr>
        <w:t xml:space="preserve">Draft Revision of </w:t>
      </w:r>
      <w:r>
        <w:rPr>
          <w:lang w:eastAsia="zh-CN"/>
        </w:rPr>
        <w:br/>
      </w:r>
      <w:r w:rsidRPr="00E37BD3">
        <w:rPr>
          <w:lang w:eastAsia="zh-CN"/>
        </w:rPr>
        <w:t>REPORT ITU-R SM.2303-3</w:t>
      </w:r>
    </w:p>
    <w:p w14:paraId="30AC8EBD" w14:textId="77777777" w:rsidR="00A95543" w:rsidRPr="00E37BD3" w:rsidRDefault="00A95543" w:rsidP="00A95543">
      <w:pPr>
        <w:pStyle w:val="Reptitle"/>
      </w:pPr>
      <w:r w:rsidRPr="00E37BD3">
        <w:t xml:space="preserve">Wireless power transmission using technologies other </w:t>
      </w:r>
      <w:r w:rsidRPr="00E37BD3">
        <w:br/>
        <w:t xml:space="preserve">than radio frequency </w:t>
      </w:r>
      <w:proofErr w:type="gramStart"/>
      <w:r w:rsidRPr="00E37BD3">
        <w:t>beam</w:t>
      </w:r>
      <w:proofErr w:type="gramEnd"/>
    </w:p>
    <w:p w14:paraId="66ECB1F0" w14:textId="25BEA7B6" w:rsidR="00A95543" w:rsidRPr="00E37BD3" w:rsidRDefault="00A95543" w:rsidP="00A95543">
      <w:pPr>
        <w:pStyle w:val="Repref"/>
        <w:rPr>
          <w:ins w:id="10" w:author="Fernandez Jimenez, Virginia" w:date="2021-11-11T15:50:00Z"/>
          <w:lang w:eastAsia="zh-CN"/>
        </w:rPr>
      </w:pPr>
      <w:ins w:id="11" w:author="Editor DG SM.2303" w:date="2021-11-10T05:43:00Z">
        <w:r w:rsidRPr="00E37BD3">
          <w:rPr>
            <w:lang w:eastAsia="zh-CN"/>
          </w:rPr>
          <w:t>(Question ITU-R 210-</w:t>
        </w:r>
        <w:del w:id="12" w:author="USA" w:date="2023-02-28T16:16:00Z">
          <w:r w:rsidRPr="003A4B40" w:rsidDel="00FF0C78">
            <w:rPr>
              <w:highlight w:val="yellow"/>
              <w:lang w:eastAsia="zh-CN"/>
            </w:rPr>
            <w:delText>3</w:delText>
          </w:r>
        </w:del>
      </w:ins>
      <w:ins w:id="13" w:author="USA" w:date="2023-02-28T16:16:00Z">
        <w:r w:rsidR="00FF0C78" w:rsidRPr="003A4B40">
          <w:rPr>
            <w:highlight w:val="yellow"/>
            <w:lang w:eastAsia="zh-CN"/>
          </w:rPr>
          <w:t>4</w:t>
        </w:r>
      </w:ins>
      <w:ins w:id="14" w:author="Editor DG SM.2303" w:date="2021-11-10T05:43:00Z">
        <w:r w:rsidRPr="00E37BD3">
          <w:rPr>
            <w:lang w:eastAsia="zh-CN"/>
          </w:rPr>
          <w:t>/1)</w:t>
        </w:r>
      </w:ins>
    </w:p>
    <w:p w14:paraId="58D456E3" w14:textId="65162897" w:rsidR="00A95543" w:rsidRDefault="00A95543" w:rsidP="00A95543">
      <w:pPr>
        <w:rPr>
          <w:lang w:val="fr-FR" w:eastAsia="zh-CN"/>
        </w:rPr>
      </w:pPr>
    </w:p>
    <w:p w14:paraId="1E2018CD" w14:textId="32875932" w:rsidR="00A95543" w:rsidRDefault="00A95543" w:rsidP="00A95543">
      <w:pPr>
        <w:rPr>
          <w:lang w:val="fr-FR" w:eastAsia="zh-CN"/>
        </w:rPr>
      </w:pPr>
      <w:r>
        <w:rPr>
          <w:lang w:val="fr-FR" w:eastAsia="zh-CN"/>
        </w:rPr>
        <w:t>…</w:t>
      </w:r>
    </w:p>
    <w:p w14:paraId="0D759854" w14:textId="77777777" w:rsidR="00A95543" w:rsidRPr="00A95543" w:rsidRDefault="00A95543" w:rsidP="00A95543">
      <w:pPr>
        <w:rPr>
          <w:lang w:val="fr-FR" w:eastAsia="zh-CN"/>
        </w:rPr>
      </w:pPr>
    </w:p>
    <w:p w14:paraId="31EC1CA8" w14:textId="7DB43A9F" w:rsidR="00A95543" w:rsidRPr="00E37BD3" w:rsidRDefault="00A95543" w:rsidP="00A95543">
      <w:pPr>
        <w:pStyle w:val="Heading2"/>
        <w:rPr>
          <w:ins w:id="15" w:author="USA" w:date="2021-11-08T07:09:00Z"/>
        </w:rPr>
      </w:pPr>
      <w:ins w:id="16" w:author="USA" w:date="2021-11-08T07:09:00Z">
        <w:r w:rsidRPr="00E37BD3">
          <w:t>7.5</w:t>
        </w:r>
        <w:r w:rsidRPr="00E37BD3">
          <w:tab/>
          <w:t xml:space="preserve">Frequency range </w:t>
        </w:r>
      </w:ins>
      <w:ins w:id="17" w:author="Editor DG SM.2303" w:date="2022-07-06T15:42:00Z">
        <w:del w:id="18" w:author="USA" w:date="2023-02-28T16:16:00Z">
          <w:r w:rsidRPr="003A4B40" w:rsidDel="00FF0C78">
            <w:rPr>
              <w:highlight w:val="yellow"/>
            </w:rPr>
            <w:delText>[1 610]</w:delText>
          </w:r>
        </w:del>
      </w:ins>
      <w:ins w:id="19" w:author="USA" w:date="2021-11-08T07:09:00Z">
        <w:r w:rsidRPr="00E37BD3">
          <w:t>1 700–1 800 kHz for WPT for mobile and portable devices</w:t>
        </w:r>
      </w:ins>
    </w:p>
    <w:p w14:paraId="4A142D8D" w14:textId="77777777" w:rsidR="00A95543" w:rsidRPr="00E37BD3" w:rsidRDefault="00A95543" w:rsidP="00A95543">
      <w:pPr>
        <w:tabs>
          <w:tab w:val="clear" w:pos="1134"/>
          <w:tab w:val="clear" w:pos="1871"/>
          <w:tab w:val="clear" w:pos="2268"/>
          <w:tab w:val="left" w:pos="794"/>
          <w:tab w:val="left" w:pos="1191"/>
          <w:tab w:val="left" w:pos="1588"/>
          <w:tab w:val="left" w:pos="1985"/>
        </w:tabs>
        <w:jc w:val="both"/>
        <w:rPr>
          <w:ins w:id="20" w:author="USA" w:date="2021-11-08T07:09:00Z"/>
        </w:rPr>
      </w:pPr>
      <w:ins w:id="21" w:author="USA" w:date="2021-11-08T07:09:00Z">
        <w:r w:rsidRPr="00E37BD3">
          <w:rPr>
            <w:lang w:eastAsia="ja-JP"/>
          </w:rPr>
          <w:t xml:space="preserve">Further studies pursuant to Recommendation ITU-R </w:t>
        </w:r>
        <w:r w:rsidRPr="00E37BD3">
          <w:rPr>
            <w:lang w:eastAsia="ja-JP"/>
          </w:rPr>
          <w:fldChar w:fldCharType="begin"/>
        </w:r>
        <w:r w:rsidRPr="00E37BD3">
          <w:rPr>
            <w:lang w:eastAsia="ja-JP"/>
          </w:rPr>
          <w:instrText xml:space="preserve"> HYPERLINK "https://www.itu.int/rec/R-REC-SM/recommendation.asp?lang=en&amp;parent=R-REC-SM.2129" </w:instrText>
        </w:r>
        <w:r w:rsidRPr="00E37BD3">
          <w:rPr>
            <w:lang w:eastAsia="ja-JP"/>
          </w:rPr>
        </w:r>
        <w:r w:rsidRPr="00E37BD3">
          <w:rPr>
            <w:lang w:eastAsia="ja-JP"/>
          </w:rPr>
          <w:fldChar w:fldCharType="separate"/>
        </w:r>
        <w:r w:rsidRPr="00E37BD3">
          <w:rPr>
            <w:rPrChange w:id="22" w:author="Editor DG SM.2303" w:date="2022-07-06T15:43:00Z">
              <w:rPr>
                <w:rStyle w:val="Hyperlink"/>
                <w:lang w:eastAsia="ja-JP"/>
              </w:rPr>
            </w:rPrChange>
          </w:rPr>
          <w:t>SM.2129</w:t>
        </w:r>
        <w:r w:rsidRPr="00E37BD3">
          <w:rPr>
            <w:lang w:eastAsia="ja-JP"/>
          </w:rPr>
          <w:fldChar w:fldCharType="end"/>
        </w:r>
        <w:r w:rsidRPr="00E37BD3">
          <w:rPr>
            <w:lang w:eastAsia="ja-JP"/>
          </w:rPr>
          <w:t xml:space="preserve"> ‘Guidance on frequency ranges for operation of non-beam wireless power transmission systems for mobile and portable devices’ can be found in Report ITU-R SM.2449. </w:t>
        </w:r>
      </w:ins>
    </w:p>
    <w:p w14:paraId="76110283" w14:textId="77777777" w:rsidR="00A95543" w:rsidRPr="00E37BD3" w:rsidRDefault="00A95543" w:rsidP="00A95543">
      <w:pPr>
        <w:pStyle w:val="Heading2"/>
        <w:rPr>
          <w:ins w:id="23" w:author="USA" w:date="2021-11-08T07:09:00Z"/>
        </w:rPr>
      </w:pPr>
      <w:ins w:id="24" w:author="USA" w:date="2021-11-08T07:09:00Z">
        <w:r w:rsidRPr="00E37BD3">
          <w:t>7.6</w:t>
        </w:r>
        <w:r w:rsidRPr="00E37BD3">
          <w:tab/>
        </w:r>
      </w:ins>
      <w:ins w:id="25" w:author="Editor DG SM.2303" w:date="2022-07-06T15:41:00Z">
        <w:del w:id="26" w:author="USA" w:date="2023-02-28T16:16:00Z">
          <w:r w:rsidRPr="003A4B40" w:rsidDel="00FF0C78">
            <w:rPr>
              <w:highlight w:val="yellow"/>
            </w:rPr>
            <w:delText>[</w:delText>
          </w:r>
        </w:del>
      </w:ins>
      <w:ins w:id="27" w:author="USA" w:date="2021-11-08T07:09:00Z">
        <w:r w:rsidRPr="00E37BD3">
          <w:t>Frequency range 2 000–2 170 kHz for WPT for mobile and portable devices</w:t>
        </w:r>
      </w:ins>
      <w:ins w:id="28" w:author="Editor DG SM.2303" w:date="2022-07-06T15:41:00Z">
        <w:del w:id="29" w:author="USA" w:date="2023-02-28T16:16:00Z">
          <w:r w:rsidRPr="003A4B40" w:rsidDel="00FF0C78">
            <w:rPr>
              <w:highlight w:val="yellow"/>
            </w:rPr>
            <w:delText>]</w:delText>
          </w:r>
        </w:del>
      </w:ins>
    </w:p>
    <w:p w14:paraId="059A4CCF" w14:textId="77777777" w:rsidR="00A95543" w:rsidRPr="00E37BD3" w:rsidRDefault="00A95543" w:rsidP="00A95543">
      <w:pPr>
        <w:tabs>
          <w:tab w:val="clear" w:pos="1134"/>
          <w:tab w:val="clear" w:pos="1871"/>
          <w:tab w:val="clear" w:pos="2268"/>
          <w:tab w:val="left" w:pos="794"/>
          <w:tab w:val="left" w:pos="1191"/>
          <w:tab w:val="left" w:pos="1588"/>
          <w:tab w:val="left" w:pos="1985"/>
        </w:tabs>
        <w:jc w:val="both"/>
        <w:rPr>
          <w:ins w:id="30" w:author="USA" w:date="2021-11-08T07:09:00Z"/>
        </w:rPr>
      </w:pPr>
      <w:ins w:id="31" w:author="Editor DG SM.2303" w:date="2022-07-06T15:41:00Z">
        <w:del w:id="32" w:author="USA" w:date="2023-02-28T16:16:00Z">
          <w:r w:rsidRPr="003A4B40" w:rsidDel="00FF0C78">
            <w:rPr>
              <w:highlight w:val="yellow"/>
              <w:lang w:eastAsia="ja-JP"/>
            </w:rPr>
            <w:delText>[</w:delText>
          </w:r>
        </w:del>
      </w:ins>
      <w:ins w:id="33" w:author="USA" w:date="2021-11-08T07:09:00Z">
        <w:r w:rsidRPr="00E37BD3">
          <w:rPr>
            <w:lang w:eastAsia="ja-JP"/>
          </w:rPr>
          <w:t xml:space="preserve">Further studies pursuant to Recommendation ITU-R </w:t>
        </w:r>
        <w:r w:rsidRPr="00E37BD3">
          <w:rPr>
            <w:lang w:eastAsia="ja-JP"/>
          </w:rPr>
          <w:fldChar w:fldCharType="begin"/>
        </w:r>
        <w:r w:rsidRPr="00E37BD3">
          <w:rPr>
            <w:lang w:eastAsia="ja-JP"/>
          </w:rPr>
          <w:instrText xml:space="preserve"> HYPERLINK "https://www.itu.int/rec/R-REC-SM/recommendation.asp?lang=en&amp;parent=R-REC-SM.2129" </w:instrText>
        </w:r>
        <w:r w:rsidRPr="00E37BD3">
          <w:rPr>
            <w:lang w:eastAsia="ja-JP"/>
          </w:rPr>
        </w:r>
        <w:r w:rsidRPr="00E37BD3">
          <w:rPr>
            <w:lang w:eastAsia="ja-JP"/>
          </w:rPr>
          <w:fldChar w:fldCharType="separate"/>
        </w:r>
        <w:r w:rsidRPr="00E37BD3">
          <w:rPr>
            <w:rPrChange w:id="34" w:author="Editor DG SM.2303" w:date="2022-07-06T15:43:00Z">
              <w:rPr>
                <w:rStyle w:val="Hyperlink"/>
                <w:lang w:eastAsia="ja-JP"/>
              </w:rPr>
            </w:rPrChange>
          </w:rPr>
          <w:t>SM.2129</w:t>
        </w:r>
        <w:r w:rsidRPr="00E37BD3">
          <w:rPr>
            <w:lang w:eastAsia="ja-JP"/>
          </w:rPr>
          <w:fldChar w:fldCharType="end"/>
        </w:r>
        <w:r w:rsidRPr="00E37BD3">
          <w:rPr>
            <w:lang w:eastAsia="ja-JP"/>
          </w:rPr>
          <w:t xml:space="preserve"> ‘Guidance on frequency ranges for operation of non-beam wireless power transmission systems for mobile and portable devices’ can be found in Report ITU-R SM.2449.</w:t>
        </w:r>
      </w:ins>
      <w:ins w:id="35" w:author="Editor DG SM.2303" w:date="2022-07-06T15:41:00Z">
        <w:del w:id="36" w:author="USA" w:date="2023-02-28T16:16:00Z">
          <w:r w:rsidRPr="003A4B40" w:rsidDel="00FF0C78">
            <w:rPr>
              <w:highlight w:val="yellow"/>
              <w:lang w:eastAsia="ja-JP"/>
            </w:rPr>
            <w:delText>]</w:delText>
          </w:r>
        </w:del>
      </w:ins>
      <w:ins w:id="37" w:author="USA" w:date="2021-11-08T07:09:00Z">
        <w:r w:rsidRPr="00E37BD3">
          <w:rPr>
            <w:lang w:eastAsia="ja-JP"/>
          </w:rPr>
          <w:t xml:space="preserve"> </w:t>
        </w:r>
      </w:ins>
    </w:p>
    <w:p w14:paraId="6B851970" w14:textId="77777777" w:rsidR="008614B2" w:rsidRDefault="008614B2">
      <w:pPr>
        <w:tabs>
          <w:tab w:val="clear" w:pos="1134"/>
          <w:tab w:val="clear" w:pos="1871"/>
          <w:tab w:val="clear" w:pos="2268"/>
        </w:tabs>
        <w:overflowPunct/>
        <w:autoSpaceDE/>
        <w:autoSpaceDN/>
        <w:adjustRightInd/>
        <w:spacing w:before="0"/>
        <w:textAlignment w:val="auto"/>
        <w:rPr>
          <w:lang w:val="fr-FR" w:eastAsia="zh-CN"/>
        </w:rPr>
      </w:pPr>
    </w:p>
    <w:p w14:paraId="6C2DC576" w14:textId="3C2A3306" w:rsidR="000069D4" w:rsidRDefault="00324411" w:rsidP="00DD4BED">
      <w:pPr>
        <w:rPr>
          <w:lang w:val="fr-FR" w:eastAsia="zh-CN"/>
        </w:rPr>
      </w:pPr>
      <w:r>
        <w:rPr>
          <w:lang w:val="fr-FR" w:eastAsia="zh-CN"/>
        </w:rPr>
        <w:t>…</w:t>
      </w:r>
    </w:p>
    <w:sectPr w:rsidR="000069D4" w:rsidSect="00D02712">
      <w:headerReference w:type="default" r:id="rId8"/>
      <w:footerReference w:type="default" r:id="rId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0A896" w14:textId="77777777" w:rsidR="00945934" w:rsidRDefault="00945934">
      <w:r>
        <w:separator/>
      </w:r>
    </w:p>
  </w:endnote>
  <w:endnote w:type="continuationSeparator" w:id="0">
    <w:p w14:paraId="3B9D5BEB" w14:textId="77777777" w:rsidR="00945934" w:rsidRDefault="0094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3897" w14:textId="4C2847B3" w:rsidR="00FA124A" w:rsidRPr="002F7CB3" w:rsidRDefault="00000000">
    <w:pPr>
      <w:pStyle w:val="Footer"/>
      <w:rPr>
        <w:lang w:val="en-US"/>
      </w:rPr>
    </w:pPr>
    <w:fldSimple w:instr=" FILENAME \p \* MERGEFORMAT ">
      <w:r w:rsidR="008614B2" w:rsidRPr="008614B2">
        <w:rPr>
          <w:lang w:val="en-US"/>
        </w:rPr>
        <w:t>Document43</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397E9B">
      <w:t>02.03.23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614B2">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79BC7" w14:textId="77777777" w:rsidR="00945934" w:rsidRDefault="00945934">
      <w:r>
        <w:t>____________________</w:t>
      </w:r>
    </w:p>
  </w:footnote>
  <w:footnote w:type="continuationSeparator" w:id="0">
    <w:p w14:paraId="19FF68FE" w14:textId="77777777" w:rsidR="00945934" w:rsidRDefault="00945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661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14:paraId="3841D959" w14:textId="77777777" w:rsidR="00FA124A" w:rsidRDefault="008614B2">
    <w:pPr>
      <w:pStyle w:val="Header"/>
      <w:rPr>
        <w:lang w:val="en-US"/>
      </w:rPr>
    </w:pPr>
    <w:r>
      <w:rPr>
        <w:lang w:val="en-US"/>
      </w:rPr>
      <w:t>XXX-E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5"/>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309D8"/>
    <w:rsid w:val="00277668"/>
    <w:rsid w:val="002A7FE2"/>
    <w:rsid w:val="002C5E14"/>
    <w:rsid w:val="002E1B4F"/>
    <w:rsid w:val="002F2E67"/>
    <w:rsid w:val="002F7CB3"/>
    <w:rsid w:val="00315546"/>
    <w:rsid w:val="00324411"/>
    <w:rsid w:val="00327764"/>
    <w:rsid w:val="00330567"/>
    <w:rsid w:val="00386A9D"/>
    <w:rsid w:val="00391081"/>
    <w:rsid w:val="00397E9B"/>
    <w:rsid w:val="003A4B40"/>
    <w:rsid w:val="003B2789"/>
    <w:rsid w:val="003C13CE"/>
    <w:rsid w:val="003C697E"/>
    <w:rsid w:val="003E2518"/>
    <w:rsid w:val="003E7CEF"/>
    <w:rsid w:val="004B1EF7"/>
    <w:rsid w:val="004B3FAD"/>
    <w:rsid w:val="004C1CF5"/>
    <w:rsid w:val="004C5749"/>
    <w:rsid w:val="004F1053"/>
    <w:rsid w:val="00501DCA"/>
    <w:rsid w:val="00513A47"/>
    <w:rsid w:val="005408DF"/>
    <w:rsid w:val="00542EA1"/>
    <w:rsid w:val="00573344"/>
    <w:rsid w:val="00583F9B"/>
    <w:rsid w:val="005B0D29"/>
    <w:rsid w:val="005E5C10"/>
    <w:rsid w:val="005F2C78"/>
    <w:rsid w:val="006144E4"/>
    <w:rsid w:val="00650299"/>
    <w:rsid w:val="00655FC5"/>
    <w:rsid w:val="006900CD"/>
    <w:rsid w:val="0075512E"/>
    <w:rsid w:val="0080538C"/>
    <w:rsid w:val="00814E0A"/>
    <w:rsid w:val="00822581"/>
    <w:rsid w:val="008309DD"/>
    <w:rsid w:val="0083227A"/>
    <w:rsid w:val="008614B2"/>
    <w:rsid w:val="00866900"/>
    <w:rsid w:val="00876A8A"/>
    <w:rsid w:val="00881BA1"/>
    <w:rsid w:val="0088358B"/>
    <w:rsid w:val="008C2302"/>
    <w:rsid w:val="008C26B8"/>
    <w:rsid w:val="008F208F"/>
    <w:rsid w:val="00945934"/>
    <w:rsid w:val="00982084"/>
    <w:rsid w:val="00995963"/>
    <w:rsid w:val="009B61EB"/>
    <w:rsid w:val="009C2064"/>
    <w:rsid w:val="009D1697"/>
    <w:rsid w:val="009F3A46"/>
    <w:rsid w:val="009F6520"/>
    <w:rsid w:val="00A014F8"/>
    <w:rsid w:val="00A135F9"/>
    <w:rsid w:val="00A5173C"/>
    <w:rsid w:val="00A61AEF"/>
    <w:rsid w:val="00A95543"/>
    <w:rsid w:val="00AD2345"/>
    <w:rsid w:val="00AF173A"/>
    <w:rsid w:val="00B066A4"/>
    <w:rsid w:val="00B07A13"/>
    <w:rsid w:val="00B27DDF"/>
    <w:rsid w:val="00B4279B"/>
    <w:rsid w:val="00B45FC9"/>
    <w:rsid w:val="00B76F35"/>
    <w:rsid w:val="00B81138"/>
    <w:rsid w:val="00BC7CCF"/>
    <w:rsid w:val="00BE470B"/>
    <w:rsid w:val="00C05150"/>
    <w:rsid w:val="00C14DA8"/>
    <w:rsid w:val="00C57A91"/>
    <w:rsid w:val="00C75F07"/>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 w:val="00FF0C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53D3E"/>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NormalaftertitleChar">
    <w:name w:val="Normal_after_title Char"/>
    <w:link w:val="Normalaftertitle"/>
    <w:uiPriority w:val="99"/>
    <w:locked/>
    <w:rsid w:val="0075512E"/>
    <w:rPr>
      <w:rFonts w:ascii="Times New Roman" w:hAnsi="Times New Roman"/>
      <w:sz w:val="24"/>
      <w:lang w:val="en-GB" w:eastAsia="en-US"/>
    </w:rPr>
  </w:style>
  <w:style w:type="character" w:styleId="Hyperlink">
    <w:name w:val="Hyperlink"/>
    <w:aliases w:val="CEO_Hyperlink,超级链接,ECC Hyperlink,超?级链,Style 58,超????,하이퍼링크2,超链接1,超?级链?,Style?,S,하이퍼링크21"/>
    <w:basedOn w:val="DefaultParagraphFont"/>
    <w:uiPriority w:val="99"/>
    <w:qFormat/>
    <w:rsid w:val="00A95543"/>
    <w:rPr>
      <w:color w:val="0000FF"/>
      <w:u w:val="single"/>
    </w:rPr>
  </w:style>
  <w:style w:type="character" w:customStyle="1" w:styleId="Heading2Char">
    <w:name w:val="Heading 2 Char"/>
    <w:basedOn w:val="DefaultParagraphFont"/>
    <w:link w:val="Heading2"/>
    <w:rsid w:val="00A95543"/>
    <w:rPr>
      <w:rFonts w:ascii="Times New Roman" w:hAnsi="Times New Roman"/>
      <w:b/>
      <w:sz w:val="24"/>
      <w:lang w:val="en-GB" w:eastAsia="en-US"/>
    </w:rPr>
  </w:style>
  <w:style w:type="paragraph" w:styleId="Revision">
    <w:name w:val="Revision"/>
    <w:hidden/>
    <w:uiPriority w:val="99"/>
    <w:semiHidden/>
    <w:rsid w:val="00FF0C78"/>
    <w:rPr>
      <w:rFonts w:ascii="Times New Roman" w:hAnsi="Times New Roman"/>
      <w:sz w:val="24"/>
      <w:lang w:val="en-GB" w:eastAsia="en-US"/>
    </w:rPr>
  </w:style>
  <w:style w:type="paragraph" w:customStyle="1" w:styleId="TabletitleBR">
    <w:name w:val="Table_title_BR"/>
    <w:basedOn w:val="Normal"/>
    <w:next w:val="Normal"/>
    <w:qFormat/>
    <w:rsid w:val="0088358B"/>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itu.int/pub/R-REP-SM.230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C:\Users\norton\AppData\Roaming\Microsoft\Templates\PE_BR.dotm</Template>
  <TotalTime>39</TotalTime>
  <Pages>3</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USA</cp:lastModifiedBy>
  <cp:revision>7</cp:revision>
  <cp:lastPrinted>2008-02-21T14:04:00Z</cp:lastPrinted>
  <dcterms:created xsi:type="dcterms:W3CDTF">2023-02-28T23:31:00Z</dcterms:created>
  <dcterms:modified xsi:type="dcterms:W3CDTF">2023-03-07T21:57:00Z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