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60" w:vertAnchor="text" w:horzAnchor="margin" w:tblpY="-111"/>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3"/>
        <w:gridCol w:w="5407"/>
      </w:tblGrid>
      <w:tr w:rsidR="00B7090E" w14:paraId="06E8498F" w14:textId="77777777" w:rsidTr="00B7090E">
        <w:trPr>
          <w:trHeight w:val="459"/>
        </w:trPr>
        <w:tc>
          <w:tcPr>
            <w:tcW w:w="9393"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000D465F" w14:textId="77777777" w:rsidR="00B7090E" w:rsidRDefault="00B7090E" w:rsidP="0070088C">
            <w:pPr>
              <w:pStyle w:val="TabletitleBR"/>
              <w:keepNext w:val="0"/>
              <w:keepLines w:val="0"/>
              <w:tabs>
                <w:tab w:val="center" w:pos="4680"/>
              </w:tabs>
              <w:suppressAutoHyphens/>
              <w:spacing w:after="0"/>
              <w:rPr>
                <w:spacing w:val="-3"/>
                <w:szCs w:val="24"/>
              </w:rPr>
            </w:pPr>
            <w:r>
              <w:rPr>
                <w:b w:val="0"/>
              </w:rPr>
              <w:br w:type="page"/>
            </w:r>
            <w:r>
              <w:rPr>
                <w:spacing w:val="-3"/>
                <w:szCs w:val="24"/>
              </w:rPr>
              <w:t>U.S. Radiocommunications Sector</w:t>
            </w:r>
          </w:p>
          <w:p w14:paraId="18516DA6" w14:textId="58DA0C2D" w:rsidR="00B7090E" w:rsidRDefault="00B7090E" w:rsidP="0070088C">
            <w:pPr>
              <w:pStyle w:val="TabletitleBR"/>
              <w:rPr>
                <w:spacing w:val="-3"/>
                <w:szCs w:val="24"/>
              </w:rPr>
            </w:pPr>
            <w:r>
              <w:rPr>
                <w:spacing w:val="-3"/>
                <w:szCs w:val="24"/>
              </w:rPr>
              <w:t>Fact Sheet</w:t>
            </w:r>
          </w:p>
        </w:tc>
      </w:tr>
      <w:tr w:rsidR="00B7090E" w14:paraId="18A38BF2" w14:textId="77777777" w:rsidTr="00B7090E">
        <w:trPr>
          <w:trHeight w:val="951"/>
        </w:trPr>
        <w:tc>
          <w:tcPr>
            <w:tcW w:w="3984" w:type="dxa"/>
            <w:tcBorders>
              <w:top w:val="single" w:sz="6" w:space="0" w:color="auto"/>
              <w:left w:val="double" w:sz="6" w:space="0" w:color="auto"/>
              <w:bottom w:val="single" w:sz="6" w:space="0" w:color="auto"/>
              <w:right w:val="single" w:sz="6" w:space="0" w:color="auto"/>
            </w:tcBorders>
            <w:hideMark/>
          </w:tcPr>
          <w:p w14:paraId="185AA253" w14:textId="77777777" w:rsidR="00B7090E" w:rsidRDefault="00B7090E" w:rsidP="0070088C">
            <w:pPr>
              <w:spacing w:after="120" w:line="256" w:lineRule="auto"/>
              <w:ind w:left="900" w:right="144" w:hanging="756"/>
              <w:rPr>
                <w:szCs w:val="24"/>
              </w:rPr>
            </w:pPr>
            <w:r>
              <w:rPr>
                <w:b/>
              </w:rPr>
              <w:t>Working Party:</w:t>
            </w:r>
            <w:r>
              <w:t xml:space="preserve">  ITU-R WP1A</w:t>
            </w:r>
          </w:p>
        </w:tc>
        <w:tc>
          <w:tcPr>
            <w:tcW w:w="5409" w:type="dxa"/>
            <w:tcBorders>
              <w:top w:val="single" w:sz="6" w:space="0" w:color="auto"/>
              <w:left w:val="single" w:sz="6" w:space="0" w:color="auto"/>
              <w:bottom w:val="single" w:sz="6" w:space="0" w:color="auto"/>
              <w:right w:val="double" w:sz="6" w:space="0" w:color="auto"/>
            </w:tcBorders>
            <w:hideMark/>
          </w:tcPr>
          <w:p w14:paraId="68121459" w14:textId="7BB24DF8" w:rsidR="00B7090E" w:rsidRDefault="00B7090E" w:rsidP="0070088C">
            <w:pPr>
              <w:spacing w:after="120" w:line="256" w:lineRule="auto"/>
              <w:ind w:left="144" w:right="144"/>
            </w:pPr>
            <w:r>
              <w:rPr>
                <w:b/>
              </w:rPr>
              <w:t>Document No:</w:t>
            </w:r>
            <w:r>
              <w:t xml:space="preserve">  USWP1A-</w:t>
            </w:r>
            <w:r w:rsidR="00492D1C">
              <w:t>01</w:t>
            </w:r>
            <w:ins w:id="0" w:author="Matthew Greenspan" w:date="2023-03-14T17:56:00Z">
              <w:r w:rsidR="00833A5A">
                <w:t>_SD</w:t>
              </w:r>
            </w:ins>
          </w:p>
        </w:tc>
      </w:tr>
      <w:tr w:rsidR="00B7090E" w14:paraId="6F25AA50" w14:textId="77777777" w:rsidTr="00B7090E">
        <w:trPr>
          <w:trHeight w:val="378"/>
        </w:trPr>
        <w:tc>
          <w:tcPr>
            <w:tcW w:w="3984" w:type="dxa"/>
            <w:tcBorders>
              <w:top w:val="single" w:sz="6" w:space="0" w:color="auto"/>
              <w:left w:val="double" w:sz="6" w:space="0" w:color="auto"/>
              <w:bottom w:val="single" w:sz="6" w:space="0" w:color="auto"/>
              <w:right w:val="single" w:sz="6" w:space="0" w:color="auto"/>
            </w:tcBorders>
            <w:hideMark/>
          </w:tcPr>
          <w:p w14:paraId="553C7C9C" w14:textId="7FDECA51" w:rsidR="00B7090E" w:rsidRDefault="00B7090E" w:rsidP="0070088C">
            <w:pPr>
              <w:spacing w:line="256" w:lineRule="auto"/>
              <w:ind w:left="144" w:right="144"/>
            </w:pPr>
            <w:r>
              <w:rPr>
                <w:b/>
              </w:rPr>
              <w:t xml:space="preserve">Ref:  </w:t>
            </w:r>
            <w:r>
              <w:t xml:space="preserve"> </w:t>
            </w:r>
            <w:r>
              <w:rPr>
                <w:bCs/>
              </w:rPr>
              <w:t xml:space="preserve"> Report</w:t>
            </w:r>
            <w:r>
              <w:t xml:space="preserve"> </w:t>
            </w:r>
            <w:r w:rsidR="00833A5A">
              <w:t xml:space="preserve">ITU-R </w:t>
            </w:r>
            <w:r>
              <w:rPr>
                <w:bCs/>
              </w:rPr>
              <w:t xml:space="preserve">SM.2392-1 </w:t>
            </w:r>
            <w:r>
              <w:rPr>
                <w:b/>
              </w:rPr>
              <w:br/>
            </w:r>
            <w:r>
              <w:t xml:space="preserve"> </w:t>
            </w:r>
          </w:p>
        </w:tc>
        <w:tc>
          <w:tcPr>
            <w:tcW w:w="5409" w:type="dxa"/>
            <w:tcBorders>
              <w:top w:val="single" w:sz="6" w:space="0" w:color="auto"/>
              <w:left w:val="single" w:sz="6" w:space="0" w:color="auto"/>
              <w:bottom w:val="single" w:sz="6" w:space="0" w:color="auto"/>
              <w:right w:val="double" w:sz="6" w:space="0" w:color="auto"/>
            </w:tcBorders>
            <w:hideMark/>
          </w:tcPr>
          <w:p w14:paraId="0C854145" w14:textId="661EC66F" w:rsidR="00B7090E" w:rsidRDefault="00B7090E" w:rsidP="0070088C">
            <w:pPr>
              <w:tabs>
                <w:tab w:val="left" w:pos="162"/>
              </w:tabs>
              <w:spacing w:line="256" w:lineRule="auto"/>
              <w:ind w:left="612" w:right="144" w:hanging="468"/>
            </w:pPr>
            <w:r>
              <w:rPr>
                <w:b/>
              </w:rPr>
              <w:t>Date:</w:t>
            </w:r>
            <w:r>
              <w:t xml:space="preserve">  </w:t>
            </w:r>
            <w:ins w:id="1" w:author="Matthew Greenspan" w:date="2023-03-14T15:05:00Z">
              <w:r w:rsidR="008D0506">
                <w:t>2</w:t>
              </w:r>
            </w:ins>
            <w:r w:rsidR="006D7C1D">
              <w:t xml:space="preserve">1 March </w:t>
            </w:r>
            <w:r>
              <w:t>2023</w:t>
            </w:r>
          </w:p>
        </w:tc>
      </w:tr>
      <w:tr w:rsidR="00B7090E" w14:paraId="026990B1" w14:textId="77777777" w:rsidTr="00B7090E">
        <w:trPr>
          <w:trHeight w:val="459"/>
        </w:trPr>
        <w:tc>
          <w:tcPr>
            <w:tcW w:w="9393" w:type="dxa"/>
            <w:gridSpan w:val="2"/>
            <w:tcBorders>
              <w:top w:val="single" w:sz="6" w:space="0" w:color="auto"/>
              <w:left w:val="double" w:sz="6" w:space="0" w:color="auto"/>
              <w:bottom w:val="single" w:sz="6" w:space="0" w:color="auto"/>
              <w:right w:val="double" w:sz="6" w:space="0" w:color="auto"/>
            </w:tcBorders>
          </w:tcPr>
          <w:p w14:paraId="1303AC63" w14:textId="0CBC392E" w:rsidR="00B7090E" w:rsidRDefault="00B7090E" w:rsidP="0070088C">
            <w:pPr>
              <w:pStyle w:val="Heading2"/>
              <w:spacing w:line="256" w:lineRule="auto"/>
              <w:rPr>
                <w:b w:val="0"/>
                <w:lang w:eastAsia="zh-CN"/>
              </w:rPr>
            </w:pPr>
            <w:r>
              <w:rPr>
                <w:bCs/>
                <w:szCs w:val="24"/>
              </w:rPr>
              <w:t xml:space="preserve">Document Title:  </w:t>
            </w:r>
            <w:r>
              <w:rPr>
                <w:b w:val="0"/>
                <w:lang w:eastAsia="zh-CN"/>
              </w:rPr>
              <w:t xml:space="preserve"> Proposed revision </w:t>
            </w:r>
            <w:del w:id="2" w:author="Matthew Greenspan" w:date="2023-03-21T09:56:00Z">
              <w:r w:rsidDel="007C0938">
                <w:rPr>
                  <w:b w:val="0"/>
                  <w:lang w:eastAsia="zh-CN"/>
                </w:rPr>
                <w:delText xml:space="preserve">to </w:delText>
              </w:r>
            </w:del>
            <w:ins w:id="3" w:author="Matthew Greenspan" w:date="2023-03-21T09:56:00Z">
              <w:r w:rsidR="007C0938">
                <w:rPr>
                  <w:b w:val="0"/>
                  <w:lang w:eastAsia="zh-CN"/>
                </w:rPr>
                <w:t>of</w:t>
              </w:r>
              <w:r w:rsidR="007C0938">
                <w:rPr>
                  <w:b w:val="0"/>
                  <w:lang w:eastAsia="zh-CN"/>
                </w:rPr>
                <w:t xml:space="preserve"> </w:t>
              </w:r>
            </w:ins>
            <w:r w:rsidR="00833A5A">
              <w:rPr>
                <w:b w:val="0"/>
                <w:lang w:eastAsia="zh-CN"/>
              </w:rPr>
              <w:t xml:space="preserve">Report </w:t>
            </w:r>
            <w:r>
              <w:rPr>
                <w:b w:val="0"/>
                <w:lang w:eastAsia="zh-CN"/>
              </w:rPr>
              <w:t>ITU-R SM.2392-1 Applications of wireless power transmission via radio frequency beam</w:t>
            </w:r>
          </w:p>
          <w:p w14:paraId="0EF9060B" w14:textId="77777777" w:rsidR="00B7090E" w:rsidRDefault="00B7090E" w:rsidP="0070088C">
            <w:pPr>
              <w:spacing w:line="256" w:lineRule="auto"/>
              <w:rPr>
                <w:lang w:eastAsia="zh-CN"/>
              </w:rPr>
            </w:pPr>
          </w:p>
        </w:tc>
      </w:tr>
      <w:tr w:rsidR="00B7090E" w14:paraId="24CC6A8B" w14:textId="77777777" w:rsidTr="00B7090E">
        <w:trPr>
          <w:trHeight w:val="1960"/>
        </w:trPr>
        <w:tc>
          <w:tcPr>
            <w:tcW w:w="3984" w:type="dxa"/>
            <w:tcBorders>
              <w:top w:val="single" w:sz="6" w:space="0" w:color="auto"/>
              <w:left w:val="double" w:sz="6" w:space="0" w:color="auto"/>
              <w:bottom w:val="single" w:sz="6" w:space="0" w:color="auto"/>
              <w:right w:val="single" w:sz="6" w:space="0" w:color="auto"/>
            </w:tcBorders>
          </w:tcPr>
          <w:p w14:paraId="26E08EB9" w14:textId="77777777" w:rsidR="00B7090E" w:rsidRDefault="00B7090E" w:rsidP="0070088C">
            <w:pPr>
              <w:spacing w:line="256" w:lineRule="auto"/>
              <w:ind w:left="144" w:right="144"/>
              <w:rPr>
                <w:b/>
                <w:lang w:val="en-US"/>
              </w:rPr>
            </w:pPr>
            <w:r>
              <w:rPr>
                <w:b/>
              </w:rPr>
              <w:t>Author(s)/Contributors(s):</w:t>
            </w:r>
          </w:p>
          <w:p w14:paraId="0FD0206F" w14:textId="77777777" w:rsidR="00B7090E" w:rsidRDefault="00B7090E" w:rsidP="0070088C">
            <w:pPr>
              <w:spacing w:line="256" w:lineRule="auto"/>
              <w:ind w:left="144" w:right="144"/>
              <w:rPr>
                <w:bCs/>
                <w:iCs/>
              </w:rPr>
            </w:pPr>
            <w:r>
              <w:rPr>
                <w:bCs/>
                <w:iCs/>
              </w:rPr>
              <w:t>Matt Greenspan</w:t>
            </w:r>
          </w:p>
          <w:p w14:paraId="3E7908E8" w14:textId="77777777" w:rsidR="00B7090E" w:rsidRDefault="00B7090E" w:rsidP="0070088C">
            <w:pPr>
              <w:spacing w:line="256" w:lineRule="auto"/>
              <w:ind w:left="144" w:right="144"/>
              <w:rPr>
                <w:bCs/>
                <w:iCs/>
              </w:rPr>
            </w:pPr>
            <w:r>
              <w:rPr>
                <w:bCs/>
                <w:iCs/>
              </w:rPr>
              <w:t>TMG</w:t>
            </w:r>
          </w:p>
          <w:p w14:paraId="44578A2B" w14:textId="77777777" w:rsidR="00B7090E" w:rsidRDefault="00B7090E" w:rsidP="0070088C">
            <w:pPr>
              <w:spacing w:line="256" w:lineRule="auto"/>
              <w:ind w:left="144" w:right="144"/>
              <w:rPr>
                <w:bCs/>
                <w:iCs/>
              </w:rPr>
            </w:pPr>
          </w:p>
          <w:p w14:paraId="6D5C5DF3" w14:textId="77777777" w:rsidR="00B7090E" w:rsidRDefault="00B7090E" w:rsidP="0070088C">
            <w:pPr>
              <w:spacing w:line="256" w:lineRule="auto"/>
              <w:ind w:left="144" w:right="144"/>
              <w:rPr>
                <w:bCs/>
                <w:iCs/>
              </w:rPr>
            </w:pPr>
            <w:r>
              <w:rPr>
                <w:bCs/>
                <w:iCs/>
              </w:rPr>
              <w:br/>
            </w:r>
          </w:p>
        </w:tc>
        <w:tc>
          <w:tcPr>
            <w:tcW w:w="5409" w:type="dxa"/>
            <w:tcBorders>
              <w:top w:val="single" w:sz="6" w:space="0" w:color="auto"/>
              <w:left w:val="single" w:sz="6" w:space="0" w:color="auto"/>
              <w:bottom w:val="single" w:sz="6" w:space="0" w:color="auto"/>
              <w:right w:val="double" w:sz="6" w:space="0" w:color="auto"/>
            </w:tcBorders>
          </w:tcPr>
          <w:p w14:paraId="0B8D1450" w14:textId="77777777" w:rsidR="00B7090E" w:rsidRDefault="00B7090E" w:rsidP="0070088C">
            <w:pPr>
              <w:spacing w:line="256" w:lineRule="auto"/>
              <w:ind w:right="144"/>
              <w:rPr>
                <w:b/>
                <w:bCs/>
              </w:rPr>
            </w:pPr>
          </w:p>
          <w:p w14:paraId="3E50FD3B" w14:textId="2C1B372F" w:rsidR="00B7090E" w:rsidRDefault="00B7090E" w:rsidP="0070088C">
            <w:pPr>
              <w:spacing w:line="256" w:lineRule="auto"/>
              <w:ind w:right="144"/>
              <w:rPr>
                <w:bCs/>
              </w:rPr>
            </w:pPr>
            <w:r>
              <w:rPr>
                <w:b/>
                <w:bCs/>
              </w:rPr>
              <w:t>Email</w:t>
            </w:r>
            <w:r>
              <w:rPr>
                <w:bCs/>
              </w:rPr>
              <w:t>: mgreenspan@tmgtelecom.com</w:t>
            </w:r>
            <w:r>
              <w:rPr>
                <w:bCs/>
              </w:rPr>
              <w:br/>
            </w:r>
            <w:r>
              <w:rPr>
                <w:b/>
                <w:bCs/>
              </w:rPr>
              <w:t>Phone</w:t>
            </w:r>
            <w:r>
              <w:rPr>
                <w:bCs/>
              </w:rPr>
              <w:t>: 703-472-0897</w:t>
            </w:r>
            <w:r w:rsidR="008D0506">
              <w:rPr>
                <w:bCs/>
              </w:rPr>
              <w:t xml:space="preserve"> (</w:t>
            </w:r>
            <w:r w:rsidR="00BF1BA9">
              <w:rPr>
                <w:bCs/>
              </w:rPr>
              <w:t>Please email first</w:t>
            </w:r>
            <w:r w:rsidR="008D0506">
              <w:rPr>
                <w:bCs/>
              </w:rPr>
              <w:t>)</w:t>
            </w:r>
            <w:r>
              <w:rPr>
                <w:bCs/>
              </w:rPr>
              <w:br/>
            </w:r>
          </w:p>
          <w:p w14:paraId="440F94CE" w14:textId="77777777" w:rsidR="00B7090E" w:rsidRDefault="00B7090E" w:rsidP="0070088C">
            <w:pPr>
              <w:spacing w:line="256" w:lineRule="auto"/>
              <w:ind w:right="144"/>
              <w:rPr>
                <w:bCs/>
              </w:rPr>
            </w:pPr>
          </w:p>
        </w:tc>
      </w:tr>
      <w:tr w:rsidR="00B7090E" w14:paraId="59F1102A" w14:textId="77777777" w:rsidTr="00B7090E">
        <w:trPr>
          <w:trHeight w:val="541"/>
        </w:trPr>
        <w:tc>
          <w:tcPr>
            <w:tcW w:w="9393" w:type="dxa"/>
            <w:gridSpan w:val="2"/>
            <w:tcBorders>
              <w:top w:val="single" w:sz="6" w:space="0" w:color="auto"/>
              <w:left w:val="double" w:sz="6" w:space="0" w:color="auto"/>
              <w:bottom w:val="single" w:sz="6" w:space="0" w:color="auto"/>
              <w:right w:val="double" w:sz="6" w:space="0" w:color="auto"/>
            </w:tcBorders>
            <w:hideMark/>
          </w:tcPr>
          <w:p w14:paraId="512029D1" w14:textId="680C5C96" w:rsidR="00B7090E" w:rsidRDefault="00B7090E" w:rsidP="0070088C">
            <w:pPr>
              <w:spacing w:after="120" w:line="256" w:lineRule="auto"/>
              <w:ind w:right="144"/>
            </w:pPr>
            <w:r>
              <w:rPr>
                <w:b/>
              </w:rPr>
              <w:t>Purpose/Objective:</w:t>
            </w:r>
            <w:r>
              <w:rPr>
                <w:bCs/>
              </w:rPr>
              <w:t xml:space="preserve"> To update Report</w:t>
            </w:r>
            <w:r>
              <w:t xml:space="preserve"> </w:t>
            </w:r>
            <w:r w:rsidR="00833A5A">
              <w:t xml:space="preserve">ITU-R </w:t>
            </w:r>
            <w:r>
              <w:rPr>
                <w:bCs/>
              </w:rPr>
              <w:t>SM.2392-1 with information accounting for new applications of WPT Beam technology.</w:t>
            </w:r>
          </w:p>
        </w:tc>
      </w:tr>
      <w:tr w:rsidR="00B7090E" w14:paraId="51841BA3" w14:textId="77777777" w:rsidTr="00B7090E">
        <w:trPr>
          <w:trHeight w:val="1380"/>
        </w:trPr>
        <w:tc>
          <w:tcPr>
            <w:tcW w:w="9393" w:type="dxa"/>
            <w:gridSpan w:val="2"/>
            <w:tcBorders>
              <w:top w:val="single" w:sz="6" w:space="0" w:color="auto"/>
              <w:left w:val="double" w:sz="6" w:space="0" w:color="auto"/>
              <w:bottom w:val="single" w:sz="12" w:space="0" w:color="auto"/>
              <w:right w:val="double" w:sz="6" w:space="0" w:color="auto"/>
            </w:tcBorders>
            <w:hideMark/>
          </w:tcPr>
          <w:p w14:paraId="100601EA" w14:textId="19629347" w:rsidR="00B7090E" w:rsidRDefault="00B7090E" w:rsidP="0070088C">
            <w:pPr>
              <w:tabs>
                <w:tab w:val="left" w:pos="794"/>
                <w:tab w:val="left" w:pos="1191"/>
                <w:tab w:val="left" w:pos="1588"/>
                <w:tab w:val="left" w:pos="1985"/>
              </w:tabs>
              <w:suppressAutoHyphens/>
              <w:spacing w:line="256" w:lineRule="auto"/>
              <w:rPr>
                <w:bCs/>
              </w:rPr>
            </w:pPr>
            <w:r>
              <w:rPr>
                <w:b/>
              </w:rPr>
              <w:t>Abstract:</w:t>
            </w:r>
            <w:r>
              <w:rPr>
                <w:bCs/>
              </w:rPr>
              <w:t xml:space="preserve">  This input provide</w:t>
            </w:r>
            <w:r w:rsidR="00315B64">
              <w:rPr>
                <w:bCs/>
              </w:rPr>
              <w:t>s</w:t>
            </w:r>
            <w:r>
              <w:rPr>
                <w:bCs/>
              </w:rPr>
              <w:t xml:space="preserve"> new information on current uses of WPT Beam technology at higher power levels than those currently considered in the report. The input will also build on existing text to explain the current applications of WPT Beam technology for industrial, retail, and other use cases.</w:t>
            </w:r>
          </w:p>
        </w:tc>
      </w:tr>
    </w:tbl>
    <w:p w14:paraId="57C995CF" w14:textId="54252DCE" w:rsidR="008614B2" w:rsidRPr="00402C8A" w:rsidRDefault="008614B2" w:rsidP="008614B2">
      <w:pPr>
        <w:pStyle w:val="Normalaftertitle"/>
        <w:rPr>
          <w:lang w:val="en-US" w:eastAsia="zh-CN"/>
        </w:rPr>
      </w:pPr>
    </w:p>
    <w:p w14:paraId="315B1FC3" w14:textId="77777777" w:rsidR="00B7090E" w:rsidRPr="00402C8A" w:rsidRDefault="00B7090E" w:rsidP="00B7090E">
      <w:pPr>
        <w:rPr>
          <w:lang w:val="en-US" w:eastAsia="zh-CN"/>
        </w:rPr>
      </w:pPr>
    </w:p>
    <w:p w14:paraId="6B851970" w14:textId="77777777" w:rsidR="008614B2" w:rsidRPr="00402C8A" w:rsidRDefault="008614B2">
      <w:pPr>
        <w:tabs>
          <w:tab w:val="clear" w:pos="1134"/>
          <w:tab w:val="clear" w:pos="1871"/>
          <w:tab w:val="clear" w:pos="2268"/>
        </w:tabs>
        <w:overflowPunct/>
        <w:autoSpaceDE/>
        <w:autoSpaceDN/>
        <w:adjustRightInd/>
        <w:spacing w:before="0"/>
        <w:textAlignment w:val="auto"/>
        <w:rPr>
          <w:lang w:val="en-US" w:eastAsia="zh-CN"/>
        </w:rPr>
      </w:pPr>
    </w:p>
    <w:tbl>
      <w:tblPr>
        <w:tblpPr w:leftFromText="180" w:rightFromText="180" w:vertAnchor="page" w:horzAnchor="margin" w:tblpY="1391"/>
        <w:tblW w:w="9889" w:type="dxa"/>
        <w:tblLayout w:type="fixed"/>
        <w:tblLook w:val="0000" w:firstRow="0" w:lastRow="0" w:firstColumn="0" w:lastColumn="0" w:noHBand="0" w:noVBand="0"/>
      </w:tblPr>
      <w:tblGrid>
        <w:gridCol w:w="6487"/>
        <w:gridCol w:w="3402"/>
      </w:tblGrid>
      <w:tr w:rsidR="00B7090E" w14:paraId="2AAAD2DC" w14:textId="77777777" w:rsidTr="00B7090E">
        <w:trPr>
          <w:cantSplit/>
        </w:trPr>
        <w:tc>
          <w:tcPr>
            <w:tcW w:w="6487" w:type="dxa"/>
            <w:vAlign w:val="center"/>
          </w:tcPr>
          <w:p w14:paraId="460E05A7" w14:textId="77777777" w:rsidR="00B7090E" w:rsidRPr="00D8032B" w:rsidRDefault="00B7090E" w:rsidP="00B7090E">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2FBA30C" w14:textId="77777777" w:rsidR="00B7090E" w:rsidRDefault="00B7090E" w:rsidP="00B7090E">
            <w:pPr>
              <w:shd w:val="solid" w:color="FFFFFF" w:fill="FFFFFF"/>
              <w:spacing w:before="0" w:line="240" w:lineRule="atLeast"/>
            </w:pPr>
            <w:bookmarkStart w:id="4" w:name="ditulogo"/>
            <w:bookmarkEnd w:id="4"/>
            <w:r>
              <w:rPr>
                <w:noProof/>
                <w:lang w:val="en-US"/>
              </w:rPr>
              <w:drawing>
                <wp:inline distT="0" distB="0" distL="0" distR="0" wp14:anchorId="04635ED4" wp14:editId="7339957F">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7090E" w:rsidRPr="0051782D" w14:paraId="163929B1" w14:textId="77777777" w:rsidTr="00B7090E">
        <w:trPr>
          <w:cantSplit/>
        </w:trPr>
        <w:tc>
          <w:tcPr>
            <w:tcW w:w="6487" w:type="dxa"/>
            <w:tcBorders>
              <w:bottom w:val="single" w:sz="12" w:space="0" w:color="auto"/>
            </w:tcBorders>
          </w:tcPr>
          <w:p w14:paraId="7668110B" w14:textId="77777777" w:rsidR="00B7090E" w:rsidRPr="00163271" w:rsidRDefault="00B7090E" w:rsidP="00B7090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162CC02" w14:textId="77777777" w:rsidR="00B7090E" w:rsidRPr="0051782D" w:rsidRDefault="00B7090E" w:rsidP="00B7090E">
            <w:pPr>
              <w:shd w:val="solid" w:color="FFFFFF" w:fill="FFFFFF"/>
              <w:spacing w:before="0" w:after="48" w:line="240" w:lineRule="atLeast"/>
              <w:rPr>
                <w:sz w:val="22"/>
                <w:szCs w:val="22"/>
                <w:lang w:val="en-US"/>
              </w:rPr>
            </w:pPr>
          </w:p>
        </w:tc>
      </w:tr>
      <w:tr w:rsidR="00B7090E" w14:paraId="63D7CD1D" w14:textId="77777777" w:rsidTr="00B7090E">
        <w:trPr>
          <w:cantSplit/>
        </w:trPr>
        <w:tc>
          <w:tcPr>
            <w:tcW w:w="6487" w:type="dxa"/>
            <w:tcBorders>
              <w:top w:val="single" w:sz="12" w:space="0" w:color="auto"/>
            </w:tcBorders>
          </w:tcPr>
          <w:p w14:paraId="2A013149" w14:textId="77777777" w:rsidR="00B7090E" w:rsidRPr="0051782D" w:rsidRDefault="00B7090E" w:rsidP="00B7090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ACC8A06" w14:textId="77777777" w:rsidR="00B7090E" w:rsidRPr="00710D66" w:rsidRDefault="00B7090E" w:rsidP="00B7090E">
            <w:pPr>
              <w:shd w:val="solid" w:color="FFFFFF" w:fill="FFFFFF"/>
              <w:spacing w:before="0" w:after="48" w:line="240" w:lineRule="atLeast"/>
              <w:rPr>
                <w:lang w:val="en-US"/>
              </w:rPr>
            </w:pPr>
          </w:p>
        </w:tc>
      </w:tr>
      <w:tr w:rsidR="00B7090E" w14:paraId="01591FD6" w14:textId="77777777" w:rsidTr="00B7090E">
        <w:trPr>
          <w:cantSplit/>
        </w:trPr>
        <w:tc>
          <w:tcPr>
            <w:tcW w:w="6487" w:type="dxa"/>
            <w:vMerge w:val="restart"/>
          </w:tcPr>
          <w:p w14:paraId="68E4AF91" w14:textId="77777777" w:rsidR="00B7090E" w:rsidRDefault="00B7090E" w:rsidP="00B7090E">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Received:</w:t>
            </w:r>
            <w:r>
              <w:rPr>
                <w:rFonts w:ascii="Verdana" w:hAnsi="Verdana"/>
                <w:sz w:val="20"/>
              </w:rPr>
              <w:tab/>
              <w:t xml:space="preserve"> </w:t>
            </w:r>
            <w:r w:rsidRPr="00B7090E">
              <w:rPr>
                <w:rFonts w:ascii="Verdana" w:hAnsi="Verdana"/>
                <w:sz w:val="20"/>
                <w:highlight w:val="yellow"/>
              </w:rPr>
              <w:t>Date</w:t>
            </w:r>
            <w:r>
              <w:rPr>
                <w:rFonts w:ascii="Verdana" w:hAnsi="Verdana"/>
                <w:sz w:val="20"/>
              </w:rPr>
              <w:t xml:space="preserve"> 2023</w:t>
            </w:r>
          </w:p>
          <w:p w14:paraId="28304C4E" w14:textId="3B8C1A58" w:rsidR="00B7090E" w:rsidRPr="00982084" w:rsidRDefault="00B7090E" w:rsidP="00B7090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Pr>
                <w:lang w:eastAsia="zh-CN"/>
              </w:rPr>
              <w:t xml:space="preserve">Proposed revision </w:t>
            </w:r>
            <w:del w:id="7" w:author="Matthew Greenspan" w:date="2023-03-21T09:56:00Z">
              <w:r w:rsidDel="007A6FEB">
                <w:rPr>
                  <w:lang w:eastAsia="zh-CN"/>
                </w:rPr>
                <w:delText xml:space="preserve">to </w:delText>
              </w:r>
            </w:del>
            <w:ins w:id="8" w:author="Matthew Greenspan" w:date="2023-03-21T09:56:00Z">
              <w:r w:rsidR="007A6FEB">
                <w:rPr>
                  <w:lang w:eastAsia="zh-CN"/>
                </w:rPr>
                <w:t>of</w:t>
              </w:r>
              <w:r w:rsidR="007A6FEB">
                <w:rPr>
                  <w:lang w:eastAsia="zh-CN"/>
                </w:rPr>
                <w:t xml:space="preserve"> </w:t>
              </w:r>
            </w:ins>
            <w:ins w:id="9" w:author="Matthew Greenspan" w:date="2023-03-14T17:58:00Z">
              <w:r w:rsidR="00833A5A">
                <w:rPr>
                  <w:lang w:eastAsia="zh-CN"/>
                </w:rPr>
                <w:t xml:space="preserve">Report </w:t>
              </w:r>
            </w:ins>
            <w:r>
              <w:rPr>
                <w:lang w:eastAsia="zh-CN"/>
              </w:rPr>
              <w:t xml:space="preserve">ITU-R </w:t>
            </w:r>
            <w:del w:id="10" w:author="Matthew Greenspan" w:date="2023-03-14T17:58:00Z">
              <w:r w:rsidDel="00833A5A">
                <w:rPr>
                  <w:lang w:eastAsia="zh-CN"/>
                </w:rPr>
                <w:delText xml:space="preserve">Report </w:delText>
              </w:r>
            </w:del>
            <w:r>
              <w:rPr>
                <w:lang w:eastAsia="zh-CN"/>
              </w:rPr>
              <w:t>SM.2392-1 Applications of wireless power transmission via radio frequency beam</w:t>
            </w:r>
          </w:p>
        </w:tc>
        <w:tc>
          <w:tcPr>
            <w:tcW w:w="3402" w:type="dxa"/>
          </w:tcPr>
          <w:p w14:paraId="5FEC2520" w14:textId="77777777" w:rsidR="00B7090E" w:rsidRPr="008614B2" w:rsidRDefault="00B7090E" w:rsidP="00B7090E">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Pr="00B7090E">
              <w:rPr>
                <w:rFonts w:ascii="Verdana" w:hAnsi="Verdana"/>
                <w:b/>
                <w:sz w:val="20"/>
                <w:highlight w:val="yellow"/>
                <w:lang w:eastAsia="zh-CN"/>
              </w:rPr>
              <w:t>XX/-E</w:t>
            </w:r>
          </w:p>
        </w:tc>
      </w:tr>
      <w:tr w:rsidR="00B7090E" w14:paraId="2ACFD8BC" w14:textId="77777777" w:rsidTr="00B7090E">
        <w:trPr>
          <w:cantSplit/>
        </w:trPr>
        <w:tc>
          <w:tcPr>
            <w:tcW w:w="6487" w:type="dxa"/>
            <w:vMerge/>
          </w:tcPr>
          <w:p w14:paraId="5326F4BC" w14:textId="77777777" w:rsidR="00B7090E" w:rsidRDefault="00B7090E" w:rsidP="00B7090E">
            <w:pPr>
              <w:spacing w:before="60"/>
              <w:jc w:val="center"/>
              <w:rPr>
                <w:b/>
                <w:smallCaps/>
                <w:sz w:val="32"/>
                <w:lang w:eastAsia="zh-CN"/>
              </w:rPr>
            </w:pPr>
            <w:bookmarkStart w:id="11" w:name="ddate" w:colFirst="1" w:colLast="1"/>
            <w:bookmarkEnd w:id="6"/>
          </w:p>
        </w:tc>
        <w:tc>
          <w:tcPr>
            <w:tcW w:w="3402" w:type="dxa"/>
          </w:tcPr>
          <w:p w14:paraId="1887BFA5" w14:textId="77777777" w:rsidR="00B7090E" w:rsidRPr="008614B2" w:rsidRDefault="00B7090E" w:rsidP="00B7090E">
            <w:pPr>
              <w:shd w:val="solid" w:color="FFFFFF" w:fill="FFFFFF"/>
              <w:spacing w:before="0" w:line="240" w:lineRule="atLeast"/>
              <w:rPr>
                <w:rFonts w:ascii="Verdana" w:hAnsi="Verdana"/>
                <w:sz w:val="20"/>
                <w:lang w:eastAsia="zh-CN"/>
              </w:rPr>
            </w:pPr>
            <w:r w:rsidRPr="00B7090E">
              <w:rPr>
                <w:rFonts w:ascii="Verdana" w:hAnsi="Verdana"/>
                <w:b/>
                <w:sz w:val="20"/>
                <w:highlight w:val="yellow"/>
                <w:lang w:eastAsia="zh-CN"/>
              </w:rPr>
              <w:t>Date</w:t>
            </w:r>
            <w:r>
              <w:rPr>
                <w:rFonts w:ascii="Verdana" w:hAnsi="Verdana"/>
                <w:b/>
                <w:sz w:val="20"/>
                <w:lang w:eastAsia="zh-CN"/>
              </w:rPr>
              <w:t xml:space="preserve"> 2023</w:t>
            </w:r>
          </w:p>
        </w:tc>
      </w:tr>
      <w:tr w:rsidR="00B7090E" w14:paraId="4157AC33" w14:textId="77777777" w:rsidTr="00B7090E">
        <w:trPr>
          <w:cantSplit/>
        </w:trPr>
        <w:tc>
          <w:tcPr>
            <w:tcW w:w="6487" w:type="dxa"/>
            <w:vMerge/>
          </w:tcPr>
          <w:p w14:paraId="02BA7C31" w14:textId="77777777" w:rsidR="00B7090E" w:rsidRDefault="00B7090E" w:rsidP="00B7090E">
            <w:pPr>
              <w:spacing w:before="60"/>
              <w:jc w:val="center"/>
              <w:rPr>
                <w:b/>
                <w:smallCaps/>
                <w:sz w:val="32"/>
                <w:lang w:eastAsia="zh-CN"/>
              </w:rPr>
            </w:pPr>
            <w:bookmarkStart w:id="12" w:name="dorlang" w:colFirst="1" w:colLast="1"/>
            <w:bookmarkEnd w:id="11"/>
          </w:p>
        </w:tc>
        <w:tc>
          <w:tcPr>
            <w:tcW w:w="3402" w:type="dxa"/>
          </w:tcPr>
          <w:p w14:paraId="473B19C0" w14:textId="77777777" w:rsidR="00B7090E" w:rsidRPr="008614B2" w:rsidRDefault="00B7090E" w:rsidP="00B7090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B7090E" w14:paraId="5851F6F9" w14:textId="77777777" w:rsidTr="00B7090E">
        <w:trPr>
          <w:cantSplit/>
        </w:trPr>
        <w:tc>
          <w:tcPr>
            <w:tcW w:w="9889" w:type="dxa"/>
            <w:gridSpan w:val="2"/>
          </w:tcPr>
          <w:p w14:paraId="5B75FC03" w14:textId="77777777" w:rsidR="00B7090E" w:rsidRDefault="00B7090E" w:rsidP="00B7090E">
            <w:pPr>
              <w:pStyle w:val="Source"/>
              <w:rPr>
                <w:lang w:eastAsia="zh-CN"/>
              </w:rPr>
            </w:pPr>
            <w:bookmarkStart w:id="13" w:name="dsource" w:colFirst="0" w:colLast="0"/>
            <w:bookmarkEnd w:id="12"/>
            <w:r>
              <w:rPr>
                <w:lang w:eastAsia="zh-CN"/>
              </w:rPr>
              <w:t>United States of America</w:t>
            </w:r>
          </w:p>
        </w:tc>
      </w:tr>
      <w:tr w:rsidR="00B7090E" w14:paraId="571D73E5" w14:textId="77777777" w:rsidTr="00B7090E">
        <w:trPr>
          <w:cantSplit/>
        </w:trPr>
        <w:tc>
          <w:tcPr>
            <w:tcW w:w="9889" w:type="dxa"/>
            <w:gridSpan w:val="2"/>
          </w:tcPr>
          <w:p w14:paraId="5B7CA046" w14:textId="691E3AF2" w:rsidR="00B7090E" w:rsidRDefault="00B7090E" w:rsidP="00B7090E">
            <w:pPr>
              <w:pStyle w:val="Title1"/>
              <w:rPr>
                <w:lang w:eastAsia="zh-CN"/>
              </w:rPr>
            </w:pPr>
            <w:bookmarkStart w:id="14" w:name="drec" w:colFirst="0" w:colLast="0"/>
            <w:bookmarkEnd w:id="13"/>
            <w:r>
              <w:rPr>
                <w:lang w:eastAsia="zh-CN"/>
              </w:rPr>
              <w:t xml:space="preserve">Proposed revision </w:t>
            </w:r>
            <w:del w:id="15" w:author="Matthew Greenspan" w:date="2023-03-21T09:56:00Z">
              <w:r w:rsidDel="007A6FEB">
                <w:rPr>
                  <w:lang w:eastAsia="zh-CN"/>
                </w:rPr>
                <w:delText xml:space="preserve">to </w:delText>
              </w:r>
            </w:del>
            <w:ins w:id="16" w:author="Matthew Greenspan" w:date="2023-03-21T09:56:00Z">
              <w:r w:rsidR="007A6FEB">
                <w:rPr>
                  <w:lang w:eastAsia="zh-CN"/>
                </w:rPr>
                <w:t>of</w:t>
              </w:r>
              <w:r w:rsidR="007A6FEB">
                <w:rPr>
                  <w:lang w:eastAsia="zh-CN"/>
                </w:rPr>
                <w:t xml:space="preserve"> </w:t>
              </w:r>
            </w:ins>
            <w:ins w:id="17" w:author="Matthew Greenspan" w:date="2023-03-14T17:58:00Z">
              <w:r w:rsidR="00833A5A">
                <w:rPr>
                  <w:lang w:eastAsia="zh-CN"/>
                </w:rPr>
                <w:t xml:space="preserve">Report </w:t>
              </w:r>
            </w:ins>
            <w:r>
              <w:rPr>
                <w:lang w:eastAsia="zh-CN"/>
              </w:rPr>
              <w:t xml:space="preserve">ITU-R </w:t>
            </w:r>
            <w:del w:id="18" w:author="Matthew Greenspan" w:date="2023-03-14T17:58:00Z">
              <w:r w:rsidDel="00833A5A">
                <w:rPr>
                  <w:lang w:eastAsia="zh-CN"/>
                </w:rPr>
                <w:delText xml:space="preserve">Report </w:delText>
              </w:r>
            </w:del>
            <w:r>
              <w:rPr>
                <w:lang w:eastAsia="zh-CN"/>
              </w:rPr>
              <w:t>SM.2392-1 Applications of wireless power transmission via radio frequency beam</w:t>
            </w:r>
          </w:p>
        </w:tc>
      </w:tr>
      <w:tr w:rsidR="00B7090E" w14:paraId="701F85F8" w14:textId="77777777" w:rsidTr="00B7090E">
        <w:trPr>
          <w:cantSplit/>
        </w:trPr>
        <w:tc>
          <w:tcPr>
            <w:tcW w:w="9889" w:type="dxa"/>
            <w:gridSpan w:val="2"/>
          </w:tcPr>
          <w:p w14:paraId="1FF4098F" w14:textId="77777777" w:rsidR="00B7090E" w:rsidRDefault="00B7090E" w:rsidP="00B7090E">
            <w:pPr>
              <w:pStyle w:val="Title1"/>
              <w:rPr>
                <w:lang w:eastAsia="zh-CN"/>
              </w:rPr>
            </w:pPr>
            <w:bookmarkStart w:id="19" w:name="dtitle1" w:colFirst="0" w:colLast="0"/>
            <w:bookmarkEnd w:id="14"/>
          </w:p>
        </w:tc>
      </w:tr>
    </w:tbl>
    <w:bookmarkEnd w:id="19"/>
    <w:p w14:paraId="17D8CC9A" w14:textId="77777777" w:rsidR="00F50635" w:rsidRDefault="00F50635" w:rsidP="00F50635">
      <w:pPr>
        <w:pStyle w:val="Headingb"/>
        <w:rPr>
          <w:lang w:val="en-GB"/>
        </w:rPr>
      </w:pPr>
      <w:r w:rsidRPr="000747F9">
        <w:rPr>
          <w:lang w:val="en-US"/>
        </w:rPr>
        <w:t>Background</w:t>
      </w:r>
    </w:p>
    <w:p w14:paraId="732DE059" w14:textId="6DD9BD8C" w:rsidR="00F50635" w:rsidRDefault="007D7EE3" w:rsidP="00F50635">
      <w:pPr>
        <w:jc w:val="both"/>
      </w:pPr>
      <w:r w:rsidRPr="00D72E4D">
        <w:t>Report ITU-R SM.2392-1</w:t>
      </w:r>
      <w:r w:rsidR="00F50635" w:rsidRPr="00D72E4D">
        <w:t xml:space="preserve">, </w:t>
      </w:r>
      <w:r w:rsidR="00A92046" w:rsidRPr="00D72E4D">
        <w:rPr>
          <w:i/>
          <w:iCs/>
        </w:rPr>
        <w:t>Applications of wireless power transmission via radio frequency bea</w:t>
      </w:r>
      <w:r w:rsidR="00D72E4D" w:rsidRPr="00D72E4D">
        <w:rPr>
          <w:i/>
          <w:iCs/>
        </w:rPr>
        <w:t>m</w:t>
      </w:r>
      <w:r w:rsidR="00A92046" w:rsidRPr="00D72E4D">
        <w:rPr>
          <w:i/>
          <w:iCs/>
        </w:rPr>
        <w:t>,</w:t>
      </w:r>
      <w:r w:rsidR="00F50635" w:rsidRPr="00D72E4D">
        <w:t xml:space="preserve"> was published in </w:t>
      </w:r>
      <w:r w:rsidR="002A4015">
        <w:t>2021</w:t>
      </w:r>
      <w:r w:rsidR="00F50635" w:rsidRPr="00D72E4D">
        <w:t>. Since</w:t>
      </w:r>
      <w:r w:rsidR="00F50635">
        <w:t xml:space="preserve"> being published, new applications for Beam WPT have been implemented </w:t>
      </w:r>
      <w:r w:rsidR="00382D56">
        <w:t xml:space="preserve">for </w:t>
      </w:r>
      <w:r w:rsidR="00382D56">
        <w:rPr>
          <w:bCs/>
        </w:rPr>
        <w:t>industrial, retail, and other use cases.</w:t>
      </w:r>
      <w:r w:rsidR="00382D56">
        <w:t xml:space="preserve"> </w:t>
      </w:r>
    </w:p>
    <w:p w14:paraId="42049D35" w14:textId="77777777" w:rsidR="00F50635" w:rsidRPr="000747F9" w:rsidRDefault="00F50635" w:rsidP="00F50635">
      <w:pPr>
        <w:pStyle w:val="Headingb"/>
        <w:rPr>
          <w:lang w:val="en-US"/>
        </w:rPr>
      </w:pPr>
      <w:r w:rsidRPr="000747F9">
        <w:rPr>
          <w:lang w:val="en-US"/>
        </w:rPr>
        <w:t>Discussion</w:t>
      </w:r>
    </w:p>
    <w:p w14:paraId="460FE33A" w14:textId="56FF0684" w:rsidR="00F50635" w:rsidRDefault="00F50635" w:rsidP="00F50635">
      <w:pPr>
        <w:jc w:val="both"/>
      </w:pPr>
      <w:r>
        <w:t xml:space="preserve">The United States of America has reviewed </w:t>
      </w:r>
      <w:r w:rsidR="00B75B47">
        <w:t>Report</w:t>
      </w:r>
      <w:r>
        <w:t xml:space="preserve"> </w:t>
      </w:r>
      <w:r w:rsidRPr="00B75B47">
        <w:t>ITU-R SM.</w:t>
      </w:r>
      <w:r w:rsidR="00B75B47" w:rsidRPr="00B75B47">
        <w:t>2392</w:t>
      </w:r>
      <w:r w:rsidRPr="00B75B47">
        <w:t>-1 in</w:t>
      </w:r>
      <w:r>
        <w:t xml:space="preserve"> preparation for the May / June 2023 WP1A meeting </w:t>
      </w:r>
      <w:r w:rsidR="00833A5A">
        <w:t>and noted that certain sections, particularly on wireless power sensor networks, could benefit from updating with the latest information.</w:t>
      </w:r>
    </w:p>
    <w:p w14:paraId="6A8D1444" w14:textId="77777777" w:rsidR="00F50635" w:rsidRPr="000747F9" w:rsidRDefault="00F50635" w:rsidP="00F50635">
      <w:pPr>
        <w:pStyle w:val="Headingb"/>
        <w:rPr>
          <w:lang w:val="en-US"/>
        </w:rPr>
      </w:pPr>
      <w:r w:rsidRPr="000747F9">
        <w:rPr>
          <w:lang w:val="en-US"/>
        </w:rPr>
        <w:t>Proposal</w:t>
      </w:r>
    </w:p>
    <w:p w14:paraId="414F59A2" w14:textId="4FA7BC59" w:rsidR="00F50635" w:rsidRDefault="00F50635" w:rsidP="00F50635">
      <w:r>
        <w:t xml:space="preserve">The United States proposes updates to </w:t>
      </w:r>
      <w:r w:rsidR="00F6724F">
        <w:t>Report</w:t>
      </w:r>
      <w:r>
        <w:t xml:space="preserve"> ITU-R SM.2</w:t>
      </w:r>
      <w:r w:rsidR="00F6724F">
        <w:t>392</w:t>
      </w:r>
      <w:r>
        <w:t xml:space="preserve">-1 </w:t>
      </w:r>
      <w:r w:rsidR="00F6724F">
        <w:t xml:space="preserve">to reflect new applications of </w:t>
      </w:r>
      <w:r w:rsidR="00833A5A">
        <w:t>b</w:t>
      </w:r>
      <w:r w:rsidR="00F6724F">
        <w:t>eam WPT technology.</w:t>
      </w:r>
    </w:p>
    <w:p w14:paraId="1C2E6908" w14:textId="04559A8A" w:rsidR="00F50635" w:rsidRDefault="00F50635" w:rsidP="00F50635">
      <w:pPr>
        <w:pStyle w:val="Normalaftertitle"/>
      </w:pPr>
      <w:r>
        <w:rPr>
          <w:b/>
        </w:rPr>
        <w:t>Attachment:</w:t>
      </w:r>
      <w:r>
        <w:t xml:space="preserve"> </w:t>
      </w:r>
      <w:r>
        <w:tab/>
        <w:t xml:space="preserve">Proposed </w:t>
      </w:r>
      <w:r w:rsidR="00F6724F">
        <w:t xml:space="preserve">Working Document towards a </w:t>
      </w:r>
      <w:r>
        <w:t xml:space="preserve">Preliminary Draft Revision </w:t>
      </w:r>
      <w:del w:id="20" w:author="Matthew Greenspan" w:date="2023-03-21T09:56:00Z">
        <w:r w:rsidDel="007A6FEB">
          <w:delText xml:space="preserve">to </w:delText>
        </w:r>
      </w:del>
      <w:ins w:id="21" w:author="Matthew Greenspan" w:date="2023-03-21T09:56:00Z">
        <w:r w:rsidR="007A6FEB">
          <w:t>of</w:t>
        </w:r>
        <w:r w:rsidR="007A6FEB">
          <w:t xml:space="preserve"> </w:t>
        </w:r>
      </w:ins>
      <w:r>
        <w:t>Recommendation ITU-R SM.2</w:t>
      </w:r>
      <w:r w:rsidR="00F6724F">
        <w:t>392</w:t>
      </w:r>
      <w:r>
        <w:t xml:space="preserve">-1 </w:t>
      </w:r>
    </w:p>
    <w:p w14:paraId="3B800ED4" w14:textId="77777777" w:rsidR="00F50635" w:rsidRDefault="00F50635" w:rsidP="00F50635">
      <w:pPr>
        <w:sectPr w:rsidR="00F50635">
          <w:pgSz w:w="12240" w:h="15840"/>
          <w:pgMar w:top="1440" w:right="1440" w:bottom="1440" w:left="1440" w:header="720" w:footer="720" w:gutter="0"/>
          <w:cols w:space="720"/>
        </w:sectPr>
      </w:pPr>
    </w:p>
    <w:p w14:paraId="4DA7288A" w14:textId="77777777" w:rsidR="00354B84" w:rsidRDefault="00354B84" w:rsidP="00354B84">
      <w:pPr>
        <w:pStyle w:val="RecNo"/>
        <w:spacing w:before="0"/>
        <w:rPr>
          <w:lang w:val="en-US"/>
        </w:rPr>
      </w:pPr>
      <w:r>
        <w:rPr>
          <w:lang w:val="en-US"/>
        </w:rPr>
        <w:lastRenderedPageBreak/>
        <w:t>Attachment</w:t>
      </w:r>
    </w:p>
    <w:p w14:paraId="20CB0CAD" w14:textId="77777777" w:rsidR="00354B84" w:rsidRDefault="00354B84" w:rsidP="00354B84">
      <w:pPr>
        <w:pStyle w:val="Rectitle"/>
        <w:rPr>
          <w:lang w:val="en-US"/>
        </w:rPr>
      </w:pPr>
    </w:p>
    <w:p w14:paraId="28B21AD2" w14:textId="6FA24699" w:rsidR="00354B84" w:rsidRDefault="007A1442" w:rsidP="00354B84">
      <w:pPr>
        <w:pStyle w:val="RecNo"/>
        <w:spacing w:before="0"/>
        <w:rPr>
          <w:lang w:val="en-US"/>
        </w:rPr>
      </w:pPr>
      <w:ins w:id="22" w:author="Matthew Greenspan" w:date="2023-03-14T15:04:00Z">
        <w:r>
          <w:rPr>
            <w:lang w:val="en-US"/>
          </w:rPr>
          <w:t xml:space="preserve">Working document towards a Preliminary Draft Revision </w:t>
        </w:r>
      </w:ins>
      <w:ins w:id="23" w:author="Matthew Greenspan" w:date="2023-03-21T09:56:00Z">
        <w:r w:rsidR="007A6FEB">
          <w:rPr>
            <w:lang w:val="en-US"/>
          </w:rPr>
          <w:t>of</w:t>
        </w:r>
      </w:ins>
      <w:ins w:id="24" w:author="Matthew Greenspan" w:date="2023-03-14T15:04:00Z">
        <w:r>
          <w:rPr>
            <w:lang w:val="en-US"/>
          </w:rPr>
          <w:t xml:space="preserve"> </w:t>
        </w:r>
      </w:ins>
      <w:r w:rsidR="007D7EE3">
        <w:rPr>
          <w:lang w:val="en-US"/>
        </w:rPr>
        <w:t>report</w:t>
      </w:r>
      <w:r w:rsidR="00354B84">
        <w:rPr>
          <w:lang w:val="en-US"/>
        </w:rPr>
        <w:t xml:space="preserve"> </w:t>
      </w:r>
      <w:r w:rsidR="00354B84">
        <w:rPr>
          <w:rStyle w:val="href"/>
          <w:lang w:val="en-US"/>
        </w:rPr>
        <w:t>ITU-R SM.2</w:t>
      </w:r>
      <w:r w:rsidR="007D7EE3">
        <w:rPr>
          <w:rStyle w:val="href"/>
          <w:lang w:val="en-US"/>
        </w:rPr>
        <w:t>392</w:t>
      </w:r>
      <w:r w:rsidR="00354B84">
        <w:rPr>
          <w:rStyle w:val="href"/>
          <w:lang w:val="en-US"/>
        </w:rPr>
        <w:t>-1</w:t>
      </w:r>
    </w:p>
    <w:p w14:paraId="0568DDD0" w14:textId="7CB87859" w:rsidR="009B6A1C" w:rsidRPr="00354B84" w:rsidRDefault="00354B84" w:rsidP="00354B84">
      <w:pPr>
        <w:pStyle w:val="Rectitle"/>
        <w:rPr>
          <w:szCs w:val="24"/>
          <w:lang w:eastAsia="en-GB"/>
        </w:rPr>
      </w:pPr>
      <w:r>
        <w:rPr>
          <w:lang w:val="en-US" w:eastAsia="zh-CN"/>
        </w:rPr>
        <w:t>Applications of Wireless Power Transmission via Radio Frequency Beam</w:t>
      </w:r>
    </w:p>
    <w:p w14:paraId="6C2DC576" w14:textId="6D5F8B1E" w:rsidR="000069D4" w:rsidRPr="000747F9" w:rsidRDefault="00B7090E" w:rsidP="00DD4BED">
      <w:pPr>
        <w:rPr>
          <w:lang w:val="en-US" w:eastAsia="zh-CN"/>
        </w:rPr>
      </w:pPr>
      <w:r w:rsidRPr="000747F9">
        <w:rPr>
          <w:lang w:val="en-US" w:eastAsia="zh-CN"/>
        </w:rPr>
        <w:t>…</w:t>
      </w:r>
    </w:p>
    <w:p w14:paraId="3A2F59E1" w14:textId="2AC0209E" w:rsidR="00B7090E" w:rsidRPr="002E6FAB" w:rsidRDefault="00B7090E" w:rsidP="00DD4BED">
      <w:pPr>
        <w:rPr>
          <w:b/>
          <w:bCs/>
          <w:lang w:val="en-US" w:eastAsia="zh-CN"/>
        </w:rPr>
      </w:pPr>
      <w:r w:rsidRPr="000747F9">
        <w:rPr>
          <w:b/>
          <w:bCs/>
          <w:lang w:val="en-US" w:eastAsia="zh-CN"/>
        </w:rPr>
        <w:t>2.1</w:t>
      </w:r>
      <w:r w:rsidRPr="000747F9">
        <w:rPr>
          <w:b/>
          <w:bCs/>
          <w:lang w:val="en-US" w:eastAsia="zh-CN"/>
        </w:rPr>
        <w:tab/>
      </w:r>
      <w:r w:rsidR="00E44948" w:rsidRPr="002E6FAB">
        <w:rPr>
          <w:b/>
          <w:bCs/>
          <w:lang w:val="en-US" w:eastAsia="zh-CN"/>
        </w:rPr>
        <w:t>Wireless powered sensor network</w:t>
      </w:r>
    </w:p>
    <w:p w14:paraId="0C1B3DC3" w14:textId="130A6B8D" w:rsidR="002E6FAB" w:rsidRDefault="00E44948" w:rsidP="00CE5CD1">
      <w:pPr>
        <w:rPr>
          <w:lang w:val="en-US" w:eastAsia="zh-CN"/>
        </w:rPr>
      </w:pPr>
      <w:r w:rsidRPr="002E6FAB">
        <w:rPr>
          <w:lang w:val="en-US" w:eastAsia="zh-CN"/>
        </w:rPr>
        <w:t>Recommendation ITU</w:t>
      </w:r>
      <w:r w:rsidR="00CE5CD1" w:rsidRPr="002E6FAB">
        <w:rPr>
          <w:lang w:val="en-US" w:eastAsia="zh-CN"/>
        </w:rPr>
        <w:t>-</w:t>
      </w:r>
      <w:r w:rsidRPr="002E6FAB">
        <w:rPr>
          <w:lang w:val="en-US" w:eastAsia="zh-CN"/>
        </w:rPr>
        <w:t>T Y.222 1 [ITU 10] defines sensor network as: A network comprised of interconnected sensor nodes exchanging sensed data by wired or wireless communication. Wireless sensor networks (WSNs) are one of the most rapidly developing information technologies and promise to have a variety of applications in next generation networks (NGNs) based on ITU</w:t>
      </w:r>
      <w:r w:rsidR="004A201F">
        <w:rPr>
          <w:lang w:val="en-US" w:eastAsia="zh-CN"/>
        </w:rPr>
        <w:t>-</w:t>
      </w:r>
      <w:r w:rsidRPr="002E6FAB">
        <w:rPr>
          <w:lang w:val="en-US" w:eastAsia="zh-CN"/>
        </w:rPr>
        <w:t xml:space="preserve">T Technical Paper Y.2000 [ITU 14]. Energy efficiency is quite important. This paper states as follows: </w:t>
      </w:r>
    </w:p>
    <w:p w14:paraId="6AA852B7" w14:textId="759148BD" w:rsidR="00886787" w:rsidRDefault="00E44948" w:rsidP="002E6FAB">
      <w:pPr>
        <w:ind w:left="720"/>
        <w:rPr>
          <w:lang w:val="en-US" w:eastAsia="zh-CN"/>
        </w:rPr>
      </w:pPr>
      <w:r w:rsidRPr="002E6FAB">
        <w:rPr>
          <w:lang w:val="en-US" w:eastAsia="zh-CN"/>
        </w:rPr>
        <w:t xml:space="preserve">“The WSN parts may be spatially distributed on the area of many </w:t>
      </w:r>
      <w:proofErr w:type="spellStart"/>
      <w:r w:rsidRPr="002E6FAB">
        <w:rPr>
          <w:lang w:val="en-US" w:eastAsia="zh-CN"/>
        </w:rPr>
        <w:t>kilometres</w:t>
      </w:r>
      <w:proofErr w:type="spellEnd"/>
      <w:r w:rsidRPr="002E6FAB">
        <w:rPr>
          <w:lang w:val="en-US" w:eastAsia="zh-CN"/>
        </w:rPr>
        <w:t xml:space="preserve">, especially if a WSN user is managing it via the Internet. At the same time, sensor nodes can be located in the inaccessible places, or the concrete location of each sensor node can be unknown. Also, a WSN may consist of dozens, hundreds or even thousands of sensor nodes. Under these conditions charging of sensor nodes by the user is out of question. That is why a sensor node must have high energy efficiency in order to keep working on small and inexpensive battery for a few months and even years. This </w:t>
      </w:r>
      <w:r w:rsidR="004A201F" w:rsidRPr="002E6FAB">
        <w:rPr>
          <w:lang w:val="en-US" w:eastAsia="zh-CN"/>
        </w:rPr>
        <w:t>ultra</w:t>
      </w:r>
      <w:r w:rsidR="004A201F" w:rsidRPr="00425D75">
        <w:t>-</w:t>
      </w:r>
      <w:r w:rsidR="004A201F" w:rsidRPr="00425D75">
        <w:rPr>
          <w:lang w:val="en-US" w:eastAsia="zh-CN"/>
        </w:rPr>
        <w:t>low</w:t>
      </w:r>
      <w:r w:rsidR="004A201F">
        <w:rPr>
          <w:lang w:val="en-US" w:eastAsia="zh-CN"/>
        </w:rPr>
        <w:t>-</w:t>
      </w:r>
      <w:r w:rsidR="004A201F" w:rsidRPr="00425D75">
        <w:rPr>
          <w:lang w:val="en-US" w:eastAsia="zh-CN"/>
        </w:rPr>
        <w:t>power</w:t>
      </w:r>
      <w:r w:rsidR="00425D75" w:rsidRPr="00425D75">
        <w:rPr>
          <w:lang w:val="en-US" w:eastAsia="zh-CN"/>
        </w:rPr>
        <w:t xml:space="preserve"> operation can only be achieved by </w:t>
      </w:r>
      <w:r w:rsidRPr="002E6FAB">
        <w:rPr>
          <w:lang w:val="en-US" w:eastAsia="zh-CN"/>
        </w:rPr>
        <w:t>power hardware components.</w:t>
      </w:r>
      <w:r w:rsidR="00926B2F">
        <w:rPr>
          <w:lang w:val="en-US" w:eastAsia="zh-CN"/>
        </w:rPr>
        <w:t>”</w:t>
      </w:r>
      <w:r w:rsidRPr="002E6FAB">
        <w:rPr>
          <w:lang w:val="en-US" w:eastAsia="zh-CN"/>
        </w:rPr>
        <w:t xml:space="preserve"> </w:t>
      </w:r>
    </w:p>
    <w:p w14:paraId="71D07671" w14:textId="77777777" w:rsidR="000747F9" w:rsidRDefault="000747F9" w:rsidP="000747F9">
      <w:pPr>
        <w:rPr>
          <w:ins w:id="25" w:author="Matthew Greenspan" w:date="2023-03-21T09:43:00Z"/>
          <w:rStyle w:val="ui-provider"/>
        </w:rPr>
      </w:pPr>
      <w:ins w:id="26" w:author="Matthew Greenspan" w:date="2023-03-21T09:43:00Z">
        <w:r>
          <w:rPr>
            <w:rStyle w:val="ui-provider"/>
          </w:rPr>
          <w:t>Wireless power enables a wide variety of applications for sensor networks that would otherwise be unfeasible. These include sensor networks to support environmental monitoring of metrics such as air quality, light, humidity, temperature, and others. Industrial applications of wireless powered sensor networks are also being implemented for physical asset management and logistics. In this regard, wireless power transmission via radio frequency beam (beam WPT) serves as an enabling factor for the deployment of internet of things (IoT) systems. These beam WPT systems operate with transmitter powers varying from 1 W to 15 W using directional antennas. An example of beam WPT charging of an IoT sensor network is illustrated in Figure [X].</w:t>
        </w:r>
      </w:ins>
    </w:p>
    <w:p w14:paraId="0C1700AA" w14:textId="7326F2D7" w:rsidR="000747F9" w:rsidRPr="00FA4EAD" w:rsidRDefault="000747F9" w:rsidP="000747F9">
      <w:pPr>
        <w:pStyle w:val="FigureNo"/>
        <w:rPr>
          <w:ins w:id="27" w:author="Matthew Greenspan" w:date="2023-03-21T09:43:00Z"/>
        </w:rPr>
      </w:pPr>
      <w:ins w:id="28" w:author="Matthew Greenspan" w:date="2023-03-21T09:43:00Z">
        <w:r w:rsidRPr="000747F9">
          <w:rPr>
            <w:rFonts w:eastAsiaTheme="minorEastAsia"/>
          </w:rPr>
          <w:t xml:space="preserve"> </w:t>
        </w:r>
        <w:r w:rsidRPr="00FA4EAD">
          <w:rPr>
            <w:rFonts w:eastAsiaTheme="minorEastAsia"/>
          </w:rPr>
          <w:t xml:space="preserve">FIGURE </w:t>
        </w:r>
        <w:r>
          <w:rPr>
            <w:rFonts w:eastAsiaTheme="minorEastAsia"/>
          </w:rPr>
          <w:t>[X]</w:t>
        </w:r>
      </w:ins>
    </w:p>
    <w:p w14:paraId="698143DC" w14:textId="77777777" w:rsidR="000747F9" w:rsidRPr="00DB212C" w:rsidRDefault="000747F9" w:rsidP="000747F9">
      <w:pPr>
        <w:jc w:val="center"/>
        <w:rPr>
          <w:ins w:id="29" w:author="Matthew Greenspan" w:date="2023-03-21T09:43:00Z"/>
          <w:rStyle w:val="ui-provider"/>
          <w:b/>
          <w:bCs/>
          <w:sz w:val="18"/>
          <w:szCs w:val="18"/>
        </w:rPr>
      </w:pPr>
      <w:ins w:id="30" w:author="Matthew Greenspan" w:date="2023-03-21T09:43:00Z">
        <w:r>
          <w:rPr>
            <w:b/>
            <w:bCs/>
            <w:sz w:val="18"/>
            <w:szCs w:val="18"/>
          </w:rPr>
          <w:t xml:space="preserve">Example of diagram of a beam WPT application for IoT sensor network </w:t>
        </w:r>
      </w:ins>
    </w:p>
    <w:p w14:paraId="581E303F" w14:textId="0385568F" w:rsidR="00833A5A" w:rsidRDefault="00833A5A" w:rsidP="0021238B">
      <w:pPr>
        <w:jc w:val="center"/>
        <w:rPr>
          <w:ins w:id="31" w:author="Matthew Greenspan" w:date="2023-03-15T17:31:00Z"/>
          <w:rStyle w:val="ui-provider"/>
        </w:rPr>
      </w:pPr>
      <w:ins w:id="32" w:author="Matthew Greenspan" w:date="2023-03-15T18:21:00Z">
        <w:r>
          <w:rPr>
            <w:rStyle w:val="ui-provider"/>
            <w:noProof/>
          </w:rPr>
          <w:drawing>
            <wp:inline distT="0" distB="0" distL="0" distR="0" wp14:anchorId="0DC413DD" wp14:editId="7139F026">
              <wp:extent cx="4679950" cy="2173481"/>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7380"/>
                      <a:stretch/>
                    </pic:blipFill>
                    <pic:spPr bwMode="auto">
                      <a:xfrm>
                        <a:off x="0" y="0"/>
                        <a:ext cx="4698061" cy="2181892"/>
                      </a:xfrm>
                      <a:prstGeom prst="rect">
                        <a:avLst/>
                      </a:prstGeom>
                      <a:noFill/>
                      <a:ln>
                        <a:noFill/>
                      </a:ln>
                      <a:extLst>
                        <a:ext uri="{53640926-AAD7-44D8-BBD7-CCE9431645EC}">
                          <a14:shadowObscured xmlns:a14="http://schemas.microsoft.com/office/drawing/2010/main"/>
                        </a:ext>
                      </a:extLst>
                    </pic:spPr>
                  </pic:pic>
                </a:graphicData>
              </a:graphic>
            </wp:inline>
          </w:drawing>
        </w:r>
      </w:ins>
    </w:p>
    <w:p w14:paraId="18FF68F3" w14:textId="77777777" w:rsidR="00833A5A" w:rsidRDefault="00833A5A" w:rsidP="00886787">
      <w:pPr>
        <w:rPr>
          <w:lang w:val="en-US" w:eastAsia="zh-CN"/>
        </w:rPr>
      </w:pPr>
    </w:p>
    <w:p w14:paraId="079BCE13" w14:textId="290A82DA" w:rsidR="00886787" w:rsidRDefault="00886787" w:rsidP="00886787">
      <w:pPr>
        <w:rPr>
          <w:b/>
          <w:bCs/>
          <w:lang w:val="en-US" w:eastAsia="zh-CN"/>
        </w:rPr>
      </w:pPr>
      <w:r>
        <w:rPr>
          <w:b/>
          <w:bCs/>
          <w:lang w:val="en-US" w:eastAsia="zh-CN"/>
        </w:rPr>
        <w:t>2.1.1</w:t>
      </w:r>
      <w:r>
        <w:rPr>
          <w:b/>
          <w:bCs/>
          <w:lang w:val="en-US" w:eastAsia="zh-CN"/>
        </w:rPr>
        <w:tab/>
      </w:r>
      <w:r w:rsidR="00E44948" w:rsidRPr="00886787">
        <w:rPr>
          <w:b/>
          <w:bCs/>
          <w:lang w:val="en-US" w:eastAsia="zh-CN"/>
        </w:rPr>
        <w:t>Situation of Japan</w:t>
      </w:r>
    </w:p>
    <w:p w14:paraId="134A9BBF" w14:textId="0AD5335A" w:rsidR="00886787" w:rsidRPr="00886787" w:rsidRDefault="00886787" w:rsidP="00886787">
      <w:pPr>
        <w:rPr>
          <w:lang w:val="en-US" w:eastAsia="zh-CN"/>
        </w:rPr>
      </w:pPr>
      <w:r>
        <w:rPr>
          <w:lang w:val="en-US" w:eastAsia="zh-CN"/>
        </w:rPr>
        <w:t>…</w:t>
      </w:r>
    </w:p>
    <w:p w14:paraId="1B1FD776" w14:textId="77777777" w:rsidR="00B7090E" w:rsidRPr="00B7090E" w:rsidRDefault="00B7090E" w:rsidP="00DD4BED">
      <w:pPr>
        <w:rPr>
          <w:lang w:val="fr-FR" w:eastAsia="zh-CN"/>
        </w:rPr>
      </w:pPr>
    </w:p>
    <w:sectPr w:rsidR="00B7090E" w:rsidRPr="00B7090E" w:rsidSect="00D02712">
      <w:headerReference w:type="default" r:id="rId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84626" w14:textId="77777777" w:rsidR="00C75EF0" w:rsidRDefault="00C75EF0">
      <w:r>
        <w:separator/>
      </w:r>
    </w:p>
  </w:endnote>
  <w:endnote w:type="continuationSeparator" w:id="0">
    <w:p w14:paraId="0EFDEAD5" w14:textId="77777777" w:rsidR="00C75EF0" w:rsidRDefault="00C75EF0">
      <w:r>
        <w:continuationSeparator/>
      </w:r>
    </w:p>
  </w:endnote>
  <w:endnote w:type="continuationNotice" w:id="1">
    <w:p w14:paraId="6DB043CD" w14:textId="77777777" w:rsidR="00C75EF0" w:rsidRDefault="00C75EF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18AEB" w14:textId="77777777" w:rsidR="00C75EF0" w:rsidRDefault="00C75EF0">
      <w:r>
        <w:t>____________________</w:t>
      </w:r>
    </w:p>
  </w:footnote>
  <w:footnote w:type="continuationSeparator" w:id="0">
    <w:p w14:paraId="7FD27EE2" w14:textId="77777777" w:rsidR="00C75EF0" w:rsidRDefault="00C75EF0">
      <w:r>
        <w:continuationSeparator/>
      </w:r>
    </w:p>
  </w:footnote>
  <w:footnote w:type="continuationNotice" w:id="1">
    <w:p w14:paraId="35191930" w14:textId="77777777" w:rsidR="00C75EF0" w:rsidRDefault="00C75EF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661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Pr>
        <w:rStyle w:val="PageNumber"/>
      </w:rPr>
      <w:t xml:space="preserve"> -</w:t>
    </w:r>
  </w:p>
  <w:p w14:paraId="3841D959" w14:textId="77777777" w:rsidR="00FA124A" w:rsidRDefault="008614B2">
    <w:pPr>
      <w:pStyle w:val="Header"/>
      <w:rPr>
        <w:lang w:val="en-US"/>
      </w:rPr>
    </w:pPr>
    <w:r w:rsidRPr="00B7090E">
      <w:rPr>
        <w:highlight w:val="yellow"/>
        <w:lang w:val="en-US"/>
      </w:rPr>
      <w:t>XXX-E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tthew Greenspan">
    <w15:presenceInfo w15:providerId="AD" w15:userId="S::mgreenspan@tmgtelecom.com::ee077f0a-f628-45c9-8106-08c6d35e7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69D4"/>
    <w:rsid w:val="000174AD"/>
    <w:rsid w:val="0004032B"/>
    <w:rsid w:val="00047A1D"/>
    <w:rsid w:val="000604B9"/>
    <w:rsid w:val="00071EB8"/>
    <w:rsid w:val="000747F9"/>
    <w:rsid w:val="00093D46"/>
    <w:rsid w:val="000A5FEA"/>
    <w:rsid w:val="000A7D55"/>
    <w:rsid w:val="000C12C8"/>
    <w:rsid w:val="000C2E8E"/>
    <w:rsid w:val="000E0E7C"/>
    <w:rsid w:val="000F1B4B"/>
    <w:rsid w:val="0012744F"/>
    <w:rsid w:val="00131178"/>
    <w:rsid w:val="00156F66"/>
    <w:rsid w:val="00163271"/>
    <w:rsid w:val="00172122"/>
    <w:rsid w:val="0018237D"/>
    <w:rsid w:val="00182528"/>
    <w:rsid w:val="0018500B"/>
    <w:rsid w:val="00196A19"/>
    <w:rsid w:val="001972CC"/>
    <w:rsid w:val="00202DC1"/>
    <w:rsid w:val="002116EE"/>
    <w:rsid w:val="0021238B"/>
    <w:rsid w:val="00216933"/>
    <w:rsid w:val="002309D8"/>
    <w:rsid w:val="002437AE"/>
    <w:rsid w:val="002A4015"/>
    <w:rsid w:val="002A7FE2"/>
    <w:rsid w:val="002C5E14"/>
    <w:rsid w:val="002C71A8"/>
    <w:rsid w:val="002D1756"/>
    <w:rsid w:val="002D5614"/>
    <w:rsid w:val="002E1B4F"/>
    <w:rsid w:val="002E6FAB"/>
    <w:rsid w:val="002F2E67"/>
    <w:rsid w:val="002F7CB3"/>
    <w:rsid w:val="00315546"/>
    <w:rsid w:val="00315B64"/>
    <w:rsid w:val="00330567"/>
    <w:rsid w:val="003502E4"/>
    <w:rsid w:val="00354B84"/>
    <w:rsid w:val="00382D56"/>
    <w:rsid w:val="00386A9D"/>
    <w:rsid w:val="00391081"/>
    <w:rsid w:val="003B2789"/>
    <w:rsid w:val="003C13CE"/>
    <w:rsid w:val="003C697E"/>
    <w:rsid w:val="003E2518"/>
    <w:rsid w:val="003E7CEF"/>
    <w:rsid w:val="003F5C9D"/>
    <w:rsid w:val="00402C8A"/>
    <w:rsid w:val="004047FD"/>
    <w:rsid w:val="00425D75"/>
    <w:rsid w:val="00433C6A"/>
    <w:rsid w:val="00445FD8"/>
    <w:rsid w:val="00492D1C"/>
    <w:rsid w:val="004A201F"/>
    <w:rsid w:val="004B1EF7"/>
    <w:rsid w:val="004B3FAD"/>
    <w:rsid w:val="004C5749"/>
    <w:rsid w:val="004F5ACE"/>
    <w:rsid w:val="004F7466"/>
    <w:rsid w:val="00501DCA"/>
    <w:rsid w:val="00513A47"/>
    <w:rsid w:val="005408DF"/>
    <w:rsid w:val="00542EA1"/>
    <w:rsid w:val="00573344"/>
    <w:rsid w:val="00583F9B"/>
    <w:rsid w:val="005A7C87"/>
    <w:rsid w:val="005B0D29"/>
    <w:rsid w:val="005E5C10"/>
    <w:rsid w:val="005F2C78"/>
    <w:rsid w:val="006069BD"/>
    <w:rsid w:val="006144E4"/>
    <w:rsid w:val="00650299"/>
    <w:rsid w:val="00655FC5"/>
    <w:rsid w:val="006562C7"/>
    <w:rsid w:val="006679B3"/>
    <w:rsid w:val="0068295A"/>
    <w:rsid w:val="006900CD"/>
    <w:rsid w:val="006D7C1D"/>
    <w:rsid w:val="00771342"/>
    <w:rsid w:val="007A1442"/>
    <w:rsid w:val="007A1FEC"/>
    <w:rsid w:val="007A6FEB"/>
    <w:rsid w:val="007C0938"/>
    <w:rsid w:val="007C4B04"/>
    <w:rsid w:val="007D7EE3"/>
    <w:rsid w:val="0080538C"/>
    <w:rsid w:val="00814E0A"/>
    <w:rsid w:val="00822581"/>
    <w:rsid w:val="008309DD"/>
    <w:rsid w:val="0083227A"/>
    <w:rsid w:val="00833A5A"/>
    <w:rsid w:val="00846D7C"/>
    <w:rsid w:val="008614B2"/>
    <w:rsid w:val="00866900"/>
    <w:rsid w:val="00872EEB"/>
    <w:rsid w:val="00876A8A"/>
    <w:rsid w:val="00881BA1"/>
    <w:rsid w:val="00886787"/>
    <w:rsid w:val="008C2302"/>
    <w:rsid w:val="008C26B8"/>
    <w:rsid w:val="008D0506"/>
    <w:rsid w:val="008D2061"/>
    <w:rsid w:val="008E73C0"/>
    <w:rsid w:val="008F208F"/>
    <w:rsid w:val="008F73C5"/>
    <w:rsid w:val="00921CAF"/>
    <w:rsid w:val="00926B2F"/>
    <w:rsid w:val="00982084"/>
    <w:rsid w:val="00995963"/>
    <w:rsid w:val="009B61EB"/>
    <w:rsid w:val="009B6A1C"/>
    <w:rsid w:val="009C2064"/>
    <w:rsid w:val="009D1697"/>
    <w:rsid w:val="009E4BCC"/>
    <w:rsid w:val="009F1FA5"/>
    <w:rsid w:val="009F3A46"/>
    <w:rsid w:val="009F4F15"/>
    <w:rsid w:val="009F6520"/>
    <w:rsid w:val="00A014F8"/>
    <w:rsid w:val="00A270C7"/>
    <w:rsid w:val="00A40A38"/>
    <w:rsid w:val="00A5173C"/>
    <w:rsid w:val="00A60BBE"/>
    <w:rsid w:val="00A61AEF"/>
    <w:rsid w:val="00A6362F"/>
    <w:rsid w:val="00A92046"/>
    <w:rsid w:val="00AB04C0"/>
    <w:rsid w:val="00AD2345"/>
    <w:rsid w:val="00AF173A"/>
    <w:rsid w:val="00B066A4"/>
    <w:rsid w:val="00B07A13"/>
    <w:rsid w:val="00B27DDF"/>
    <w:rsid w:val="00B4279B"/>
    <w:rsid w:val="00B45FC9"/>
    <w:rsid w:val="00B7090E"/>
    <w:rsid w:val="00B75B47"/>
    <w:rsid w:val="00B76F35"/>
    <w:rsid w:val="00B81138"/>
    <w:rsid w:val="00B9056F"/>
    <w:rsid w:val="00BB65F0"/>
    <w:rsid w:val="00BC7CCF"/>
    <w:rsid w:val="00BE470B"/>
    <w:rsid w:val="00BF1BA9"/>
    <w:rsid w:val="00C05150"/>
    <w:rsid w:val="00C14DA8"/>
    <w:rsid w:val="00C25E4D"/>
    <w:rsid w:val="00C57A91"/>
    <w:rsid w:val="00C75EF0"/>
    <w:rsid w:val="00CC01C2"/>
    <w:rsid w:val="00CE5CD1"/>
    <w:rsid w:val="00CF21F2"/>
    <w:rsid w:val="00CF7715"/>
    <w:rsid w:val="00D02712"/>
    <w:rsid w:val="00D030A2"/>
    <w:rsid w:val="00D046A7"/>
    <w:rsid w:val="00D214D0"/>
    <w:rsid w:val="00D36B3C"/>
    <w:rsid w:val="00D6546B"/>
    <w:rsid w:val="00D72E4D"/>
    <w:rsid w:val="00D804E5"/>
    <w:rsid w:val="00DA5607"/>
    <w:rsid w:val="00DB178B"/>
    <w:rsid w:val="00DB212C"/>
    <w:rsid w:val="00DC17D3"/>
    <w:rsid w:val="00DD4BED"/>
    <w:rsid w:val="00DE39F0"/>
    <w:rsid w:val="00DF0AF3"/>
    <w:rsid w:val="00DF1BB3"/>
    <w:rsid w:val="00DF7E9F"/>
    <w:rsid w:val="00E00B7F"/>
    <w:rsid w:val="00E27D7E"/>
    <w:rsid w:val="00E37601"/>
    <w:rsid w:val="00E42E13"/>
    <w:rsid w:val="00E44948"/>
    <w:rsid w:val="00E56D5C"/>
    <w:rsid w:val="00E6257C"/>
    <w:rsid w:val="00E63C59"/>
    <w:rsid w:val="00F16279"/>
    <w:rsid w:val="00F25662"/>
    <w:rsid w:val="00F50635"/>
    <w:rsid w:val="00F52AF0"/>
    <w:rsid w:val="00F564B8"/>
    <w:rsid w:val="00F6724F"/>
    <w:rsid w:val="00FA124A"/>
    <w:rsid w:val="00FC08DD"/>
    <w:rsid w:val="00FC2316"/>
    <w:rsid w:val="00FC2CFD"/>
    <w:rsid w:val="00FC52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053D3E"/>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titleBR">
    <w:name w:val="Table_title_BR"/>
    <w:basedOn w:val="Normal"/>
    <w:next w:val="Normal"/>
    <w:qFormat/>
    <w:rsid w:val="00B7090E"/>
    <w:pPr>
      <w:keepNext/>
      <w:keepLines/>
      <w:tabs>
        <w:tab w:val="clear" w:pos="1134"/>
        <w:tab w:val="clear" w:pos="1871"/>
        <w:tab w:val="clear" w:pos="2268"/>
        <w:tab w:val="left" w:pos="794"/>
        <w:tab w:val="left" w:pos="1191"/>
        <w:tab w:val="left" w:pos="1588"/>
        <w:tab w:val="left" w:pos="1985"/>
      </w:tabs>
      <w:spacing w:before="0" w:after="120" w:line="256" w:lineRule="auto"/>
      <w:jc w:val="center"/>
      <w:textAlignment w:val="auto"/>
    </w:pPr>
    <w:rPr>
      <w:b/>
      <w:lang w:val="en-US"/>
    </w:rPr>
  </w:style>
  <w:style w:type="paragraph" w:styleId="Revision">
    <w:name w:val="Revision"/>
    <w:hidden/>
    <w:uiPriority w:val="99"/>
    <w:semiHidden/>
    <w:rsid w:val="00886787"/>
    <w:rPr>
      <w:rFonts w:ascii="Times New Roman" w:hAnsi="Times New Roman"/>
      <w:sz w:val="24"/>
      <w:lang w:val="en-GB" w:eastAsia="en-US"/>
    </w:rPr>
  </w:style>
  <w:style w:type="character" w:customStyle="1" w:styleId="ui-provider">
    <w:name w:val="ui-provider"/>
    <w:basedOn w:val="DefaultParagraphFont"/>
    <w:rsid w:val="00D030A2"/>
  </w:style>
  <w:style w:type="character" w:styleId="Hyperlink">
    <w:name w:val="Hyperlink"/>
    <w:aliases w:val="超级链接,ECC Hyperlink,CEO_Hyperlink,超?级链,Style 58,超????,하이퍼링크2,超链接1,超?级链?,Style?,S,하이퍼링크21"/>
    <w:basedOn w:val="DefaultParagraphFont"/>
    <w:uiPriority w:val="99"/>
    <w:semiHidden/>
    <w:unhideWhenUsed/>
    <w:qFormat/>
    <w:rsid w:val="00F50635"/>
    <w:rPr>
      <w:color w:val="0000FF" w:themeColor="hyperlink"/>
      <w:u w:val="single"/>
    </w:rPr>
  </w:style>
  <w:style w:type="character" w:customStyle="1" w:styleId="NormalaftertitleChar">
    <w:name w:val="Normal_after_title Char"/>
    <w:link w:val="Normalaftertitle"/>
    <w:uiPriority w:val="99"/>
    <w:locked/>
    <w:rsid w:val="00F50635"/>
    <w:rPr>
      <w:rFonts w:ascii="Times New Roman" w:hAnsi="Times New Roman"/>
      <w:sz w:val="24"/>
      <w:lang w:val="en-GB" w:eastAsia="en-US"/>
    </w:rPr>
  </w:style>
  <w:style w:type="character" w:customStyle="1" w:styleId="HeadingbChar">
    <w:name w:val="Heading_b Char"/>
    <w:link w:val="Headingb"/>
    <w:locked/>
    <w:rsid w:val="00F50635"/>
    <w:rPr>
      <w:rFonts w:ascii="Times New Roman Bold" w:hAnsi="Times New Roman Bold" w:cs="Times New Roman Bold"/>
      <w:b/>
      <w:sz w:val="24"/>
      <w:lang w:val="fr-CH" w:eastAsia="en-US"/>
    </w:rPr>
  </w:style>
  <w:style w:type="character" w:customStyle="1" w:styleId="href">
    <w:name w:val="href"/>
    <w:basedOn w:val="DefaultParagraphFont"/>
    <w:rsid w:val="00354B84"/>
  </w:style>
  <w:style w:type="character" w:customStyle="1" w:styleId="FigureNoChar">
    <w:name w:val="Figure_No Char"/>
    <w:link w:val="FigureNo"/>
    <w:locked/>
    <w:rsid w:val="00DA5607"/>
    <w:rPr>
      <w:rFonts w:ascii="Times New Roman" w:hAnsi="Times New Roman"/>
      <w:cap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0195">
      <w:bodyDiv w:val="1"/>
      <w:marLeft w:val="0"/>
      <w:marRight w:val="0"/>
      <w:marTop w:val="0"/>
      <w:marBottom w:val="0"/>
      <w:divBdr>
        <w:top w:val="none" w:sz="0" w:space="0" w:color="auto"/>
        <w:left w:val="none" w:sz="0" w:space="0" w:color="auto"/>
        <w:bottom w:val="none" w:sz="0" w:space="0" w:color="auto"/>
        <w:right w:val="none" w:sz="0" w:space="0" w:color="auto"/>
      </w:divBdr>
    </w:div>
    <w:div w:id="400979438">
      <w:bodyDiv w:val="1"/>
      <w:marLeft w:val="0"/>
      <w:marRight w:val="0"/>
      <w:marTop w:val="0"/>
      <w:marBottom w:val="0"/>
      <w:divBdr>
        <w:top w:val="none" w:sz="0" w:space="0" w:color="auto"/>
        <w:left w:val="none" w:sz="0" w:space="0" w:color="auto"/>
        <w:bottom w:val="none" w:sz="0" w:space="0" w:color="auto"/>
        <w:right w:val="none" w:sz="0" w:space="0" w:color="auto"/>
      </w:divBdr>
    </w:div>
    <w:div w:id="605305855">
      <w:bodyDiv w:val="1"/>
      <w:marLeft w:val="0"/>
      <w:marRight w:val="0"/>
      <w:marTop w:val="0"/>
      <w:marBottom w:val="0"/>
      <w:divBdr>
        <w:top w:val="none" w:sz="0" w:space="0" w:color="auto"/>
        <w:left w:val="none" w:sz="0" w:space="0" w:color="auto"/>
        <w:bottom w:val="none" w:sz="0" w:space="0" w:color="auto"/>
        <w:right w:val="none" w:sz="0" w:space="0" w:color="auto"/>
      </w:divBdr>
    </w:div>
    <w:div w:id="689717944">
      <w:bodyDiv w:val="1"/>
      <w:marLeft w:val="0"/>
      <w:marRight w:val="0"/>
      <w:marTop w:val="0"/>
      <w:marBottom w:val="0"/>
      <w:divBdr>
        <w:top w:val="none" w:sz="0" w:space="0" w:color="auto"/>
        <w:left w:val="none" w:sz="0" w:space="0" w:color="auto"/>
        <w:bottom w:val="none" w:sz="0" w:space="0" w:color="auto"/>
        <w:right w:val="none" w:sz="0" w:space="0" w:color="auto"/>
      </w:divBdr>
    </w:div>
    <w:div w:id="186346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8</TotalTime>
  <Pages>4</Pages>
  <Words>607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dc:creator>
  <cp:lastModifiedBy>Matthew Greenspan</cp:lastModifiedBy>
  <cp:revision>6</cp:revision>
  <cp:lastPrinted>2008-02-21T14:04:00Z</cp:lastPrinted>
  <dcterms:created xsi:type="dcterms:W3CDTF">2023-03-21T12:44:00Z</dcterms:created>
  <dcterms:modified xsi:type="dcterms:W3CDTF">2023-03-21T12:56:00Z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