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ECD00" w14:textId="77777777" w:rsidR="005A264B" w:rsidRDefault="005A264B"/>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5A264B" w:rsidRPr="00351E7B" w14:paraId="7239FB6A" w14:textId="77777777" w:rsidTr="00000C2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C5B50F7" w14:textId="77777777" w:rsidR="005A264B" w:rsidRPr="00351E7B" w:rsidRDefault="005A264B" w:rsidP="00000C27">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351E7B">
              <w:rPr>
                <w:b/>
              </w:rPr>
              <w:br w:type="page"/>
            </w:r>
            <w:r w:rsidRPr="00351E7B">
              <w:rPr>
                <w:b/>
                <w:lang w:val="en-US"/>
              </w:rPr>
              <w:br w:type="page"/>
            </w:r>
            <w:r w:rsidRPr="00351E7B">
              <w:rPr>
                <w:b/>
                <w:spacing w:val="-3"/>
                <w:szCs w:val="24"/>
              </w:rPr>
              <w:t>U.S. Radiocommunications Sector</w:t>
            </w:r>
          </w:p>
          <w:p w14:paraId="663DF702" w14:textId="77777777" w:rsidR="005A264B" w:rsidRPr="00351E7B" w:rsidRDefault="005A264B" w:rsidP="00000C27">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351E7B">
              <w:rPr>
                <w:b/>
                <w:spacing w:val="-3"/>
                <w:szCs w:val="24"/>
              </w:rPr>
              <w:t>Fact Sheet</w:t>
            </w:r>
          </w:p>
        </w:tc>
      </w:tr>
      <w:tr w:rsidR="005A264B" w:rsidRPr="00351E7B" w14:paraId="71E5E141" w14:textId="77777777" w:rsidTr="00000C27">
        <w:trPr>
          <w:trHeight w:val="348"/>
        </w:trPr>
        <w:tc>
          <w:tcPr>
            <w:tcW w:w="3984" w:type="dxa"/>
            <w:tcBorders>
              <w:left w:val="double" w:sz="6" w:space="0" w:color="auto"/>
            </w:tcBorders>
          </w:tcPr>
          <w:p w14:paraId="356EFCBB" w14:textId="77777777" w:rsidR="005A264B" w:rsidRPr="00351E7B" w:rsidRDefault="005A264B" w:rsidP="00000C27">
            <w:pPr>
              <w:spacing w:after="120"/>
              <w:ind w:left="900" w:right="144" w:hanging="756"/>
              <w:rPr>
                <w:szCs w:val="24"/>
              </w:rPr>
            </w:pPr>
            <w:r w:rsidRPr="00351E7B">
              <w:rPr>
                <w:b/>
                <w:szCs w:val="24"/>
              </w:rPr>
              <w:t>Working Party:</w:t>
            </w:r>
            <w:r w:rsidRPr="00351E7B">
              <w:rPr>
                <w:szCs w:val="24"/>
              </w:rPr>
              <w:t xml:space="preserve">  ITU-R WP 5C</w:t>
            </w:r>
          </w:p>
        </w:tc>
        <w:tc>
          <w:tcPr>
            <w:tcW w:w="5409" w:type="dxa"/>
            <w:tcBorders>
              <w:right w:val="double" w:sz="6" w:space="0" w:color="auto"/>
            </w:tcBorders>
          </w:tcPr>
          <w:p w14:paraId="7DE26912" w14:textId="0B5DACEF" w:rsidR="005A264B" w:rsidRPr="00351E7B" w:rsidRDefault="005A264B" w:rsidP="00000C27">
            <w:pPr>
              <w:spacing w:after="120"/>
              <w:ind w:left="144" w:right="144"/>
              <w:rPr>
                <w:szCs w:val="24"/>
              </w:rPr>
            </w:pPr>
            <w:r w:rsidRPr="00351E7B">
              <w:rPr>
                <w:b/>
                <w:szCs w:val="24"/>
              </w:rPr>
              <w:t>Document No:</w:t>
            </w:r>
            <w:r w:rsidRPr="00351E7B">
              <w:rPr>
                <w:szCs w:val="24"/>
              </w:rPr>
              <w:t xml:space="preserve"> USWP</w:t>
            </w:r>
            <w:r w:rsidR="00075DED">
              <w:rPr>
                <w:szCs w:val="24"/>
              </w:rPr>
              <w:t xml:space="preserve"> </w:t>
            </w:r>
            <w:r w:rsidRPr="00351E7B">
              <w:rPr>
                <w:szCs w:val="24"/>
              </w:rPr>
              <w:t>5C</w:t>
            </w:r>
            <w:r w:rsidR="00075DED">
              <w:rPr>
                <w:szCs w:val="24"/>
              </w:rPr>
              <w:t xml:space="preserve"> 23-21 </w:t>
            </w:r>
            <w:r w:rsidR="008300DB">
              <w:rPr>
                <w:szCs w:val="24"/>
              </w:rPr>
              <w:t xml:space="preserve">final </w:t>
            </w:r>
            <w:r w:rsidRPr="00351E7B">
              <w:rPr>
                <w:szCs w:val="24"/>
              </w:rPr>
              <w:t xml:space="preserve">F.1762 </w:t>
            </w:r>
          </w:p>
        </w:tc>
      </w:tr>
      <w:tr w:rsidR="005A264B" w:rsidRPr="00351E7B" w14:paraId="593C5FB7" w14:textId="77777777" w:rsidTr="00000C27">
        <w:trPr>
          <w:trHeight w:val="378"/>
        </w:trPr>
        <w:tc>
          <w:tcPr>
            <w:tcW w:w="3984" w:type="dxa"/>
            <w:tcBorders>
              <w:left w:val="double" w:sz="6" w:space="0" w:color="auto"/>
            </w:tcBorders>
          </w:tcPr>
          <w:p w14:paraId="1AFF756C" w14:textId="77777777" w:rsidR="005A264B" w:rsidRPr="00255408" w:rsidRDefault="005A264B" w:rsidP="00000C27">
            <w:pPr>
              <w:spacing w:before="0"/>
              <w:ind w:left="144" w:right="144"/>
              <w:rPr>
                <w:bCs/>
                <w:szCs w:val="24"/>
                <w:lang w:val="pt-BR"/>
              </w:rPr>
            </w:pPr>
            <w:r w:rsidRPr="00351E7B">
              <w:rPr>
                <w:b/>
                <w:szCs w:val="24"/>
                <w:lang w:val="pt-BR"/>
              </w:rPr>
              <w:t>Ref:</w:t>
            </w:r>
            <w:r>
              <w:t xml:space="preserve"> </w:t>
            </w:r>
            <w:r w:rsidRPr="00255408">
              <w:rPr>
                <w:bCs/>
                <w:szCs w:val="24"/>
                <w:lang w:val="pt-BR"/>
              </w:rPr>
              <w:t>Annex 10 to</w:t>
            </w:r>
            <w:r>
              <w:rPr>
                <w:bCs/>
                <w:szCs w:val="24"/>
                <w:lang w:val="pt-BR"/>
              </w:rPr>
              <w:t xml:space="preserve"> </w:t>
            </w:r>
            <w:r w:rsidRPr="00255408">
              <w:rPr>
                <w:bCs/>
                <w:szCs w:val="24"/>
                <w:lang w:val="pt-BR"/>
              </w:rPr>
              <w:t>Document 5C/345-E</w:t>
            </w:r>
            <w:r w:rsidRPr="00255408">
              <w:rPr>
                <w:bCs/>
                <w:szCs w:val="24"/>
                <w:lang w:val="pt-BR"/>
              </w:rPr>
              <w:tab/>
            </w:r>
            <w:r w:rsidRPr="00255408">
              <w:rPr>
                <w:bCs/>
                <w:szCs w:val="24"/>
                <w:lang w:val="pt-BR"/>
              </w:rPr>
              <w:tab/>
            </w:r>
          </w:p>
        </w:tc>
        <w:tc>
          <w:tcPr>
            <w:tcW w:w="5409" w:type="dxa"/>
            <w:tcBorders>
              <w:right w:val="double" w:sz="6" w:space="0" w:color="auto"/>
            </w:tcBorders>
          </w:tcPr>
          <w:p w14:paraId="55487EFC" w14:textId="77777777" w:rsidR="005A264B" w:rsidRPr="00351E7B" w:rsidRDefault="005A264B" w:rsidP="00000C27">
            <w:pPr>
              <w:tabs>
                <w:tab w:val="left" w:pos="162"/>
              </w:tabs>
              <w:spacing w:before="0"/>
              <w:ind w:left="612" w:right="144" w:hanging="468"/>
              <w:rPr>
                <w:szCs w:val="24"/>
              </w:rPr>
            </w:pPr>
            <w:r w:rsidRPr="00351E7B">
              <w:rPr>
                <w:b/>
                <w:szCs w:val="24"/>
              </w:rPr>
              <w:t>Date:</w:t>
            </w:r>
            <w:r w:rsidRPr="00351E7B">
              <w:rPr>
                <w:szCs w:val="24"/>
              </w:rPr>
              <w:t xml:space="preserve">  0</w:t>
            </w:r>
            <w:r>
              <w:rPr>
                <w:szCs w:val="24"/>
              </w:rPr>
              <w:t>1</w:t>
            </w:r>
            <w:r w:rsidRPr="00351E7B">
              <w:rPr>
                <w:szCs w:val="24"/>
              </w:rPr>
              <w:t>/</w:t>
            </w:r>
            <w:r>
              <w:rPr>
                <w:szCs w:val="24"/>
              </w:rPr>
              <w:t>25</w:t>
            </w:r>
            <w:r w:rsidRPr="00351E7B">
              <w:rPr>
                <w:szCs w:val="24"/>
              </w:rPr>
              <w:t>/202</w:t>
            </w:r>
            <w:r>
              <w:rPr>
                <w:szCs w:val="24"/>
              </w:rPr>
              <w:t>3</w:t>
            </w:r>
          </w:p>
        </w:tc>
      </w:tr>
      <w:tr w:rsidR="005A264B" w:rsidRPr="00351E7B" w14:paraId="760167F5" w14:textId="77777777" w:rsidTr="00000C27">
        <w:trPr>
          <w:trHeight w:val="459"/>
        </w:trPr>
        <w:tc>
          <w:tcPr>
            <w:tcW w:w="9393" w:type="dxa"/>
            <w:gridSpan w:val="2"/>
            <w:tcBorders>
              <w:left w:val="double" w:sz="6" w:space="0" w:color="auto"/>
              <w:right w:val="double" w:sz="6" w:space="0" w:color="auto"/>
            </w:tcBorders>
          </w:tcPr>
          <w:p w14:paraId="7C30C4F8" w14:textId="77777777" w:rsidR="005A264B" w:rsidRPr="00351E7B" w:rsidRDefault="005A264B" w:rsidP="00000C27">
            <w:pPr>
              <w:tabs>
                <w:tab w:val="clear" w:pos="1134"/>
                <w:tab w:val="clear" w:pos="1871"/>
                <w:tab w:val="clear" w:pos="2268"/>
                <w:tab w:val="left" w:pos="794"/>
                <w:tab w:val="left" w:pos="1191"/>
                <w:tab w:val="left" w:pos="1588"/>
                <w:tab w:val="left" w:pos="1985"/>
              </w:tabs>
              <w:spacing w:before="0" w:after="120"/>
              <w:ind w:left="187"/>
              <w:rPr>
                <w:szCs w:val="24"/>
                <w:lang w:val="en-US"/>
              </w:rPr>
            </w:pPr>
            <w:r w:rsidRPr="00351E7B">
              <w:rPr>
                <w:b/>
                <w:bCs/>
                <w:szCs w:val="24"/>
              </w:rPr>
              <w:t>Document Title:</w:t>
            </w:r>
            <w:r w:rsidRPr="00351E7B">
              <w:rPr>
                <w:bCs/>
                <w:szCs w:val="24"/>
              </w:rPr>
              <w:t xml:space="preserve">  </w:t>
            </w:r>
            <w:bookmarkStart w:id="0" w:name="_Hlk99372870"/>
            <w:r w:rsidRPr="00351E7B">
              <w:rPr>
                <w:bCs/>
                <w:szCs w:val="24"/>
              </w:rPr>
              <w:t xml:space="preserve">Preliminary Draft Revision to Recommendation ITU-R F.1762 “Characteristics of enhanced applications for high frequency (HF) radiocommunication systems </w:t>
            </w:r>
            <w:bookmarkEnd w:id="0"/>
          </w:p>
        </w:tc>
      </w:tr>
      <w:tr w:rsidR="005A264B" w:rsidRPr="00351E7B" w14:paraId="6E20D5D9" w14:textId="77777777" w:rsidTr="00000C27">
        <w:trPr>
          <w:trHeight w:val="1960"/>
        </w:trPr>
        <w:tc>
          <w:tcPr>
            <w:tcW w:w="3984" w:type="dxa"/>
            <w:tcBorders>
              <w:left w:val="double" w:sz="6" w:space="0" w:color="auto"/>
            </w:tcBorders>
          </w:tcPr>
          <w:p w14:paraId="2EFE2A99" w14:textId="77777777" w:rsidR="005A264B" w:rsidRPr="00351E7B" w:rsidRDefault="005A264B" w:rsidP="00000C27">
            <w:pPr>
              <w:ind w:left="144" w:right="144"/>
              <w:rPr>
                <w:b/>
                <w:szCs w:val="24"/>
              </w:rPr>
            </w:pPr>
            <w:r w:rsidRPr="00351E7B">
              <w:rPr>
                <w:b/>
                <w:szCs w:val="24"/>
              </w:rPr>
              <w:t>Author(s)/Contributors(s):</w:t>
            </w:r>
          </w:p>
          <w:p w14:paraId="67B50E84" w14:textId="77777777" w:rsidR="005A264B" w:rsidRPr="00351E7B" w:rsidRDefault="005A264B" w:rsidP="00000C27">
            <w:pPr>
              <w:spacing w:before="0"/>
              <w:ind w:left="144" w:right="144"/>
              <w:rPr>
                <w:bCs/>
                <w:iCs/>
                <w:szCs w:val="24"/>
              </w:rPr>
            </w:pPr>
          </w:p>
          <w:p w14:paraId="27FABD1D" w14:textId="77777777" w:rsidR="005A264B" w:rsidRPr="00351E7B" w:rsidRDefault="005A264B" w:rsidP="00000C27">
            <w:pPr>
              <w:spacing w:before="0"/>
              <w:ind w:left="144" w:right="144"/>
              <w:rPr>
                <w:bCs/>
                <w:iCs/>
                <w:szCs w:val="24"/>
              </w:rPr>
            </w:pPr>
            <w:r w:rsidRPr="00351E7B">
              <w:rPr>
                <w:bCs/>
                <w:iCs/>
                <w:szCs w:val="24"/>
              </w:rPr>
              <w:t>Fumie Wingo</w:t>
            </w:r>
          </w:p>
          <w:p w14:paraId="5935CF3C" w14:textId="77777777" w:rsidR="005A264B" w:rsidRPr="00351E7B" w:rsidRDefault="005A264B" w:rsidP="00000C27">
            <w:pPr>
              <w:spacing w:before="0"/>
              <w:ind w:left="144" w:right="144"/>
              <w:rPr>
                <w:bCs/>
                <w:iCs/>
                <w:szCs w:val="24"/>
              </w:rPr>
            </w:pPr>
            <w:r w:rsidRPr="00351E7B">
              <w:rPr>
                <w:bCs/>
                <w:iCs/>
                <w:szCs w:val="24"/>
              </w:rPr>
              <w:t>Department of the Navy</w:t>
            </w:r>
          </w:p>
          <w:p w14:paraId="005C1880" w14:textId="77777777" w:rsidR="005A264B" w:rsidRPr="00351E7B" w:rsidRDefault="005A264B" w:rsidP="00000C27">
            <w:pPr>
              <w:spacing w:before="0"/>
              <w:ind w:right="144"/>
              <w:rPr>
                <w:bCs/>
                <w:iCs/>
                <w:szCs w:val="24"/>
              </w:rPr>
            </w:pPr>
          </w:p>
          <w:p w14:paraId="6824A8F6" w14:textId="77777777" w:rsidR="005A264B" w:rsidRPr="00351E7B" w:rsidRDefault="005A264B" w:rsidP="00000C27">
            <w:pPr>
              <w:spacing w:before="0"/>
              <w:ind w:left="144" w:right="144"/>
              <w:rPr>
                <w:bCs/>
                <w:iCs/>
                <w:szCs w:val="24"/>
              </w:rPr>
            </w:pPr>
            <w:r w:rsidRPr="00351E7B">
              <w:rPr>
                <w:bCs/>
                <w:iCs/>
                <w:szCs w:val="24"/>
              </w:rPr>
              <w:t>Robert Leck</w:t>
            </w:r>
          </w:p>
          <w:p w14:paraId="6172C3A0" w14:textId="77777777" w:rsidR="005A264B" w:rsidRPr="00351E7B" w:rsidRDefault="005A264B" w:rsidP="00000C27">
            <w:pPr>
              <w:spacing w:before="0"/>
              <w:ind w:left="144" w:right="144"/>
              <w:rPr>
                <w:bCs/>
                <w:iCs/>
                <w:szCs w:val="24"/>
              </w:rPr>
            </w:pPr>
            <w:r w:rsidRPr="00351E7B">
              <w:rPr>
                <w:bCs/>
                <w:iCs/>
                <w:szCs w:val="24"/>
              </w:rPr>
              <w:t>ACES in support of the Department of the Navy</w:t>
            </w:r>
          </w:p>
          <w:p w14:paraId="0AC7CCAF" w14:textId="77777777" w:rsidR="005A264B" w:rsidRPr="00351E7B" w:rsidRDefault="005A264B" w:rsidP="00000C27">
            <w:pPr>
              <w:spacing w:before="0"/>
              <w:ind w:left="144" w:right="144"/>
              <w:rPr>
                <w:bCs/>
                <w:iCs/>
                <w:szCs w:val="24"/>
              </w:rPr>
            </w:pPr>
          </w:p>
          <w:p w14:paraId="2E041D35" w14:textId="77777777" w:rsidR="005A264B" w:rsidRPr="00351E7B" w:rsidRDefault="005A264B" w:rsidP="00000C27">
            <w:pPr>
              <w:spacing w:before="0"/>
              <w:ind w:left="144" w:right="144"/>
              <w:rPr>
                <w:bCs/>
                <w:iCs/>
                <w:szCs w:val="24"/>
              </w:rPr>
            </w:pPr>
            <w:r w:rsidRPr="00351E7B">
              <w:rPr>
                <w:bCs/>
                <w:iCs/>
                <w:szCs w:val="24"/>
              </w:rPr>
              <w:t>Taylor King</w:t>
            </w:r>
          </w:p>
          <w:p w14:paraId="6EE1469A" w14:textId="77777777" w:rsidR="005A264B" w:rsidRPr="00351E7B" w:rsidRDefault="005A264B" w:rsidP="00000C27">
            <w:pPr>
              <w:spacing w:before="0"/>
              <w:ind w:left="144" w:right="144"/>
              <w:rPr>
                <w:bCs/>
                <w:iCs/>
                <w:szCs w:val="24"/>
              </w:rPr>
            </w:pPr>
            <w:r w:rsidRPr="00351E7B">
              <w:rPr>
                <w:bCs/>
                <w:iCs/>
                <w:szCs w:val="24"/>
              </w:rPr>
              <w:t>ACES in support of the Department of the Navy</w:t>
            </w:r>
          </w:p>
          <w:p w14:paraId="535E85AB" w14:textId="77777777" w:rsidR="005A264B" w:rsidRPr="00351E7B" w:rsidRDefault="005A264B" w:rsidP="00000C27">
            <w:pPr>
              <w:spacing w:before="0"/>
              <w:ind w:left="144" w:right="144"/>
              <w:rPr>
                <w:bCs/>
                <w:iCs/>
                <w:szCs w:val="24"/>
              </w:rPr>
            </w:pPr>
          </w:p>
          <w:p w14:paraId="6C3AD78C" w14:textId="77777777" w:rsidR="005A264B" w:rsidRPr="00351E7B" w:rsidRDefault="005A264B" w:rsidP="00000C27">
            <w:pPr>
              <w:spacing w:before="0"/>
              <w:ind w:left="144" w:right="144"/>
            </w:pPr>
          </w:p>
          <w:p w14:paraId="286BFB50" w14:textId="77777777" w:rsidR="005A264B" w:rsidRPr="00351E7B" w:rsidRDefault="005A264B" w:rsidP="00000C27">
            <w:pPr>
              <w:spacing w:before="0"/>
              <w:ind w:right="144"/>
              <w:rPr>
                <w:bCs/>
                <w:iCs/>
                <w:szCs w:val="24"/>
              </w:rPr>
            </w:pPr>
          </w:p>
          <w:p w14:paraId="519503CE" w14:textId="77777777" w:rsidR="005A264B" w:rsidRPr="00351E7B" w:rsidRDefault="005A264B" w:rsidP="00000C27">
            <w:pPr>
              <w:spacing w:before="0"/>
              <w:ind w:left="144" w:right="144"/>
              <w:rPr>
                <w:bCs/>
                <w:iCs/>
                <w:szCs w:val="24"/>
              </w:rPr>
            </w:pPr>
          </w:p>
        </w:tc>
        <w:tc>
          <w:tcPr>
            <w:tcW w:w="5409" w:type="dxa"/>
            <w:tcBorders>
              <w:right w:val="double" w:sz="6" w:space="0" w:color="auto"/>
            </w:tcBorders>
          </w:tcPr>
          <w:p w14:paraId="5CBFC436" w14:textId="77777777" w:rsidR="005A264B" w:rsidRPr="00351E7B" w:rsidRDefault="005A264B" w:rsidP="00000C27">
            <w:pPr>
              <w:ind w:left="144" w:right="144"/>
              <w:rPr>
                <w:bCs/>
                <w:szCs w:val="24"/>
              </w:rPr>
            </w:pPr>
          </w:p>
          <w:p w14:paraId="43D7254E" w14:textId="77777777" w:rsidR="005A264B" w:rsidRPr="00351E7B" w:rsidRDefault="005A264B" w:rsidP="00000C27">
            <w:pPr>
              <w:spacing w:before="0"/>
              <w:ind w:left="144" w:right="144"/>
              <w:rPr>
                <w:bCs/>
                <w:szCs w:val="24"/>
              </w:rPr>
            </w:pPr>
            <w:r w:rsidRPr="00351E7B">
              <w:rPr>
                <w:bCs/>
                <w:szCs w:val="24"/>
              </w:rPr>
              <w:t xml:space="preserve">  </w:t>
            </w:r>
          </w:p>
          <w:p w14:paraId="2FBF0B70" w14:textId="77777777" w:rsidR="005A264B" w:rsidRPr="00351E7B" w:rsidRDefault="005A264B" w:rsidP="00000C27">
            <w:pPr>
              <w:spacing w:before="0"/>
              <w:ind w:left="144" w:right="144"/>
              <w:rPr>
                <w:bCs/>
                <w:color w:val="000000"/>
                <w:szCs w:val="24"/>
              </w:rPr>
            </w:pPr>
            <w:r w:rsidRPr="00351E7B">
              <w:rPr>
                <w:bCs/>
                <w:color w:val="000000"/>
                <w:szCs w:val="24"/>
              </w:rPr>
              <w:t xml:space="preserve">Phone:   +1-703-697-0066 </w:t>
            </w:r>
          </w:p>
          <w:p w14:paraId="4F2682F5" w14:textId="77777777" w:rsidR="005A264B" w:rsidRPr="00351E7B" w:rsidRDefault="005A264B" w:rsidP="00000C27">
            <w:pPr>
              <w:spacing w:before="0"/>
              <w:ind w:left="144" w:right="144"/>
              <w:rPr>
                <w:bCs/>
                <w:color w:val="000000"/>
                <w:szCs w:val="24"/>
              </w:rPr>
            </w:pPr>
            <w:r w:rsidRPr="00351E7B">
              <w:rPr>
                <w:bCs/>
                <w:color w:val="000000"/>
                <w:szCs w:val="24"/>
              </w:rPr>
              <w:t xml:space="preserve">Email:    </w:t>
            </w:r>
            <w:hyperlink r:id="rId7" w:history="1">
              <w:r w:rsidRPr="00351E7B">
                <w:rPr>
                  <w:bCs/>
                  <w:color w:val="0000FF"/>
                  <w:szCs w:val="24"/>
                  <w:u w:val="single"/>
                </w:rPr>
                <w:t>fumie.n.wingo.civ@us.navy.mil</w:t>
              </w:r>
            </w:hyperlink>
          </w:p>
          <w:p w14:paraId="137ABE7C" w14:textId="77777777" w:rsidR="005A264B" w:rsidRPr="00351E7B" w:rsidRDefault="005A264B" w:rsidP="00000C27">
            <w:pPr>
              <w:spacing w:before="0"/>
              <w:ind w:right="144"/>
              <w:rPr>
                <w:bCs/>
                <w:color w:val="000000"/>
                <w:szCs w:val="24"/>
              </w:rPr>
            </w:pPr>
            <w:r w:rsidRPr="00351E7B">
              <w:rPr>
                <w:bCs/>
                <w:color w:val="000000"/>
                <w:szCs w:val="24"/>
              </w:rPr>
              <w:t xml:space="preserve">  </w:t>
            </w:r>
          </w:p>
          <w:p w14:paraId="66EA477A" w14:textId="77777777" w:rsidR="005A264B" w:rsidRPr="00351E7B" w:rsidRDefault="005A264B" w:rsidP="00000C27">
            <w:pPr>
              <w:spacing w:before="0"/>
              <w:ind w:right="144"/>
              <w:rPr>
                <w:bCs/>
                <w:color w:val="000000"/>
                <w:szCs w:val="24"/>
              </w:rPr>
            </w:pPr>
            <w:r w:rsidRPr="00351E7B">
              <w:rPr>
                <w:bCs/>
                <w:color w:val="000000"/>
                <w:szCs w:val="24"/>
              </w:rPr>
              <w:t xml:space="preserve">  </w:t>
            </w:r>
            <w:proofErr w:type="gramStart"/>
            <w:r w:rsidRPr="00351E7B">
              <w:rPr>
                <w:bCs/>
                <w:color w:val="000000"/>
                <w:szCs w:val="24"/>
              </w:rPr>
              <w:t>Phone :</w:t>
            </w:r>
            <w:proofErr w:type="gramEnd"/>
            <w:r w:rsidRPr="00351E7B">
              <w:rPr>
                <w:bCs/>
                <w:color w:val="000000"/>
                <w:szCs w:val="24"/>
              </w:rPr>
              <w:t xml:space="preserve">   +1-321-332-2111</w:t>
            </w:r>
          </w:p>
          <w:p w14:paraId="44C50882" w14:textId="77777777" w:rsidR="005A264B" w:rsidRPr="00351E7B" w:rsidRDefault="005A264B" w:rsidP="00000C27">
            <w:pPr>
              <w:spacing w:before="0"/>
              <w:ind w:right="144"/>
              <w:rPr>
                <w:bCs/>
                <w:color w:val="000000"/>
                <w:szCs w:val="24"/>
              </w:rPr>
            </w:pPr>
            <w:r w:rsidRPr="00351E7B">
              <w:rPr>
                <w:bCs/>
                <w:color w:val="000000"/>
                <w:szCs w:val="24"/>
              </w:rPr>
              <w:t xml:space="preserve">  </w:t>
            </w:r>
            <w:proofErr w:type="gramStart"/>
            <w:r w:rsidRPr="00351E7B">
              <w:rPr>
                <w:bCs/>
                <w:color w:val="000000"/>
                <w:szCs w:val="24"/>
              </w:rPr>
              <w:t>Email :</w:t>
            </w:r>
            <w:proofErr w:type="gramEnd"/>
            <w:r w:rsidRPr="00351E7B">
              <w:rPr>
                <w:bCs/>
                <w:color w:val="000000"/>
                <w:szCs w:val="24"/>
              </w:rPr>
              <w:t xml:space="preserve">     </w:t>
            </w:r>
            <w:hyperlink r:id="rId8" w:history="1">
              <w:r w:rsidRPr="00351E7B">
                <w:rPr>
                  <w:bCs/>
                  <w:color w:val="0000FF"/>
                  <w:szCs w:val="24"/>
                  <w:u w:val="single"/>
                </w:rPr>
                <w:t>robert.leck@aces-inc.com</w:t>
              </w:r>
            </w:hyperlink>
          </w:p>
          <w:p w14:paraId="55E4405D" w14:textId="77777777" w:rsidR="005A264B" w:rsidRPr="00351E7B" w:rsidRDefault="005A264B" w:rsidP="00000C27">
            <w:pPr>
              <w:spacing w:before="0"/>
              <w:ind w:right="144"/>
              <w:rPr>
                <w:bCs/>
                <w:color w:val="000000"/>
                <w:szCs w:val="24"/>
              </w:rPr>
            </w:pPr>
          </w:p>
          <w:p w14:paraId="30860129" w14:textId="77777777" w:rsidR="005A264B" w:rsidRPr="00351E7B" w:rsidRDefault="005A264B" w:rsidP="00000C27">
            <w:pPr>
              <w:spacing w:before="0"/>
              <w:ind w:right="144"/>
              <w:rPr>
                <w:bCs/>
                <w:color w:val="000000"/>
                <w:szCs w:val="24"/>
              </w:rPr>
            </w:pPr>
          </w:p>
          <w:p w14:paraId="1FE73F6A" w14:textId="77777777" w:rsidR="005A264B" w:rsidRPr="00351E7B" w:rsidRDefault="005A264B" w:rsidP="00000C27">
            <w:pPr>
              <w:spacing w:before="0"/>
              <w:ind w:right="144"/>
              <w:rPr>
                <w:bCs/>
                <w:color w:val="000000"/>
                <w:szCs w:val="24"/>
              </w:rPr>
            </w:pPr>
            <w:proofErr w:type="gramStart"/>
            <w:r w:rsidRPr="00351E7B">
              <w:rPr>
                <w:bCs/>
                <w:color w:val="000000"/>
                <w:szCs w:val="24"/>
              </w:rPr>
              <w:t>Phone :</w:t>
            </w:r>
            <w:proofErr w:type="gramEnd"/>
            <w:r w:rsidRPr="00351E7B">
              <w:rPr>
                <w:bCs/>
                <w:color w:val="000000"/>
                <w:szCs w:val="24"/>
              </w:rPr>
              <w:t xml:space="preserve">     +1-</w:t>
            </w:r>
            <w:r w:rsidRPr="00351E7B">
              <w:t xml:space="preserve"> 443-966-0550</w:t>
            </w:r>
          </w:p>
          <w:p w14:paraId="05787DDC" w14:textId="77777777" w:rsidR="005A264B" w:rsidRPr="00351E7B" w:rsidRDefault="005A264B" w:rsidP="00000C27">
            <w:pPr>
              <w:spacing w:before="0"/>
              <w:ind w:right="144"/>
              <w:rPr>
                <w:bCs/>
                <w:color w:val="0000FF"/>
                <w:szCs w:val="24"/>
                <w:u w:val="single"/>
              </w:rPr>
            </w:pPr>
            <w:r w:rsidRPr="00351E7B">
              <w:rPr>
                <w:bCs/>
                <w:color w:val="000000"/>
                <w:szCs w:val="24"/>
              </w:rPr>
              <w:t xml:space="preserve"> Email :     </w:t>
            </w:r>
            <w:hyperlink r:id="rId9" w:history="1">
              <w:r w:rsidRPr="00351E7B">
                <w:rPr>
                  <w:bCs/>
                  <w:color w:val="0000FF"/>
                  <w:szCs w:val="24"/>
                  <w:u w:val="single"/>
                </w:rPr>
                <w:t>taylor.king@ACES-INC.COM</w:t>
              </w:r>
            </w:hyperlink>
          </w:p>
          <w:p w14:paraId="7A8104CF" w14:textId="77777777" w:rsidR="005A264B" w:rsidRPr="00351E7B" w:rsidRDefault="005A264B" w:rsidP="00000C27">
            <w:pPr>
              <w:spacing w:before="0"/>
              <w:ind w:right="144"/>
              <w:rPr>
                <w:bCs/>
                <w:color w:val="000000"/>
                <w:szCs w:val="24"/>
              </w:rPr>
            </w:pPr>
          </w:p>
          <w:p w14:paraId="42A279A0" w14:textId="77777777" w:rsidR="005A264B" w:rsidRPr="00351E7B" w:rsidRDefault="005A264B" w:rsidP="00000C27">
            <w:pPr>
              <w:spacing w:before="0"/>
              <w:ind w:right="144"/>
              <w:rPr>
                <w:bCs/>
                <w:color w:val="000000"/>
                <w:szCs w:val="24"/>
              </w:rPr>
            </w:pPr>
          </w:p>
        </w:tc>
      </w:tr>
      <w:tr w:rsidR="005A264B" w:rsidRPr="00351E7B" w14:paraId="5C88D726" w14:textId="77777777" w:rsidTr="00000C27">
        <w:trPr>
          <w:trHeight w:val="541"/>
        </w:trPr>
        <w:tc>
          <w:tcPr>
            <w:tcW w:w="9393" w:type="dxa"/>
            <w:gridSpan w:val="2"/>
            <w:tcBorders>
              <w:left w:val="double" w:sz="6" w:space="0" w:color="auto"/>
              <w:right w:val="double" w:sz="6" w:space="0" w:color="auto"/>
            </w:tcBorders>
          </w:tcPr>
          <w:p w14:paraId="7CB8E728" w14:textId="77777777" w:rsidR="005A264B" w:rsidRPr="00351E7B" w:rsidRDefault="005A264B" w:rsidP="00000C27">
            <w:pPr>
              <w:spacing w:after="120"/>
              <w:ind w:left="187" w:right="144"/>
              <w:rPr>
                <w:szCs w:val="24"/>
              </w:rPr>
            </w:pPr>
            <w:r w:rsidRPr="00351E7B">
              <w:rPr>
                <w:b/>
                <w:szCs w:val="24"/>
              </w:rPr>
              <w:t>Purpose/Objective:</w:t>
            </w:r>
            <w:r w:rsidRPr="00351E7B">
              <w:rPr>
                <w:bCs/>
                <w:szCs w:val="24"/>
              </w:rPr>
              <w:t xml:space="preserve">  </w:t>
            </w:r>
            <w:r w:rsidRPr="00255408">
              <w:rPr>
                <w:bCs/>
                <w:szCs w:val="24"/>
              </w:rPr>
              <w:t>This is a Fact Sheet for the elevation of the Working Document Towards a Preliminary Dra</w:t>
            </w:r>
            <w:r>
              <w:rPr>
                <w:bCs/>
                <w:szCs w:val="24"/>
              </w:rPr>
              <w:t xml:space="preserve">ft Revision to ITU-R 1762 </w:t>
            </w:r>
            <w:r w:rsidRPr="00255408">
              <w:rPr>
                <w:bCs/>
                <w:szCs w:val="24"/>
              </w:rPr>
              <w:t>“Characteristics of enhanced applications for high frequency (HF) radiocommunication systems</w:t>
            </w:r>
            <w:r>
              <w:rPr>
                <w:bCs/>
                <w:szCs w:val="24"/>
              </w:rPr>
              <w:t xml:space="preserve">” to a Preliminary </w:t>
            </w:r>
            <w:r w:rsidRPr="00255408">
              <w:rPr>
                <w:bCs/>
                <w:szCs w:val="24"/>
              </w:rPr>
              <w:t>Draft</w:t>
            </w:r>
            <w:r>
              <w:rPr>
                <w:bCs/>
                <w:szCs w:val="24"/>
              </w:rPr>
              <w:t xml:space="preserve"> </w:t>
            </w:r>
            <w:r w:rsidRPr="00255408">
              <w:rPr>
                <w:bCs/>
                <w:szCs w:val="24"/>
              </w:rPr>
              <w:t>Revision to Recommendation ITU-R F.</w:t>
            </w:r>
            <w:r>
              <w:rPr>
                <w:bCs/>
                <w:szCs w:val="24"/>
              </w:rPr>
              <w:t>1762</w:t>
            </w:r>
            <w:r w:rsidRPr="00255408">
              <w:rPr>
                <w:bCs/>
                <w:szCs w:val="24"/>
              </w:rPr>
              <w:t xml:space="preserve"> “Characteristics of enhanced applications for high frequency (HF) radiocommunication systems</w:t>
            </w:r>
            <w:r>
              <w:rPr>
                <w:bCs/>
                <w:szCs w:val="24"/>
              </w:rPr>
              <w:t>”.</w:t>
            </w:r>
          </w:p>
        </w:tc>
      </w:tr>
      <w:tr w:rsidR="005A264B" w:rsidRPr="00351E7B" w14:paraId="4CF42878" w14:textId="77777777" w:rsidTr="00000C27">
        <w:trPr>
          <w:trHeight w:val="1380"/>
        </w:trPr>
        <w:tc>
          <w:tcPr>
            <w:tcW w:w="9393" w:type="dxa"/>
            <w:gridSpan w:val="2"/>
            <w:tcBorders>
              <w:left w:val="double" w:sz="6" w:space="0" w:color="auto"/>
              <w:bottom w:val="single" w:sz="12" w:space="0" w:color="auto"/>
              <w:right w:val="double" w:sz="6" w:space="0" w:color="auto"/>
            </w:tcBorders>
          </w:tcPr>
          <w:p w14:paraId="08B2C31F" w14:textId="77777777" w:rsidR="005A264B" w:rsidRPr="00351E7B" w:rsidRDefault="005A264B" w:rsidP="00000C27">
            <w:pPr>
              <w:ind w:left="180" w:right="144"/>
              <w:rPr>
                <w:bCs/>
                <w:szCs w:val="24"/>
              </w:rPr>
            </w:pPr>
            <w:r w:rsidRPr="00351E7B">
              <w:rPr>
                <w:b/>
                <w:szCs w:val="24"/>
              </w:rPr>
              <w:t>Abstract:</w:t>
            </w:r>
            <w:r w:rsidRPr="00351E7B">
              <w:rPr>
                <w:bCs/>
                <w:szCs w:val="24"/>
              </w:rPr>
              <w:t xml:space="preserve"> </w:t>
            </w:r>
            <w:r w:rsidRPr="00255408">
              <w:rPr>
                <w:bCs/>
                <w:szCs w:val="24"/>
              </w:rPr>
              <w:t>This document proposes elevating the Working Document Towards a Preliminary Draft Revision to Recommendation ITU-R F.</w:t>
            </w:r>
            <w:r>
              <w:rPr>
                <w:bCs/>
                <w:szCs w:val="24"/>
              </w:rPr>
              <w:t xml:space="preserve"> 1762 </w:t>
            </w:r>
            <w:r w:rsidRPr="00255408">
              <w:rPr>
                <w:bCs/>
                <w:szCs w:val="24"/>
              </w:rPr>
              <w:t>“</w:t>
            </w:r>
            <w:r w:rsidRPr="00351E7B">
              <w:rPr>
                <w:bCs/>
                <w:szCs w:val="24"/>
              </w:rPr>
              <w:t>Characteristics of enhanced applications for high frequency (HF) radiocommunication systems</w:t>
            </w:r>
            <w:r>
              <w:rPr>
                <w:bCs/>
                <w:szCs w:val="24"/>
              </w:rPr>
              <w:t xml:space="preserve">” </w:t>
            </w:r>
            <w:r w:rsidRPr="00351E7B">
              <w:rPr>
                <w:bCs/>
                <w:szCs w:val="24"/>
              </w:rPr>
              <w:t>to</w:t>
            </w:r>
            <w:r w:rsidRPr="00255408">
              <w:rPr>
                <w:bCs/>
                <w:szCs w:val="24"/>
              </w:rPr>
              <w:t xml:space="preserve"> a Preliminary Draft Revision. The update includes minor editorial corrections based upon comments that were made at the last ITU-R WP-5C meeting.</w:t>
            </w:r>
          </w:p>
        </w:tc>
      </w:tr>
    </w:tbl>
    <w:p w14:paraId="4DC163E0" w14:textId="77777777" w:rsidR="005A264B" w:rsidRPr="00351E7B" w:rsidRDefault="005A264B" w:rsidP="005A264B">
      <w:pPr>
        <w:overflowPunct/>
        <w:autoSpaceDE/>
        <w:autoSpaceDN/>
        <w:adjustRightInd/>
        <w:spacing w:before="0"/>
        <w:textAlignment w:val="auto"/>
        <w:rPr>
          <w:szCs w:val="24"/>
        </w:rPr>
      </w:pPr>
      <w:r w:rsidRPr="00351E7B">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A264B" w:rsidRPr="00CD5A55" w14:paraId="3E12B835" w14:textId="77777777" w:rsidTr="00000C27">
        <w:trPr>
          <w:cantSplit/>
        </w:trPr>
        <w:tc>
          <w:tcPr>
            <w:tcW w:w="6487" w:type="dxa"/>
            <w:vAlign w:val="center"/>
          </w:tcPr>
          <w:p w14:paraId="0F2171E1" w14:textId="77777777" w:rsidR="005A264B" w:rsidRPr="00CD5A55" w:rsidRDefault="005A264B" w:rsidP="00000C27">
            <w:pPr>
              <w:shd w:val="solid" w:color="FFFFFF" w:fill="FFFFFF"/>
              <w:spacing w:before="0"/>
              <w:rPr>
                <w:rFonts w:ascii="Verdana" w:hAnsi="Verdana" w:cs="Times New Roman Bold"/>
                <w:b/>
                <w:bCs/>
                <w:sz w:val="26"/>
                <w:szCs w:val="26"/>
              </w:rPr>
            </w:pPr>
            <w:r w:rsidRPr="00CD5A55">
              <w:rPr>
                <w:rFonts w:ascii="Verdana" w:hAnsi="Verdana" w:cs="Times New Roman Bold"/>
                <w:b/>
                <w:bCs/>
                <w:sz w:val="26"/>
                <w:szCs w:val="26"/>
              </w:rPr>
              <w:lastRenderedPageBreak/>
              <w:t>Radiocommunication Study Groups</w:t>
            </w:r>
          </w:p>
        </w:tc>
        <w:tc>
          <w:tcPr>
            <w:tcW w:w="3402" w:type="dxa"/>
          </w:tcPr>
          <w:p w14:paraId="111A6EA0" w14:textId="77777777" w:rsidR="005A264B" w:rsidRPr="00CD5A55" w:rsidRDefault="005A264B" w:rsidP="00000C27">
            <w:pPr>
              <w:shd w:val="solid" w:color="FFFFFF" w:fill="FFFFFF"/>
              <w:spacing w:before="0" w:line="240" w:lineRule="atLeast"/>
            </w:pPr>
            <w:r w:rsidRPr="00CD5A55">
              <w:rPr>
                <w:noProof/>
                <w:lang w:eastAsia="en-GB"/>
              </w:rPr>
              <w:drawing>
                <wp:inline distT="0" distB="0" distL="0" distR="0" wp14:anchorId="4871DDFD" wp14:editId="535E11B2">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5A264B" w:rsidRPr="00CD5A55" w14:paraId="3742E55F" w14:textId="77777777" w:rsidTr="00000C27">
        <w:trPr>
          <w:cantSplit/>
        </w:trPr>
        <w:tc>
          <w:tcPr>
            <w:tcW w:w="6487" w:type="dxa"/>
            <w:tcBorders>
              <w:bottom w:val="single" w:sz="12" w:space="0" w:color="auto"/>
            </w:tcBorders>
          </w:tcPr>
          <w:p w14:paraId="6F31990D" w14:textId="77777777" w:rsidR="005A264B" w:rsidRPr="00CD5A55" w:rsidRDefault="005A264B" w:rsidP="00000C2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CC972B8" w14:textId="77777777" w:rsidR="005A264B" w:rsidRPr="00CD5A55" w:rsidRDefault="005A264B" w:rsidP="00000C27">
            <w:pPr>
              <w:shd w:val="solid" w:color="FFFFFF" w:fill="FFFFFF"/>
              <w:spacing w:before="0" w:after="48" w:line="240" w:lineRule="atLeast"/>
              <w:rPr>
                <w:sz w:val="22"/>
                <w:szCs w:val="22"/>
              </w:rPr>
            </w:pPr>
          </w:p>
        </w:tc>
      </w:tr>
      <w:tr w:rsidR="005A264B" w:rsidRPr="00CD5A55" w14:paraId="4EDE8CC2" w14:textId="77777777" w:rsidTr="00000C27">
        <w:trPr>
          <w:cantSplit/>
        </w:trPr>
        <w:tc>
          <w:tcPr>
            <w:tcW w:w="6487" w:type="dxa"/>
            <w:tcBorders>
              <w:top w:val="single" w:sz="12" w:space="0" w:color="auto"/>
            </w:tcBorders>
          </w:tcPr>
          <w:p w14:paraId="1C662FE7" w14:textId="77777777" w:rsidR="005A264B" w:rsidRPr="00CD5A55" w:rsidRDefault="005A264B" w:rsidP="00000C2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74861D9" w14:textId="77777777" w:rsidR="005A264B" w:rsidRPr="00CD5A55" w:rsidRDefault="005A264B" w:rsidP="00000C27">
            <w:pPr>
              <w:shd w:val="solid" w:color="FFFFFF" w:fill="FFFFFF"/>
              <w:spacing w:before="0" w:after="48" w:line="240" w:lineRule="atLeast"/>
            </w:pPr>
          </w:p>
        </w:tc>
      </w:tr>
      <w:tr w:rsidR="005A264B" w:rsidRPr="00CD5A55" w14:paraId="18964D9D" w14:textId="77777777" w:rsidTr="00000C27">
        <w:trPr>
          <w:cantSplit/>
        </w:trPr>
        <w:tc>
          <w:tcPr>
            <w:tcW w:w="6487" w:type="dxa"/>
            <w:vMerge w:val="restart"/>
          </w:tcPr>
          <w:p w14:paraId="4ACAE0E4" w14:textId="77777777" w:rsidR="005A264B" w:rsidRPr="00CD5A55" w:rsidRDefault="005A264B" w:rsidP="00000C27">
            <w:pPr>
              <w:shd w:val="solid" w:color="FFFFFF" w:fill="FFFFFF"/>
              <w:tabs>
                <w:tab w:val="clear" w:pos="1134"/>
                <w:tab w:val="clear" w:pos="1871"/>
                <w:tab w:val="clear" w:pos="2268"/>
              </w:tabs>
              <w:spacing w:before="0" w:after="240"/>
              <w:ind w:left="1134" w:hanging="1134"/>
              <w:rPr>
                <w:rFonts w:ascii="Verdana" w:hAnsi="Verdana"/>
                <w:sz w:val="20"/>
              </w:rPr>
            </w:pPr>
          </w:p>
        </w:tc>
        <w:tc>
          <w:tcPr>
            <w:tcW w:w="3402" w:type="dxa"/>
          </w:tcPr>
          <w:p w14:paraId="642272AD" w14:textId="77777777" w:rsidR="005A264B" w:rsidRPr="00CD5A55" w:rsidRDefault="005A264B" w:rsidP="00000C27">
            <w:pPr>
              <w:shd w:val="solid" w:color="FFFFFF" w:fill="FFFFFF"/>
              <w:spacing w:before="0" w:line="240" w:lineRule="atLeast"/>
              <w:rPr>
                <w:rFonts w:ascii="Verdana" w:hAnsi="Verdana"/>
                <w:sz w:val="20"/>
                <w:lang w:eastAsia="zh-CN"/>
              </w:rPr>
            </w:pPr>
          </w:p>
        </w:tc>
      </w:tr>
      <w:tr w:rsidR="005A264B" w:rsidRPr="00CD5A55" w14:paraId="01469D4F" w14:textId="77777777" w:rsidTr="00000C27">
        <w:trPr>
          <w:cantSplit/>
        </w:trPr>
        <w:tc>
          <w:tcPr>
            <w:tcW w:w="6487" w:type="dxa"/>
            <w:vMerge/>
          </w:tcPr>
          <w:p w14:paraId="592C2FB0" w14:textId="77777777" w:rsidR="005A264B" w:rsidRPr="00CD5A55" w:rsidRDefault="005A264B" w:rsidP="00000C27">
            <w:pPr>
              <w:spacing w:before="60"/>
              <w:jc w:val="center"/>
              <w:rPr>
                <w:b/>
                <w:smallCaps/>
                <w:sz w:val="32"/>
                <w:lang w:eastAsia="zh-CN"/>
              </w:rPr>
            </w:pPr>
          </w:p>
        </w:tc>
        <w:tc>
          <w:tcPr>
            <w:tcW w:w="3402" w:type="dxa"/>
          </w:tcPr>
          <w:p w14:paraId="0F2E60DC" w14:textId="77777777" w:rsidR="005A264B" w:rsidRPr="00CD5A55" w:rsidRDefault="005A264B" w:rsidP="00000C27">
            <w:pPr>
              <w:shd w:val="solid" w:color="FFFFFF" w:fill="FFFFFF"/>
              <w:spacing w:before="0" w:line="240" w:lineRule="atLeast"/>
              <w:rPr>
                <w:rFonts w:ascii="Verdana" w:hAnsi="Verdana"/>
                <w:sz w:val="20"/>
                <w:lang w:eastAsia="zh-CN"/>
              </w:rPr>
            </w:pPr>
          </w:p>
        </w:tc>
      </w:tr>
      <w:tr w:rsidR="005A264B" w:rsidRPr="00CD5A55" w14:paraId="3AC6908E" w14:textId="77777777" w:rsidTr="00000C27">
        <w:trPr>
          <w:cantSplit/>
        </w:trPr>
        <w:tc>
          <w:tcPr>
            <w:tcW w:w="6487" w:type="dxa"/>
            <w:vMerge/>
          </w:tcPr>
          <w:p w14:paraId="0D0D9AD2" w14:textId="77777777" w:rsidR="005A264B" w:rsidRPr="00CD5A55" w:rsidRDefault="005A264B" w:rsidP="00000C27">
            <w:pPr>
              <w:spacing w:before="60"/>
              <w:jc w:val="center"/>
              <w:rPr>
                <w:b/>
                <w:smallCaps/>
                <w:sz w:val="32"/>
                <w:lang w:eastAsia="zh-CN"/>
              </w:rPr>
            </w:pPr>
          </w:p>
        </w:tc>
        <w:tc>
          <w:tcPr>
            <w:tcW w:w="3402" w:type="dxa"/>
          </w:tcPr>
          <w:p w14:paraId="5DF929D4" w14:textId="77777777" w:rsidR="005A264B" w:rsidRPr="00CD5A55" w:rsidRDefault="005A264B" w:rsidP="00000C27">
            <w:pPr>
              <w:shd w:val="solid" w:color="FFFFFF" w:fill="FFFFFF"/>
              <w:spacing w:before="0" w:line="240" w:lineRule="atLeast"/>
              <w:rPr>
                <w:rFonts w:ascii="Verdana" w:eastAsia="SimSun" w:hAnsi="Verdana"/>
                <w:sz w:val="20"/>
                <w:lang w:eastAsia="zh-CN"/>
              </w:rPr>
            </w:pPr>
          </w:p>
        </w:tc>
      </w:tr>
      <w:tr w:rsidR="005A264B" w:rsidRPr="00CD5A55" w14:paraId="36104F3A" w14:textId="77777777" w:rsidTr="00000C27">
        <w:trPr>
          <w:cantSplit/>
        </w:trPr>
        <w:tc>
          <w:tcPr>
            <w:tcW w:w="9889" w:type="dxa"/>
            <w:gridSpan w:val="2"/>
          </w:tcPr>
          <w:p w14:paraId="6EA47458" w14:textId="77777777" w:rsidR="005A264B" w:rsidRPr="00CD5A55" w:rsidRDefault="005A264B" w:rsidP="00000C27">
            <w:pPr>
              <w:pStyle w:val="Source"/>
              <w:spacing w:before="0"/>
              <w:rPr>
                <w:lang w:eastAsia="zh-CN"/>
              </w:rPr>
            </w:pPr>
            <w:r w:rsidRPr="00CD5A55">
              <w:rPr>
                <w:lang w:eastAsia="zh-CN"/>
              </w:rPr>
              <w:t>United States of America</w:t>
            </w:r>
          </w:p>
        </w:tc>
      </w:tr>
      <w:tr w:rsidR="005A264B" w:rsidRPr="00CD5A55" w14:paraId="117AB283" w14:textId="77777777" w:rsidTr="00000C27">
        <w:trPr>
          <w:cantSplit/>
        </w:trPr>
        <w:tc>
          <w:tcPr>
            <w:tcW w:w="9889" w:type="dxa"/>
            <w:gridSpan w:val="2"/>
          </w:tcPr>
          <w:p w14:paraId="2ABC3645" w14:textId="77777777" w:rsidR="005A264B" w:rsidRPr="00CD5A55" w:rsidRDefault="005A264B" w:rsidP="00000C27">
            <w:pPr>
              <w:pStyle w:val="Title1"/>
              <w:rPr>
                <w:lang w:eastAsia="zh-CN"/>
              </w:rPr>
            </w:pPr>
            <w:bookmarkStart w:id="1" w:name="_Hlk111106688"/>
            <w:r w:rsidRPr="00CD5A55">
              <w:rPr>
                <w:bCs/>
                <w:szCs w:val="24"/>
              </w:rPr>
              <w:t>PRELIMINARY DRAFT REVISION TO RECOMMENDATION ITU-R F.1762</w:t>
            </w:r>
          </w:p>
        </w:tc>
      </w:tr>
      <w:tr w:rsidR="005A264B" w:rsidRPr="00CD5A55" w14:paraId="5EDB8478" w14:textId="77777777" w:rsidTr="00000C27">
        <w:trPr>
          <w:cantSplit/>
        </w:trPr>
        <w:tc>
          <w:tcPr>
            <w:tcW w:w="9889" w:type="dxa"/>
            <w:gridSpan w:val="2"/>
          </w:tcPr>
          <w:p w14:paraId="2B1EFCF8" w14:textId="77777777" w:rsidR="005A264B" w:rsidRPr="00CD5A55" w:rsidRDefault="005A264B" w:rsidP="00000C27">
            <w:pPr>
              <w:pStyle w:val="Title4"/>
              <w:rPr>
                <w:lang w:eastAsia="zh-CN"/>
              </w:rPr>
            </w:pPr>
            <w:bookmarkStart w:id="2" w:name="_Hlk99637180"/>
            <w:r w:rsidRPr="00CD5A55">
              <w:t>Characteristics of enhanced applications for high frequency (HF) radiocommunication systems</w:t>
            </w:r>
            <w:bookmarkEnd w:id="2"/>
          </w:p>
        </w:tc>
      </w:tr>
    </w:tbl>
    <w:p w14:paraId="2675C949" w14:textId="77777777" w:rsidR="005A264B" w:rsidRPr="00CD5A55" w:rsidRDefault="005A264B" w:rsidP="005A264B">
      <w:pPr>
        <w:pStyle w:val="Headingb"/>
        <w:spacing w:before="600"/>
        <w:rPr>
          <w:rFonts w:eastAsia="Calibri"/>
        </w:rPr>
      </w:pPr>
      <w:bookmarkStart w:id="3" w:name="_Hlk99634136"/>
      <w:bookmarkEnd w:id="1"/>
      <w:r w:rsidRPr="00CD5A55">
        <w:rPr>
          <w:rFonts w:eastAsia="Calibri"/>
        </w:rPr>
        <w:t>Introduction</w:t>
      </w:r>
    </w:p>
    <w:p w14:paraId="0FB7B942" w14:textId="77777777" w:rsidR="005A264B" w:rsidRDefault="005A264B" w:rsidP="005A264B">
      <w:pPr>
        <w:jc w:val="both"/>
        <w:rPr>
          <w:ins w:id="4" w:author="USA" w:date="2023-02-28T11:16:00Z"/>
          <w:rFonts w:eastAsia="Calibri"/>
          <w:lang w:eastAsia="zh-CN"/>
        </w:rPr>
      </w:pPr>
      <w:r w:rsidRPr="00CD5A55">
        <w:rPr>
          <w:rFonts w:eastAsia="Calibri"/>
          <w:lang w:eastAsia="zh-CN"/>
        </w:rPr>
        <w:t xml:space="preserve">The United States proposes that ITU-R Working Party (WP) 5C consider the proposed revisions to Recommendation </w:t>
      </w:r>
      <w:hyperlink r:id="rId11" w:history="1">
        <w:r w:rsidRPr="00CD5A55">
          <w:rPr>
            <w:rFonts w:eastAsia="Calibri"/>
            <w:color w:val="0000FF"/>
            <w:u w:val="single"/>
            <w:lang w:eastAsia="zh-CN"/>
          </w:rPr>
          <w:t>ITU-R M.1762</w:t>
        </w:r>
      </w:hyperlink>
      <w:ins w:id="5" w:author="USA" w:date="2023-02-09T15:20:00Z">
        <w:r w:rsidR="00284465">
          <w:rPr>
            <w:rFonts w:eastAsia="Calibri"/>
            <w:lang w:eastAsia="zh-CN"/>
          </w:rPr>
          <w:t xml:space="preserve"> and elevation to Preliminary Status.</w:t>
        </w:r>
      </w:ins>
      <w:del w:id="6" w:author="USA" w:date="2023-02-09T15:20:00Z">
        <w:r w:rsidRPr="00CD5A55" w:rsidDel="00284465">
          <w:rPr>
            <w:rFonts w:eastAsia="Calibri"/>
            <w:color w:val="0000FF"/>
            <w:u w:val="single"/>
            <w:lang w:eastAsia="zh-CN"/>
          </w:rPr>
          <w:delText>.</w:delText>
        </w:r>
        <w:r w:rsidRPr="00CD5A55" w:rsidDel="00284465">
          <w:rPr>
            <w:rFonts w:eastAsia="Calibri"/>
            <w:lang w:eastAsia="zh-CN"/>
          </w:rPr>
          <w:delText xml:space="preserve"> </w:delText>
        </w:r>
      </w:del>
    </w:p>
    <w:p w14:paraId="164AD43F" w14:textId="77777777" w:rsidR="00FE0C8B" w:rsidRPr="00CD5A55" w:rsidRDefault="00FE0C8B" w:rsidP="005A264B">
      <w:pPr>
        <w:jc w:val="both"/>
        <w:rPr>
          <w:bCs/>
          <w:szCs w:val="24"/>
        </w:rPr>
      </w:pPr>
      <w:ins w:id="7" w:author="USA" w:date="2023-02-28T11:16:00Z">
        <w:r>
          <w:rPr>
            <w:rFonts w:eastAsia="Calibri"/>
            <w:lang w:eastAsia="zh-CN"/>
          </w:rPr>
          <w:t xml:space="preserve">The proposed edits are highlighted in </w:t>
        </w:r>
        <w:r w:rsidRPr="00FE0C8B">
          <w:rPr>
            <w:rFonts w:eastAsia="Calibri"/>
            <w:highlight w:val="yellow"/>
            <w:lang w:eastAsia="zh-CN"/>
            <w:rPrChange w:id="8" w:author="USA" w:date="2023-02-28T11:16:00Z">
              <w:rPr>
                <w:rFonts w:eastAsia="Calibri"/>
                <w:lang w:eastAsia="zh-CN"/>
              </w:rPr>
            </w:rPrChange>
          </w:rPr>
          <w:t>yellow</w:t>
        </w:r>
        <w:r>
          <w:rPr>
            <w:rFonts w:eastAsia="Calibri"/>
            <w:lang w:eastAsia="zh-CN"/>
          </w:rPr>
          <w:t>.</w:t>
        </w:r>
      </w:ins>
    </w:p>
    <w:bookmarkEnd w:id="3"/>
    <w:p w14:paraId="4FBD425D" w14:textId="77777777" w:rsidR="005A264B" w:rsidRPr="00CD5A55" w:rsidRDefault="005A264B" w:rsidP="005A264B">
      <w:pPr>
        <w:pStyle w:val="Normalaftertitle"/>
        <w:spacing w:before="840"/>
        <w:ind w:left="1871" w:hanging="1871"/>
        <w:jc w:val="both"/>
      </w:pPr>
      <w:r w:rsidRPr="00CD5A55">
        <w:rPr>
          <w:b/>
          <w:bCs/>
        </w:rPr>
        <w:t>Attachment:</w:t>
      </w:r>
      <w:r w:rsidRPr="00CD5A55">
        <w:tab/>
      </w:r>
      <w:r>
        <w:t>P</w:t>
      </w:r>
      <w:r w:rsidRPr="00CD5A55">
        <w:t xml:space="preserve">reliminary draft revision to Recommendation ITU-R F.1762 – </w:t>
      </w:r>
      <w:r w:rsidRPr="00CD5A55">
        <w:rPr>
          <w:i/>
          <w:iCs/>
        </w:rPr>
        <w:t>Characteristics of enhanced applications for high frequency (HF) radiocommunication systems</w:t>
      </w:r>
    </w:p>
    <w:p w14:paraId="2AA7BC95" w14:textId="77777777" w:rsidR="005A264B" w:rsidRDefault="005A264B" w:rsidP="005A264B">
      <w:pPr>
        <w:tabs>
          <w:tab w:val="clear" w:pos="1134"/>
          <w:tab w:val="clear" w:pos="1871"/>
          <w:tab w:val="clear" w:pos="2268"/>
        </w:tabs>
        <w:overflowPunct/>
        <w:autoSpaceDE/>
        <w:autoSpaceDN/>
        <w:adjustRightInd/>
        <w:spacing w:before="0"/>
        <w:textAlignment w:val="auto"/>
        <w:rPr>
          <w:ins w:id="9" w:author="USA" w:date="2022-08-11T10:45:00Z"/>
          <w:b/>
        </w:rPr>
      </w:pPr>
      <w:ins w:id="10" w:author="USA" w:date="2022-08-11T10:45:00Z">
        <w:r>
          <w:rPr>
            <w:b/>
          </w:rPr>
          <w:br w:type="page"/>
        </w:r>
      </w:ins>
    </w:p>
    <w:p w14:paraId="7FFA6EF3" w14:textId="77777777" w:rsidR="005A264B" w:rsidRDefault="005A264B" w:rsidP="005A264B">
      <w:pPr>
        <w:pStyle w:val="Title4"/>
        <w:framePr w:hSpace="180" w:wrap="around" w:hAnchor="margin" w:y="-687"/>
        <w:rPr>
          <w:ins w:id="11" w:author="USA" w:date="2022-08-11T10:45:00Z"/>
          <w:bCs/>
          <w:szCs w:val="24"/>
        </w:rPr>
      </w:pPr>
    </w:p>
    <w:p w14:paraId="457F63C7" w14:textId="77777777" w:rsidR="005A264B" w:rsidRDefault="005A264B" w:rsidP="005A264B">
      <w:pPr>
        <w:pStyle w:val="Title4"/>
        <w:framePr w:hSpace="180" w:wrap="around" w:hAnchor="margin" w:y="-687"/>
        <w:rPr>
          <w:ins w:id="12" w:author="USA" w:date="2022-08-11T10:45:00Z"/>
          <w:bCs/>
          <w:szCs w:val="24"/>
        </w:rPr>
      </w:pPr>
    </w:p>
    <w:p w14:paraId="43239ABD" w14:textId="77777777" w:rsidR="005A264B" w:rsidRDefault="005A264B">
      <w:pPr>
        <w:pStyle w:val="Title4"/>
        <w:framePr w:hSpace="180" w:wrap="around" w:hAnchor="margin" w:y="-687"/>
        <w:rPr>
          <w:lang w:val="fr-FR" w:eastAsia="zh-CN"/>
        </w:rPr>
        <w:pPrChange w:id="13" w:author="USA" w:date="2023-01-25T14:46:00Z">
          <w:pPr>
            <w:jc w:val="center"/>
          </w:pPr>
        </w:pPrChange>
      </w:pPr>
      <w:r>
        <w:rPr>
          <w:bCs/>
          <w:szCs w:val="24"/>
        </w:rPr>
        <w:t>ATTACHMENT</w:t>
      </w:r>
      <w:r w:rsidRPr="00B43BB4">
        <w:rPr>
          <w:bCs/>
          <w:szCs w:val="24"/>
        </w:rPr>
        <w:t xml:space="preserve"> </w:t>
      </w:r>
    </w:p>
    <w:p w14:paraId="47F42F82" w14:textId="77777777" w:rsidR="005A264B" w:rsidRDefault="005A264B"/>
    <w:tbl>
      <w:tblPr>
        <w:tblpPr w:leftFromText="180" w:rightFromText="180" w:horzAnchor="margin" w:tblpY="-687"/>
        <w:tblW w:w="9889" w:type="dxa"/>
        <w:tblLayout w:type="fixed"/>
        <w:tblLook w:val="0000" w:firstRow="0" w:lastRow="0" w:firstColumn="0" w:lastColumn="0" w:noHBand="0" w:noVBand="0"/>
      </w:tblPr>
      <w:tblGrid>
        <w:gridCol w:w="9889"/>
      </w:tblGrid>
      <w:tr w:rsidR="00FC41F8" w:rsidRPr="00242DFD" w14:paraId="18F4E48F" w14:textId="77777777" w:rsidTr="00D046A7">
        <w:trPr>
          <w:cantSplit/>
        </w:trPr>
        <w:tc>
          <w:tcPr>
            <w:tcW w:w="9889" w:type="dxa"/>
          </w:tcPr>
          <w:p w14:paraId="7DCF68D0" w14:textId="77777777" w:rsidR="00FC41F8" w:rsidRPr="00242DFD" w:rsidRDefault="00FC41F8" w:rsidP="008164C6">
            <w:pPr>
              <w:pStyle w:val="Source"/>
              <w:rPr>
                <w:lang w:eastAsia="zh-CN"/>
              </w:rPr>
            </w:pPr>
            <w:bookmarkStart w:id="14" w:name="dbreak"/>
            <w:bookmarkStart w:id="15" w:name="recibido"/>
            <w:bookmarkStart w:id="16" w:name="dsource" w:colFirst="0" w:colLast="0"/>
            <w:bookmarkEnd w:id="14"/>
            <w:bookmarkEnd w:id="15"/>
          </w:p>
        </w:tc>
      </w:tr>
      <w:tr w:rsidR="00FC41F8" w:rsidRPr="00242DFD" w14:paraId="2E6F8545" w14:textId="77777777" w:rsidTr="00D046A7">
        <w:trPr>
          <w:cantSplit/>
        </w:trPr>
        <w:tc>
          <w:tcPr>
            <w:tcW w:w="9889" w:type="dxa"/>
          </w:tcPr>
          <w:p w14:paraId="05F0F222" w14:textId="77777777" w:rsidR="005A264B" w:rsidRDefault="005A264B" w:rsidP="00FC41F8">
            <w:pPr>
              <w:pStyle w:val="Title1"/>
              <w:rPr>
                <w:bCs/>
                <w:szCs w:val="24"/>
                <w:lang w:eastAsia="zh-CN"/>
              </w:rPr>
            </w:pPr>
            <w:bookmarkStart w:id="17" w:name="drec" w:colFirst="0" w:colLast="0"/>
            <w:bookmarkEnd w:id="16"/>
          </w:p>
          <w:p w14:paraId="0785ADF7" w14:textId="77777777" w:rsidR="00FC41F8" w:rsidRPr="00242DFD" w:rsidRDefault="00FC41F8" w:rsidP="00FC41F8">
            <w:pPr>
              <w:pStyle w:val="Title1"/>
              <w:rPr>
                <w:lang w:eastAsia="zh-CN"/>
              </w:rPr>
            </w:pPr>
            <w:del w:id="18" w:author="USA" w:date="2023-01-25T14:52:00Z">
              <w:r w:rsidRPr="00FE0C8B" w:rsidDel="005A264B">
                <w:rPr>
                  <w:bCs/>
                  <w:szCs w:val="24"/>
                  <w:highlight w:val="yellow"/>
                  <w:lang w:eastAsia="zh-CN"/>
                  <w:rPrChange w:id="19" w:author="USA" w:date="2023-02-28T11:16:00Z">
                    <w:rPr>
                      <w:bCs/>
                      <w:szCs w:val="24"/>
                      <w:lang w:eastAsia="zh-CN"/>
                    </w:rPr>
                  </w:rPrChange>
                </w:rPr>
                <w:delText>WORKING DOCUMENT TOWARDS A</w:delText>
              </w:r>
              <w:r w:rsidRPr="00242DFD" w:rsidDel="005A264B">
                <w:rPr>
                  <w:bCs/>
                  <w:szCs w:val="24"/>
                  <w:lang w:eastAsia="zh-CN"/>
                </w:rPr>
                <w:delText xml:space="preserve"> </w:delText>
              </w:r>
            </w:del>
            <w:r w:rsidRPr="00242DFD">
              <w:rPr>
                <w:bCs/>
                <w:szCs w:val="24"/>
                <w:lang w:eastAsia="zh-CN"/>
              </w:rPr>
              <w:t xml:space="preserve">PRELIMINARY DRAFT </w:t>
            </w:r>
            <w:r w:rsidRPr="00242DFD">
              <w:rPr>
                <w:bCs/>
                <w:szCs w:val="24"/>
                <w:lang w:eastAsia="zh-CN"/>
              </w:rPr>
              <w:br/>
              <w:t>REVISION TO RECOMMENDATION ITU-R F.1762</w:t>
            </w:r>
          </w:p>
        </w:tc>
      </w:tr>
      <w:tr w:rsidR="00FC41F8" w:rsidRPr="00242DFD" w14:paraId="65468373" w14:textId="77777777" w:rsidTr="00D046A7">
        <w:trPr>
          <w:cantSplit/>
        </w:trPr>
        <w:tc>
          <w:tcPr>
            <w:tcW w:w="9889" w:type="dxa"/>
          </w:tcPr>
          <w:p w14:paraId="075865D0" w14:textId="77777777" w:rsidR="00FC41F8" w:rsidRPr="00242DFD" w:rsidRDefault="00FC41F8" w:rsidP="00FC41F8">
            <w:pPr>
              <w:pStyle w:val="Title4"/>
              <w:rPr>
                <w:lang w:eastAsia="zh-CN"/>
              </w:rPr>
            </w:pPr>
            <w:bookmarkStart w:id="20" w:name="dtitle1" w:colFirst="0" w:colLast="0"/>
            <w:bookmarkEnd w:id="17"/>
            <w:r w:rsidRPr="00242DFD">
              <w:rPr>
                <w:lang w:eastAsia="zh-CN"/>
              </w:rPr>
              <w:t>Characteristics of enhanced applications for high frequency (HF) radiocommunication systems</w:t>
            </w:r>
          </w:p>
        </w:tc>
      </w:tr>
    </w:tbl>
    <w:bookmarkEnd w:id="20"/>
    <w:p w14:paraId="5D2DB708" w14:textId="77777777" w:rsidR="00FC41F8" w:rsidRPr="00242DFD" w:rsidRDefault="00FC41F8" w:rsidP="00501190">
      <w:pPr>
        <w:pStyle w:val="Questionref"/>
      </w:pPr>
      <w:r w:rsidRPr="00242DFD">
        <w:t>(Question ITU-R 158/9)</w:t>
      </w:r>
    </w:p>
    <w:p w14:paraId="3DD38918" w14:textId="77777777" w:rsidR="00FC41F8" w:rsidRPr="00242DFD" w:rsidRDefault="00FC41F8" w:rsidP="00E509F1">
      <w:pPr>
        <w:pStyle w:val="Recdate"/>
      </w:pPr>
      <w:r w:rsidRPr="00242DFD">
        <w:t>(2006</w:t>
      </w:r>
      <w:ins w:id="21" w:author="WG 5C-1" w:date="2022-11-15T18:32:00Z">
        <w:r w:rsidRPr="00242DFD">
          <w:t>-202X</w:t>
        </w:r>
      </w:ins>
      <w:r w:rsidRPr="00242DFD">
        <w:t>)</w:t>
      </w:r>
    </w:p>
    <w:p w14:paraId="773F39BA" w14:textId="77777777" w:rsidR="00FC41F8" w:rsidRPr="00242DFD" w:rsidDel="003D012E" w:rsidRDefault="00FC41F8" w:rsidP="00E509F1">
      <w:pPr>
        <w:pStyle w:val="Headingb"/>
        <w:rPr>
          <w:del w:id="22" w:author="USA" w:date="2023-02-09T14:57:00Z"/>
          <w:rFonts w:ascii="Times New Roman" w:hAnsi="Times New Roman" w:cs="Times New Roman"/>
          <w:b w:val="0"/>
          <w:bCs/>
        </w:rPr>
      </w:pPr>
      <w:del w:id="23" w:author="USA" w:date="2023-02-09T14:57:00Z">
        <w:r w:rsidRPr="00FE0C8B" w:rsidDel="003D012E">
          <w:rPr>
            <w:b w:val="0"/>
            <w:bCs/>
            <w:highlight w:val="yellow"/>
            <w:rPrChange w:id="24" w:author="USA" w:date="2023-02-28T11:15:00Z">
              <w:rPr>
                <w:b w:val="0"/>
                <w:bCs/>
              </w:rPr>
            </w:rPrChange>
          </w:rPr>
          <w:delText>{</w:delText>
        </w:r>
        <w:r w:rsidRPr="00FE0C8B" w:rsidDel="003D012E">
          <w:rPr>
            <w:b w:val="0"/>
            <w:bCs/>
            <w:i/>
            <w:iCs/>
            <w:highlight w:val="yellow"/>
            <w:rPrChange w:id="25" w:author="USA" w:date="2023-02-28T11:15:00Z">
              <w:rPr>
                <w:b w:val="0"/>
                <w:bCs/>
                <w:i/>
                <w:iCs/>
              </w:rPr>
            </w:rPrChange>
          </w:rPr>
          <w:delText>Editor’s Note: there may need to be a footnote describing the difference between this recommendation and that of Recommendation ITU-R F.1821</w:delText>
        </w:r>
        <w:r w:rsidRPr="00FE0C8B" w:rsidDel="003D012E">
          <w:rPr>
            <w:b w:val="0"/>
            <w:bCs/>
            <w:highlight w:val="yellow"/>
            <w:rPrChange w:id="26" w:author="USA" w:date="2023-02-28T11:15:00Z">
              <w:rPr>
                <w:b w:val="0"/>
                <w:bCs/>
              </w:rPr>
            </w:rPrChange>
          </w:rPr>
          <w:delText>}</w:delText>
        </w:r>
      </w:del>
    </w:p>
    <w:p w14:paraId="4F9696DF" w14:textId="77777777" w:rsidR="00FC41F8" w:rsidRPr="00242DFD" w:rsidRDefault="003D012E" w:rsidP="00E509F1">
      <w:pPr>
        <w:pStyle w:val="Headingb"/>
        <w:rPr>
          <w:ins w:id="27" w:author="WG 5C-1" w:date="2022-11-15T18:32:00Z"/>
          <w:sz w:val="22"/>
          <w:szCs w:val="18"/>
        </w:rPr>
      </w:pPr>
      <w:ins w:id="28" w:author="USA" w:date="2023-02-09T14:57:00Z">
        <w:r>
          <w:rPr>
            <w:sz w:val="22"/>
            <w:szCs w:val="18"/>
          </w:rPr>
          <w:t xml:space="preserve"> </w:t>
        </w:r>
      </w:ins>
      <w:ins w:id="29" w:author="WG 5C-1" w:date="2022-11-15T18:32:00Z">
        <w:r w:rsidR="00FC41F8" w:rsidRPr="00242DFD">
          <w:rPr>
            <w:sz w:val="22"/>
            <w:szCs w:val="18"/>
          </w:rPr>
          <w:t>Summary of revisions</w:t>
        </w:r>
      </w:ins>
    </w:p>
    <w:p w14:paraId="5F26BE0E" w14:textId="77777777" w:rsidR="00284465" w:rsidRPr="00242DFD" w:rsidDel="00FE0C8B" w:rsidRDefault="00FE0C8B" w:rsidP="00647FCA">
      <w:pPr>
        <w:rPr>
          <w:ins w:id="30" w:author="WG 5C-1" w:date="2022-11-15T18:32:00Z"/>
          <w:del w:id="31" w:author="USA" w:date="2023-02-28T11:15:00Z"/>
          <w:sz w:val="22"/>
          <w:szCs w:val="18"/>
        </w:rPr>
      </w:pPr>
      <w:ins w:id="32" w:author="WG 5C-1" w:date="2022-11-15T18:32:00Z">
        <w:r>
          <w:rPr>
            <w:rFonts w:eastAsia="Calibri"/>
            <w:sz w:val="22"/>
            <w:lang w:eastAsia="zh-CN"/>
          </w:rPr>
          <w:t xml:space="preserve">The proposed updates </w:t>
        </w:r>
        <w:r>
          <w:rPr>
            <w:bCs/>
            <w:sz w:val="22"/>
            <w:szCs w:val="22"/>
          </w:rPr>
          <w:t xml:space="preserve">include a list of additional enhanced applications as well as updated system parameters that would support the deployment of enhanced applications through high-speed digital networks within the 3 to 30 MHz frequency range. </w:t>
        </w:r>
      </w:ins>
      <w:ins w:id="33" w:author="USA" w:date="2023-02-28T11:21:00Z">
        <w:r w:rsidRPr="00AE641E">
          <w:rPr>
            <w:bCs/>
            <w:sz w:val="22"/>
            <w:szCs w:val="22"/>
            <w:highlight w:val="yellow"/>
            <w:rPrChange w:id="34" w:author="USA" w:date="2023-02-28T11:23:00Z">
              <w:rPr>
                <w:bCs/>
                <w:sz w:val="22"/>
                <w:szCs w:val="22"/>
              </w:rPr>
            </w:rPrChange>
          </w:rPr>
          <w:t xml:space="preserve">Additionally, </w:t>
        </w:r>
      </w:ins>
      <w:ins w:id="35" w:author="USA" w:date="2023-02-28T11:22:00Z">
        <w:r w:rsidRPr="00AE641E">
          <w:rPr>
            <w:bCs/>
            <w:sz w:val="22"/>
            <w:szCs w:val="22"/>
            <w:highlight w:val="yellow"/>
            <w:rPrChange w:id="36" w:author="USA" w:date="2023-02-28T11:23:00Z">
              <w:rPr>
                <w:bCs/>
                <w:sz w:val="22"/>
                <w:szCs w:val="22"/>
              </w:rPr>
            </w:rPrChange>
          </w:rPr>
          <w:t xml:space="preserve">emission masks that are appropriate for HF system operating in non-networked configurations are included, as well as </w:t>
        </w:r>
      </w:ins>
      <w:ins w:id="37" w:author="USA" w:date="2023-02-28T11:23:00Z">
        <w:r w:rsidRPr="00AE641E">
          <w:rPr>
            <w:bCs/>
            <w:sz w:val="22"/>
            <w:szCs w:val="22"/>
            <w:highlight w:val="yellow"/>
            <w:rPrChange w:id="38" w:author="USA" w:date="2023-02-28T11:23:00Z">
              <w:rPr>
                <w:bCs/>
                <w:sz w:val="22"/>
                <w:szCs w:val="22"/>
              </w:rPr>
            </w:rPrChange>
          </w:rPr>
          <w:t xml:space="preserve">descriptions </w:t>
        </w:r>
      </w:ins>
      <w:ins w:id="39" w:author="USA" w:date="2023-02-28T11:22:00Z">
        <w:r w:rsidRPr="00AE641E">
          <w:rPr>
            <w:bCs/>
            <w:sz w:val="22"/>
            <w:szCs w:val="22"/>
            <w:highlight w:val="yellow"/>
            <w:rPrChange w:id="40" w:author="USA" w:date="2023-02-28T11:23:00Z">
              <w:rPr>
                <w:bCs/>
                <w:sz w:val="22"/>
                <w:szCs w:val="22"/>
              </w:rPr>
            </w:rPrChange>
          </w:rPr>
          <w:t xml:space="preserve">of Type A and Type B transmitters in relationship to the emission masks. </w:t>
        </w:r>
      </w:ins>
      <w:ins w:id="41" w:author="USA" w:date="2023-02-28T11:23:00Z">
        <w:r w:rsidR="00AE641E" w:rsidRPr="00AE641E">
          <w:rPr>
            <w:bCs/>
            <w:sz w:val="22"/>
            <w:szCs w:val="22"/>
            <w:highlight w:val="yellow"/>
            <w:rPrChange w:id="42" w:author="USA" w:date="2023-02-28T11:23:00Z">
              <w:rPr>
                <w:bCs/>
                <w:sz w:val="22"/>
                <w:szCs w:val="22"/>
              </w:rPr>
            </w:rPrChange>
          </w:rPr>
          <w:t>Finally,</w:t>
        </w:r>
      </w:ins>
      <w:ins w:id="43" w:author="WG 5C-1" w:date="2022-11-15T18:32:00Z">
        <w:del w:id="44" w:author="USA" w:date="2023-02-28T11:23:00Z">
          <w:r w:rsidRPr="00AE641E" w:rsidDel="00AE641E">
            <w:rPr>
              <w:bCs/>
              <w:sz w:val="22"/>
              <w:szCs w:val="22"/>
              <w:highlight w:val="yellow"/>
              <w:rPrChange w:id="45" w:author="USA" w:date="2023-02-28T11:23:00Z">
                <w:rPr>
                  <w:bCs/>
                  <w:sz w:val="22"/>
                  <w:szCs w:val="22"/>
                </w:rPr>
              </w:rPrChange>
            </w:rPr>
            <w:delText>Also</w:delText>
          </w:r>
        </w:del>
      </w:ins>
      <w:ins w:id="46" w:author="WG 5C-1" w:date="2022-11-15T18:33:00Z">
        <w:r>
          <w:rPr>
            <w:bCs/>
            <w:sz w:val="22"/>
            <w:szCs w:val="22"/>
          </w:rPr>
          <w:t xml:space="preserve"> </w:t>
        </w:r>
      </w:ins>
      <w:ins w:id="47" w:author="WG 5C-1" w:date="2022-11-15T18:32:00Z">
        <w:r>
          <w:rPr>
            <w:bCs/>
            <w:sz w:val="22"/>
            <w:szCs w:val="22"/>
          </w:rPr>
          <w:t xml:space="preserve">revisions </w:t>
        </w:r>
      </w:ins>
      <w:ins w:id="48" w:author="USA" w:date="2023-02-28T11:21:00Z">
        <w:r w:rsidRPr="00FE0C8B">
          <w:rPr>
            <w:bCs/>
            <w:sz w:val="22"/>
            <w:szCs w:val="22"/>
            <w:highlight w:val="yellow"/>
            <w:rPrChange w:id="49" w:author="USA" w:date="2023-02-28T11:21:00Z">
              <w:rPr>
                <w:bCs/>
                <w:sz w:val="22"/>
                <w:szCs w:val="22"/>
              </w:rPr>
            </w:rPrChange>
          </w:rPr>
          <w:t>were made</w:t>
        </w:r>
        <w:r>
          <w:rPr>
            <w:bCs/>
            <w:sz w:val="22"/>
            <w:szCs w:val="22"/>
          </w:rPr>
          <w:t xml:space="preserve"> </w:t>
        </w:r>
      </w:ins>
      <w:ins w:id="50" w:author="WG 5C-1" w:date="2022-11-15T18:32:00Z">
        <w:r>
          <w:rPr>
            <w:bCs/>
            <w:sz w:val="22"/>
            <w:szCs w:val="22"/>
          </w:rPr>
          <w:t xml:space="preserve">to conform with the mandatory format for ITU-R </w:t>
        </w:r>
      </w:ins>
      <w:ins w:id="51" w:author="USA" w:date="2023-02-28T11:21:00Z">
        <w:r w:rsidRPr="00FE0C8B">
          <w:rPr>
            <w:bCs/>
            <w:sz w:val="22"/>
            <w:szCs w:val="22"/>
            <w:highlight w:val="yellow"/>
            <w:rPrChange w:id="52" w:author="USA" w:date="2023-02-28T11:21:00Z">
              <w:rPr>
                <w:bCs/>
                <w:sz w:val="22"/>
                <w:szCs w:val="22"/>
              </w:rPr>
            </w:rPrChange>
          </w:rPr>
          <w:t>R</w:t>
        </w:r>
      </w:ins>
      <w:ins w:id="53" w:author="WG 5C-1" w:date="2022-11-15T18:32:00Z">
        <w:del w:id="54" w:author="USA" w:date="2023-02-28T11:21:00Z">
          <w:r w:rsidRPr="00FE0C8B" w:rsidDel="00FE0C8B">
            <w:rPr>
              <w:bCs/>
              <w:sz w:val="22"/>
              <w:szCs w:val="22"/>
              <w:highlight w:val="yellow"/>
              <w:rPrChange w:id="55" w:author="USA" w:date="2023-02-28T11:21:00Z">
                <w:rPr>
                  <w:bCs/>
                  <w:sz w:val="22"/>
                  <w:szCs w:val="22"/>
                </w:rPr>
              </w:rPrChange>
            </w:rPr>
            <w:delText>r</w:delText>
          </w:r>
        </w:del>
        <w:r>
          <w:rPr>
            <w:bCs/>
            <w:sz w:val="22"/>
            <w:szCs w:val="22"/>
          </w:rPr>
          <w:t>ecommendations.</w:t>
        </w:r>
      </w:ins>
      <w:ins w:id="56" w:author="USA" w:date="2023-02-28T11:21:00Z">
        <w:r>
          <w:rPr>
            <w:bCs/>
            <w:sz w:val="22"/>
            <w:szCs w:val="22"/>
          </w:rPr>
          <w:t xml:space="preserve"> </w:t>
        </w:r>
      </w:ins>
    </w:p>
    <w:p w14:paraId="6C55FF24" w14:textId="77777777" w:rsidR="00FC41F8" w:rsidRPr="00242DFD" w:rsidRDefault="00FC41F8" w:rsidP="00501190">
      <w:pPr>
        <w:pStyle w:val="Headingb"/>
      </w:pPr>
      <w:r w:rsidRPr="00242DFD">
        <w:t>Scope</w:t>
      </w:r>
    </w:p>
    <w:p w14:paraId="3A2A0309" w14:textId="7BB3026B" w:rsidR="00FC41F8" w:rsidRPr="00242DFD" w:rsidRDefault="00FC41F8" w:rsidP="00E509F1">
      <w:pPr>
        <w:tabs>
          <w:tab w:val="clear" w:pos="1134"/>
          <w:tab w:val="clear" w:pos="1871"/>
          <w:tab w:val="clear" w:pos="2268"/>
          <w:tab w:val="left" w:pos="794"/>
          <w:tab w:val="left" w:pos="1191"/>
          <w:tab w:val="left" w:pos="1588"/>
          <w:tab w:val="left" w:pos="1985"/>
        </w:tabs>
        <w:spacing w:after="480"/>
        <w:jc w:val="both"/>
        <w:rPr>
          <w:ins w:id="57" w:author="WG 5C-1" w:date="2022-11-15T18:35:00Z"/>
          <w:sz w:val="22"/>
        </w:rPr>
      </w:pPr>
      <w:r w:rsidRPr="00242DFD">
        <w:rPr>
          <w:sz w:val="22"/>
        </w:rPr>
        <w:t xml:space="preserve">This Recommendation describes the </w:t>
      </w:r>
      <w:ins w:id="58" w:author="FCC" w:date="2023-03-21T19:43:00Z">
        <w:r w:rsidR="004D0545">
          <w:rPr>
            <w:sz w:val="22"/>
          </w:rPr>
          <w:t xml:space="preserve">typical </w:t>
        </w:r>
      </w:ins>
      <w:r w:rsidRPr="00242DFD">
        <w:rPr>
          <w:sz w:val="22"/>
        </w:rPr>
        <w:t>technical characteristics of enhanced applications for high frequency (HF) radiocommunication systems to provide</w:t>
      </w:r>
      <w:ins w:id="59" w:author="WG 5C-1" w:date="2022-11-15T18:32:00Z">
        <w:r w:rsidRPr="00242DFD">
          <w:rPr>
            <w:sz w:val="22"/>
          </w:rPr>
          <w:t xml:space="preserve"> </w:t>
        </w:r>
      </w:ins>
      <w:ins w:id="60" w:author="FCC" w:date="2023-03-21T19:36:00Z">
        <w:r w:rsidR="004D0545">
          <w:rPr>
            <w:sz w:val="22"/>
          </w:rPr>
          <w:t>enh</w:t>
        </w:r>
      </w:ins>
      <w:ins w:id="61" w:author="FCC" w:date="2023-03-21T19:37:00Z">
        <w:r w:rsidR="004D0545">
          <w:rPr>
            <w:sz w:val="22"/>
          </w:rPr>
          <w:t xml:space="preserve">anced </w:t>
        </w:r>
      </w:ins>
      <w:ins w:id="62" w:author="WG 5C-1" w:date="2022-11-15T18:32:00Z">
        <w:r w:rsidRPr="00242DFD">
          <w:rPr>
            <w:sz w:val="22"/>
          </w:rPr>
          <w:t xml:space="preserve">digital </w:t>
        </w:r>
        <w:del w:id="63" w:author="FCC" w:date="2023-03-21T19:37:00Z">
          <w:r w:rsidRPr="00242DFD" w:rsidDel="004D0545">
            <w:rPr>
              <w:sz w:val="22"/>
            </w:rPr>
            <w:delText>services</w:delText>
          </w:r>
        </w:del>
      </w:ins>
      <w:ins w:id="64" w:author="FCC" w:date="2023-03-21T19:37:00Z">
        <w:r w:rsidR="004D0545">
          <w:rPr>
            <w:sz w:val="22"/>
          </w:rPr>
          <w:t>applications</w:t>
        </w:r>
      </w:ins>
      <w:r w:rsidRPr="00242DFD">
        <w:rPr>
          <w:sz w:val="22"/>
        </w:rPr>
        <w:t>.</w:t>
      </w:r>
    </w:p>
    <w:p w14:paraId="78C34CF4" w14:textId="77777777" w:rsidR="00FC41F8" w:rsidRPr="00242DFD" w:rsidDel="00FE0C8B" w:rsidRDefault="00FC41F8" w:rsidP="00E509F1">
      <w:pPr>
        <w:pStyle w:val="Headingb"/>
        <w:rPr>
          <w:del w:id="65" w:author="USA" w:date="2023-02-28T11:18:00Z"/>
          <w:rFonts w:ascii="Times New Roman" w:hAnsi="Times New Roman" w:cs="Times New Roman"/>
          <w:b w:val="0"/>
          <w:bCs/>
          <w:i/>
          <w:iCs/>
        </w:rPr>
      </w:pPr>
      <w:del w:id="66" w:author="USA" w:date="2023-02-28T11:18:00Z">
        <w:r w:rsidRPr="00FE0C8B" w:rsidDel="00FE0C8B">
          <w:rPr>
            <w:b w:val="0"/>
            <w:bCs/>
            <w:i/>
            <w:iCs/>
            <w:highlight w:val="yellow"/>
            <w:rPrChange w:id="67" w:author="USA" w:date="2023-02-28T11:19:00Z">
              <w:rPr>
                <w:b w:val="0"/>
                <w:bCs/>
                <w:i/>
                <w:iCs/>
              </w:rPr>
            </w:rPrChange>
          </w:rPr>
          <w:delText>{Editor’s Note: Keywords (up to 5) may be listed, but just the words, not a definition.  If “skywave” and “groundwave” need to be defined, do that in the abbreviations/glossary}</w:delText>
        </w:r>
      </w:del>
    </w:p>
    <w:p w14:paraId="776C20ED" w14:textId="77777777" w:rsidR="00FC41F8" w:rsidRPr="00FE0C8B" w:rsidRDefault="00FC41F8" w:rsidP="00E509F1">
      <w:pPr>
        <w:pStyle w:val="Headingb"/>
        <w:rPr>
          <w:ins w:id="68" w:author="WG 5C-1" w:date="2022-11-15T18:35:00Z"/>
          <w:highlight w:val="yellow"/>
          <w:rPrChange w:id="69" w:author="USA" w:date="2023-02-28T11:18:00Z">
            <w:rPr>
              <w:ins w:id="70" w:author="WG 5C-1" w:date="2022-11-15T18:35:00Z"/>
            </w:rPr>
          </w:rPrChange>
        </w:rPr>
      </w:pPr>
      <w:ins w:id="71" w:author="WG 5C-1" w:date="2022-11-15T18:35:00Z">
        <w:r w:rsidRPr="00FE0C8B">
          <w:rPr>
            <w:highlight w:val="yellow"/>
            <w:rPrChange w:id="72" w:author="USA" w:date="2023-02-28T11:18:00Z">
              <w:rPr/>
            </w:rPrChange>
          </w:rPr>
          <w:t>Keywords</w:t>
        </w:r>
      </w:ins>
    </w:p>
    <w:p w14:paraId="0A3820B5" w14:textId="77777777" w:rsidR="00FC41F8" w:rsidRPr="00FE0C8B" w:rsidDel="00D839E5" w:rsidRDefault="00FC41F8" w:rsidP="00E509F1">
      <w:pPr>
        <w:rPr>
          <w:ins w:id="73" w:author="WG 5C-1" w:date="2022-11-15T18:35:00Z"/>
          <w:del w:id="74" w:author="USA" w:date="2023-02-09T14:35:00Z"/>
          <w:highlight w:val="yellow"/>
          <w:lang w:eastAsia="zh-CN"/>
          <w:rPrChange w:id="75" w:author="USA" w:date="2023-02-28T11:18:00Z">
            <w:rPr>
              <w:ins w:id="76" w:author="WG 5C-1" w:date="2022-11-15T18:35:00Z"/>
              <w:del w:id="77" w:author="USA" w:date="2023-02-09T14:35:00Z"/>
              <w:lang w:eastAsia="zh-CN"/>
            </w:rPr>
          </w:rPrChange>
        </w:rPr>
      </w:pPr>
      <w:bookmarkStart w:id="78" w:name="_Hlk126845743"/>
      <w:ins w:id="79" w:author="WG 5C-1" w:date="2022-11-15T18:35:00Z">
        <w:del w:id="80" w:author="USA" w:date="2023-02-09T14:35:00Z">
          <w:r w:rsidRPr="00FE0C8B" w:rsidDel="00D839E5">
            <w:rPr>
              <w:highlight w:val="yellow"/>
              <w:lang w:eastAsia="zh-CN"/>
              <w:rPrChange w:id="81" w:author="USA" w:date="2023-02-28T11:18:00Z">
                <w:rPr>
                  <w:lang w:eastAsia="zh-CN"/>
                </w:rPr>
              </w:rPrChange>
            </w:rPr>
            <w:delText xml:space="preserve">Skywave </w:delText>
          </w:r>
        </w:del>
      </w:ins>
      <w:ins w:id="82" w:author="Fernandez Jimenez, Virginia" w:date="2022-11-17T14:11:00Z">
        <w:del w:id="83" w:author="USA" w:date="2023-02-09T14:35:00Z">
          <w:r w:rsidRPr="00FE0C8B" w:rsidDel="00D839E5">
            <w:rPr>
              <w:highlight w:val="yellow"/>
              <w:lang w:eastAsia="zh-CN"/>
              <w:rPrChange w:id="84" w:author="USA" w:date="2023-02-28T11:18:00Z">
                <w:rPr>
                  <w:lang w:eastAsia="zh-CN"/>
                </w:rPr>
              </w:rPrChange>
            </w:rPr>
            <w:delText>–</w:delText>
          </w:r>
        </w:del>
      </w:ins>
      <w:ins w:id="85" w:author="WG 5C-1" w:date="2022-11-15T18:35:00Z">
        <w:del w:id="86" w:author="USA" w:date="2023-02-09T14:35:00Z">
          <w:r w:rsidRPr="00FE0C8B" w:rsidDel="00D839E5">
            <w:rPr>
              <w:highlight w:val="yellow"/>
              <w:lang w:eastAsia="zh-CN"/>
              <w:rPrChange w:id="87" w:author="USA" w:date="2023-02-28T11:18:00Z">
                <w:rPr>
                  <w:lang w:eastAsia="zh-CN"/>
                </w:rPr>
              </w:rPrChange>
            </w:rPr>
            <w:delText xml:space="preserve"> The propagation of radio waves reflected or refracted back toward Earth from the ionosphere</w:delText>
          </w:r>
        </w:del>
      </w:ins>
    </w:p>
    <w:p w14:paraId="264B75EE" w14:textId="77777777" w:rsidR="00FC41F8" w:rsidRPr="00242DFD" w:rsidDel="00D839E5" w:rsidRDefault="00FC41F8" w:rsidP="00E509F1">
      <w:pPr>
        <w:rPr>
          <w:del w:id="88" w:author="USA" w:date="2023-02-09T14:35:00Z"/>
          <w:lang w:eastAsia="zh-CN"/>
        </w:rPr>
      </w:pPr>
      <w:ins w:id="89" w:author="WG 5C-1" w:date="2022-11-15T18:35:00Z">
        <w:del w:id="90" w:author="USA" w:date="2023-02-09T14:35:00Z">
          <w:r w:rsidRPr="00FE0C8B" w:rsidDel="00D839E5">
            <w:rPr>
              <w:highlight w:val="yellow"/>
              <w:lang w:eastAsia="zh-CN"/>
              <w:rPrChange w:id="91" w:author="USA" w:date="2023-02-28T11:18:00Z">
                <w:rPr>
                  <w:lang w:eastAsia="zh-CN"/>
                </w:rPr>
              </w:rPrChange>
            </w:rPr>
            <w:delText xml:space="preserve">Groundwave </w:delText>
          </w:r>
        </w:del>
      </w:ins>
      <w:ins w:id="92" w:author="Fernandez Jimenez, Virginia" w:date="2022-11-17T14:11:00Z">
        <w:del w:id="93" w:author="USA" w:date="2023-02-09T14:35:00Z">
          <w:r w:rsidRPr="00FE0C8B" w:rsidDel="00D839E5">
            <w:rPr>
              <w:highlight w:val="yellow"/>
              <w:lang w:eastAsia="zh-CN"/>
              <w:rPrChange w:id="94" w:author="USA" w:date="2023-02-28T11:18:00Z">
                <w:rPr>
                  <w:lang w:eastAsia="zh-CN"/>
                </w:rPr>
              </w:rPrChange>
            </w:rPr>
            <w:delText>–</w:delText>
          </w:r>
        </w:del>
      </w:ins>
      <w:ins w:id="95" w:author="WG 5C-1" w:date="2022-11-15T18:35:00Z">
        <w:del w:id="96" w:author="USA" w:date="2023-02-09T14:35:00Z">
          <w:r w:rsidRPr="00FE0C8B" w:rsidDel="00D839E5">
            <w:rPr>
              <w:highlight w:val="yellow"/>
              <w:lang w:eastAsia="zh-CN"/>
              <w:rPrChange w:id="97" w:author="USA" w:date="2023-02-28T11:18:00Z">
                <w:rPr>
                  <w:lang w:eastAsia="zh-CN"/>
                </w:rPr>
              </w:rPrChange>
            </w:rPr>
            <w:delText xml:space="preserve"> Radio waves propagating parallel to and adjacent to the surface of the Earth, following the curvature of the Earth.</w:delText>
          </w:r>
        </w:del>
      </w:ins>
    </w:p>
    <w:bookmarkEnd w:id="78"/>
    <w:p w14:paraId="38C3FD8B" w14:textId="77777777" w:rsidR="004E415B" w:rsidRDefault="004E415B">
      <w:pPr>
        <w:tabs>
          <w:tab w:val="clear" w:pos="1134"/>
          <w:tab w:val="clear" w:pos="1871"/>
          <w:tab w:val="clear" w:pos="2268"/>
        </w:tabs>
        <w:overflowPunct/>
        <w:autoSpaceDE/>
        <w:autoSpaceDN/>
        <w:adjustRightInd/>
        <w:spacing w:before="0"/>
        <w:textAlignment w:val="auto"/>
      </w:pPr>
    </w:p>
    <w:p w14:paraId="27807D34" w14:textId="1AA75A39" w:rsidR="004E415B" w:rsidRPr="004E415B" w:rsidRDefault="004E415B" w:rsidP="004E415B">
      <w:pPr>
        <w:tabs>
          <w:tab w:val="clear" w:pos="1134"/>
          <w:tab w:val="clear" w:pos="1871"/>
          <w:tab w:val="clear" w:pos="2268"/>
        </w:tabs>
        <w:overflowPunct/>
        <w:autoSpaceDE/>
        <w:autoSpaceDN/>
        <w:adjustRightInd/>
        <w:spacing w:before="0"/>
        <w:textAlignment w:val="auto"/>
        <w:rPr>
          <w:ins w:id="98" w:author="USA" w:date="2023-03-10T12:27:00Z"/>
          <w:sz w:val="22"/>
          <w:lang w:val="en-US"/>
        </w:rPr>
      </w:pPr>
      <w:ins w:id="99" w:author="USA" w:date="2023-03-10T12:27:00Z">
        <w:r w:rsidRPr="004A5A68">
          <w:rPr>
            <w:highlight w:val="yellow"/>
            <w:rPrChange w:id="100" w:author="USA" w:date="2023-03-10T12:30:00Z">
              <w:rPr/>
            </w:rPrChange>
          </w:rPr>
          <w:t xml:space="preserve">Enhanced applications, Channel </w:t>
        </w:r>
      </w:ins>
      <w:ins w:id="101" w:author="USA" w:date="2023-03-10T15:34:00Z">
        <w:r w:rsidR="0056453E" w:rsidRPr="0056453E">
          <w:rPr>
            <w:highlight w:val="yellow"/>
          </w:rPr>
          <w:t>bandwidth, Video</w:t>
        </w:r>
      </w:ins>
      <w:ins w:id="102" w:author="USA" w:date="2023-03-10T12:27:00Z">
        <w:r w:rsidRPr="004A5A68">
          <w:rPr>
            <w:highlight w:val="yellow"/>
            <w:rPrChange w:id="103" w:author="USA" w:date="2023-03-10T12:30:00Z">
              <w:rPr/>
            </w:rPrChange>
          </w:rPr>
          <w:t xml:space="preserve"> streams</w:t>
        </w:r>
      </w:ins>
      <w:ins w:id="104" w:author="USA" w:date="2023-03-10T12:29:00Z">
        <w:r w:rsidR="004A5A68" w:rsidRPr="004A5A68">
          <w:rPr>
            <w:highlight w:val="yellow"/>
            <w:rPrChange w:id="105" w:author="USA" w:date="2023-03-10T12:30:00Z">
              <w:rPr/>
            </w:rPrChange>
          </w:rPr>
          <w:t xml:space="preserve">, File Transfer, </w:t>
        </w:r>
      </w:ins>
      <w:ins w:id="106" w:author="USA" w:date="2023-03-10T12:30:00Z">
        <w:r w:rsidR="004A5A68" w:rsidRPr="004A5A68">
          <w:rPr>
            <w:highlight w:val="yellow"/>
            <w:rPrChange w:id="107" w:author="USA" w:date="2023-03-10T12:30:00Z">
              <w:rPr/>
            </w:rPrChange>
          </w:rPr>
          <w:t>Voice over IP</w:t>
        </w:r>
      </w:ins>
    </w:p>
    <w:p w14:paraId="37F7EB73" w14:textId="406D362C" w:rsidR="00FC41F8" w:rsidRDefault="00FC41F8">
      <w:pPr>
        <w:tabs>
          <w:tab w:val="clear" w:pos="1134"/>
          <w:tab w:val="clear" w:pos="1871"/>
          <w:tab w:val="clear" w:pos="2268"/>
        </w:tabs>
        <w:overflowPunct/>
        <w:autoSpaceDE/>
        <w:autoSpaceDN/>
        <w:adjustRightInd/>
        <w:spacing w:before="0"/>
        <w:textAlignment w:val="auto"/>
      </w:pPr>
      <w:del w:id="108" w:author="USA" w:date="2023-02-09T14:35:00Z">
        <w:r w:rsidRPr="00242DFD" w:rsidDel="00D839E5">
          <w:br w:type="page"/>
        </w:r>
      </w:del>
    </w:p>
    <w:p w14:paraId="1C0E3D64" w14:textId="77777777" w:rsidR="004E415B" w:rsidRPr="00242DFD" w:rsidDel="00D839E5" w:rsidRDefault="004E415B">
      <w:pPr>
        <w:tabs>
          <w:tab w:val="clear" w:pos="1134"/>
          <w:tab w:val="clear" w:pos="1871"/>
          <w:tab w:val="clear" w:pos="2268"/>
        </w:tabs>
        <w:overflowPunct/>
        <w:autoSpaceDE/>
        <w:autoSpaceDN/>
        <w:adjustRightInd/>
        <w:spacing w:before="0"/>
        <w:textAlignment w:val="auto"/>
        <w:rPr>
          <w:del w:id="109" w:author="USA" w:date="2023-02-09T14:35:00Z"/>
          <w:rFonts w:ascii="Times New Roman Bold" w:hAnsi="Times New Roman Bold" w:cs="Times New Roman Bold"/>
          <w:b/>
          <w:lang w:eastAsia="zh-CN"/>
        </w:rPr>
      </w:pPr>
    </w:p>
    <w:p w14:paraId="3D107943" w14:textId="77777777" w:rsidR="00FC41F8" w:rsidRPr="00242DFD" w:rsidRDefault="00FC41F8" w:rsidP="0062597C">
      <w:pPr>
        <w:pStyle w:val="Headingb"/>
        <w:rPr>
          <w:ins w:id="110" w:author="WG 5C-1" w:date="2022-11-15T18:35:00Z"/>
        </w:rPr>
      </w:pPr>
      <w:bookmarkStart w:id="111" w:name="_Hlk126847157"/>
      <w:ins w:id="112" w:author="WG 5C-1" w:date="2022-11-15T18:35:00Z">
        <w:r w:rsidRPr="00242DFD">
          <w:t>Abbreviations/Glossary</w:t>
        </w:r>
      </w:ins>
    </w:p>
    <w:p w14:paraId="3C08DB0D" w14:textId="77777777" w:rsidR="00FC41F8" w:rsidRPr="00242DFD" w:rsidRDefault="00FC41F8" w:rsidP="00FC41F8">
      <w:pPr>
        <w:rPr>
          <w:ins w:id="113" w:author="WG 5C-1" w:date="2022-11-15T18:35:00Z"/>
          <w:i/>
          <w:iCs/>
        </w:rPr>
      </w:pPr>
      <w:bookmarkStart w:id="114" w:name="_Hlk111104313"/>
      <w:bookmarkEnd w:id="111"/>
      <w:ins w:id="115" w:author="WG 5C-1" w:date="2022-11-15T18:35:00Z">
        <w:r w:rsidRPr="00242DFD">
          <w:t>e.i.r.p</w:t>
        </w:r>
      </w:ins>
      <w:ins w:id="116" w:author="Fernandez Jimenez, Virginia" w:date="2022-11-17T14:11:00Z">
        <w:r w:rsidRPr="00242DFD">
          <w:t>.:</w:t>
        </w:r>
        <w:r w:rsidRPr="00242DFD">
          <w:rPr>
            <w:i/>
            <w:iCs/>
          </w:rPr>
          <w:tab/>
        </w:r>
      </w:ins>
      <w:ins w:id="117" w:author="WG 5C-1" w:date="2022-11-15T18:35:00Z">
        <w:r w:rsidRPr="00242DFD">
          <w:t>Effective Isotropic Radiated Power</w:t>
        </w:r>
      </w:ins>
    </w:p>
    <w:p w14:paraId="3AC86826" w14:textId="77777777" w:rsidR="00FC41F8" w:rsidRPr="00242DFD" w:rsidRDefault="00FC41F8" w:rsidP="00FC41F8">
      <w:pPr>
        <w:rPr>
          <w:ins w:id="118" w:author="WG 5C-1" w:date="2022-11-15T18:35:00Z"/>
          <w:i/>
          <w:iCs/>
        </w:rPr>
      </w:pPr>
      <w:ins w:id="119" w:author="WG 5C-1" w:date="2022-11-15T18:35:00Z">
        <w:r w:rsidRPr="00242DFD">
          <w:t>NVIS</w:t>
        </w:r>
      </w:ins>
      <w:ins w:id="120" w:author="Fernandez Jimenez, Virginia" w:date="2022-11-17T14:11:00Z">
        <w:r w:rsidRPr="00242DFD">
          <w:t>:</w:t>
        </w:r>
        <w:r w:rsidRPr="00242DFD">
          <w:rPr>
            <w:i/>
            <w:iCs/>
          </w:rPr>
          <w:tab/>
        </w:r>
      </w:ins>
      <w:ins w:id="121" w:author="WG 5C-1" w:date="2022-11-15T18:35:00Z">
        <w:r w:rsidRPr="00242DFD">
          <w:t>Near vertical incidence skywave</w:t>
        </w:r>
      </w:ins>
    </w:p>
    <w:p w14:paraId="35505F42" w14:textId="77777777" w:rsidR="00FC41F8" w:rsidRPr="00242DFD" w:rsidRDefault="00FC41F8" w:rsidP="00FC41F8">
      <w:pPr>
        <w:rPr>
          <w:ins w:id="122" w:author="WG 5C-1" w:date="2022-11-15T18:35:00Z"/>
          <w:i/>
          <w:iCs/>
        </w:rPr>
      </w:pPr>
      <w:ins w:id="123" w:author="WG 5C-1" w:date="2022-11-15T18:35:00Z">
        <w:r w:rsidRPr="00242DFD">
          <w:t>PSK</w:t>
        </w:r>
      </w:ins>
      <w:ins w:id="124" w:author="Fernandez Jimenez, Virginia" w:date="2022-11-17T14:11:00Z">
        <w:r w:rsidRPr="00242DFD">
          <w:t>:</w:t>
        </w:r>
        <w:r w:rsidRPr="00242DFD">
          <w:rPr>
            <w:i/>
            <w:iCs/>
          </w:rPr>
          <w:tab/>
        </w:r>
      </w:ins>
      <w:ins w:id="125" w:author="WG 5C-1" w:date="2022-11-15T18:35:00Z">
        <w:r w:rsidRPr="00242DFD">
          <w:t>Phase Shift Keying</w:t>
        </w:r>
      </w:ins>
    </w:p>
    <w:bookmarkEnd w:id="114"/>
    <w:p w14:paraId="67633E91" w14:textId="77777777" w:rsidR="00FC41F8" w:rsidRPr="00242DFD" w:rsidRDefault="00FC41F8" w:rsidP="00FC41F8">
      <w:pPr>
        <w:rPr>
          <w:ins w:id="126" w:author="WG 5C-1" w:date="2022-11-15T18:35:00Z"/>
          <w:i/>
          <w:iCs/>
        </w:rPr>
      </w:pPr>
      <w:ins w:id="127" w:author="WG 5C-1" w:date="2022-11-15T18:35:00Z">
        <w:r w:rsidRPr="00242DFD">
          <w:t>FSK</w:t>
        </w:r>
      </w:ins>
      <w:ins w:id="128" w:author="Fernandez Jimenez, Virginia" w:date="2022-11-17T14:11:00Z">
        <w:r w:rsidRPr="00242DFD">
          <w:t>:</w:t>
        </w:r>
        <w:r w:rsidRPr="00242DFD">
          <w:rPr>
            <w:i/>
            <w:iCs/>
          </w:rPr>
          <w:tab/>
        </w:r>
      </w:ins>
      <w:ins w:id="129" w:author="WG 5C-1" w:date="2022-11-15T18:35:00Z">
        <w:r w:rsidRPr="00242DFD">
          <w:t>Frequency Shift Keying</w:t>
        </w:r>
      </w:ins>
    </w:p>
    <w:p w14:paraId="6564277A" w14:textId="77777777" w:rsidR="00FC41F8" w:rsidRPr="00242DFD" w:rsidRDefault="00FC41F8" w:rsidP="00FC41F8">
      <w:pPr>
        <w:rPr>
          <w:ins w:id="130" w:author="WG 5C-1" w:date="2022-11-15T18:35:00Z"/>
          <w:i/>
          <w:iCs/>
        </w:rPr>
      </w:pPr>
      <w:ins w:id="131" w:author="WG 5C-1" w:date="2022-11-15T18:35:00Z">
        <w:r w:rsidRPr="00242DFD">
          <w:t>HF</w:t>
        </w:r>
      </w:ins>
      <w:ins w:id="132" w:author="Fernandez Jimenez, Virginia" w:date="2022-11-17T14:11:00Z">
        <w:r w:rsidRPr="00242DFD">
          <w:t>:</w:t>
        </w:r>
        <w:r w:rsidRPr="00242DFD">
          <w:rPr>
            <w:i/>
            <w:iCs/>
          </w:rPr>
          <w:tab/>
        </w:r>
      </w:ins>
      <w:ins w:id="133" w:author="WG 5C-1" w:date="2022-11-15T18:35:00Z">
        <w:r w:rsidRPr="00242DFD">
          <w:t>High Frequency</w:t>
        </w:r>
      </w:ins>
    </w:p>
    <w:p w14:paraId="4E4B5540" w14:textId="77777777" w:rsidR="00FC41F8" w:rsidRPr="00242DFD" w:rsidRDefault="00FC41F8" w:rsidP="00FC41F8">
      <w:pPr>
        <w:rPr>
          <w:ins w:id="134" w:author="WG 5C-1" w:date="2022-11-15T18:35:00Z"/>
          <w:i/>
          <w:iCs/>
        </w:rPr>
      </w:pPr>
      <w:ins w:id="135" w:author="WG 5C-1" w:date="2022-11-15T18:35:00Z">
        <w:r w:rsidRPr="00242DFD">
          <w:t>PSK</w:t>
        </w:r>
      </w:ins>
      <w:ins w:id="136" w:author="Fernandez Jimenez, Virginia" w:date="2022-11-17T14:11:00Z">
        <w:r w:rsidRPr="00242DFD">
          <w:t>:</w:t>
        </w:r>
        <w:r w:rsidRPr="00242DFD">
          <w:rPr>
            <w:i/>
            <w:iCs/>
          </w:rPr>
          <w:tab/>
        </w:r>
      </w:ins>
      <w:ins w:id="137" w:author="WG 5C-1" w:date="2022-11-15T18:35:00Z">
        <w:r w:rsidRPr="00242DFD">
          <w:t>Phase Shift Keying</w:t>
        </w:r>
      </w:ins>
    </w:p>
    <w:p w14:paraId="3B12619A" w14:textId="77777777" w:rsidR="00FC41F8" w:rsidRPr="00242DFD" w:rsidRDefault="00FC41F8" w:rsidP="00FC41F8">
      <w:pPr>
        <w:rPr>
          <w:ins w:id="138" w:author="WG 5C-1" w:date="2022-11-15T18:35:00Z"/>
          <w:i/>
          <w:iCs/>
        </w:rPr>
      </w:pPr>
      <w:ins w:id="139" w:author="WG 5C-1" w:date="2022-11-15T18:35:00Z">
        <w:r w:rsidRPr="00242DFD">
          <w:t>QAM-</w:t>
        </w:r>
      </w:ins>
      <w:ins w:id="140" w:author="Fernandez Jimenez, Virginia" w:date="2022-11-17T14:12:00Z">
        <w:r w:rsidRPr="00242DFD">
          <w:t>:</w:t>
        </w:r>
        <w:r w:rsidRPr="00242DFD">
          <w:rPr>
            <w:i/>
            <w:iCs/>
          </w:rPr>
          <w:tab/>
        </w:r>
      </w:ins>
      <w:ins w:id="141" w:author="WG 5C-1" w:date="2022-11-15T18:35:00Z">
        <w:r w:rsidRPr="00242DFD">
          <w:t>Quadrature Amplitude Modulation</w:t>
        </w:r>
      </w:ins>
    </w:p>
    <w:p w14:paraId="4B371342" w14:textId="77777777" w:rsidR="00FC41F8" w:rsidRPr="00242DFD" w:rsidRDefault="00FC41F8" w:rsidP="00FC41F8">
      <w:pPr>
        <w:rPr>
          <w:ins w:id="142" w:author="WG 5C-1" w:date="2022-11-15T18:35:00Z"/>
          <w:i/>
          <w:iCs/>
        </w:rPr>
      </w:pPr>
      <w:ins w:id="143" w:author="WG 5C-1" w:date="2022-11-15T18:35:00Z">
        <w:r w:rsidRPr="00242DFD">
          <w:t>OFDM</w:t>
        </w:r>
      </w:ins>
      <w:ins w:id="144" w:author="Fernandez Jimenez, Virginia" w:date="2022-11-17T14:11:00Z">
        <w:r w:rsidRPr="00242DFD">
          <w:t>:</w:t>
        </w:r>
        <w:r w:rsidRPr="00242DFD">
          <w:rPr>
            <w:i/>
            <w:iCs/>
          </w:rPr>
          <w:tab/>
        </w:r>
      </w:ins>
      <w:ins w:id="145" w:author="WG 5C-1" w:date="2022-11-15T18:35:00Z">
        <w:r w:rsidRPr="00242DFD">
          <w:t>Orthogonal Frequency Division Multiplexing</w:t>
        </w:r>
      </w:ins>
    </w:p>
    <w:p w14:paraId="1AEA9B4D" w14:textId="77777777" w:rsidR="00FC41F8" w:rsidRDefault="00FC41F8" w:rsidP="00FC41F8">
      <w:pPr>
        <w:rPr>
          <w:ins w:id="146" w:author="USA" w:date="2023-02-09T14:35:00Z"/>
        </w:rPr>
      </w:pPr>
      <w:ins w:id="147" w:author="WG 5C-1" w:date="2022-11-15T18:35:00Z">
        <w:r w:rsidRPr="00242DFD">
          <w:t>RF</w:t>
        </w:r>
      </w:ins>
      <w:ins w:id="148" w:author="Fernandez Jimenez, Virginia" w:date="2022-11-17T14:12:00Z">
        <w:r w:rsidRPr="00242DFD">
          <w:t>:</w:t>
        </w:r>
        <w:r w:rsidRPr="00242DFD">
          <w:rPr>
            <w:i/>
            <w:iCs/>
          </w:rPr>
          <w:tab/>
        </w:r>
      </w:ins>
      <w:ins w:id="149" w:author="WG 5C-1" w:date="2022-11-15T18:35:00Z">
        <w:r w:rsidRPr="00242DFD">
          <w:t>Radio Frequency</w:t>
        </w:r>
      </w:ins>
    </w:p>
    <w:p w14:paraId="3554A806" w14:textId="77777777" w:rsidR="00D839E5" w:rsidRPr="00FE0C8B" w:rsidRDefault="00D839E5" w:rsidP="00D839E5">
      <w:pPr>
        <w:rPr>
          <w:ins w:id="150" w:author="USA" w:date="2023-02-09T14:35:00Z"/>
          <w:highlight w:val="yellow"/>
          <w:rPrChange w:id="151" w:author="USA" w:date="2023-02-28T11:19:00Z">
            <w:rPr>
              <w:ins w:id="152" w:author="USA" w:date="2023-02-09T14:35:00Z"/>
              <w:i/>
              <w:iCs/>
            </w:rPr>
          </w:rPrChange>
        </w:rPr>
      </w:pPr>
      <w:ins w:id="153" w:author="USA" w:date="2023-02-09T14:35:00Z">
        <w:r w:rsidRPr="00FE0C8B">
          <w:rPr>
            <w:highlight w:val="yellow"/>
            <w:rPrChange w:id="154" w:author="USA" w:date="2023-02-28T11:19:00Z">
              <w:rPr>
                <w:i/>
                <w:iCs/>
              </w:rPr>
            </w:rPrChange>
          </w:rPr>
          <w:t xml:space="preserve">Skywave – The propagation of radio waves reflected or refracted back toward Earth from the </w:t>
        </w:r>
      </w:ins>
      <w:ins w:id="155" w:author="USA" w:date="2023-02-09T14:36:00Z">
        <w:r w:rsidRPr="00FE0C8B">
          <w:rPr>
            <w:highlight w:val="yellow"/>
            <w:rPrChange w:id="156" w:author="USA" w:date="2023-02-28T11:19:00Z">
              <w:rPr/>
            </w:rPrChange>
          </w:rPr>
          <w:t>ionosphere.</w:t>
        </w:r>
      </w:ins>
    </w:p>
    <w:p w14:paraId="0BBEB9DC" w14:textId="77777777" w:rsidR="00D839E5" w:rsidRPr="00D839E5" w:rsidRDefault="00D839E5" w:rsidP="00D839E5">
      <w:pPr>
        <w:rPr>
          <w:ins w:id="157" w:author="WG 5C-1" w:date="2022-11-15T18:35:00Z"/>
          <w:rPrChange w:id="158" w:author="USA" w:date="2023-02-09T14:35:00Z">
            <w:rPr>
              <w:ins w:id="159" w:author="WG 5C-1" w:date="2022-11-15T18:35:00Z"/>
              <w:i/>
              <w:iCs/>
            </w:rPr>
          </w:rPrChange>
        </w:rPr>
      </w:pPr>
      <w:ins w:id="160" w:author="USA" w:date="2023-02-09T14:35:00Z">
        <w:r w:rsidRPr="00FE0C8B">
          <w:rPr>
            <w:highlight w:val="yellow"/>
            <w:rPrChange w:id="161" w:author="USA" w:date="2023-02-28T11:19:00Z">
              <w:rPr>
                <w:i/>
                <w:iCs/>
              </w:rPr>
            </w:rPrChange>
          </w:rPr>
          <w:t>Groundwave – Radio waves propagating parallel to and adjacent to the surface of the Earth, following the curvature of the Earth.</w:t>
        </w:r>
      </w:ins>
    </w:p>
    <w:p w14:paraId="2EECF1EF" w14:textId="77777777" w:rsidR="00FC41F8" w:rsidRPr="00242DFD" w:rsidRDefault="00FC41F8" w:rsidP="00E509F1">
      <w:pPr>
        <w:pStyle w:val="Headingb"/>
        <w:rPr>
          <w:ins w:id="162" w:author="WG 5C-1" w:date="2022-11-15T18:35:00Z"/>
        </w:rPr>
      </w:pPr>
      <w:ins w:id="163" w:author="WG 5C-1" w:date="2022-11-15T18:35:00Z">
        <w:r w:rsidRPr="00242DFD">
          <w:t>Related ITU Recommendations and Reports</w:t>
        </w:r>
      </w:ins>
    </w:p>
    <w:p w14:paraId="530A1C77" w14:textId="77777777" w:rsidR="00FC41F8" w:rsidRPr="00242DFD" w:rsidRDefault="00FC41F8" w:rsidP="00E509F1">
      <w:pPr>
        <w:ind w:left="3600" w:hanging="3600"/>
        <w:rPr>
          <w:ins w:id="164" w:author="WG 5C-1" w:date="2022-11-15T18:35:00Z"/>
          <w:i/>
          <w:iCs/>
        </w:rPr>
      </w:pPr>
      <w:ins w:id="165" w:author="WG 5C-1" w:date="2022-11-15T18:35:00Z">
        <w:r w:rsidRPr="00242DFD">
          <w:t xml:space="preserve">Recommendation ITU-R BS.80-– </w:t>
        </w:r>
        <w:r w:rsidRPr="00242DFD">
          <w:rPr>
            <w:i/>
            <w:iCs/>
          </w:rPr>
          <w:t xml:space="preserve">Transmitting antennas in HF </w:t>
        </w:r>
        <w:proofErr w:type="gramStart"/>
        <w:r w:rsidRPr="00242DFD">
          <w:rPr>
            <w:i/>
            <w:iCs/>
          </w:rPr>
          <w:t>broadcasting</w:t>
        </w:r>
        <w:proofErr w:type="gramEnd"/>
      </w:ins>
    </w:p>
    <w:p w14:paraId="45F2D560" w14:textId="77777777" w:rsidR="00FC41F8" w:rsidRPr="00242DFD" w:rsidRDefault="00FC41F8" w:rsidP="00647FCA">
      <w:pPr>
        <w:ind w:left="2880" w:hanging="2880"/>
        <w:rPr>
          <w:ins w:id="166" w:author="WG 5C-1" w:date="2022-11-15T18:35:00Z"/>
          <w:i/>
          <w:iCs/>
        </w:rPr>
      </w:pPr>
      <w:ins w:id="167" w:author="WG 5C-1" w:date="2022-11-15T18:35:00Z">
        <w:r w:rsidRPr="00242DFD">
          <w:t xml:space="preserve">Recommendation ITU-R BS.705 – </w:t>
        </w:r>
        <w:r w:rsidRPr="00242DFD">
          <w:rPr>
            <w:i/>
            <w:iCs/>
          </w:rPr>
          <w:t xml:space="preserve">HF transmitting and receiving antennas characteristics and </w:t>
        </w:r>
        <w:proofErr w:type="gramStart"/>
        <w:r w:rsidRPr="00242DFD">
          <w:rPr>
            <w:i/>
            <w:iCs/>
          </w:rPr>
          <w:t>diagrams</w:t>
        </w:r>
        <w:proofErr w:type="gramEnd"/>
      </w:ins>
    </w:p>
    <w:p w14:paraId="0FF09D0B" w14:textId="77777777" w:rsidR="00FC41F8" w:rsidRPr="00242DFD" w:rsidRDefault="00FC41F8" w:rsidP="00647FCA">
      <w:pPr>
        <w:ind w:left="2880" w:hanging="2880"/>
        <w:rPr>
          <w:ins w:id="168" w:author="WG 5C-1" w:date="2022-11-15T18:35:00Z"/>
          <w:i/>
          <w:iCs/>
        </w:rPr>
      </w:pPr>
      <w:ins w:id="169" w:author="WG 5C-1" w:date="2022-11-15T18:35:00Z">
        <w:r w:rsidRPr="00242DFD">
          <w:t xml:space="preserve">Recommendation ITU-R F.240 – </w:t>
        </w:r>
        <w:r w:rsidRPr="00242DFD">
          <w:rPr>
            <w:i/>
            <w:iCs/>
          </w:rPr>
          <w:t>Signal-to-interference protection ratios for various classes of emission in the fixed service below about 30 MHz  </w:t>
        </w:r>
      </w:ins>
    </w:p>
    <w:p w14:paraId="1CC56852" w14:textId="77777777" w:rsidR="00FC41F8" w:rsidRPr="00242DFD" w:rsidRDefault="00FC41F8" w:rsidP="00647FCA">
      <w:pPr>
        <w:ind w:left="2880" w:hanging="2880"/>
        <w:rPr>
          <w:ins w:id="170" w:author="WG 5C-1" w:date="2022-11-15T18:35:00Z"/>
        </w:rPr>
      </w:pPr>
      <w:ins w:id="171" w:author="WG 5C-1" w:date="2022-11-15T18:35:00Z">
        <w:r w:rsidRPr="00242DFD">
          <w:t xml:space="preserve">Recommendation ITU-R F.1610 – </w:t>
        </w:r>
        <w:r w:rsidRPr="00242DFD">
          <w:rPr>
            <w:i/>
            <w:iCs/>
          </w:rPr>
          <w:t xml:space="preserve">Planning, </w:t>
        </w:r>
        <w:proofErr w:type="gramStart"/>
        <w:r w:rsidRPr="00242DFD">
          <w:rPr>
            <w:i/>
            <w:iCs/>
          </w:rPr>
          <w:t>design</w:t>
        </w:r>
        <w:proofErr w:type="gramEnd"/>
        <w:r w:rsidRPr="00242DFD">
          <w:rPr>
            <w:i/>
            <w:iCs/>
          </w:rPr>
          <w:t xml:space="preserve"> and implementation of HF fixed service radio systems</w:t>
        </w:r>
      </w:ins>
    </w:p>
    <w:p w14:paraId="5C3FC38A" w14:textId="77777777" w:rsidR="00FC41F8" w:rsidRPr="00242DFD" w:rsidRDefault="00FC41F8" w:rsidP="00647FCA">
      <w:pPr>
        <w:ind w:left="2880" w:hanging="2880"/>
        <w:rPr>
          <w:ins w:id="172" w:author="WG 5C-1" w:date="2022-11-15T18:35:00Z"/>
          <w:i/>
          <w:iCs/>
        </w:rPr>
      </w:pPr>
      <w:ins w:id="173" w:author="WG 5C-1" w:date="2022-11-15T18:35:00Z">
        <w:r w:rsidRPr="00242DFD">
          <w:t xml:space="preserve">Recommendation ITU-R F.1611 – </w:t>
        </w:r>
        <w:r w:rsidRPr="00242DFD">
          <w:rPr>
            <w:i/>
            <w:iCs/>
          </w:rPr>
          <w:t xml:space="preserve">Prediction methods for adaptive HF system planning and </w:t>
        </w:r>
        <w:proofErr w:type="gramStart"/>
        <w:r w:rsidRPr="00242DFD">
          <w:rPr>
            <w:i/>
            <w:iCs/>
          </w:rPr>
          <w:t>operation</w:t>
        </w:r>
        <w:proofErr w:type="gramEnd"/>
      </w:ins>
    </w:p>
    <w:p w14:paraId="153D765A" w14:textId="77777777" w:rsidR="00FC41F8" w:rsidRPr="00242DFD" w:rsidRDefault="00FC41F8" w:rsidP="00E509F1">
      <w:pPr>
        <w:ind w:left="3600" w:hanging="3600"/>
        <w:rPr>
          <w:ins w:id="174" w:author="WG 5C-1" w:date="2022-11-15T18:35:00Z"/>
        </w:rPr>
      </w:pPr>
      <w:ins w:id="175" w:author="WG 5C-1" w:date="2022-11-15T18:35:00Z">
        <w:r w:rsidRPr="00242DFD">
          <w:t xml:space="preserve">Recommendation ITU-R F.1761 – </w:t>
        </w:r>
        <w:r w:rsidRPr="00242DFD">
          <w:rPr>
            <w:i/>
            <w:iCs/>
          </w:rPr>
          <w:t>Characteristics of HF fixed radiocommunication systems</w:t>
        </w:r>
      </w:ins>
    </w:p>
    <w:p w14:paraId="71F21FC7" w14:textId="77777777" w:rsidR="00FC41F8" w:rsidRPr="00242DFD" w:rsidRDefault="00FC41F8" w:rsidP="00647FCA">
      <w:pPr>
        <w:ind w:left="2880" w:hanging="2880"/>
        <w:rPr>
          <w:ins w:id="176" w:author="WG 5C-1" w:date="2022-11-15T18:35:00Z"/>
          <w:i/>
          <w:iCs/>
        </w:rPr>
      </w:pPr>
      <w:ins w:id="177" w:author="WG 5C-1" w:date="2022-11-15T18:35:00Z">
        <w:r w:rsidRPr="00242DFD">
          <w:t xml:space="preserve">Recommendation ITU-R F.1778 – </w:t>
        </w:r>
        <w:r w:rsidRPr="00242DFD">
          <w:rPr>
            <w:i/>
            <w:iCs/>
          </w:rPr>
          <w:t>Channel access requirements for HF adaptive systems in the fixed and land mobile services</w:t>
        </w:r>
      </w:ins>
    </w:p>
    <w:p w14:paraId="70BA0143" w14:textId="77777777" w:rsidR="00FC41F8" w:rsidRPr="00242DFD" w:rsidRDefault="00FC41F8" w:rsidP="00647FCA">
      <w:pPr>
        <w:ind w:left="2880" w:hanging="2880"/>
        <w:rPr>
          <w:ins w:id="178" w:author="WG 5C-1" w:date="2022-11-15T18:35:00Z"/>
        </w:rPr>
      </w:pPr>
      <w:ins w:id="179" w:author="WG 5C-1" w:date="2022-11-15T18:35:00Z">
        <w:r w:rsidRPr="00242DFD">
          <w:t xml:space="preserve">Recommendation ITU-R F.1821 – </w:t>
        </w:r>
        <w:r w:rsidRPr="00242DFD">
          <w:rPr>
            <w:i/>
            <w:iCs/>
          </w:rPr>
          <w:t>Characteristics of advanced digital high frequency (HF) radiocommunication systems</w:t>
        </w:r>
      </w:ins>
    </w:p>
    <w:p w14:paraId="2ACF5DCE" w14:textId="77777777" w:rsidR="00FC41F8" w:rsidRPr="00242DFD" w:rsidRDefault="00FC41F8" w:rsidP="00647FCA">
      <w:pPr>
        <w:ind w:left="2880" w:hanging="2880"/>
        <w:rPr>
          <w:ins w:id="180" w:author="WG 5C-1" w:date="2022-11-15T18:35:00Z"/>
          <w:i/>
          <w:iCs/>
        </w:rPr>
      </w:pPr>
      <w:bookmarkStart w:id="181" w:name="_Hlk111099872"/>
      <w:ins w:id="182" w:author="WG 5C-1" w:date="2022-11-15T18:35:00Z">
        <w:r w:rsidRPr="00242DFD">
          <w:t xml:space="preserve">Recommendation ITU-R SM.326 - </w:t>
        </w:r>
        <w:r w:rsidRPr="00242DFD">
          <w:rPr>
            <w:i/>
            <w:iCs/>
          </w:rPr>
          <w:t>Determination and measurement of the power of amplitude-modulated radio transmitters</w:t>
        </w:r>
        <w:r w:rsidRPr="00242DFD">
          <w:t xml:space="preserve">  </w:t>
        </w:r>
      </w:ins>
    </w:p>
    <w:p w14:paraId="704E620D" w14:textId="77777777" w:rsidR="00FC41F8" w:rsidRPr="00242DFD" w:rsidRDefault="00FC41F8" w:rsidP="00647FCA">
      <w:pPr>
        <w:ind w:left="2880" w:hanging="2880"/>
        <w:rPr>
          <w:ins w:id="183" w:author="WG 5C-1" w:date="2022-11-15T18:35:00Z"/>
        </w:rPr>
      </w:pPr>
      <w:ins w:id="184" w:author="WG 5C-1" w:date="2022-11-15T18:35:00Z">
        <w:r w:rsidRPr="00242DFD">
          <w:t xml:space="preserve">Recommendation ITU-R SM.339 - </w:t>
        </w:r>
        <w:r w:rsidRPr="00242DFD">
          <w:rPr>
            <w:i/>
            <w:iCs/>
          </w:rPr>
          <w:t xml:space="preserve">Bandwidths, signal-to-noise ratios and fading allowances in complete </w:t>
        </w:r>
        <w:proofErr w:type="gramStart"/>
        <w:r w:rsidRPr="00242DFD">
          <w:rPr>
            <w:i/>
            <w:iCs/>
          </w:rPr>
          <w:t>systems</w:t>
        </w:r>
        <w:proofErr w:type="gramEnd"/>
      </w:ins>
    </w:p>
    <w:bookmarkEnd w:id="181"/>
    <w:p w14:paraId="0A149219" w14:textId="77777777" w:rsidR="00FC41F8" w:rsidRPr="00242DFD" w:rsidRDefault="00FC41F8" w:rsidP="00E509F1">
      <w:pPr>
        <w:ind w:left="1871" w:hanging="1871"/>
        <w:rPr>
          <w:ins w:id="185" w:author="WG 5C-1" w:date="2022-11-15T18:35:00Z"/>
          <w:lang w:eastAsia="zh-CN"/>
        </w:rPr>
      </w:pPr>
      <w:ins w:id="186" w:author="WG 5C-1" w:date="2022-11-15T18:35:00Z">
        <w:r w:rsidRPr="00242DFD">
          <w:rPr>
            <w:lang w:eastAsia="zh-CN"/>
          </w:rPr>
          <w:t xml:space="preserve">Report ITU-R </w:t>
        </w:r>
        <w:r w:rsidRPr="00242DFD">
          <w:fldChar w:fldCharType="begin"/>
        </w:r>
        <w:r w:rsidRPr="00242DFD">
          <w:instrText xml:space="preserve"> HYPERLINK "https://www.itu.int/pub/R-REP-BS.458" </w:instrText>
        </w:r>
        <w:r w:rsidRPr="00242DFD">
          <w:fldChar w:fldCharType="separate"/>
        </w:r>
        <w:r w:rsidRPr="00242DFD">
          <w:rPr>
            <w:color w:val="0563C1"/>
            <w:u w:val="single"/>
            <w:lang w:eastAsia="zh-CN"/>
          </w:rPr>
          <w:t>BS.458</w:t>
        </w:r>
        <w:r w:rsidRPr="00242DFD">
          <w:rPr>
            <w:color w:val="0563C1"/>
            <w:u w:val="single"/>
            <w:lang w:eastAsia="zh-CN"/>
          </w:rPr>
          <w:fldChar w:fldCharType="end"/>
        </w:r>
        <w:r w:rsidRPr="00242DFD">
          <w:t xml:space="preserve"> – </w:t>
        </w:r>
        <w:r w:rsidRPr="00242DFD">
          <w:rPr>
            <w:i/>
            <w:iCs/>
            <w:lang w:eastAsia="zh-CN"/>
          </w:rPr>
          <w:t>Characteristics of systems in LF, MF and HF broadcasting</w:t>
        </w:r>
      </w:ins>
    </w:p>
    <w:p w14:paraId="523588D8" w14:textId="77777777" w:rsidR="00FC41F8" w:rsidRPr="00242DFD" w:rsidRDefault="00FC41F8" w:rsidP="00E509F1">
      <w:pPr>
        <w:ind w:left="1871" w:hanging="1871"/>
        <w:rPr>
          <w:ins w:id="187" w:author="WG 5C-1" w:date="2022-11-15T18:35:00Z"/>
        </w:rPr>
      </w:pPr>
      <w:ins w:id="188" w:author="WG 5C-1" w:date="2022-11-15T18:35:00Z">
        <w:r w:rsidRPr="00242DFD">
          <w:t xml:space="preserve">Report ITU-R F.2061 – </w:t>
        </w:r>
        <w:r w:rsidRPr="00242DFD">
          <w:rPr>
            <w:i/>
            <w:iCs/>
          </w:rPr>
          <w:t>HF fixed radiocommunications systems</w:t>
        </w:r>
      </w:ins>
    </w:p>
    <w:p w14:paraId="6ACFB669" w14:textId="77777777" w:rsidR="00FC41F8" w:rsidRPr="00242DFD" w:rsidRDefault="00FC41F8" w:rsidP="00E509F1">
      <w:pPr>
        <w:ind w:left="1871" w:hanging="1871"/>
        <w:rPr>
          <w:ins w:id="189" w:author="WG 5C-1" w:date="2022-11-15T18:35:00Z"/>
        </w:rPr>
      </w:pPr>
      <w:ins w:id="190" w:author="WG 5C-1" w:date="2022-11-15T18:35:00Z">
        <w:r w:rsidRPr="00242DFD">
          <w:t xml:space="preserve">Report ITU-R F-2062 – </w:t>
        </w:r>
        <w:r w:rsidRPr="00242DFD">
          <w:rPr>
            <w:i/>
            <w:iCs/>
          </w:rPr>
          <w:t xml:space="preserve">Enhanced high frequency digital radiocommunication systems capable of providing enhanced </w:t>
        </w:r>
        <w:proofErr w:type="gramStart"/>
        <w:r w:rsidRPr="00242DFD">
          <w:rPr>
            <w:i/>
            <w:iCs/>
          </w:rPr>
          <w:t>applications</w:t>
        </w:r>
        <w:proofErr w:type="gramEnd"/>
      </w:ins>
    </w:p>
    <w:p w14:paraId="3D95C238" w14:textId="77777777" w:rsidR="00FC41F8" w:rsidRPr="00242DFD" w:rsidRDefault="00FC41F8" w:rsidP="00E509F1">
      <w:pPr>
        <w:ind w:left="1871" w:hanging="1871"/>
        <w:rPr>
          <w:ins w:id="191" w:author="WG 5C-1" w:date="2022-11-15T18:35:00Z"/>
          <w:i/>
          <w:iCs/>
        </w:rPr>
      </w:pPr>
      <w:bookmarkStart w:id="192" w:name="_Hlk111099994"/>
      <w:ins w:id="193" w:author="WG 5C-1" w:date="2022-11-15T18:35:00Z">
        <w:r w:rsidRPr="00242DFD">
          <w:lastRenderedPageBreak/>
          <w:t xml:space="preserve">Report ITU-R F.2087 – </w:t>
        </w:r>
        <w:r w:rsidRPr="00242DFD">
          <w:rPr>
            <w:i/>
            <w:iCs/>
          </w:rPr>
          <w:t>Requirements for high frequency (HF) radiocommunication systems in the fixed service</w:t>
        </w:r>
      </w:ins>
    </w:p>
    <w:bookmarkEnd w:id="192"/>
    <w:p w14:paraId="3548C3B9" w14:textId="77777777" w:rsidR="00FC41F8" w:rsidRPr="00242DFD" w:rsidRDefault="00FC41F8" w:rsidP="00E509F1">
      <w:pPr>
        <w:ind w:left="1871" w:hanging="1871"/>
        <w:rPr>
          <w:ins w:id="194" w:author="WG 5C-1" w:date="2022-11-15T18:35:00Z"/>
          <w:i/>
          <w:iCs/>
        </w:rPr>
      </w:pPr>
      <w:ins w:id="195" w:author="WG 5C-1" w:date="2022-11-15T18:35:00Z">
        <w:r w:rsidRPr="00242DFD">
          <w:t xml:space="preserve">Report ITU-R F.2484 – </w:t>
        </w:r>
        <w:r w:rsidRPr="00242DFD">
          <w:rPr>
            <w:i/>
            <w:iCs/>
          </w:rPr>
          <w:t>Cooperative frequency competition model and the corresponding algorithms</w:t>
        </w:r>
        <w:bookmarkStart w:id="196" w:name="_Hlk98158049"/>
      </w:ins>
    </w:p>
    <w:bookmarkEnd w:id="196"/>
    <w:p w14:paraId="438960D4" w14:textId="77777777" w:rsidR="00FC41F8" w:rsidRPr="00242DFD" w:rsidRDefault="00FC41F8">
      <w:pPr>
        <w:tabs>
          <w:tab w:val="clear" w:pos="1134"/>
          <w:tab w:val="clear" w:pos="1871"/>
          <w:tab w:val="clear" w:pos="2268"/>
        </w:tabs>
        <w:overflowPunct/>
        <w:autoSpaceDE/>
        <w:autoSpaceDN/>
        <w:adjustRightInd/>
        <w:spacing w:before="0"/>
        <w:textAlignment w:val="auto"/>
      </w:pPr>
      <w:r w:rsidRPr="00242DFD">
        <w:br w:type="page"/>
      </w:r>
    </w:p>
    <w:p w14:paraId="08548FF1" w14:textId="77777777" w:rsidR="00FC41F8" w:rsidRPr="00242DFD" w:rsidRDefault="00FC41F8" w:rsidP="00E509F1">
      <w:pPr>
        <w:tabs>
          <w:tab w:val="clear" w:pos="1134"/>
          <w:tab w:val="clear" w:pos="1871"/>
          <w:tab w:val="clear" w:pos="2268"/>
          <w:tab w:val="left" w:pos="794"/>
          <w:tab w:val="left" w:pos="1191"/>
          <w:tab w:val="left" w:pos="1588"/>
          <w:tab w:val="left" w:pos="1985"/>
        </w:tabs>
        <w:spacing w:before="320"/>
        <w:jc w:val="both"/>
      </w:pPr>
      <w:r w:rsidRPr="00242DFD">
        <w:lastRenderedPageBreak/>
        <w:t>The ITU Radiocommunication Assembly,</w:t>
      </w:r>
    </w:p>
    <w:p w14:paraId="2F22CBBF" w14:textId="77777777" w:rsidR="00FC41F8" w:rsidRPr="00242DFD" w:rsidRDefault="00FC41F8" w:rsidP="00FC41F8">
      <w:pPr>
        <w:pStyle w:val="Call"/>
      </w:pPr>
      <w:r w:rsidRPr="00242DFD">
        <w:t>considering</w:t>
      </w:r>
    </w:p>
    <w:p w14:paraId="64EF24E4" w14:textId="77777777" w:rsidR="00FC41F8" w:rsidRPr="00242DFD" w:rsidRDefault="00FC41F8" w:rsidP="00FC41F8">
      <w:pPr>
        <w:rPr>
          <w:iCs/>
        </w:rPr>
      </w:pPr>
      <w:r w:rsidRPr="00242DFD">
        <w:rPr>
          <w:i/>
        </w:rPr>
        <w:t>a)</w:t>
      </w:r>
      <w:r w:rsidRPr="00242DFD">
        <w:rPr>
          <w:iCs/>
        </w:rPr>
        <w:tab/>
      </w:r>
      <w:r w:rsidRPr="00242DFD">
        <w:t xml:space="preserve">that some high frequency (HF) systems can be used to provide enhanced applications for electronic messaging systems (e-mail), </w:t>
      </w:r>
      <w:del w:id="197" w:author="WG 5C-1" w:date="2022-11-15T18:38:00Z">
        <w:r w:rsidRPr="00242DFD" w:rsidDel="0062597C">
          <w:delText xml:space="preserve">Internet </w:delText>
        </w:r>
      </w:del>
      <w:ins w:id="198" w:author="WG 5C-1" w:date="2022-11-15T18:38:00Z">
        <w:r w:rsidRPr="00242DFD">
          <w:t>digital</w:t>
        </w:r>
      </w:ins>
      <w:ins w:id="199" w:author="WG 5C-1" w:date="2022-11-15T18:39:00Z">
        <w:r w:rsidRPr="00242DFD">
          <w:t xml:space="preserve"> voice</w:t>
        </w:r>
      </w:ins>
      <w:ins w:id="200" w:author="WG 5C-1" w:date="2022-11-15T18:38:00Z">
        <w:r w:rsidRPr="00242DFD">
          <w:t xml:space="preserve"> </w:t>
        </w:r>
      </w:ins>
      <w:r w:rsidRPr="00242DFD">
        <w:t>and large file transfer provid</w:t>
      </w:r>
      <w:ins w:id="201" w:author="WG 5C-1" w:date="2022-11-15T18:39:00Z">
        <w:r w:rsidRPr="00242DFD">
          <w:t>ing</w:t>
        </w:r>
      </w:ins>
      <w:del w:id="202" w:author="WG 5C-1" w:date="2022-11-15T18:39:00Z">
        <w:r w:rsidRPr="00242DFD" w:rsidDel="0062597C">
          <w:delText>es</w:delText>
        </w:r>
      </w:del>
      <w:r w:rsidRPr="00242DFD">
        <w:t xml:space="preserve"> a communications path to the Internet </w:t>
      </w:r>
      <w:r w:rsidRPr="00242DFD">
        <w:rPr>
          <w:szCs w:val="56"/>
        </w:rPr>
        <w:t xml:space="preserve">for exchanging </w:t>
      </w:r>
      <w:del w:id="203" w:author="WG 5C-1" w:date="2022-11-15T18:39:00Z">
        <w:r w:rsidRPr="00242DFD" w:rsidDel="0062597C">
          <w:rPr>
            <w:szCs w:val="56"/>
          </w:rPr>
          <w:delText>data</w:delText>
        </w:r>
      </w:del>
      <w:proofErr w:type="gramStart"/>
      <w:ins w:id="204" w:author="WG 5C-1" w:date="2022-11-15T18:39:00Z">
        <w:r w:rsidRPr="00242DFD">
          <w:rPr>
            <w:szCs w:val="56"/>
          </w:rPr>
          <w:t>information</w:t>
        </w:r>
      </w:ins>
      <w:r w:rsidRPr="00242DFD">
        <w:rPr>
          <w:szCs w:val="56"/>
        </w:rPr>
        <w:t>;</w:t>
      </w:r>
      <w:proofErr w:type="gramEnd"/>
    </w:p>
    <w:p w14:paraId="45673C1C" w14:textId="77777777" w:rsidR="00FC41F8" w:rsidRPr="00242DFD" w:rsidRDefault="00FC41F8" w:rsidP="00FC41F8">
      <w:r w:rsidRPr="00242DFD">
        <w:rPr>
          <w:i/>
          <w:iCs/>
        </w:rPr>
        <w:t>b)</w:t>
      </w:r>
      <w:r w:rsidRPr="00242DFD">
        <w:tab/>
        <w:t xml:space="preserve">that the increasing use of spectrum in the HF bands for enhanced applications such as electronic messaging systems, both with and without attachments, should be taken into </w:t>
      </w:r>
      <w:proofErr w:type="gramStart"/>
      <w:r w:rsidRPr="00242DFD">
        <w:t>account;</w:t>
      </w:r>
      <w:proofErr w:type="gramEnd"/>
      <w:r w:rsidRPr="00242DFD">
        <w:t xml:space="preserve"> </w:t>
      </w:r>
    </w:p>
    <w:p w14:paraId="2479CCA0" w14:textId="77777777" w:rsidR="00FC41F8" w:rsidRPr="00242DFD" w:rsidRDefault="00FC41F8" w:rsidP="00FC41F8">
      <w:r w:rsidRPr="00242DFD">
        <w:rPr>
          <w:i/>
        </w:rPr>
        <w:t>c)</w:t>
      </w:r>
      <w:r w:rsidRPr="00242DFD">
        <w:tab/>
        <w:t xml:space="preserve">that such HF systems are not standardized in use and may have different operational technical </w:t>
      </w:r>
      <w:proofErr w:type="gramStart"/>
      <w:r w:rsidRPr="00242DFD">
        <w:t>characteristics;</w:t>
      </w:r>
      <w:proofErr w:type="gramEnd"/>
    </w:p>
    <w:p w14:paraId="6FABD06B" w14:textId="77777777" w:rsidR="00FC41F8" w:rsidRDefault="00FC41F8" w:rsidP="00FC41F8">
      <w:pPr>
        <w:rPr>
          <w:ins w:id="205" w:author="FCC" w:date="2023-03-21T19:38:00Z"/>
        </w:rPr>
      </w:pPr>
      <w:r w:rsidRPr="00242DFD">
        <w:rPr>
          <w:i/>
          <w:iCs/>
        </w:rPr>
        <w:t>d)</w:t>
      </w:r>
      <w:r w:rsidRPr="00242DFD">
        <w:tab/>
        <w:t>that with electronic messaging, and other enhanced applications for HF systems, equipment interoperability is an important issue,</w:t>
      </w:r>
    </w:p>
    <w:p w14:paraId="5F515ABF" w14:textId="77777777" w:rsidR="004D0545" w:rsidRDefault="004D0545" w:rsidP="00FC41F8">
      <w:pPr>
        <w:rPr>
          <w:ins w:id="206" w:author="FCC" w:date="2023-03-21T19:38:00Z"/>
        </w:rPr>
      </w:pPr>
    </w:p>
    <w:p w14:paraId="635FC6D6" w14:textId="77777777" w:rsidR="004D0545" w:rsidRDefault="004D0545" w:rsidP="004D0545">
      <w:pPr>
        <w:rPr>
          <w:ins w:id="207" w:author="FCC" w:date="2023-03-21T19:38:00Z"/>
          <w:i/>
          <w:iCs/>
        </w:rPr>
      </w:pPr>
      <w:ins w:id="208" w:author="FCC" w:date="2023-03-21T19:38:00Z">
        <w:r>
          <w:rPr>
            <w:i/>
            <w:iCs/>
          </w:rPr>
          <w:t>recognizing</w:t>
        </w:r>
      </w:ins>
    </w:p>
    <w:p w14:paraId="6C5BF7C6" w14:textId="77777777" w:rsidR="004D0545" w:rsidRDefault="004D0545" w:rsidP="004D0545">
      <w:pPr>
        <w:pStyle w:val="ListParagraph"/>
        <w:numPr>
          <w:ilvl w:val="0"/>
          <w:numId w:val="2"/>
        </w:numPr>
        <w:rPr>
          <w:ins w:id="209" w:author="FCC" w:date="2023-03-21T19:38:00Z"/>
        </w:rPr>
      </w:pPr>
      <w:ins w:id="210" w:author="FCC" w:date="2023-03-21T19:38:00Z">
        <w:r>
          <w:t>that the frequency range 3 to 30 MHz is</w:t>
        </w:r>
        <w:r w:rsidRPr="00072D01">
          <w:t xml:space="preserve"> also allocated to several other services on a primary basis, </w:t>
        </w:r>
      </w:ins>
    </w:p>
    <w:p w14:paraId="1F3D66AF" w14:textId="72269FDE" w:rsidR="004D0545" w:rsidRPr="00072D01" w:rsidRDefault="004D0545" w:rsidP="004D0545">
      <w:pPr>
        <w:pStyle w:val="ListParagraph"/>
        <w:numPr>
          <w:ilvl w:val="0"/>
          <w:numId w:val="2"/>
        </w:numPr>
        <w:rPr>
          <w:ins w:id="211" w:author="FCC" w:date="2023-03-21T19:38:00Z"/>
        </w:rPr>
      </w:pPr>
      <w:ins w:id="212" w:author="FCC" w:date="2023-03-21T19:38:00Z">
        <w:r w:rsidRPr="00072D01">
          <w:t xml:space="preserve">that those </w:t>
        </w:r>
        <w:r>
          <w:t xml:space="preserve">other primary </w:t>
        </w:r>
        <w:r w:rsidRPr="00072D01">
          <w:t xml:space="preserve">services are used by a variety of different </w:t>
        </w:r>
        <w:r>
          <w:t xml:space="preserve">HF </w:t>
        </w:r>
        <w:r w:rsidRPr="00072D01">
          <w:t xml:space="preserve">systems </w:t>
        </w:r>
        <w:r>
          <w:t>across all three Regions</w:t>
        </w:r>
        <w:r w:rsidRPr="00072D01">
          <w:t xml:space="preserve"> and that these existing </w:t>
        </w:r>
        <w:r>
          <w:t>systems</w:t>
        </w:r>
        <w:r w:rsidRPr="00072D01">
          <w:t xml:space="preserve"> and their future development should be protected </w:t>
        </w:r>
        <w:r>
          <w:t xml:space="preserve">with regards to emerging </w:t>
        </w:r>
        <w:r w:rsidRPr="00242DFD">
          <w:rPr>
            <w:lang w:eastAsia="zh-CN"/>
          </w:rPr>
          <w:t xml:space="preserve">enhanced </w:t>
        </w:r>
      </w:ins>
      <w:ins w:id="213" w:author="FCC" w:date="2023-03-21T19:39:00Z">
        <w:r>
          <w:rPr>
            <w:lang w:eastAsia="zh-CN"/>
          </w:rPr>
          <w:t xml:space="preserve">digital </w:t>
        </w:r>
      </w:ins>
      <w:ins w:id="214" w:author="FCC" w:date="2023-03-21T19:38:00Z">
        <w:r w:rsidRPr="00242DFD">
          <w:rPr>
            <w:lang w:eastAsia="zh-CN"/>
          </w:rPr>
          <w:t xml:space="preserve">applications for </w:t>
        </w:r>
        <w:r>
          <w:rPr>
            <w:lang w:eastAsia="zh-CN"/>
          </w:rPr>
          <w:t>HF</w:t>
        </w:r>
        <w:r w:rsidRPr="00242DFD">
          <w:rPr>
            <w:lang w:eastAsia="zh-CN"/>
          </w:rPr>
          <w:t xml:space="preserve"> radiocommunication </w:t>
        </w:r>
        <w:proofErr w:type="gramStart"/>
        <w:r w:rsidRPr="00242DFD">
          <w:rPr>
            <w:lang w:eastAsia="zh-CN"/>
          </w:rPr>
          <w:t>systems</w:t>
        </w:r>
        <w:r w:rsidRPr="00072D01">
          <w:t>;</w:t>
        </w:r>
        <w:proofErr w:type="gramEnd"/>
      </w:ins>
    </w:p>
    <w:p w14:paraId="41C5F41E" w14:textId="77777777" w:rsidR="004D0545" w:rsidRPr="00242DFD" w:rsidRDefault="004D0545" w:rsidP="00FC41F8"/>
    <w:p w14:paraId="2D677EDA" w14:textId="77777777" w:rsidR="00FC41F8" w:rsidRPr="00242DFD" w:rsidRDefault="00FC41F8" w:rsidP="00FC41F8">
      <w:pPr>
        <w:pStyle w:val="Call"/>
      </w:pPr>
      <w:r w:rsidRPr="00242DFD">
        <w:t>noting</w:t>
      </w:r>
    </w:p>
    <w:p w14:paraId="767A2CE9" w14:textId="77777777" w:rsidR="00FC41F8" w:rsidRPr="00242DFD" w:rsidRDefault="00FC41F8" w:rsidP="00FC41F8">
      <w:r w:rsidRPr="00242DFD">
        <w:rPr>
          <w:i/>
          <w:iCs/>
        </w:rPr>
        <w:t>a)</w:t>
      </w:r>
      <w:r w:rsidRPr="00242DFD">
        <w:tab/>
        <w:t>that such HF systems are capable of providing routine and emergency public protection and disaster relief;</w:t>
      </w:r>
    </w:p>
    <w:p w14:paraId="4819DDEE" w14:textId="77777777" w:rsidR="00FC41F8" w:rsidRPr="00242DFD" w:rsidRDefault="00FC41F8" w:rsidP="00FC41F8">
      <w:pPr>
        <w:rPr>
          <w:ins w:id="215" w:author="Fernandez Jimenez, Virginia" w:date="2022-11-17T13:49:00Z"/>
        </w:rPr>
      </w:pPr>
      <w:ins w:id="216" w:author="WG 5C-1" w:date="2022-11-15T18:40:00Z">
        <w:r w:rsidRPr="00242DFD">
          <w:rPr>
            <w:i/>
            <w:iCs/>
          </w:rPr>
          <w:t>b)</w:t>
        </w:r>
        <w:r w:rsidRPr="00242DFD">
          <w:rPr>
            <w:i/>
            <w:iCs/>
          </w:rPr>
          <w:tab/>
        </w:r>
        <w:r w:rsidRPr="00242DFD">
          <w:t xml:space="preserve">that HF digital networks utilizing </w:t>
        </w:r>
      </w:ins>
      <w:ins w:id="217" w:author="WG 5C-1" w:date="2022-11-15T18:41:00Z">
        <w:r w:rsidRPr="00242DFD">
          <w:t>increased channel bandwidths can be used as a mechanism for providing enhanced applications;</w:t>
        </w:r>
      </w:ins>
    </w:p>
    <w:p w14:paraId="2363D3E5" w14:textId="77777777" w:rsidR="00FC41F8" w:rsidRPr="00242DFD" w:rsidRDefault="00FC41F8" w:rsidP="00FC41F8">
      <w:del w:id="218" w:author="Fernandez Jimenez, Virginia" w:date="2022-11-17T13:49:00Z">
        <w:r w:rsidRPr="00242DFD" w:rsidDel="00E1608E">
          <w:rPr>
            <w:i/>
            <w:iCs/>
          </w:rPr>
          <w:delText>b</w:delText>
        </w:r>
      </w:del>
      <w:ins w:id="219" w:author="Fernandez Jimenez, Virginia" w:date="2022-11-17T13:49:00Z">
        <w:r w:rsidRPr="00242DFD">
          <w:rPr>
            <w:i/>
            <w:iCs/>
          </w:rPr>
          <w:t>c</w:t>
        </w:r>
      </w:ins>
      <w:r w:rsidRPr="00242DFD">
        <w:rPr>
          <w:i/>
          <w:iCs/>
        </w:rPr>
        <w:t>)</w:t>
      </w:r>
      <w:r w:rsidRPr="00242DFD">
        <w:tab/>
        <w:t xml:space="preserve">that additional information on such HF systems capable of providing enhanced applications can be found in </w:t>
      </w:r>
      <w:del w:id="220" w:author="WG 5C-1" w:date="2022-11-15T18:41:00Z">
        <w:r w:rsidRPr="00242DFD" w:rsidDel="0062597C">
          <w:delText xml:space="preserve">ITU-R </w:delText>
        </w:r>
      </w:del>
      <w:r w:rsidRPr="00242DFD">
        <w:t xml:space="preserve">Report </w:t>
      </w:r>
      <w:ins w:id="221" w:author="WG 5C-1" w:date="2022-11-15T18:41:00Z">
        <w:r w:rsidRPr="00242DFD">
          <w:t xml:space="preserve">ITU-R </w:t>
        </w:r>
      </w:ins>
      <w:r w:rsidRPr="00242DFD">
        <w:t>F.2062,</w:t>
      </w:r>
    </w:p>
    <w:p w14:paraId="47C4C943" w14:textId="77777777" w:rsidR="00FC41F8" w:rsidRPr="00242DFD" w:rsidRDefault="00FC41F8" w:rsidP="00FC41F8">
      <w:pPr>
        <w:pStyle w:val="Call"/>
      </w:pPr>
      <w:r w:rsidRPr="00242DFD">
        <w:t>recommends</w:t>
      </w:r>
    </w:p>
    <w:p w14:paraId="6369FDB5" w14:textId="77777777" w:rsidR="00FC41F8" w:rsidRPr="00242DFD" w:rsidRDefault="00FC41F8" w:rsidP="00FC41F8">
      <w:del w:id="222" w:author="WG 5C-1" w:date="2022-11-15T18:42:00Z">
        <w:r w:rsidRPr="00242DFD" w:rsidDel="0062597C">
          <w:rPr>
            <w:b/>
            <w:bCs/>
          </w:rPr>
          <w:delText>1</w:delText>
        </w:r>
      </w:del>
      <w:r w:rsidRPr="00242DFD">
        <w:tab/>
        <w:t xml:space="preserve">that the technical characteristics of those HF systems providing enhanced applications, including electronic messaging and other Internet capability, described in Annex 1 should be considered representative of those systems operating in the HF frequency bands between </w:t>
      </w:r>
      <w:del w:id="223" w:author="WG 5C-1" w:date="2022-11-15T18:42:00Z">
        <w:r w:rsidRPr="00242DFD" w:rsidDel="0062597C">
          <w:delText xml:space="preserve">2 </w:delText>
        </w:r>
      </w:del>
      <w:ins w:id="224" w:author="WG 5C-1" w:date="2022-11-15T18:42:00Z">
        <w:r w:rsidRPr="00242DFD">
          <w:t xml:space="preserve">3 </w:t>
        </w:r>
      </w:ins>
      <w:r w:rsidRPr="00242DFD">
        <w:t>and 30 </w:t>
      </w:r>
      <w:proofErr w:type="spellStart"/>
      <w:r w:rsidRPr="00242DFD">
        <w:t>MHz.</w:t>
      </w:r>
      <w:proofErr w:type="spellEnd"/>
    </w:p>
    <w:p w14:paraId="7436F7F2"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p>
    <w:p w14:paraId="7BD2EE08"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p>
    <w:p w14:paraId="66029121" w14:textId="77777777" w:rsidR="00FC41F8" w:rsidRPr="00242DFD" w:rsidRDefault="00FC41F8">
      <w:pPr>
        <w:tabs>
          <w:tab w:val="clear" w:pos="1134"/>
          <w:tab w:val="clear" w:pos="1871"/>
          <w:tab w:val="clear" w:pos="2268"/>
        </w:tabs>
        <w:overflowPunct/>
        <w:autoSpaceDE/>
        <w:autoSpaceDN/>
        <w:adjustRightInd/>
        <w:spacing w:before="0" w:after="160" w:line="259" w:lineRule="auto"/>
        <w:rPr>
          <w:b/>
          <w:sz w:val="28"/>
        </w:rPr>
      </w:pPr>
      <w:r w:rsidRPr="00242DFD">
        <w:rPr>
          <w:b/>
          <w:sz w:val="28"/>
        </w:rPr>
        <w:br w:type="page"/>
      </w:r>
    </w:p>
    <w:p w14:paraId="0B86924E" w14:textId="0B0A8C6A" w:rsidR="00FC41F8" w:rsidRPr="00242DFD" w:rsidRDefault="00FC41F8" w:rsidP="00501190">
      <w:pPr>
        <w:pStyle w:val="Annextitle"/>
      </w:pPr>
      <w:r w:rsidRPr="00242DFD">
        <w:lastRenderedPageBreak/>
        <w:t>Annex 1</w:t>
      </w:r>
      <w:r w:rsidRPr="00242DFD">
        <w:br/>
      </w:r>
      <w:r w:rsidRPr="00242DFD">
        <w:br/>
      </w:r>
      <w:ins w:id="225" w:author="FCC" w:date="2023-03-21T19:45:00Z">
        <w:r w:rsidR="004D0545">
          <w:t xml:space="preserve">Representative </w:t>
        </w:r>
      </w:ins>
      <w:r w:rsidRPr="00242DFD">
        <w:t xml:space="preserve">Characteristics of HF radio systems </w:t>
      </w:r>
      <w:r w:rsidRPr="00242DFD">
        <w:br/>
        <w:t xml:space="preserve">providing enhanced </w:t>
      </w:r>
      <w:proofErr w:type="gramStart"/>
      <w:r w:rsidRPr="00242DFD">
        <w:t>applications</w:t>
      </w:r>
      <w:proofErr w:type="gramEnd"/>
    </w:p>
    <w:p w14:paraId="44A782B7"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p>
    <w:p w14:paraId="694E9226" w14:textId="77777777" w:rsidR="00FC41F8" w:rsidRPr="00242DFD" w:rsidRDefault="00FC41F8" w:rsidP="00647FCA">
      <w:pPr>
        <w:pStyle w:val="Heading1"/>
      </w:pPr>
      <w:r w:rsidRPr="00242DFD">
        <w:t>1</w:t>
      </w:r>
      <w:r w:rsidRPr="00242DFD">
        <w:tab/>
        <w:t>Introduction</w:t>
      </w:r>
    </w:p>
    <w:p w14:paraId="0649BCAF"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del w:id="226" w:author="WG 5C-1" w:date="2022-11-15T18:43:00Z">
        <w:r w:rsidRPr="00242DFD" w:rsidDel="0062597C">
          <w:delText>There are three digital</w:delText>
        </w:r>
      </w:del>
      <w:ins w:id="227" w:author="WG 5C-1" w:date="2022-11-15T18:43:00Z">
        <w:r w:rsidRPr="00242DFD">
          <w:t>Enhanced</w:t>
        </w:r>
      </w:ins>
      <w:r w:rsidRPr="00242DFD">
        <w:t xml:space="preserve"> applications that </w:t>
      </w:r>
      <w:ins w:id="228" w:author="WG 5C-1" w:date="2022-11-15T18:43:00Z">
        <w:r w:rsidRPr="00242DFD">
          <w:t>can be supported over HF include:</w:t>
        </w:r>
      </w:ins>
      <w:del w:id="229" w:author="WG 5C-1" w:date="2022-11-15T18:43:00Z">
        <w:r w:rsidRPr="00242DFD" w:rsidDel="0062597C">
          <w:delText>are typical for enhanced HF systems:</w:delText>
        </w:r>
      </w:del>
    </w:p>
    <w:p w14:paraId="55D8493C" w14:textId="77777777" w:rsidR="00FC41F8" w:rsidRPr="00242DFD" w:rsidRDefault="00FC41F8" w:rsidP="00647FCA">
      <w:pPr>
        <w:pStyle w:val="enumlev1"/>
      </w:pPr>
      <w:r w:rsidRPr="00242DFD">
        <w:t>a)</w:t>
      </w:r>
      <w:r w:rsidRPr="00242DFD">
        <w:tab/>
      </w:r>
      <w:ins w:id="230" w:author="WG 5C-1" w:date="2022-11-15T18:43:00Z">
        <w:r w:rsidRPr="00242DFD">
          <w:t xml:space="preserve">electronic </w:t>
        </w:r>
      </w:ins>
      <w:del w:id="231" w:author="WG 5C-1" w:date="2022-11-15T18:43:00Z">
        <w:r w:rsidRPr="00242DFD" w:rsidDel="0062597C">
          <w:delText>messaging</w:delText>
        </w:r>
      </w:del>
      <w:ins w:id="232" w:author="WG 5C-1" w:date="2022-11-15T18:43:00Z">
        <w:r w:rsidRPr="00242DFD">
          <w:t>mail</w:t>
        </w:r>
      </w:ins>
      <w:r w:rsidRPr="00242DFD">
        <w:t>, also known as e-mail,</w:t>
      </w:r>
    </w:p>
    <w:p w14:paraId="657E5D75" w14:textId="77777777" w:rsidR="00FC41F8" w:rsidRPr="00242DFD" w:rsidRDefault="00FC41F8" w:rsidP="00647FCA">
      <w:pPr>
        <w:pStyle w:val="enumlev1"/>
        <w:rPr>
          <w:ins w:id="233" w:author="Fernandez Jimenez, Virginia" w:date="2022-11-17T14:16:00Z"/>
        </w:rPr>
      </w:pPr>
      <w:ins w:id="234" w:author="WG 5C-1" w:date="2022-11-15T18:44:00Z">
        <w:r w:rsidRPr="00242DFD">
          <w:t>b)</w:t>
        </w:r>
        <w:r w:rsidRPr="00242DFD">
          <w:tab/>
          <w:t>voice over internet protocol, also known as VoIP,</w:t>
        </w:r>
      </w:ins>
    </w:p>
    <w:p w14:paraId="3BD44977" w14:textId="77777777" w:rsidR="00FC41F8" w:rsidRPr="00242DFD" w:rsidRDefault="00FC41F8" w:rsidP="00647FCA">
      <w:pPr>
        <w:pStyle w:val="enumlev1"/>
      </w:pPr>
      <w:del w:id="235" w:author="WG 5C-1" w:date="2022-11-15T18:44:00Z">
        <w:r w:rsidRPr="00242DFD" w:rsidDel="0062597C">
          <w:delText>b</w:delText>
        </w:r>
      </w:del>
      <w:ins w:id="236" w:author="WG 5C-1" w:date="2022-11-15T18:44:00Z">
        <w:r w:rsidRPr="00242DFD">
          <w:t>c</w:t>
        </w:r>
      </w:ins>
      <w:r w:rsidRPr="00242DFD">
        <w:t>)</w:t>
      </w:r>
      <w:r w:rsidRPr="00242DFD">
        <w:tab/>
        <w:t>interactive Internet applications,</w:t>
      </w:r>
      <w:del w:id="237" w:author="WG 5C-1" w:date="2022-11-15T18:44:00Z">
        <w:r w:rsidRPr="00242DFD" w:rsidDel="0062597C">
          <w:delText xml:space="preserve"> and</w:delText>
        </w:r>
      </w:del>
      <w:r w:rsidRPr="00242DFD">
        <w:t xml:space="preserve"> </w:t>
      </w:r>
    </w:p>
    <w:p w14:paraId="5A132CA6" w14:textId="77777777" w:rsidR="00FC41F8" w:rsidRPr="00242DFD" w:rsidRDefault="00FC41F8" w:rsidP="00647FCA">
      <w:pPr>
        <w:pStyle w:val="enumlev1"/>
      </w:pPr>
      <w:del w:id="238" w:author="WG 5C-1" w:date="2022-11-15T18:44:00Z">
        <w:r w:rsidRPr="00242DFD" w:rsidDel="0062597C">
          <w:delText>c</w:delText>
        </w:r>
      </w:del>
      <w:ins w:id="239" w:author="WG 5C-1" w:date="2022-11-15T18:44:00Z">
        <w:r w:rsidRPr="00242DFD">
          <w:t>d</w:t>
        </w:r>
      </w:ins>
      <w:r w:rsidRPr="00242DFD">
        <w:t>)</w:t>
      </w:r>
      <w:r w:rsidRPr="00242DFD">
        <w:tab/>
      </w:r>
      <w:ins w:id="240" w:author="WG 5C-1" w:date="2022-11-15T18:44:00Z">
        <w:r w:rsidRPr="00242DFD">
          <w:t xml:space="preserve">large </w:t>
        </w:r>
      </w:ins>
      <w:r w:rsidRPr="00242DFD">
        <w:t>file transfer</w:t>
      </w:r>
      <w:del w:id="241" w:author="WG 5C-1" w:date="2022-11-15T18:45:00Z">
        <w:r w:rsidRPr="00242DFD" w:rsidDel="0062597C">
          <w:delText>.</w:delText>
        </w:r>
      </w:del>
      <w:ins w:id="242" w:author="WG 5C-1" w:date="2022-11-15T18:45:00Z">
        <w:r w:rsidRPr="00242DFD">
          <w:t>,</w:t>
        </w:r>
      </w:ins>
    </w:p>
    <w:p w14:paraId="2CA4D504" w14:textId="77777777" w:rsidR="00FC41F8" w:rsidRPr="00242DFD" w:rsidRDefault="00FC41F8" w:rsidP="00647FCA">
      <w:pPr>
        <w:pStyle w:val="enumlev1"/>
        <w:rPr>
          <w:ins w:id="243" w:author="Fernandez Jimenez, Virginia" w:date="2022-11-17T14:16:00Z"/>
        </w:rPr>
      </w:pPr>
      <w:ins w:id="244" w:author="WG 5C-1" w:date="2022-11-15T18:45:00Z">
        <w:r w:rsidRPr="00242DFD">
          <w:t>e)</w:t>
        </w:r>
        <w:r w:rsidRPr="00242DFD">
          <w:tab/>
          <w:t>real-time video streams over HF.</w:t>
        </w:r>
      </w:ins>
    </w:p>
    <w:p w14:paraId="4A8CC5D5"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r w:rsidRPr="00242DFD">
        <w:t>In the event of the collapse or overload of normal telecommunication operation due to natural disasters (</w:t>
      </w:r>
      <w:proofErr w:type="gramStart"/>
      <w:r w:rsidRPr="00242DFD">
        <w:t>e.g.</w:t>
      </w:r>
      <w:proofErr w:type="gramEnd"/>
      <w:r w:rsidRPr="00242DFD">
        <w:t xml:space="preserve"> earthquakes) and other emergencies, applications for enhanced HF systems using fixed, transportable and mobile stations</w:t>
      </w:r>
      <w:ins w:id="245" w:author="WG 5C-1" w:date="2022-11-15T18:45:00Z">
        <w:r w:rsidRPr="00242DFD">
          <w:t xml:space="preserve"> could</w:t>
        </w:r>
      </w:ins>
      <w:r w:rsidRPr="00242DFD">
        <w:t xml:space="preserve"> provide </w:t>
      </w:r>
      <w:del w:id="246" w:author="WG 5C-1" w:date="2022-11-15T18:45:00Z">
        <w:r w:rsidRPr="00242DFD" w:rsidDel="0075792C">
          <w:delText xml:space="preserve">one capability for </w:delText>
        </w:r>
      </w:del>
      <w:r w:rsidRPr="00242DFD">
        <w:t xml:space="preserve">emergency links </w:t>
      </w:r>
      <w:ins w:id="247" w:author="WG 5C-1" w:date="2022-11-15T18:46:00Z">
        <w:r w:rsidRPr="00242DFD">
          <w:t>during</w:t>
        </w:r>
      </w:ins>
      <w:del w:id="248" w:author="WG 5C-1" w:date="2022-11-15T18:46:00Z">
        <w:r w:rsidRPr="00242DFD" w:rsidDel="0075792C">
          <w:delText>in</w:delText>
        </w:r>
      </w:del>
      <w:r w:rsidRPr="00242DFD">
        <w:t xml:space="preserve"> the first phase of the alarm or during the coordination of the relief operation. </w:t>
      </w:r>
    </w:p>
    <w:p w14:paraId="158E4BE1" w14:textId="77777777" w:rsidR="00FC41F8" w:rsidRPr="00242DFD" w:rsidRDefault="00FC41F8" w:rsidP="00647FCA">
      <w:pPr>
        <w:pStyle w:val="Heading1"/>
      </w:pPr>
      <w:r w:rsidRPr="00242DFD">
        <w:t>2</w:t>
      </w:r>
      <w:r w:rsidRPr="00242DFD">
        <w:tab/>
      </w:r>
      <w:ins w:id="249" w:author="WG 5C-1" w:date="2022-11-15T18:46:00Z">
        <w:r w:rsidRPr="00242DFD">
          <w:t xml:space="preserve">HF Transmitter/Receiver RF </w:t>
        </w:r>
      </w:ins>
      <w:r w:rsidRPr="00242DFD">
        <w:t xml:space="preserve">Technical characteristics </w:t>
      </w:r>
    </w:p>
    <w:p w14:paraId="0F01C5DE" w14:textId="77777777" w:rsidR="00FC41F8" w:rsidRPr="00242DFD" w:rsidRDefault="00FC41F8" w:rsidP="00E509F1">
      <w:pPr>
        <w:tabs>
          <w:tab w:val="clear" w:pos="1134"/>
          <w:tab w:val="clear" w:pos="1871"/>
          <w:tab w:val="clear" w:pos="2268"/>
          <w:tab w:val="left" w:pos="794"/>
          <w:tab w:val="left" w:pos="1191"/>
          <w:tab w:val="left" w:pos="1588"/>
          <w:tab w:val="left" w:pos="1985"/>
        </w:tabs>
        <w:jc w:val="both"/>
      </w:pPr>
      <w:r w:rsidRPr="00242DFD">
        <w:t>Table</w:t>
      </w:r>
      <w:ins w:id="250" w:author="WG 5C-1" w:date="2022-11-15T18:46:00Z">
        <w:r w:rsidRPr="00242DFD">
          <w:t>s</w:t>
        </w:r>
      </w:ins>
      <w:r w:rsidRPr="00242DFD">
        <w:t xml:space="preserve"> 1</w:t>
      </w:r>
      <w:ins w:id="251" w:author="WG 5C-1" w:date="2022-11-15T18:46:00Z">
        <w:r w:rsidRPr="00242DFD">
          <w:t>A, 1B,</w:t>
        </w:r>
      </w:ins>
      <w:ins w:id="252" w:author="WG 5C-1" w:date="2022-11-15T18:47:00Z">
        <w:r w:rsidRPr="00242DFD">
          <w:t xml:space="preserve"> 2, 3A, and 3B</w:t>
        </w:r>
      </w:ins>
      <w:r w:rsidRPr="00242DFD">
        <w:t xml:space="preserve"> contain</w:t>
      </w:r>
      <w:del w:id="253" w:author="WG 5C-1" w:date="2022-11-15T18:47:00Z">
        <w:r w:rsidRPr="00242DFD" w:rsidDel="0075792C">
          <w:delText>s</w:delText>
        </w:r>
      </w:del>
      <w:r w:rsidRPr="00242DFD">
        <w:t xml:space="preserve"> technical characteristics of representative HF systems capable of providing enhanced applications. These characteristics are sufficient for general calculation to assess the compatibility between these systems and systems operating in other services. </w:t>
      </w:r>
    </w:p>
    <w:p w14:paraId="521081EE" w14:textId="60437BC0" w:rsidR="00FC41F8" w:rsidRPr="00242DFD" w:rsidRDefault="00FC41F8" w:rsidP="00E509F1">
      <w:pPr>
        <w:tabs>
          <w:tab w:val="clear" w:pos="1134"/>
          <w:tab w:val="clear" w:pos="1871"/>
          <w:tab w:val="clear" w:pos="2268"/>
          <w:tab w:val="left" w:pos="794"/>
          <w:tab w:val="left" w:pos="1191"/>
          <w:tab w:val="left" w:pos="1588"/>
          <w:tab w:val="left" w:pos="1985"/>
        </w:tabs>
        <w:jc w:val="both"/>
      </w:pPr>
      <w:r w:rsidRPr="00242DFD">
        <w:t xml:space="preserve">In </w:t>
      </w:r>
      <w:del w:id="254" w:author="WG 5C-1" w:date="2022-11-15T18:48:00Z">
        <w:r w:rsidRPr="00242DFD" w:rsidDel="0075792C">
          <w:delText xml:space="preserve">this </w:delText>
        </w:r>
      </w:del>
      <w:r w:rsidRPr="00242DFD">
        <w:t>Table</w:t>
      </w:r>
      <w:ins w:id="255" w:author="WG 5C-1" w:date="2022-11-15T18:48:00Z">
        <w:r w:rsidRPr="00242DFD">
          <w:t xml:space="preserve"> 1B</w:t>
        </w:r>
      </w:ins>
      <w:r w:rsidRPr="00242DFD">
        <w:t xml:space="preserve">, protection ratios are specified as the ratio of wanted-to-unwanted </w:t>
      </w:r>
      <w:r w:rsidRPr="00242DFD">
        <w:rPr>
          <w:i/>
        </w:rPr>
        <w:t>average</w:t>
      </w:r>
      <w:r w:rsidRPr="00242DFD">
        <w:t xml:space="preserve"> signal powers (PY). This </w:t>
      </w:r>
      <w:del w:id="256" w:author="USA" w:date="2023-03-22T11:11:00Z">
        <w:r w:rsidRPr="00242DFD" w:rsidDel="00933591">
          <w:delText>is in contrast to</w:delText>
        </w:r>
      </w:del>
      <w:ins w:id="257" w:author="USA" w:date="2023-03-22T11:11:00Z">
        <w:r w:rsidR="00933591" w:rsidRPr="00242DFD">
          <w:t>contrasts with</w:t>
        </w:r>
      </w:ins>
      <w:r w:rsidRPr="00242DFD">
        <w:t xml:space="preserve"> Recommendation ITU-R F.240 where the ratios are expressed in peak envelope powers (PX). Conversion from PX to PY is waveform dependent for both wanted and unwanted signals. Conversion factors can be obtained from Recommendation ITU-R SM.326.</w:t>
      </w:r>
    </w:p>
    <w:p w14:paraId="5E556EB6" w14:textId="77777777" w:rsidR="00FC41F8" w:rsidRPr="00242DFD" w:rsidRDefault="00FC41F8" w:rsidP="001F4347">
      <w:pPr>
        <w:jc w:val="both"/>
        <w:rPr>
          <w:ins w:id="258" w:author="WG 5C-1" w:date="2022-11-15T18:49:00Z"/>
        </w:rPr>
      </w:pPr>
      <w:bookmarkStart w:id="259" w:name="_Hlk111034949"/>
      <w:ins w:id="260" w:author="WG 5C-1" w:date="2022-11-15T18:49:00Z">
        <w:r w:rsidRPr="00242DFD">
          <w:t>The parameters in Table 1A apply to the Groundwave, Skywave and NVIS Systems that are listed in Table 1B.</w:t>
        </w:r>
      </w:ins>
    </w:p>
    <w:bookmarkEnd w:id="259"/>
    <w:p w14:paraId="0E852180" w14:textId="77777777" w:rsidR="00FC41F8" w:rsidRPr="00242DFD" w:rsidRDefault="00FC41F8" w:rsidP="0075792C">
      <w:pPr>
        <w:pStyle w:val="TableNo"/>
        <w:rPr>
          <w:ins w:id="261" w:author="WG 5C-1" w:date="2022-11-15T18:49:00Z"/>
        </w:rPr>
      </w:pPr>
      <w:ins w:id="262" w:author="WG 5C-1" w:date="2022-11-15T18:49:00Z">
        <w:r w:rsidRPr="00242DFD">
          <w:t>TABLE 1A</w:t>
        </w:r>
      </w:ins>
    </w:p>
    <w:p w14:paraId="2462D5C3" w14:textId="12CAABD6" w:rsidR="00FC41F8" w:rsidRPr="00242DFD" w:rsidRDefault="00FC41F8" w:rsidP="0075792C">
      <w:pPr>
        <w:pStyle w:val="Tabletitle"/>
        <w:rPr>
          <w:ins w:id="263" w:author="WG 5C-1" w:date="2022-11-15T18:49:00Z"/>
        </w:rPr>
      </w:pPr>
      <w:ins w:id="264" w:author="WG 5C-1" w:date="2022-11-15T18:49:00Z">
        <w:del w:id="265" w:author="USA" w:date="2023-03-22T11:41:00Z">
          <w:r w:rsidRPr="00533173" w:rsidDel="00533173">
            <w:rPr>
              <w:highlight w:val="yellow"/>
              <w:rPrChange w:id="266" w:author="USA" w:date="2023-03-22T11:41:00Z">
                <w:rPr/>
              </w:rPrChange>
            </w:rPr>
            <w:delText>Common</w:delText>
          </w:r>
          <w:r w:rsidRPr="00242DFD" w:rsidDel="00533173">
            <w:delText xml:space="preserve"> </w:delText>
          </w:r>
        </w:del>
      </w:ins>
      <w:ins w:id="267" w:author="FCC" w:date="2023-03-21T19:42:00Z">
        <w:del w:id="268" w:author="USA" w:date="2023-03-22T11:41:00Z">
          <w:r w:rsidR="004D0545" w:rsidDel="00533173">
            <w:delText xml:space="preserve"> </w:delText>
          </w:r>
        </w:del>
      </w:ins>
      <w:ins w:id="269" w:author="WG 5C-1" w:date="2022-11-15T18:49:00Z">
        <w:r w:rsidRPr="00242DFD">
          <w:t>Characteristics for</w:t>
        </w:r>
        <w:del w:id="270" w:author="FCC" w:date="2023-03-21T19:41:00Z">
          <w:r w:rsidRPr="00242DFD" w:rsidDel="004D0545">
            <w:delText xml:space="preserve"> </w:delText>
          </w:r>
        </w:del>
      </w:ins>
      <w:ins w:id="271" w:author="FCC" w:date="2023-03-21T19:40:00Z">
        <w:r w:rsidR="004D0545">
          <w:t xml:space="preserve"> </w:t>
        </w:r>
      </w:ins>
      <w:ins w:id="272" w:author="WG 5C-1" w:date="2022-11-15T18:49:00Z">
        <w:r w:rsidRPr="00242DFD">
          <w:t xml:space="preserve">RF </w:t>
        </w:r>
        <w:del w:id="273" w:author="FCC" w:date="2023-03-21T19:40:00Z">
          <w:r w:rsidRPr="001A5574" w:rsidDel="004D0545">
            <w:rPr>
              <w:highlight w:val="yellow"/>
              <w:rPrChange w:id="274" w:author="USA" w:date="2023-03-16T05:52:00Z">
                <w:rPr/>
              </w:rPrChange>
            </w:rPr>
            <w:delText>traditional</w:delText>
          </w:r>
          <w:r w:rsidRPr="00242DFD" w:rsidDel="004D0545">
            <w:delText xml:space="preserve"> </w:delText>
          </w:r>
        </w:del>
        <w:r w:rsidRPr="00242DFD">
          <w:t>HF systems</w:t>
        </w:r>
        <w:r w:rsidRPr="00242DFD">
          <w:rPr>
            <w:rStyle w:val="FootnoteReference"/>
            <w:sz w:val="14"/>
            <w:szCs w:val="14"/>
          </w:rPr>
          <w:footnoteReference w:id="1"/>
        </w:r>
      </w:ins>
    </w:p>
    <w:tbl>
      <w:tblPr>
        <w:tblStyle w:val="TableGrid"/>
        <w:tblW w:w="5670" w:type="dxa"/>
        <w:jc w:val="center"/>
        <w:tblLook w:val="04A0" w:firstRow="1" w:lastRow="0" w:firstColumn="1" w:lastColumn="0" w:noHBand="0" w:noVBand="1"/>
      </w:tblPr>
      <w:tblGrid>
        <w:gridCol w:w="3970"/>
        <w:gridCol w:w="1700"/>
      </w:tblGrid>
      <w:tr w:rsidR="00FC41F8" w:rsidRPr="00242DFD" w14:paraId="34B25DB2" w14:textId="77777777" w:rsidTr="001F4347">
        <w:trPr>
          <w:jc w:val="center"/>
          <w:ins w:id="279" w:author="WG 5C-1" w:date="2022-11-15T18:49:00Z"/>
        </w:trPr>
        <w:tc>
          <w:tcPr>
            <w:tcW w:w="3970" w:type="dxa"/>
          </w:tcPr>
          <w:p w14:paraId="7EAF5E65" w14:textId="77777777" w:rsidR="00FC41F8" w:rsidRPr="00242DFD" w:rsidRDefault="00FC41F8" w:rsidP="00505D21">
            <w:pPr>
              <w:pStyle w:val="Tablehead"/>
              <w:rPr>
                <w:ins w:id="280" w:author="WG 5C-1" w:date="2022-11-15T18:49:00Z"/>
              </w:rPr>
            </w:pPr>
            <w:ins w:id="281" w:author="WG 5C-1" w:date="2022-11-15T18:49:00Z">
              <w:r w:rsidRPr="00242DFD">
                <w:t>Parameter</w:t>
              </w:r>
            </w:ins>
          </w:p>
        </w:tc>
        <w:tc>
          <w:tcPr>
            <w:tcW w:w="1700" w:type="dxa"/>
          </w:tcPr>
          <w:p w14:paraId="28C5509D" w14:textId="77777777" w:rsidR="00FC41F8" w:rsidRPr="00242DFD" w:rsidRDefault="00FC41F8" w:rsidP="00505D21">
            <w:pPr>
              <w:pStyle w:val="Tablehead"/>
              <w:rPr>
                <w:ins w:id="282" w:author="WG 5C-1" w:date="2022-11-15T18:49:00Z"/>
              </w:rPr>
            </w:pPr>
            <w:ins w:id="283" w:author="WG 5C-1" w:date="2022-11-15T18:49:00Z">
              <w:r w:rsidRPr="00242DFD">
                <w:t>Value</w:t>
              </w:r>
            </w:ins>
          </w:p>
        </w:tc>
      </w:tr>
      <w:tr w:rsidR="00FC41F8" w:rsidRPr="00242DFD" w14:paraId="02283C12" w14:textId="77777777" w:rsidTr="001F4347">
        <w:trPr>
          <w:jc w:val="center"/>
          <w:ins w:id="284" w:author="WG 5C-1" w:date="2022-11-15T18:49:00Z"/>
        </w:trPr>
        <w:tc>
          <w:tcPr>
            <w:tcW w:w="3970" w:type="dxa"/>
          </w:tcPr>
          <w:p w14:paraId="39C13428" w14:textId="77777777" w:rsidR="00FC41F8" w:rsidRPr="00242DFD" w:rsidRDefault="00FC41F8" w:rsidP="00505D21">
            <w:pPr>
              <w:pStyle w:val="Tabletext"/>
              <w:rPr>
                <w:ins w:id="285" w:author="WG 5C-1" w:date="2022-11-15T18:49:00Z"/>
              </w:rPr>
            </w:pPr>
            <w:ins w:id="286" w:author="WG 5C-1" w:date="2022-11-15T18:49:00Z">
              <w:r w:rsidRPr="00242DFD">
                <w:rPr>
                  <w:snapToGrid w:val="0"/>
                </w:rPr>
                <w:t>Necessary bandwidth (kHz)</w:t>
              </w:r>
            </w:ins>
          </w:p>
        </w:tc>
        <w:tc>
          <w:tcPr>
            <w:tcW w:w="1700" w:type="dxa"/>
          </w:tcPr>
          <w:p w14:paraId="43FAA8BD" w14:textId="77777777" w:rsidR="00FC41F8" w:rsidRPr="00242DFD" w:rsidRDefault="00FC41F8" w:rsidP="00505D21">
            <w:pPr>
              <w:pStyle w:val="Tabletext"/>
              <w:jc w:val="center"/>
              <w:rPr>
                <w:ins w:id="287" w:author="WG 5C-1" w:date="2022-11-15T18:49:00Z"/>
              </w:rPr>
            </w:pPr>
            <w:ins w:id="288" w:author="WG 5C-1" w:date="2022-11-15T18:49:00Z">
              <w:r w:rsidRPr="00242DFD">
                <w:t>3</w:t>
              </w:r>
            </w:ins>
          </w:p>
        </w:tc>
      </w:tr>
      <w:tr w:rsidR="00FC41F8" w:rsidRPr="00242DFD" w14:paraId="5C95FD95" w14:textId="77777777" w:rsidTr="001F4347">
        <w:trPr>
          <w:jc w:val="center"/>
          <w:ins w:id="289" w:author="WG 5C-1" w:date="2022-11-15T18:49:00Z"/>
        </w:trPr>
        <w:tc>
          <w:tcPr>
            <w:tcW w:w="3970" w:type="dxa"/>
          </w:tcPr>
          <w:p w14:paraId="5C95371C" w14:textId="77777777" w:rsidR="00FC41F8" w:rsidRPr="00242DFD" w:rsidRDefault="00FC41F8" w:rsidP="00505D21">
            <w:pPr>
              <w:pStyle w:val="Tabletext"/>
              <w:rPr>
                <w:ins w:id="290" w:author="WG 5C-1" w:date="2022-11-15T18:49:00Z"/>
              </w:rPr>
            </w:pPr>
            <w:ins w:id="291" w:author="WG 5C-1" w:date="2022-11-15T18:49:00Z">
              <w:r w:rsidRPr="00242DFD">
                <w:rPr>
                  <w:snapToGrid w:val="0"/>
                </w:rPr>
                <w:t>Feeder loss (dB)</w:t>
              </w:r>
            </w:ins>
          </w:p>
        </w:tc>
        <w:tc>
          <w:tcPr>
            <w:tcW w:w="1700" w:type="dxa"/>
          </w:tcPr>
          <w:p w14:paraId="63700C55" w14:textId="77777777" w:rsidR="00FC41F8" w:rsidRPr="00242DFD" w:rsidRDefault="00FC41F8" w:rsidP="00505D21">
            <w:pPr>
              <w:pStyle w:val="Tabletext"/>
              <w:jc w:val="center"/>
              <w:rPr>
                <w:ins w:id="292" w:author="WG 5C-1" w:date="2022-11-15T18:49:00Z"/>
              </w:rPr>
            </w:pPr>
            <w:ins w:id="293" w:author="WG 5C-1" w:date="2022-11-15T18:49:00Z">
              <w:r w:rsidRPr="00242DFD">
                <w:t>3</w:t>
              </w:r>
            </w:ins>
          </w:p>
        </w:tc>
      </w:tr>
      <w:tr w:rsidR="00FC41F8" w:rsidRPr="00242DFD" w14:paraId="569C2698" w14:textId="77777777" w:rsidTr="001F4347">
        <w:trPr>
          <w:jc w:val="center"/>
          <w:ins w:id="294" w:author="WG 5C-1" w:date="2022-11-15T18:49:00Z"/>
        </w:trPr>
        <w:tc>
          <w:tcPr>
            <w:tcW w:w="3970" w:type="dxa"/>
          </w:tcPr>
          <w:p w14:paraId="012E1BC4" w14:textId="77777777" w:rsidR="00FC41F8" w:rsidRPr="00242DFD" w:rsidRDefault="00FC41F8" w:rsidP="00505D21">
            <w:pPr>
              <w:pStyle w:val="Tabletext"/>
              <w:rPr>
                <w:ins w:id="295" w:author="WG 5C-1" w:date="2022-11-15T18:49:00Z"/>
              </w:rPr>
            </w:pPr>
            <w:ins w:id="296" w:author="WG 5C-1" w:date="2022-11-15T18:49:00Z">
              <w:r w:rsidRPr="00242DFD">
                <w:rPr>
                  <w:snapToGrid w:val="0"/>
                </w:rPr>
                <w:t>Receiver IF bandwidth (kHz)</w:t>
              </w:r>
            </w:ins>
          </w:p>
        </w:tc>
        <w:tc>
          <w:tcPr>
            <w:tcW w:w="1700" w:type="dxa"/>
          </w:tcPr>
          <w:p w14:paraId="60EBF17D" w14:textId="77777777" w:rsidR="00FC41F8" w:rsidRPr="00242DFD" w:rsidRDefault="00FC41F8" w:rsidP="00505D21">
            <w:pPr>
              <w:pStyle w:val="Tabletext"/>
              <w:jc w:val="center"/>
              <w:rPr>
                <w:ins w:id="297" w:author="WG 5C-1" w:date="2022-11-15T18:49:00Z"/>
              </w:rPr>
            </w:pPr>
            <w:ins w:id="298" w:author="WG 5C-1" w:date="2022-11-15T18:49:00Z">
              <w:r w:rsidRPr="00242DFD">
                <w:t>3</w:t>
              </w:r>
            </w:ins>
          </w:p>
        </w:tc>
      </w:tr>
      <w:tr w:rsidR="00FC41F8" w:rsidRPr="00242DFD" w14:paraId="641B5BE1" w14:textId="77777777" w:rsidTr="001F4347">
        <w:trPr>
          <w:jc w:val="center"/>
          <w:ins w:id="299" w:author="WG 5C-1" w:date="2022-11-15T18:49:00Z"/>
        </w:trPr>
        <w:tc>
          <w:tcPr>
            <w:tcW w:w="3970" w:type="dxa"/>
          </w:tcPr>
          <w:p w14:paraId="3F8186E3" w14:textId="77777777" w:rsidR="00FC41F8" w:rsidRPr="00242DFD" w:rsidRDefault="00FC41F8" w:rsidP="00505D21">
            <w:pPr>
              <w:pStyle w:val="Tabletext"/>
              <w:rPr>
                <w:ins w:id="300" w:author="WG 5C-1" w:date="2022-11-15T18:49:00Z"/>
              </w:rPr>
            </w:pPr>
            <w:ins w:id="301" w:author="WG 5C-1" w:date="2022-11-15T18:49:00Z">
              <w:r w:rsidRPr="00242DFD">
                <w:rPr>
                  <w:snapToGrid w:val="0"/>
                </w:rPr>
                <w:t>Receiver RF bandwidth (kHz)</w:t>
              </w:r>
            </w:ins>
          </w:p>
        </w:tc>
        <w:tc>
          <w:tcPr>
            <w:tcW w:w="1700" w:type="dxa"/>
          </w:tcPr>
          <w:p w14:paraId="67207AFE" w14:textId="77777777" w:rsidR="00FC41F8" w:rsidRPr="00242DFD" w:rsidRDefault="00FC41F8" w:rsidP="00505D21">
            <w:pPr>
              <w:pStyle w:val="Tabletext"/>
              <w:jc w:val="center"/>
              <w:rPr>
                <w:ins w:id="302" w:author="WG 5C-1" w:date="2022-11-15T18:49:00Z"/>
              </w:rPr>
            </w:pPr>
            <w:ins w:id="303" w:author="WG 5C-1" w:date="2022-11-15T18:49:00Z">
              <w:r w:rsidRPr="00242DFD">
                <w:t>3</w:t>
              </w:r>
            </w:ins>
          </w:p>
        </w:tc>
      </w:tr>
      <w:tr w:rsidR="00FC41F8" w:rsidRPr="00242DFD" w14:paraId="6FF7E623" w14:textId="77777777" w:rsidTr="001F4347">
        <w:trPr>
          <w:jc w:val="center"/>
          <w:ins w:id="304" w:author="WG 5C-1" w:date="2022-11-15T18:49:00Z"/>
        </w:trPr>
        <w:tc>
          <w:tcPr>
            <w:tcW w:w="3970" w:type="dxa"/>
          </w:tcPr>
          <w:p w14:paraId="08A0BF60" w14:textId="77777777" w:rsidR="00FC41F8" w:rsidRPr="00242DFD" w:rsidRDefault="00FC41F8" w:rsidP="001F4347">
            <w:pPr>
              <w:pStyle w:val="Tabletext"/>
              <w:rPr>
                <w:ins w:id="305" w:author="WG 5C-1" w:date="2022-11-15T18:49:00Z"/>
              </w:rPr>
            </w:pPr>
            <w:ins w:id="306" w:author="WG 5C-1" w:date="2022-11-15T18:49:00Z">
              <w:r w:rsidRPr="00242DFD">
                <w:rPr>
                  <w:snapToGrid w:val="0"/>
                </w:rPr>
                <w:lastRenderedPageBreak/>
                <w:t>Receiver noise figure (dB)</w:t>
              </w:r>
            </w:ins>
          </w:p>
        </w:tc>
        <w:tc>
          <w:tcPr>
            <w:tcW w:w="1700" w:type="dxa"/>
          </w:tcPr>
          <w:p w14:paraId="19DA8A4A" w14:textId="77777777" w:rsidR="00FC41F8" w:rsidRPr="00242DFD" w:rsidRDefault="00FC41F8" w:rsidP="00505D21">
            <w:pPr>
              <w:pStyle w:val="Tabletext"/>
              <w:jc w:val="center"/>
              <w:rPr>
                <w:ins w:id="307" w:author="WG 5C-1" w:date="2022-11-15T18:49:00Z"/>
              </w:rPr>
            </w:pPr>
            <w:ins w:id="308" w:author="WG 5C-1" w:date="2022-11-15T18:49:00Z">
              <w:r w:rsidRPr="00242DFD">
                <w:t>16</w:t>
              </w:r>
            </w:ins>
          </w:p>
        </w:tc>
      </w:tr>
    </w:tbl>
    <w:p w14:paraId="1444C1D5" w14:textId="77777777" w:rsidR="00FC41F8" w:rsidRPr="00242DFD" w:rsidRDefault="00FC41F8" w:rsidP="001F4347">
      <w:pPr>
        <w:pStyle w:val="Tablefin"/>
        <w:rPr>
          <w:ins w:id="309" w:author="WG 5C-1" w:date="2022-11-15T18:49:00Z"/>
        </w:rPr>
      </w:pPr>
    </w:p>
    <w:p w14:paraId="2CCCB842" w14:textId="77777777" w:rsidR="00FC41F8" w:rsidRPr="00242DFD" w:rsidRDefault="00FC41F8" w:rsidP="00647FCA">
      <w:pPr>
        <w:pStyle w:val="TableNo"/>
      </w:pPr>
      <w:r w:rsidRPr="00242DFD">
        <w:t>TABLE 1</w:t>
      </w:r>
      <w:ins w:id="310" w:author="WG 5C-1" w:date="2022-11-15T18:50:00Z">
        <w:r w:rsidRPr="00242DFD">
          <w:t>B</w:t>
        </w:r>
      </w:ins>
    </w:p>
    <w:p w14:paraId="44C59870" w14:textId="2C3859EF" w:rsidR="00FC41F8" w:rsidRPr="00242DFD" w:rsidRDefault="00FC41F8" w:rsidP="001F4347">
      <w:pPr>
        <w:pStyle w:val="Tabletitle"/>
      </w:pPr>
      <w:r w:rsidRPr="00242DFD">
        <w:rPr>
          <w:rFonts w:ascii="Times New Roman" w:hAnsi="Times New Roman"/>
        </w:rPr>
        <w:t>Example</w:t>
      </w:r>
      <w:ins w:id="311" w:author="WG 5C-1" w:date="2022-11-15T18:51:00Z">
        <w:r w:rsidRPr="00242DFD">
          <w:rPr>
            <w:b w:val="0"/>
          </w:rPr>
          <w:t xml:space="preserve"> </w:t>
        </w:r>
        <w:del w:id="312" w:author="USA" w:date="2023-03-16T05:37:00Z">
          <w:r w:rsidRPr="001A5574" w:rsidDel="00341D57">
            <w:rPr>
              <w:b w:val="0"/>
              <w:highlight w:val="yellow"/>
              <w:rPrChange w:id="313" w:author="USA" w:date="2023-03-16T05:52:00Z">
                <w:rPr>
                  <w:b w:val="0"/>
                </w:rPr>
              </w:rPrChange>
            </w:rPr>
            <w:delText>of</w:delText>
          </w:r>
        </w:del>
      </w:ins>
      <w:del w:id="314" w:author="USA" w:date="2023-03-16T05:37:00Z">
        <w:r w:rsidRPr="001A5574" w:rsidDel="00341D57">
          <w:rPr>
            <w:rFonts w:ascii="Times New Roman" w:hAnsi="Times New Roman"/>
            <w:highlight w:val="yellow"/>
            <w:rPrChange w:id="315" w:author="USA" w:date="2023-03-16T05:52:00Z">
              <w:rPr>
                <w:rFonts w:ascii="Times New Roman" w:hAnsi="Times New Roman"/>
              </w:rPr>
            </w:rPrChange>
          </w:rPr>
          <w:delText xml:space="preserve"> </w:delText>
        </w:r>
      </w:del>
      <w:ins w:id="316" w:author="FCC" w:date="2023-03-21T19:45:00Z">
        <w:r w:rsidR="004D0545">
          <w:rPr>
            <w:rFonts w:ascii="Times New Roman" w:hAnsi="Times New Roman"/>
            <w:highlight w:val="yellow"/>
          </w:rPr>
          <w:t xml:space="preserve">of typical </w:t>
        </w:r>
      </w:ins>
      <w:r w:rsidRPr="001A5574">
        <w:rPr>
          <w:rFonts w:ascii="Times New Roman" w:hAnsi="Times New Roman"/>
          <w:highlight w:val="yellow"/>
          <w:rPrChange w:id="317" w:author="USA" w:date="2023-03-16T05:52:00Z">
            <w:rPr>
              <w:rFonts w:ascii="Times New Roman" w:hAnsi="Times New Roman"/>
            </w:rPr>
          </w:rPrChange>
        </w:rPr>
        <w:t>RF characteristics</w:t>
      </w:r>
      <w:ins w:id="318" w:author="WG 5C-1" w:date="2022-11-15T18:51:00Z">
        <w:del w:id="319" w:author="FCC" w:date="2023-03-21T19:41:00Z">
          <w:r w:rsidRPr="001A5574" w:rsidDel="004D0545">
            <w:rPr>
              <w:b w:val="0"/>
              <w:highlight w:val="yellow"/>
              <w:rPrChange w:id="320" w:author="USA" w:date="2023-03-16T05:52:00Z">
                <w:rPr>
                  <w:b w:val="0"/>
                </w:rPr>
              </w:rPrChange>
            </w:rPr>
            <w:delText>traditional</w:delText>
          </w:r>
        </w:del>
      </w:ins>
      <w:del w:id="321" w:author="WG 5C-1" w:date="2022-11-15T18:51:00Z">
        <w:r w:rsidRPr="001A5574" w:rsidDel="0075792C">
          <w:rPr>
            <w:rFonts w:ascii="Times New Roman" w:hAnsi="Times New Roman"/>
            <w:highlight w:val="yellow"/>
            <w:rPrChange w:id="322" w:author="USA" w:date="2023-03-16T05:52:00Z">
              <w:rPr>
                <w:lang w:val="en-US"/>
              </w:rPr>
            </w:rPrChange>
          </w:rPr>
          <w:delText xml:space="preserve"> of</w:delText>
        </w:r>
      </w:del>
      <w:r w:rsidRPr="00242DFD">
        <w:rPr>
          <w:rFonts w:ascii="Times New Roman" w:hAnsi="Times New Roman"/>
          <w:rPrChange w:id="323" w:author="WG 5C-1" w:date="2022-11-15T18:50:00Z">
            <w:rPr>
              <w:lang w:val="en-US"/>
            </w:rPr>
          </w:rPrChange>
        </w:rPr>
        <w:t xml:space="preserve"> HF systems</w:t>
      </w:r>
      <w:ins w:id="324" w:author="WG 5C-1" w:date="2022-11-15T18:52:00Z">
        <w:r w:rsidRPr="00242DFD">
          <w:rPr>
            <w:rStyle w:val="FootnoteReference"/>
            <w:sz w:val="14"/>
            <w:szCs w:val="14"/>
          </w:rPr>
          <w:footnoteReference w:id="2"/>
        </w:r>
      </w:ins>
    </w:p>
    <w:tbl>
      <w:tblPr>
        <w:tblW w:w="9639" w:type="dxa"/>
        <w:jc w:val="center"/>
        <w:tblLayout w:type="fixed"/>
        <w:tblLook w:val="0000" w:firstRow="0" w:lastRow="0" w:firstColumn="0" w:lastColumn="0" w:noHBand="0" w:noVBand="0"/>
      </w:tblPr>
      <w:tblGrid>
        <w:gridCol w:w="4536"/>
        <w:gridCol w:w="1701"/>
        <w:gridCol w:w="1701"/>
        <w:gridCol w:w="1701"/>
      </w:tblGrid>
      <w:tr w:rsidR="00FC41F8" w:rsidRPr="00242DFD" w14:paraId="45C667C7" w14:textId="77777777" w:rsidTr="001F4347">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6B75E012" w14:textId="77777777" w:rsidR="00FC41F8" w:rsidRPr="00242DFD" w:rsidRDefault="00FC41F8" w:rsidP="00501190">
            <w:pPr>
              <w:pStyle w:val="Tablehead"/>
              <w:rPr>
                <w:snapToGrid w:val="0"/>
              </w:rPr>
            </w:pPr>
            <w:r w:rsidRPr="00242DFD">
              <w:rPr>
                <w:snapToGrid w:val="0"/>
              </w:rPr>
              <w:t>Parameter</w:t>
            </w:r>
          </w:p>
        </w:tc>
        <w:tc>
          <w:tcPr>
            <w:tcW w:w="5103" w:type="dxa"/>
            <w:gridSpan w:val="3"/>
            <w:tcBorders>
              <w:top w:val="single" w:sz="4" w:space="0" w:color="auto"/>
              <w:left w:val="single" w:sz="4" w:space="0" w:color="auto"/>
              <w:bottom w:val="single" w:sz="4" w:space="0" w:color="auto"/>
              <w:right w:val="single" w:sz="2" w:space="0" w:color="auto"/>
            </w:tcBorders>
          </w:tcPr>
          <w:p w14:paraId="2421F526" w14:textId="77777777" w:rsidR="00FC41F8" w:rsidRPr="00242DFD" w:rsidRDefault="00FC41F8" w:rsidP="00501190">
            <w:pPr>
              <w:pStyle w:val="Tablehead"/>
              <w:rPr>
                <w:snapToGrid w:val="0"/>
              </w:rPr>
            </w:pPr>
            <w:r w:rsidRPr="00242DFD">
              <w:rPr>
                <w:snapToGrid w:val="0"/>
              </w:rPr>
              <w:t>System</w:t>
            </w:r>
          </w:p>
        </w:tc>
      </w:tr>
      <w:tr w:rsidR="00FC41F8" w:rsidRPr="00242DFD" w14:paraId="1E12BFCB" w14:textId="77777777" w:rsidTr="001F4347">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6788273D" w14:textId="77777777" w:rsidR="00FC41F8" w:rsidRPr="00242DFD" w:rsidRDefault="00FC41F8" w:rsidP="00501190">
            <w:pPr>
              <w:pStyle w:val="Tabletext"/>
              <w:rPr>
                <w:snapToGrid w:val="0"/>
              </w:rPr>
            </w:pPr>
            <w:r w:rsidRPr="00242DFD">
              <w:rPr>
                <w:snapToGrid w:val="0"/>
              </w:rPr>
              <w:t>Mode of operation</w:t>
            </w:r>
          </w:p>
        </w:tc>
        <w:tc>
          <w:tcPr>
            <w:tcW w:w="1701" w:type="dxa"/>
            <w:tcBorders>
              <w:top w:val="single" w:sz="4" w:space="0" w:color="auto"/>
              <w:left w:val="single" w:sz="4" w:space="0" w:color="auto"/>
              <w:bottom w:val="single" w:sz="4" w:space="0" w:color="auto"/>
              <w:right w:val="single" w:sz="4" w:space="0" w:color="auto"/>
            </w:tcBorders>
          </w:tcPr>
          <w:p w14:paraId="6D564937" w14:textId="77777777" w:rsidR="00FC41F8" w:rsidRPr="00242DFD" w:rsidRDefault="00FC41F8" w:rsidP="00501190">
            <w:pPr>
              <w:pStyle w:val="Tabletext"/>
              <w:jc w:val="center"/>
              <w:rPr>
                <w:snapToGrid w:val="0"/>
              </w:rPr>
            </w:pPr>
            <w:r w:rsidRPr="00242DFD">
              <w:rPr>
                <w:snapToGrid w:val="0"/>
              </w:rPr>
              <w:t>Groundwave</w:t>
            </w:r>
          </w:p>
        </w:tc>
        <w:tc>
          <w:tcPr>
            <w:tcW w:w="1701" w:type="dxa"/>
            <w:tcBorders>
              <w:top w:val="single" w:sz="4" w:space="0" w:color="auto"/>
              <w:left w:val="single" w:sz="2" w:space="0" w:color="auto"/>
              <w:bottom w:val="single" w:sz="4" w:space="0" w:color="auto"/>
              <w:right w:val="single" w:sz="2" w:space="0" w:color="auto"/>
            </w:tcBorders>
          </w:tcPr>
          <w:p w14:paraId="2243BF10" w14:textId="77777777" w:rsidR="00FC41F8" w:rsidRPr="00242DFD" w:rsidRDefault="00FC41F8" w:rsidP="00501190">
            <w:pPr>
              <w:pStyle w:val="Tabletext"/>
              <w:jc w:val="center"/>
              <w:rPr>
                <w:snapToGrid w:val="0"/>
              </w:rPr>
            </w:pPr>
            <w:r w:rsidRPr="00242DFD">
              <w:rPr>
                <w:snapToGrid w:val="0"/>
              </w:rPr>
              <w:t>Skywave</w:t>
            </w:r>
            <w:r w:rsidRPr="00242DFD">
              <w:rPr>
                <w:snapToGrid w:val="0"/>
              </w:rPr>
              <w:br/>
              <w:t>(oblique)</w:t>
            </w:r>
          </w:p>
        </w:tc>
        <w:tc>
          <w:tcPr>
            <w:tcW w:w="1701" w:type="dxa"/>
            <w:tcBorders>
              <w:top w:val="single" w:sz="4" w:space="0" w:color="auto"/>
              <w:left w:val="single" w:sz="2" w:space="0" w:color="auto"/>
              <w:bottom w:val="single" w:sz="4" w:space="0" w:color="auto"/>
              <w:right w:val="single" w:sz="2" w:space="0" w:color="auto"/>
            </w:tcBorders>
          </w:tcPr>
          <w:p w14:paraId="1C059ADD" w14:textId="77777777" w:rsidR="00FC41F8" w:rsidRPr="00242DFD" w:rsidRDefault="00FC41F8" w:rsidP="00501190">
            <w:pPr>
              <w:pStyle w:val="Tabletext"/>
              <w:jc w:val="center"/>
              <w:rPr>
                <w:snapToGrid w:val="0"/>
              </w:rPr>
            </w:pPr>
            <w:r w:rsidRPr="00242DFD">
              <w:rPr>
                <w:snapToGrid w:val="0"/>
              </w:rPr>
              <w:t>NVIS</w:t>
            </w:r>
            <w:r w:rsidRPr="00242DFD">
              <w:rPr>
                <w:snapToGrid w:val="0"/>
              </w:rPr>
              <w:br/>
              <w:t>Near vertical</w:t>
            </w:r>
          </w:p>
        </w:tc>
      </w:tr>
      <w:tr w:rsidR="00FC41F8" w:rsidRPr="00242DFD" w14:paraId="10DC8A7E"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5054885E" w14:textId="1CABFB2D" w:rsidR="00FC41F8" w:rsidRPr="00242DFD" w:rsidRDefault="00FC41F8" w:rsidP="00501190">
            <w:pPr>
              <w:pStyle w:val="Tabletext"/>
              <w:rPr>
                <w:snapToGrid w:val="0"/>
              </w:rPr>
            </w:pPr>
            <w:r w:rsidRPr="00242DFD">
              <w:rPr>
                <w:snapToGrid w:val="0"/>
              </w:rPr>
              <w:t>Frequency band (MHz)</w:t>
            </w:r>
            <w:ins w:id="329" w:author="FCC" w:date="2023-03-21T19:39:00Z">
              <w:r w:rsidR="004D0545">
                <w:rPr>
                  <w:snapToGrid w:val="0"/>
                </w:rPr>
                <w:t xml:space="preserve"> range</w:t>
              </w:r>
            </w:ins>
          </w:p>
        </w:tc>
        <w:tc>
          <w:tcPr>
            <w:tcW w:w="1701" w:type="dxa"/>
            <w:tcBorders>
              <w:top w:val="single" w:sz="4" w:space="0" w:color="auto"/>
              <w:left w:val="single" w:sz="6" w:space="0" w:color="auto"/>
              <w:bottom w:val="single" w:sz="4" w:space="0" w:color="auto"/>
              <w:right w:val="single" w:sz="2" w:space="0" w:color="auto"/>
            </w:tcBorders>
          </w:tcPr>
          <w:p w14:paraId="56004BC6" w14:textId="77777777" w:rsidR="00FC41F8" w:rsidRPr="00242DFD" w:rsidRDefault="00FC41F8" w:rsidP="00501190">
            <w:pPr>
              <w:pStyle w:val="Tabletext"/>
              <w:jc w:val="center"/>
              <w:rPr>
                <w:snapToGrid w:val="0"/>
              </w:rPr>
            </w:pPr>
            <w:r w:rsidRPr="00242DFD">
              <w:rPr>
                <w:snapToGrid w:val="0"/>
              </w:rPr>
              <w:t>2-10</w:t>
            </w:r>
          </w:p>
        </w:tc>
        <w:tc>
          <w:tcPr>
            <w:tcW w:w="1701" w:type="dxa"/>
            <w:tcBorders>
              <w:left w:val="single" w:sz="2" w:space="0" w:color="auto"/>
              <w:bottom w:val="single" w:sz="4" w:space="0" w:color="auto"/>
              <w:right w:val="single" w:sz="2" w:space="0" w:color="auto"/>
            </w:tcBorders>
          </w:tcPr>
          <w:p w14:paraId="6467CBA9" w14:textId="77777777" w:rsidR="00FC41F8" w:rsidRPr="00242DFD" w:rsidRDefault="00FC41F8" w:rsidP="00501190">
            <w:pPr>
              <w:pStyle w:val="Tabletext"/>
              <w:jc w:val="center"/>
              <w:rPr>
                <w:snapToGrid w:val="0"/>
              </w:rPr>
            </w:pPr>
            <w:r w:rsidRPr="00242DFD">
              <w:rPr>
                <w:snapToGrid w:val="0"/>
              </w:rPr>
              <w:t>3-30</w:t>
            </w:r>
          </w:p>
        </w:tc>
        <w:tc>
          <w:tcPr>
            <w:tcW w:w="1701" w:type="dxa"/>
            <w:tcBorders>
              <w:left w:val="single" w:sz="2" w:space="0" w:color="auto"/>
              <w:bottom w:val="single" w:sz="4" w:space="0" w:color="auto"/>
              <w:right w:val="single" w:sz="2" w:space="0" w:color="auto"/>
            </w:tcBorders>
          </w:tcPr>
          <w:p w14:paraId="7CFCFF56" w14:textId="77777777" w:rsidR="00FC41F8" w:rsidRPr="00242DFD" w:rsidRDefault="00FC41F8" w:rsidP="00501190">
            <w:pPr>
              <w:pStyle w:val="Tabletext"/>
              <w:jc w:val="center"/>
              <w:rPr>
                <w:snapToGrid w:val="0"/>
              </w:rPr>
            </w:pPr>
            <w:r w:rsidRPr="00242DFD">
              <w:rPr>
                <w:snapToGrid w:val="0"/>
              </w:rPr>
              <w:t>2-10</w:t>
            </w:r>
          </w:p>
        </w:tc>
      </w:tr>
      <w:tr w:rsidR="00FC41F8" w:rsidRPr="00242DFD" w:rsidDel="0075792C" w14:paraId="0BEF18DD" w14:textId="77777777" w:rsidTr="001F4347">
        <w:trPr>
          <w:trHeight w:val="20"/>
          <w:jc w:val="center"/>
          <w:del w:id="330" w:author="WG 5C-1" w:date="2022-11-15T18:51:00Z"/>
        </w:trPr>
        <w:tc>
          <w:tcPr>
            <w:tcW w:w="4536" w:type="dxa"/>
            <w:tcBorders>
              <w:top w:val="single" w:sz="4" w:space="0" w:color="auto"/>
              <w:left w:val="single" w:sz="6" w:space="0" w:color="auto"/>
              <w:bottom w:val="single" w:sz="4" w:space="0" w:color="auto"/>
              <w:right w:val="single" w:sz="6" w:space="0" w:color="auto"/>
            </w:tcBorders>
          </w:tcPr>
          <w:p w14:paraId="77B9CE2D" w14:textId="77777777" w:rsidR="00FC41F8" w:rsidRPr="00242DFD" w:rsidDel="0075792C" w:rsidRDefault="00FC41F8" w:rsidP="00501190">
            <w:pPr>
              <w:pStyle w:val="Tabletext"/>
              <w:rPr>
                <w:del w:id="331" w:author="WG 5C-1" w:date="2022-11-15T18:51:00Z"/>
                <w:snapToGrid w:val="0"/>
              </w:rPr>
            </w:pPr>
            <w:del w:id="332" w:author="WG 5C-1" w:date="2022-11-15T18:51:00Z">
              <w:r w:rsidRPr="00242DFD" w:rsidDel="0075792C">
                <w:rPr>
                  <w:snapToGrid w:val="0"/>
                </w:rPr>
                <w:delText>Necessary bandwidth and type of emission (kHz)</w:delText>
              </w:r>
            </w:del>
          </w:p>
        </w:tc>
        <w:tc>
          <w:tcPr>
            <w:tcW w:w="1701" w:type="dxa"/>
            <w:tcBorders>
              <w:top w:val="single" w:sz="4" w:space="0" w:color="auto"/>
              <w:left w:val="single" w:sz="6" w:space="0" w:color="auto"/>
              <w:bottom w:val="single" w:sz="4" w:space="0" w:color="auto"/>
              <w:right w:val="single" w:sz="2" w:space="0" w:color="auto"/>
            </w:tcBorders>
          </w:tcPr>
          <w:p w14:paraId="2E277C59" w14:textId="77777777" w:rsidR="00FC41F8" w:rsidRPr="00242DFD" w:rsidDel="0075792C" w:rsidRDefault="00FC41F8" w:rsidP="00501190">
            <w:pPr>
              <w:pStyle w:val="Tabletext"/>
              <w:jc w:val="center"/>
              <w:rPr>
                <w:del w:id="333" w:author="WG 5C-1" w:date="2022-11-15T18:51:00Z"/>
                <w:snapToGrid w:val="0"/>
              </w:rPr>
            </w:pPr>
            <w:del w:id="334"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BDA40AB" w14:textId="77777777" w:rsidR="00FC41F8" w:rsidRPr="00242DFD" w:rsidDel="0075792C" w:rsidRDefault="00FC41F8" w:rsidP="00501190">
            <w:pPr>
              <w:pStyle w:val="Tabletext"/>
              <w:jc w:val="center"/>
              <w:rPr>
                <w:del w:id="335" w:author="WG 5C-1" w:date="2022-11-15T18:51:00Z"/>
                <w:snapToGrid w:val="0"/>
              </w:rPr>
            </w:pPr>
            <w:del w:id="336"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EEFADE6" w14:textId="77777777" w:rsidR="00FC41F8" w:rsidRPr="00242DFD" w:rsidDel="0075792C" w:rsidRDefault="00FC41F8" w:rsidP="00501190">
            <w:pPr>
              <w:pStyle w:val="Tabletext"/>
              <w:jc w:val="center"/>
              <w:rPr>
                <w:del w:id="337" w:author="WG 5C-1" w:date="2022-11-15T18:51:00Z"/>
                <w:snapToGrid w:val="0"/>
              </w:rPr>
            </w:pPr>
            <w:del w:id="338" w:author="WG 5C-1" w:date="2022-11-15T18:51:00Z">
              <w:r w:rsidRPr="00242DFD" w:rsidDel="0075792C">
                <w:rPr>
                  <w:snapToGrid w:val="0"/>
                </w:rPr>
                <w:delText>3</w:delText>
              </w:r>
            </w:del>
          </w:p>
        </w:tc>
      </w:tr>
      <w:tr w:rsidR="00FC41F8" w:rsidRPr="00242DFD" w14:paraId="435BA24B"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6E99949F" w14:textId="77777777" w:rsidR="00FC41F8" w:rsidRPr="00242DFD" w:rsidRDefault="00FC41F8" w:rsidP="00501190">
            <w:pPr>
              <w:pStyle w:val="Tabletext"/>
              <w:rPr>
                <w:snapToGrid w:val="0"/>
              </w:rPr>
            </w:pPr>
            <w:r w:rsidRPr="00242DFD">
              <w:rPr>
                <w:snapToGrid w:val="0"/>
              </w:rPr>
              <w:t xml:space="preserve">Transmitter power PX (dBW) </w:t>
            </w:r>
          </w:p>
        </w:tc>
        <w:tc>
          <w:tcPr>
            <w:tcW w:w="1701" w:type="dxa"/>
            <w:tcBorders>
              <w:top w:val="single" w:sz="4" w:space="0" w:color="auto"/>
              <w:left w:val="single" w:sz="6" w:space="0" w:color="auto"/>
              <w:bottom w:val="single" w:sz="4" w:space="0" w:color="auto"/>
              <w:right w:val="single" w:sz="2" w:space="0" w:color="auto"/>
            </w:tcBorders>
          </w:tcPr>
          <w:p w14:paraId="14E79CC3" w14:textId="77777777" w:rsidR="00FC41F8" w:rsidRPr="00242DFD" w:rsidRDefault="00FC41F8" w:rsidP="00501190">
            <w:pPr>
              <w:pStyle w:val="Tabletext"/>
              <w:jc w:val="center"/>
              <w:rPr>
                <w:snapToGrid w:val="0"/>
              </w:rPr>
            </w:pPr>
            <w:r w:rsidRPr="00242DFD">
              <w:rPr>
                <w:snapToGrid w:val="0"/>
              </w:rPr>
              <w:t>10-30</w:t>
            </w:r>
          </w:p>
        </w:tc>
        <w:tc>
          <w:tcPr>
            <w:tcW w:w="1701" w:type="dxa"/>
            <w:tcBorders>
              <w:top w:val="single" w:sz="4" w:space="0" w:color="auto"/>
              <w:left w:val="single" w:sz="2" w:space="0" w:color="auto"/>
              <w:bottom w:val="single" w:sz="4" w:space="0" w:color="auto"/>
              <w:right w:val="single" w:sz="2" w:space="0" w:color="auto"/>
            </w:tcBorders>
          </w:tcPr>
          <w:p w14:paraId="1475A834" w14:textId="77777777" w:rsidR="00FC41F8" w:rsidRPr="00242DFD" w:rsidRDefault="00FC41F8" w:rsidP="00501190">
            <w:pPr>
              <w:pStyle w:val="Tabletext"/>
              <w:jc w:val="center"/>
              <w:rPr>
                <w:snapToGrid w:val="0"/>
              </w:rPr>
            </w:pPr>
            <w:r w:rsidRPr="00242DFD">
              <w:rPr>
                <w:snapToGrid w:val="0"/>
              </w:rPr>
              <w:t>0-26</w:t>
            </w:r>
          </w:p>
        </w:tc>
        <w:tc>
          <w:tcPr>
            <w:tcW w:w="1701" w:type="dxa"/>
            <w:tcBorders>
              <w:top w:val="single" w:sz="4" w:space="0" w:color="auto"/>
              <w:left w:val="single" w:sz="2" w:space="0" w:color="auto"/>
              <w:bottom w:val="single" w:sz="4" w:space="0" w:color="auto"/>
              <w:right w:val="single" w:sz="2" w:space="0" w:color="auto"/>
            </w:tcBorders>
          </w:tcPr>
          <w:p w14:paraId="00C291AF" w14:textId="77777777" w:rsidR="00FC41F8" w:rsidRPr="00242DFD" w:rsidRDefault="00FC41F8" w:rsidP="00501190">
            <w:pPr>
              <w:pStyle w:val="Tabletext"/>
              <w:jc w:val="center"/>
              <w:rPr>
                <w:snapToGrid w:val="0"/>
              </w:rPr>
            </w:pPr>
            <w:r w:rsidRPr="00242DFD">
              <w:rPr>
                <w:snapToGrid w:val="0"/>
              </w:rPr>
              <w:t>10-26</w:t>
            </w:r>
          </w:p>
        </w:tc>
      </w:tr>
      <w:tr w:rsidR="00FC41F8" w:rsidRPr="00242DFD" w:rsidDel="0075792C" w14:paraId="14B0ADA5" w14:textId="77777777" w:rsidTr="001F4347">
        <w:trPr>
          <w:trHeight w:val="20"/>
          <w:jc w:val="center"/>
          <w:del w:id="339"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2D6DE82C" w14:textId="77777777" w:rsidR="00FC41F8" w:rsidRPr="00242DFD" w:rsidDel="0075792C" w:rsidRDefault="00FC41F8" w:rsidP="00501190">
            <w:pPr>
              <w:pStyle w:val="Tabletext"/>
              <w:rPr>
                <w:del w:id="340" w:author="WG 5C-1" w:date="2022-11-15T18:52:00Z"/>
                <w:snapToGrid w:val="0"/>
              </w:rPr>
            </w:pPr>
            <w:del w:id="341" w:author="WG 5C-1" w:date="2022-11-15T18:52:00Z">
              <w:r w:rsidRPr="00242DFD" w:rsidDel="0075792C">
                <w:rPr>
                  <w:snapToGrid w:val="0"/>
                </w:rPr>
                <w:delText xml:space="preserve">Feeder loss (dB) </w:delText>
              </w:r>
            </w:del>
          </w:p>
        </w:tc>
        <w:tc>
          <w:tcPr>
            <w:tcW w:w="1701" w:type="dxa"/>
            <w:tcBorders>
              <w:top w:val="single" w:sz="4" w:space="0" w:color="auto"/>
              <w:left w:val="single" w:sz="6" w:space="0" w:color="auto"/>
              <w:bottom w:val="single" w:sz="4" w:space="0" w:color="auto"/>
              <w:right w:val="single" w:sz="2" w:space="0" w:color="auto"/>
            </w:tcBorders>
          </w:tcPr>
          <w:p w14:paraId="6C70A584" w14:textId="77777777" w:rsidR="00FC41F8" w:rsidRPr="00242DFD" w:rsidDel="0075792C" w:rsidRDefault="00FC41F8" w:rsidP="00501190">
            <w:pPr>
              <w:pStyle w:val="Tabletext"/>
              <w:jc w:val="center"/>
              <w:rPr>
                <w:del w:id="342" w:author="WG 5C-1" w:date="2022-11-15T18:52:00Z"/>
                <w:snapToGrid w:val="0"/>
              </w:rPr>
            </w:pPr>
            <w:del w:id="343"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88AA85F" w14:textId="77777777" w:rsidR="00FC41F8" w:rsidRPr="00242DFD" w:rsidDel="0075792C" w:rsidRDefault="00FC41F8" w:rsidP="00501190">
            <w:pPr>
              <w:pStyle w:val="Tabletext"/>
              <w:jc w:val="center"/>
              <w:rPr>
                <w:del w:id="344" w:author="WG 5C-1" w:date="2022-11-15T18:52:00Z"/>
                <w:snapToGrid w:val="0"/>
              </w:rPr>
            </w:pPr>
            <w:del w:id="345"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A6A223F" w14:textId="77777777" w:rsidR="00FC41F8" w:rsidRPr="00242DFD" w:rsidDel="0075792C" w:rsidRDefault="00FC41F8" w:rsidP="00501190">
            <w:pPr>
              <w:pStyle w:val="Tabletext"/>
              <w:jc w:val="center"/>
              <w:rPr>
                <w:del w:id="346" w:author="WG 5C-1" w:date="2022-11-15T18:52:00Z"/>
                <w:snapToGrid w:val="0"/>
              </w:rPr>
            </w:pPr>
            <w:del w:id="347" w:author="WG 5C-1" w:date="2022-11-15T18:52:00Z">
              <w:r w:rsidRPr="00242DFD" w:rsidDel="0075792C">
                <w:rPr>
                  <w:snapToGrid w:val="0"/>
                </w:rPr>
                <w:delText>3</w:delText>
              </w:r>
            </w:del>
          </w:p>
        </w:tc>
      </w:tr>
      <w:tr w:rsidR="00FC41F8" w:rsidRPr="00242DFD" w14:paraId="15D22712"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590255DA" w14:textId="77777777" w:rsidR="00FC41F8" w:rsidRPr="00242DFD" w:rsidRDefault="00FC41F8" w:rsidP="00501190">
            <w:pPr>
              <w:pStyle w:val="Tabletext"/>
              <w:rPr>
                <w:snapToGrid w:val="0"/>
              </w:rPr>
            </w:pPr>
            <w:r w:rsidRPr="00242DFD">
              <w:rPr>
                <w:snapToGrid w:val="0"/>
              </w:rPr>
              <w:t>Antenna gain (dBi)</w:t>
            </w:r>
          </w:p>
        </w:tc>
        <w:tc>
          <w:tcPr>
            <w:tcW w:w="1701" w:type="dxa"/>
            <w:tcBorders>
              <w:top w:val="single" w:sz="4" w:space="0" w:color="auto"/>
              <w:left w:val="single" w:sz="6" w:space="0" w:color="auto"/>
              <w:bottom w:val="single" w:sz="4" w:space="0" w:color="auto"/>
              <w:right w:val="single" w:sz="2" w:space="0" w:color="auto"/>
            </w:tcBorders>
          </w:tcPr>
          <w:p w14:paraId="49A46DE7" w14:textId="77777777" w:rsidR="00FC41F8" w:rsidRPr="00242DFD" w:rsidRDefault="00FC41F8" w:rsidP="00501190">
            <w:pPr>
              <w:pStyle w:val="Tabletext"/>
              <w:jc w:val="center"/>
              <w:rPr>
                <w:snapToGrid w:val="0"/>
              </w:rPr>
            </w:pPr>
            <w:r w:rsidRPr="00242DFD">
              <w:rPr>
                <w:snapToGrid w:val="0"/>
              </w:rPr>
              <w:t>6</w:t>
            </w:r>
          </w:p>
        </w:tc>
        <w:tc>
          <w:tcPr>
            <w:tcW w:w="1701" w:type="dxa"/>
            <w:tcBorders>
              <w:top w:val="single" w:sz="4" w:space="0" w:color="auto"/>
              <w:left w:val="single" w:sz="2" w:space="0" w:color="auto"/>
              <w:bottom w:val="single" w:sz="4" w:space="0" w:color="auto"/>
              <w:right w:val="single" w:sz="2" w:space="0" w:color="auto"/>
            </w:tcBorders>
          </w:tcPr>
          <w:p w14:paraId="44190B5D" w14:textId="77777777" w:rsidR="00FC41F8" w:rsidRPr="00242DFD" w:rsidRDefault="00FC41F8" w:rsidP="00501190">
            <w:pPr>
              <w:pStyle w:val="Tabletext"/>
              <w:jc w:val="center"/>
              <w:rPr>
                <w:snapToGrid w:val="0"/>
              </w:rPr>
            </w:pPr>
            <w:r w:rsidRPr="00242DFD">
              <w:rPr>
                <w:snapToGrid w:val="0"/>
              </w:rPr>
              <w:t>3</w:t>
            </w:r>
          </w:p>
        </w:tc>
        <w:tc>
          <w:tcPr>
            <w:tcW w:w="1701" w:type="dxa"/>
            <w:tcBorders>
              <w:top w:val="single" w:sz="4" w:space="0" w:color="auto"/>
              <w:left w:val="single" w:sz="2" w:space="0" w:color="auto"/>
              <w:bottom w:val="single" w:sz="4" w:space="0" w:color="auto"/>
              <w:right w:val="single" w:sz="2" w:space="0" w:color="auto"/>
            </w:tcBorders>
          </w:tcPr>
          <w:p w14:paraId="0FD5BD77" w14:textId="77777777" w:rsidR="00FC41F8" w:rsidRPr="00242DFD" w:rsidRDefault="00FC41F8" w:rsidP="00501190">
            <w:pPr>
              <w:pStyle w:val="Tabletext"/>
              <w:jc w:val="center"/>
              <w:rPr>
                <w:snapToGrid w:val="0"/>
              </w:rPr>
            </w:pPr>
            <w:r w:rsidRPr="00242DFD">
              <w:rPr>
                <w:snapToGrid w:val="0"/>
              </w:rPr>
              <w:t>0</w:t>
            </w:r>
          </w:p>
        </w:tc>
      </w:tr>
      <w:tr w:rsidR="00FC41F8" w:rsidRPr="00242DFD" w14:paraId="02C1C8DC"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3A3190CA" w14:textId="77777777" w:rsidR="00FC41F8" w:rsidRPr="00242DFD" w:rsidRDefault="00FC41F8" w:rsidP="00501190">
            <w:pPr>
              <w:pStyle w:val="Tabletext"/>
              <w:rPr>
                <w:snapToGrid w:val="0"/>
              </w:rPr>
            </w:pPr>
            <w:r w:rsidRPr="00242DFD">
              <w:rPr>
                <w:snapToGrid w:val="0"/>
              </w:rPr>
              <w:t>Maximum e.i.r.p. (dBW)</w:t>
            </w:r>
          </w:p>
        </w:tc>
        <w:tc>
          <w:tcPr>
            <w:tcW w:w="1701" w:type="dxa"/>
            <w:tcBorders>
              <w:top w:val="single" w:sz="4" w:space="0" w:color="auto"/>
              <w:left w:val="single" w:sz="6" w:space="0" w:color="auto"/>
              <w:bottom w:val="single" w:sz="4" w:space="0" w:color="auto"/>
              <w:right w:val="single" w:sz="2" w:space="0" w:color="auto"/>
            </w:tcBorders>
          </w:tcPr>
          <w:p w14:paraId="1A8C7884" w14:textId="77777777" w:rsidR="00FC41F8" w:rsidRPr="00242DFD" w:rsidRDefault="00FC41F8" w:rsidP="00501190">
            <w:pPr>
              <w:pStyle w:val="Tabletext"/>
              <w:jc w:val="center"/>
              <w:rPr>
                <w:snapToGrid w:val="0"/>
              </w:rPr>
            </w:pPr>
            <w:r w:rsidRPr="00242DFD">
              <w:rPr>
                <w:snapToGrid w:val="0"/>
              </w:rPr>
              <w:t>33</w:t>
            </w:r>
          </w:p>
        </w:tc>
        <w:tc>
          <w:tcPr>
            <w:tcW w:w="1701" w:type="dxa"/>
            <w:tcBorders>
              <w:top w:val="single" w:sz="4" w:space="0" w:color="auto"/>
              <w:left w:val="single" w:sz="2" w:space="0" w:color="auto"/>
              <w:bottom w:val="single" w:sz="4" w:space="0" w:color="auto"/>
              <w:right w:val="single" w:sz="2" w:space="0" w:color="auto"/>
            </w:tcBorders>
          </w:tcPr>
          <w:p w14:paraId="19F81F58" w14:textId="77777777" w:rsidR="00FC41F8" w:rsidRPr="00242DFD" w:rsidRDefault="00FC41F8" w:rsidP="00501190">
            <w:pPr>
              <w:pStyle w:val="Tabletext"/>
              <w:jc w:val="center"/>
              <w:rPr>
                <w:snapToGrid w:val="0"/>
              </w:rPr>
            </w:pPr>
            <w:r w:rsidRPr="00242DFD">
              <w:rPr>
                <w:snapToGrid w:val="0"/>
              </w:rPr>
              <w:t>26</w:t>
            </w:r>
          </w:p>
        </w:tc>
        <w:tc>
          <w:tcPr>
            <w:tcW w:w="1701" w:type="dxa"/>
            <w:tcBorders>
              <w:top w:val="single" w:sz="4" w:space="0" w:color="auto"/>
              <w:left w:val="single" w:sz="2" w:space="0" w:color="auto"/>
              <w:bottom w:val="single" w:sz="4" w:space="0" w:color="auto"/>
              <w:right w:val="single" w:sz="2" w:space="0" w:color="auto"/>
            </w:tcBorders>
          </w:tcPr>
          <w:p w14:paraId="5ED74012" w14:textId="77777777" w:rsidR="00FC41F8" w:rsidRPr="00242DFD" w:rsidRDefault="00FC41F8" w:rsidP="00501190">
            <w:pPr>
              <w:pStyle w:val="Tabletext"/>
              <w:jc w:val="center"/>
              <w:rPr>
                <w:snapToGrid w:val="0"/>
              </w:rPr>
            </w:pPr>
            <w:r w:rsidRPr="00242DFD">
              <w:rPr>
                <w:snapToGrid w:val="0"/>
              </w:rPr>
              <w:t>23</w:t>
            </w:r>
          </w:p>
        </w:tc>
      </w:tr>
      <w:tr w:rsidR="00FC41F8" w:rsidRPr="00242DFD" w14:paraId="3B761AA3"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5F435CFD" w14:textId="77777777" w:rsidR="00FC41F8" w:rsidRPr="00242DFD" w:rsidRDefault="00FC41F8" w:rsidP="00501190">
            <w:pPr>
              <w:pStyle w:val="Tabletext"/>
              <w:rPr>
                <w:snapToGrid w:val="0"/>
              </w:rPr>
            </w:pPr>
            <w:r w:rsidRPr="00242DFD">
              <w:rPr>
                <w:snapToGrid w:val="0"/>
              </w:rPr>
              <w:t>Antenna polarization</w:t>
            </w:r>
          </w:p>
        </w:tc>
        <w:tc>
          <w:tcPr>
            <w:tcW w:w="1701" w:type="dxa"/>
            <w:tcBorders>
              <w:top w:val="single" w:sz="4" w:space="0" w:color="auto"/>
              <w:left w:val="single" w:sz="6" w:space="0" w:color="auto"/>
              <w:bottom w:val="single" w:sz="4" w:space="0" w:color="auto"/>
              <w:right w:val="single" w:sz="2" w:space="0" w:color="auto"/>
            </w:tcBorders>
          </w:tcPr>
          <w:p w14:paraId="3653312D" w14:textId="77777777" w:rsidR="00FC41F8" w:rsidRPr="00242DFD" w:rsidRDefault="00FC41F8" w:rsidP="00501190">
            <w:pPr>
              <w:pStyle w:val="Tabletext"/>
              <w:jc w:val="center"/>
            </w:pPr>
            <w:r w:rsidRPr="00242DFD">
              <w:t>Vertical/</w:t>
            </w:r>
            <w:r w:rsidRPr="00242DFD">
              <w:br/>
              <w:t>horizontal</w:t>
            </w:r>
          </w:p>
        </w:tc>
        <w:tc>
          <w:tcPr>
            <w:tcW w:w="1701" w:type="dxa"/>
            <w:tcBorders>
              <w:top w:val="single" w:sz="4" w:space="0" w:color="auto"/>
              <w:left w:val="single" w:sz="2" w:space="0" w:color="auto"/>
              <w:bottom w:val="single" w:sz="4" w:space="0" w:color="auto"/>
              <w:right w:val="single" w:sz="2" w:space="0" w:color="auto"/>
            </w:tcBorders>
          </w:tcPr>
          <w:p w14:paraId="30925EF8" w14:textId="77777777" w:rsidR="00FC41F8" w:rsidRPr="00242DFD" w:rsidRDefault="00FC41F8" w:rsidP="00501190">
            <w:pPr>
              <w:pStyle w:val="Tabletext"/>
              <w:jc w:val="center"/>
            </w:pPr>
            <w:r w:rsidRPr="00242DFD">
              <w:t>Vertical</w:t>
            </w:r>
          </w:p>
        </w:tc>
        <w:tc>
          <w:tcPr>
            <w:tcW w:w="1701" w:type="dxa"/>
            <w:tcBorders>
              <w:top w:val="single" w:sz="4" w:space="0" w:color="auto"/>
              <w:left w:val="single" w:sz="2" w:space="0" w:color="auto"/>
              <w:bottom w:val="single" w:sz="4" w:space="0" w:color="auto"/>
              <w:right w:val="single" w:sz="2" w:space="0" w:color="auto"/>
            </w:tcBorders>
          </w:tcPr>
          <w:p w14:paraId="7A521ED7" w14:textId="77777777" w:rsidR="00FC41F8" w:rsidRPr="00242DFD" w:rsidRDefault="00FC41F8" w:rsidP="00501190">
            <w:pPr>
              <w:pStyle w:val="Tabletext"/>
              <w:jc w:val="center"/>
            </w:pPr>
            <w:r w:rsidRPr="00242DFD">
              <w:t>Horizontal</w:t>
            </w:r>
          </w:p>
        </w:tc>
      </w:tr>
      <w:tr w:rsidR="00FC41F8" w:rsidRPr="00242DFD" w:rsidDel="0075792C" w14:paraId="0258E878" w14:textId="77777777" w:rsidTr="001F4347">
        <w:trPr>
          <w:trHeight w:val="20"/>
          <w:jc w:val="center"/>
          <w:del w:id="348"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3CE8B4DC" w14:textId="77777777" w:rsidR="00FC41F8" w:rsidRPr="00242DFD" w:rsidDel="0075792C" w:rsidRDefault="00FC41F8" w:rsidP="00501190">
            <w:pPr>
              <w:pStyle w:val="Tabletext"/>
              <w:rPr>
                <w:del w:id="349" w:author="WG 5C-1" w:date="2022-11-15T18:52:00Z"/>
                <w:snapToGrid w:val="0"/>
              </w:rPr>
            </w:pPr>
            <w:del w:id="350" w:author="WG 5C-1" w:date="2022-11-15T18:52:00Z">
              <w:r w:rsidRPr="00242DFD" w:rsidDel="0075792C">
                <w:rPr>
                  <w:snapToGrid w:val="0"/>
                </w:rPr>
                <w:delText>Receiver IF bandwidth (kHz)</w:delText>
              </w:r>
            </w:del>
          </w:p>
        </w:tc>
        <w:tc>
          <w:tcPr>
            <w:tcW w:w="1701" w:type="dxa"/>
            <w:tcBorders>
              <w:top w:val="single" w:sz="4" w:space="0" w:color="auto"/>
              <w:left w:val="single" w:sz="6" w:space="0" w:color="auto"/>
              <w:bottom w:val="single" w:sz="4" w:space="0" w:color="auto"/>
              <w:right w:val="single" w:sz="2" w:space="0" w:color="auto"/>
            </w:tcBorders>
          </w:tcPr>
          <w:p w14:paraId="466F2700" w14:textId="77777777" w:rsidR="00FC41F8" w:rsidRPr="00242DFD" w:rsidDel="0075792C" w:rsidRDefault="00FC41F8" w:rsidP="00501190">
            <w:pPr>
              <w:pStyle w:val="Tabletext"/>
              <w:jc w:val="center"/>
              <w:rPr>
                <w:del w:id="351" w:author="WG 5C-1" w:date="2022-11-15T18:52:00Z"/>
                <w:snapToGrid w:val="0"/>
              </w:rPr>
            </w:pPr>
            <w:del w:id="352"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313804FD" w14:textId="77777777" w:rsidR="00FC41F8" w:rsidRPr="00242DFD" w:rsidDel="0075792C" w:rsidRDefault="00FC41F8" w:rsidP="00501190">
            <w:pPr>
              <w:pStyle w:val="Tabletext"/>
              <w:jc w:val="center"/>
              <w:rPr>
                <w:del w:id="353" w:author="WG 5C-1" w:date="2022-11-15T18:52:00Z"/>
                <w:snapToGrid w:val="0"/>
              </w:rPr>
            </w:pPr>
            <w:del w:id="354"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4D243D85" w14:textId="77777777" w:rsidR="00FC41F8" w:rsidRPr="00242DFD" w:rsidDel="0075792C" w:rsidRDefault="00FC41F8" w:rsidP="00501190">
            <w:pPr>
              <w:pStyle w:val="Tabletext"/>
              <w:jc w:val="center"/>
              <w:rPr>
                <w:del w:id="355" w:author="WG 5C-1" w:date="2022-11-15T18:52:00Z"/>
                <w:snapToGrid w:val="0"/>
              </w:rPr>
            </w:pPr>
            <w:del w:id="356" w:author="WG 5C-1" w:date="2022-11-15T18:52:00Z">
              <w:r w:rsidRPr="00242DFD" w:rsidDel="0075792C">
                <w:rPr>
                  <w:snapToGrid w:val="0"/>
                </w:rPr>
                <w:delText>3</w:delText>
              </w:r>
            </w:del>
          </w:p>
        </w:tc>
      </w:tr>
      <w:tr w:rsidR="00FC41F8" w:rsidRPr="00242DFD" w:rsidDel="0075792C" w14:paraId="5C174252" w14:textId="77777777" w:rsidTr="001F4347">
        <w:trPr>
          <w:trHeight w:val="20"/>
          <w:jc w:val="center"/>
          <w:del w:id="357"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27DAEC35" w14:textId="77777777" w:rsidR="00FC41F8" w:rsidRPr="00242DFD" w:rsidDel="0075792C" w:rsidRDefault="00FC41F8" w:rsidP="00501190">
            <w:pPr>
              <w:pStyle w:val="Tabletext"/>
              <w:rPr>
                <w:del w:id="358" w:author="WG 5C-1" w:date="2022-11-15T18:52:00Z"/>
                <w:snapToGrid w:val="0"/>
              </w:rPr>
            </w:pPr>
            <w:del w:id="359" w:author="WG 5C-1" w:date="2022-11-15T18:52:00Z">
              <w:r w:rsidRPr="00242DFD" w:rsidDel="0075792C">
                <w:rPr>
                  <w:snapToGrid w:val="0"/>
                </w:rPr>
                <w:delText>Receiver RF bandwidth (kHz)</w:delText>
              </w:r>
            </w:del>
          </w:p>
        </w:tc>
        <w:tc>
          <w:tcPr>
            <w:tcW w:w="1701" w:type="dxa"/>
            <w:tcBorders>
              <w:top w:val="single" w:sz="4" w:space="0" w:color="auto"/>
              <w:left w:val="single" w:sz="6" w:space="0" w:color="auto"/>
              <w:bottom w:val="single" w:sz="4" w:space="0" w:color="auto"/>
              <w:right w:val="single" w:sz="2" w:space="0" w:color="auto"/>
            </w:tcBorders>
          </w:tcPr>
          <w:p w14:paraId="14A471F8" w14:textId="77777777" w:rsidR="00FC41F8" w:rsidRPr="00242DFD" w:rsidDel="0075792C" w:rsidRDefault="00FC41F8" w:rsidP="00501190">
            <w:pPr>
              <w:pStyle w:val="Tabletext"/>
              <w:jc w:val="center"/>
              <w:rPr>
                <w:del w:id="360" w:author="WG 5C-1" w:date="2022-11-15T18:52:00Z"/>
                <w:snapToGrid w:val="0"/>
              </w:rPr>
            </w:pPr>
            <w:del w:id="361"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03B4F0DE" w14:textId="77777777" w:rsidR="00FC41F8" w:rsidRPr="00242DFD" w:rsidDel="0075792C" w:rsidRDefault="00FC41F8" w:rsidP="00501190">
            <w:pPr>
              <w:pStyle w:val="Tabletext"/>
              <w:jc w:val="center"/>
              <w:rPr>
                <w:del w:id="362" w:author="WG 5C-1" w:date="2022-11-15T18:52:00Z"/>
                <w:snapToGrid w:val="0"/>
              </w:rPr>
            </w:pPr>
            <w:del w:id="363"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4F8929D9" w14:textId="77777777" w:rsidR="00FC41F8" w:rsidRPr="00242DFD" w:rsidDel="0075792C" w:rsidRDefault="00FC41F8" w:rsidP="00501190">
            <w:pPr>
              <w:pStyle w:val="Tabletext"/>
              <w:jc w:val="center"/>
              <w:rPr>
                <w:del w:id="364" w:author="WG 5C-1" w:date="2022-11-15T18:52:00Z"/>
                <w:snapToGrid w:val="0"/>
              </w:rPr>
            </w:pPr>
            <w:del w:id="365" w:author="WG 5C-1" w:date="2022-11-15T18:52:00Z">
              <w:r w:rsidRPr="00242DFD" w:rsidDel="0075792C">
                <w:rPr>
                  <w:snapToGrid w:val="0"/>
                </w:rPr>
                <w:delText>3</w:delText>
              </w:r>
            </w:del>
          </w:p>
        </w:tc>
      </w:tr>
      <w:tr w:rsidR="00FC41F8" w:rsidRPr="00242DFD" w:rsidDel="0075792C" w14:paraId="484F36FF" w14:textId="77777777" w:rsidTr="001F4347">
        <w:trPr>
          <w:trHeight w:val="20"/>
          <w:jc w:val="center"/>
          <w:del w:id="366"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0358317D" w14:textId="77777777" w:rsidR="00FC41F8" w:rsidRPr="00242DFD" w:rsidDel="0075792C" w:rsidRDefault="00FC41F8" w:rsidP="00501190">
            <w:pPr>
              <w:pStyle w:val="Tabletext"/>
              <w:rPr>
                <w:del w:id="367" w:author="WG 5C-1" w:date="2022-11-15T18:52:00Z"/>
                <w:snapToGrid w:val="0"/>
              </w:rPr>
            </w:pPr>
            <w:del w:id="368" w:author="WG 5C-1" w:date="2022-11-15T18:52:00Z">
              <w:r w:rsidRPr="00242DFD" w:rsidDel="0075792C">
                <w:rPr>
                  <w:snapToGrid w:val="0"/>
                </w:rPr>
                <w:delText>Receiver noise figure (dB)</w:delText>
              </w:r>
            </w:del>
          </w:p>
        </w:tc>
        <w:tc>
          <w:tcPr>
            <w:tcW w:w="1701" w:type="dxa"/>
            <w:tcBorders>
              <w:top w:val="single" w:sz="4" w:space="0" w:color="auto"/>
              <w:left w:val="single" w:sz="6" w:space="0" w:color="auto"/>
              <w:bottom w:val="single" w:sz="4" w:space="0" w:color="auto"/>
              <w:right w:val="single" w:sz="2" w:space="0" w:color="auto"/>
            </w:tcBorders>
          </w:tcPr>
          <w:p w14:paraId="696F38E3" w14:textId="77777777" w:rsidR="00FC41F8" w:rsidRPr="00242DFD" w:rsidDel="0075792C" w:rsidRDefault="00FC41F8" w:rsidP="00501190">
            <w:pPr>
              <w:pStyle w:val="Tabletext"/>
              <w:jc w:val="center"/>
              <w:rPr>
                <w:del w:id="369" w:author="WG 5C-1" w:date="2022-11-15T18:52:00Z"/>
                <w:snapToGrid w:val="0"/>
              </w:rPr>
            </w:pPr>
            <w:del w:id="370"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6AE64A4F" w14:textId="77777777" w:rsidR="00FC41F8" w:rsidRPr="00242DFD" w:rsidDel="0075792C" w:rsidRDefault="00FC41F8" w:rsidP="00501190">
            <w:pPr>
              <w:pStyle w:val="Tabletext"/>
              <w:jc w:val="center"/>
              <w:rPr>
                <w:del w:id="371" w:author="WG 5C-1" w:date="2022-11-15T18:52:00Z"/>
                <w:snapToGrid w:val="0"/>
              </w:rPr>
            </w:pPr>
            <w:del w:id="372"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1FBD9D7B" w14:textId="77777777" w:rsidR="00FC41F8" w:rsidRPr="00242DFD" w:rsidDel="0075792C" w:rsidRDefault="00FC41F8" w:rsidP="00501190">
            <w:pPr>
              <w:pStyle w:val="Tabletext"/>
              <w:jc w:val="center"/>
              <w:rPr>
                <w:del w:id="373" w:author="WG 5C-1" w:date="2022-11-15T18:52:00Z"/>
                <w:snapToGrid w:val="0"/>
              </w:rPr>
            </w:pPr>
            <w:del w:id="374" w:author="WG 5C-1" w:date="2022-11-15T18:52:00Z">
              <w:r w:rsidRPr="00242DFD" w:rsidDel="0075792C">
                <w:rPr>
                  <w:snapToGrid w:val="0"/>
                </w:rPr>
                <w:delText>16</w:delText>
              </w:r>
            </w:del>
          </w:p>
        </w:tc>
      </w:tr>
      <w:tr w:rsidR="00FC41F8" w:rsidRPr="00242DFD" w14:paraId="6054512D" w14:textId="77777777" w:rsidTr="001F4347">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21FDC123" w14:textId="77777777" w:rsidR="00FC41F8" w:rsidRPr="00242DFD" w:rsidRDefault="00FC41F8" w:rsidP="00501190">
            <w:pPr>
              <w:pStyle w:val="Tabletext"/>
              <w:rPr>
                <w:snapToGrid w:val="0"/>
              </w:rPr>
            </w:pPr>
            <w:r w:rsidRPr="00242DFD">
              <w:rPr>
                <w:snapToGrid w:val="0"/>
              </w:rPr>
              <w:t xml:space="preserve">Protection ratio PY (dB) </w:t>
            </w:r>
          </w:p>
        </w:tc>
        <w:tc>
          <w:tcPr>
            <w:tcW w:w="1701" w:type="dxa"/>
            <w:tcBorders>
              <w:top w:val="single" w:sz="4" w:space="0" w:color="auto"/>
              <w:left w:val="single" w:sz="6" w:space="0" w:color="auto"/>
              <w:bottom w:val="single" w:sz="4" w:space="0" w:color="auto"/>
              <w:right w:val="single" w:sz="2" w:space="0" w:color="auto"/>
            </w:tcBorders>
          </w:tcPr>
          <w:p w14:paraId="1EE70FCB" w14:textId="77777777" w:rsidR="00FC41F8" w:rsidRPr="00242DFD" w:rsidRDefault="00FC41F8" w:rsidP="00501190">
            <w:pPr>
              <w:pStyle w:val="Tabletext"/>
              <w:jc w:val="center"/>
            </w:pPr>
            <w:r w:rsidRPr="00242DFD">
              <w:t>21</w:t>
            </w:r>
          </w:p>
        </w:tc>
        <w:tc>
          <w:tcPr>
            <w:tcW w:w="1701" w:type="dxa"/>
            <w:tcBorders>
              <w:top w:val="single" w:sz="4" w:space="0" w:color="auto"/>
              <w:left w:val="single" w:sz="2" w:space="0" w:color="auto"/>
              <w:bottom w:val="single" w:sz="4" w:space="0" w:color="auto"/>
              <w:right w:val="single" w:sz="2" w:space="0" w:color="auto"/>
            </w:tcBorders>
          </w:tcPr>
          <w:p w14:paraId="21559B71" w14:textId="77777777" w:rsidR="00FC41F8" w:rsidRPr="00242DFD" w:rsidRDefault="00FC41F8" w:rsidP="00501190">
            <w:pPr>
              <w:pStyle w:val="Tabletext"/>
              <w:jc w:val="center"/>
            </w:pPr>
            <w:r w:rsidRPr="00242DFD">
              <w:t>28</w:t>
            </w:r>
          </w:p>
        </w:tc>
        <w:tc>
          <w:tcPr>
            <w:tcW w:w="1701" w:type="dxa"/>
            <w:tcBorders>
              <w:top w:val="single" w:sz="4" w:space="0" w:color="auto"/>
              <w:left w:val="single" w:sz="2" w:space="0" w:color="auto"/>
              <w:bottom w:val="single" w:sz="4" w:space="0" w:color="auto"/>
              <w:right w:val="single" w:sz="2" w:space="0" w:color="auto"/>
            </w:tcBorders>
          </w:tcPr>
          <w:p w14:paraId="6C38F678" w14:textId="77777777" w:rsidR="00FC41F8" w:rsidRPr="00242DFD" w:rsidRDefault="00FC41F8" w:rsidP="00501190">
            <w:pPr>
              <w:pStyle w:val="Tabletext"/>
              <w:jc w:val="center"/>
            </w:pPr>
            <w:r w:rsidRPr="00242DFD">
              <w:t>10</w:t>
            </w:r>
          </w:p>
        </w:tc>
      </w:tr>
      <w:tr w:rsidR="00FC41F8" w:rsidRPr="00242DFD" w14:paraId="4C1CD89F" w14:textId="77777777" w:rsidTr="001F4347">
        <w:trPr>
          <w:trHeight w:val="20"/>
          <w:jc w:val="center"/>
        </w:trPr>
        <w:tc>
          <w:tcPr>
            <w:tcW w:w="4536" w:type="dxa"/>
            <w:tcBorders>
              <w:top w:val="single" w:sz="4" w:space="0" w:color="auto"/>
              <w:left w:val="single" w:sz="6" w:space="0" w:color="auto"/>
              <w:bottom w:val="single" w:sz="6" w:space="0" w:color="auto"/>
              <w:right w:val="single" w:sz="6" w:space="0" w:color="auto"/>
            </w:tcBorders>
          </w:tcPr>
          <w:p w14:paraId="1DBB27A8" w14:textId="77777777" w:rsidR="00FC41F8" w:rsidRPr="00242DFD" w:rsidRDefault="00FC41F8" w:rsidP="00501190">
            <w:pPr>
              <w:pStyle w:val="Tabletext"/>
              <w:rPr>
                <w:snapToGrid w:val="0"/>
              </w:rPr>
            </w:pPr>
            <w:r w:rsidRPr="00242DFD">
              <w:rPr>
                <w:snapToGrid w:val="0"/>
              </w:rPr>
              <w:t>Signal-to-noise ratio</w:t>
            </w:r>
            <w:r w:rsidRPr="00242DFD">
              <w:rPr>
                <w:snapToGrid w:val="0"/>
              </w:rPr>
              <w:br/>
            </w:r>
            <w:r w:rsidRPr="00242DFD">
              <w:rPr>
                <w:iCs/>
                <w:snapToGrid w:val="0"/>
              </w:rPr>
              <w:t>(Recommendation ITU-R F.339)</w:t>
            </w:r>
          </w:p>
        </w:tc>
        <w:tc>
          <w:tcPr>
            <w:tcW w:w="1701" w:type="dxa"/>
            <w:tcBorders>
              <w:top w:val="single" w:sz="4" w:space="0" w:color="auto"/>
              <w:left w:val="single" w:sz="6" w:space="0" w:color="auto"/>
              <w:bottom w:val="single" w:sz="6" w:space="0" w:color="auto"/>
              <w:right w:val="single" w:sz="2" w:space="0" w:color="auto"/>
            </w:tcBorders>
          </w:tcPr>
          <w:p w14:paraId="2FED189F" w14:textId="77777777" w:rsidR="00FC41F8" w:rsidRPr="00242DFD" w:rsidRDefault="00FC41F8" w:rsidP="00501190">
            <w:pPr>
              <w:pStyle w:val="Tabletext"/>
              <w:jc w:val="center"/>
              <w:rPr>
                <w:snapToGrid w:val="0"/>
              </w:rPr>
            </w:pPr>
            <w:r w:rsidRPr="00242DFD">
              <w:rPr>
                <w:snapToGrid w:val="0"/>
              </w:rPr>
              <w:t>21</w:t>
            </w:r>
          </w:p>
        </w:tc>
        <w:tc>
          <w:tcPr>
            <w:tcW w:w="1701" w:type="dxa"/>
            <w:tcBorders>
              <w:top w:val="single" w:sz="4" w:space="0" w:color="auto"/>
              <w:left w:val="single" w:sz="2" w:space="0" w:color="auto"/>
              <w:bottom w:val="single" w:sz="6" w:space="0" w:color="auto"/>
              <w:right w:val="single" w:sz="2" w:space="0" w:color="auto"/>
            </w:tcBorders>
          </w:tcPr>
          <w:p w14:paraId="35D65544" w14:textId="77777777" w:rsidR="00FC41F8" w:rsidRPr="00242DFD" w:rsidRDefault="00FC41F8" w:rsidP="00501190">
            <w:pPr>
              <w:pStyle w:val="Tabletext"/>
              <w:jc w:val="center"/>
              <w:rPr>
                <w:snapToGrid w:val="0"/>
              </w:rPr>
            </w:pPr>
            <w:r w:rsidRPr="00242DFD">
              <w:rPr>
                <w:snapToGrid w:val="0"/>
              </w:rPr>
              <w:t>28</w:t>
            </w:r>
          </w:p>
        </w:tc>
        <w:tc>
          <w:tcPr>
            <w:tcW w:w="1701" w:type="dxa"/>
            <w:tcBorders>
              <w:top w:val="single" w:sz="4" w:space="0" w:color="auto"/>
              <w:left w:val="single" w:sz="2" w:space="0" w:color="auto"/>
              <w:bottom w:val="single" w:sz="6" w:space="0" w:color="auto"/>
              <w:right w:val="single" w:sz="2" w:space="0" w:color="auto"/>
            </w:tcBorders>
          </w:tcPr>
          <w:p w14:paraId="7A91F2CF" w14:textId="77777777" w:rsidR="00FC41F8" w:rsidRPr="00242DFD" w:rsidRDefault="00FC41F8" w:rsidP="00501190">
            <w:pPr>
              <w:pStyle w:val="Tabletext"/>
              <w:jc w:val="center"/>
              <w:rPr>
                <w:snapToGrid w:val="0"/>
              </w:rPr>
            </w:pPr>
            <w:r w:rsidRPr="00242DFD">
              <w:rPr>
                <w:snapToGrid w:val="0"/>
              </w:rPr>
              <w:t>10</w:t>
            </w:r>
          </w:p>
        </w:tc>
      </w:tr>
    </w:tbl>
    <w:p w14:paraId="09AF3B7C" w14:textId="77777777" w:rsidR="00FC41F8" w:rsidRPr="00242DFD" w:rsidRDefault="00FC41F8" w:rsidP="00E509F1">
      <w:pPr>
        <w:tabs>
          <w:tab w:val="clear" w:pos="1134"/>
          <w:tab w:val="clear" w:pos="1871"/>
          <w:tab w:val="clear" w:pos="2268"/>
          <w:tab w:val="left" w:pos="794"/>
          <w:tab w:val="left" w:pos="1191"/>
          <w:tab w:val="left" w:pos="1588"/>
          <w:tab w:val="left" w:pos="1985"/>
        </w:tabs>
        <w:spacing w:before="0"/>
        <w:jc w:val="both"/>
        <w:rPr>
          <w:sz w:val="20"/>
        </w:rPr>
      </w:pPr>
    </w:p>
    <w:p w14:paraId="2289B0DB" w14:textId="77777777" w:rsidR="00FC41F8" w:rsidRPr="00242DFD" w:rsidRDefault="00FC41F8" w:rsidP="0075792C">
      <w:pPr>
        <w:pStyle w:val="TableNo"/>
        <w:rPr>
          <w:ins w:id="375" w:author="WG 5C-1" w:date="2022-11-15T18:53:00Z"/>
        </w:rPr>
      </w:pPr>
      <w:ins w:id="376" w:author="WG 5C-1" w:date="2022-11-15T18:53:00Z">
        <w:r w:rsidRPr="00242DFD">
          <w:t>TABLE 2</w:t>
        </w:r>
      </w:ins>
    </w:p>
    <w:p w14:paraId="17528CDD" w14:textId="21FCA33B" w:rsidR="00FC41F8" w:rsidRPr="00242DFD" w:rsidRDefault="00FC41F8" w:rsidP="0075792C">
      <w:pPr>
        <w:pStyle w:val="Tabletitle"/>
        <w:rPr>
          <w:ins w:id="377" w:author="WG 5C-1" w:date="2022-11-15T18:53:00Z"/>
        </w:rPr>
      </w:pPr>
      <w:bookmarkStart w:id="378" w:name="_Hlk79750486"/>
      <w:bookmarkStart w:id="379" w:name="_Hlk87533266"/>
      <w:ins w:id="380" w:author="WG 5C-1" w:date="2022-11-15T18:53:00Z">
        <w:r w:rsidRPr="001A5574">
          <w:rPr>
            <w:highlight w:val="yellow"/>
            <w:rPrChange w:id="381" w:author="USA" w:date="2023-03-16T05:52:00Z">
              <w:rPr/>
            </w:rPrChange>
          </w:rPr>
          <w:t>Typical</w:t>
        </w:r>
      </w:ins>
      <w:ins w:id="382" w:author="USA" w:date="2023-03-22T11:37:00Z">
        <w:r w:rsidR="00A53214">
          <w:t xml:space="preserve"> </w:t>
        </w:r>
      </w:ins>
      <w:ins w:id="383" w:author="WG 5C-1" w:date="2022-11-15T18:53:00Z">
        <w:del w:id="384" w:author="FCC" w:date="2023-03-21T19:44:00Z">
          <w:r w:rsidRPr="00242DFD" w:rsidDel="004D0545">
            <w:delText xml:space="preserve"> </w:delText>
          </w:r>
        </w:del>
        <w:r w:rsidRPr="00242DFD">
          <w:t>RF characteristic of enhanced HF systems</w:t>
        </w:r>
        <w:bookmarkEnd w:id="378"/>
        <w:r w:rsidRPr="00242DFD">
          <w:t xml:space="preserve"> for channel bandwidths of 3 to 48 kHz (transmitter)</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330"/>
        <w:gridCol w:w="1660"/>
        <w:gridCol w:w="1550"/>
        <w:gridCol w:w="2312"/>
        <w:gridCol w:w="1777"/>
      </w:tblGrid>
      <w:tr w:rsidR="00FC41F8" w:rsidRPr="00242DFD" w14:paraId="51935E69" w14:textId="77777777" w:rsidTr="00505D21">
        <w:trPr>
          <w:trHeight w:val="315"/>
          <w:jc w:val="center"/>
          <w:ins w:id="385" w:author="WG 5C-1" w:date="2022-11-15T18:53:00Z"/>
        </w:trPr>
        <w:tc>
          <w:tcPr>
            <w:tcW w:w="2330" w:type="dxa"/>
            <w:shd w:val="clear" w:color="auto" w:fill="auto"/>
            <w:hideMark/>
          </w:tcPr>
          <w:bookmarkEnd w:id="379"/>
          <w:p w14:paraId="54F2C2D1" w14:textId="77777777" w:rsidR="00FC41F8" w:rsidRPr="00242DFD" w:rsidRDefault="00FC41F8" w:rsidP="00505D21">
            <w:pPr>
              <w:pStyle w:val="Tablehead"/>
              <w:rPr>
                <w:ins w:id="386" w:author="WG 5C-1" w:date="2022-11-15T18:53:00Z"/>
                <w:rFonts w:eastAsia="Calibri"/>
              </w:rPr>
            </w:pPr>
            <w:ins w:id="387" w:author="WG 5C-1" w:date="2022-11-15T18:53:00Z">
              <w:r w:rsidRPr="00242DFD">
                <w:rPr>
                  <w:rFonts w:eastAsia="Calibri"/>
                </w:rPr>
                <w:t>Enhanced HF transmitter parameters</w:t>
              </w:r>
            </w:ins>
          </w:p>
        </w:tc>
        <w:tc>
          <w:tcPr>
            <w:tcW w:w="1660" w:type="dxa"/>
            <w:shd w:val="clear" w:color="auto" w:fill="auto"/>
            <w:hideMark/>
          </w:tcPr>
          <w:p w14:paraId="00289F2D" w14:textId="77777777" w:rsidR="00FC41F8" w:rsidRPr="00242DFD" w:rsidRDefault="00FC41F8" w:rsidP="00505D21">
            <w:pPr>
              <w:pStyle w:val="Tablehead"/>
              <w:rPr>
                <w:ins w:id="388" w:author="WG 5C-1" w:date="2022-11-15T18:53:00Z"/>
                <w:rFonts w:eastAsia="Calibri"/>
              </w:rPr>
            </w:pPr>
            <w:ins w:id="389" w:author="WG 5C-1" w:date="2022-11-15T18:53:00Z">
              <w:r w:rsidRPr="00242DFD">
                <w:rPr>
                  <w:rFonts w:eastAsia="Calibri"/>
                  <w:szCs w:val="22"/>
                </w:rPr>
                <w:t>Groundwave / Skywave</w:t>
              </w:r>
            </w:ins>
          </w:p>
        </w:tc>
        <w:tc>
          <w:tcPr>
            <w:tcW w:w="1550" w:type="dxa"/>
            <w:shd w:val="clear" w:color="auto" w:fill="auto"/>
            <w:hideMark/>
          </w:tcPr>
          <w:p w14:paraId="316F2D42" w14:textId="77777777" w:rsidR="00FC41F8" w:rsidRPr="00242DFD" w:rsidRDefault="00FC41F8" w:rsidP="00505D21">
            <w:pPr>
              <w:pStyle w:val="Tablehead"/>
              <w:rPr>
                <w:ins w:id="390" w:author="WG 5C-1" w:date="2022-11-15T18:53:00Z"/>
                <w:rFonts w:eastAsia="Calibri"/>
              </w:rPr>
            </w:pPr>
            <w:ins w:id="391" w:author="WG 5C-1" w:date="2022-11-15T18:53:00Z">
              <w:r w:rsidRPr="00242DFD">
                <w:rPr>
                  <w:rFonts w:eastAsia="Calibri"/>
                  <w:szCs w:val="22"/>
                </w:rPr>
                <w:t>NVIS / Groundwave</w:t>
              </w:r>
            </w:ins>
          </w:p>
        </w:tc>
        <w:tc>
          <w:tcPr>
            <w:tcW w:w="2312" w:type="dxa"/>
            <w:shd w:val="clear" w:color="auto" w:fill="auto"/>
            <w:hideMark/>
          </w:tcPr>
          <w:p w14:paraId="11280164" w14:textId="77777777" w:rsidR="00FC41F8" w:rsidRPr="00242DFD" w:rsidRDefault="00FC41F8" w:rsidP="00505D21">
            <w:pPr>
              <w:pStyle w:val="Tablehead"/>
              <w:rPr>
                <w:ins w:id="392" w:author="WG 5C-1" w:date="2022-11-15T18:53:00Z"/>
                <w:rFonts w:eastAsia="Calibri"/>
              </w:rPr>
            </w:pPr>
            <w:ins w:id="393" w:author="WG 5C-1" w:date="2022-11-15T18:53:00Z">
              <w:r w:rsidRPr="00242DFD">
                <w:rPr>
                  <w:rFonts w:eastAsia="Calibri"/>
                  <w:szCs w:val="22"/>
                </w:rPr>
                <w:t>Skywave / NVIS / Groundwave</w:t>
              </w:r>
            </w:ins>
          </w:p>
        </w:tc>
        <w:tc>
          <w:tcPr>
            <w:tcW w:w="1777" w:type="dxa"/>
            <w:shd w:val="clear" w:color="auto" w:fill="auto"/>
            <w:hideMark/>
          </w:tcPr>
          <w:p w14:paraId="46CA14F9" w14:textId="77777777" w:rsidR="00FC41F8" w:rsidRPr="00242DFD" w:rsidRDefault="00FC41F8" w:rsidP="00505D21">
            <w:pPr>
              <w:pStyle w:val="Tablehead"/>
              <w:rPr>
                <w:ins w:id="394" w:author="WG 5C-1" w:date="2022-11-15T18:53:00Z"/>
                <w:rFonts w:eastAsia="Calibri"/>
              </w:rPr>
            </w:pPr>
            <w:ins w:id="395" w:author="WG 5C-1" w:date="2022-11-15T18:53:00Z">
              <w:r w:rsidRPr="00242DFD">
                <w:rPr>
                  <w:rFonts w:eastAsia="Calibri"/>
                  <w:szCs w:val="22"/>
                </w:rPr>
                <w:t>Skywave</w:t>
              </w:r>
            </w:ins>
          </w:p>
        </w:tc>
      </w:tr>
      <w:tr w:rsidR="00FC41F8" w:rsidRPr="00242DFD" w14:paraId="5D236CEC" w14:textId="77777777" w:rsidTr="00505D21">
        <w:trPr>
          <w:trHeight w:val="300"/>
          <w:jc w:val="center"/>
          <w:ins w:id="396" w:author="WG 5C-1" w:date="2022-11-15T18:53:00Z"/>
        </w:trPr>
        <w:tc>
          <w:tcPr>
            <w:tcW w:w="2330" w:type="dxa"/>
            <w:shd w:val="clear" w:color="auto" w:fill="auto"/>
            <w:hideMark/>
          </w:tcPr>
          <w:p w14:paraId="1D99C6B3" w14:textId="1B5E6BF8" w:rsidR="00FC41F8" w:rsidRPr="00242DFD" w:rsidRDefault="00FC41F8" w:rsidP="00505D21">
            <w:pPr>
              <w:pStyle w:val="Tabletext"/>
              <w:rPr>
                <w:ins w:id="397" w:author="WG 5C-1" w:date="2022-11-15T18:53:00Z"/>
                <w:rFonts w:eastAsia="Calibri"/>
                <w:szCs w:val="22"/>
              </w:rPr>
            </w:pPr>
            <w:ins w:id="398" w:author="WG 5C-1" w:date="2022-11-15T18:53:00Z">
              <w:r w:rsidRPr="00242DFD">
                <w:rPr>
                  <w:rFonts w:eastAsia="Calibri"/>
                  <w:szCs w:val="22"/>
                </w:rPr>
                <w:t>Frequency band (MHz)</w:t>
              </w:r>
            </w:ins>
            <w:ins w:id="399" w:author="FCC" w:date="2023-03-21T19:40:00Z">
              <w:r w:rsidR="004D0545">
                <w:rPr>
                  <w:rFonts w:eastAsia="Calibri"/>
                  <w:szCs w:val="22"/>
                </w:rPr>
                <w:t xml:space="preserve"> range</w:t>
              </w:r>
            </w:ins>
          </w:p>
        </w:tc>
        <w:tc>
          <w:tcPr>
            <w:tcW w:w="1660" w:type="dxa"/>
            <w:shd w:val="clear" w:color="auto" w:fill="auto"/>
            <w:hideMark/>
          </w:tcPr>
          <w:p w14:paraId="2F6891BA" w14:textId="77777777" w:rsidR="00FC41F8" w:rsidRPr="00242DFD" w:rsidRDefault="00FC41F8" w:rsidP="00505D21">
            <w:pPr>
              <w:pStyle w:val="Tabletext"/>
              <w:jc w:val="center"/>
              <w:rPr>
                <w:ins w:id="400" w:author="WG 5C-1" w:date="2022-11-15T18:53:00Z"/>
                <w:rFonts w:eastAsia="Calibri"/>
                <w:szCs w:val="22"/>
              </w:rPr>
            </w:pPr>
            <w:ins w:id="401" w:author="WG 5C-1" w:date="2022-11-15T18:53:00Z">
              <w:r w:rsidRPr="00242DFD">
                <w:rPr>
                  <w:rFonts w:eastAsia="Calibri"/>
                  <w:szCs w:val="22"/>
                </w:rPr>
                <w:t>3-30</w:t>
              </w:r>
            </w:ins>
          </w:p>
        </w:tc>
        <w:tc>
          <w:tcPr>
            <w:tcW w:w="1550" w:type="dxa"/>
            <w:shd w:val="clear" w:color="auto" w:fill="auto"/>
            <w:hideMark/>
          </w:tcPr>
          <w:p w14:paraId="59AB5819" w14:textId="77777777" w:rsidR="00FC41F8" w:rsidRPr="00242DFD" w:rsidRDefault="00FC41F8" w:rsidP="00505D21">
            <w:pPr>
              <w:pStyle w:val="Tabletext"/>
              <w:jc w:val="center"/>
              <w:rPr>
                <w:ins w:id="402" w:author="WG 5C-1" w:date="2022-11-15T18:53:00Z"/>
                <w:rFonts w:eastAsia="Calibri"/>
                <w:szCs w:val="22"/>
              </w:rPr>
            </w:pPr>
            <w:ins w:id="403" w:author="WG 5C-1" w:date="2022-11-15T18:53:00Z">
              <w:r w:rsidRPr="00242DFD">
                <w:rPr>
                  <w:rFonts w:eastAsia="Calibri"/>
                  <w:szCs w:val="22"/>
                </w:rPr>
                <w:t>3-30</w:t>
              </w:r>
            </w:ins>
          </w:p>
        </w:tc>
        <w:tc>
          <w:tcPr>
            <w:tcW w:w="2312" w:type="dxa"/>
            <w:shd w:val="clear" w:color="auto" w:fill="auto"/>
            <w:hideMark/>
          </w:tcPr>
          <w:p w14:paraId="1D5F9485" w14:textId="77777777" w:rsidR="00FC41F8" w:rsidRPr="00242DFD" w:rsidRDefault="00FC41F8" w:rsidP="00505D21">
            <w:pPr>
              <w:pStyle w:val="Tabletext"/>
              <w:jc w:val="center"/>
              <w:rPr>
                <w:ins w:id="404" w:author="WG 5C-1" w:date="2022-11-15T18:53:00Z"/>
                <w:rFonts w:eastAsia="Calibri"/>
                <w:szCs w:val="22"/>
              </w:rPr>
            </w:pPr>
            <w:ins w:id="405" w:author="WG 5C-1" w:date="2022-11-15T18:53:00Z">
              <w:r w:rsidRPr="00242DFD">
                <w:rPr>
                  <w:rFonts w:eastAsia="Calibri"/>
                  <w:szCs w:val="22"/>
                </w:rPr>
                <w:t>3-30</w:t>
              </w:r>
            </w:ins>
          </w:p>
        </w:tc>
        <w:tc>
          <w:tcPr>
            <w:tcW w:w="1777" w:type="dxa"/>
            <w:shd w:val="clear" w:color="auto" w:fill="auto"/>
            <w:hideMark/>
          </w:tcPr>
          <w:p w14:paraId="76D17932" w14:textId="77777777" w:rsidR="00FC41F8" w:rsidRPr="00242DFD" w:rsidRDefault="00FC41F8" w:rsidP="00505D21">
            <w:pPr>
              <w:pStyle w:val="Tabletext"/>
              <w:jc w:val="center"/>
              <w:rPr>
                <w:ins w:id="406" w:author="WG 5C-1" w:date="2022-11-15T18:53:00Z"/>
                <w:rFonts w:eastAsia="Calibri"/>
                <w:szCs w:val="22"/>
              </w:rPr>
            </w:pPr>
            <w:ins w:id="407" w:author="WG 5C-1" w:date="2022-11-15T18:53:00Z">
              <w:r w:rsidRPr="00242DFD">
                <w:rPr>
                  <w:rFonts w:eastAsia="Calibri"/>
                  <w:szCs w:val="22"/>
                </w:rPr>
                <w:t>3-30</w:t>
              </w:r>
            </w:ins>
          </w:p>
        </w:tc>
      </w:tr>
      <w:tr w:rsidR="00FC41F8" w:rsidRPr="00242DFD" w14:paraId="5B714937" w14:textId="77777777" w:rsidTr="00505D21">
        <w:trPr>
          <w:trHeight w:val="300"/>
          <w:jc w:val="center"/>
          <w:ins w:id="408" w:author="WG 5C-1" w:date="2022-11-15T18:53:00Z"/>
        </w:trPr>
        <w:tc>
          <w:tcPr>
            <w:tcW w:w="2330" w:type="dxa"/>
            <w:shd w:val="clear" w:color="auto" w:fill="F2F2F2"/>
          </w:tcPr>
          <w:p w14:paraId="33167A05" w14:textId="77777777" w:rsidR="00FC41F8" w:rsidRPr="00242DFD" w:rsidRDefault="00FC41F8" w:rsidP="00505D21">
            <w:pPr>
              <w:pStyle w:val="Tabletext"/>
              <w:rPr>
                <w:ins w:id="409" w:author="WG 5C-1" w:date="2022-11-15T18:53:00Z"/>
                <w:rFonts w:eastAsia="Calibri"/>
                <w:szCs w:val="22"/>
              </w:rPr>
            </w:pPr>
            <w:ins w:id="410" w:author="WG 5C-1" w:date="2022-11-15T18:53:00Z">
              <w:r w:rsidRPr="00242DFD">
                <w:rPr>
                  <w:rFonts w:eastAsia="Calibri"/>
                  <w:szCs w:val="22"/>
                </w:rPr>
                <w:t>Channel bandwidth (kHz)</w:t>
              </w:r>
              <w:r w:rsidRPr="00242DFD">
                <w:rPr>
                  <w:rStyle w:val="FootnoteReference"/>
                  <w:rFonts w:eastAsia="Calibri"/>
                  <w:sz w:val="14"/>
                  <w:szCs w:val="14"/>
                </w:rPr>
                <w:footnoteReference w:id="3"/>
              </w:r>
              <w:r w:rsidRPr="00242DFD">
                <w:rPr>
                  <w:rFonts w:eastAsia="Calibri"/>
                  <w:szCs w:val="22"/>
                </w:rPr>
                <w:t xml:space="preserve"> </w:t>
              </w:r>
            </w:ins>
          </w:p>
        </w:tc>
        <w:tc>
          <w:tcPr>
            <w:tcW w:w="1660" w:type="dxa"/>
            <w:shd w:val="clear" w:color="auto" w:fill="F2F2F2"/>
            <w:hideMark/>
          </w:tcPr>
          <w:p w14:paraId="0053D4F5" w14:textId="77777777" w:rsidR="00FC41F8" w:rsidRPr="00242DFD" w:rsidRDefault="00FC41F8" w:rsidP="00505D21">
            <w:pPr>
              <w:pStyle w:val="Tabletext"/>
              <w:jc w:val="center"/>
              <w:rPr>
                <w:ins w:id="413" w:author="WG 5C-1" w:date="2022-11-15T18:53:00Z"/>
                <w:rFonts w:eastAsia="Calibri"/>
                <w:szCs w:val="22"/>
              </w:rPr>
            </w:pPr>
            <w:ins w:id="414" w:author="WG 5C-1" w:date="2022-11-15T18:53:00Z">
              <w:r w:rsidRPr="00242DFD">
                <w:rPr>
                  <w:rFonts w:eastAsia="Calibri"/>
                  <w:szCs w:val="22"/>
                </w:rPr>
                <w:t>Variable 3-48</w:t>
              </w:r>
            </w:ins>
          </w:p>
        </w:tc>
        <w:tc>
          <w:tcPr>
            <w:tcW w:w="1550" w:type="dxa"/>
            <w:shd w:val="clear" w:color="auto" w:fill="F2F2F2"/>
            <w:hideMark/>
          </w:tcPr>
          <w:p w14:paraId="2B1D64E4" w14:textId="77777777" w:rsidR="00FC41F8" w:rsidRPr="00242DFD" w:rsidRDefault="00FC41F8" w:rsidP="00505D21">
            <w:pPr>
              <w:pStyle w:val="Tabletext"/>
              <w:jc w:val="center"/>
              <w:rPr>
                <w:ins w:id="415" w:author="WG 5C-1" w:date="2022-11-15T18:53:00Z"/>
                <w:rFonts w:eastAsia="Calibri"/>
                <w:szCs w:val="22"/>
              </w:rPr>
            </w:pPr>
            <w:ins w:id="416" w:author="WG 5C-1" w:date="2022-11-15T18:53:00Z">
              <w:r w:rsidRPr="00242DFD">
                <w:rPr>
                  <w:rFonts w:eastAsia="Calibri"/>
                  <w:szCs w:val="22"/>
                </w:rPr>
                <w:t>Variable 3-48</w:t>
              </w:r>
            </w:ins>
          </w:p>
        </w:tc>
        <w:tc>
          <w:tcPr>
            <w:tcW w:w="2312" w:type="dxa"/>
            <w:shd w:val="clear" w:color="auto" w:fill="F2F2F2"/>
            <w:hideMark/>
          </w:tcPr>
          <w:p w14:paraId="21B446EA" w14:textId="77777777" w:rsidR="00FC41F8" w:rsidRPr="00242DFD" w:rsidRDefault="00FC41F8" w:rsidP="00505D21">
            <w:pPr>
              <w:pStyle w:val="Tabletext"/>
              <w:jc w:val="center"/>
              <w:rPr>
                <w:ins w:id="417" w:author="WG 5C-1" w:date="2022-11-15T18:53:00Z"/>
                <w:rFonts w:eastAsia="Calibri"/>
                <w:szCs w:val="22"/>
              </w:rPr>
            </w:pPr>
            <w:ins w:id="418" w:author="WG 5C-1" w:date="2022-11-15T18:53:00Z">
              <w:r w:rsidRPr="00242DFD">
                <w:rPr>
                  <w:rFonts w:eastAsia="Calibri"/>
                  <w:szCs w:val="22"/>
                </w:rPr>
                <w:t>Variable 3-48</w:t>
              </w:r>
            </w:ins>
          </w:p>
        </w:tc>
        <w:tc>
          <w:tcPr>
            <w:tcW w:w="1777" w:type="dxa"/>
            <w:shd w:val="clear" w:color="auto" w:fill="F2F2F2"/>
            <w:hideMark/>
          </w:tcPr>
          <w:p w14:paraId="1C1136D5" w14:textId="77777777" w:rsidR="00FC41F8" w:rsidRPr="00242DFD" w:rsidRDefault="00FC41F8" w:rsidP="00505D21">
            <w:pPr>
              <w:pStyle w:val="Tabletext"/>
              <w:jc w:val="center"/>
              <w:rPr>
                <w:ins w:id="419" w:author="WG 5C-1" w:date="2022-11-15T18:53:00Z"/>
                <w:rFonts w:eastAsia="Calibri"/>
                <w:szCs w:val="22"/>
              </w:rPr>
            </w:pPr>
            <w:ins w:id="420" w:author="WG 5C-1" w:date="2022-11-15T18:53:00Z">
              <w:r w:rsidRPr="00242DFD">
                <w:rPr>
                  <w:rFonts w:eastAsia="Calibri"/>
                  <w:szCs w:val="22"/>
                </w:rPr>
                <w:t>Variable 3-48</w:t>
              </w:r>
            </w:ins>
          </w:p>
        </w:tc>
      </w:tr>
      <w:tr w:rsidR="00FC41F8" w:rsidRPr="00242DFD" w14:paraId="7FC12D01" w14:textId="77777777" w:rsidTr="00505D21">
        <w:trPr>
          <w:trHeight w:val="300"/>
          <w:jc w:val="center"/>
          <w:ins w:id="421" w:author="WG 5C-1" w:date="2022-11-15T18:53:00Z"/>
        </w:trPr>
        <w:tc>
          <w:tcPr>
            <w:tcW w:w="2330" w:type="dxa"/>
            <w:shd w:val="clear" w:color="auto" w:fill="auto"/>
          </w:tcPr>
          <w:p w14:paraId="2412B9E5" w14:textId="77777777" w:rsidR="00FC41F8" w:rsidRPr="00242DFD" w:rsidRDefault="00FC41F8" w:rsidP="00505D21">
            <w:pPr>
              <w:pStyle w:val="Tabletext"/>
              <w:rPr>
                <w:ins w:id="422" w:author="WG 5C-1" w:date="2022-11-15T18:53:00Z"/>
                <w:rFonts w:eastAsia="Calibri"/>
                <w:szCs w:val="22"/>
              </w:rPr>
            </w:pPr>
            <w:ins w:id="423" w:author="WG 5C-1" w:date="2022-11-15T18:53:00Z">
              <w:r w:rsidRPr="00242DFD">
                <w:rPr>
                  <w:rFonts w:eastAsia="Calibri"/>
                  <w:szCs w:val="22"/>
                </w:rPr>
                <w:t>Transmitter power (dBW)</w:t>
              </w:r>
            </w:ins>
          </w:p>
        </w:tc>
        <w:tc>
          <w:tcPr>
            <w:tcW w:w="1660" w:type="dxa"/>
            <w:shd w:val="clear" w:color="auto" w:fill="auto"/>
          </w:tcPr>
          <w:p w14:paraId="7D7243C7" w14:textId="77777777" w:rsidR="00FC41F8" w:rsidRPr="00242DFD" w:rsidRDefault="00FC41F8" w:rsidP="00505D21">
            <w:pPr>
              <w:pStyle w:val="Tabletext"/>
              <w:jc w:val="center"/>
              <w:rPr>
                <w:ins w:id="424" w:author="WG 5C-1" w:date="2022-11-15T18:53:00Z"/>
                <w:rFonts w:eastAsia="Calibri"/>
                <w:szCs w:val="22"/>
              </w:rPr>
            </w:pPr>
            <w:ins w:id="425" w:author="WG 5C-1" w:date="2022-11-15T18:53:00Z">
              <w:r w:rsidRPr="00242DFD">
                <w:rPr>
                  <w:rFonts w:eastAsia="Calibri"/>
                  <w:szCs w:val="22"/>
                </w:rPr>
                <w:t>36</w:t>
              </w:r>
            </w:ins>
          </w:p>
        </w:tc>
        <w:tc>
          <w:tcPr>
            <w:tcW w:w="1550" w:type="dxa"/>
            <w:shd w:val="clear" w:color="auto" w:fill="auto"/>
          </w:tcPr>
          <w:p w14:paraId="239F3556" w14:textId="77777777" w:rsidR="00FC41F8" w:rsidRPr="00242DFD" w:rsidRDefault="00FC41F8" w:rsidP="00505D21">
            <w:pPr>
              <w:pStyle w:val="Tabletext"/>
              <w:jc w:val="center"/>
              <w:rPr>
                <w:ins w:id="426" w:author="WG 5C-1" w:date="2022-11-15T18:53:00Z"/>
                <w:rFonts w:eastAsia="Calibri"/>
                <w:szCs w:val="22"/>
              </w:rPr>
            </w:pPr>
            <w:ins w:id="427" w:author="WG 5C-1" w:date="2022-11-15T18:53:00Z">
              <w:r w:rsidRPr="00242DFD">
                <w:rPr>
                  <w:rFonts w:eastAsia="Calibri"/>
                  <w:szCs w:val="22"/>
                </w:rPr>
                <w:t>26</w:t>
              </w:r>
            </w:ins>
          </w:p>
        </w:tc>
        <w:tc>
          <w:tcPr>
            <w:tcW w:w="2312" w:type="dxa"/>
            <w:shd w:val="clear" w:color="auto" w:fill="auto"/>
          </w:tcPr>
          <w:p w14:paraId="2DCDEA74" w14:textId="77777777" w:rsidR="00FC41F8" w:rsidRPr="00242DFD" w:rsidRDefault="00FC41F8" w:rsidP="00505D21">
            <w:pPr>
              <w:pStyle w:val="Tabletext"/>
              <w:jc w:val="center"/>
              <w:rPr>
                <w:ins w:id="428" w:author="WG 5C-1" w:date="2022-11-15T18:53:00Z"/>
                <w:rFonts w:eastAsia="Calibri"/>
                <w:szCs w:val="22"/>
              </w:rPr>
            </w:pPr>
            <w:ins w:id="429" w:author="WG 5C-1" w:date="2022-11-15T18:53:00Z">
              <w:r w:rsidRPr="00242DFD">
                <w:rPr>
                  <w:rFonts w:eastAsia="Calibri"/>
                  <w:szCs w:val="22"/>
                </w:rPr>
                <w:t>36</w:t>
              </w:r>
            </w:ins>
          </w:p>
        </w:tc>
        <w:tc>
          <w:tcPr>
            <w:tcW w:w="1777" w:type="dxa"/>
            <w:shd w:val="clear" w:color="auto" w:fill="auto"/>
          </w:tcPr>
          <w:p w14:paraId="4FA81F2F" w14:textId="77777777" w:rsidR="00FC41F8" w:rsidRPr="00242DFD" w:rsidRDefault="00FC41F8" w:rsidP="00505D21">
            <w:pPr>
              <w:pStyle w:val="Tabletext"/>
              <w:jc w:val="center"/>
              <w:rPr>
                <w:ins w:id="430" w:author="WG 5C-1" w:date="2022-11-15T18:53:00Z"/>
                <w:rFonts w:eastAsia="Calibri"/>
                <w:szCs w:val="22"/>
              </w:rPr>
            </w:pPr>
            <w:ins w:id="431" w:author="WG 5C-1" w:date="2022-11-15T18:53:00Z">
              <w:r w:rsidRPr="00242DFD">
                <w:rPr>
                  <w:rFonts w:eastAsia="Calibri"/>
                  <w:szCs w:val="22"/>
                </w:rPr>
                <w:t>27</w:t>
              </w:r>
            </w:ins>
          </w:p>
        </w:tc>
      </w:tr>
      <w:tr w:rsidR="00FC41F8" w:rsidRPr="00242DFD" w14:paraId="0977A736" w14:textId="77777777" w:rsidTr="00505D21">
        <w:trPr>
          <w:trHeight w:val="300"/>
          <w:jc w:val="center"/>
          <w:ins w:id="432" w:author="WG 5C-1" w:date="2022-11-15T18:53:00Z"/>
        </w:trPr>
        <w:tc>
          <w:tcPr>
            <w:tcW w:w="2330" w:type="dxa"/>
            <w:shd w:val="clear" w:color="auto" w:fill="auto"/>
          </w:tcPr>
          <w:p w14:paraId="30E884E3" w14:textId="77777777" w:rsidR="00FC41F8" w:rsidRPr="00242DFD" w:rsidRDefault="00FC41F8" w:rsidP="00505D21">
            <w:pPr>
              <w:pStyle w:val="Tabletext"/>
              <w:rPr>
                <w:ins w:id="433" w:author="WG 5C-1" w:date="2022-11-15T18:53:00Z"/>
                <w:rFonts w:eastAsia="Calibri"/>
                <w:szCs w:val="22"/>
              </w:rPr>
            </w:pPr>
            <w:ins w:id="434" w:author="WG 5C-1" w:date="2022-11-15T18:53:00Z">
              <w:r w:rsidRPr="00242DFD">
                <w:rPr>
                  <w:rFonts w:eastAsia="Calibri"/>
                  <w:szCs w:val="22"/>
                </w:rPr>
                <w:t>Feeder loss (dB)</w:t>
              </w:r>
            </w:ins>
          </w:p>
        </w:tc>
        <w:tc>
          <w:tcPr>
            <w:tcW w:w="1660" w:type="dxa"/>
            <w:shd w:val="clear" w:color="auto" w:fill="auto"/>
          </w:tcPr>
          <w:p w14:paraId="633EC650" w14:textId="77777777" w:rsidR="00FC41F8" w:rsidRPr="00242DFD" w:rsidRDefault="00FC41F8" w:rsidP="00505D21">
            <w:pPr>
              <w:pStyle w:val="Tabletext"/>
              <w:jc w:val="center"/>
              <w:rPr>
                <w:ins w:id="435" w:author="WG 5C-1" w:date="2022-11-15T18:53:00Z"/>
                <w:rFonts w:eastAsia="Calibri"/>
                <w:szCs w:val="22"/>
              </w:rPr>
            </w:pPr>
            <w:ins w:id="436" w:author="WG 5C-1" w:date="2022-11-15T18:53:00Z">
              <w:r w:rsidRPr="00242DFD">
                <w:rPr>
                  <w:rFonts w:eastAsia="Calibri"/>
                  <w:szCs w:val="22"/>
                </w:rPr>
                <w:t>2.2</w:t>
              </w:r>
            </w:ins>
          </w:p>
        </w:tc>
        <w:tc>
          <w:tcPr>
            <w:tcW w:w="1550" w:type="dxa"/>
            <w:shd w:val="clear" w:color="auto" w:fill="auto"/>
          </w:tcPr>
          <w:p w14:paraId="7A4AE0B2" w14:textId="77777777" w:rsidR="00FC41F8" w:rsidRPr="00242DFD" w:rsidRDefault="00FC41F8" w:rsidP="00505D21">
            <w:pPr>
              <w:pStyle w:val="Tabletext"/>
              <w:jc w:val="center"/>
              <w:rPr>
                <w:ins w:id="437" w:author="WG 5C-1" w:date="2022-11-15T18:53:00Z"/>
                <w:rFonts w:eastAsia="Calibri"/>
                <w:szCs w:val="22"/>
              </w:rPr>
            </w:pPr>
            <w:ins w:id="438" w:author="WG 5C-1" w:date="2022-11-15T18:53:00Z">
              <w:r w:rsidRPr="00242DFD">
                <w:rPr>
                  <w:rFonts w:eastAsia="Calibri"/>
                  <w:szCs w:val="22"/>
                </w:rPr>
                <w:t>1.5</w:t>
              </w:r>
            </w:ins>
          </w:p>
        </w:tc>
        <w:tc>
          <w:tcPr>
            <w:tcW w:w="2312" w:type="dxa"/>
            <w:shd w:val="clear" w:color="auto" w:fill="auto"/>
          </w:tcPr>
          <w:p w14:paraId="259B139D" w14:textId="77777777" w:rsidR="00FC41F8" w:rsidRPr="00242DFD" w:rsidRDefault="00FC41F8" w:rsidP="00505D21">
            <w:pPr>
              <w:pStyle w:val="Tabletext"/>
              <w:jc w:val="center"/>
              <w:rPr>
                <w:ins w:id="439" w:author="WG 5C-1" w:date="2022-11-15T18:53:00Z"/>
                <w:rFonts w:eastAsia="Calibri"/>
                <w:szCs w:val="22"/>
              </w:rPr>
            </w:pPr>
            <w:ins w:id="440" w:author="WG 5C-1" w:date="2022-11-15T18:53:00Z">
              <w:r w:rsidRPr="00242DFD">
                <w:rPr>
                  <w:rFonts w:eastAsia="Calibri"/>
                  <w:szCs w:val="22"/>
                </w:rPr>
                <w:t>2.6</w:t>
              </w:r>
            </w:ins>
          </w:p>
        </w:tc>
        <w:tc>
          <w:tcPr>
            <w:tcW w:w="1777" w:type="dxa"/>
            <w:shd w:val="clear" w:color="auto" w:fill="auto"/>
          </w:tcPr>
          <w:p w14:paraId="494C26C1" w14:textId="77777777" w:rsidR="00FC41F8" w:rsidRPr="00242DFD" w:rsidRDefault="00FC41F8" w:rsidP="00505D21">
            <w:pPr>
              <w:pStyle w:val="Tabletext"/>
              <w:jc w:val="center"/>
              <w:rPr>
                <w:ins w:id="441" w:author="WG 5C-1" w:date="2022-11-15T18:53:00Z"/>
                <w:rFonts w:eastAsia="Calibri"/>
                <w:szCs w:val="22"/>
              </w:rPr>
            </w:pPr>
            <w:ins w:id="442" w:author="WG 5C-1" w:date="2022-11-15T18:53:00Z">
              <w:r w:rsidRPr="00242DFD">
                <w:rPr>
                  <w:rFonts w:eastAsia="Calibri"/>
                  <w:szCs w:val="22"/>
                </w:rPr>
                <w:t>1.1</w:t>
              </w:r>
            </w:ins>
          </w:p>
        </w:tc>
      </w:tr>
      <w:tr w:rsidR="00FC41F8" w:rsidRPr="00242DFD" w14:paraId="1E4FA2D9" w14:textId="77777777" w:rsidTr="00505D21">
        <w:trPr>
          <w:trHeight w:val="300"/>
          <w:jc w:val="center"/>
          <w:ins w:id="443" w:author="WG 5C-1" w:date="2022-11-15T18:53:00Z"/>
        </w:trPr>
        <w:tc>
          <w:tcPr>
            <w:tcW w:w="2330" w:type="dxa"/>
            <w:shd w:val="clear" w:color="auto" w:fill="auto"/>
          </w:tcPr>
          <w:p w14:paraId="4E568813" w14:textId="77777777" w:rsidR="00FC41F8" w:rsidRPr="00242DFD" w:rsidRDefault="00FC41F8" w:rsidP="00505D21">
            <w:pPr>
              <w:pStyle w:val="Tabletext"/>
              <w:rPr>
                <w:ins w:id="444" w:author="WG 5C-1" w:date="2022-11-15T18:53:00Z"/>
                <w:rFonts w:eastAsia="Calibri"/>
                <w:szCs w:val="22"/>
              </w:rPr>
            </w:pPr>
            <w:ins w:id="445" w:author="WG 5C-1" w:date="2022-11-15T18:53:00Z">
              <w:r w:rsidRPr="00242DFD">
                <w:rPr>
                  <w:rFonts w:eastAsia="Calibri"/>
                  <w:szCs w:val="22"/>
                </w:rPr>
                <w:t>Antenna gain (dBi)</w:t>
              </w:r>
            </w:ins>
          </w:p>
        </w:tc>
        <w:tc>
          <w:tcPr>
            <w:tcW w:w="1660" w:type="dxa"/>
            <w:shd w:val="clear" w:color="auto" w:fill="auto"/>
          </w:tcPr>
          <w:p w14:paraId="68AF295A" w14:textId="77777777" w:rsidR="00FC41F8" w:rsidRPr="00242DFD" w:rsidRDefault="00FC41F8" w:rsidP="00505D21">
            <w:pPr>
              <w:pStyle w:val="Tabletext"/>
              <w:jc w:val="center"/>
              <w:rPr>
                <w:ins w:id="446" w:author="WG 5C-1" w:date="2022-11-15T18:53:00Z"/>
                <w:rFonts w:eastAsia="Calibri"/>
                <w:szCs w:val="22"/>
              </w:rPr>
            </w:pPr>
            <w:ins w:id="447" w:author="WG 5C-1" w:date="2022-11-15T18:53:00Z">
              <w:r w:rsidRPr="00242DFD">
                <w:rPr>
                  <w:rFonts w:eastAsia="Calibri"/>
                  <w:szCs w:val="22"/>
                </w:rPr>
                <w:t>14.15</w:t>
              </w:r>
            </w:ins>
          </w:p>
        </w:tc>
        <w:tc>
          <w:tcPr>
            <w:tcW w:w="1550" w:type="dxa"/>
            <w:shd w:val="clear" w:color="auto" w:fill="auto"/>
          </w:tcPr>
          <w:p w14:paraId="22D2437B" w14:textId="77777777" w:rsidR="00FC41F8" w:rsidRPr="00242DFD" w:rsidRDefault="00FC41F8" w:rsidP="00505D21">
            <w:pPr>
              <w:pStyle w:val="Tabletext"/>
              <w:jc w:val="center"/>
              <w:rPr>
                <w:ins w:id="448" w:author="WG 5C-1" w:date="2022-11-15T18:53:00Z"/>
                <w:rFonts w:eastAsia="Calibri"/>
                <w:szCs w:val="22"/>
              </w:rPr>
            </w:pPr>
            <w:ins w:id="449" w:author="WG 5C-1" w:date="2022-11-15T18:53:00Z">
              <w:r w:rsidRPr="00242DFD">
                <w:rPr>
                  <w:rFonts w:eastAsia="Calibri"/>
                  <w:szCs w:val="22"/>
                </w:rPr>
                <w:t>4.15</w:t>
              </w:r>
            </w:ins>
          </w:p>
        </w:tc>
        <w:tc>
          <w:tcPr>
            <w:tcW w:w="2312" w:type="dxa"/>
            <w:shd w:val="clear" w:color="auto" w:fill="auto"/>
          </w:tcPr>
          <w:p w14:paraId="77737ABB" w14:textId="77777777" w:rsidR="00FC41F8" w:rsidRPr="00242DFD" w:rsidRDefault="00FC41F8" w:rsidP="00505D21">
            <w:pPr>
              <w:pStyle w:val="Tabletext"/>
              <w:jc w:val="center"/>
              <w:rPr>
                <w:ins w:id="450" w:author="WG 5C-1" w:date="2022-11-15T18:53:00Z"/>
                <w:rFonts w:eastAsia="Calibri"/>
                <w:szCs w:val="22"/>
              </w:rPr>
            </w:pPr>
            <w:ins w:id="451" w:author="WG 5C-1" w:date="2022-11-15T18:53:00Z">
              <w:r w:rsidRPr="00242DFD">
                <w:rPr>
                  <w:rFonts w:eastAsia="Calibri"/>
                  <w:szCs w:val="22"/>
                </w:rPr>
                <w:t>11.15</w:t>
              </w:r>
            </w:ins>
          </w:p>
        </w:tc>
        <w:tc>
          <w:tcPr>
            <w:tcW w:w="1777" w:type="dxa"/>
            <w:shd w:val="clear" w:color="auto" w:fill="auto"/>
          </w:tcPr>
          <w:p w14:paraId="243848DA" w14:textId="77777777" w:rsidR="00FC41F8" w:rsidRPr="00242DFD" w:rsidRDefault="00FC41F8" w:rsidP="00505D21">
            <w:pPr>
              <w:pStyle w:val="Tabletext"/>
              <w:jc w:val="center"/>
              <w:rPr>
                <w:ins w:id="452" w:author="WG 5C-1" w:date="2022-11-15T18:53:00Z"/>
                <w:rFonts w:eastAsia="Calibri"/>
                <w:szCs w:val="22"/>
              </w:rPr>
            </w:pPr>
            <w:ins w:id="453" w:author="WG 5C-1" w:date="2022-11-15T18:53:00Z">
              <w:r w:rsidRPr="00242DFD">
                <w:rPr>
                  <w:rFonts w:eastAsia="Calibri"/>
                  <w:szCs w:val="22"/>
                </w:rPr>
                <w:t>2.15</w:t>
              </w:r>
            </w:ins>
          </w:p>
        </w:tc>
      </w:tr>
      <w:tr w:rsidR="00FC41F8" w:rsidRPr="00242DFD" w14:paraId="10257953" w14:textId="77777777" w:rsidTr="00505D21">
        <w:trPr>
          <w:trHeight w:val="300"/>
          <w:jc w:val="center"/>
          <w:ins w:id="454" w:author="WG 5C-1" w:date="2022-11-15T18:53:00Z"/>
        </w:trPr>
        <w:tc>
          <w:tcPr>
            <w:tcW w:w="2330" w:type="dxa"/>
            <w:shd w:val="clear" w:color="auto" w:fill="auto"/>
          </w:tcPr>
          <w:p w14:paraId="70271587" w14:textId="77777777" w:rsidR="00FC41F8" w:rsidRPr="00242DFD" w:rsidRDefault="00FC41F8" w:rsidP="00505D21">
            <w:pPr>
              <w:pStyle w:val="Tabletext"/>
              <w:rPr>
                <w:ins w:id="455" w:author="WG 5C-1" w:date="2022-11-15T18:53:00Z"/>
                <w:rFonts w:eastAsia="Calibri"/>
                <w:szCs w:val="22"/>
              </w:rPr>
            </w:pPr>
            <w:ins w:id="456" w:author="WG 5C-1" w:date="2022-11-15T18:53:00Z">
              <w:r w:rsidRPr="00242DFD">
                <w:rPr>
                  <w:rFonts w:eastAsia="Calibri"/>
                  <w:szCs w:val="22"/>
                </w:rPr>
                <w:t>Antenna height (m)</w:t>
              </w:r>
            </w:ins>
          </w:p>
        </w:tc>
        <w:tc>
          <w:tcPr>
            <w:tcW w:w="1660" w:type="dxa"/>
            <w:shd w:val="clear" w:color="auto" w:fill="auto"/>
          </w:tcPr>
          <w:p w14:paraId="2671CCD0" w14:textId="77777777" w:rsidR="00FC41F8" w:rsidRPr="00242DFD" w:rsidRDefault="00FC41F8" w:rsidP="00505D21">
            <w:pPr>
              <w:pStyle w:val="Tabletext"/>
              <w:jc w:val="center"/>
              <w:rPr>
                <w:ins w:id="457" w:author="WG 5C-1" w:date="2022-11-15T18:53:00Z"/>
                <w:rFonts w:eastAsia="Calibri"/>
                <w:szCs w:val="22"/>
              </w:rPr>
            </w:pPr>
            <w:ins w:id="458" w:author="WG 5C-1" w:date="2022-11-15T18:53:00Z">
              <w:r w:rsidRPr="00242DFD">
                <w:rPr>
                  <w:rFonts w:eastAsia="Calibri"/>
                  <w:szCs w:val="22"/>
                </w:rPr>
                <w:t>64</w:t>
              </w:r>
            </w:ins>
          </w:p>
        </w:tc>
        <w:tc>
          <w:tcPr>
            <w:tcW w:w="1550" w:type="dxa"/>
            <w:shd w:val="clear" w:color="auto" w:fill="auto"/>
          </w:tcPr>
          <w:p w14:paraId="76CB0946" w14:textId="77777777" w:rsidR="00FC41F8" w:rsidRPr="00242DFD" w:rsidRDefault="00FC41F8" w:rsidP="00505D21">
            <w:pPr>
              <w:pStyle w:val="Tabletext"/>
              <w:jc w:val="center"/>
              <w:rPr>
                <w:ins w:id="459" w:author="WG 5C-1" w:date="2022-11-15T18:53:00Z"/>
                <w:rFonts w:eastAsia="Calibri"/>
                <w:szCs w:val="22"/>
              </w:rPr>
            </w:pPr>
            <w:ins w:id="460" w:author="WG 5C-1" w:date="2022-11-15T18:53:00Z">
              <w:r w:rsidRPr="00242DFD">
                <w:rPr>
                  <w:rFonts w:eastAsia="Calibri"/>
                  <w:szCs w:val="22"/>
                </w:rPr>
                <w:t>3.65</w:t>
              </w:r>
            </w:ins>
          </w:p>
        </w:tc>
        <w:tc>
          <w:tcPr>
            <w:tcW w:w="2312" w:type="dxa"/>
            <w:shd w:val="clear" w:color="auto" w:fill="auto"/>
          </w:tcPr>
          <w:p w14:paraId="662FA7BB" w14:textId="77777777" w:rsidR="00FC41F8" w:rsidRPr="00242DFD" w:rsidRDefault="00FC41F8" w:rsidP="00505D21">
            <w:pPr>
              <w:pStyle w:val="Tabletext"/>
              <w:jc w:val="center"/>
              <w:rPr>
                <w:ins w:id="461" w:author="WG 5C-1" w:date="2022-11-15T18:53:00Z"/>
                <w:rFonts w:eastAsia="Calibri"/>
                <w:szCs w:val="22"/>
              </w:rPr>
            </w:pPr>
            <w:ins w:id="462" w:author="WG 5C-1" w:date="2022-11-15T18:53:00Z">
              <w:r w:rsidRPr="00242DFD">
                <w:rPr>
                  <w:rFonts w:eastAsia="Calibri"/>
                  <w:szCs w:val="22"/>
                </w:rPr>
                <w:t>28.04</w:t>
              </w:r>
            </w:ins>
          </w:p>
        </w:tc>
        <w:tc>
          <w:tcPr>
            <w:tcW w:w="1777" w:type="dxa"/>
            <w:shd w:val="clear" w:color="auto" w:fill="auto"/>
          </w:tcPr>
          <w:p w14:paraId="4D42A0F3" w14:textId="77777777" w:rsidR="00FC41F8" w:rsidRPr="00242DFD" w:rsidRDefault="00FC41F8" w:rsidP="00505D21">
            <w:pPr>
              <w:pStyle w:val="Tabletext"/>
              <w:jc w:val="center"/>
              <w:rPr>
                <w:ins w:id="463" w:author="WG 5C-1" w:date="2022-11-15T18:53:00Z"/>
                <w:rFonts w:eastAsia="Calibri"/>
                <w:szCs w:val="22"/>
              </w:rPr>
            </w:pPr>
            <w:ins w:id="464" w:author="WG 5C-1" w:date="2022-11-15T18:53:00Z">
              <w:r w:rsidRPr="00242DFD">
                <w:rPr>
                  <w:rFonts w:eastAsia="Calibri"/>
                  <w:szCs w:val="22"/>
                </w:rPr>
                <w:t>1.21</w:t>
              </w:r>
            </w:ins>
          </w:p>
        </w:tc>
      </w:tr>
      <w:tr w:rsidR="00FC41F8" w:rsidRPr="00242DFD" w14:paraId="1C5E5AA1" w14:textId="77777777" w:rsidTr="00505D21">
        <w:trPr>
          <w:trHeight w:val="300"/>
          <w:jc w:val="center"/>
          <w:ins w:id="465" w:author="WG 5C-1" w:date="2022-11-15T18:53:00Z"/>
        </w:trPr>
        <w:tc>
          <w:tcPr>
            <w:tcW w:w="2330" w:type="dxa"/>
            <w:shd w:val="clear" w:color="auto" w:fill="auto"/>
          </w:tcPr>
          <w:p w14:paraId="08AC1FFA" w14:textId="77777777" w:rsidR="00FC41F8" w:rsidRPr="00242DFD" w:rsidRDefault="00FC41F8" w:rsidP="00505D21">
            <w:pPr>
              <w:pStyle w:val="Tabletext"/>
              <w:rPr>
                <w:ins w:id="466" w:author="WG 5C-1" w:date="2022-11-15T18:53:00Z"/>
                <w:rFonts w:eastAsia="Calibri"/>
                <w:szCs w:val="22"/>
              </w:rPr>
            </w:pPr>
            <w:ins w:id="467" w:author="WG 5C-1" w:date="2022-11-15T18:53:00Z">
              <w:r w:rsidRPr="00242DFD">
                <w:rPr>
                  <w:rFonts w:eastAsia="Calibri"/>
                  <w:szCs w:val="22"/>
                </w:rPr>
                <w:t>Antenna polarization</w:t>
              </w:r>
            </w:ins>
          </w:p>
        </w:tc>
        <w:tc>
          <w:tcPr>
            <w:tcW w:w="1660" w:type="dxa"/>
            <w:shd w:val="clear" w:color="auto" w:fill="auto"/>
            <w:hideMark/>
          </w:tcPr>
          <w:p w14:paraId="4E535D7C" w14:textId="77777777" w:rsidR="00FC41F8" w:rsidRPr="00242DFD" w:rsidRDefault="00FC41F8" w:rsidP="00505D21">
            <w:pPr>
              <w:pStyle w:val="Tabletext"/>
              <w:jc w:val="center"/>
              <w:rPr>
                <w:ins w:id="468" w:author="WG 5C-1" w:date="2022-11-15T18:53:00Z"/>
                <w:rFonts w:eastAsia="Calibri"/>
                <w:szCs w:val="22"/>
              </w:rPr>
            </w:pPr>
            <w:ins w:id="469" w:author="WG 5C-1" w:date="2022-11-15T18:53:00Z">
              <w:r w:rsidRPr="00242DFD">
                <w:rPr>
                  <w:rFonts w:eastAsia="Calibri"/>
                  <w:szCs w:val="22"/>
                </w:rPr>
                <w:t>Vertical</w:t>
              </w:r>
            </w:ins>
          </w:p>
        </w:tc>
        <w:tc>
          <w:tcPr>
            <w:tcW w:w="1550" w:type="dxa"/>
            <w:shd w:val="clear" w:color="auto" w:fill="auto"/>
            <w:hideMark/>
          </w:tcPr>
          <w:p w14:paraId="6F364991" w14:textId="77777777" w:rsidR="00FC41F8" w:rsidRPr="00242DFD" w:rsidRDefault="00FC41F8" w:rsidP="00505D21">
            <w:pPr>
              <w:pStyle w:val="Tabletext"/>
              <w:jc w:val="center"/>
              <w:rPr>
                <w:ins w:id="470" w:author="WG 5C-1" w:date="2022-11-15T18:53:00Z"/>
                <w:rFonts w:eastAsia="Calibri"/>
                <w:szCs w:val="22"/>
              </w:rPr>
            </w:pPr>
            <w:ins w:id="471" w:author="WG 5C-1" w:date="2022-11-15T18:53:00Z">
              <w:r w:rsidRPr="00242DFD">
                <w:rPr>
                  <w:rFonts w:eastAsia="Calibri"/>
                  <w:szCs w:val="22"/>
                </w:rPr>
                <w:t>Vertical</w:t>
              </w:r>
            </w:ins>
          </w:p>
        </w:tc>
        <w:tc>
          <w:tcPr>
            <w:tcW w:w="2312" w:type="dxa"/>
            <w:shd w:val="clear" w:color="auto" w:fill="auto"/>
            <w:hideMark/>
          </w:tcPr>
          <w:p w14:paraId="10B1329E" w14:textId="77777777" w:rsidR="00FC41F8" w:rsidRPr="00242DFD" w:rsidRDefault="00FC41F8" w:rsidP="00505D21">
            <w:pPr>
              <w:pStyle w:val="Tabletext"/>
              <w:jc w:val="center"/>
              <w:rPr>
                <w:ins w:id="472" w:author="WG 5C-1" w:date="2022-11-15T18:53:00Z"/>
                <w:rFonts w:eastAsia="Calibri"/>
                <w:szCs w:val="22"/>
              </w:rPr>
            </w:pPr>
            <w:ins w:id="473" w:author="WG 5C-1" w:date="2022-11-15T18:53:00Z">
              <w:r w:rsidRPr="00242DFD">
                <w:rPr>
                  <w:rFonts w:eastAsia="Calibri"/>
                  <w:szCs w:val="22"/>
                </w:rPr>
                <w:t>Vertical</w:t>
              </w:r>
            </w:ins>
          </w:p>
        </w:tc>
        <w:tc>
          <w:tcPr>
            <w:tcW w:w="1777" w:type="dxa"/>
            <w:shd w:val="clear" w:color="auto" w:fill="auto"/>
            <w:hideMark/>
          </w:tcPr>
          <w:p w14:paraId="78EFA373" w14:textId="77777777" w:rsidR="00FC41F8" w:rsidRPr="00242DFD" w:rsidRDefault="00FC41F8" w:rsidP="00505D21">
            <w:pPr>
              <w:pStyle w:val="Tabletext"/>
              <w:jc w:val="center"/>
              <w:rPr>
                <w:ins w:id="474" w:author="WG 5C-1" w:date="2022-11-15T18:53:00Z"/>
                <w:rFonts w:eastAsia="Calibri"/>
                <w:szCs w:val="22"/>
              </w:rPr>
            </w:pPr>
            <w:ins w:id="475" w:author="WG 5C-1" w:date="2022-11-15T18:53:00Z">
              <w:r w:rsidRPr="00242DFD">
                <w:rPr>
                  <w:rFonts w:eastAsia="Calibri"/>
                  <w:szCs w:val="22"/>
                </w:rPr>
                <w:t>Horizontal</w:t>
              </w:r>
            </w:ins>
          </w:p>
        </w:tc>
      </w:tr>
      <w:tr w:rsidR="00FC41F8" w:rsidRPr="00242DFD" w14:paraId="44EC66C7" w14:textId="77777777" w:rsidTr="00505D21">
        <w:trPr>
          <w:trHeight w:val="300"/>
          <w:jc w:val="center"/>
          <w:ins w:id="476" w:author="WG 5C-1" w:date="2022-11-15T18:53:00Z"/>
        </w:trPr>
        <w:tc>
          <w:tcPr>
            <w:tcW w:w="2330" w:type="dxa"/>
            <w:shd w:val="clear" w:color="auto" w:fill="auto"/>
            <w:hideMark/>
          </w:tcPr>
          <w:p w14:paraId="6AC7A309" w14:textId="77777777" w:rsidR="00FC41F8" w:rsidRPr="00242DFD" w:rsidRDefault="00FC41F8" w:rsidP="00505D21">
            <w:pPr>
              <w:pStyle w:val="Tabletext"/>
              <w:rPr>
                <w:ins w:id="477" w:author="WG 5C-1" w:date="2022-11-15T18:53:00Z"/>
                <w:rFonts w:eastAsia="Calibri"/>
                <w:szCs w:val="22"/>
              </w:rPr>
            </w:pPr>
            <w:ins w:id="478" w:author="WG 5C-1" w:date="2022-11-15T18:53:00Z">
              <w:r w:rsidRPr="00242DFD">
                <w:rPr>
                  <w:rFonts w:eastAsia="Calibri"/>
                  <w:szCs w:val="22"/>
                </w:rPr>
                <w:lastRenderedPageBreak/>
                <w:t>Antenna type</w:t>
              </w:r>
            </w:ins>
          </w:p>
        </w:tc>
        <w:tc>
          <w:tcPr>
            <w:tcW w:w="1660" w:type="dxa"/>
            <w:shd w:val="clear" w:color="auto" w:fill="auto"/>
            <w:hideMark/>
          </w:tcPr>
          <w:p w14:paraId="07C6743A" w14:textId="77777777" w:rsidR="00FC41F8" w:rsidRPr="00242DFD" w:rsidRDefault="00FC41F8" w:rsidP="00505D21">
            <w:pPr>
              <w:pStyle w:val="Tabletext"/>
              <w:jc w:val="center"/>
              <w:rPr>
                <w:ins w:id="479" w:author="WG 5C-1" w:date="2022-11-15T18:53:00Z"/>
                <w:rFonts w:eastAsia="Calibri"/>
                <w:szCs w:val="22"/>
              </w:rPr>
            </w:pPr>
            <w:ins w:id="480" w:author="WG 5C-1" w:date="2022-11-15T18:53:00Z">
              <w:r w:rsidRPr="00242DFD">
                <w:rPr>
                  <w:rFonts w:eastAsia="Calibri"/>
                  <w:szCs w:val="22"/>
                </w:rPr>
                <w:t>Broadband Omni</w:t>
              </w:r>
            </w:ins>
          </w:p>
        </w:tc>
        <w:tc>
          <w:tcPr>
            <w:tcW w:w="1550" w:type="dxa"/>
            <w:shd w:val="clear" w:color="auto" w:fill="auto"/>
            <w:hideMark/>
          </w:tcPr>
          <w:p w14:paraId="63659488" w14:textId="77777777" w:rsidR="00FC41F8" w:rsidRPr="00242DFD" w:rsidRDefault="00FC41F8" w:rsidP="00505D21">
            <w:pPr>
              <w:pStyle w:val="Tabletext"/>
              <w:jc w:val="center"/>
              <w:rPr>
                <w:ins w:id="481" w:author="WG 5C-1" w:date="2022-11-15T18:53:00Z"/>
                <w:rFonts w:eastAsia="Calibri"/>
                <w:szCs w:val="22"/>
              </w:rPr>
            </w:pPr>
            <w:ins w:id="482" w:author="WG 5C-1" w:date="2022-11-15T18:53:00Z">
              <w:r w:rsidRPr="00242DFD">
                <w:rPr>
                  <w:rFonts w:eastAsia="Calibri"/>
                  <w:szCs w:val="22"/>
                </w:rPr>
                <w:t>Narrowband Monopole</w:t>
              </w:r>
            </w:ins>
          </w:p>
        </w:tc>
        <w:tc>
          <w:tcPr>
            <w:tcW w:w="2312" w:type="dxa"/>
            <w:shd w:val="clear" w:color="auto" w:fill="auto"/>
            <w:hideMark/>
          </w:tcPr>
          <w:p w14:paraId="4B001FD7" w14:textId="77777777" w:rsidR="00FC41F8" w:rsidRPr="00242DFD" w:rsidRDefault="00FC41F8" w:rsidP="00505D21">
            <w:pPr>
              <w:pStyle w:val="Tabletext"/>
              <w:jc w:val="center"/>
              <w:rPr>
                <w:ins w:id="483" w:author="WG 5C-1" w:date="2022-11-15T18:53:00Z"/>
                <w:rFonts w:eastAsia="Calibri"/>
                <w:szCs w:val="22"/>
              </w:rPr>
            </w:pPr>
            <w:ins w:id="484" w:author="WG 5C-1" w:date="2022-11-15T18:53:00Z">
              <w:r w:rsidRPr="00242DFD">
                <w:rPr>
                  <w:rFonts w:eastAsia="Calibri"/>
                  <w:szCs w:val="22"/>
                </w:rPr>
                <w:t>Broadband Dual Fan-Wire</w:t>
              </w:r>
            </w:ins>
          </w:p>
        </w:tc>
        <w:tc>
          <w:tcPr>
            <w:tcW w:w="1777" w:type="dxa"/>
            <w:shd w:val="clear" w:color="auto" w:fill="auto"/>
            <w:hideMark/>
          </w:tcPr>
          <w:p w14:paraId="5ED24D4D" w14:textId="77777777" w:rsidR="00FC41F8" w:rsidRPr="00242DFD" w:rsidRDefault="00FC41F8" w:rsidP="00505D21">
            <w:pPr>
              <w:pStyle w:val="Tabletext"/>
              <w:jc w:val="center"/>
              <w:rPr>
                <w:ins w:id="485" w:author="WG 5C-1" w:date="2022-11-15T18:53:00Z"/>
                <w:rFonts w:eastAsia="Calibri"/>
                <w:szCs w:val="22"/>
              </w:rPr>
            </w:pPr>
            <w:ins w:id="486" w:author="WG 5C-1" w:date="2022-11-15T18:53:00Z">
              <w:r w:rsidRPr="00242DFD">
                <w:rPr>
                  <w:rFonts w:eastAsia="Calibri"/>
                  <w:szCs w:val="22"/>
                </w:rPr>
                <w:t>Narrowband Dipole</w:t>
              </w:r>
            </w:ins>
          </w:p>
        </w:tc>
      </w:tr>
      <w:tr w:rsidR="00FC41F8" w:rsidRPr="00242DFD" w14:paraId="5C28ED2D" w14:textId="77777777" w:rsidTr="00505D21">
        <w:trPr>
          <w:trHeight w:val="300"/>
          <w:jc w:val="center"/>
          <w:ins w:id="487" w:author="WG 5C-1" w:date="2022-11-15T18:53:00Z"/>
        </w:trPr>
        <w:tc>
          <w:tcPr>
            <w:tcW w:w="2330" w:type="dxa"/>
            <w:shd w:val="clear" w:color="auto" w:fill="auto"/>
            <w:hideMark/>
          </w:tcPr>
          <w:p w14:paraId="3C2FB809" w14:textId="77777777" w:rsidR="00FC41F8" w:rsidRPr="00242DFD" w:rsidRDefault="00FC41F8" w:rsidP="00505D21">
            <w:pPr>
              <w:pStyle w:val="Tabletext"/>
              <w:rPr>
                <w:ins w:id="488" w:author="WG 5C-1" w:date="2022-11-15T18:53:00Z"/>
                <w:rFonts w:eastAsia="Calibri"/>
                <w:szCs w:val="22"/>
              </w:rPr>
            </w:pPr>
            <w:ins w:id="489" w:author="WG 5C-1" w:date="2022-11-15T18:53:00Z">
              <w:r w:rsidRPr="00242DFD">
                <w:rPr>
                  <w:rFonts w:eastAsia="Calibri"/>
                  <w:szCs w:val="22"/>
                </w:rPr>
                <w:t>Maximum e.i.r.p. (dBW)</w:t>
              </w:r>
            </w:ins>
          </w:p>
        </w:tc>
        <w:tc>
          <w:tcPr>
            <w:tcW w:w="1660" w:type="dxa"/>
            <w:shd w:val="clear" w:color="auto" w:fill="auto"/>
            <w:hideMark/>
          </w:tcPr>
          <w:p w14:paraId="0DB3FFA6" w14:textId="77777777" w:rsidR="00FC41F8" w:rsidRPr="00242DFD" w:rsidRDefault="00FC41F8" w:rsidP="00505D21">
            <w:pPr>
              <w:pStyle w:val="Tabletext"/>
              <w:jc w:val="center"/>
              <w:rPr>
                <w:ins w:id="490" w:author="WG 5C-1" w:date="2022-11-15T18:53:00Z"/>
                <w:rFonts w:eastAsia="Calibri"/>
                <w:szCs w:val="22"/>
              </w:rPr>
            </w:pPr>
            <w:ins w:id="491" w:author="WG 5C-1" w:date="2022-11-15T18:53:00Z">
              <w:r w:rsidRPr="00242DFD">
                <w:rPr>
                  <w:rFonts w:eastAsia="Calibri"/>
                  <w:szCs w:val="22"/>
                </w:rPr>
                <w:t>34.2</w:t>
              </w:r>
            </w:ins>
          </w:p>
        </w:tc>
        <w:tc>
          <w:tcPr>
            <w:tcW w:w="1550" w:type="dxa"/>
            <w:shd w:val="clear" w:color="auto" w:fill="auto"/>
            <w:hideMark/>
          </w:tcPr>
          <w:p w14:paraId="4D6336A1" w14:textId="77777777" w:rsidR="00FC41F8" w:rsidRPr="00242DFD" w:rsidRDefault="00FC41F8" w:rsidP="00505D21">
            <w:pPr>
              <w:pStyle w:val="Tabletext"/>
              <w:jc w:val="center"/>
              <w:rPr>
                <w:ins w:id="492" w:author="WG 5C-1" w:date="2022-11-15T18:53:00Z"/>
                <w:rFonts w:eastAsia="Calibri"/>
                <w:szCs w:val="22"/>
              </w:rPr>
            </w:pPr>
            <w:ins w:id="493" w:author="WG 5C-1" w:date="2022-11-15T18:53:00Z">
              <w:r w:rsidRPr="00242DFD">
                <w:rPr>
                  <w:rFonts w:eastAsia="Calibri"/>
                  <w:szCs w:val="22"/>
                </w:rPr>
                <w:t>24.2</w:t>
              </w:r>
            </w:ins>
          </w:p>
        </w:tc>
        <w:tc>
          <w:tcPr>
            <w:tcW w:w="2312" w:type="dxa"/>
            <w:shd w:val="clear" w:color="auto" w:fill="auto"/>
            <w:hideMark/>
          </w:tcPr>
          <w:p w14:paraId="7233A896" w14:textId="77777777" w:rsidR="00FC41F8" w:rsidRPr="00242DFD" w:rsidRDefault="00FC41F8" w:rsidP="00505D21">
            <w:pPr>
              <w:pStyle w:val="Tabletext"/>
              <w:jc w:val="center"/>
              <w:rPr>
                <w:ins w:id="494" w:author="WG 5C-1" w:date="2022-11-15T18:53:00Z"/>
                <w:rFonts w:eastAsia="Calibri"/>
                <w:szCs w:val="22"/>
              </w:rPr>
            </w:pPr>
            <w:ins w:id="495" w:author="WG 5C-1" w:date="2022-11-15T18:53:00Z">
              <w:r w:rsidRPr="00242DFD">
                <w:rPr>
                  <w:rFonts w:eastAsia="Calibri"/>
                  <w:szCs w:val="22"/>
                </w:rPr>
                <w:t>35.7</w:t>
              </w:r>
            </w:ins>
          </w:p>
        </w:tc>
        <w:tc>
          <w:tcPr>
            <w:tcW w:w="1777" w:type="dxa"/>
            <w:shd w:val="clear" w:color="auto" w:fill="auto"/>
            <w:hideMark/>
          </w:tcPr>
          <w:p w14:paraId="42D76420" w14:textId="77777777" w:rsidR="00FC41F8" w:rsidRPr="00242DFD" w:rsidRDefault="00FC41F8" w:rsidP="00505D21">
            <w:pPr>
              <w:pStyle w:val="Tabletext"/>
              <w:jc w:val="center"/>
              <w:rPr>
                <w:ins w:id="496" w:author="WG 5C-1" w:date="2022-11-15T18:53:00Z"/>
                <w:rFonts w:eastAsia="Calibri"/>
                <w:szCs w:val="22"/>
              </w:rPr>
            </w:pPr>
            <w:ins w:id="497" w:author="WG 5C-1" w:date="2022-11-15T18:53:00Z">
              <w:r w:rsidRPr="00242DFD">
                <w:rPr>
                  <w:rFonts w:eastAsia="Calibri"/>
                  <w:szCs w:val="22"/>
                </w:rPr>
                <w:t>26.7</w:t>
              </w:r>
            </w:ins>
          </w:p>
        </w:tc>
      </w:tr>
      <w:tr w:rsidR="00FC41F8" w:rsidRPr="00242DFD" w14:paraId="0C0BFB8A" w14:textId="77777777" w:rsidTr="00505D21">
        <w:trPr>
          <w:trHeight w:val="300"/>
          <w:jc w:val="center"/>
          <w:ins w:id="498" w:author="WG 5C-1" w:date="2022-11-15T18:53:00Z"/>
        </w:trPr>
        <w:tc>
          <w:tcPr>
            <w:tcW w:w="2330" w:type="dxa"/>
            <w:shd w:val="clear" w:color="auto" w:fill="auto"/>
            <w:hideMark/>
          </w:tcPr>
          <w:p w14:paraId="291FB11D" w14:textId="77777777" w:rsidR="00FC41F8" w:rsidRPr="00242DFD" w:rsidRDefault="00FC41F8" w:rsidP="00505D21">
            <w:pPr>
              <w:pStyle w:val="Tabletext"/>
              <w:rPr>
                <w:ins w:id="499" w:author="WG 5C-1" w:date="2022-11-15T18:53:00Z"/>
                <w:rFonts w:eastAsia="Calibri"/>
                <w:szCs w:val="22"/>
              </w:rPr>
            </w:pPr>
            <w:ins w:id="500" w:author="WG 5C-1" w:date="2022-11-15T18:53:00Z">
              <w:r w:rsidRPr="00242DFD">
                <w:rPr>
                  <w:rFonts w:eastAsia="Calibri"/>
                  <w:szCs w:val="22"/>
                </w:rPr>
                <w:t>Modulation</w:t>
              </w:r>
            </w:ins>
          </w:p>
        </w:tc>
        <w:tc>
          <w:tcPr>
            <w:tcW w:w="1660" w:type="dxa"/>
            <w:shd w:val="clear" w:color="auto" w:fill="auto"/>
            <w:hideMark/>
          </w:tcPr>
          <w:p w14:paraId="3FDA703D" w14:textId="77777777" w:rsidR="00FC41F8" w:rsidRPr="00242DFD" w:rsidRDefault="00FC41F8" w:rsidP="00505D21">
            <w:pPr>
              <w:pStyle w:val="Tabletext"/>
              <w:jc w:val="center"/>
              <w:rPr>
                <w:ins w:id="501" w:author="WG 5C-1" w:date="2022-11-15T18:53:00Z"/>
                <w:rFonts w:eastAsia="Calibri"/>
                <w:szCs w:val="22"/>
              </w:rPr>
            </w:pPr>
            <w:ins w:id="502" w:author="WG 5C-1" w:date="2022-11-15T18:53:00Z">
              <w:r w:rsidRPr="00242DFD">
                <w:rPr>
                  <w:rFonts w:eastAsia="Calibri"/>
                  <w:szCs w:val="22"/>
                </w:rPr>
                <w:t>AM/FM</w:t>
              </w:r>
            </w:ins>
          </w:p>
        </w:tc>
        <w:tc>
          <w:tcPr>
            <w:tcW w:w="1550" w:type="dxa"/>
            <w:shd w:val="clear" w:color="auto" w:fill="auto"/>
            <w:hideMark/>
          </w:tcPr>
          <w:p w14:paraId="3A10B1AC" w14:textId="77777777" w:rsidR="00FC41F8" w:rsidRPr="00242DFD" w:rsidRDefault="00FC41F8" w:rsidP="00505D21">
            <w:pPr>
              <w:pStyle w:val="Tabletext"/>
              <w:jc w:val="center"/>
              <w:rPr>
                <w:ins w:id="503" w:author="WG 5C-1" w:date="2022-11-15T18:53:00Z"/>
                <w:rFonts w:eastAsia="Calibri"/>
                <w:szCs w:val="22"/>
              </w:rPr>
            </w:pPr>
            <w:ins w:id="504" w:author="WG 5C-1" w:date="2022-11-15T18:53:00Z">
              <w:r w:rsidRPr="00242DFD">
                <w:rPr>
                  <w:rFonts w:eastAsia="Calibri"/>
                  <w:szCs w:val="22"/>
                </w:rPr>
                <w:t>AM/FM</w:t>
              </w:r>
            </w:ins>
          </w:p>
        </w:tc>
        <w:tc>
          <w:tcPr>
            <w:tcW w:w="2312" w:type="dxa"/>
            <w:shd w:val="clear" w:color="auto" w:fill="auto"/>
            <w:hideMark/>
          </w:tcPr>
          <w:p w14:paraId="2D7CE156" w14:textId="77777777" w:rsidR="00FC41F8" w:rsidRPr="00242DFD" w:rsidRDefault="00FC41F8" w:rsidP="00505D21">
            <w:pPr>
              <w:pStyle w:val="Tabletext"/>
              <w:jc w:val="center"/>
              <w:rPr>
                <w:ins w:id="505" w:author="WG 5C-1" w:date="2022-11-15T18:53:00Z"/>
                <w:rFonts w:eastAsia="Calibri"/>
                <w:szCs w:val="22"/>
              </w:rPr>
            </w:pPr>
            <w:ins w:id="506" w:author="WG 5C-1" w:date="2022-11-15T18:53:00Z">
              <w:r w:rsidRPr="00242DFD">
                <w:rPr>
                  <w:rFonts w:eastAsia="Calibri"/>
                  <w:szCs w:val="22"/>
                </w:rPr>
                <w:t>FM</w:t>
              </w:r>
            </w:ins>
          </w:p>
        </w:tc>
        <w:tc>
          <w:tcPr>
            <w:tcW w:w="1777" w:type="dxa"/>
            <w:shd w:val="clear" w:color="auto" w:fill="auto"/>
            <w:hideMark/>
          </w:tcPr>
          <w:p w14:paraId="2ADD6F85" w14:textId="77777777" w:rsidR="00FC41F8" w:rsidRPr="00242DFD" w:rsidRDefault="00FC41F8" w:rsidP="00505D21">
            <w:pPr>
              <w:pStyle w:val="Tabletext"/>
              <w:jc w:val="center"/>
              <w:rPr>
                <w:ins w:id="507" w:author="WG 5C-1" w:date="2022-11-15T18:53:00Z"/>
                <w:rFonts w:eastAsia="Calibri"/>
                <w:szCs w:val="22"/>
              </w:rPr>
            </w:pPr>
            <w:ins w:id="508" w:author="WG 5C-1" w:date="2022-11-15T18:53:00Z">
              <w:r w:rsidRPr="00242DFD">
                <w:rPr>
                  <w:rFonts w:eastAsia="Calibri"/>
                  <w:szCs w:val="22"/>
                </w:rPr>
                <w:t>FM</w:t>
              </w:r>
            </w:ins>
          </w:p>
        </w:tc>
      </w:tr>
      <w:tr w:rsidR="00FC41F8" w:rsidRPr="00242DFD" w14:paraId="233241C1" w14:textId="77777777" w:rsidTr="00505D21">
        <w:trPr>
          <w:trHeight w:val="300"/>
          <w:jc w:val="center"/>
          <w:ins w:id="509" w:author="WG 5C-1" w:date="2022-11-15T18:53:00Z"/>
        </w:trPr>
        <w:tc>
          <w:tcPr>
            <w:tcW w:w="2330" w:type="dxa"/>
            <w:shd w:val="clear" w:color="auto" w:fill="auto"/>
            <w:hideMark/>
          </w:tcPr>
          <w:p w14:paraId="42BD95C7" w14:textId="77777777" w:rsidR="00FC41F8" w:rsidRPr="00242DFD" w:rsidRDefault="00FC41F8" w:rsidP="00505D21">
            <w:pPr>
              <w:pStyle w:val="Tabletext"/>
              <w:rPr>
                <w:ins w:id="510" w:author="WG 5C-1" w:date="2022-11-15T18:53:00Z"/>
                <w:rFonts w:eastAsia="Calibri"/>
                <w:szCs w:val="22"/>
              </w:rPr>
            </w:pPr>
            <w:ins w:id="511" w:author="WG 5C-1" w:date="2022-11-15T18:53:00Z">
              <w:r w:rsidRPr="00242DFD">
                <w:rPr>
                  <w:rFonts w:eastAsia="Calibri"/>
                  <w:szCs w:val="22"/>
                </w:rPr>
                <w:t>Typical minimum path length (km)</w:t>
              </w:r>
            </w:ins>
          </w:p>
        </w:tc>
        <w:tc>
          <w:tcPr>
            <w:tcW w:w="1660" w:type="dxa"/>
            <w:shd w:val="clear" w:color="auto" w:fill="auto"/>
            <w:hideMark/>
          </w:tcPr>
          <w:p w14:paraId="7E27D96B" w14:textId="77777777" w:rsidR="00FC41F8" w:rsidRPr="00242DFD" w:rsidRDefault="00FC41F8" w:rsidP="00505D21">
            <w:pPr>
              <w:pStyle w:val="Tabletext"/>
              <w:jc w:val="center"/>
              <w:rPr>
                <w:ins w:id="512" w:author="WG 5C-1" w:date="2022-11-15T18:53:00Z"/>
                <w:rFonts w:eastAsia="Calibri"/>
                <w:szCs w:val="22"/>
              </w:rPr>
            </w:pPr>
            <w:ins w:id="513" w:author="WG 5C-1" w:date="2022-11-15T18:53:00Z">
              <w:r w:rsidRPr="00242DFD">
                <w:rPr>
                  <w:rFonts w:eastAsia="Calibri"/>
                  <w:szCs w:val="22"/>
                </w:rPr>
                <w:t>161</w:t>
              </w:r>
            </w:ins>
          </w:p>
        </w:tc>
        <w:tc>
          <w:tcPr>
            <w:tcW w:w="1550" w:type="dxa"/>
            <w:shd w:val="clear" w:color="auto" w:fill="auto"/>
            <w:hideMark/>
          </w:tcPr>
          <w:p w14:paraId="59CCCDD0" w14:textId="77777777" w:rsidR="00FC41F8" w:rsidRPr="00242DFD" w:rsidRDefault="00FC41F8" w:rsidP="00505D21">
            <w:pPr>
              <w:pStyle w:val="Tabletext"/>
              <w:jc w:val="center"/>
              <w:rPr>
                <w:ins w:id="514" w:author="WG 5C-1" w:date="2022-11-15T18:53:00Z"/>
                <w:rFonts w:eastAsia="Calibri"/>
                <w:szCs w:val="22"/>
              </w:rPr>
            </w:pPr>
            <w:ins w:id="515" w:author="WG 5C-1" w:date="2022-11-15T18:53:00Z">
              <w:r w:rsidRPr="00242DFD">
                <w:rPr>
                  <w:rFonts w:eastAsia="Calibri"/>
                  <w:szCs w:val="22"/>
                </w:rPr>
                <w:t>48.2</w:t>
              </w:r>
            </w:ins>
          </w:p>
        </w:tc>
        <w:tc>
          <w:tcPr>
            <w:tcW w:w="2312" w:type="dxa"/>
            <w:shd w:val="clear" w:color="auto" w:fill="auto"/>
            <w:hideMark/>
          </w:tcPr>
          <w:p w14:paraId="21008CCA" w14:textId="77777777" w:rsidR="00FC41F8" w:rsidRPr="00242DFD" w:rsidRDefault="00FC41F8" w:rsidP="00505D21">
            <w:pPr>
              <w:pStyle w:val="Tabletext"/>
              <w:jc w:val="center"/>
              <w:rPr>
                <w:ins w:id="516" w:author="WG 5C-1" w:date="2022-11-15T18:53:00Z"/>
                <w:rFonts w:eastAsia="Calibri"/>
                <w:szCs w:val="22"/>
              </w:rPr>
            </w:pPr>
            <w:ins w:id="517" w:author="WG 5C-1" w:date="2022-11-15T18:53:00Z">
              <w:r w:rsidRPr="00242DFD">
                <w:rPr>
                  <w:rFonts w:eastAsia="Calibri"/>
                  <w:szCs w:val="22"/>
                </w:rPr>
                <w:t>38.6</w:t>
              </w:r>
            </w:ins>
          </w:p>
        </w:tc>
        <w:tc>
          <w:tcPr>
            <w:tcW w:w="1777" w:type="dxa"/>
            <w:shd w:val="clear" w:color="auto" w:fill="auto"/>
            <w:hideMark/>
          </w:tcPr>
          <w:p w14:paraId="2D25EE43" w14:textId="77777777" w:rsidR="00FC41F8" w:rsidRPr="00242DFD" w:rsidRDefault="00FC41F8" w:rsidP="00505D21">
            <w:pPr>
              <w:pStyle w:val="Tabletext"/>
              <w:jc w:val="center"/>
              <w:rPr>
                <w:ins w:id="518" w:author="WG 5C-1" w:date="2022-11-15T18:53:00Z"/>
                <w:rFonts w:eastAsia="Calibri"/>
                <w:szCs w:val="22"/>
              </w:rPr>
            </w:pPr>
            <w:ins w:id="519" w:author="WG 5C-1" w:date="2022-11-15T18:53:00Z">
              <w:r w:rsidRPr="00242DFD">
                <w:rPr>
                  <w:rFonts w:eastAsia="Calibri"/>
                  <w:szCs w:val="22"/>
                </w:rPr>
                <w:t>19</w:t>
              </w:r>
            </w:ins>
          </w:p>
        </w:tc>
      </w:tr>
    </w:tbl>
    <w:p w14:paraId="5A11528B" w14:textId="77777777" w:rsidR="00FC41F8" w:rsidRPr="00242DFD" w:rsidRDefault="00FC41F8" w:rsidP="0075792C">
      <w:pPr>
        <w:pStyle w:val="Tablefin"/>
        <w:rPr>
          <w:ins w:id="520" w:author="WG 5C-1" w:date="2022-11-15T18:53:00Z"/>
        </w:rPr>
      </w:pPr>
    </w:p>
    <w:p w14:paraId="659878A2" w14:textId="77777777" w:rsidR="00FC41F8" w:rsidRPr="00242DFD" w:rsidRDefault="00FC41F8" w:rsidP="00647FCA">
      <w:pPr>
        <w:rPr>
          <w:ins w:id="521" w:author="WG 5C-1" w:date="2022-11-15T18:53:00Z"/>
        </w:rPr>
      </w:pPr>
      <w:ins w:id="522" w:author="WG 5C-1" w:date="2022-11-15T18:53:00Z">
        <w:r w:rsidRPr="00242DFD">
          <w:t xml:space="preserve">The parameters in </w:t>
        </w:r>
        <w:r w:rsidR="00647FCA" w:rsidRPr="00242DFD">
          <w:t xml:space="preserve">Table </w:t>
        </w:r>
        <w:r w:rsidRPr="00242DFD">
          <w:t xml:space="preserve">3A apply to Groundwave, Skywave and NVIS Systems operating within the 3-30 MHz frequency band. Addition parameters are listed in </w:t>
        </w:r>
        <w:r w:rsidR="00647FCA" w:rsidRPr="00242DFD">
          <w:t xml:space="preserve">Table </w:t>
        </w:r>
        <w:r w:rsidRPr="00242DFD">
          <w:t>3B.</w:t>
        </w:r>
      </w:ins>
    </w:p>
    <w:p w14:paraId="2558CC66" w14:textId="77777777" w:rsidR="00FC41F8" w:rsidRPr="00242DFD" w:rsidRDefault="00FC41F8" w:rsidP="0075792C">
      <w:pPr>
        <w:pStyle w:val="TableNo"/>
        <w:rPr>
          <w:ins w:id="523" w:author="WG 5C-1" w:date="2022-11-15T18:53:00Z"/>
        </w:rPr>
      </w:pPr>
      <w:ins w:id="524" w:author="WG 5C-1" w:date="2022-11-15T18:53:00Z">
        <w:r w:rsidRPr="00242DFD">
          <w:t>TABLE 3A</w:t>
        </w:r>
      </w:ins>
    </w:p>
    <w:p w14:paraId="5AA62DF5" w14:textId="4C1A4971" w:rsidR="00FC41F8" w:rsidRPr="00242DFD" w:rsidRDefault="00FC41F8" w:rsidP="0075792C">
      <w:pPr>
        <w:pStyle w:val="Tabletitle"/>
        <w:rPr>
          <w:ins w:id="525" w:author="WG 5C-1" w:date="2022-11-15T18:53:00Z"/>
        </w:rPr>
      </w:pPr>
      <w:ins w:id="526" w:author="WG 5C-1" w:date="2022-11-15T18:53:00Z">
        <w:del w:id="527" w:author="USA" w:date="2023-03-22T11:36:00Z">
          <w:r w:rsidRPr="00533173" w:rsidDel="00A53214">
            <w:rPr>
              <w:highlight w:val="yellow"/>
              <w:rPrChange w:id="528" w:author="USA" w:date="2023-03-22T11:41:00Z">
                <w:rPr/>
              </w:rPrChange>
            </w:rPr>
            <w:delText xml:space="preserve">Common </w:delText>
          </w:r>
        </w:del>
      </w:ins>
      <w:ins w:id="529" w:author="USA" w:date="2023-03-22T11:41:00Z">
        <w:r w:rsidR="00533173" w:rsidRPr="00533173">
          <w:rPr>
            <w:highlight w:val="yellow"/>
            <w:rPrChange w:id="530" w:author="USA" w:date="2023-03-22T11:41:00Z">
              <w:rPr/>
            </w:rPrChange>
          </w:rPr>
          <w:t>C</w:t>
        </w:r>
      </w:ins>
      <w:ins w:id="531" w:author="WG 5C-1" w:date="2022-11-15T18:53:00Z">
        <w:del w:id="532" w:author="USA" w:date="2023-03-22T11:41:00Z">
          <w:r w:rsidRPr="00533173" w:rsidDel="00533173">
            <w:rPr>
              <w:highlight w:val="yellow"/>
              <w:rPrChange w:id="533" w:author="USA" w:date="2023-03-22T11:41:00Z">
                <w:rPr/>
              </w:rPrChange>
            </w:rPr>
            <w:delText>c</w:delText>
          </w:r>
        </w:del>
        <w:r w:rsidRPr="00242DFD">
          <w:t>haracteristic of enhanced HF systems for channel bandwidths of 3 to 48 kHz (receiver)</w:t>
        </w:r>
      </w:ins>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2279"/>
      </w:tblGrid>
      <w:tr w:rsidR="00FC41F8" w:rsidRPr="00242DFD" w14:paraId="25EF9040" w14:textId="77777777" w:rsidTr="001F4347">
        <w:trPr>
          <w:trHeight w:val="315"/>
          <w:tblHeader/>
          <w:jc w:val="center"/>
          <w:ins w:id="534" w:author="WG 5C-1" w:date="2022-11-15T18:53:00Z"/>
        </w:trPr>
        <w:tc>
          <w:tcPr>
            <w:tcW w:w="4525" w:type="dxa"/>
            <w:shd w:val="clear" w:color="auto" w:fill="auto"/>
          </w:tcPr>
          <w:p w14:paraId="343E0618" w14:textId="77777777" w:rsidR="00FC41F8" w:rsidRPr="00242DFD" w:rsidRDefault="00FC41F8" w:rsidP="00505D21">
            <w:pPr>
              <w:pStyle w:val="Tablehead"/>
              <w:rPr>
                <w:ins w:id="535" w:author="WG 5C-1" w:date="2022-11-15T18:53:00Z"/>
                <w:rFonts w:ascii="Times New Roman" w:eastAsia="Calibri" w:hAnsi="Times New Roman" w:cs="Times New Roman"/>
              </w:rPr>
            </w:pPr>
            <w:ins w:id="536" w:author="WG 5C-1" w:date="2022-11-15T18:53:00Z">
              <w:r w:rsidRPr="00242DFD">
                <w:rPr>
                  <w:rFonts w:ascii="Times New Roman" w:hAnsi="Times New Roman" w:cs="Times New Roman"/>
                </w:rPr>
                <w:t>Enhanced HF receiver parameters</w:t>
              </w:r>
            </w:ins>
          </w:p>
        </w:tc>
        <w:tc>
          <w:tcPr>
            <w:tcW w:w="2279" w:type="dxa"/>
            <w:shd w:val="clear" w:color="auto" w:fill="auto"/>
          </w:tcPr>
          <w:p w14:paraId="4A7C8462" w14:textId="77777777" w:rsidR="00FC41F8" w:rsidRPr="00242DFD" w:rsidRDefault="00FC41F8" w:rsidP="00505D21">
            <w:pPr>
              <w:pStyle w:val="Tablehead"/>
              <w:rPr>
                <w:ins w:id="537" w:author="WG 5C-1" w:date="2022-11-15T18:53:00Z"/>
                <w:rFonts w:ascii="Times New Roman" w:eastAsia="Calibri" w:hAnsi="Times New Roman" w:cs="Times New Roman"/>
              </w:rPr>
            </w:pPr>
            <w:ins w:id="538" w:author="WG 5C-1" w:date="2022-11-15T18:53:00Z">
              <w:r w:rsidRPr="00242DFD">
                <w:rPr>
                  <w:rFonts w:ascii="Times New Roman" w:eastAsia="Calibri" w:hAnsi="Times New Roman" w:cs="Times New Roman"/>
                  <w:szCs w:val="22"/>
                </w:rPr>
                <w:t>Values</w:t>
              </w:r>
            </w:ins>
          </w:p>
        </w:tc>
      </w:tr>
      <w:tr w:rsidR="00FC41F8" w:rsidRPr="00242DFD" w14:paraId="19D099B4" w14:textId="77777777" w:rsidTr="001F4347">
        <w:trPr>
          <w:trHeight w:val="20"/>
          <w:jc w:val="center"/>
          <w:ins w:id="539" w:author="WG 5C-1" w:date="2022-11-15T18:53:00Z"/>
        </w:trPr>
        <w:tc>
          <w:tcPr>
            <w:tcW w:w="4525" w:type="dxa"/>
            <w:shd w:val="clear" w:color="auto" w:fill="F2F2F2"/>
          </w:tcPr>
          <w:p w14:paraId="727DA942" w14:textId="77777777" w:rsidR="00FC41F8" w:rsidRPr="00242DFD" w:rsidRDefault="00FC41F8" w:rsidP="00505D21">
            <w:pPr>
              <w:pStyle w:val="Tabletext"/>
              <w:rPr>
                <w:ins w:id="540" w:author="WG 5C-1" w:date="2022-11-15T18:53:00Z"/>
                <w:rFonts w:eastAsia="Calibri"/>
                <w:b/>
                <w:szCs w:val="22"/>
              </w:rPr>
            </w:pPr>
            <w:ins w:id="541" w:author="WG 5C-1" w:date="2022-11-15T18:53:00Z">
              <w:r w:rsidRPr="00242DFD">
                <w:rPr>
                  <w:rFonts w:eastAsia="Calibri"/>
                  <w:szCs w:val="22"/>
                </w:rPr>
                <w:t>Channel Bandwidth (kHz)</w:t>
              </w:r>
              <w:r w:rsidRPr="00242DFD">
                <w:rPr>
                  <w:rStyle w:val="FootnoteReference"/>
                  <w:rFonts w:eastAsia="Calibri"/>
                  <w:sz w:val="14"/>
                  <w:szCs w:val="14"/>
                </w:rPr>
                <w:footnoteReference w:id="4"/>
              </w:r>
            </w:ins>
          </w:p>
        </w:tc>
        <w:tc>
          <w:tcPr>
            <w:tcW w:w="2279" w:type="dxa"/>
            <w:shd w:val="clear" w:color="auto" w:fill="F2F2F2"/>
          </w:tcPr>
          <w:p w14:paraId="59D34A27" w14:textId="77777777" w:rsidR="00FC41F8" w:rsidRPr="00242DFD" w:rsidRDefault="00FC41F8" w:rsidP="00505D21">
            <w:pPr>
              <w:pStyle w:val="Tabletext"/>
              <w:jc w:val="center"/>
              <w:rPr>
                <w:ins w:id="544" w:author="WG 5C-1" w:date="2022-11-15T18:53:00Z"/>
                <w:rFonts w:eastAsia="Calibri"/>
                <w:b/>
                <w:szCs w:val="22"/>
              </w:rPr>
            </w:pPr>
            <w:ins w:id="545" w:author="WG 5C-1" w:date="2022-11-15T18:53:00Z">
              <w:r w:rsidRPr="00242DFD">
                <w:rPr>
                  <w:rFonts w:eastAsia="Calibri"/>
                  <w:szCs w:val="22"/>
                </w:rPr>
                <w:t>Variable 3-48</w:t>
              </w:r>
            </w:ins>
          </w:p>
        </w:tc>
      </w:tr>
      <w:tr w:rsidR="00FC41F8" w:rsidRPr="00242DFD" w14:paraId="5B2F7F1F" w14:textId="77777777" w:rsidTr="001F4347">
        <w:trPr>
          <w:trHeight w:val="20"/>
          <w:jc w:val="center"/>
          <w:ins w:id="546" w:author="WG 5C-1" w:date="2022-11-15T18:53:00Z"/>
        </w:trPr>
        <w:tc>
          <w:tcPr>
            <w:tcW w:w="4525" w:type="dxa"/>
            <w:shd w:val="clear" w:color="auto" w:fill="auto"/>
          </w:tcPr>
          <w:p w14:paraId="72A55891" w14:textId="77777777" w:rsidR="00FC41F8" w:rsidRPr="00242DFD" w:rsidRDefault="00FC41F8" w:rsidP="001F4347">
            <w:pPr>
              <w:pStyle w:val="Tabletext"/>
              <w:jc w:val="center"/>
              <w:rPr>
                <w:ins w:id="547" w:author="WG 5C-1" w:date="2022-11-15T18:53:00Z"/>
                <w:rFonts w:eastAsia="Calibri"/>
                <w:b/>
                <w:szCs w:val="22"/>
              </w:rPr>
            </w:pPr>
            <w:ins w:id="548" w:author="WG 5C-1" w:date="2022-11-15T18:53:00Z">
              <w:r w:rsidRPr="00242DFD">
                <w:rPr>
                  <w:rFonts w:eastAsia="Calibri"/>
                  <w:szCs w:val="22"/>
                </w:rPr>
                <w:t>Variable (3 kHz to 12.0 kHz)</w:t>
              </w:r>
            </w:ins>
          </w:p>
        </w:tc>
        <w:tc>
          <w:tcPr>
            <w:tcW w:w="2279" w:type="dxa"/>
            <w:shd w:val="clear" w:color="auto" w:fill="auto"/>
          </w:tcPr>
          <w:p w14:paraId="4C43AC22" w14:textId="77777777" w:rsidR="00FC41F8" w:rsidRPr="00242DFD" w:rsidRDefault="00FC41F8" w:rsidP="00505D21">
            <w:pPr>
              <w:pStyle w:val="Tabletext"/>
              <w:jc w:val="center"/>
              <w:rPr>
                <w:ins w:id="549" w:author="WG 5C-1" w:date="2022-11-15T18:53:00Z"/>
                <w:rFonts w:eastAsia="Calibri"/>
                <w:b/>
                <w:szCs w:val="22"/>
              </w:rPr>
            </w:pPr>
            <w:ins w:id="550" w:author="WG 5C-1" w:date="2022-11-15T18:53:00Z">
              <w:r w:rsidRPr="00242DFD">
                <w:rPr>
                  <w:rFonts w:eastAsia="Calibri"/>
                  <w:szCs w:val="22"/>
                </w:rPr>
                <w:t>12.0</w:t>
              </w:r>
            </w:ins>
          </w:p>
        </w:tc>
      </w:tr>
      <w:tr w:rsidR="00FC41F8" w:rsidRPr="00242DFD" w14:paraId="33F27862" w14:textId="77777777" w:rsidTr="001F4347">
        <w:trPr>
          <w:trHeight w:val="20"/>
          <w:jc w:val="center"/>
          <w:ins w:id="551" w:author="WG 5C-1" w:date="2022-11-15T18:53:00Z"/>
        </w:trPr>
        <w:tc>
          <w:tcPr>
            <w:tcW w:w="4525" w:type="dxa"/>
            <w:shd w:val="clear" w:color="auto" w:fill="auto"/>
          </w:tcPr>
          <w:p w14:paraId="482CC23F" w14:textId="77777777" w:rsidR="00FC41F8" w:rsidRPr="00242DFD" w:rsidRDefault="00FC41F8" w:rsidP="001F4347">
            <w:pPr>
              <w:pStyle w:val="Tabletext"/>
              <w:jc w:val="center"/>
              <w:rPr>
                <w:ins w:id="552" w:author="WG 5C-1" w:date="2022-11-15T18:53:00Z"/>
                <w:rFonts w:eastAsia="Calibri"/>
                <w:b/>
                <w:szCs w:val="22"/>
              </w:rPr>
            </w:pPr>
            <w:ins w:id="553" w:author="WG 5C-1" w:date="2022-11-15T18:53:00Z">
              <w:r w:rsidRPr="00242DFD">
                <w:rPr>
                  <w:rFonts w:eastAsia="Calibri"/>
                  <w:szCs w:val="22"/>
                </w:rPr>
                <w:t>Variable (3 kHz to 18.0 kHz)</w:t>
              </w:r>
            </w:ins>
          </w:p>
        </w:tc>
        <w:tc>
          <w:tcPr>
            <w:tcW w:w="2279" w:type="dxa"/>
            <w:shd w:val="clear" w:color="auto" w:fill="auto"/>
          </w:tcPr>
          <w:p w14:paraId="7824B9A2" w14:textId="77777777" w:rsidR="00FC41F8" w:rsidRPr="00242DFD" w:rsidRDefault="00FC41F8" w:rsidP="00505D21">
            <w:pPr>
              <w:pStyle w:val="Tabletext"/>
              <w:jc w:val="center"/>
              <w:rPr>
                <w:ins w:id="554" w:author="WG 5C-1" w:date="2022-11-15T18:53:00Z"/>
                <w:rFonts w:eastAsia="Calibri"/>
                <w:b/>
                <w:szCs w:val="22"/>
              </w:rPr>
            </w:pPr>
            <w:ins w:id="555" w:author="WG 5C-1" w:date="2022-11-15T18:53:00Z">
              <w:r w:rsidRPr="00242DFD">
                <w:rPr>
                  <w:rFonts w:eastAsia="Calibri"/>
                  <w:szCs w:val="22"/>
                </w:rPr>
                <w:t>18.0</w:t>
              </w:r>
            </w:ins>
          </w:p>
        </w:tc>
      </w:tr>
      <w:tr w:rsidR="00FC41F8" w:rsidRPr="00242DFD" w14:paraId="6D5011DE" w14:textId="77777777" w:rsidTr="001F4347">
        <w:trPr>
          <w:trHeight w:val="20"/>
          <w:jc w:val="center"/>
          <w:ins w:id="556" w:author="WG 5C-1" w:date="2022-11-15T18:53:00Z"/>
        </w:trPr>
        <w:tc>
          <w:tcPr>
            <w:tcW w:w="4525" w:type="dxa"/>
            <w:shd w:val="clear" w:color="auto" w:fill="auto"/>
          </w:tcPr>
          <w:p w14:paraId="78011D3E" w14:textId="77777777" w:rsidR="00FC41F8" w:rsidRPr="00242DFD" w:rsidRDefault="00FC41F8" w:rsidP="001F4347">
            <w:pPr>
              <w:pStyle w:val="Tabletext"/>
              <w:jc w:val="center"/>
              <w:rPr>
                <w:ins w:id="557" w:author="WG 5C-1" w:date="2022-11-15T18:53:00Z"/>
                <w:rFonts w:eastAsia="Calibri"/>
                <w:b/>
                <w:szCs w:val="22"/>
              </w:rPr>
            </w:pPr>
            <w:ins w:id="558" w:author="WG 5C-1" w:date="2022-11-15T18:53:00Z">
              <w:r w:rsidRPr="00242DFD">
                <w:rPr>
                  <w:rFonts w:eastAsia="Calibri"/>
                  <w:szCs w:val="22"/>
                </w:rPr>
                <w:t>Variable (3 kHz to 24.0 kHz)</w:t>
              </w:r>
            </w:ins>
          </w:p>
        </w:tc>
        <w:tc>
          <w:tcPr>
            <w:tcW w:w="2279" w:type="dxa"/>
            <w:shd w:val="clear" w:color="auto" w:fill="auto"/>
          </w:tcPr>
          <w:p w14:paraId="5DCBC4F7" w14:textId="77777777" w:rsidR="00FC41F8" w:rsidRPr="00242DFD" w:rsidRDefault="00FC41F8" w:rsidP="00505D21">
            <w:pPr>
              <w:pStyle w:val="Tabletext"/>
              <w:jc w:val="center"/>
              <w:rPr>
                <w:ins w:id="559" w:author="WG 5C-1" w:date="2022-11-15T18:53:00Z"/>
                <w:rFonts w:eastAsia="Calibri"/>
                <w:b/>
                <w:szCs w:val="22"/>
              </w:rPr>
            </w:pPr>
            <w:ins w:id="560" w:author="WG 5C-1" w:date="2022-11-15T18:53:00Z">
              <w:r w:rsidRPr="00242DFD">
                <w:rPr>
                  <w:rFonts w:eastAsia="Calibri"/>
                  <w:szCs w:val="22"/>
                </w:rPr>
                <w:t>24.0</w:t>
              </w:r>
            </w:ins>
          </w:p>
        </w:tc>
      </w:tr>
      <w:tr w:rsidR="00FC41F8" w:rsidRPr="00242DFD" w14:paraId="6704A401" w14:textId="77777777" w:rsidTr="001F4347">
        <w:trPr>
          <w:trHeight w:val="20"/>
          <w:jc w:val="center"/>
          <w:ins w:id="561" w:author="WG 5C-1" w:date="2022-11-15T18:53:00Z"/>
        </w:trPr>
        <w:tc>
          <w:tcPr>
            <w:tcW w:w="4525" w:type="dxa"/>
            <w:shd w:val="clear" w:color="auto" w:fill="auto"/>
          </w:tcPr>
          <w:p w14:paraId="33CA5F32" w14:textId="77777777" w:rsidR="00FC41F8" w:rsidRPr="00242DFD" w:rsidRDefault="00FC41F8" w:rsidP="001F4347">
            <w:pPr>
              <w:pStyle w:val="Tabletext"/>
              <w:jc w:val="center"/>
              <w:rPr>
                <w:ins w:id="562" w:author="WG 5C-1" w:date="2022-11-15T18:53:00Z"/>
                <w:rFonts w:eastAsia="Calibri"/>
                <w:b/>
                <w:szCs w:val="22"/>
              </w:rPr>
            </w:pPr>
            <w:ins w:id="563" w:author="WG 5C-1" w:date="2022-11-15T18:53:00Z">
              <w:r w:rsidRPr="00242DFD">
                <w:rPr>
                  <w:rFonts w:eastAsia="Calibri"/>
                  <w:szCs w:val="22"/>
                </w:rPr>
                <w:t>Variable (3 kHz to 48 kHz)</w:t>
              </w:r>
            </w:ins>
          </w:p>
        </w:tc>
        <w:tc>
          <w:tcPr>
            <w:tcW w:w="2279" w:type="dxa"/>
            <w:shd w:val="clear" w:color="auto" w:fill="auto"/>
          </w:tcPr>
          <w:p w14:paraId="75B2CA37" w14:textId="77777777" w:rsidR="00FC41F8" w:rsidRPr="00242DFD" w:rsidRDefault="00FC41F8" w:rsidP="00505D21">
            <w:pPr>
              <w:pStyle w:val="Tabletext"/>
              <w:jc w:val="center"/>
              <w:rPr>
                <w:ins w:id="564" w:author="WG 5C-1" w:date="2022-11-15T18:53:00Z"/>
                <w:rFonts w:eastAsia="Calibri"/>
                <w:b/>
                <w:szCs w:val="22"/>
              </w:rPr>
            </w:pPr>
            <w:ins w:id="565" w:author="WG 5C-1" w:date="2022-11-15T18:53:00Z">
              <w:r w:rsidRPr="00242DFD">
                <w:rPr>
                  <w:rFonts w:eastAsia="Calibri"/>
                  <w:szCs w:val="22"/>
                </w:rPr>
                <w:t>48.0</w:t>
              </w:r>
            </w:ins>
          </w:p>
        </w:tc>
      </w:tr>
      <w:tr w:rsidR="00FC41F8" w:rsidRPr="00242DFD" w14:paraId="35E6E2A4" w14:textId="77777777" w:rsidTr="001F4347">
        <w:trPr>
          <w:trHeight w:val="20"/>
          <w:jc w:val="center"/>
          <w:ins w:id="566" w:author="WG 5C-1" w:date="2022-11-15T18:53:00Z"/>
        </w:trPr>
        <w:tc>
          <w:tcPr>
            <w:tcW w:w="4525" w:type="dxa"/>
            <w:shd w:val="clear" w:color="auto" w:fill="auto"/>
          </w:tcPr>
          <w:p w14:paraId="3814964D" w14:textId="77777777" w:rsidR="00FC41F8" w:rsidRPr="00242DFD" w:rsidRDefault="00FC41F8" w:rsidP="001F4347">
            <w:pPr>
              <w:pStyle w:val="Tabletext"/>
              <w:jc w:val="center"/>
              <w:rPr>
                <w:ins w:id="567" w:author="WG 5C-1" w:date="2022-11-15T18:53:00Z"/>
                <w:rFonts w:eastAsia="Calibri"/>
                <w:b/>
                <w:szCs w:val="22"/>
              </w:rPr>
            </w:pPr>
            <w:ins w:id="568" w:author="WG 5C-1" w:date="2022-11-15T18:53:00Z">
              <w:r w:rsidRPr="00242DFD">
                <w:rPr>
                  <w:rFonts w:eastAsia="Calibri"/>
                  <w:szCs w:val="22"/>
                </w:rPr>
                <w:t>IF Filter Bandwidth (kHz)</w:t>
              </w:r>
            </w:ins>
          </w:p>
        </w:tc>
        <w:tc>
          <w:tcPr>
            <w:tcW w:w="2279" w:type="dxa"/>
            <w:shd w:val="clear" w:color="auto" w:fill="auto"/>
          </w:tcPr>
          <w:p w14:paraId="08D6DCF2" w14:textId="77777777" w:rsidR="00FC41F8" w:rsidRPr="00242DFD" w:rsidRDefault="00FC41F8" w:rsidP="00505D21">
            <w:pPr>
              <w:pStyle w:val="Tabletext"/>
              <w:jc w:val="center"/>
              <w:rPr>
                <w:ins w:id="569" w:author="WG 5C-1" w:date="2022-11-15T18:53:00Z"/>
                <w:rFonts w:eastAsia="Calibri"/>
                <w:b/>
                <w:szCs w:val="22"/>
              </w:rPr>
            </w:pPr>
            <w:ins w:id="570" w:author="WG 5C-1" w:date="2022-11-15T18:53:00Z">
              <w:r w:rsidRPr="00242DFD">
                <w:rPr>
                  <w:rFonts w:eastAsia="Calibri"/>
                  <w:szCs w:val="22"/>
                </w:rPr>
                <w:t>48</w:t>
              </w:r>
            </w:ins>
          </w:p>
        </w:tc>
      </w:tr>
      <w:tr w:rsidR="00FC41F8" w:rsidRPr="00242DFD" w14:paraId="3FC6AA9A" w14:textId="77777777" w:rsidTr="001F4347">
        <w:trPr>
          <w:trHeight w:val="20"/>
          <w:jc w:val="center"/>
          <w:ins w:id="571" w:author="WG 5C-1" w:date="2022-11-15T18:53:00Z"/>
        </w:trPr>
        <w:tc>
          <w:tcPr>
            <w:tcW w:w="4525" w:type="dxa"/>
            <w:shd w:val="clear" w:color="auto" w:fill="F2F2F2"/>
          </w:tcPr>
          <w:p w14:paraId="7591864A" w14:textId="77777777" w:rsidR="00FC41F8" w:rsidRPr="00242DFD" w:rsidRDefault="00FC41F8" w:rsidP="00505D21">
            <w:pPr>
              <w:pStyle w:val="Tabletext"/>
              <w:rPr>
                <w:ins w:id="572" w:author="WG 5C-1" w:date="2022-11-15T18:53:00Z"/>
                <w:rFonts w:eastAsia="Calibri"/>
                <w:b/>
                <w:szCs w:val="22"/>
              </w:rPr>
            </w:pPr>
            <w:ins w:id="573" w:author="WG 5C-1" w:date="2022-11-15T18:53:00Z">
              <w:r w:rsidRPr="00242DFD">
                <w:rPr>
                  <w:rFonts w:eastAsia="Calibri"/>
                  <w:szCs w:val="22"/>
                </w:rPr>
                <w:t>Sensitivity (dBm)</w:t>
              </w:r>
            </w:ins>
          </w:p>
        </w:tc>
        <w:tc>
          <w:tcPr>
            <w:tcW w:w="2279" w:type="dxa"/>
            <w:shd w:val="clear" w:color="auto" w:fill="F2F2F2"/>
          </w:tcPr>
          <w:p w14:paraId="6AD9C77B" w14:textId="77777777" w:rsidR="00FC41F8" w:rsidRPr="00242DFD" w:rsidRDefault="00FC41F8" w:rsidP="00505D21">
            <w:pPr>
              <w:pStyle w:val="Tabletext"/>
              <w:jc w:val="center"/>
              <w:rPr>
                <w:ins w:id="574" w:author="WG 5C-1" w:date="2022-11-15T18:53:00Z"/>
                <w:rFonts w:eastAsia="Calibri"/>
                <w:b/>
                <w:szCs w:val="22"/>
              </w:rPr>
            </w:pPr>
          </w:p>
        </w:tc>
      </w:tr>
      <w:tr w:rsidR="00FC41F8" w:rsidRPr="00242DFD" w14:paraId="7DD7B58E" w14:textId="77777777" w:rsidTr="001F4347">
        <w:trPr>
          <w:trHeight w:val="20"/>
          <w:jc w:val="center"/>
          <w:ins w:id="575" w:author="WG 5C-1" w:date="2022-11-15T18:53:00Z"/>
        </w:trPr>
        <w:tc>
          <w:tcPr>
            <w:tcW w:w="4525" w:type="dxa"/>
            <w:shd w:val="clear" w:color="auto" w:fill="auto"/>
          </w:tcPr>
          <w:p w14:paraId="438BA598" w14:textId="77777777" w:rsidR="00FC41F8" w:rsidRPr="00242DFD" w:rsidRDefault="00FC41F8" w:rsidP="001F4347">
            <w:pPr>
              <w:pStyle w:val="Tabletext"/>
              <w:jc w:val="center"/>
              <w:rPr>
                <w:ins w:id="576" w:author="WG 5C-1" w:date="2022-11-15T18:53:00Z"/>
                <w:rFonts w:eastAsia="Calibri"/>
                <w:b/>
                <w:szCs w:val="22"/>
              </w:rPr>
            </w:pPr>
            <w:ins w:id="577" w:author="WG 5C-1" w:date="2022-11-15T18:53:00Z">
              <w:r w:rsidRPr="00242DFD">
                <w:rPr>
                  <w:rFonts w:eastAsia="Calibri"/>
                  <w:szCs w:val="22"/>
                </w:rPr>
                <w:t>SSB for 10 dB SINAD</w:t>
              </w:r>
            </w:ins>
          </w:p>
        </w:tc>
        <w:tc>
          <w:tcPr>
            <w:tcW w:w="2279" w:type="dxa"/>
            <w:shd w:val="clear" w:color="auto" w:fill="auto"/>
          </w:tcPr>
          <w:p w14:paraId="5F5C9547" w14:textId="77777777" w:rsidR="00FC41F8" w:rsidRPr="00242DFD" w:rsidRDefault="00FC41F8" w:rsidP="00505D21">
            <w:pPr>
              <w:pStyle w:val="Tabletext"/>
              <w:jc w:val="center"/>
              <w:rPr>
                <w:ins w:id="578" w:author="WG 5C-1" w:date="2022-11-15T18:53:00Z"/>
                <w:rFonts w:eastAsia="Calibri"/>
                <w:b/>
                <w:szCs w:val="22"/>
              </w:rPr>
            </w:pPr>
            <w:ins w:id="579" w:author="WG 5C-1" w:date="2022-11-15T18:53:00Z">
              <w:r w:rsidRPr="00242DFD">
                <w:rPr>
                  <w:rFonts w:eastAsia="Calibri"/>
                  <w:szCs w:val="22"/>
                </w:rPr>
                <w:t>−113</w:t>
              </w:r>
            </w:ins>
          </w:p>
        </w:tc>
      </w:tr>
      <w:tr w:rsidR="00FC41F8" w:rsidRPr="00242DFD" w14:paraId="080FC2D1" w14:textId="77777777" w:rsidTr="001F4347">
        <w:trPr>
          <w:trHeight w:val="20"/>
          <w:jc w:val="center"/>
          <w:ins w:id="580" w:author="WG 5C-1" w:date="2022-11-15T18:53:00Z"/>
        </w:trPr>
        <w:tc>
          <w:tcPr>
            <w:tcW w:w="4525" w:type="dxa"/>
            <w:shd w:val="clear" w:color="auto" w:fill="auto"/>
          </w:tcPr>
          <w:p w14:paraId="575D16F3" w14:textId="77777777" w:rsidR="00FC41F8" w:rsidRPr="00242DFD" w:rsidRDefault="00FC41F8" w:rsidP="001F4347">
            <w:pPr>
              <w:pStyle w:val="Tabletext"/>
              <w:jc w:val="center"/>
              <w:rPr>
                <w:ins w:id="581" w:author="WG 5C-1" w:date="2022-11-15T18:53:00Z"/>
                <w:rFonts w:eastAsia="Calibri"/>
                <w:b/>
                <w:szCs w:val="22"/>
              </w:rPr>
            </w:pPr>
            <w:ins w:id="582" w:author="WG 5C-1" w:date="2022-11-15T18:53:00Z">
              <w:r w:rsidRPr="00242DFD">
                <w:rPr>
                  <w:rFonts w:eastAsia="Calibri"/>
                  <w:szCs w:val="22"/>
                </w:rPr>
                <w:t>ISB for 10 dB SINAD</w:t>
              </w:r>
            </w:ins>
          </w:p>
        </w:tc>
        <w:tc>
          <w:tcPr>
            <w:tcW w:w="2279" w:type="dxa"/>
            <w:shd w:val="clear" w:color="auto" w:fill="auto"/>
          </w:tcPr>
          <w:p w14:paraId="2946469D" w14:textId="77777777" w:rsidR="00FC41F8" w:rsidRPr="00242DFD" w:rsidRDefault="00FC41F8" w:rsidP="00505D21">
            <w:pPr>
              <w:pStyle w:val="Tabletext"/>
              <w:jc w:val="center"/>
              <w:rPr>
                <w:ins w:id="583" w:author="WG 5C-1" w:date="2022-11-15T18:53:00Z"/>
                <w:rFonts w:eastAsia="Calibri"/>
                <w:b/>
                <w:szCs w:val="22"/>
              </w:rPr>
            </w:pPr>
            <w:ins w:id="584" w:author="WG 5C-1" w:date="2022-11-15T18:53:00Z">
              <w:r w:rsidRPr="00242DFD">
                <w:rPr>
                  <w:rFonts w:eastAsia="Calibri"/>
                  <w:szCs w:val="22"/>
                </w:rPr>
                <w:t>−97</w:t>
              </w:r>
            </w:ins>
          </w:p>
        </w:tc>
      </w:tr>
      <w:tr w:rsidR="00FC41F8" w:rsidRPr="00242DFD" w14:paraId="47BCD554" w14:textId="77777777" w:rsidTr="001F4347">
        <w:trPr>
          <w:trHeight w:val="20"/>
          <w:jc w:val="center"/>
          <w:ins w:id="585" w:author="WG 5C-1" w:date="2022-11-15T18:53:00Z"/>
        </w:trPr>
        <w:tc>
          <w:tcPr>
            <w:tcW w:w="4525" w:type="dxa"/>
            <w:shd w:val="clear" w:color="auto" w:fill="auto"/>
          </w:tcPr>
          <w:p w14:paraId="5FB16DDE" w14:textId="77777777" w:rsidR="00FC41F8" w:rsidRPr="00242DFD" w:rsidRDefault="00FC41F8" w:rsidP="001F4347">
            <w:pPr>
              <w:pStyle w:val="Tabletext"/>
              <w:jc w:val="center"/>
              <w:rPr>
                <w:ins w:id="586" w:author="WG 5C-1" w:date="2022-11-15T18:53:00Z"/>
                <w:rFonts w:eastAsia="Calibri"/>
                <w:b/>
                <w:szCs w:val="22"/>
              </w:rPr>
            </w:pPr>
            <w:ins w:id="587" w:author="WG 5C-1" w:date="2022-11-15T18:53:00Z">
              <w:r w:rsidRPr="00242DFD">
                <w:rPr>
                  <w:rFonts w:eastAsia="Calibri"/>
                  <w:szCs w:val="22"/>
                </w:rPr>
                <w:t>CW for 10 dB SINAD</w:t>
              </w:r>
            </w:ins>
          </w:p>
        </w:tc>
        <w:tc>
          <w:tcPr>
            <w:tcW w:w="2279" w:type="dxa"/>
            <w:shd w:val="clear" w:color="auto" w:fill="auto"/>
          </w:tcPr>
          <w:p w14:paraId="34D0C25A" w14:textId="77777777" w:rsidR="00FC41F8" w:rsidRPr="00242DFD" w:rsidRDefault="00FC41F8" w:rsidP="00505D21">
            <w:pPr>
              <w:pStyle w:val="Tabletext"/>
              <w:jc w:val="center"/>
              <w:rPr>
                <w:ins w:id="588" w:author="WG 5C-1" w:date="2022-11-15T18:53:00Z"/>
                <w:rFonts w:eastAsia="Calibri"/>
                <w:b/>
                <w:szCs w:val="22"/>
              </w:rPr>
            </w:pPr>
            <w:ins w:id="589" w:author="WG 5C-1" w:date="2022-11-15T18:53:00Z">
              <w:r w:rsidRPr="00242DFD">
                <w:rPr>
                  <w:rFonts w:eastAsia="Calibri"/>
                  <w:szCs w:val="22"/>
                </w:rPr>
                <w:t>−116</w:t>
              </w:r>
            </w:ins>
          </w:p>
        </w:tc>
      </w:tr>
    </w:tbl>
    <w:p w14:paraId="3250E12A" w14:textId="77777777" w:rsidR="00647FCA" w:rsidRPr="00242DFD" w:rsidRDefault="00647FCA" w:rsidP="00647FCA">
      <w:pPr>
        <w:pStyle w:val="Tablefin"/>
        <w:rPr>
          <w:ins w:id="590" w:author="Fernandez Jimenez, Virginia" w:date="2022-11-17T14:15:00Z"/>
        </w:rPr>
      </w:pPr>
    </w:p>
    <w:p w14:paraId="63DAE671" w14:textId="77777777" w:rsidR="00FC41F8" w:rsidRPr="00242DFD" w:rsidRDefault="00FC41F8" w:rsidP="00501190">
      <w:pPr>
        <w:pStyle w:val="TableNo"/>
        <w:rPr>
          <w:ins w:id="591" w:author="WG 5C-1" w:date="2022-11-15T18:58:00Z"/>
        </w:rPr>
      </w:pPr>
      <w:ins w:id="592" w:author="WG 5C-1" w:date="2022-11-15T18:58:00Z">
        <w:r w:rsidRPr="00242DFD">
          <w:t>TABLE 3B</w:t>
        </w:r>
      </w:ins>
    </w:p>
    <w:p w14:paraId="5FC76340" w14:textId="69801A5F" w:rsidR="00FC41F8" w:rsidRPr="00242DFD" w:rsidRDefault="00FC41F8" w:rsidP="00501190">
      <w:pPr>
        <w:pStyle w:val="Tabletitle"/>
        <w:rPr>
          <w:ins w:id="593" w:author="WG 5C-1" w:date="2022-11-15T18:58:00Z"/>
        </w:rPr>
      </w:pPr>
      <w:ins w:id="594" w:author="WG 5C-1" w:date="2022-11-15T18:58:00Z">
        <w:r w:rsidRPr="001A5574">
          <w:rPr>
            <w:highlight w:val="yellow"/>
            <w:rPrChange w:id="595" w:author="USA" w:date="2023-03-16T05:52:00Z">
              <w:rPr/>
            </w:rPrChange>
          </w:rPr>
          <w:t>Typical</w:t>
        </w:r>
        <w:r w:rsidRPr="00242DFD">
          <w:t xml:space="preserve"> RF characteristic of enhanced HF systems for channel bandwidths of 3 to 48 kHz (receiver)</w:t>
        </w:r>
      </w:ins>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1687"/>
        <w:gridCol w:w="1711"/>
        <w:gridCol w:w="1622"/>
        <w:gridCol w:w="1553"/>
      </w:tblGrid>
      <w:tr w:rsidR="00FC41F8" w:rsidRPr="00242DFD" w14:paraId="2C503E7B" w14:textId="77777777" w:rsidTr="001F4347">
        <w:trPr>
          <w:trHeight w:val="315"/>
          <w:tblHeader/>
          <w:ins w:id="596" w:author="WG 5C-1" w:date="2022-11-15T18:58:00Z"/>
        </w:trPr>
        <w:tc>
          <w:tcPr>
            <w:tcW w:w="3350" w:type="dxa"/>
            <w:shd w:val="clear" w:color="auto" w:fill="auto"/>
          </w:tcPr>
          <w:p w14:paraId="7F378528" w14:textId="77777777" w:rsidR="00FC41F8" w:rsidRPr="00242DFD" w:rsidRDefault="00FC41F8" w:rsidP="00501190">
            <w:pPr>
              <w:pStyle w:val="Tablehead"/>
              <w:rPr>
                <w:ins w:id="597" w:author="WG 5C-1" w:date="2022-11-15T18:58:00Z"/>
                <w:rFonts w:eastAsia="Calibri"/>
              </w:rPr>
            </w:pPr>
            <w:ins w:id="598" w:author="WG 5C-1" w:date="2022-11-15T18:58:00Z">
              <w:r w:rsidRPr="00242DFD">
                <w:t>Enhanced HF receiver parameters</w:t>
              </w:r>
            </w:ins>
          </w:p>
        </w:tc>
        <w:tc>
          <w:tcPr>
            <w:tcW w:w="1687" w:type="dxa"/>
            <w:shd w:val="clear" w:color="auto" w:fill="auto"/>
          </w:tcPr>
          <w:p w14:paraId="0FFC59DA" w14:textId="77777777" w:rsidR="00FC41F8" w:rsidRPr="00242DFD" w:rsidRDefault="00FC41F8" w:rsidP="00501190">
            <w:pPr>
              <w:pStyle w:val="Tablehead"/>
              <w:rPr>
                <w:ins w:id="599" w:author="WG 5C-1" w:date="2022-11-15T18:58:00Z"/>
                <w:rFonts w:eastAsia="Calibri"/>
              </w:rPr>
            </w:pPr>
            <w:ins w:id="600" w:author="WG 5C-1" w:date="2022-11-15T18:58:00Z">
              <w:r w:rsidRPr="00242DFD">
                <w:rPr>
                  <w:rFonts w:eastAsia="Calibri"/>
                  <w:szCs w:val="22"/>
                </w:rPr>
                <w:t>Groundwave / Skywave</w:t>
              </w:r>
            </w:ins>
          </w:p>
        </w:tc>
        <w:tc>
          <w:tcPr>
            <w:tcW w:w="1711" w:type="dxa"/>
            <w:shd w:val="clear" w:color="auto" w:fill="auto"/>
          </w:tcPr>
          <w:p w14:paraId="5F0FBFA8" w14:textId="77777777" w:rsidR="00FC41F8" w:rsidRPr="00242DFD" w:rsidRDefault="00FC41F8" w:rsidP="00501190">
            <w:pPr>
              <w:pStyle w:val="Tablehead"/>
              <w:rPr>
                <w:ins w:id="601" w:author="WG 5C-1" w:date="2022-11-15T18:58:00Z"/>
                <w:rFonts w:eastAsia="Calibri"/>
              </w:rPr>
            </w:pPr>
            <w:ins w:id="602" w:author="WG 5C-1" w:date="2022-11-15T18:58:00Z">
              <w:r w:rsidRPr="00242DFD">
                <w:rPr>
                  <w:rFonts w:eastAsia="Calibri"/>
                  <w:szCs w:val="22"/>
                </w:rPr>
                <w:t>NVIS / Groundwave</w:t>
              </w:r>
            </w:ins>
          </w:p>
        </w:tc>
        <w:tc>
          <w:tcPr>
            <w:tcW w:w="1622" w:type="dxa"/>
            <w:shd w:val="clear" w:color="auto" w:fill="auto"/>
          </w:tcPr>
          <w:p w14:paraId="7A388A76" w14:textId="77777777" w:rsidR="00FC41F8" w:rsidRPr="00242DFD" w:rsidRDefault="00FC41F8" w:rsidP="00501190">
            <w:pPr>
              <w:pStyle w:val="Tablehead"/>
              <w:rPr>
                <w:ins w:id="603" w:author="WG 5C-1" w:date="2022-11-15T18:58:00Z"/>
                <w:rFonts w:eastAsia="Calibri"/>
              </w:rPr>
            </w:pPr>
            <w:ins w:id="604" w:author="WG 5C-1" w:date="2022-11-15T18:58:00Z">
              <w:r w:rsidRPr="00242DFD">
                <w:rPr>
                  <w:rFonts w:eastAsia="Calibri"/>
                  <w:szCs w:val="22"/>
                </w:rPr>
                <w:t>Skywave / NVIS / Groundwave</w:t>
              </w:r>
            </w:ins>
          </w:p>
        </w:tc>
        <w:tc>
          <w:tcPr>
            <w:tcW w:w="1553" w:type="dxa"/>
            <w:shd w:val="clear" w:color="auto" w:fill="auto"/>
          </w:tcPr>
          <w:p w14:paraId="6624C96D" w14:textId="77777777" w:rsidR="00FC41F8" w:rsidRPr="00242DFD" w:rsidRDefault="00FC41F8" w:rsidP="00501190">
            <w:pPr>
              <w:pStyle w:val="Tablehead"/>
              <w:rPr>
                <w:ins w:id="605" w:author="WG 5C-1" w:date="2022-11-15T18:58:00Z"/>
                <w:rFonts w:eastAsia="Calibri"/>
              </w:rPr>
            </w:pPr>
            <w:ins w:id="606" w:author="WG 5C-1" w:date="2022-11-15T18:58:00Z">
              <w:r w:rsidRPr="00242DFD">
                <w:rPr>
                  <w:rFonts w:eastAsia="Calibri"/>
                  <w:szCs w:val="22"/>
                </w:rPr>
                <w:t>Skywave</w:t>
              </w:r>
            </w:ins>
          </w:p>
        </w:tc>
      </w:tr>
      <w:tr w:rsidR="00FC41F8" w:rsidRPr="00242DFD" w14:paraId="5FEFD629" w14:textId="77777777" w:rsidTr="00505D21">
        <w:trPr>
          <w:trHeight w:val="20"/>
          <w:ins w:id="607" w:author="WG 5C-1" w:date="2022-11-15T18:58:00Z"/>
        </w:trPr>
        <w:tc>
          <w:tcPr>
            <w:tcW w:w="9923" w:type="dxa"/>
            <w:gridSpan w:val="5"/>
            <w:shd w:val="clear" w:color="auto" w:fill="F2F2F2"/>
          </w:tcPr>
          <w:p w14:paraId="1D79AD08" w14:textId="77777777" w:rsidR="00FC41F8" w:rsidRPr="00242DFD" w:rsidRDefault="00FC41F8" w:rsidP="00501190">
            <w:pPr>
              <w:pStyle w:val="Tabletext"/>
              <w:rPr>
                <w:ins w:id="608" w:author="WG 5C-1" w:date="2022-11-15T18:58:00Z"/>
                <w:rFonts w:eastAsia="Calibri"/>
                <w:b/>
              </w:rPr>
            </w:pPr>
            <w:ins w:id="609" w:author="WG 5C-1" w:date="2022-11-15T18:58:00Z">
              <w:r w:rsidRPr="00242DFD">
                <w:rPr>
                  <w:rFonts w:eastAsia="Calibri"/>
                </w:rPr>
                <w:t>Signal-to-noise ratio (dB)</w:t>
              </w:r>
              <w:r w:rsidRPr="00242DFD">
                <w:rPr>
                  <w:rFonts w:eastAsia="Calibri"/>
                  <w:position w:val="6"/>
                  <w:sz w:val="18"/>
                </w:rPr>
                <w:footnoteReference w:id="5"/>
              </w:r>
            </w:ins>
          </w:p>
        </w:tc>
      </w:tr>
      <w:tr w:rsidR="00FC41F8" w:rsidRPr="00242DFD" w14:paraId="044A87C6" w14:textId="77777777" w:rsidTr="001F4347">
        <w:trPr>
          <w:trHeight w:val="20"/>
          <w:ins w:id="613" w:author="WG 5C-1" w:date="2022-11-15T18:58:00Z"/>
        </w:trPr>
        <w:tc>
          <w:tcPr>
            <w:tcW w:w="3350" w:type="dxa"/>
            <w:shd w:val="clear" w:color="auto" w:fill="auto"/>
          </w:tcPr>
          <w:p w14:paraId="0EF7BCF6" w14:textId="77777777" w:rsidR="00FC41F8" w:rsidRPr="00242DFD" w:rsidRDefault="00FC41F8" w:rsidP="00501190">
            <w:pPr>
              <w:pStyle w:val="Tabletext"/>
              <w:rPr>
                <w:ins w:id="614" w:author="WG 5C-1" w:date="2022-11-15T18:58:00Z"/>
                <w:rFonts w:eastAsia="Calibri"/>
                <w:b/>
              </w:rPr>
            </w:pPr>
            <w:ins w:id="615" w:author="WG 5C-1" w:date="2022-11-15T18:58:00Z">
              <w:r w:rsidRPr="00242DFD">
                <w:rPr>
                  <w:rFonts w:eastAsia="Calibri"/>
                </w:rPr>
                <w:tab/>
                <w:t>PSK</w:t>
              </w:r>
            </w:ins>
          </w:p>
        </w:tc>
        <w:tc>
          <w:tcPr>
            <w:tcW w:w="1687" w:type="dxa"/>
            <w:shd w:val="clear" w:color="auto" w:fill="auto"/>
          </w:tcPr>
          <w:p w14:paraId="5118E994" w14:textId="77777777" w:rsidR="00FC41F8" w:rsidRPr="00242DFD" w:rsidRDefault="00FC41F8" w:rsidP="00501190">
            <w:pPr>
              <w:pStyle w:val="Tabletext"/>
              <w:jc w:val="center"/>
              <w:rPr>
                <w:ins w:id="616" w:author="WG 5C-1" w:date="2022-11-15T18:58:00Z"/>
                <w:rFonts w:eastAsia="Calibri"/>
                <w:b/>
              </w:rPr>
            </w:pPr>
            <w:ins w:id="617" w:author="WG 5C-1" w:date="2022-11-15T18:58:00Z">
              <w:r w:rsidRPr="00242DFD">
                <w:rPr>
                  <w:rFonts w:eastAsia="Calibri"/>
                </w:rPr>
                <w:t>5</w:t>
              </w:r>
            </w:ins>
          </w:p>
        </w:tc>
        <w:tc>
          <w:tcPr>
            <w:tcW w:w="1711" w:type="dxa"/>
            <w:shd w:val="clear" w:color="auto" w:fill="auto"/>
          </w:tcPr>
          <w:p w14:paraId="43C5C628" w14:textId="77777777" w:rsidR="00FC41F8" w:rsidRPr="00242DFD" w:rsidRDefault="00FC41F8" w:rsidP="00501190">
            <w:pPr>
              <w:pStyle w:val="Tabletext"/>
              <w:jc w:val="center"/>
              <w:rPr>
                <w:ins w:id="618" w:author="WG 5C-1" w:date="2022-11-15T18:58:00Z"/>
                <w:rFonts w:eastAsia="Calibri"/>
                <w:b/>
              </w:rPr>
            </w:pPr>
            <w:ins w:id="619" w:author="WG 5C-1" w:date="2022-11-15T18:58:00Z">
              <w:r w:rsidRPr="00242DFD">
                <w:rPr>
                  <w:rFonts w:eastAsia="Calibri"/>
                </w:rPr>
                <w:t>12</w:t>
              </w:r>
            </w:ins>
          </w:p>
        </w:tc>
        <w:tc>
          <w:tcPr>
            <w:tcW w:w="1622" w:type="dxa"/>
            <w:shd w:val="clear" w:color="auto" w:fill="auto"/>
          </w:tcPr>
          <w:p w14:paraId="154FBBE2" w14:textId="77777777" w:rsidR="00FC41F8" w:rsidRPr="00242DFD" w:rsidRDefault="00FC41F8" w:rsidP="00501190">
            <w:pPr>
              <w:pStyle w:val="Tabletext"/>
              <w:jc w:val="center"/>
              <w:rPr>
                <w:ins w:id="620" w:author="WG 5C-1" w:date="2022-11-15T18:58:00Z"/>
                <w:rFonts w:eastAsia="Calibri"/>
                <w:b/>
              </w:rPr>
            </w:pPr>
            <w:ins w:id="621" w:author="WG 5C-1" w:date="2022-11-15T18:58:00Z">
              <w:r w:rsidRPr="00242DFD">
                <w:rPr>
                  <w:rFonts w:eastAsia="Calibri"/>
                </w:rPr>
                <w:t>8</w:t>
              </w:r>
            </w:ins>
          </w:p>
        </w:tc>
        <w:tc>
          <w:tcPr>
            <w:tcW w:w="1553" w:type="dxa"/>
            <w:shd w:val="clear" w:color="auto" w:fill="auto"/>
          </w:tcPr>
          <w:p w14:paraId="2EE78E4A" w14:textId="77777777" w:rsidR="00FC41F8" w:rsidRPr="00242DFD" w:rsidRDefault="00FC41F8" w:rsidP="00501190">
            <w:pPr>
              <w:pStyle w:val="Tabletext"/>
              <w:jc w:val="center"/>
              <w:rPr>
                <w:ins w:id="622" w:author="WG 5C-1" w:date="2022-11-15T18:58:00Z"/>
                <w:rFonts w:eastAsia="Calibri"/>
                <w:b/>
              </w:rPr>
            </w:pPr>
            <w:ins w:id="623" w:author="WG 5C-1" w:date="2022-11-15T18:58:00Z">
              <w:r w:rsidRPr="00242DFD">
                <w:rPr>
                  <w:rFonts w:eastAsia="Calibri"/>
                </w:rPr>
                <w:t>14</w:t>
              </w:r>
            </w:ins>
          </w:p>
        </w:tc>
      </w:tr>
      <w:tr w:rsidR="00FC41F8" w:rsidRPr="00242DFD" w14:paraId="49D00279" w14:textId="77777777" w:rsidTr="001F4347">
        <w:trPr>
          <w:trHeight w:val="20"/>
          <w:ins w:id="624" w:author="WG 5C-1" w:date="2022-11-15T18:58:00Z"/>
        </w:trPr>
        <w:tc>
          <w:tcPr>
            <w:tcW w:w="3350" w:type="dxa"/>
            <w:shd w:val="clear" w:color="auto" w:fill="auto"/>
          </w:tcPr>
          <w:p w14:paraId="3A477712" w14:textId="77777777" w:rsidR="00FC41F8" w:rsidRPr="00242DFD" w:rsidRDefault="00FC41F8" w:rsidP="00501190">
            <w:pPr>
              <w:pStyle w:val="Tabletext"/>
              <w:rPr>
                <w:ins w:id="625" w:author="WG 5C-1" w:date="2022-11-15T18:58:00Z"/>
                <w:rFonts w:eastAsia="Calibri"/>
                <w:b/>
              </w:rPr>
            </w:pPr>
            <w:ins w:id="626" w:author="WG 5C-1" w:date="2022-11-15T18:58:00Z">
              <w:r w:rsidRPr="00242DFD">
                <w:rPr>
                  <w:rFonts w:eastAsia="Calibri"/>
                </w:rPr>
                <w:tab/>
                <w:t>FSK</w:t>
              </w:r>
            </w:ins>
          </w:p>
        </w:tc>
        <w:tc>
          <w:tcPr>
            <w:tcW w:w="1687" w:type="dxa"/>
            <w:shd w:val="clear" w:color="auto" w:fill="auto"/>
          </w:tcPr>
          <w:p w14:paraId="62AFB398" w14:textId="77777777" w:rsidR="00FC41F8" w:rsidRPr="00242DFD" w:rsidRDefault="00FC41F8" w:rsidP="00501190">
            <w:pPr>
              <w:pStyle w:val="Tabletext"/>
              <w:jc w:val="center"/>
              <w:rPr>
                <w:ins w:id="627" w:author="WG 5C-1" w:date="2022-11-15T18:58:00Z"/>
                <w:rFonts w:eastAsia="Calibri"/>
                <w:b/>
              </w:rPr>
            </w:pPr>
            <w:ins w:id="628" w:author="WG 5C-1" w:date="2022-11-15T18:58:00Z">
              <w:r w:rsidRPr="00242DFD">
                <w:rPr>
                  <w:rFonts w:eastAsia="Calibri"/>
                </w:rPr>
                <w:t>8</w:t>
              </w:r>
            </w:ins>
          </w:p>
        </w:tc>
        <w:tc>
          <w:tcPr>
            <w:tcW w:w="1711" w:type="dxa"/>
            <w:shd w:val="clear" w:color="auto" w:fill="auto"/>
          </w:tcPr>
          <w:p w14:paraId="0989C80E" w14:textId="77777777" w:rsidR="00FC41F8" w:rsidRPr="00242DFD" w:rsidRDefault="00FC41F8" w:rsidP="00501190">
            <w:pPr>
              <w:pStyle w:val="Tabletext"/>
              <w:jc w:val="center"/>
              <w:rPr>
                <w:ins w:id="629" w:author="WG 5C-1" w:date="2022-11-15T18:58:00Z"/>
                <w:rFonts w:eastAsia="Calibri"/>
                <w:b/>
              </w:rPr>
            </w:pPr>
            <w:ins w:id="630" w:author="WG 5C-1" w:date="2022-11-15T18:58:00Z">
              <w:r w:rsidRPr="00242DFD">
                <w:rPr>
                  <w:rFonts w:eastAsia="Calibri"/>
                </w:rPr>
                <w:t>18</w:t>
              </w:r>
            </w:ins>
          </w:p>
        </w:tc>
        <w:tc>
          <w:tcPr>
            <w:tcW w:w="1622" w:type="dxa"/>
            <w:shd w:val="clear" w:color="auto" w:fill="auto"/>
          </w:tcPr>
          <w:p w14:paraId="05CC81E7" w14:textId="77777777" w:rsidR="00FC41F8" w:rsidRPr="00242DFD" w:rsidRDefault="00FC41F8" w:rsidP="00501190">
            <w:pPr>
              <w:pStyle w:val="Tabletext"/>
              <w:jc w:val="center"/>
              <w:rPr>
                <w:ins w:id="631" w:author="WG 5C-1" w:date="2022-11-15T18:58:00Z"/>
                <w:rFonts w:eastAsia="Calibri"/>
                <w:b/>
              </w:rPr>
            </w:pPr>
            <w:ins w:id="632" w:author="WG 5C-1" w:date="2022-11-15T18:58:00Z">
              <w:r w:rsidRPr="00242DFD">
                <w:rPr>
                  <w:rFonts w:eastAsia="Calibri"/>
                </w:rPr>
                <w:t>12</w:t>
              </w:r>
            </w:ins>
          </w:p>
        </w:tc>
        <w:tc>
          <w:tcPr>
            <w:tcW w:w="1553" w:type="dxa"/>
            <w:shd w:val="clear" w:color="auto" w:fill="auto"/>
          </w:tcPr>
          <w:p w14:paraId="11A032F8" w14:textId="77777777" w:rsidR="00FC41F8" w:rsidRPr="00242DFD" w:rsidRDefault="00FC41F8" w:rsidP="00501190">
            <w:pPr>
              <w:pStyle w:val="Tabletext"/>
              <w:jc w:val="center"/>
              <w:rPr>
                <w:ins w:id="633" w:author="WG 5C-1" w:date="2022-11-15T18:58:00Z"/>
                <w:rFonts w:eastAsia="Calibri"/>
                <w:b/>
              </w:rPr>
            </w:pPr>
            <w:ins w:id="634" w:author="WG 5C-1" w:date="2022-11-15T18:58:00Z">
              <w:r w:rsidRPr="00242DFD">
                <w:rPr>
                  <w:rFonts w:eastAsia="Calibri"/>
                </w:rPr>
                <w:t>18</w:t>
              </w:r>
            </w:ins>
          </w:p>
        </w:tc>
      </w:tr>
      <w:tr w:rsidR="00FC41F8" w:rsidRPr="00242DFD" w14:paraId="7CA17200" w14:textId="77777777" w:rsidTr="001F4347">
        <w:trPr>
          <w:trHeight w:val="20"/>
          <w:ins w:id="635" w:author="WG 5C-1" w:date="2022-11-15T18:58:00Z"/>
        </w:trPr>
        <w:tc>
          <w:tcPr>
            <w:tcW w:w="3350" w:type="dxa"/>
            <w:shd w:val="clear" w:color="auto" w:fill="auto"/>
          </w:tcPr>
          <w:p w14:paraId="4BFBC681" w14:textId="77777777" w:rsidR="00FC41F8" w:rsidRPr="00242DFD" w:rsidRDefault="00FC41F8" w:rsidP="00501190">
            <w:pPr>
              <w:pStyle w:val="Tabletext"/>
              <w:rPr>
                <w:ins w:id="636" w:author="WG 5C-1" w:date="2022-11-15T18:58:00Z"/>
                <w:rFonts w:eastAsia="Calibri"/>
                <w:b/>
              </w:rPr>
            </w:pPr>
            <w:ins w:id="637" w:author="WG 5C-1" w:date="2022-11-15T18:58:00Z">
              <w:r w:rsidRPr="00242DFD">
                <w:rPr>
                  <w:rFonts w:eastAsia="Calibri"/>
                </w:rPr>
                <w:tab/>
                <w:t>QAM</w:t>
              </w:r>
            </w:ins>
          </w:p>
        </w:tc>
        <w:tc>
          <w:tcPr>
            <w:tcW w:w="1687" w:type="dxa"/>
            <w:shd w:val="clear" w:color="auto" w:fill="auto"/>
          </w:tcPr>
          <w:p w14:paraId="14FB27F2" w14:textId="77777777" w:rsidR="00FC41F8" w:rsidRPr="00242DFD" w:rsidRDefault="00FC41F8" w:rsidP="00501190">
            <w:pPr>
              <w:pStyle w:val="Tabletext"/>
              <w:jc w:val="center"/>
              <w:rPr>
                <w:ins w:id="638" w:author="WG 5C-1" w:date="2022-11-15T18:58:00Z"/>
                <w:rFonts w:eastAsia="Calibri"/>
                <w:b/>
              </w:rPr>
            </w:pPr>
            <w:ins w:id="639" w:author="WG 5C-1" w:date="2022-11-15T18:58:00Z">
              <w:r w:rsidRPr="00242DFD">
                <w:rPr>
                  <w:rFonts w:eastAsia="Calibri"/>
                </w:rPr>
                <w:t>14</w:t>
              </w:r>
            </w:ins>
          </w:p>
        </w:tc>
        <w:tc>
          <w:tcPr>
            <w:tcW w:w="1711" w:type="dxa"/>
            <w:shd w:val="clear" w:color="auto" w:fill="auto"/>
          </w:tcPr>
          <w:p w14:paraId="023823AB" w14:textId="77777777" w:rsidR="00FC41F8" w:rsidRPr="00242DFD" w:rsidRDefault="00FC41F8" w:rsidP="00501190">
            <w:pPr>
              <w:pStyle w:val="Tabletext"/>
              <w:jc w:val="center"/>
              <w:rPr>
                <w:ins w:id="640" w:author="WG 5C-1" w:date="2022-11-15T18:58:00Z"/>
                <w:rFonts w:eastAsia="Calibri"/>
                <w:b/>
              </w:rPr>
            </w:pPr>
            <w:ins w:id="641" w:author="WG 5C-1" w:date="2022-11-15T18:58:00Z">
              <w:r w:rsidRPr="00242DFD">
                <w:rPr>
                  <w:rFonts w:eastAsia="Calibri"/>
                </w:rPr>
                <w:t>24</w:t>
              </w:r>
            </w:ins>
          </w:p>
        </w:tc>
        <w:tc>
          <w:tcPr>
            <w:tcW w:w="1622" w:type="dxa"/>
            <w:shd w:val="clear" w:color="auto" w:fill="auto"/>
          </w:tcPr>
          <w:p w14:paraId="3EBD05CD" w14:textId="77777777" w:rsidR="00FC41F8" w:rsidRPr="00242DFD" w:rsidRDefault="00FC41F8" w:rsidP="00501190">
            <w:pPr>
              <w:pStyle w:val="Tabletext"/>
              <w:jc w:val="center"/>
              <w:rPr>
                <w:ins w:id="642" w:author="WG 5C-1" w:date="2022-11-15T18:58:00Z"/>
                <w:rFonts w:eastAsia="Calibri"/>
                <w:b/>
              </w:rPr>
            </w:pPr>
            <w:ins w:id="643" w:author="WG 5C-1" w:date="2022-11-15T18:58:00Z">
              <w:r w:rsidRPr="00242DFD">
                <w:rPr>
                  <w:rFonts w:eastAsia="Calibri"/>
                </w:rPr>
                <w:t>20</w:t>
              </w:r>
            </w:ins>
          </w:p>
        </w:tc>
        <w:tc>
          <w:tcPr>
            <w:tcW w:w="1553" w:type="dxa"/>
            <w:shd w:val="clear" w:color="auto" w:fill="auto"/>
          </w:tcPr>
          <w:p w14:paraId="74946988" w14:textId="77777777" w:rsidR="00FC41F8" w:rsidRPr="00242DFD" w:rsidRDefault="00FC41F8" w:rsidP="00501190">
            <w:pPr>
              <w:pStyle w:val="Tabletext"/>
              <w:jc w:val="center"/>
              <w:rPr>
                <w:ins w:id="644" w:author="WG 5C-1" w:date="2022-11-15T18:58:00Z"/>
                <w:rFonts w:eastAsia="Calibri"/>
                <w:b/>
              </w:rPr>
            </w:pPr>
            <w:ins w:id="645" w:author="WG 5C-1" w:date="2022-11-15T18:58:00Z">
              <w:r w:rsidRPr="00242DFD">
                <w:rPr>
                  <w:rFonts w:eastAsia="Calibri"/>
                </w:rPr>
                <w:t>24</w:t>
              </w:r>
            </w:ins>
          </w:p>
        </w:tc>
      </w:tr>
      <w:tr w:rsidR="00FC41F8" w:rsidRPr="00242DFD" w14:paraId="7FE72E4D" w14:textId="77777777" w:rsidTr="001F4347">
        <w:trPr>
          <w:trHeight w:val="20"/>
          <w:ins w:id="646" w:author="WG 5C-1" w:date="2022-11-15T18:58:00Z"/>
        </w:trPr>
        <w:tc>
          <w:tcPr>
            <w:tcW w:w="3350" w:type="dxa"/>
            <w:shd w:val="clear" w:color="auto" w:fill="auto"/>
          </w:tcPr>
          <w:p w14:paraId="589F63E8" w14:textId="77777777" w:rsidR="00FC41F8" w:rsidRPr="00242DFD" w:rsidRDefault="00FC41F8" w:rsidP="00501190">
            <w:pPr>
              <w:pStyle w:val="Tabletext"/>
              <w:rPr>
                <w:ins w:id="647" w:author="WG 5C-1" w:date="2022-11-15T18:58:00Z"/>
                <w:rFonts w:eastAsia="Calibri"/>
                <w:b/>
              </w:rPr>
            </w:pPr>
            <w:ins w:id="648" w:author="WG 5C-1" w:date="2022-11-15T18:58:00Z">
              <w:r w:rsidRPr="00242DFD">
                <w:rPr>
                  <w:rFonts w:eastAsia="Calibri"/>
                </w:rPr>
                <w:tab/>
                <w:t>OFDM</w:t>
              </w:r>
            </w:ins>
          </w:p>
        </w:tc>
        <w:tc>
          <w:tcPr>
            <w:tcW w:w="1687" w:type="dxa"/>
            <w:shd w:val="clear" w:color="auto" w:fill="auto"/>
          </w:tcPr>
          <w:p w14:paraId="75C8A97F" w14:textId="77777777" w:rsidR="00FC41F8" w:rsidRPr="00242DFD" w:rsidRDefault="00FC41F8" w:rsidP="00501190">
            <w:pPr>
              <w:pStyle w:val="Tabletext"/>
              <w:jc w:val="center"/>
              <w:rPr>
                <w:ins w:id="649" w:author="WG 5C-1" w:date="2022-11-15T18:58:00Z"/>
                <w:rFonts w:eastAsia="Calibri"/>
                <w:b/>
              </w:rPr>
            </w:pPr>
            <w:ins w:id="650" w:author="WG 5C-1" w:date="2022-11-15T18:58:00Z">
              <w:r w:rsidRPr="00242DFD">
                <w:rPr>
                  <w:rFonts w:eastAsia="Calibri"/>
                </w:rPr>
                <w:t>16</w:t>
              </w:r>
            </w:ins>
          </w:p>
        </w:tc>
        <w:tc>
          <w:tcPr>
            <w:tcW w:w="1711" w:type="dxa"/>
            <w:shd w:val="clear" w:color="auto" w:fill="auto"/>
          </w:tcPr>
          <w:p w14:paraId="2E1B74C2" w14:textId="77777777" w:rsidR="00FC41F8" w:rsidRPr="00242DFD" w:rsidRDefault="00FC41F8" w:rsidP="00501190">
            <w:pPr>
              <w:pStyle w:val="Tabletext"/>
              <w:jc w:val="center"/>
              <w:rPr>
                <w:ins w:id="651" w:author="WG 5C-1" w:date="2022-11-15T18:58:00Z"/>
                <w:rFonts w:eastAsia="Calibri"/>
                <w:b/>
              </w:rPr>
            </w:pPr>
            <w:ins w:id="652" w:author="WG 5C-1" w:date="2022-11-15T18:58:00Z">
              <w:r w:rsidRPr="00242DFD">
                <w:rPr>
                  <w:rFonts w:eastAsia="Calibri"/>
                </w:rPr>
                <w:t>26</w:t>
              </w:r>
            </w:ins>
          </w:p>
        </w:tc>
        <w:tc>
          <w:tcPr>
            <w:tcW w:w="1622" w:type="dxa"/>
            <w:shd w:val="clear" w:color="auto" w:fill="auto"/>
          </w:tcPr>
          <w:p w14:paraId="6E5B079F" w14:textId="77777777" w:rsidR="00FC41F8" w:rsidRPr="00242DFD" w:rsidRDefault="00FC41F8" w:rsidP="00501190">
            <w:pPr>
              <w:pStyle w:val="Tabletext"/>
              <w:jc w:val="center"/>
              <w:rPr>
                <w:ins w:id="653" w:author="WG 5C-1" w:date="2022-11-15T18:58:00Z"/>
                <w:rFonts w:eastAsia="Calibri"/>
                <w:b/>
              </w:rPr>
            </w:pPr>
            <w:ins w:id="654" w:author="WG 5C-1" w:date="2022-11-15T18:58:00Z">
              <w:r w:rsidRPr="00242DFD">
                <w:rPr>
                  <w:rFonts w:eastAsia="Calibri"/>
                </w:rPr>
                <w:t>26</w:t>
              </w:r>
            </w:ins>
          </w:p>
        </w:tc>
        <w:tc>
          <w:tcPr>
            <w:tcW w:w="1553" w:type="dxa"/>
            <w:shd w:val="clear" w:color="auto" w:fill="auto"/>
          </w:tcPr>
          <w:p w14:paraId="3540541A" w14:textId="77777777" w:rsidR="00FC41F8" w:rsidRPr="00242DFD" w:rsidRDefault="00FC41F8" w:rsidP="00501190">
            <w:pPr>
              <w:pStyle w:val="Tabletext"/>
              <w:jc w:val="center"/>
              <w:rPr>
                <w:ins w:id="655" w:author="WG 5C-1" w:date="2022-11-15T18:58:00Z"/>
                <w:rFonts w:eastAsia="Calibri"/>
                <w:b/>
              </w:rPr>
            </w:pPr>
            <w:ins w:id="656" w:author="WG 5C-1" w:date="2022-11-15T18:58:00Z">
              <w:r w:rsidRPr="00242DFD">
                <w:rPr>
                  <w:rFonts w:eastAsia="Calibri"/>
                </w:rPr>
                <w:t>30</w:t>
              </w:r>
            </w:ins>
          </w:p>
        </w:tc>
      </w:tr>
      <w:tr w:rsidR="00FC41F8" w:rsidRPr="00242DFD" w14:paraId="2302E62A" w14:textId="77777777" w:rsidTr="001F4347">
        <w:trPr>
          <w:trHeight w:val="20"/>
          <w:ins w:id="657" w:author="WG 5C-1" w:date="2022-11-15T18:58:00Z"/>
        </w:trPr>
        <w:tc>
          <w:tcPr>
            <w:tcW w:w="3350" w:type="dxa"/>
            <w:shd w:val="clear" w:color="auto" w:fill="auto"/>
          </w:tcPr>
          <w:p w14:paraId="62E83D67" w14:textId="77777777" w:rsidR="00FC41F8" w:rsidRPr="00242DFD" w:rsidRDefault="00FC41F8" w:rsidP="00501190">
            <w:pPr>
              <w:pStyle w:val="Tabletext"/>
              <w:rPr>
                <w:ins w:id="658" w:author="WG 5C-1" w:date="2022-11-15T18:58:00Z"/>
                <w:rFonts w:eastAsia="Calibri"/>
                <w:b/>
              </w:rPr>
            </w:pPr>
            <w:ins w:id="659" w:author="WG 5C-1" w:date="2022-11-15T18:58:00Z">
              <w:r w:rsidRPr="00242DFD">
                <w:rPr>
                  <w:rFonts w:eastAsia="Calibri"/>
                </w:rPr>
                <w:t xml:space="preserve">Feeder loss (dB) </w:t>
              </w:r>
            </w:ins>
          </w:p>
        </w:tc>
        <w:tc>
          <w:tcPr>
            <w:tcW w:w="1687" w:type="dxa"/>
            <w:shd w:val="clear" w:color="auto" w:fill="auto"/>
          </w:tcPr>
          <w:p w14:paraId="028874F5" w14:textId="77777777" w:rsidR="00FC41F8" w:rsidRPr="00242DFD" w:rsidRDefault="00FC41F8" w:rsidP="00501190">
            <w:pPr>
              <w:pStyle w:val="Tabletext"/>
              <w:jc w:val="center"/>
              <w:rPr>
                <w:ins w:id="660" w:author="WG 5C-1" w:date="2022-11-15T18:58:00Z"/>
                <w:rFonts w:eastAsia="Calibri"/>
                <w:b/>
              </w:rPr>
            </w:pPr>
            <w:ins w:id="661" w:author="WG 5C-1" w:date="2022-11-15T18:58:00Z">
              <w:r w:rsidRPr="00242DFD">
                <w:rPr>
                  <w:rFonts w:eastAsia="Calibri"/>
                </w:rPr>
                <w:t>2.2</w:t>
              </w:r>
            </w:ins>
          </w:p>
        </w:tc>
        <w:tc>
          <w:tcPr>
            <w:tcW w:w="1711" w:type="dxa"/>
            <w:shd w:val="clear" w:color="auto" w:fill="auto"/>
          </w:tcPr>
          <w:p w14:paraId="47FB9AFE" w14:textId="77777777" w:rsidR="00FC41F8" w:rsidRPr="00242DFD" w:rsidRDefault="00FC41F8" w:rsidP="00501190">
            <w:pPr>
              <w:pStyle w:val="Tabletext"/>
              <w:jc w:val="center"/>
              <w:rPr>
                <w:ins w:id="662" w:author="WG 5C-1" w:date="2022-11-15T18:58:00Z"/>
                <w:rFonts w:eastAsia="Calibri"/>
                <w:b/>
              </w:rPr>
            </w:pPr>
            <w:ins w:id="663" w:author="WG 5C-1" w:date="2022-11-15T18:58:00Z">
              <w:r w:rsidRPr="00242DFD">
                <w:rPr>
                  <w:rFonts w:eastAsia="Calibri"/>
                </w:rPr>
                <w:t>1.5</w:t>
              </w:r>
            </w:ins>
          </w:p>
        </w:tc>
        <w:tc>
          <w:tcPr>
            <w:tcW w:w="1622" w:type="dxa"/>
            <w:shd w:val="clear" w:color="auto" w:fill="auto"/>
          </w:tcPr>
          <w:p w14:paraId="1A75E0C3" w14:textId="77777777" w:rsidR="00FC41F8" w:rsidRPr="00242DFD" w:rsidRDefault="00FC41F8" w:rsidP="00501190">
            <w:pPr>
              <w:pStyle w:val="Tabletext"/>
              <w:jc w:val="center"/>
              <w:rPr>
                <w:ins w:id="664" w:author="WG 5C-1" w:date="2022-11-15T18:58:00Z"/>
                <w:rFonts w:eastAsia="Calibri"/>
                <w:b/>
              </w:rPr>
            </w:pPr>
            <w:ins w:id="665" w:author="WG 5C-1" w:date="2022-11-15T18:58:00Z">
              <w:r w:rsidRPr="00242DFD">
                <w:rPr>
                  <w:rFonts w:eastAsia="Calibri"/>
                </w:rPr>
                <w:t>2.6</w:t>
              </w:r>
            </w:ins>
          </w:p>
        </w:tc>
        <w:tc>
          <w:tcPr>
            <w:tcW w:w="1553" w:type="dxa"/>
            <w:shd w:val="clear" w:color="auto" w:fill="auto"/>
          </w:tcPr>
          <w:p w14:paraId="373C6531" w14:textId="77777777" w:rsidR="00FC41F8" w:rsidRPr="00242DFD" w:rsidRDefault="00FC41F8" w:rsidP="00501190">
            <w:pPr>
              <w:pStyle w:val="Tabletext"/>
              <w:jc w:val="center"/>
              <w:rPr>
                <w:ins w:id="666" w:author="WG 5C-1" w:date="2022-11-15T18:58:00Z"/>
                <w:rFonts w:eastAsia="Calibri"/>
                <w:b/>
              </w:rPr>
            </w:pPr>
            <w:ins w:id="667" w:author="WG 5C-1" w:date="2022-11-15T18:58:00Z">
              <w:r w:rsidRPr="00242DFD">
                <w:rPr>
                  <w:rFonts w:eastAsia="Calibri"/>
                </w:rPr>
                <w:t>1.1</w:t>
              </w:r>
            </w:ins>
          </w:p>
        </w:tc>
      </w:tr>
      <w:tr w:rsidR="00FC41F8" w:rsidRPr="00242DFD" w14:paraId="658A1B69" w14:textId="77777777" w:rsidTr="001F4347">
        <w:trPr>
          <w:trHeight w:val="20"/>
          <w:ins w:id="668" w:author="WG 5C-1" w:date="2022-11-15T18:58:00Z"/>
        </w:trPr>
        <w:tc>
          <w:tcPr>
            <w:tcW w:w="3350" w:type="dxa"/>
            <w:shd w:val="clear" w:color="auto" w:fill="auto"/>
          </w:tcPr>
          <w:p w14:paraId="4144992C" w14:textId="77777777" w:rsidR="00FC41F8" w:rsidRPr="00242DFD" w:rsidRDefault="00FC41F8" w:rsidP="00501190">
            <w:pPr>
              <w:pStyle w:val="Tabletext"/>
              <w:rPr>
                <w:ins w:id="669" w:author="WG 5C-1" w:date="2022-11-15T18:58:00Z"/>
                <w:rFonts w:eastAsia="Calibri"/>
                <w:b/>
              </w:rPr>
            </w:pPr>
            <w:ins w:id="670" w:author="WG 5C-1" w:date="2022-11-15T18:58:00Z">
              <w:r w:rsidRPr="00242DFD">
                <w:rPr>
                  <w:rFonts w:eastAsia="Calibri"/>
                </w:rPr>
                <w:t>Antenna gain (dBi)</w:t>
              </w:r>
            </w:ins>
          </w:p>
        </w:tc>
        <w:tc>
          <w:tcPr>
            <w:tcW w:w="1687" w:type="dxa"/>
            <w:shd w:val="clear" w:color="auto" w:fill="auto"/>
          </w:tcPr>
          <w:p w14:paraId="7FB5047F" w14:textId="77777777" w:rsidR="00FC41F8" w:rsidRPr="00242DFD" w:rsidRDefault="00FC41F8" w:rsidP="00501190">
            <w:pPr>
              <w:pStyle w:val="Tabletext"/>
              <w:jc w:val="center"/>
              <w:rPr>
                <w:ins w:id="671" w:author="WG 5C-1" w:date="2022-11-15T18:58:00Z"/>
                <w:rFonts w:eastAsia="Calibri"/>
                <w:b/>
              </w:rPr>
            </w:pPr>
            <w:ins w:id="672" w:author="WG 5C-1" w:date="2022-11-15T18:58:00Z">
              <w:r w:rsidRPr="00242DFD">
                <w:rPr>
                  <w:rFonts w:eastAsia="Calibri"/>
                </w:rPr>
                <w:t>14.15</w:t>
              </w:r>
            </w:ins>
          </w:p>
        </w:tc>
        <w:tc>
          <w:tcPr>
            <w:tcW w:w="1711" w:type="dxa"/>
            <w:shd w:val="clear" w:color="auto" w:fill="auto"/>
          </w:tcPr>
          <w:p w14:paraId="5E7A8255" w14:textId="77777777" w:rsidR="00FC41F8" w:rsidRPr="00242DFD" w:rsidRDefault="00FC41F8" w:rsidP="00501190">
            <w:pPr>
              <w:pStyle w:val="Tabletext"/>
              <w:jc w:val="center"/>
              <w:rPr>
                <w:ins w:id="673" w:author="WG 5C-1" w:date="2022-11-15T18:58:00Z"/>
                <w:rFonts w:eastAsia="Calibri"/>
                <w:b/>
              </w:rPr>
            </w:pPr>
            <w:ins w:id="674" w:author="WG 5C-1" w:date="2022-11-15T18:58:00Z">
              <w:r w:rsidRPr="00242DFD">
                <w:rPr>
                  <w:rFonts w:eastAsia="Calibri"/>
                </w:rPr>
                <w:t>4.15</w:t>
              </w:r>
            </w:ins>
          </w:p>
        </w:tc>
        <w:tc>
          <w:tcPr>
            <w:tcW w:w="1622" w:type="dxa"/>
            <w:shd w:val="clear" w:color="auto" w:fill="auto"/>
          </w:tcPr>
          <w:p w14:paraId="1CE6DD02" w14:textId="77777777" w:rsidR="00FC41F8" w:rsidRPr="00242DFD" w:rsidRDefault="00FC41F8" w:rsidP="00501190">
            <w:pPr>
              <w:pStyle w:val="Tabletext"/>
              <w:jc w:val="center"/>
              <w:rPr>
                <w:ins w:id="675" w:author="WG 5C-1" w:date="2022-11-15T18:58:00Z"/>
                <w:rFonts w:eastAsia="Calibri"/>
                <w:b/>
              </w:rPr>
            </w:pPr>
            <w:ins w:id="676" w:author="WG 5C-1" w:date="2022-11-15T18:58:00Z">
              <w:r w:rsidRPr="00242DFD">
                <w:rPr>
                  <w:rFonts w:eastAsia="Calibri"/>
                </w:rPr>
                <w:t>11.15</w:t>
              </w:r>
            </w:ins>
          </w:p>
        </w:tc>
        <w:tc>
          <w:tcPr>
            <w:tcW w:w="1553" w:type="dxa"/>
            <w:shd w:val="clear" w:color="auto" w:fill="auto"/>
          </w:tcPr>
          <w:p w14:paraId="5FB95F4E" w14:textId="77777777" w:rsidR="00FC41F8" w:rsidRPr="00242DFD" w:rsidRDefault="00FC41F8" w:rsidP="00501190">
            <w:pPr>
              <w:pStyle w:val="Tabletext"/>
              <w:jc w:val="center"/>
              <w:rPr>
                <w:ins w:id="677" w:author="WG 5C-1" w:date="2022-11-15T18:58:00Z"/>
                <w:rFonts w:eastAsia="Calibri"/>
                <w:b/>
              </w:rPr>
            </w:pPr>
            <w:ins w:id="678" w:author="WG 5C-1" w:date="2022-11-15T18:58:00Z">
              <w:r w:rsidRPr="00242DFD">
                <w:rPr>
                  <w:rFonts w:eastAsia="Calibri"/>
                </w:rPr>
                <w:t>2.15</w:t>
              </w:r>
            </w:ins>
          </w:p>
        </w:tc>
      </w:tr>
      <w:tr w:rsidR="00FC41F8" w:rsidRPr="00242DFD" w14:paraId="5216CF44" w14:textId="77777777" w:rsidTr="001F4347">
        <w:trPr>
          <w:trHeight w:val="20"/>
          <w:ins w:id="679" w:author="WG 5C-1" w:date="2022-11-15T18:58:00Z"/>
        </w:trPr>
        <w:tc>
          <w:tcPr>
            <w:tcW w:w="3350" w:type="dxa"/>
            <w:shd w:val="clear" w:color="auto" w:fill="auto"/>
          </w:tcPr>
          <w:p w14:paraId="7E4A7072" w14:textId="77777777" w:rsidR="00FC41F8" w:rsidRPr="00242DFD" w:rsidRDefault="00FC41F8" w:rsidP="00501190">
            <w:pPr>
              <w:pStyle w:val="Tabletext"/>
              <w:rPr>
                <w:ins w:id="680" w:author="WG 5C-1" w:date="2022-11-15T18:58:00Z"/>
                <w:rFonts w:eastAsia="Calibri"/>
                <w:b/>
              </w:rPr>
            </w:pPr>
            <w:ins w:id="681" w:author="WG 5C-1" w:date="2022-11-15T18:58:00Z">
              <w:r w:rsidRPr="00242DFD">
                <w:rPr>
                  <w:rFonts w:eastAsia="Calibri"/>
                </w:rPr>
                <w:lastRenderedPageBreak/>
                <w:t>Antenna height (m)</w:t>
              </w:r>
            </w:ins>
          </w:p>
        </w:tc>
        <w:tc>
          <w:tcPr>
            <w:tcW w:w="1687" w:type="dxa"/>
            <w:shd w:val="clear" w:color="auto" w:fill="auto"/>
          </w:tcPr>
          <w:p w14:paraId="08C8B570" w14:textId="77777777" w:rsidR="00FC41F8" w:rsidRPr="00242DFD" w:rsidRDefault="00FC41F8" w:rsidP="00501190">
            <w:pPr>
              <w:pStyle w:val="Tabletext"/>
              <w:jc w:val="center"/>
              <w:rPr>
                <w:ins w:id="682" w:author="WG 5C-1" w:date="2022-11-15T18:58:00Z"/>
                <w:rFonts w:eastAsia="Calibri"/>
                <w:b/>
              </w:rPr>
            </w:pPr>
            <w:ins w:id="683" w:author="WG 5C-1" w:date="2022-11-15T18:58:00Z">
              <w:r w:rsidRPr="00242DFD">
                <w:rPr>
                  <w:rFonts w:eastAsia="Calibri"/>
                </w:rPr>
                <w:t>64</w:t>
              </w:r>
            </w:ins>
          </w:p>
        </w:tc>
        <w:tc>
          <w:tcPr>
            <w:tcW w:w="1711" w:type="dxa"/>
            <w:shd w:val="clear" w:color="auto" w:fill="auto"/>
          </w:tcPr>
          <w:p w14:paraId="16E52C15" w14:textId="77777777" w:rsidR="00FC41F8" w:rsidRPr="00242DFD" w:rsidRDefault="00FC41F8" w:rsidP="00501190">
            <w:pPr>
              <w:pStyle w:val="Tabletext"/>
              <w:jc w:val="center"/>
              <w:rPr>
                <w:ins w:id="684" w:author="WG 5C-1" w:date="2022-11-15T18:58:00Z"/>
                <w:rFonts w:eastAsia="Calibri"/>
                <w:b/>
              </w:rPr>
            </w:pPr>
            <w:ins w:id="685" w:author="WG 5C-1" w:date="2022-11-15T18:58:00Z">
              <w:r w:rsidRPr="00242DFD">
                <w:rPr>
                  <w:rFonts w:eastAsia="Calibri"/>
                </w:rPr>
                <w:t>3.65</w:t>
              </w:r>
            </w:ins>
          </w:p>
        </w:tc>
        <w:tc>
          <w:tcPr>
            <w:tcW w:w="1622" w:type="dxa"/>
            <w:shd w:val="clear" w:color="auto" w:fill="auto"/>
          </w:tcPr>
          <w:p w14:paraId="70D8E36A" w14:textId="77777777" w:rsidR="00FC41F8" w:rsidRPr="00242DFD" w:rsidRDefault="00FC41F8" w:rsidP="00501190">
            <w:pPr>
              <w:pStyle w:val="Tabletext"/>
              <w:jc w:val="center"/>
              <w:rPr>
                <w:ins w:id="686" w:author="WG 5C-1" w:date="2022-11-15T18:58:00Z"/>
                <w:rFonts w:eastAsia="Calibri"/>
                <w:b/>
              </w:rPr>
            </w:pPr>
            <w:ins w:id="687" w:author="WG 5C-1" w:date="2022-11-15T18:58:00Z">
              <w:r w:rsidRPr="00242DFD">
                <w:rPr>
                  <w:rFonts w:eastAsia="Calibri"/>
                </w:rPr>
                <w:t>28.04</w:t>
              </w:r>
            </w:ins>
          </w:p>
        </w:tc>
        <w:tc>
          <w:tcPr>
            <w:tcW w:w="1553" w:type="dxa"/>
            <w:shd w:val="clear" w:color="auto" w:fill="auto"/>
          </w:tcPr>
          <w:p w14:paraId="4B9945C7" w14:textId="77777777" w:rsidR="00FC41F8" w:rsidRPr="00242DFD" w:rsidRDefault="00FC41F8" w:rsidP="00501190">
            <w:pPr>
              <w:pStyle w:val="Tabletext"/>
              <w:jc w:val="center"/>
              <w:rPr>
                <w:ins w:id="688" w:author="WG 5C-1" w:date="2022-11-15T18:58:00Z"/>
                <w:rFonts w:eastAsia="Calibri"/>
                <w:b/>
              </w:rPr>
            </w:pPr>
            <w:ins w:id="689" w:author="WG 5C-1" w:date="2022-11-15T18:58:00Z">
              <w:r w:rsidRPr="00242DFD">
                <w:rPr>
                  <w:rFonts w:eastAsia="Calibri"/>
                </w:rPr>
                <w:t>1.21</w:t>
              </w:r>
            </w:ins>
          </w:p>
        </w:tc>
      </w:tr>
      <w:tr w:rsidR="00FC41F8" w:rsidRPr="00242DFD" w14:paraId="5DFEC5F1" w14:textId="77777777" w:rsidTr="001F4347">
        <w:trPr>
          <w:trHeight w:val="20"/>
          <w:ins w:id="690" w:author="WG 5C-1" w:date="2022-11-15T18:58:00Z"/>
        </w:trPr>
        <w:tc>
          <w:tcPr>
            <w:tcW w:w="3350" w:type="dxa"/>
            <w:shd w:val="clear" w:color="auto" w:fill="auto"/>
          </w:tcPr>
          <w:p w14:paraId="501A33BA" w14:textId="77777777" w:rsidR="00FC41F8" w:rsidRPr="00242DFD" w:rsidRDefault="00FC41F8" w:rsidP="00501190">
            <w:pPr>
              <w:pStyle w:val="Tabletext"/>
              <w:rPr>
                <w:ins w:id="691" w:author="WG 5C-1" w:date="2022-11-15T18:58:00Z"/>
                <w:rFonts w:eastAsia="Calibri"/>
                <w:b/>
              </w:rPr>
            </w:pPr>
            <w:ins w:id="692" w:author="WG 5C-1" w:date="2022-11-15T18:58:00Z">
              <w:r w:rsidRPr="00242DFD">
                <w:rPr>
                  <w:rFonts w:eastAsia="Calibri"/>
                </w:rPr>
                <w:t>Antenna polarization</w:t>
              </w:r>
            </w:ins>
          </w:p>
        </w:tc>
        <w:tc>
          <w:tcPr>
            <w:tcW w:w="1687" w:type="dxa"/>
            <w:shd w:val="clear" w:color="auto" w:fill="auto"/>
          </w:tcPr>
          <w:p w14:paraId="183F401D" w14:textId="77777777" w:rsidR="00FC41F8" w:rsidRPr="00242DFD" w:rsidRDefault="00FC41F8" w:rsidP="00501190">
            <w:pPr>
              <w:pStyle w:val="Tabletext"/>
              <w:jc w:val="center"/>
              <w:rPr>
                <w:ins w:id="693" w:author="WG 5C-1" w:date="2022-11-15T18:58:00Z"/>
                <w:rFonts w:eastAsia="Calibri"/>
                <w:b/>
              </w:rPr>
            </w:pPr>
            <w:ins w:id="694" w:author="WG 5C-1" w:date="2022-11-15T18:58:00Z">
              <w:r w:rsidRPr="00242DFD">
                <w:rPr>
                  <w:rFonts w:eastAsia="Calibri"/>
                </w:rPr>
                <w:t>Vertical</w:t>
              </w:r>
            </w:ins>
          </w:p>
        </w:tc>
        <w:tc>
          <w:tcPr>
            <w:tcW w:w="1711" w:type="dxa"/>
            <w:shd w:val="clear" w:color="auto" w:fill="auto"/>
          </w:tcPr>
          <w:p w14:paraId="4D8B4E55" w14:textId="77777777" w:rsidR="00FC41F8" w:rsidRPr="00242DFD" w:rsidRDefault="00FC41F8" w:rsidP="00501190">
            <w:pPr>
              <w:pStyle w:val="Tabletext"/>
              <w:jc w:val="center"/>
              <w:rPr>
                <w:ins w:id="695" w:author="WG 5C-1" w:date="2022-11-15T18:58:00Z"/>
                <w:rFonts w:eastAsia="Calibri"/>
                <w:b/>
              </w:rPr>
            </w:pPr>
            <w:ins w:id="696" w:author="WG 5C-1" w:date="2022-11-15T18:58:00Z">
              <w:r w:rsidRPr="00242DFD">
                <w:rPr>
                  <w:rFonts w:eastAsia="Calibri"/>
                </w:rPr>
                <w:t>Vertical</w:t>
              </w:r>
            </w:ins>
          </w:p>
        </w:tc>
        <w:tc>
          <w:tcPr>
            <w:tcW w:w="1622" w:type="dxa"/>
            <w:shd w:val="clear" w:color="auto" w:fill="auto"/>
          </w:tcPr>
          <w:p w14:paraId="7448FCC0" w14:textId="77777777" w:rsidR="00FC41F8" w:rsidRPr="00242DFD" w:rsidRDefault="00FC41F8" w:rsidP="00501190">
            <w:pPr>
              <w:pStyle w:val="Tabletext"/>
              <w:jc w:val="center"/>
              <w:rPr>
                <w:ins w:id="697" w:author="WG 5C-1" w:date="2022-11-15T18:58:00Z"/>
                <w:rFonts w:eastAsia="Calibri"/>
                <w:b/>
              </w:rPr>
            </w:pPr>
            <w:ins w:id="698" w:author="WG 5C-1" w:date="2022-11-15T18:58:00Z">
              <w:r w:rsidRPr="00242DFD">
                <w:rPr>
                  <w:rFonts w:eastAsia="Calibri"/>
                </w:rPr>
                <w:t>Vertical</w:t>
              </w:r>
            </w:ins>
          </w:p>
        </w:tc>
        <w:tc>
          <w:tcPr>
            <w:tcW w:w="1553" w:type="dxa"/>
            <w:shd w:val="clear" w:color="auto" w:fill="auto"/>
          </w:tcPr>
          <w:p w14:paraId="2F1544D7" w14:textId="77777777" w:rsidR="00FC41F8" w:rsidRPr="00242DFD" w:rsidRDefault="00FC41F8" w:rsidP="00501190">
            <w:pPr>
              <w:pStyle w:val="Tabletext"/>
              <w:jc w:val="center"/>
              <w:rPr>
                <w:ins w:id="699" w:author="WG 5C-1" w:date="2022-11-15T18:58:00Z"/>
                <w:rFonts w:eastAsia="Calibri"/>
                <w:b/>
              </w:rPr>
            </w:pPr>
            <w:ins w:id="700" w:author="WG 5C-1" w:date="2022-11-15T18:58:00Z">
              <w:r w:rsidRPr="00242DFD">
                <w:rPr>
                  <w:rFonts w:eastAsia="Calibri"/>
                </w:rPr>
                <w:t>Horizontal</w:t>
              </w:r>
            </w:ins>
          </w:p>
        </w:tc>
      </w:tr>
      <w:tr w:rsidR="00FC41F8" w:rsidRPr="00242DFD" w14:paraId="0942FCE2" w14:textId="77777777" w:rsidTr="001F4347">
        <w:trPr>
          <w:trHeight w:val="20"/>
          <w:ins w:id="701" w:author="WG 5C-1" w:date="2022-11-15T18:58:00Z"/>
        </w:trPr>
        <w:tc>
          <w:tcPr>
            <w:tcW w:w="3350" w:type="dxa"/>
            <w:shd w:val="clear" w:color="auto" w:fill="auto"/>
          </w:tcPr>
          <w:p w14:paraId="11FCA697" w14:textId="77777777" w:rsidR="00FC41F8" w:rsidRPr="00242DFD" w:rsidRDefault="00FC41F8" w:rsidP="00501190">
            <w:pPr>
              <w:pStyle w:val="Tabletext"/>
              <w:rPr>
                <w:ins w:id="702" w:author="WG 5C-1" w:date="2022-11-15T18:58:00Z"/>
                <w:rFonts w:eastAsia="Calibri"/>
                <w:b/>
              </w:rPr>
            </w:pPr>
            <w:ins w:id="703" w:author="WG 5C-1" w:date="2022-11-15T18:58:00Z">
              <w:r w:rsidRPr="00242DFD">
                <w:rPr>
                  <w:rFonts w:eastAsia="Calibri"/>
                </w:rPr>
                <w:t>Typical minimum path length (km)</w:t>
              </w:r>
            </w:ins>
          </w:p>
        </w:tc>
        <w:tc>
          <w:tcPr>
            <w:tcW w:w="1687" w:type="dxa"/>
            <w:shd w:val="clear" w:color="auto" w:fill="auto"/>
          </w:tcPr>
          <w:p w14:paraId="248FA1E2" w14:textId="77777777" w:rsidR="00FC41F8" w:rsidRPr="00242DFD" w:rsidRDefault="00FC41F8" w:rsidP="00501190">
            <w:pPr>
              <w:pStyle w:val="Tabletext"/>
              <w:jc w:val="center"/>
              <w:rPr>
                <w:ins w:id="704" w:author="WG 5C-1" w:date="2022-11-15T18:58:00Z"/>
                <w:rFonts w:eastAsia="Calibri"/>
                <w:b/>
              </w:rPr>
            </w:pPr>
            <w:ins w:id="705" w:author="WG 5C-1" w:date="2022-11-15T18:58:00Z">
              <w:r w:rsidRPr="00242DFD">
                <w:rPr>
                  <w:rFonts w:eastAsia="Calibri"/>
                </w:rPr>
                <w:t>161</w:t>
              </w:r>
            </w:ins>
          </w:p>
        </w:tc>
        <w:tc>
          <w:tcPr>
            <w:tcW w:w="1711" w:type="dxa"/>
            <w:shd w:val="clear" w:color="auto" w:fill="auto"/>
          </w:tcPr>
          <w:p w14:paraId="35422954" w14:textId="77777777" w:rsidR="00FC41F8" w:rsidRPr="00242DFD" w:rsidRDefault="00FC41F8" w:rsidP="00501190">
            <w:pPr>
              <w:pStyle w:val="Tabletext"/>
              <w:jc w:val="center"/>
              <w:rPr>
                <w:ins w:id="706" w:author="WG 5C-1" w:date="2022-11-15T18:58:00Z"/>
                <w:rFonts w:eastAsia="Calibri"/>
                <w:b/>
              </w:rPr>
            </w:pPr>
            <w:ins w:id="707" w:author="WG 5C-1" w:date="2022-11-15T18:58:00Z">
              <w:r w:rsidRPr="00242DFD">
                <w:rPr>
                  <w:rFonts w:eastAsia="Calibri"/>
                </w:rPr>
                <w:t>48.2</w:t>
              </w:r>
            </w:ins>
          </w:p>
        </w:tc>
        <w:tc>
          <w:tcPr>
            <w:tcW w:w="1622" w:type="dxa"/>
            <w:shd w:val="clear" w:color="auto" w:fill="auto"/>
          </w:tcPr>
          <w:p w14:paraId="46384745" w14:textId="77777777" w:rsidR="00FC41F8" w:rsidRPr="00242DFD" w:rsidRDefault="00FC41F8" w:rsidP="00501190">
            <w:pPr>
              <w:pStyle w:val="Tabletext"/>
              <w:jc w:val="center"/>
              <w:rPr>
                <w:ins w:id="708" w:author="WG 5C-1" w:date="2022-11-15T18:58:00Z"/>
                <w:rFonts w:eastAsia="Calibri"/>
                <w:b/>
              </w:rPr>
            </w:pPr>
            <w:ins w:id="709" w:author="WG 5C-1" w:date="2022-11-15T18:58:00Z">
              <w:r w:rsidRPr="00242DFD">
                <w:rPr>
                  <w:rFonts w:eastAsia="Calibri"/>
                </w:rPr>
                <w:t>38.6</w:t>
              </w:r>
            </w:ins>
          </w:p>
        </w:tc>
        <w:tc>
          <w:tcPr>
            <w:tcW w:w="1553" w:type="dxa"/>
            <w:shd w:val="clear" w:color="auto" w:fill="auto"/>
          </w:tcPr>
          <w:p w14:paraId="7812EE0A" w14:textId="77777777" w:rsidR="00FC41F8" w:rsidRPr="00242DFD" w:rsidRDefault="00FC41F8" w:rsidP="00501190">
            <w:pPr>
              <w:pStyle w:val="Tabletext"/>
              <w:jc w:val="center"/>
              <w:rPr>
                <w:ins w:id="710" w:author="WG 5C-1" w:date="2022-11-15T18:58:00Z"/>
                <w:rFonts w:eastAsia="Calibri"/>
                <w:b/>
              </w:rPr>
            </w:pPr>
            <w:ins w:id="711" w:author="WG 5C-1" w:date="2022-11-15T18:58:00Z">
              <w:r w:rsidRPr="00242DFD">
                <w:rPr>
                  <w:rFonts w:eastAsia="Calibri"/>
                </w:rPr>
                <w:t>19</w:t>
              </w:r>
            </w:ins>
          </w:p>
        </w:tc>
      </w:tr>
    </w:tbl>
    <w:p w14:paraId="69EC1855" w14:textId="77777777" w:rsidR="00FC41F8" w:rsidRPr="00242DFD" w:rsidRDefault="00FC41F8" w:rsidP="00647FCA">
      <w:pPr>
        <w:pStyle w:val="Heading1"/>
        <w:rPr>
          <w:ins w:id="712" w:author="WG 5C-1" w:date="2022-11-15T18:58:00Z"/>
        </w:rPr>
      </w:pPr>
      <w:bookmarkStart w:id="713" w:name="_Toc111036133"/>
      <w:bookmarkStart w:id="714" w:name="_Toc112254439"/>
      <w:ins w:id="715" w:author="WG 5C-1" w:date="2022-11-15T18:58:00Z">
        <w:r w:rsidRPr="00242DFD">
          <w:t>3</w:t>
        </w:r>
        <w:r w:rsidRPr="00242DFD">
          <w:tab/>
          <w:t>Typical HF Antenna Patterns</w:t>
        </w:r>
        <w:bookmarkEnd w:id="713"/>
        <w:bookmarkEnd w:id="714"/>
      </w:ins>
    </w:p>
    <w:p w14:paraId="216E517E" w14:textId="77777777" w:rsidR="00FC41F8" w:rsidRPr="00242DFD" w:rsidRDefault="00FC41F8" w:rsidP="001F4347">
      <w:pPr>
        <w:tabs>
          <w:tab w:val="left" w:pos="3900"/>
        </w:tabs>
        <w:rPr>
          <w:ins w:id="716" w:author="WG 5C-1" w:date="2022-11-15T18:58:00Z"/>
          <w:szCs w:val="24"/>
        </w:rPr>
      </w:pPr>
      <w:ins w:id="717" w:author="WG 5C-1" w:date="2022-11-15T18:58:00Z">
        <w:r w:rsidRPr="00242DFD">
          <w:rPr>
            <w:szCs w:val="24"/>
          </w:rPr>
          <w:t xml:space="preserve">HF Systems utilize a variety of antenna types as a function of operational range. For short range applications conventional whip antenna are typically mounted on man-packs and vehicles. Medium range Skywave NVIS (Near Vertical Incidence Skywave) applications utilize loop, bent whips and diploes. Long range use large vertical whip antennas, yagi and log-periodic antennas. Dipoles that are higher above ground are also used for long range applications. </w:t>
        </w:r>
      </w:ins>
    </w:p>
    <w:p w14:paraId="203915BC" w14:textId="77777777" w:rsidR="00FC41F8" w:rsidRPr="00242DFD" w:rsidRDefault="00FC41F8" w:rsidP="001F4347">
      <w:pPr>
        <w:tabs>
          <w:tab w:val="left" w:pos="3900"/>
        </w:tabs>
        <w:rPr>
          <w:ins w:id="718" w:author="WG 5C-1" w:date="2022-11-15T18:58:00Z"/>
          <w:szCs w:val="24"/>
        </w:rPr>
      </w:pPr>
      <w:ins w:id="719" w:author="WG 5C-1" w:date="2022-11-15T18:58:00Z">
        <w:r w:rsidRPr="00242DFD">
          <w:rPr>
            <w:szCs w:val="24"/>
          </w:rPr>
          <w:t xml:space="preserve">Antenna patterns for typical HF antenna types; Whip, Loop, Bent Whip, Dipole and Log-Periodic, can be found </w:t>
        </w:r>
        <w:bookmarkStart w:id="720" w:name="_Hlk88642888"/>
        <w:bookmarkStart w:id="721" w:name="_Hlk88126618"/>
        <w:r w:rsidRPr="00242DFD">
          <w:rPr>
            <w:szCs w:val="24"/>
          </w:rPr>
          <w:t xml:space="preserve">in </w:t>
        </w:r>
        <w:bookmarkStart w:id="722" w:name="_Hlk111036484"/>
        <w:r w:rsidRPr="00242DFD">
          <w:rPr>
            <w:szCs w:val="24"/>
          </w:rPr>
          <w:t xml:space="preserve">Recommendation </w:t>
        </w:r>
        <w:bookmarkStart w:id="723" w:name="_Hlk98157888"/>
        <w:r w:rsidRPr="00242DFD">
          <w:rPr>
            <w:szCs w:val="24"/>
          </w:rPr>
          <w:t xml:space="preserve">ITU-R BS.705-1 </w:t>
        </w:r>
        <w:bookmarkEnd w:id="720"/>
        <w:r w:rsidRPr="00242DFD">
          <w:rPr>
            <w:szCs w:val="24"/>
          </w:rPr>
          <w:t>“HF transmitting and receiving antennas characteristics and diagrams”</w:t>
        </w:r>
        <w:bookmarkEnd w:id="722"/>
        <w:r w:rsidRPr="00242DFD">
          <w:rPr>
            <w:szCs w:val="24"/>
          </w:rPr>
          <w:t xml:space="preserve">.  </w:t>
        </w:r>
        <w:bookmarkEnd w:id="723"/>
        <w:r w:rsidRPr="00242DFD">
          <w:rPr>
            <w:szCs w:val="24"/>
          </w:rPr>
          <w:t xml:space="preserve">Additional antenna patterns can be found in Appendix 1 to Annex 1 of the Recommendation and </w:t>
        </w:r>
        <w:bookmarkEnd w:id="721"/>
        <w:r w:rsidRPr="00242DFD">
          <w:rPr>
            <w:szCs w:val="24"/>
          </w:rPr>
          <w:t xml:space="preserve">include curtain antennas with different feeding arrangements and reflector types, tropical antennas, horizontal and vertical log-periodic, rhombic, quadrant, cross </w:t>
        </w:r>
        <w:proofErr w:type="gramStart"/>
        <w:r w:rsidRPr="00242DFD">
          <w:rPr>
            <w:szCs w:val="24"/>
          </w:rPr>
          <w:t>dipole</w:t>
        </w:r>
        <w:proofErr w:type="gramEnd"/>
        <w:r w:rsidRPr="00242DFD">
          <w:rPr>
            <w:szCs w:val="24"/>
          </w:rPr>
          <w:t xml:space="preserve"> and vertical monopoles.</w:t>
        </w:r>
        <w:r w:rsidRPr="00242DFD">
          <w:rPr>
            <w:position w:val="6"/>
            <w:sz w:val="18"/>
            <w:szCs w:val="24"/>
          </w:rPr>
          <w:footnoteReference w:id="6"/>
        </w:r>
        <w:r w:rsidRPr="00242DFD">
          <w:rPr>
            <w:szCs w:val="24"/>
          </w:rPr>
          <w:t xml:space="preserve"> Additional information and data regarding HF Broadcasting antennas can be found in Recommendation ITU-R BS.80-3 “Transmitting antennas in HF broadcasting”. </w:t>
        </w:r>
      </w:ins>
    </w:p>
    <w:p w14:paraId="4903814C" w14:textId="77777777" w:rsidR="00FC41F8" w:rsidRPr="00242DFD" w:rsidRDefault="00FC41F8" w:rsidP="00647FCA">
      <w:pPr>
        <w:pStyle w:val="Heading1"/>
        <w:rPr>
          <w:ins w:id="727" w:author="WG 5C-1" w:date="2022-11-15T18:58:00Z"/>
        </w:rPr>
      </w:pPr>
      <w:bookmarkStart w:id="728" w:name="_Toc111036134"/>
      <w:bookmarkStart w:id="729" w:name="_Toc112254440"/>
      <w:ins w:id="730" w:author="WG 5C-1" w:date="2022-11-15T18:58:00Z">
        <w:r w:rsidRPr="00242DFD">
          <w:t>4</w:t>
        </w:r>
        <w:r w:rsidRPr="00242DFD">
          <w:tab/>
          <w:t>Emission characteristics</w:t>
        </w:r>
        <w:bookmarkEnd w:id="728"/>
        <w:bookmarkEnd w:id="729"/>
        <w:r w:rsidRPr="00242DFD">
          <w:t xml:space="preserve"> </w:t>
        </w:r>
      </w:ins>
    </w:p>
    <w:p w14:paraId="26841CB3" w14:textId="77777777" w:rsidR="0008722E" w:rsidRPr="00242DFD" w:rsidRDefault="00FC41F8" w:rsidP="0008722E">
      <w:pPr>
        <w:rPr>
          <w:ins w:id="731" w:author="WG 5C-1" w:date="2022-11-15T18:58:00Z"/>
          <w:szCs w:val="24"/>
        </w:rPr>
      </w:pPr>
      <w:ins w:id="732" w:author="WG 5C-1" w:date="2022-11-15T18:58:00Z">
        <w:r w:rsidRPr="00242DFD">
          <w:rPr>
            <w:szCs w:val="24"/>
          </w:rPr>
          <w:t>Figure</w:t>
        </w:r>
      </w:ins>
      <w:ins w:id="733" w:author="USA" w:date="2023-02-09T15:01:00Z">
        <w:r w:rsidR="003D012E" w:rsidRPr="00FE0C8B">
          <w:rPr>
            <w:szCs w:val="24"/>
            <w:highlight w:val="yellow"/>
            <w:rPrChange w:id="734" w:author="USA" w:date="2023-02-28T11:19:00Z">
              <w:rPr>
                <w:szCs w:val="24"/>
              </w:rPr>
            </w:rPrChange>
          </w:rPr>
          <w:t>s</w:t>
        </w:r>
      </w:ins>
      <w:ins w:id="735" w:author="WG 5C-1" w:date="2022-11-15T18:58:00Z">
        <w:r w:rsidRPr="00242DFD">
          <w:rPr>
            <w:szCs w:val="24"/>
          </w:rPr>
          <w:t xml:space="preserve"> 1</w:t>
        </w:r>
      </w:ins>
      <w:ins w:id="736" w:author="USA" w:date="2023-02-09T15:01:00Z">
        <w:r w:rsidR="003D012E">
          <w:rPr>
            <w:szCs w:val="24"/>
          </w:rPr>
          <w:t xml:space="preserve"> </w:t>
        </w:r>
        <w:r w:rsidR="003D012E" w:rsidRPr="00FE0C8B">
          <w:rPr>
            <w:szCs w:val="24"/>
            <w:highlight w:val="yellow"/>
            <w:rPrChange w:id="737" w:author="USA" w:date="2023-02-28T11:19:00Z">
              <w:rPr>
                <w:szCs w:val="24"/>
              </w:rPr>
            </w:rPrChange>
          </w:rPr>
          <w:t xml:space="preserve">and </w:t>
        </w:r>
        <w:proofErr w:type="gramStart"/>
        <w:r w:rsidR="003D012E" w:rsidRPr="00FE0C8B">
          <w:rPr>
            <w:szCs w:val="24"/>
            <w:highlight w:val="yellow"/>
            <w:rPrChange w:id="738" w:author="USA" w:date="2023-02-28T11:19:00Z">
              <w:rPr>
                <w:szCs w:val="24"/>
              </w:rPr>
            </w:rPrChange>
          </w:rPr>
          <w:t>2</w:t>
        </w:r>
        <w:r w:rsidR="003D012E">
          <w:rPr>
            <w:szCs w:val="24"/>
          </w:rPr>
          <w:t xml:space="preserve"> </w:t>
        </w:r>
      </w:ins>
      <w:ins w:id="739" w:author="WG 5C-1" w:date="2022-11-15T18:58:00Z">
        <w:r w:rsidRPr="00242DFD">
          <w:rPr>
            <w:szCs w:val="24"/>
          </w:rPr>
          <w:t xml:space="preserve"> illustrates</w:t>
        </w:r>
        <w:proofErr w:type="gramEnd"/>
        <w:r w:rsidRPr="00242DFD">
          <w:rPr>
            <w:szCs w:val="24"/>
          </w:rPr>
          <w:t xml:space="preserve"> spectrum masks that can be applicable to any system utilizing the channel bandwidths that are listed in Tables 1A, 1B , 2, 3A and 3B.</w:t>
        </w:r>
      </w:ins>
      <w:ins w:id="740" w:author="USA" w:date="2023-02-09T15:09:00Z">
        <w:r w:rsidR="0008722E">
          <w:rPr>
            <w:szCs w:val="24"/>
          </w:rPr>
          <w:t xml:space="preserve"> </w:t>
        </w:r>
        <w:r w:rsidR="0008722E" w:rsidRPr="00FE0C8B">
          <w:rPr>
            <w:szCs w:val="24"/>
            <w:highlight w:val="yellow"/>
            <w:rPrChange w:id="741" w:author="USA" w:date="2023-02-28T11:19:00Z">
              <w:rPr>
                <w:szCs w:val="24"/>
              </w:rPr>
            </w:rPrChange>
          </w:rPr>
          <w:t>Where</w:t>
        </w:r>
      </w:ins>
      <w:ins w:id="742" w:author="USA" w:date="2023-02-09T15:10:00Z">
        <w:r w:rsidR="0008722E" w:rsidRPr="00FE0C8B">
          <w:rPr>
            <w:szCs w:val="24"/>
            <w:highlight w:val="yellow"/>
            <w:rPrChange w:id="743" w:author="USA" w:date="2023-02-28T11:19:00Z">
              <w:rPr>
                <w:szCs w:val="24"/>
              </w:rPr>
            </w:rPrChange>
          </w:rPr>
          <w:t xml:space="preserve">; </w:t>
        </w:r>
      </w:ins>
      <w:ins w:id="744" w:author="USA" w:date="2023-02-09T15:07:00Z">
        <w:r w:rsidR="0008722E" w:rsidRPr="00FE0C8B">
          <w:rPr>
            <w:szCs w:val="24"/>
            <w:highlight w:val="yellow"/>
            <w:rPrChange w:id="745" w:author="USA" w:date="2023-02-28T11:19:00Z">
              <w:rPr>
                <w:szCs w:val="24"/>
              </w:rPr>
            </w:rPrChange>
          </w:rPr>
          <w:t xml:space="preserve">Type </w:t>
        </w:r>
        <w:proofErr w:type="gramStart"/>
        <w:r w:rsidR="0008722E" w:rsidRPr="00FE0C8B">
          <w:rPr>
            <w:szCs w:val="24"/>
            <w:highlight w:val="yellow"/>
            <w:rPrChange w:id="746" w:author="USA" w:date="2023-02-28T11:19:00Z">
              <w:rPr>
                <w:szCs w:val="24"/>
              </w:rPr>
            </w:rPrChange>
          </w:rPr>
          <w:t>A  applies</w:t>
        </w:r>
        <w:proofErr w:type="gramEnd"/>
        <w:r w:rsidR="0008722E" w:rsidRPr="00FE0C8B">
          <w:rPr>
            <w:szCs w:val="24"/>
            <w:highlight w:val="yellow"/>
            <w:rPrChange w:id="747" w:author="USA" w:date="2023-02-28T11:19:00Z">
              <w:rPr>
                <w:szCs w:val="24"/>
              </w:rPr>
            </w:rPrChange>
          </w:rPr>
          <w:t xml:space="preserve"> to fixed </w:t>
        </w:r>
      </w:ins>
      <w:ins w:id="748" w:author="USA" w:date="2023-02-09T15:14:00Z">
        <w:r w:rsidR="0008722E" w:rsidRPr="00FE0C8B">
          <w:rPr>
            <w:szCs w:val="24"/>
            <w:highlight w:val="yellow"/>
            <w:rPrChange w:id="749" w:author="USA" w:date="2023-02-28T11:19:00Z">
              <w:rPr>
                <w:szCs w:val="24"/>
              </w:rPr>
            </w:rPrChange>
          </w:rPr>
          <w:t xml:space="preserve">transmitter </w:t>
        </w:r>
      </w:ins>
      <w:ins w:id="750" w:author="USA" w:date="2023-02-09T15:07:00Z">
        <w:r w:rsidR="0008722E" w:rsidRPr="00FE0C8B">
          <w:rPr>
            <w:szCs w:val="24"/>
            <w:highlight w:val="yellow"/>
            <w:rPrChange w:id="751" w:author="USA" w:date="2023-02-28T11:19:00Z">
              <w:rPr>
                <w:szCs w:val="24"/>
              </w:rPr>
            </w:rPrChange>
          </w:rPr>
          <w:t xml:space="preserve">installations on land based sites, maritime </w:t>
        </w:r>
      </w:ins>
      <w:ins w:id="752" w:author="USA" w:date="2023-02-09T15:12:00Z">
        <w:r w:rsidR="0008722E" w:rsidRPr="00FE0C8B">
          <w:rPr>
            <w:szCs w:val="24"/>
            <w:highlight w:val="yellow"/>
            <w:rPrChange w:id="753" w:author="USA" w:date="2023-02-28T11:19:00Z">
              <w:rPr>
                <w:szCs w:val="24"/>
              </w:rPr>
            </w:rPrChange>
          </w:rPr>
          <w:t>and aircrafts</w:t>
        </w:r>
      </w:ins>
      <w:ins w:id="754" w:author="USA" w:date="2023-02-09T15:07:00Z">
        <w:r w:rsidR="0008722E" w:rsidRPr="00FE0C8B">
          <w:rPr>
            <w:szCs w:val="24"/>
            <w:highlight w:val="yellow"/>
            <w:rPrChange w:id="755" w:author="USA" w:date="2023-02-28T11:19:00Z">
              <w:rPr>
                <w:szCs w:val="24"/>
              </w:rPr>
            </w:rPrChange>
          </w:rPr>
          <w:t xml:space="preserve"> (both fixed wing and rotary). The transmit power is typically greater than </w:t>
        </w:r>
      </w:ins>
      <w:ins w:id="756" w:author="USA" w:date="2023-02-09T15:12:00Z">
        <w:r w:rsidR="0008722E" w:rsidRPr="00FE0C8B">
          <w:rPr>
            <w:szCs w:val="24"/>
            <w:highlight w:val="yellow"/>
            <w:rPrChange w:id="757" w:author="USA" w:date="2023-02-28T11:19:00Z">
              <w:rPr>
                <w:szCs w:val="24"/>
              </w:rPr>
            </w:rPrChange>
          </w:rPr>
          <w:t>150 W</w:t>
        </w:r>
      </w:ins>
      <w:ins w:id="758" w:author="USA" w:date="2023-02-09T15:07:00Z">
        <w:r w:rsidR="0008722E" w:rsidRPr="00FE0C8B">
          <w:rPr>
            <w:szCs w:val="24"/>
            <w:highlight w:val="yellow"/>
            <w:rPrChange w:id="759" w:author="USA" w:date="2023-02-28T11:19:00Z">
              <w:rPr>
                <w:szCs w:val="24"/>
              </w:rPr>
            </w:rPrChange>
          </w:rPr>
          <w:t xml:space="preserve"> PEP</w:t>
        </w:r>
      </w:ins>
      <w:ins w:id="760" w:author="USA" w:date="2023-02-09T15:10:00Z">
        <w:r w:rsidR="0008722E" w:rsidRPr="00FE0C8B">
          <w:rPr>
            <w:szCs w:val="24"/>
            <w:highlight w:val="yellow"/>
            <w:rPrChange w:id="761" w:author="USA" w:date="2023-02-28T11:19:00Z">
              <w:rPr>
                <w:szCs w:val="24"/>
              </w:rPr>
            </w:rPrChange>
          </w:rPr>
          <w:t>.</w:t>
        </w:r>
      </w:ins>
      <w:ins w:id="762" w:author="USA" w:date="2023-02-09T15:07:00Z">
        <w:r w:rsidR="0008722E" w:rsidRPr="00FE0C8B">
          <w:rPr>
            <w:szCs w:val="24"/>
            <w:highlight w:val="yellow"/>
            <w:rPrChange w:id="763" w:author="USA" w:date="2023-02-28T11:19:00Z">
              <w:rPr>
                <w:szCs w:val="24"/>
              </w:rPr>
            </w:rPrChange>
          </w:rPr>
          <w:t xml:space="preserve"> </w:t>
        </w:r>
      </w:ins>
      <w:ins w:id="764" w:author="USA" w:date="2023-02-09T15:11:00Z">
        <w:r w:rsidR="0008722E" w:rsidRPr="00FE0C8B">
          <w:rPr>
            <w:szCs w:val="24"/>
            <w:highlight w:val="yellow"/>
            <w:rPrChange w:id="765" w:author="USA" w:date="2023-02-28T11:19:00Z">
              <w:rPr>
                <w:szCs w:val="24"/>
              </w:rPr>
            </w:rPrChange>
          </w:rPr>
          <w:t>Type B radio systems applies</w:t>
        </w:r>
      </w:ins>
      <w:ins w:id="766" w:author="USA" w:date="2023-02-09T15:14:00Z">
        <w:r w:rsidR="0008722E" w:rsidRPr="00FE0C8B">
          <w:rPr>
            <w:szCs w:val="24"/>
            <w:highlight w:val="yellow"/>
            <w:rPrChange w:id="767" w:author="USA" w:date="2023-02-28T11:19:00Z">
              <w:rPr>
                <w:szCs w:val="24"/>
              </w:rPr>
            </w:rPrChange>
          </w:rPr>
          <w:t xml:space="preserve"> </w:t>
        </w:r>
      </w:ins>
      <w:ins w:id="768" w:author="USA" w:date="2023-02-09T15:11:00Z">
        <w:r w:rsidR="0008722E" w:rsidRPr="00FE0C8B">
          <w:rPr>
            <w:szCs w:val="24"/>
            <w:highlight w:val="yellow"/>
            <w:rPrChange w:id="769" w:author="USA" w:date="2023-02-28T11:19:00Z">
              <w:rPr>
                <w:szCs w:val="24"/>
              </w:rPr>
            </w:rPrChange>
          </w:rPr>
          <w:t xml:space="preserve">to </w:t>
        </w:r>
      </w:ins>
      <w:ins w:id="770" w:author="USA" w:date="2023-02-09T15:14:00Z">
        <w:r w:rsidR="0008722E" w:rsidRPr="00FE0C8B">
          <w:rPr>
            <w:szCs w:val="24"/>
            <w:highlight w:val="yellow"/>
            <w:rPrChange w:id="771" w:author="USA" w:date="2023-02-28T11:19:00Z">
              <w:rPr>
                <w:szCs w:val="24"/>
              </w:rPr>
            </w:rPrChange>
          </w:rPr>
          <w:t xml:space="preserve">transmitters that are </w:t>
        </w:r>
      </w:ins>
      <w:ins w:id="772" w:author="USA" w:date="2023-02-09T15:11:00Z">
        <w:r w:rsidR="0008722E" w:rsidRPr="00FE0C8B">
          <w:rPr>
            <w:szCs w:val="24"/>
            <w:highlight w:val="yellow"/>
            <w:rPrChange w:id="773" w:author="USA" w:date="2023-02-28T11:19:00Z">
              <w:rPr>
                <w:szCs w:val="24"/>
              </w:rPr>
            </w:rPrChange>
          </w:rPr>
          <w:t>mounted</w:t>
        </w:r>
      </w:ins>
      <w:ins w:id="774" w:author="USA" w:date="2023-02-09T15:15:00Z">
        <w:r w:rsidR="0008722E" w:rsidRPr="00FE0C8B">
          <w:rPr>
            <w:szCs w:val="24"/>
            <w:highlight w:val="yellow"/>
            <w:rPrChange w:id="775" w:author="USA" w:date="2023-02-28T11:19:00Z">
              <w:rPr>
                <w:szCs w:val="24"/>
              </w:rPr>
            </w:rPrChange>
          </w:rPr>
          <w:t xml:space="preserve"> and/or dismounted on vehicles.</w:t>
        </w:r>
      </w:ins>
      <w:ins w:id="776" w:author="USA" w:date="2023-02-09T15:11:00Z">
        <w:r w:rsidR="0008722E" w:rsidRPr="00FE0C8B">
          <w:rPr>
            <w:szCs w:val="24"/>
            <w:highlight w:val="yellow"/>
            <w:rPrChange w:id="777" w:author="USA" w:date="2023-02-28T11:19:00Z">
              <w:rPr>
                <w:szCs w:val="24"/>
              </w:rPr>
            </w:rPrChange>
          </w:rPr>
          <w:t xml:space="preserve"> The transmit power is typically up to 150 W PEP</w:t>
        </w:r>
      </w:ins>
      <w:ins w:id="778" w:author="USA" w:date="2023-02-09T15:13:00Z">
        <w:r w:rsidR="0008722E" w:rsidRPr="00FE0C8B">
          <w:rPr>
            <w:szCs w:val="24"/>
            <w:highlight w:val="yellow"/>
            <w:rPrChange w:id="779" w:author="USA" w:date="2023-02-28T11:19:00Z">
              <w:rPr>
                <w:szCs w:val="24"/>
              </w:rPr>
            </w:rPrChange>
          </w:rPr>
          <w:t xml:space="preserve">. Requirements for unwanted emissions are defined to achieve reasonable non-interference conditions between receivers and distant </w:t>
        </w:r>
        <w:r w:rsidR="0008722E" w:rsidRPr="00FE0C8B">
          <w:rPr>
            <w:szCs w:val="24"/>
            <w:highlight w:val="yellow"/>
            <w:rPrChange w:id="780" w:author="USA" w:date="2023-02-28T11:20:00Z">
              <w:rPr>
                <w:szCs w:val="24"/>
              </w:rPr>
            </w:rPrChange>
          </w:rPr>
          <w:t>transmitters</w:t>
        </w:r>
      </w:ins>
      <w:ins w:id="781" w:author="USA" w:date="2023-02-28T11:20:00Z">
        <w:r w:rsidR="00FE0C8B" w:rsidRPr="00FE0C8B">
          <w:rPr>
            <w:szCs w:val="24"/>
            <w:highlight w:val="yellow"/>
            <w:rPrChange w:id="782" w:author="USA" w:date="2023-02-28T11:20:00Z">
              <w:rPr>
                <w:szCs w:val="24"/>
              </w:rPr>
            </w:rPrChange>
          </w:rPr>
          <w:t>.</w:t>
        </w:r>
      </w:ins>
    </w:p>
    <w:p w14:paraId="354DBB92" w14:textId="77777777" w:rsidR="00FC41F8" w:rsidRPr="00242DFD" w:rsidRDefault="00FC41F8" w:rsidP="00647FCA">
      <w:pPr>
        <w:pStyle w:val="FigureNo"/>
        <w:rPr>
          <w:ins w:id="783" w:author="WG 5C-1" w:date="2022-11-15T18:58:00Z"/>
        </w:rPr>
      </w:pPr>
      <w:ins w:id="784" w:author="WG 5C-1" w:date="2022-11-15T18:58:00Z">
        <w:r w:rsidRPr="00242DFD">
          <w:lastRenderedPageBreak/>
          <w:t>FIGURE 1</w:t>
        </w:r>
      </w:ins>
    </w:p>
    <w:p w14:paraId="0221A0E4" w14:textId="77777777" w:rsidR="00FC41F8" w:rsidRPr="00242DFD" w:rsidRDefault="00FC41F8" w:rsidP="00647FCA">
      <w:pPr>
        <w:pStyle w:val="Figuretitle"/>
        <w:rPr>
          <w:ins w:id="785" w:author="WG 5C-1" w:date="2022-11-15T18:58:00Z"/>
        </w:rPr>
      </w:pPr>
      <w:ins w:id="786" w:author="WG 5C-1" w:date="2022-11-15T18:58:00Z">
        <w:r w:rsidRPr="00242DFD">
          <w:t xml:space="preserve">Spectrum mask for system utilizing channel bandwidths of 2 to 48 </w:t>
        </w:r>
        <w:proofErr w:type="gramStart"/>
        <w:r w:rsidRPr="00242DFD">
          <w:t>kHz</w:t>
        </w:r>
        <w:proofErr w:type="gramEnd"/>
      </w:ins>
    </w:p>
    <w:p w14:paraId="5F25FDED" w14:textId="77777777" w:rsidR="00FC41F8" w:rsidDel="00146FBF" w:rsidRDefault="00FC41F8" w:rsidP="00647FCA">
      <w:pPr>
        <w:pStyle w:val="Figure"/>
        <w:rPr>
          <w:del w:id="787" w:author="WG 5C-1" w:date="2022-11-15T18:56:00Z"/>
          <w:noProof w:val="0"/>
        </w:rPr>
      </w:pPr>
      <w:ins w:id="788" w:author="WG 5C-1" w:date="2022-11-15T18:58:00Z">
        <w:del w:id="789" w:author="USA" w:date="2023-01-27T09:27:00Z">
          <w:r w:rsidRPr="00242DFD" w:rsidDel="00146FBF">
            <w:drawing>
              <wp:inline distT="0" distB="0" distL="0" distR="0" wp14:anchorId="5AD9AAE3" wp14:editId="6B7D9C68">
                <wp:extent cx="5479455" cy="3010487"/>
                <wp:effectExtent l="0" t="0" r="6985"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2"/>
                        <a:stretch>
                          <a:fillRect/>
                        </a:stretch>
                      </pic:blipFill>
                      <pic:spPr>
                        <a:xfrm>
                          <a:off x="0" y="0"/>
                          <a:ext cx="5507252" cy="3025759"/>
                        </a:xfrm>
                        <a:prstGeom prst="rect">
                          <a:avLst/>
                        </a:prstGeom>
                      </pic:spPr>
                    </pic:pic>
                  </a:graphicData>
                </a:graphic>
              </wp:inline>
            </w:drawing>
          </w:r>
        </w:del>
      </w:ins>
    </w:p>
    <w:p w14:paraId="4F8B68A8" w14:textId="77777777" w:rsidR="00146FBF" w:rsidRPr="00FE0C8B" w:rsidRDefault="00F56C45">
      <w:pPr>
        <w:jc w:val="center"/>
        <w:rPr>
          <w:ins w:id="790" w:author="USA" w:date="2023-01-31T14:27:00Z"/>
          <w:highlight w:val="yellow"/>
          <w:rPrChange w:id="791" w:author="USA" w:date="2023-02-28T11:20:00Z">
            <w:rPr>
              <w:ins w:id="792" w:author="USA" w:date="2023-01-31T14:27:00Z"/>
            </w:rPr>
          </w:rPrChange>
        </w:rPr>
      </w:pPr>
      <w:ins w:id="793" w:author="USA" w:date="2023-01-31T14:25:00Z">
        <w:r w:rsidRPr="00FE0C8B">
          <w:rPr>
            <w:noProof/>
            <w:highlight w:val="yellow"/>
            <w:rPrChange w:id="794" w:author="USA" w:date="2023-02-28T11:20:00Z">
              <w:rPr>
                <w:noProof/>
              </w:rPr>
            </w:rPrChange>
          </w:rPr>
          <w:drawing>
            <wp:inline distT="0" distB="0" distL="0" distR="0" wp14:anchorId="4CE628BB" wp14:editId="34B57DF4">
              <wp:extent cx="5505450" cy="3362325"/>
              <wp:effectExtent l="0" t="0" r="0" b="952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3"/>
                      <a:stretch>
                        <a:fillRect/>
                      </a:stretch>
                    </pic:blipFill>
                    <pic:spPr>
                      <a:xfrm>
                        <a:off x="0" y="0"/>
                        <a:ext cx="5505450" cy="3362325"/>
                      </a:xfrm>
                      <a:prstGeom prst="rect">
                        <a:avLst/>
                      </a:prstGeom>
                    </pic:spPr>
                  </pic:pic>
                </a:graphicData>
              </a:graphic>
            </wp:inline>
          </w:drawing>
        </w:r>
      </w:ins>
    </w:p>
    <w:p w14:paraId="323AD3AB" w14:textId="77777777" w:rsidR="008C6087" w:rsidRPr="00FE0C8B" w:rsidRDefault="008C6087">
      <w:pPr>
        <w:jc w:val="center"/>
        <w:rPr>
          <w:ins w:id="795" w:author="USA" w:date="2023-02-02T08:30:00Z"/>
          <w:highlight w:val="yellow"/>
          <w:rPrChange w:id="796" w:author="USA" w:date="2023-02-28T11:20:00Z">
            <w:rPr>
              <w:ins w:id="797" w:author="USA" w:date="2023-02-02T08:30:00Z"/>
            </w:rPr>
          </w:rPrChange>
        </w:rPr>
      </w:pPr>
      <w:ins w:id="798" w:author="USA" w:date="2023-02-02T08:29:00Z">
        <w:r w:rsidRPr="00FE0C8B">
          <w:rPr>
            <w:highlight w:val="yellow"/>
            <w:rPrChange w:id="799" w:author="USA" w:date="2023-02-28T11:20:00Z">
              <w:rPr/>
            </w:rPrChange>
          </w:rPr>
          <w:t xml:space="preserve">Table 4 </w:t>
        </w:r>
      </w:ins>
    </w:p>
    <w:p w14:paraId="15D70A69" w14:textId="77777777" w:rsidR="00F56C45" w:rsidRPr="00FE0C8B" w:rsidRDefault="00F56C45">
      <w:pPr>
        <w:jc w:val="center"/>
        <w:rPr>
          <w:ins w:id="800" w:author="USA" w:date="2023-01-31T14:25:00Z"/>
          <w:highlight w:val="yellow"/>
          <w:rPrChange w:id="801" w:author="USA" w:date="2023-02-28T11:20:00Z">
            <w:rPr>
              <w:ins w:id="802" w:author="USA" w:date="2023-01-31T14:25:00Z"/>
            </w:rPr>
          </w:rPrChange>
        </w:rPr>
      </w:pPr>
      <w:ins w:id="803" w:author="USA" w:date="2023-01-31T14:27:00Z">
        <w:r w:rsidRPr="00FE0C8B">
          <w:rPr>
            <w:highlight w:val="yellow"/>
            <w:rPrChange w:id="804" w:author="USA" w:date="2023-02-28T11:20:00Z">
              <w:rPr/>
            </w:rPrChange>
          </w:rPr>
          <w:t>Emission Mask</w:t>
        </w:r>
      </w:ins>
      <w:ins w:id="805" w:author="USA" w:date="2023-01-31T14:28:00Z">
        <w:r w:rsidR="00275626" w:rsidRPr="00FE0C8B">
          <w:rPr>
            <w:highlight w:val="yellow"/>
            <w:rPrChange w:id="806" w:author="USA" w:date="2023-02-28T11:20:00Z">
              <w:rPr/>
            </w:rPrChange>
          </w:rPr>
          <w:t xml:space="preserve"> for HF Systems </w:t>
        </w:r>
      </w:ins>
      <w:ins w:id="807" w:author="USA" w:date="2023-02-09T15:01:00Z">
        <w:r w:rsidR="003D012E" w:rsidRPr="00FE0C8B">
          <w:rPr>
            <w:highlight w:val="yellow"/>
            <w:rPrChange w:id="808" w:author="USA" w:date="2023-02-28T11:20:00Z">
              <w:rPr/>
            </w:rPrChange>
          </w:rPr>
          <w:t>with</w:t>
        </w:r>
      </w:ins>
      <w:ins w:id="809" w:author="USA" w:date="2023-01-31T14:28:00Z">
        <w:r w:rsidR="00275626" w:rsidRPr="00FE0C8B">
          <w:rPr>
            <w:highlight w:val="yellow"/>
            <w:rPrChange w:id="810" w:author="USA" w:date="2023-02-28T11:20:00Z">
              <w:rPr/>
            </w:rPrChange>
          </w:rPr>
          <w:t xml:space="preserve"> </w:t>
        </w:r>
      </w:ins>
      <w:ins w:id="811" w:author="USA" w:date="2023-01-31T14:29:00Z">
        <w:r w:rsidR="00275626" w:rsidRPr="00FE0C8B">
          <w:rPr>
            <w:highlight w:val="yellow"/>
            <w:rPrChange w:id="812" w:author="USA" w:date="2023-02-28T11:20:00Z">
              <w:rPr/>
            </w:rPrChange>
          </w:rPr>
          <w:t>Channel Bandwidths of up to 48 kHz</w:t>
        </w:r>
      </w:ins>
    </w:p>
    <w:p w14:paraId="75B715F7" w14:textId="77777777" w:rsidR="00F56C45" w:rsidRPr="00FE0C8B" w:rsidRDefault="00F56C45">
      <w:pPr>
        <w:jc w:val="center"/>
        <w:rPr>
          <w:ins w:id="813" w:author="USA" w:date="2023-01-31T14:25:00Z"/>
          <w:highlight w:val="yellow"/>
          <w:rPrChange w:id="814" w:author="USA" w:date="2023-02-28T11:20:00Z">
            <w:rPr>
              <w:ins w:id="815" w:author="USA" w:date="2023-01-31T14:25:00Z"/>
            </w:rPr>
          </w:rPrChange>
        </w:rPr>
      </w:pPr>
      <w:ins w:id="816" w:author="USA" w:date="2023-01-31T14:25:00Z">
        <w:r w:rsidRPr="00FE0C8B">
          <w:rPr>
            <w:noProof/>
            <w:highlight w:val="yellow"/>
            <w:rPrChange w:id="817" w:author="USA" w:date="2023-02-28T11:20:00Z">
              <w:rPr>
                <w:noProof/>
              </w:rPr>
            </w:rPrChange>
          </w:rPr>
          <w:lastRenderedPageBreak/>
          <w:drawing>
            <wp:inline distT="0" distB="0" distL="0" distR="0" wp14:anchorId="31ADC253" wp14:editId="7204A4F8">
              <wp:extent cx="4962525" cy="4076700"/>
              <wp:effectExtent l="0" t="0" r="9525" b="0"/>
              <wp:docPr id="4" name="Picture 4"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histogram&#10;&#10;Description automatically generated"/>
                      <pic:cNvPicPr/>
                    </pic:nvPicPr>
                    <pic:blipFill>
                      <a:blip r:embed="rId14"/>
                      <a:stretch>
                        <a:fillRect/>
                      </a:stretch>
                    </pic:blipFill>
                    <pic:spPr>
                      <a:xfrm>
                        <a:off x="0" y="0"/>
                        <a:ext cx="4962525" cy="4076700"/>
                      </a:xfrm>
                      <a:prstGeom prst="rect">
                        <a:avLst/>
                      </a:prstGeom>
                    </pic:spPr>
                  </pic:pic>
                </a:graphicData>
              </a:graphic>
            </wp:inline>
          </w:drawing>
        </w:r>
      </w:ins>
    </w:p>
    <w:p w14:paraId="0BD28AF0" w14:textId="77777777" w:rsidR="008C6087" w:rsidRPr="00FE0C8B" w:rsidRDefault="008C6087">
      <w:pPr>
        <w:jc w:val="center"/>
        <w:rPr>
          <w:ins w:id="818" w:author="USA" w:date="2023-02-02T08:30:00Z"/>
          <w:highlight w:val="yellow"/>
          <w:rPrChange w:id="819" w:author="USA" w:date="2023-02-28T11:20:00Z">
            <w:rPr>
              <w:ins w:id="820" w:author="USA" w:date="2023-02-02T08:30:00Z"/>
            </w:rPr>
          </w:rPrChange>
        </w:rPr>
      </w:pPr>
      <w:ins w:id="821" w:author="USA" w:date="2023-02-02T08:30:00Z">
        <w:r w:rsidRPr="00FE0C8B">
          <w:rPr>
            <w:highlight w:val="yellow"/>
            <w:rPrChange w:id="822" w:author="USA" w:date="2023-02-28T11:20:00Z">
              <w:rPr/>
            </w:rPrChange>
          </w:rPr>
          <w:t>Figure 1</w:t>
        </w:r>
      </w:ins>
    </w:p>
    <w:p w14:paraId="2728C360" w14:textId="77777777" w:rsidR="00F56C45" w:rsidRPr="00FE0C8B" w:rsidRDefault="00D839E5">
      <w:pPr>
        <w:jc w:val="center"/>
        <w:rPr>
          <w:ins w:id="823" w:author="USA" w:date="2023-01-27T09:27:00Z"/>
          <w:highlight w:val="yellow"/>
          <w:rPrChange w:id="824" w:author="USA" w:date="2023-02-28T11:20:00Z">
            <w:rPr>
              <w:ins w:id="825" w:author="USA" w:date="2023-01-27T09:27:00Z"/>
            </w:rPr>
          </w:rPrChange>
        </w:rPr>
        <w:pPrChange w:id="826" w:author="USA" w:date="2023-01-27T09:27:00Z">
          <w:pPr>
            <w:pStyle w:val="Figure"/>
          </w:pPr>
        </w:pPrChange>
      </w:pPr>
      <w:ins w:id="827" w:author="USA" w:date="2023-02-09T14:39:00Z">
        <w:r w:rsidRPr="00FE0C8B">
          <w:rPr>
            <w:highlight w:val="yellow"/>
            <w:rPrChange w:id="828" w:author="USA" w:date="2023-02-28T11:20:00Z">
              <w:rPr/>
            </w:rPrChange>
          </w:rPr>
          <w:t xml:space="preserve">Type B </w:t>
        </w:r>
      </w:ins>
      <w:ins w:id="829" w:author="USA" w:date="2023-01-31T14:25:00Z">
        <w:r w:rsidR="00F56C45" w:rsidRPr="00FE0C8B">
          <w:rPr>
            <w:highlight w:val="yellow"/>
            <w:rPrChange w:id="830" w:author="USA" w:date="2023-02-28T11:20:00Z">
              <w:rPr/>
            </w:rPrChange>
          </w:rPr>
          <w:t>Tra</w:t>
        </w:r>
      </w:ins>
      <w:ins w:id="831" w:author="USA" w:date="2023-01-31T14:26:00Z">
        <w:r w:rsidR="00F56C45" w:rsidRPr="00FE0C8B">
          <w:rPr>
            <w:highlight w:val="yellow"/>
            <w:rPrChange w:id="832" w:author="USA" w:date="2023-02-28T11:20:00Z">
              <w:rPr/>
            </w:rPrChange>
          </w:rPr>
          <w:t>nsmitters</w:t>
        </w:r>
      </w:ins>
    </w:p>
    <w:p w14:paraId="61DBF777" w14:textId="77777777" w:rsidR="00FC41F8" w:rsidRPr="00FE0C8B" w:rsidRDefault="00FC41F8">
      <w:pPr>
        <w:rPr>
          <w:ins w:id="833" w:author="USA" w:date="2023-01-31T14:26:00Z"/>
          <w:highlight w:val="yellow"/>
          <w:rPrChange w:id="834" w:author="USA" w:date="2023-02-28T11:20:00Z">
            <w:rPr>
              <w:ins w:id="835" w:author="USA" w:date="2023-01-31T14:26:00Z"/>
            </w:rPr>
          </w:rPrChange>
        </w:rPr>
      </w:pPr>
    </w:p>
    <w:p w14:paraId="4EB175E8" w14:textId="77777777" w:rsidR="00F56C45" w:rsidRPr="00FE0C8B" w:rsidRDefault="00F56C45">
      <w:pPr>
        <w:jc w:val="center"/>
        <w:rPr>
          <w:highlight w:val="yellow"/>
          <w:rPrChange w:id="836" w:author="USA" w:date="2023-02-28T11:20:00Z">
            <w:rPr/>
          </w:rPrChange>
        </w:rPr>
        <w:pPrChange w:id="837" w:author="USA" w:date="2023-02-02T08:30:00Z">
          <w:pPr/>
        </w:pPrChange>
      </w:pPr>
      <w:ins w:id="838" w:author="USA" w:date="2023-01-31T14:26:00Z">
        <w:r w:rsidRPr="00FE0C8B">
          <w:rPr>
            <w:noProof/>
            <w:highlight w:val="yellow"/>
            <w:rPrChange w:id="839" w:author="USA" w:date="2023-02-28T11:20:00Z">
              <w:rPr>
                <w:noProof/>
              </w:rPr>
            </w:rPrChange>
          </w:rPr>
          <w:lastRenderedPageBreak/>
          <w:drawing>
            <wp:inline distT="0" distB="0" distL="0" distR="0" wp14:anchorId="3739AE7D" wp14:editId="3AE7B692">
              <wp:extent cx="5076825" cy="4257675"/>
              <wp:effectExtent l="0" t="0" r="9525" b="9525"/>
              <wp:docPr id="5" name="Picture 5"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histogram&#10;&#10;Description automatically generated"/>
                      <pic:cNvPicPr/>
                    </pic:nvPicPr>
                    <pic:blipFill>
                      <a:blip r:embed="rId15"/>
                      <a:stretch>
                        <a:fillRect/>
                      </a:stretch>
                    </pic:blipFill>
                    <pic:spPr>
                      <a:xfrm>
                        <a:off x="0" y="0"/>
                        <a:ext cx="5076825" cy="4257675"/>
                      </a:xfrm>
                      <a:prstGeom prst="rect">
                        <a:avLst/>
                      </a:prstGeom>
                    </pic:spPr>
                  </pic:pic>
                </a:graphicData>
              </a:graphic>
            </wp:inline>
          </w:drawing>
        </w:r>
      </w:ins>
    </w:p>
    <w:p w14:paraId="090531C8" w14:textId="77777777" w:rsidR="008C6087" w:rsidRPr="00FE0C8B" w:rsidRDefault="008C6087" w:rsidP="00647FCA">
      <w:pPr>
        <w:jc w:val="center"/>
        <w:rPr>
          <w:ins w:id="840" w:author="USA" w:date="2023-02-02T08:30:00Z"/>
          <w:highlight w:val="yellow"/>
          <w:lang w:eastAsia="zh-CN"/>
          <w:rPrChange w:id="841" w:author="USA" w:date="2023-02-28T11:20:00Z">
            <w:rPr>
              <w:ins w:id="842" w:author="USA" w:date="2023-02-02T08:30:00Z"/>
              <w:lang w:eastAsia="zh-CN"/>
            </w:rPr>
          </w:rPrChange>
        </w:rPr>
      </w:pPr>
      <w:ins w:id="843" w:author="USA" w:date="2023-02-02T08:30:00Z">
        <w:r w:rsidRPr="00FE0C8B">
          <w:rPr>
            <w:highlight w:val="yellow"/>
            <w:lang w:eastAsia="zh-CN"/>
            <w:rPrChange w:id="844" w:author="USA" w:date="2023-02-28T11:20:00Z">
              <w:rPr>
                <w:lang w:eastAsia="zh-CN"/>
              </w:rPr>
            </w:rPrChange>
          </w:rPr>
          <w:t>Figure 2</w:t>
        </w:r>
      </w:ins>
    </w:p>
    <w:p w14:paraId="275379BC" w14:textId="77777777" w:rsidR="000069D4" w:rsidRPr="00242DFD" w:rsidRDefault="00D839E5" w:rsidP="00D839E5">
      <w:pPr>
        <w:jc w:val="center"/>
        <w:rPr>
          <w:lang w:eastAsia="zh-CN"/>
        </w:rPr>
      </w:pPr>
      <w:ins w:id="845" w:author="USA" w:date="2023-02-09T14:39:00Z">
        <w:r w:rsidRPr="00FE0C8B">
          <w:rPr>
            <w:highlight w:val="yellow"/>
            <w:lang w:eastAsia="zh-CN"/>
            <w:rPrChange w:id="846" w:author="USA" w:date="2023-02-28T11:20:00Z">
              <w:rPr>
                <w:lang w:eastAsia="zh-CN"/>
              </w:rPr>
            </w:rPrChange>
          </w:rPr>
          <w:t xml:space="preserve">Type A </w:t>
        </w:r>
      </w:ins>
      <w:ins w:id="847" w:author="USA" w:date="2023-01-31T14:26:00Z">
        <w:r w:rsidR="00F56C45" w:rsidRPr="00FE0C8B">
          <w:rPr>
            <w:highlight w:val="yellow"/>
            <w:lang w:eastAsia="zh-CN"/>
            <w:rPrChange w:id="848" w:author="USA" w:date="2023-02-28T11:20:00Z">
              <w:rPr>
                <w:lang w:eastAsia="zh-CN"/>
              </w:rPr>
            </w:rPrChange>
          </w:rPr>
          <w:t>T</w:t>
        </w:r>
      </w:ins>
      <w:ins w:id="849" w:author="USA" w:date="2023-01-31T14:27:00Z">
        <w:r w:rsidR="00F56C45" w:rsidRPr="00FE0C8B">
          <w:rPr>
            <w:highlight w:val="yellow"/>
            <w:lang w:eastAsia="zh-CN"/>
            <w:rPrChange w:id="850" w:author="USA" w:date="2023-02-28T11:20:00Z">
              <w:rPr>
                <w:lang w:eastAsia="zh-CN"/>
              </w:rPr>
            </w:rPrChange>
          </w:rPr>
          <w:t>ransmitters</w:t>
        </w:r>
      </w:ins>
    </w:p>
    <w:sectPr w:rsidR="000069D4" w:rsidRPr="00242DFD" w:rsidSect="00D02712">
      <w:headerReference w:type="default" r:id="rId16"/>
      <w:footerReference w:type="default" r:id="rId17"/>
      <w:footerReference w:type="first" r:id="rId18"/>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FF343" w14:textId="77777777" w:rsidR="004804CD" w:rsidRDefault="004804CD">
      <w:r>
        <w:separator/>
      </w:r>
    </w:p>
  </w:endnote>
  <w:endnote w:type="continuationSeparator" w:id="0">
    <w:p w14:paraId="0A2910D2" w14:textId="77777777" w:rsidR="004804CD" w:rsidRDefault="00480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A989F" w14:textId="49262BE1" w:rsidR="00FA124A" w:rsidRPr="002F7CB3" w:rsidRDefault="00000000">
    <w:pPr>
      <w:pStyle w:val="Footer"/>
      <w:rPr>
        <w:lang w:val="en-US"/>
      </w:rPr>
    </w:pPr>
    <w:fldSimple w:instr=" FILENAME \p \* MERGEFORMAT ">
      <w:r w:rsidR="00222DDD" w:rsidRPr="00222DDD">
        <w:rPr>
          <w:lang w:val="en-US"/>
        </w:rPr>
        <w:t>M</w:t>
      </w:r>
      <w:r w:rsidR="00222DDD">
        <w:t>:\BRSGD\TEXT2019\SG05\WP5C\300\345\345N10e.docx</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ins w:id="851" w:author="USA" w:date="2023-03-22T11:40:00Z">
      <w:r w:rsidR="00533173">
        <w:t>22.03.23</w:t>
      </w:r>
    </w:ins>
    <w:ins w:id="852" w:author="FCC" w:date="2023-03-21T19:35:00Z">
      <w:del w:id="853" w:author="USA" w:date="2023-03-22T11:09:00Z">
        <w:r w:rsidR="004D0545" w:rsidDel="00933591">
          <w:delText>16.03.23</w:delText>
        </w:r>
      </w:del>
    </w:ins>
    <w:del w:id="854" w:author="USA" w:date="2023-03-22T11:09:00Z">
      <w:r w:rsidR="00341D57" w:rsidDel="00933591">
        <w:delText>13.03.23</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70797">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9A6A8" w14:textId="4D445876" w:rsidR="00FA124A" w:rsidRPr="002F7CB3" w:rsidRDefault="00000000" w:rsidP="00E6257C">
    <w:pPr>
      <w:pStyle w:val="Footer"/>
      <w:rPr>
        <w:lang w:val="en-US"/>
      </w:rPr>
    </w:pPr>
    <w:fldSimple w:instr=" FILENAME \p \* MERGEFORMAT ">
      <w:r w:rsidR="00222DDD" w:rsidRPr="00222DDD">
        <w:rPr>
          <w:lang w:val="en-US"/>
        </w:rPr>
        <w:t>M</w:t>
      </w:r>
      <w:r w:rsidR="00222DDD">
        <w:t>:\BRSGD\TEXT2019\SG05\WP5C\300\345\345N10e.docx</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ins w:id="855" w:author="USA" w:date="2023-03-22T11:40:00Z">
      <w:r w:rsidR="00533173">
        <w:t>22.03.23</w:t>
      </w:r>
    </w:ins>
    <w:ins w:id="856" w:author="FCC" w:date="2023-03-21T19:35:00Z">
      <w:del w:id="857" w:author="USA" w:date="2023-03-22T11:09:00Z">
        <w:r w:rsidR="004D0545" w:rsidDel="00933591">
          <w:delText>16.03.23</w:delText>
        </w:r>
      </w:del>
    </w:ins>
    <w:del w:id="858" w:author="USA" w:date="2023-03-22T11:09:00Z">
      <w:r w:rsidR="00341D57" w:rsidDel="00933591">
        <w:delText>13.03.23</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70797">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3ADC9" w14:textId="77777777" w:rsidR="004804CD" w:rsidRDefault="004804CD">
      <w:r>
        <w:t>____________________</w:t>
      </w:r>
    </w:p>
  </w:footnote>
  <w:footnote w:type="continuationSeparator" w:id="0">
    <w:p w14:paraId="63CBA1D8" w14:textId="77777777" w:rsidR="004804CD" w:rsidRDefault="004804CD">
      <w:r>
        <w:continuationSeparator/>
      </w:r>
    </w:p>
  </w:footnote>
  <w:footnote w:id="1">
    <w:p w14:paraId="1AA565AC" w14:textId="08A24825" w:rsidR="00FC41F8" w:rsidRPr="00215E02" w:rsidRDefault="00FC41F8" w:rsidP="00647FCA">
      <w:pPr>
        <w:pStyle w:val="FootnoteText"/>
        <w:rPr>
          <w:ins w:id="275" w:author="WG 5C-1" w:date="2022-11-15T18:49:00Z"/>
        </w:rPr>
      </w:pPr>
      <w:ins w:id="276" w:author="WG 5C-1" w:date="2022-11-15T18:49:00Z">
        <w:r w:rsidRPr="00BA5A37">
          <w:rPr>
            <w:rStyle w:val="FootnoteReference"/>
          </w:rPr>
          <w:footnoteRef/>
        </w:r>
        <w:r>
          <w:tab/>
        </w:r>
        <w:r w:rsidRPr="00BA5A37">
          <w:t xml:space="preserve">The </w:t>
        </w:r>
        <w:r w:rsidRPr="00595A63">
          <w:rPr>
            <w:snapToGrid w:val="0"/>
          </w:rPr>
          <w:t xml:space="preserve">signal-to-noise </w:t>
        </w:r>
        <w:r w:rsidRPr="0075792C">
          <w:rPr>
            <w:snapToGrid w:val="0"/>
          </w:rPr>
          <w:t>ratio</w:t>
        </w:r>
        <w:r w:rsidRPr="001F4347">
          <w:t>s in Table 1B</w:t>
        </w:r>
        <w:r w:rsidRPr="0075792C">
          <w:t xml:space="preserve"> are</w:t>
        </w:r>
        <w:r w:rsidRPr="00BA5A37">
          <w:t xml:space="preserve"> for a </w:t>
        </w:r>
        <w:del w:id="277" w:author="USA" w:date="2023-03-16T05:39:00Z">
          <w:r w:rsidRPr="001A5574" w:rsidDel="00341D57">
            <w:rPr>
              <w:highlight w:val="yellow"/>
              <w:rPrChange w:id="278" w:author="USA" w:date="2023-03-16T05:52:00Z">
                <w:rPr/>
              </w:rPrChange>
            </w:rPr>
            <w:delText>traditional</w:delText>
          </w:r>
          <w:r w:rsidRPr="00BA5A37" w:rsidDel="00341D57">
            <w:delText xml:space="preserve"> </w:delText>
          </w:r>
        </w:del>
        <w:r w:rsidRPr="00BA5A37">
          <w:t>BPSK system with a 3 kHz channel bandwidth</w:t>
        </w:r>
        <w:r>
          <w:t>.</w:t>
        </w:r>
      </w:ins>
    </w:p>
  </w:footnote>
  <w:footnote w:id="2">
    <w:p w14:paraId="563A342D" w14:textId="514C766D" w:rsidR="00FC41F8" w:rsidRPr="00215E02" w:rsidRDefault="00FC41F8" w:rsidP="00647FCA">
      <w:pPr>
        <w:pStyle w:val="FootnoteText"/>
        <w:rPr>
          <w:ins w:id="325" w:author="WG 5C-1" w:date="2022-11-15T18:52:00Z"/>
        </w:rPr>
      </w:pPr>
      <w:ins w:id="326" w:author="WG 5C-1" w:date="2022-11-15T18:52:00Z">
        <w:r w:rsidRPr="00BA5A37">
          <w:rPr>
            <w:rStyle w:val="FootnoteReference"/>
          </w:rPr>
          <w:footnoteRef/>
        </w:r>
        <w:r>
          <w:tab/>
        </w:r>
        <w:r w:rsidRPr="00BA5A37">
          <w:t xml:space="preserve">The </w:t>
        </w:r>
        <w:r w:rsidRPr="00595A63">
          <w:rPr>
            <w:snapToGrid w:val="0"/>
          </w:rPr>
          <w:t xml:space="preserve">signal-to-noise </w:t>
        </w:r>
        <w:r w:rsidRPr="0075792C">
          <w:rPr>
            <w:snapToGrid w:val="0"/>
          </w:rPr>
          <w:t>ratio</w:t>
        </w:r>
        <w:r w:rsidRPr="001F4347">
          <w:t xml:space="preserve">s in </w:t>
        </w:r>
        <w:r w:rsidRPr="0075792C">
          <w:t>Table 1B</w:t>
        </w:r>
        <w:r w:rsidRPr="00BA5A37">
          <w:t xml:space="preserve"> are for a </w:t>
        </w:r>
        <w:del w:id="327" w:author="USA" w:date="2023-03-16T05:39:00Z">
          <w:r w:rsidRPr="001A5574" w:rsidDel="00341D57">
            <w:rPr>
              <w:highlight w:val="yellow"/>
              <w:rPrChange w:id="328" w:author="USA" w:date="2023-03-16T05:52:00Z">
                <w:rPr/>
              </w:rPrChange>
            </w:rPr>
            <w:delText>traditional</w:delText>
          </w:r>
          <w:r w:rsidRPr="00BA5A37" w:rsidDel="00341D57">
            <w:delText xml:space="preserve"> </w:delText>
          </w:r>
        </w:del>
        <w:r w:rsidRPr="00BA5A37">
          <w:t>BPSK system with a 3 kHz channel bandwidth</w:t>
        </w:r>
        <w:r>
          <w:t>.</w:t>
        </w:r>
      </w:ins>
    </w:p>
  </w:footnote>
  <w:footnote w:id="3">
    <w:p w14:paraId="11F08123" w14:textId="77777777" w:rsidR="00FC41F8" w:rsidRPr="00564002" w:rsidRDefault="00FC41F8" w:rsidP="00647FCA">
      <w:pPr>
        <w:pStyle w:val="FootnoteText"/>
        <w:rPr>
          <w:ins w:id="411" w:author="WG 5C-1" w:date="2022-11-15T18:53:00Z"/>
          <w:rFonts w:asciiTheme="minorHAnsi" w:hAnsiTheme="minorHAnsi" w:cstheme="minorBidi"/>
        </w:rPr>
      </w:pPr>
      <w:ins w:id="412" w:author="WG 5C-1" w:date="2022-11-15T18:53:00Z">
        <w:r w:rsidRPr="00D54C89">
          <w:rPr>
            <w:rStyle w:val="FootnoteReference"/>
          </w:rPr>
          <w:footnoteRef/>
        </w:r>
        <w:r w:rsidRPr="00D54C89">
          <w:t xml:space="preserve"> </w:t>
        </w:r>
        <w:r>
          <w:tab/>
        </w:r>
        <w:r w:rsidRPr="00D54C89">
          <w:t xml:space="preserve">Channel bandwidths of </w:t>
        </w:r>
        <w:r w:rsidRPr="0075792C">
          <w:t xml:space="preserve">24 kHz within the 3-30 MHz frequency band have been recognized and defined in Recommendation </w:t>
        </w:r>
        <w:r w:rsidRPr="001F4347">
          <w:t>ITU-R F.33</w:t>
        </w:r>
        <w:r w:rsidRPr="0075792C">
          <w:t>9-8 “</w:t>
        </w:r>
        <w:r w:rsidRPr="00D54C89">
          <w:t xml:space="preserve">Bandwidths, signal-to-noise ratios and fading allowances in HF fixed and land mobile radiocommunication systems” </w:t>
        </w:r>
        <w:r>
          <w:t>(</w:t>
        </w:r>
        <w:r w:rsidRPr="00D54C89">
          <w:t>2013)</w:t>
        </w:r>
        <w:r>
          <w:t>,</w:t>
        </w:r>
        <w:r w:rsidRPr="00D54C89">
          <w:t xml:space="preserve"> Table 4a.</w:t>
        </w:r>
      </w:ins>
    </w:p>
  </w:footnote>
  <w:footnote w:id="4">
    <w:p w14:paraId="5296C693" w14:textId="77777777" w:rsidR="00FC41F8" w:rsidRPr="00215E02" w:rsidRDefault="00FC41F8" w:rsidP="00647FCA">
      <w:pPr>
        <w:pStyle w:val="FootnoteText"/>
        <w:rPr>
          <w:ins w:id="542" w:author="WG 5C-1" w:date="2022-11-15T18:53:00Z"/>
        </w:rPr>
      </w:pPr>
      <w:ins w:id="543" w:author="WG 5C-1" w:date="2022-11-15T18:53:00Z">
        <w:r>
          <w:rPr>
            <w:rStyle w:val="FootnoteReference"/>
          </w:rPr>
          <w:footnoteRef/>
        </w:r>
        <w:r>
          <w:t xml:space="preserve"> </w:t>
        </w:r>
        <w:r>
          <w:tab/>
        </w:r>
        <w:r w:rsidRPr="00564002">
          <w:t>Channel</w:t>
        </w:r>
        <w:r>
          <w:t xml:space="preserve"> bandwidths of </w:t>
        </w:r>
        <w:r w:rsidRPr="00D05A01">
          <w:t>3,</w:t>
        </w:r>
        <w:r>
          <w:t xml:space="preserve"> </w:t>
        </w:r>
        <w:r w:rsidRPr="00D05A01">
          <w:t>6,</w:t>
        </w:r>
        <w:r>
          <w:t xml:space="preserve"> </w:t>
        </w:r>
        <w:r w:rsidRPr="00D05A01">
          <w:t>9,</w:t>
        </w:r>
        <w:r>
          <w:t xml:space="preserve"> </w:t>
        </w:r>
        <w:r w:rsidRPr="00D05A01">
          <w:t>12,</w:t>
        </w:r>
        <w:r>
          <w:t xml:space="preserve"> </w:t>
        </w:r>
        <w:r w:rsidRPr="00D05A01">
          <w:t>15,</w:t>
        </w:r>
        <w:r>
          <w:t xml:space="preserve"> </w:t>
        </w:r>
        <w:r w:rsidRPr="00D05A01">
          <w:t>18,</w:t>
        </w:r>
        <w:r>
          <w:t xml:space="preserve"> </w:t>
        </w:r>
        <w:r w:rsidRPr="00D05A01">
          <w:t>21,</w:t>
        </w:r>
        <w:r>
          <w:t xml:space="preserve"> </w:t>
        </w:r>
        <w:r w:rsidRPr="00D05A01">
          <w:t>24,</w:t>
        </w:r>
        <w:r>
          <w:t xml:space="preserve"> </w:t>
        </w:r>
        <w:r w:rsidRPr="00D05A01">
          <w:t>27,</w:t>
        </w:r>
        <w:r>
          <w:t xml:space="preserve"> </w:t>
        </w:r>
        <w:r w:rsidRPr="00D05A01">
          <w:t>30,</w:t>
        </w:r>
        <w:r>
          <w:t xml:space="preserve"> </w:t>
        </w:r>
        <w:r w:rsidRPr="00D05A01">
          <w:t>33,</w:t>
        </w:r>
        <w:r>
          <w:t xml:space="preserve"> </w:t>
        </w:r>
        <w:r w:rsidRPr="00D05A01">
          <w:t>36,</w:t>
        </w:r>
        <w:r>
          <w:t xml:space="preserve"> </w:t>
        </w:r>
        <w:r w:rsidRPr="00D05A01">
          <w:t>39,</w:t>
        </w:r>
        <w:r>
          <w:t xml:space="preserve"> </w:t>
        </w:r>
        <w:r w:rsidRPr="00D05A01">
          <w:t>42,</w:t>
        </w:r>
        <w:r>
          <w:t xml:space="preserve"> </w:t>
        </w:r>
        <w:r w:rsidRPr="00D05A01">
          <w:t>45</w:t>
        </w:r>
        <w:r>
          <w:t xml:space="preserve"> or 48 kHz can also be applicable. As a function of the application.</w:t>
        </w:r>
      </w:ins>
    </w:p>
  </w:footnote>
  <w:footnote w:id="5">
    <w:p w14:paraId="7D4CCB57" w14:textId="77777777" w:rsidR="00FC41F8" w:rsidRPr="00CD5A55" w:rsidRDefault="00FC41F8" w:rsidP="00647FCA">
      <w:pPr>
        <w:pStyle w:val="FootnoteText"/>
        <w:rPr>
          <w:ins w:id="610" w:author="WG 5C-1" w:date="2022-11-15T18:58:00Z"/>
        </w:rPr>
      </w:pPr>
      <w:ins w:id="611" w:author="WG 5C-1" w:date="2022-11-15T18:58:00Z">
        <w:r w:rsidRPr="007104CB">
          <w:rPr>
            <w:rStyle w:val="FootnoteReference"/>
            <w:sz w:val="22"/>
            <w:szCs w:val="22"/>
          </w:rPr>
          <w:footnoteRef/>
        </w:r>
        <w:r>
          <w:rPr>
            <w:rStyle w:val="cf01"/>
            <w:sz w:val="22"/>
            <w:szCs w:val="22"/>
          </w:rPr>
          <w:tab/>
        </w:r>
        <w:r w:rsidRPr="00CD5A55">
          <w:t xml:space="preserve">The </w:t>
        </w:r>
        <w:r w:rsidRPr="00CD5A55">
          <w:rPr>
            <w:rFonts w:eastAsia="Calibri"/>
          </w:rPr>
          <w:t xml:space="preserve">signal-to-noise </w:t>
        </w:r>
        <w:r w:rsidRPr="001F4347">
          <w:rPr>
            <w:rFonts w:eastAsia="Calibri"/>
          </w:rPr>
          <w:t xml:space="preserve">ratios </w:t>
        </w:r>
        <w:r w:rsidRPr="00242927">
          <w:t>in Table 3</w:t>
        </w:r>
        <w:r w:rsidRPr="001F4347">
          <w:t>B are given</w:t>
        </w:r>
        <w:r w:rsidRPr="00CD5A55">
          <w:t xml:space="preserve"> in a waveform’s necessary bandwidth </w:t>
        </w:r>
        <w:bookmarkStart w:id="612" w:name="_Hlk99633990"/>
        <w:r w:rsidRPr="00CD5A55">
          <w:t xml:space="preserve">and are typical of systems that operate under the indicated propagation modes. </w:t>
        </w:r>
        <w:bookmarkEnd w:id="612"/>
      </w:ins>
    </w:p>
  </w:footnote>
  <w:footnote w:id="6">
    <w:p w14:paraId="0621D5ED" w14:textId="77777777" w:rsidR="00FC41F8" w:rsidRPr="00CD5A55" w:rsidRDefault="00FC41F8" w:rsidP="00647FCA">
      <w:pPr>
        <w:pStyle w:val="FootnoteText"/>
        <w:rPr>
          <w:ins w:id="724" w:author="WG 5C-1" w:date="2022-11-15T18:58:00Z"/>
        </w:rPr>
      </w:pPr>
      <w:ins w:id="725" w:author="WG 5C-1" w:date="2022-11-15T18:58:00Z">
        <w:r>
          <w:rPr>
            <w:rStyle w:val="FootnoteReference"/>
          </w:rPr>
          <w:footnoteRef/>
        </w:r>
        <w:r>
          <w:t xml:space="preserve"> </w:t>
        </w:r>
        <w:r>
          <w:tab/>
        </w:r>
        <w:r w:rsidRPr="00CD5A55">
          <w:t xml:space="preserve">In conjunction </w:t>
        </w:r>
        <w:bookmarkStart w:id="726" w:name="_Hlk111036596"/>
        <w:r w:rsidRPr="00CD5A55">
          <w:t xml:space="preserve">with Recommendation ITU-R BS.705, </w:t>
        </w:r>
        <w:bookmarkEnd w:id="726"/>
        <w:r w:rsidRPr="00CD5A55">
          <w:t>the ITU has developed computer programs to calculate radiation patterns and gain for various antenna types. The output data includes the directivity gain, the relative gain for a particular azimuth and elevation angle, tables of relative gain referred to the maximum and a number of different graphic outputs.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8899A"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3993C298" w14:textId="77777777" w:rsidR="00FA124A" w:rsidRDefault="00797539">
    <w:pPr>
      <w:pStyle w:val="Header"/>
      <w:rPr>
        <w:lang w:val="en-US"/>
      </w:rPr>
    </w:pPr>
    <w:r>
      <w:rPr>
        <w:lang w:val="en-US"/>
      </w:rPr>
      <w:t>5C/</w:t>
    </w:r>
    <w:r w:rsidR="008164C6">
      <w:rPr>
        <w:lang w:val="en-US"/>
      </w:rPr>
      <w:t>345 (Annex 10)</w:t>
    </w:r>
    <w:r>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2D506F"/>
    <w:multiLevelType w:val="hybridMultilevel"/>
    <w:tmpl w:val="E3E20A2A"/>
    <w:lvl w:ilvl="0" w:tplc="6D641E2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2E047F3"/>
    <w:multiLevelType w:val="hybridMultilevel"/>
    <w:tmpl w:val="14D0D2C6"/>
    <w:lvl w:ilvl="0" w:tplc="775EB0B8">
      <w:start w:val="1"/>
      <w:numFmt w:val="lowerLetter"/>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10197762">
    <w:abstractNumId w:val="0"/>
  </w:num>
  <w:num w:numId="2" w16cid:durableId="174387047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WG 5C-1">
    <w15:presenceInfo w15:providerId="None" w15:userId="WG 5C-1"/>
  </w15:person>
  <w15:person w15:author="FCC">
    <w15:presenceInfo w15:providerId="None" w15:userId="FCC"/>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539"/>
    <w:rsid w:val="000069D4"/>
    <w:rsid w:val="000174AD"/>
    <w:rsid w:val="00047A1D"/>
    <w:rsid w:val="000604B9"/>
    <w:rsid w:val="00075DED"/>
    <w:rsid w:val="0008722E"/>
    <w:rsid w:val="0009435D"/>
    <w:rsid w:val="000A7D55"/>
    <w:rsid w:val="000C12C8"/>
    <w:rsid w:val="000C2E8E"/>
    <w:rsid w:val="000E0E7C"/>
    <w:rsid w:val="000F188B"/>
    <w:rsid w:val="000F1B4B"/>
    <w:rsid w:val="00112395"/>
    <w:rsid w:val="0012744F"/>
    <w:rsid w:val="00131178"/>
    <w:rsid w:val="00146FBF"/>
    <w:rsid w:val="00156F66"/>
    <w:rsid w:val="00163271"/>
    <w:rsid w:val="00172122"/>
    <w:rsid w:val="00182528"/>
    <w:rsid w:val="0018500B"/>
    <w:rsid w:val="00196A19"/>
    <w:rsid w:val="001A5574"/>
    <w:rsid w:val="001C5DF7"/>
    <w:rsid w:val="00202DC1"/>
    <w:rsid w:val="002116EE"/>
    <w:rsid w:val="00222DDD"/>
    <w:rsid w:val="002309D8"/>
    <w:rsid w:val="00240448"/>
    <w:rsid w:val="00242DFD"/>
    <w:rsid w:val="0026789C"/>
    <w:rsid w:val="00275626"/>
    <w:rsid w:val="00284465"/>
    <w:rsid w:val="002A000D"/>
    <w:rsid w:val="002A3669"/>
    <w:rsid w:val="002A7FE2"/>
    <w:rsid w:val="002C65A8"/>
    <w:rsid w:val="002E1B4F"/>
    <w:rsid w:val="002F2E67"/>
    <w:rsid w:val="002F7CB3"/>
    <w:rsid w:val="00315546"/>
    <w:rsid w:val="00330567"/>
    <w:rsid w:val="00341D57"/>
    <w:rsid w:val="00354866"/>
    <w:rsid w:val="00386A9D"/>
    <w:rsid w:val="00391081"/>
    <w:rsid w:val="003B2789"/>
    <w:rsid w:val="003C13CE"/>
    <w:rsid w:val="003C697E"/>
    <w:rsid w:val="003D012E"/>
    <w:rsid w:val="003E2518"/>
    <w:rsid w:val="003E7CEF"/>
    <w:rsid w:val="004147C4"/>
    <w:rsid w:val="004804CD"/>
    <w:rsid w:val="00484A48"/>
    <w:rsid w:val="004A5A68"/>
    <w:rsid w:val="004B1EF7"/>
    <w:rsid w:val="004B3FAD"/>
    <w:rsid w:val="004C0F89"/>
    <w:rsid w:val="004C5749"/>
    <w:rsid w:val="004D0545"/>
    <w:rsid w:val="004E415B"/>
    <w:rsid w:val="00501190"/>
    <w:rsid w:val="00501DCA"/>
    <w:rsid w:val="00513A47"/>
    <w:rsid w:val="00533173"/>
    <w:rsid w:val="005408DF"/>
    <w:rsid w:val="0056453E"/>
    <w:rsid w:val="00573344"/>
    <w:rsid w:val="00583F9B"/>
    <w:rsid w:val="005A264B"/>
    <w:rsid w:val="005B0D29"/>
    <w:rsid w:val="005E5C10"/>
    <w:rsid w:val="005F2C78"/>
    <w:rsid w:val="00614202"/>
    <w:rsid w:val="006144E4"/>
    <w:rsid w:val="00647FCA"/>
    <w:rsid w:val="00650299"/>
    <w:rsid w:val="00655FC5"/>
    <w:rsid w:val="006602AC"/>
    <w:rsid w:val="006D1FBA"/>
    <w:rsid w:val="00797539"/>
    <w:rsid w:val="007E0EF7"/>
    <w:rsid w:val="0080538C"/>
    <w:rsid w:val="00814E0A"/>
    <w:rsid w:val="008164C6"/>
    <w:rsid w:val="00822581"/>
    <w:rsid w:val="008300DB"/>
    <w:rsid w:val="008309DD"/>
    <w:rsid w:val="0083227A"/>
    <w:rsid w:val="00866900"/>
    <w:rsid w:val="008731A9"/>
    <w:rsid w:val="00876A8A"/>
    <w:rsid w:val="008775B5"/>
    <w:rsid w:val="00881BA1"/>
    <w:rsid w:val="008917F9"/>
    <w:rsid w:val="008B5A29"/>
    <w:rsid w:val="008C2302"/>
    <w:rsid w:val="008C26B8"/>
    <w:rsid w:val="008C5DF7"/>
    <w:rsid w:val="008C6087"/>
    <w:rsid w:val="008F208F"/>
    <w:rsid w:val="00933591"/>
    <w:rsid w:val="00943536"/>
    <w:rsid w:val="00982084"/>
    <w:rsid w:val="00995963"/>
    <w:rsid w:val="009B61EB"/>
    <w:rsid w:val="009C185B"/>
    <w:rsid w:val="009C2064"/>
    <w:rsid w:val="009D1697"/>
    <w:rsid w:val="009F3A46"/>
    <w:rsid w:val="009F6520"/>
    <w:rsid w:val="00A014F8"/>
    <w:rsid w:val="00A1217D"/>
    <w:rsid w:val="00A5173C"/>
    <w:rsid w:val="00A53214"/>
    <w:rsid w:val="00A61AEF"/>
    <w:rsid w:val="00AD2345"/>
    <w:rsid w:val="00AE641E"/>
    <w:rsid w:val="00AF173A"/>
    <w:rsid w:val="00B066A4"/>
    <w:rsid w:val="00B07A13"/>
    <w:rsid w:val="00B4279B"/>
    <w:rsid w:val="00B45FC9"/>
    <w:rsid w:val="00B76F35"/>
    <w:rsid w:val="00B81138"/>
    <w:rsid w:val="00B90882"/>
    <w:rsid w:val="00BC7CCF"/>
    <w:rsid w:val="00BE470B"/>
    <w:rsid w:val="00C55DED"/>
    <w:rsid w:val="00C57A91"/>
    <w:rsid w:val="00C66FD6"/>
    <w:rsid w:val="00CC01C2"/>
    <w:rsid w:val="00CF21F2"/>
    <w:rsid w:val="00D02712"/>
    <w:rsid w:val="00D046A7"/>
    <w:rsid w:val="00D214D0"/>
    <w:rsid w:val="00D6546B"/>
    <w:rsid w:val="00D839E5"/>
    <w:rsid w:val="00DB178B"/>
    <w:rsid w:val="00DC17D3"/>
    <w:rsid w:val="00DD4BED"/>
    <w:rsid w:val="00DE39F0"/>
    <w:rsid w:val="00DF0AF3"/>
    <w:rsid w:val="00DF0E89"/>
    <w:rsid w:val="00DF7E9F"/>
    <w:rsid w:val="00E07441"/>
    <w:rsid w:val="00E27D7E"/>
    <w:rsid w:val="00E42E13"/>
    <w:rsid w:val="00E56D5C"/>
    <w:rsid w:val="00E6257C"/>
    <w:rsid w:val="00E63C59"/>
    <w:rsid w:val="00E816C0"/>
    <w:rsid w:val="00F25662"/>
    <w:rsid w:val="00F56C45"/>
    <w:rsid w:val="00F70797"/>
    <w:rsid w:val="00FA124A"/>
    <w:rsid w:val="00FB591A"/>
    <w:rsid w:val="00FC08DD"/>
    <w:rsid w:val="00FC2316"/>
    <w:rsid w:val="00FC2CFD"/>
    <w:rsid w:val="00FC41F8"/>
    <w:rsid w:val="00FE0C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0C86E9"/>
  <w15:docId w15:val="{827371E7-8646-4A67-A897-4C5385E63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rsid w:val="00FC41F8"/>
    <w:rPr>
      <w:color w:val="0000FF" w:themeColor="hyperlink"/>
      <w:u w:val="single"/>
    </w:rPr>
  </w:style>
  <w:style w:type="character" w:customStyle="1" w:styleId="TabletextChar">
    <w:name w:val="Table_text Char"/>
    <w:link w:val="Tabletext"/>
    <w:locked/>
    <w:rsid w:val="00FC41F8"/>
    <w:rPr>
      <w:rFonts w:ascii="Times New Roman" w:hAnsi="Times New Roman"/>
      <w:lang w:val="en-GB" w:eastAsia="en-US"/>
    </w:rPr>
  </w:style>
  <w:style w:type="character" w:customStyle="1" w:styleId="TabletitleChar">
    <w:name w:val="Table_title Char"/>
    <w:link w:val="Tabletitle"/>
    <w:locked/>
    <w:rsid w:val="00FC41F8"/>
    <w:rPr>
      <w:rFonts w:ascii="Times New Roman Bold" w:hAnsi="Times New Roman Bold"/>
      <w:b/>
      <w:lang w:val="en-GB" w:eastAsia="en-US"/>
    </w:rPr>
  </w:style>
  <w:style w:type="character" w:customStyle="1" w:styleId="TableheadChar">
    <w:name w:val="Table_head Char"/>
    <w:link w:val="Tablehead"/>
    <w:locked/>
    <w:rsid w:val="00FC41F8"/>
    <w:rPr>
      <w:rFonts w:ascii="Times New Roman Bold" w:hAnsi="Times New Roman Bold" w:cs="Times New Roman Bold"/>
      <w:b/>
      <w:lang w:val="en-GB" w:eastAsia="en-US"/>
    </w:rPr>
  </w:style>
  <w:style w:type="table" w:styleId="TableGrid">
    <w:name w:val="Table Grid"/>
    <w:basedOn w:val="TableNormal"/>
    <w:rsid w:val="00FC4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FC41F8"/>
    <w:rPr>
      <w:rFonts w:ascii="Segoe UI" w:hAnsi="Segoe UI" w:cs="Segoe UI" w:hint="default"/>
      <w:sz w:val="18"/>
      <w:szCs w:val="18"/>
    </w:rPr>
  </w:style>
  <w:style w:type="character" w:styleId="FollowedHyperlink">
    <w:name w:val="FollowedHyperlink"/>
    <w:basedOn w:val="DefaultParagraphFont"/>
    <w:semiHidden/>
    <w:unhideWhenUsed/>
    <w:rsid w:val="00FC41F8"/>
    <w:rPr>
      <w:color w:val="800080" w:themeColor="followedHyperlink"/>
      <w:u w:val="single"/>
    </w:rPr>
  </w:style>
  <w:style w:type="paragraph" w:styleId="Revision">
    <w:name w:val="Revision"/>
    <w:hidden/>
    <w:uiPriority w:val="99"/>
    <w:semiHidden/>
    <w:rsid w:val="00FC41F8"/>
    <w:rPr>
      <w:rFonts w:ascii="Times New Roman" w:hAnsi="Times New Roman"/>
      <w:sz w:val="24"/>
      <w:lang w:val="en-GB" w:eastAsia="en-US"/>
    </w:rPr>
  </w:style>
  <w:style w:type="paragraph" w:styleId="ListParagraph">
    <w:name w:val="List Paragraph"/>
    <w:basedOn w:val="Normal"/>
    <w:uiPriority w:val="34"/>
    <w:qFormat/>
    <w:rsid w:val="00647FCA"/>
    <w:pPr>
      <w:ind w:left="720"/>
      <w:contextualSpacing/>
    </w:pPr>
  </w:style>
  <w:style w:type="character" w:styleId="CommentReference">
    <w:name w:val="annotation reference"/>
    <w:basedOn w:val="DefaultParagraphFont"/>
    <w:semiHidden/>
    <w:unhideWhenUsed/>
    <w:rsid w:val="00D839E5"/>
    <w:rPr>
      <w:sz w:val="16"/>
      <w:szCs w:val="16"/>
    </w:rPr>
  </w:style>
  <w:style w:type="paragraph" w:styleId="CommentText">
    <w:name w:val="annotation text"/>
    <w:basedOn w:val="Normal"/>
    <w:link w:val="CommentTextChar"/>
    <w:unhideWhenUsed/>
    <w:rsid w:val="00D839E5"/>
    <w:rPr>
      <w:sz w:val="20"/>
    </w:rPr>
  </w:style>
  <w:style w:type="character" w:customStyle="1" w:styleId="CommentTextChar">
    <w:name w:val="Comment Text Char"/>
    <w:basedOn w:val="DefaultParagraphFont"/>
    <w:link w:val="CommentText"/>
    <w:rsid w:val="00D839E5"/>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839E5"/>
    <w:rPr>
      <w:b/>
      <w:bCs/>
    </w:rPr>
  </w:style>
  <w:style w:type="character" w:customStyle="1" w:styleId="CommentSubjectChar">
    <w:name w:val="Comment Subject Char"/>
    <w:basedOn w:val="CommentTextChar"/>
    <w:link w:val="CommentSubject"/>
    <w:semiHidden/>
    <w:rsid w:val="00D839E5"/>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14428">
      <w:bodyDiv w:val="1"/>
      <w:marLeft w:val="0"/>
      <w:marRight w:val="0"/>
      <w:marTop w:val="0"/>
      <w:marBottom w:val="0"/>
      <w:divBdr>
        <w:top w:val="none" w:sz="0" w:space="0" w:color="auto"/>
        <w:left w:val="none" w:sz="0" w:space="0" w:color="auto"/>
        <w:bottom w:val="none" w:sz="0" w:space="0" w:color="auto"/>
        <w:right w:val="none" w:sz="0" w:space="0" w:color="auto"/>
      </w:divBdr>
    </w:div>
    <w:div w:id="447241573">
      <w:bodyDiv w:val="1"/>
      <w:marLeft w:val="0"/>
      <w:marRight w:val="0"/>
      <w:marTop w:val="0"/>
      <w:marBottom w:val="0"/>
      <w:divBdr>
        <w:top w:val="none" w:sz="0" w:space="0" w:color="auto"/>
        <w:left w:val="none" w:sz="0" w:space="0" w:color="auto"/>
        <w:bottom w:val="none" w:sz="0" w:space="0" w:color="auto"/>
        <w:right w:val="none" w:sz="0" w:space="0" w:color="auto"/>
      </w:divBdr>
    </w:div>
    <w:div w:id="124664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bert.leck@aces-inc.com" TargetMode="Externa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fumie.n.wingo.civ@us.navy.mil" TargetMode="Externa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1638/en"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0</TotalTime>
  <Pages>13</Pages>
  <Words>2156</Words>
  <Characters>12295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USA</cp:lastModifiedBy>
  <cp:revision>2</cp:revision>
  <cp:lastPrinted>2008-02-21T14:04:00Z</cp:lastPrinted>
  <dcterms:created xsi:type="dcterms:W3CDTF">2023-03-22T15:42:00Z</dcterms:created>
  <dcterms:modified xsi:type="dcterms:W3CDTF">2023-03-22T15:42:00Z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