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13D05FAC"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CC035F">
              <w:rPr>
                <w:rFonts w:ascii="Arial" w:hAnsi="Arial"/>
              </w:rPr>
              <w:t>1</w:t>
            </w:r>
            <w:r w:rsidR="00EA1409">
              <w:rPr>
                <w:rFonts w:ascii="Arial" w:hAnsi="Arial"/>
              </w:rPr>
              <w:t>-</w:t>
            </w:r>
            <w:r w:rsidR="00591F4D">
              <w:rPr>
                <w:rFonts w:ascii="Arial" w:hAnsi="Arial"/>
              </w:rPr>
              <w:t>02</w:t>
            </w:r>
          </w:p>
        </w:tc>
      </w:tr>
      <w:tr w:rsidR="000D6DA7" w14:paraId="1FFDA5D2" w14:textId="77777777" w:rsidTr="00767C25">
        <w:trPr>
          <w:jc w:val="center"/>
        </w:trPr>
        <w:tc>
          <w:tcPr>
            <w:tcW w:w="4370" w:type="dxa"/>
            <w:tcBorders>
              <w:left w:val="double" w:sz="6" w:space="0" w:color="auto"/>
            </w:tcBorders>
          </w:tcPr>
          <w:p w14:paraId="35F17CA2" w14:textId="3097C713"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CC035F">
              <w:rPr>
                <w:rFonts w:ascii="Arial" w:hAnsi="Arial"/>
              </w:rPr>
              <w:t>731</w:t>
            </w:r>
            <w:r w:rsidR="00DE7917">
              <w:rPr>
                <w:rFonts w:ascii="Arial" w:hAnsi="Arial"/>
              </w:rPr>
              <w:t xml:space="preserve"> Annex </w:t>
            </w:r>
            <w:r w:rsidR="00CC035F">
              <w:rPr>
                <w:rFonts w:ascii="Arial" w:hAnsi="Arial"/>
              </w:rPr>
              <w:t>9</w:t>
            </w:r>
            <w:r w:rsidR="00DE7917">
              <w:rPr>
                <w:rFonts w:ascii="Arial" w:hAnsi="Arial"/>
              </w:rPr>
              <w:t xml:space="preserve"> on AI 1.</w:t>
            </w:r>
            <w:r w:rsidR="004C757E">
              <w:rPr>
                <w:rFonts w:ascii="Arial" w:hAnsi="Arial"/>
              </w:rPr>
              <w:t>7</w:t>
            </w:r>
          </w:p>
        </w:tc>
        <w:tc>
          <w:tcPr>
            <w:tcW w:w="5008" w:type="dxa"/>
            <w:gridSpan w:val="2"/>
            <w:tcBorders>
              <w:right w:val="double" w:sz="6" w:space="0" w:color="auto"/>
            </w:tcBorders>
          </w:tcPr>
          <w:p w14:paraId="0C47225B" w14:textId="2204DF2F"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E772D9">
              <w:rPr>
                <w:rFonts w:ascii="Arial" w:hAnsi="Arial"/>
              </w:rPr>
              <w:t>March 07</w:t>
            </w:r>
            <w:r w:rsidR="00CC035F">
              <w:rPr>
                <w:rFonts w:ascii="Arial" w:hAnsi="Arial"/>
              </w:rPr>
              <w:t>, 2023</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67DB566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PDN</w:t>
            </w:r>
            <w:r w:rsidR="0083037A">
              <w:rPr>
                <w:rFonts w:ascii="Arial" w:hAnsi="Arial" w:cs="Arial"/>
                <w:bCs/>
              </w:rPr>
              <w:t xml:space="preserve"> Report </w:t>
            </w:r>
            <w:r w:rsidR="0083037A" w:rsidRPr="0083037A">
              <w:rPr>
                <w:rFonts w:ascii="Arial" w:hAnsi="Arial" w:cs="Arial"/>
                <w:bCs/>
              </w:rPr>
              <w:t>ITU-R M.[SPACE-VHF]</w:t>
            </w:r>
            <w:r w:rsidR="0083037A">
              <w:rPr>
                <w:rFonts w:ascii="Arial" w:hAnsi="Arial" w:cs="Arial"/>
                <w:bCs/>
              </w:rPr>
              <w:t>,</w:t>
            </w:r>
            <w:r w:rsidR="0083037A">
              <w:t xml:space="preserve"> </w:t>
            </w:r>
            <w:r w:rsidR="0083037A" w:rsidRPr="0083037A">
              <w:rPr>
                <w:rFonts w:ascii="Arial" w:hAnsi="Arial" w:cs="Arial"/>
                <w:bCs/>
              </w:rPr>
              <w:t>Space-based aeronautical VHF communications in</w:t>
            </w:r>
            <w:r w:rsidR="00D02A56">
              <w:rPr>
                <w:rFonts w:ascii="Arial" w:hAnsi="Arial" w:cs="Arial"/>
                <w:bCs/>
              </w:rPr>
              <w:t xml:space="preserve"> the frequency band</w:t>
            </w:r>
            <w:r w:rsidR="0083037A" w:rsidRPr="0083037A">
              <w:rPr>
                <w:rFonts w:ascii="Arial" w:hAnsi="Arial" w:cs="Arial"/>
                <w:bCs/>
              </w:rPr>
              <w:t xml:space="preserve"> 117.975-137 MHz</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4FC9C8EB" w:rsidR="00220766" w:rsidRDefault="00220766" w:rsidP="00647CCB">
            <w:pPr>
              <w:spacing w:before="0"/>
              <w:ind w:right="144"/>
              <w:rPr>
                <w:rFonts w:ascii="Arial" w:hAnsi="Arial"/>
                <w:bCs/>
                <w:iCs/>
              </w:rPr>
            </w:pPr>
          </w:p>
          <w:p w14:paraId="66AA7C8B" w14:textId="3703334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00921C8E" w14:textId="77777777" w:rsidR="00CC035F" w:rsidRDefault="00CC035F" w:rsidP="00CC035F">
            <w:pPr>
              <w:spacing w:before="0"/>
              <w:ind w:left="144" w:right="144"/>
              <w:rPr>
                <w:rFonts w:ascii="Arial" w:hAnsi="Arial"/>
                <w:bCs/>
                <w:iCs/>
              </w:rPr>
            </w:pPr>
            <w:r>
              <w:rPr>
                <w:rFonts w:ascii="Arial" w:hAnsi="Arial"/>
                <w:bCs/>
                <w:iCs/>
              </w:rPr>
              <w:t>Andrew Roy</w:t>
            </w:r>
          </w:p>
          <w:p w14:paraId="005E1B3A" w14:textId="77777777" w:rsidR="00CC035F" w:rsidRDefault="00CC035F" w:rsidP="00CC035F">
            <w:pPr>
              <w:spacing w:before="0"/>
              <w:ind w:left="144" w:right="144"/>
              <w:rPr>
                <w:rFonts w:ascii="Arial" w:hAnsi="Arial"/>
                <w:bCs/>
                <w:iCs/>
              </w:rPr>
            </w:pPr>
            <w:r>
              <w:rPr>
                <w:rFonts w:ascii="Arial" w:hAnsi="Arial"/>
                <w:bCs/>
                <w:iCs/>
              </w:rPr>
              <w:t>ASRI</w:t>
            </w:r>
          </w:p>
          <w:p w14:paraId="5E8939FC" w14:textId="77777777" w:rsidR="00CC035F" w:rsidRDefault="00CC035F"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DFC496A" w:rsidR="000D6DA7" w:rsidRPr="00C7252B" w:rsidRDefault="000D6DA7" w:rsidP="00767C25">
            <w:pPr>
              <w:spacing w:before="0"/>
              <w:ind w:left="144" w:right="144"/>
              <w:rPr>
                <w:rFonts w:ascii="Arial" w:hAnsi="Arial"/>
                <w:bCs/>
                <w:lang w:val="fr-FR"/>
              </w:rPr>
            </w:pPr>
            <w:r w:rsidRPr="00C7252B">
              <w:rPr>
                <w:rFonts w:ascii="Arial" w:hAnsi="Arial"/>
                <w:bCs/>
                <w:lang w:val="fr-FR"/>
              </w:rPr>
              <w:t xml:space="preserve">Phone: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Email: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108BDCBD" w14:textId="77777777" w:rsidR="00CC035F" w:rsidRPr="00C7252B" w:rsidRDefault="00CC035F" w:rsidP="00CC035F">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443-951-0340</w:t>
            </w:r>
          </w:p>
          <w:p w14:paraId="609FF6EE" w14:textId="77777777" w:rsidR="00CC035F" w:rsidRDefault="00CC035F" w:rsidP="00CC035F">
            <w:pPr>
              <w:spacing w:before="0"/>
              <w:ind w:right="144"/>
              <w:rPr>
                <w:rFonts w:ascii="Arial" w:hAnsi="Arial"/>
                <w:bCs/>
                <w:lang w:val="fr-FR"/>
              </w:rPr>
            </w:pPr>
            <w:r>
              <w:rPr>
                <w:rFonts w:ascii="Arial" w:hAnsi="Arial"/>
                <w:bCs/>
                <w:lang w:val="fr-FR"/>
              </w:rPr>
              <w:t xml:space="preserve">  Email: acr@asri.aero</w:t>
            </w:r>
          </w:p>
          <w:p w14:paraId="25AA47A9" w14:textId="77777777" w:rsidR="00CC035F" w:rsidRDefault="00CC035F" w:rsidP="004C757E">
            <w:pPr>
              <w:spacing w:before="0"/>
              <w:ind w:right="144"/>
              <w:rPr>
                <w:rFonts w:ascii="Arial" w:hAnsi="Arial"/>
                <w:bCs/>
                <w:color w:val="000000"/>
                <w:lang w:val="fr-FR"/>
              </w:rPr>
            </w:pPr>
          </w:p>
          <w:p w14:paraId="0A0233BD" w14:textId="2F2849FD" w:rsidR="004C757E" w:rsidRPr="00C7252B" w:rsidRDefault="004C757E" w:rsidP="004C757E">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703-983-1295</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Email: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1A90E10C"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t>
            </w:r>
            <w:r w:rsidR="0083037A">
              <w:rPr>
                <w:rFonts w:ascii="Arial" w:hAnsi="Arial"/>
                <w:bCs/>
              </w:rPr>
              <w:t>PDN Report</w:t>
            </w:r>
            <w:r w:rsidR="007F0EDA">
              <w:rPr>
                <w:rFonts w:ascii="Arial" w:hAnsi="Arial"/>
                <w:bCs/>
              </w:rPr>
              <w:t xml:space="preserve"> for WRC-23 A</w:t>
            </w:r>
            <w:r w:rsidR="0083037A">
              <w:rPr>
                <w:rFonts w:ascii="Arial" w:hAnsi="Arial"/>
                <w:bCs/>
              </w:rPr>
              <w:t>I</w:t>
            </w:r>
            <w:r w:rsidR="007F0EDA">
              <w:rPr>
                <w:rFonts w:ascii="Arial" w:hAnsi="Arial"/>
                <w:bCs/>
              </w:rPr>
              <w:t xml:space="preserve"> 1.</w:t>
            </w:r>
            <w:r w:rsidR="00314FBF">
              <w:rPr>
                <w:rFonts w:ascii="Arial" w:hAnsi="Arial"/>
                <w:bCs/>
              </w:rPr>
              <w:t>7</w:t>
            </w:r>
            <w:r w:rsidR="007B151D" w:rsidRPr="007B151D">
              <w:rPr>
                <w:rFonts w:ascii="Arial" w:hAnsi="Arial"/>
                <w:bCs/>
              </w:rPr>
              <w:t xml:space="preserve"> </w:t>
            </w:r>
            <w:r w:rsidR="00314FBF" w:rsidRPr="00314FBF">
              <w:rPr>
                <w:rFonts w:ascii="Arial" w:hAnsi="Arial"/>
                <w:bCs/>
              </w:rPr>
              <w:t xml:space="preserve">pursuant to Resolution </w:t>
            </w:r>
            <w:r w:rsidR="00314FBF" w:rsidRPr="00591F4D">
              <w:rPr>
                <w:rFonts w:ascii="Arial" w:hAnsi="Arial"/>
                <w:b/>
              </w:rPr>
              <w:t>428 (WRC-19)</w:t>
            </w:r>
            <w:r w:rsidR="00314FBF" w:rsidRPr="00314FBF">
              <w:rPr>
                <w:rFonts w:ascii="Arial" w:hAnsi="Arial"/>
                <w:bCs/>
              </w:rPr>
              <w:t>, 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w:t>
            </w:r>
            <w:r w:rsidR="00D02A56">
              <w:rPr>
                <w:rFonts w:ascii="Arial" w:hAnsi="Arial"/>
                <w:bCs/>
              </w:rPr>
              <w:t xml:space="preserve"> frequency band</w:t>
            </w:r>
            <w:r w:rsidR="00314FBF">
              <w:rPr>
                <w:rFonts w:ascii="Arial" w:hAnsi="Arial"/>
                <w:bCs/>
              </w:rPr>
              <w:t xml:space="preserve"> 117.975-137 MHz</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BF9C3F1" w:rsidR="000D6DA7" w:rsidRPr="00DB736D" w:rsidRDefault="000D6DA7" w:rsidP="00713302">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bookmarkStart w:id="2" w:name="_Hlk102440772"/>
            <w:r w:rsidR="00713302" w:rsidRPr="00591F4D">
              <w:rPr>
                <w:rFonts w:ascii="Arial" w:hAnsi="Arial"/>
                <w:bCs/>
              </w:rPr>
              <w:t xml:space="preserve">Pursuant to Resolution </w:t>
            </w:r>
            <w:r w:rsidR="00713302" w:rsidRPr="00591F4D">
              <w:rPr>
                <w:rFonts w:ascii="Arial" w:hAnsi="Arial"/>
                <w:b/>
              </w:rPr>
              <w:t>428 (WRC-19)</w:t>
            </w:r>
            <w:r w:rsidR="00713302" w:rsidRPr="00591F4D">
              <w:rPr>
                <w:rFonts w:ascii="Arial" w:hAnsi="Arial"/>
                <w:bCs/>
              </w:rPr>
              <w:t>, in preparation for Agenda Item 1.7 (</w:t>
            </w:r>
            <w:r w:rsidR="00713302" w:rsidRPr="00591F4D">
              <w:rPr>
                <w:rFonts w:ascii="Arial" w:hAnsi="Arial"/>
                <w:b/>
              </w:rPr>
              <w:t>WRC-23</w:t>
            </w:r>
            <w:r w:rsidR="00713302" w:rsidRPr="00591F4D">
              <w:rPr>
                <w:rFonts w:ascii="Arial" w:hAnsi="Arial"/>
                <w:bCs/>
              </w:rPr>
              <w:t xml:space="preserve">), this contribution proposes a </w:t>
            </w:r>
            <w:del w:id="3" w:author="USA" w:date="2023-03-08T14:46:00Z">
              <w:r w:rsidR="00713302" w:rsidRPr="00591F4D" w:rsidDel="00713302">
                <w:rPr>
                  <w:rFonts w:ascii="Arial" w:hAnsi="Arial"/>
                  <w:bCs/>
                </w:rPr>
                <w:delText>new AMS(R)S coordination</w:delText>
              </w:r>
            </w:del>
            <w:ins w:id="4" w:author="USA" w:date="2023-03-08T14:46:00Z">
              <w:r w:rsidR="00713302">
                <w:rPr>
                  <w:rFonts w:ascii="Arial" w:hAnsi="Arial"/>
                  <w:bCs/>
                </w:rPr>
                <w:t>pfd</w:t>
              </w:r>
            </w:ins>
            <w:r w:rsidR="00713302" w:rsidRPr="00591F4D">
              <w:rPr>
                <w:rFonts w:ascii="Arial" w:hAnsi="Arial"/>
                <w:bCs/>
              </w:rPr>
              <w:t xml:space="preserve"> threshold in section 8.1</w:t>
            </w:r>
            <w:ins w:id="5" w:author="USA" w:date="2023-03-08T14:46:00Z">
              <w:r w:rsidR="00713302">
                <w:rPr>
                  <w:rFonts w:ascii="Arial" w:hAnsi="Arial"/>
                  <w:bCs/>
                </w:rPr>
                <w:t xml:space="preserve"> that could be used for coordination between AMS(R)</w:t>
              </w:r>
            </w:ins>
            <w:ins w:id="6" w:author="USA" w:date="2023-03-08T14:47:00Z">
              <w:r w:rsidR="00713302">
                <w:rPr>
                  <w:rFonts w:ascii="Arial" w:hAnsi="Arial"/>
                  <w:bCs/>
                </w:rPr>
                <w:t>S transmitting space stations and</w:t>
              </w:r>
            </w:ins>
            <w:del w:id="7" w:author="USA" w:date="2023-03-08T14:47:00Z">
              <w:r w:rsidR="00713302" w:rsidRPr="00591F4D" w:rsidDel="00713302">
                <w:rPr>
                  <w:rFonts w:ascii="Arial" w:hAnsi="Arial"/>
                  <w:bCs/>
                </w:rPr>
                <w:delText xml:space="preserve"> to protect the</w:delText>
              </w:r>
            </w:del>
            <w:r w:rsidR="00713302" w:rsidRPr="00591F4D">
              <w:rPr>
                <w:rFonts w:ascii="Arial" w:hAnsi="Arial"/>
                <w:bCs/>
              </w:rPr>
              <w:t xml:space="preserve"> incumbent AM(R)S in-band systems</w:t>
            </w:r>
            <w:ins w:id="8" w:author="USA" w:date="2023-03-08T14:48:00Z">
              <w:r w:rsidR="00713302">
                <w:rPr>
                  <w:rFonts w:ascii="Arial" w:hAnsi="Arial"/>
                  <w:bCs/>
                </w:rPr>
                <w:t xml:space="preserve"> under a relevant RR No. 9.11A coordin</w:t>
              </w:r>
            </w:ins>
            <w:ins w:id="9" w:author="USA" w:date="2023-03-08T14:49:00Z">
              <w:r w:rsidR="00713302">
                <w:rPr>
                  <w:rFonts w:ascii="Arial" w:hAnsi="Arial"/>
                  <w:bCs/>
                </w:rPr>
                <w:t>ation process</w:t>
              </w:r>
            </w:ins>
            <w:del w:id="10" w:author="USA" w:date="2023-03-08T14:49:00Z">
              <w:r w:rsidR="00713302" w:rsidRPr="00591F4D" w:rsidDel="00713302">
                <w:rPr>
                  <w:rFonts w:ascii="Arial" w:hAnsi="Arial"/>
                  <w:bCs/>
                </w:rPr>
                <w:delText xml:space="preserve"> from a possible new AMS(R)S allocation in the frequency band 117.975-137 MHz</w:delText>
              </w:r>
            </w:del>
            <w:r w:rsidR="00713302" w:rsidRPr="00591F4D">
              <w:rPr>
                <w:rFonts w:ascii="Arial" w:hAnsi="Arial"/>
                <w:bCs/>
              </w:rPr>
              <w:t>.</w:t>
            </w:r>
            <w:bookmarkEnd w:id="1"/>
            <w:bookmarkEnd w:id="2"/>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11" w:name="ditulogo"/>
            <w:bookmarkEnd w:id="11"/>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0006E7A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12" w:name="recibido"/>
            <w:bookmarkStart w:id="13" w:name="dnum" w:colFirst="1" w:colLast="1"/>
            <w:bookmarkEnd w:id="12"/>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CC035F">
              <w:rPr>
                <w:rFonts w:ascii="Verdana" w:hAnsi="Verdana"/>
                <w:sz w:val="20"/>
              </w:rPr>
              <w:t>731</w:t>
            </w:r>
            <w:r w:rsidR="007B151D">
              <w:rPr>
                <w:rFonts w:ascii="Verdana" w:hAnsi="Verdana"/>
                <w:sz w:val="20"/>
              </w:rPr>
              <w:t xml:space="preserve"> – Annex </w:t>
            </w:r>
            <w:r w:rsidR="00CC035F">
              <w:rPr>
                <w:rFonts w:ascii="Verdana" w:hAnsi="Verdana"/>
                <w:sz w:val="20"/>
              </w:rPr>
              <w:t>9</w:t>
            </w:r>
          </w:p>
          <w:p w14:paraId="56C7CF62" w14:textId="5C7DB945"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314FBF">
              <w:rPr>
                <w:rFonts w:ascii="Verdana" w:hAnsi="Verdana"/>
                <w:sz w:val="20"/>
              </w:rPr>
              <w:t>7</w:t>
            </w:r>
            <w:r w:rsidR="003C35D1">
              <w:rPr>
                <w:rFonts w:ascii="Verdana" w:hAnsi="Verdana"/>
                <w:sz w:val="20"/>
              </w:rPr>
              <w:t xml:space="preserve"> Report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14" w:name="ddate" w:colFirst="1" w:colLast="1"/>
            <w:bookmarkEnd w:id="13"/>
          </w:p>
        </w:tc>
        <w:tc>
          <w:tcPr>
            <w:tcW w:w="3402" w:type="dxa"/>
          </w:tcPr>
          <w:p w14:paraId="66F7AE99" w14:textId="658BD1BA"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CC035F">
              <w:rPr>
                <w:rFonts w:ascii="Verdana" w:hAnsi="Verdana"/>
                <w:b/>
                <w:iCs/>
                <w:sz w:val="20"/>
                <w:lang w:eastAsia="zh-CN"/>
              </w:rPr>
              <w:t>0</w:t>
            </w:r>
            <w:r w:rsidR="00623DED">
              <w:rPr>
                <w:rFonts w:ascii="Verdana" w:hAnsi="Verdana"/>
                <w:b/>
                <w:iCs/>
                <w:sz w:val="20"/>
                <w:lang w:eastAsia="zh-CN"/>
              </w:rPr>
              <w:t xml:space="preserve"> </w:t>
            </w:r>
            <w:r w:rsidR="00CC035F">
              <w:rPr>
                <w:rFonts w:ascii="Verdana" w:hAnsi="Verdana"/>
                <w:b/>
                <w:iCs/>
                <w:sz w:val="20"/>
                <w:lang w:eastAsia="zh-CN"/>
              </w:rPr>
              <w:t>July</w:t>
            </w:r>
            <w:r w:rsidR="00801BBD">
              <w:rPr>
                <w:rFonts w:ascii="Verdana" w:hAnsi="Verdana"/>
                <w:b/>
                <w:iCs/>
                <w:sz w:val="20"/>
                <w:lang w:eastAsia="zh-CN"/>
              </w:rPr>
              <w:t xml:space="preserve"> 20</w:t>
            </w:r>
            <w:r w:rsidR="003831C4">
              <w:rPr>
                <w:rFonts w:ascii="Verdana" w:hAnsi="Verdana"/>
                <w:b/>
                <w:iCs/>
                <w:sz w:val="20"/>
                <w:lang w:eastAsia="zh-CN"/>
              </w:rPr>
              <w:t>2</w:t>
            </w:r>
            <w:r w:rsidR="00CC035F">
              <w:rPr>
                <w:rFonts w:ascii="Verdana" w:hAnsi="Verdana"/>
                <w:b/>
                <w:iCs/>
                <w:sz w:val="20"/>
                <w:lang w:eastAsia="zh-CN"/>
              </w:rPr>
              <w:t>3</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15" w:name="dorlang" w:colFirst="1" w:colLast="1"/>
            <w:bookmarkEnd w:id="14"/>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16" w:name="dsource" w:colFirst="0" w:colLast="0"/>
            <w:bookmarkEnd w:id="15"/>
            <w:r>
              <w:rPr>
                <w:lang w:eastAsia="zh-CN"/>
              </w:rPr>
              <w:t>United States of America</w:t>
            </w:r>
          </w:p>
        </w:tc>
      </w:tr>
      <w:tr w:rsidR="009F2ED2" w14:paraId="4C6405C7" w14:textId="77777777" w:rsidTr="00C2563C">
        <w:trPr>
          <w:cantSplit/>
        </w:trPr>
        <w:tc>
          <w:tcPr>
            <w:tcW w:w="9889" w:type="dxa"/>
            <w:gridSpan w:val="2"/>
          </w:tcPr>
          <w:p w14:paraId="0F46370F" w14:textId="157E9130" w:rsidR="009F2ED2" w:rsidRDefault="003C35D1" w:rsidP="00C2563C">
            <w:pPr>
              <w:pStyle w:val="Title1"/>
              <w:rPr>
                <w:lang w:val="en-US" w:eastAsia="zh-CN"/>
              </w:rPr>
            </w:pPr>
            <w:bookmarkStart w:id="17" w:name="drec" w:colFirst="0" w:colLast="0"/>
            <w:bookmarkEnd w:id="16"/>
            <w:r>
              <w:rPr>
                <w:lang w:val="en-US" w:eastAsia="zh-CN"/>
              </w:rPr>
              <w:t>Preliminary draft new report ITU-r m.[space-vhf]</w:t>
            </w:r>
          </w:p>
          <w:p w14:paraId="13BAFDD0" w14:textId="77777777" w:rsidR="00801BBD" w:rsidRPr="00801BBD" w:rsidRDefault="00801BBD" w:rsidP="00801BBD">
            <w:pPr>
              <w:rPr>
                <w:lang w:val="en-US" w:eastAsia="zh-CN"/>
              </w:rPr>
            </w:pPr>
          </w:p>
          <w:p w14:paraId="07A7D35B" w14:textId="14636EC3" w:rsidR="009F2ED2" w:rsidRPr="00647CCB" w:rsidRDefault="003C35D1" w:rsidP="009F2ED2">
            <w:pPr>
              <w:pStyle w:val="Title3"/>
              <w:rPr>
                <w:b/>
                <w:lang w:val="en-US" w:eastAsia="zh-CN"/>
              </w:rPr>
            </w:pPr>
            <w:r>
              <w:rPr>
                <w:b/>
                <w:lang w:val="en-US" w:eastAsia="zh-CN"/>
              </w:rPr>
              <w:t xml:space="preserve">Space-based aeronautical VHF communications in </w:t>
            </w:r>
            <w:r w:rsidR="00B33B99">
              <w:rPr>
                <w:b/>
                <w:lang w:val="en-US" w:eastAsia="zh-CN"/>
              </w:rPr>
              <w:t>the</w:t>
            </w:r>
            <w:r w:rsidR="00B33B99">
              <w:rPr>
                <w:b/>
                <w:lang w:val="en-US" w:eastAsia="zh-CN"/>
              </w:rPr>
              <w:br/>
              <w:t xml:space="preserve">frequency band </w:t>
            </w:r>
            <w:r>
              <w:rPr>
                <w:b/>
                <w:lang w:val="en-US" w:eastAsia="zh-CN"/>
              </w:rPr>
              <w:t>117.975</w:t>
            </w:r>
            <w:r w:rsidR="00085E28">
              <w:rPr>
                <w:b/>
                <w:lang w:val="en-US" w:eastAsia="zh-CN"/>
              </w:rPr>
              <w:t>-137 MHz</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8" w:name="dtitle1" w:colFirst="0" w:colLast="0"/>
            <w:bookmarkEnd w:id="17"/>
          </w:p>
        </w:tc>
      </w:tr>
    </w:tbl>
    <w:p w14:paraId="40E9AD95" w14:textId="77777777" w:rsidR="009F2ED2" w:rsidRPr="00CF76AA" w:rsidRDefault="009F2ED2" w:rsidP="009F2ED2">
      <w:pPr>
        <w:rPr>
          <w:b/>
          <w:lang w:val="en-US" w:eastAsia="zh-CN"/>
        </w:rPr>
      </w:pPr>
      <w:bookmarkStart w:id="19" w:name="dbreak"/>
      <w:bookmarkEnd w:id="18"/>
      <w:bookmarkEnd w:id="19"/>
      <w:r w:rsidRPr="00CF76AA">
        <w:rPr>
          <w:b/>
          <w:lang w:val="en-US" w:eastAsia="zh-CN"/>
        </w:rPr>
        <w:t>Introduction</w:t>
      </w:r>
    </w:p>
    <w:p w14:paraId="3900758C" w14:textId="3DD1301D" w:rsidR="000F022A" w:rsidRPr="00A74C6B" w:rsidRDefault="00713302" w:rsidP="00713302">
      <w:pPr>
        <w:rPr>
          <w:lang w:eastAsia="zh-CN"/>
        </w:rPr>
      </w:pPr>
      <w:r w:rsidRPr="00591F4D">
        <w:t xml:space="preserve">Pursuant to Resolution </w:t>
      </w:r>
      <w:r w:rsidRPr="00591F4D">
        <w:rPr>
          <w:b/>
        </w:rPr>
        <w:t>428 (WRC-19)</w:t>
      </w:r>
      <w:r w:rsidRPr="00591F4D">
        <w:t>, in preparation for Agenda Item 1.7 (</w:t>
      </w:r>
      <w:r w:rsidRPr="00591F4D">
        <w:rPr>
          <w:b/>
        </w:rPr>
        <w:t>WRC-23</w:t>
      </w:r>
      <w:r w:rsidRPr="00591F4D">
        <w:t xml:space="preserve">), this contribution proposes a </w:t>
      </w:r>
      <w:del w:id="20" w:author="USA" w:date="2023-03-08T14:46:00Z">
        <w:r w:rsidRPr="00591F4D" w:rsidDel="00713302">
          <w:delText>new AMS(R)S coordination</w:delText>
        </w:r>
      </w:del>
      <w:ins w:id="21" w:author="USA" w:date="2023-03-08T14:46:00Z">
        <w:r>
          <w:t>pfd</w:t>
        </w:r>
      </w:ins>
      <w:r w:rsidRPr="00591F4D">
        <w:t xml:space="preserve"> threshold in section 8.1</w:t>
      </w:r>
      <w:ins w:id="22" w:author="USA" w:date="2023-03-08T14:46:00Z">
        <w:r>
          <w:t xml:space="preserve"> that could be used for coordination between AMS(R)</w:t>
        </w:r>
      </w:ins>
      <w:ins w:id="23" w:author="USA" w:date="2023-03-08T14:47:00Z">
        <w:r>
          <w:t>S transmitting space stations and</w:t>
        </w:r>
      </w:ins>
      <w:del w:id="24" w:author="USA" w:date="2023-03-08T14:47:00Z">
        <w:r w:rsidRPr="00591F4D" w:rsidDel="00713302">
          <w:delText xml:space="preserve"> to protect the</w:delText>
        </w:r>
      </w:del>
      <w:r w:rsidRPr="00591F4D">
        <w:t xml:space="preserve"> incumbent AM(R)S in-band systems</w:t>
      </w:r>
      <w:ins w:id="25" w:author="USA" w:date="2023-03-08T14:48:00Z">
        <w:r>
          <w:t xml:space="preserve"> under a relevant RR No. 9.11A coordin</w:t>
        </w:r>
      </w:ins>
      <w:ins w:id="26" w:author="USA" w:date="2023-03-08T14:49:00Z">
        <w:r>
          <w:t>ation process</w:t>
        </w:r>
      </w:ins>
      <w:del w:id="27" w:author="USA" w:date="2023-03-08T14:49:00Z">
        <w:r w:rsidRPr="00591F4D" w:rsidDel="00713302">
          <w:delText xml:space="preserve"> from a possible new AMS(R)S allocation in the frequency band 117.975-137 MHz</w:delText>
        </w:r>
      </w:del>
      <w:r w:rsidRPr="00591F4D">
        <w:t>.</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55F05DF3" w14:textId="28964424" w:rsidR="00085E28" w:rsidRPr="00085E28" w:rsidRDefault="00085E28" w:rsidP="00B33B99">
      <w:pPr>
        <w:pStyle w:val="Title2"/>
        <w:rPr>
          <w:lang w:val="en-US"/>
        </w:rPr>
      </w:pPr>
      <w:r>
        <w:rPr>
          <w:lang w:val="en-US"/>
        </w:rPr>
        <w:t>preliminary draft new report itu-R m.[space-vhf]</w:t>
      </w:r>
    </w:p>
    <w:p w14:paraId="4E8F54F1" w14:textId="6E2D33A8" w:rsidR="009F037B" w:rsidRDefault="00085E28" w:rsidP="009F037B">
      <w:pPr>
        <w:pStyle w:val="Title3"/>
        <w:rPr>
          <w:b/>
          <w:bCs/>
          <w:lang w:val="en-US"/>
        </w:rPr>
      </w:pPr>
      <w:r w:rsidRPr="00085E28">
        <w:rPr>
          <w:b/>
          <w:bCs/>
          <w:lang w:val="en-US"/>
        </w:rPr>
        <w:t>Space-based aeronautical VHF communications in</w:t>
      </w:r>
      <w:r w:rsidR="00B33B99">
        <w:rPr>
          <w:b/>
          <w:bCs/>
          <w:lang w:val="en-US"/>
        </w:rPr>
        <w:t xml:space="preserve"> the</w:t>
      </w:r>
      <w:r>
        <w:rPr>
          <w:b/>
          <w:bCs/>
          <w:lang w:val="en-US"/>
        </w:rPr>
        <w:br/>
      </w:r>
      <w:r w:rsidRPr="00085E28">
        <w:rPr>
          <w:b/>
          <w:bCs/>
          <w:lang w:val="en-US"/>
        </w:rPr>
        <w:t xml:space="preserve"> </w:t>
      </w:r>
      <w:r w:rsidR="00B33B99">
        <w:rPr>
          <w:b/>
          <w:bCs/>
          <w:lang w:val="en-US"/>
        </w:rPr>
        <w:t xml:space="preserve">frequency band </w:t>
      </w:r>
      <w:r w:rsidRPr="00085E28">
        <w:rPr>
          <w:b/>
          <w:bCs/>
          <w:lang w:val="en-US"/>
        </w:rPr>
        <w:t>117.975-137 MHz</w:t>
      </w:r>
    </w:p>
    <w:p w14:paraId="57239669" w14:textId="041C170E" w:rsidR="006C4319" w:rsidRDefault="00E13649" w:rsidP="006C4319">
      <w:pPr>
        <w:rPr>
          <w:lang w:val="en-US"/>
        </w:rPr>
      </w:pPr>
      <w:ins w:id="28" w:author="USA" w:date="2023-03-08T11:58:00Z">
        <w:r>
          <w:rPr>
            <w:lang w:val="en-US"/>
          </w:rPr>
          <w:t>…</w:t>
        </w:r>
      </w:ins>
    </w:p>
    <w:p w14:paraId="632C6BF1" w14:textId="77777777" w:rsidR="0068254B" w:rsidRPr="00044FD9" w:rsidRDefault="0068254B" w:rsidP="0068254B">
      <w:pPr>
        <w:pStyle w:val="Heading2"/>
      </w:pPr>
      <w:r>
        <w:t>8.1</w:t>
      </w:r>
      <w:r>
        <w:tab/>
      </w:r>
      <w:r w:rsidRPr="00044FD9">
        <w:t>In-band sharing between systems operating in the aeronautical mobile satellite (route) and aeronautical mobile (route) services</w:t>
      </w:r>
    </w:p>
    <w:p w14:paraId="3A35ED52" w14:textId="77777777" w:rsidR="0068254B" w:rsidRPr="00044FD9" w:rsidRDefault="0068254B" w:rsidP="0068254B">
      <w:pPr>
        <w:jc w:val="both"/>
        <w:rPr>
          <w:rFonts w:eastAsiaTheme="minorEastAsia"/>
        </w:rPr>
      </w:pPr>
      <w:r w:rsidRPr="00044FD9">
        <w:t xml:space="preserve">ICAO has outlined </w:t>
      </w:r>
      <w:r w:rsidRPr="00044FD9">
        <w:rPr>
          <w:szCs w:val="22"/>
        </w:rPr>
        <w:t>that even though AM(R)S and AMS(R)S would represent two different ITU-R services within the frequency band 117.975-13</w:t>
      </w:r>
      <w:r w:rsidRPr="00044FD9">
        <w:rPr>
          <w:color w:val="7030A0"/>
          <w:szCs w:val="22"/>
        </w:rPr>
        <w:t>7</w:t>
      </w:r>
      <w:r w:rsidRPr="00044FD9">
        <w:rPr>
          <w:szCs w:val="22"/>
        </w:rPr>
        <w:t xml:space="preserve"> MHz, the same on-board cockpit avionics system (for VHF communications) would be used for ground and satellite communications. Indeed, AMS(R)S would not correspond to a new aeronautical service but would </w:t>
      </w:r>
      <w:r w:rsidRPr="00044FD9">
        <w:rPr>
          <w:rFonts w:eastAsiaTheme="minorEastAsia"/>
        </w:rPr>
        <w:t xml:space="preserve">relay VHF communications operating under the AM(R)S over oceanic and remote areas, </w:t>
      </w:r>
      <w:r w:rsidRPr="00044FD9">
        <w:t>without modification to aircraft equipment</w:t>
      </w:r>
      <w:r w:rsidRPr="00044FD9">
        <w:rPr>
          <w:rFonts w:eastAsiaTheme="minorEastAsia"/>
        </w:rPr>
        <w:t>. AMS(R)S would therefore not trigger new compatibility issue with aircraft system.</w:t>
      </w:r>
    </w:p>
    <w:p w14:paraId="41DE246D" w14:textId="77777777" w:rsidR="0068254B" w:rsidRDefault="0068254B" w:rsidP="0068254B">
      <w:pPr>
        <w:jc w:val="both"/>
        <w:rPr>
          <w:szCs w:val="22"/>
        </w:rPr>
      </w:pPr>
      <w:r w:rsidRPr="00044FD9">
        <w:t>ICAO is of the position that if there is any potential interference between AM(R)S and AMS(R)S</w:t>
      </w:r>
      <w:r>
        <w:t xml:space="preserve"> </w:t>
      </w:r>
      <w:r w:rsidRPr="00ED3CA4">
        <w:t>space stations</w:t>
      </w:r>
      <w:r w:rsidRPr="0055566A">
        <w:t>, it would be resolved by the ICAO through conventional frequency planning exercise,</w:t>
      </w:r>
      <w:r w:rsidRPr="00044FD9">
        <w:t xml:space="preserve"> assigning frequencies to the satellite system over interested regions, to ensure compatibility between ground and satellite facilities. Therefore, from an ICAO perspective there is no need to perform a comprehensive compatibility study within ITU-R between these two different services, that cover the same system on-board the aircraft. Both are technically similar services as the </w:t>
      </w:r>
      <w:r w:rsidRPr="00044FD9">
        <w:rPr>
          <w:szCs w:val="22"/>
        </w:rPr>
        <w:t>same on-board cockpit avionics system (for VHF communications) would be used for ground and satellite communications.</w:t>
      </w:r>
    </w:p>
    <w:p w14:paraId="022847F0" w14:textId="77777777" w:rsidR="0068254B" w:rsidRPr="00ED3CA4" w:rsidRDefault="0068254B" w:rsidP="0068254B">
      <w:pPr>
        <w:jc w:val="both"/>
        <w:rPr>
          <w:color w:val="000000"/>
        </w:rPr>
      </w:pPr>
      <w:r w:rsidRPr="00ED3CA4">
        <w:rPr>
          <w:color w:val="000000"/>
        </w:rPr>
        <w:t xml:space="preserve">Terrestrial </w:t>
      </w:r>
      <w:r>
        <w:rPr>
          <w:color w:val="000000"/>
        </w:rPr>
        <w:t>o</w:t>
      </w:r>
      <w:r w:rsidRPr="00ED3CA4">
        <w:rPr>
          <w:color w:val="000000"/>
        </w:rPr>
        <w:t xml:space="preserve">ut of </w:t>
      </w:r>
      <w:r>
        <w:rPr>
          <w:color w:val="000000"/>
        </w:rPr>
        <w:t>b</w:t>
      </w:r>
      <w:r w:rsidRPr="00ED3CA4">
        <w:rPr>
          <w:color w:val="000000"/>
        </w:rPr>
        <w:t xml:space="preserve">and and </w:t>
      </w:r>
      <w:r>
        <w:rPr>
          <w:color w:val="000000"/>
        </w:rPr>
        <w:t>s</w:t>
      </w:r>
      <w:r w:rsidRPr="00ED3CA4">
        <w:rPr>
          <w:color w:val="000000"/>
        </w:rPr>
        <w:t>purious limits exists to ensure that adjacent and near adjacent channels can coexist when a distant wanted channel is adjacent in the band to an unwanted channel and the unwanted transmitter is substantially nearer to the victim receiver than the wanted transmitter.</w:t>
      </w:r>
    </w:p>
    <w:p w14:paraId="5E5C6999" w14:textId="77777777" w:rsidR="0068254B" w:rsidRPr="00ED3CA4" w:rsidRDefault="0068254B" w:rsidP="0068254B">
      <w:pPr>
        <w:jc w:val="both"/>
        <w:rPr>
          <w:color w:val="000000"/>
        </w:rPr>
      </w:pPr>
      <w:r w:rsidRPr="00ED3CA4">
        <w:rPr>
          <w:color w:val="000000"/>
        </w:rPr>
        <w:t>AMS(R)S signals will always be subject to a spreading loss in the range of 130</w:t>
      </w:r>
      <w:r>
        <w:rPr>
          <w:color w:val="000000"/>
        </w:rPr>
        <w:t>-</w:t>
      </w:r>
      <w:r w:rsidRPr="00ED3CA4">
        <w:rPr>
          <w:color w:val="000000"/>
        </w:rPr>
        <w:t>135 dB which exceeds the spreading loss of operation AM(R)S signals by at least 10</w:t>
      </w:r>
      <w:r>
        <w:rPr>
          <w:color w:val="000000"/>
        </w:rPr>
        <w:t>-</w:t>
      </w:r>
      <w:r w:rsidRPr="00ED3CA4">
        <w:rPr>
          <w:color w:val="000000"/>
        </w:rPr>
        <w:t>15 dB.</w:t>
      </w:r>
    </w:p>
    <w:p w14:paraId="1A4C0142" w14:textId="77777777" w:rsidR="0068254B" w:rsidRPr="00ED3CA4" w:rsidRDefault="0068254B" w:rsidP="0068254B">
      <w:pPr>
        <w:jc w:val="both"/>
        <w:rPr>
          <w:color w:val="000000"/>
        </w:rPr>
      </w:pPr>
      <w:r w:rsidRPr="00ED3CA4">
        <w:rPr>
          <w:color w:val="000000"/>
        </w:rPr>
        <w:t>Therefore</w:t>
      </w:r>
      <w:r>
        <w:rPr>
          <w:color w:val="000000"/>
        </w:rPr>
        <w:t>,</w:t>
      </w:r>
      <w:r w:rsidRPr="00ED3CA4">
        <w:rPr>
          <w:color w:val="000000"/>
        </w:rPr>
        <w:t xml:space="preserve"> terrestrial equipment standards intended to minimise the probability of adjacent and near adjacent channel interference are not needed for AMS(R)S equipment installed on a satellite as this form of interference will not occur as a result of an AMS(R)S signal.</w:t>
      </w:r>
    </w:p>
    <w:p w14:paraId="70D8EFF4" w14:textId="77777777" w:rsidR="0068254B" w:rsidRDefault="0068254B" w:rsidP="0068254B">
      <w:pPr>
        <w:jc w:val="both"/>
      </w:pPr>
      <w:r w:rsidRPr="00ED3CA4">
        <w:rPr>
          <w:szCs w:val="22"/>
        </w:rPr>
        <w:t>The detailed ITU regulatory framework associated with AMS(R)S is outside the scope of this technical report. Article 9 coordination procedures may complement the ICAO framework in order to ensure full compatibility between AM(R)S and AMS(R)S systems.</w:t>
      </w:r>
      <w:r w:rsidRPr="00044FD9">
        <w:t xml:space="preserve"> </w:t>
      </w:r>
    </w:p>
    <w:p w14:paraId="4D7A5F92" w14:textId="2CC19802" w:rsidR="0068254B" w:rsidRPr="00ED3CA4" w:rsidRDefault="0068254B" w:rsidP="0068254B">
      <w:pPr>
        <w:jc w:val="both"/>
        <w:rPr>
          <w:szCs w:val="24"/>
        </w:rPr>
      </w:pPr>
      <w:r w:rsidRPr="00ED3CA4">
        <w:t xml:space="preserve">A coordination process as defined in RR Article </w:t>
      </w:r>
      <w:r w:rsidRPr="00ED3CA4">
        <w:rPr>
          <w:b/>
          <w:bCs/>
        </w:rPr>
        <w:t>9</w:t>
      </w:r>
      <w:r w:rsidRPr="00ED3CA4">
        <w:t xml:space="preserve"> could be considered for a new AMS(R)S allocation in all or part of the frequency band 117.975-137 MHz. A</w:t>
      </w:r>
      <w:r>
        <w:t xml:space="preserve">n example of </w:t>
      </w:r>
      <w:del w:id="29" w:author="USA" w:date="2023-03-08T13:00:00Z">
        <w:r w:rsidRPr="00ED3CA4" w:rsidDel="00F940DD">
          <w:delText>coordination</w:delText>
        </w:r>
      </w:del>
      <w:ins w:id="30" w:author="USA" w:date="2023-03-08T13:00:00Z">
        <w:r w:rsidR="00F940DD">
          <w:t>a pfd</w:t>
        </w:r>
      </w:ins>
      <w:r w:rsidRPr="00ED3CA4">
        <w:t xml:space="preserve"> threshold that could be used </w:t>
      </w:r>
      <w:r w:rsidRPr="00442221">
        <w:t xml:space="preserve">for coordination between AMS(R)S transmitting space stations and AM(R)S </w:t>
      </w:r>
      <w:r w:rsidRPr="00ED3CA4">
        <w:t xml:space="preserve">under </w:t>
      </w:r>
      <w:ins w:id="31" w:author="USA" w:date="2023-03-08T13:00:00Z">
        <w:r w:rsidR="00F940DD">
          <w:t xml:space="preserve">a relevant </w:t>
        </w:r>
      </w:ins>
      <w:r w:rsidRPr="00ED3CA4">
        <w:t xml:space="preserve">RR No. </w:t>
      </w:r>
      <w:r w:rsidRPr="00ED3CA4">
        <w:rPr>
          <w:b/>
          <w:bCs/>
        </w:rPr>
        <w:t>9.11A</w:t>
      </w:r>
      <w:r w:rsidRPr="00ED3CA4">
        <w:t xml:space="preserve"> </w:t>
      </w:r>
      <w:ins w:id="32" w:author="USA" w:date="2023-03-08T13:01:00Z">
        <w:r w:rsidR="00F940DD">
          <w:t xml:space="preserve">coordination process </w:t>
        </w:r>
      </w:ins>
      <w:r w:rsidRPr="00ED3CA4">
        <w:t>is provided in Table 1</w:t>
      </w:r>
      <w:r>
        <w:t>2</w:t>
      </w:r>
      <w:r w:rsidRPr="00ED3CA4">
        <w:rPr>
          <w:szCs w:val="24"/>
        </w:rPr>
        <w:t>:</w:t>
      </w:r>
    </w:p>
    <w:p w14:paraId="6AB14EA9" w14:textId="77777777" w:rsidR="0068254B" w:rsidRPr="00ED3CA4" w:rsidRDefault="0068254B" w:rsidP="0068254B">
      <w:pPr>
        <w:pStyle w:val="TableNo"/>
      </w:pPr>
      <w:r w:rsidRPr="00ED3CA4">
        <w:t>Table 1</w:t>
      </w:r>
      <w:r>
        <w:t>2</w:t>
      </w:r>
    </w:p>
    <w:p w14:paraId="2F239571" w14:textId="77777777" w:rsidR="0068254B" w:rsidRPr="00ED3CA4" w:rsidRDefault="0068254B" w:rsidP="0068254B">
      <w:pPr>
        <w:pStyle w:val="Tabletitle"/>
      </w:pPr>
      <w:r w:rsidRPr="00ED3CA4">
        <w:t xml:space="preserve">Coordination Threshold to protect AM(R)S in all of part of the </w:t>
      </w:r>
      <w:r>
        <w:t xml:space="preserve">frequency band </w:t>
      </w:r>
      <w:r w:rsidRPr="00ED3CA4">
        <w:t>117.975</w:t>
      </w:r>
      <w:r>
        <w:t>-</w:t>
      </w:r>
      <w:r w:rsidRPr="00ED3CA4">
        <w:t>137 MHz</w:t>
      </w:r>
    </w:p>
    <w:tbl>
      <w:tblPr>
        <w:tblStyle w:val="TableGrid"/>
        <w:tblW w:w="8957" w:type="dxa"/>
        <w:jc w:val="center"/>
        <w:tblLook w:val="04A0" w:firstRow="1" w:lastRow="0" w:firstColumn="1" w:lastColumn="0" w:noHBand="0" w:noVBand="1"/>
      </w:tblPr>
      <w:tblGrid>
        <w:gridCol w:w="6010"/>
        <w:gridCol w:w="1931"/>
        <w:gridCol w:w="1016"/>
      </w:tblGrid>
      <w:tr w:rsidR="0068254B" w:rsidRPr="00A21054" w:rsidDel="0051206B" w14:paraId="564C1C5A" w14:textId="06FE3611" w:rsidTr="00773C68">
        <w:trPr>
          <w:jc w:val="center"/>
          <w:del w:id="33" w:author="USA" w:date="2023-03-07T12:13:00Z"/>
        </w:trPr>
        <w:tc>
          <w:tcPr>
            <w:tcW w:w="6010" w:type="dxa"/>
            <w:vAlign w:val="bottom"/>
          </w:tcPr>
          <w:p w14:paraId="0328E70C" w14:textId="42897991" w:rsidR="0068254B" w:rsidRPr="00ED3CA4" w:rsidDel="0051206B" w:rsidRDefault="0068254B" w:rsidP="00773C68">
            <w:pPr>
              <w:pStyle w:val="Tablehead"/>
              <w:rPr>
                <w:del w:id="34" w:author="USA" w:date="2023-03-07T12:13:00Z"/>
                <w:lang w:val="en-US" w:eastAsia="zh-CN"/>
              </w:rPr>
            </w:pPr>
          </w:p>
        </w:tc>
        <w:tc>
          <w:tcPr>
            <w:tcW w:w="1931" w:type="dxa"/>
            <w:vAlign w:val="bottom"/>
          </w:tcPr>
          <w:p w14:paraId="5334666A" w14:textId="1D602DF2" w:rsidR="0068254B" w:rsidRPr="00ED3CA4" w:rsidDel="0051206B" w:rsidRDefault="0068254B" w:rsidP="00773C68">
            <w:pPr>
              <w:pStyle w:val="Tablehead"/>
              <w:rPr>
                <w:del w:id="35" w:author="USA" w:date="2023-03-07T12:13:00Z"/>
                <w:lang w:val="en-US" w:eastAsia="zh-CN"/>
              </w:rPr>
            </w:pPr>
            <w:del w:id="36" w:author="USA" w:date="2023-03-07T12:13:00Z">
              <w:r w:rsidRPr="00ED3CA4" w:rsidDel="0051206B">
                <w:rPr>
                  <w:lang w:val="en-US" w:eastAsia="zh-CN"/>
                </w:rPr>
                <w:delText>Units</w:delText>
              </w:r>
            </w:del>
          </w:p>
        </w:tc>
        <w:tc>
          <w:tcPr>
            <w:tcW w:w="1016" w:type="dxa"/>
          </w:tcPr>
          <w:p w14:paraId="1C49CD0D" w14:textId="660C7555" w:rsidR="0068254B" w:rsidRPr="00ED3CA4" w:rsidDel="0051206B" w:rsidRDefault="0068254B" w:rsidP="00773C68">
            <w:pPr>
              <w:pStyle w:val="Tablehead"/>
              <w:rPr>
                <w:del w:id="37" w:author="USA" w:date="2023-03-07T12:13:00Z"/>
                <w:lang w:val="en-US"/>
              </w:rPr>
            </w:pPr>
            <w:del w:id="38" w:author="USA" w:date="2023-03-07T12:13:00Z">
              <w:r w:rsidRPr="00ED3CA4" w:rsidDel="0051206B">
                <w:rPr>
                  <w:lang w:val="en-US"/>
                </w:rPr>
                <w:delText>Aircraft</w:delText>
              </w:r>
            </w:del>
          </w:p>
        </w:tc>
      </w:tr>
      <w:tr w:rsidR="0068254B" w:rsidRPr="00A21054" w:rsidDel="0051206B" w14:paraId="01075451" w14:textId="77EA85EE" w:rsidTr="00773C68">
        <w:trPr>
          <w:jc w:val="center"/>
          <w:del w:id="39" w:author="USA" w:date="2023-03-07T12:13:00Z"/>
        </w:trPr>
        <w:tc>
          <w:tcPr>
            <w:tcW w:w="6010" w:type="dxa"/>
            <w:vAlign w:val="bottom"/>
          </w:tcPr>
          <w:p w14:paraId="40E87E1D" w14:textId="600E5450" w:rsidR="0068254B" w:rsidRPr="00ED3CA4" w:rsidDel="0051206B" w:rsidRDefault="0068254B" w:rsidP="00773C68">
            <w:pPr>
              <w:pStyle w:val="Tabletext"/>
              <w:rPr>
                <w:del w:id="40" w:author="USA" w:date="2023-03-07T12:13:00Z"/>
                <w:lang w:val="en-US"/>
              </w:rPr>
            </w:pPr>
            <w:del w:id="41" w:author="USA" w:date="2023-03-07T12:13:00Z">
              <w:r w:rsidRPr="00ED3CA4" w:rsidDel="0051206B">
                <w:rPr>
                  <w:i/>
                  <w:iCs/>
                  <w:lang w:val="en-US"/>
                </w:rPr>
                <w:delText>k</w:delText>
              </w:r>
              <w:r w:rsidRPr="00ED3CA4" w:rsidDel="0051206B">
                <w:rPr>
                  <w:lang w:val="en-US"/>
                </w:rPr>
                <w:delText xml:space="preserve"> = 1.38064852e-23 (J/K) </w:delText>
              </w:r>
            </w:del>
          </w:p>
        </w:tc>
        <w:tc>
          <w:tcPr>
            <w:tcW w:w="1931" w:type="dxa"/>
            <w:vAlign w:val="bottom"/>
          </w:tcPr>
          <w:p w14:paraId="323AFB13" w14:textId="50DAE375" w:rsidR="0068254B" w:rsidRPr="00ED3CA4" w:rsidDel="0051206B" w:rsidRDefault="0068254B" w:rsidP="00773C68">
            <w:pPr>
              <w:pStyle w:val="Tabletext"/>
              <w:jc w:val="center"/>
              <w:rPr>
                <w:del w:id="42" w:author="USA" w:date="2023-03-07T12:13:00Z"/>
                <w:lang w:val="en-US"/>
              </w:rPr>
            </w:pPr>
            <w:del w:id="43" w:author="USA" w:date="2023-03-07T12:13:00Z">
              <w:r w:rsidRPr="00ED3CA4" w:rsidDel="0051206B">
                <w:rPr>
                  <w:lang w:val="en-US"/>
                </w:rPr>
                <w:delText>dBW/K/Hz</w:delText>
              </w:r>
            </w:del>
          </w:p>
        </w:tc>
        <w:tc>
          <w:tcPr>
            <w:tcW w:w="1016" w:type="dxa"/>
          </w:tcPr>
          <w:p w14:paraId="1BBEC7E5" w14:textId="49CA7B57" w:rsidR="0068254B" w:rsidRPr="00ED3CA4" w:rsidDel="0051206B" w:rsidRDefault="0068254B" w:rsidP="00773C68">
            <w:pPr>
              <w:pStyle w:val="Tabletext"/>
              <w:jc w:val="center"/>
              <w:rPr>
                <w:del w:id="44" w:author="USA" w:date="2023-03-07T12:13:00Z"/>
                <w:lang w:val="en-US"/>
              </w:rPr>
            </w:pPr>
            <w:del w:id="45" w:author="USA" w:date="2023-03-07T12:13:00Z">
              <w:r w:rsidDel="0051206B">
                <w:rPr>
                  <w:rFonts w:cs="Times New Roman"/>
                  <w:lang w:val="en-US"/>
                </w:rPr>
                <w:delText>−</w:delText>
              </w:r>
              <w:r w:rsidRPr="00ED3CA4" w:rsidDel="0051206B">
                <w:rPr>
                  <w:lang w:val="en-US"/>
                </w:rPr>
                <w:delText>228.60</w:delText>
              </w:r>
            </w:del>
          </w:p>
        </w:tc>
      </w:tr>
      <w:tr w:rsidR="0068254B" w:rsidRPr="00A21054" w:rsidDel="0051206B" w14:paraId="57E78B54" w14:textId="77791449" w:rsidTr="00773C68">
        <w:trPr>
          <w:jc w:val="center"/>
          <w:del w:id="46" w:author="USA" w:date="2023-03-07T12:13:00Z"/>
        </w:trPr>
        <w:tc>
          <w:tcPr>
            <w:tcW w:w="6010" w:type="dxa"/>
            <w:vAlign w:val="bottom"/>
          </w:tcPr>
          <w:p w14:paraId="113A5CC7" w14:textId="576A5543" w:rsidR="0068254B" w:rsidRPr="00ED3CA4" w:rsidDel="0051206B" w:rsidRDefault="0068254B" w:rsidP="00773C68">
            <w:pPr>
              <w:pStyle w:val="Tabletext"/>
              <w:rPr>
                <w:del w:id="47" w:author="USA" w:date="2023-03-07T12:13:00Z"/>
                <w:lang w:val="en-US" w:eastAsia="zh-CN"/>
              </w:rPr>
            </w:pPr>
            <w:del w:id="48" w:author="USA" w:date="2023-03-07T12:13:00Z">
              <w:r w:rsidRPr="00ED3CA4" w:rsidDel="0051206B">
                <w:rPr>
                  <w:lang w:val="en-US"/>
                </w:rPr>
                <w:delText xml:space="preserve">Standard room temperature, </w:delText>
              </w:r>
              <w:r w:rsidRPr="00ED3CA4" w:rsidDel="0051206B">
                <w:rPr>
                  <w:i/>
                  <w:iCs/>
                  <w:lang w:val="en-US"/>
                </w:rPr>
                <w:delText>T</w:delText>
              </w:r>
              <w:r w:rsidRPr="00ED3CA4" w:rsidDel="0051206B">
                <w:rPr>
                  <w:vertAlign w:val="subscript"/>
                  <w:lang w:val="en-US"/>
                </w:rPr>
                <w:delText>0</w:delText>
              </w:r>
              <w:r w:rsidRPr="00ED3CA4" w:rsidDel="0051206B">
                <w:rPr>
                  <w:lang w:val="en-US"/>
                </w:rPr>
                <w:delText xml:space="preserve"> = 290 K</w:delText>
              </w:r>
            </w:del>
          </w:p>
        </w:tc>
        <w:tc>
          <w:tcPr>
            <w:tcW w:w="1931" w:type="dxa"/>
            <w:vAlign w:val="bottom"/>
          </w:tcPr>
          <w:p w14:paraId="0705FE5D" w14:textId="662CAADF" w:rsidR="0068254B" w:rsidRPr="00ED3CA4" w:rsidDel="0051206B" w:rsidRDefault="0068254B" w:rsidP="00773C68">
            <w:pPr>
              <w:pStyle w:val="Tabletext"/>
              <w:jc w:val="center"/>
              <w:rPr>
                <w:del w:id="49" w:author="USA" w:date="2023-03-07T12:13:00Z"/>
                <w:lang w:val="en-US" w:eastAsia="zh-CN"/>
              </w:rPr>
            </w:pPr>
            <w:del w:id="50" w:author="USA" w:date="2023-03-07T12:13:00Z">
              <w:r w:rsidRPr="00ED3CA4" w:rsidDel="0051206B">
                <w:rPr>
                  <w:lang w:val="en-US"/>
                </w:rPr>
                <w:delText>dB-K</w:delText>
              </w:r>
            </w:del>
          </w:p>
        </w:tc>
        <w:tc>
          <w:tcPr>
            <w:tcW w:w="1016" w:type="dxa"/>
          </w:tcPr>
          <w:p w14:paraId="0BFBDA04" w14:textId="66C39006" w:rsidR="0068254B" w:rsidRPr="00ED3CA4" w:rsidDel="0051206B" w:rsidRDefault="0068254B" w:rsidP="00773C68">
            <w:pPr>
              <w:pStyle w:val="Tabletext"/>
              <w:jc w:val="center"/>
              <w:rPr>
                <w:del w:id="51" w:author="USA" w:date="2023-03-07T12:13:00Z"/>
                <w:lang w:val="en-US"/>
              </w:rPr>
            </w:pPr>
            <w:del w:id="52" w:author="USA" w:date="2023-03-07T12:13:00Z">
              <w:r w:rsidRPr="00ED3CA4" w:rsidDel="0051206B">
                <w:rPr>
                  <w:lang w:val="en-US"/>
                </w:rPr>
                <w:delText>24.62</w:delText>
              </w:r>
            </w:del>
          </w:p>
        </w:tc>
      </w:tr>
      <w:tr w:rsidR="0068254B" w:rsidRPr="00A21054" w:rsidDel="0051206B" w14:paraId="3EFCB7A0" w14:textId="3461777E" w:rsidTr="00773C68">
        <w:trPr>
          <w:jc w:val="center"/>
          <w:del w:id="53" w:author="USA" w:date="2023-03-07T12:13:00Z"/>
        </w:trPr>
        <w:tc>
          <w:tcPr>
            <w:tcW w:w="6010" w:type="dxa"/>
            <w:vAlign w:val="bottom"/>
          </w:tcPr>
          <w:p w14:paraId="68D8FCBA" w14:textId="1F1E65A5" w:rsidR="0068254B" w:rsidRPr="00ED3CA4" w:rsidDel="0051206B" w:rsidRDefault="0068254B" w:rsidP="00773C68">
            <w:pPr>
              <w:pStyle w:val="Tabletext"/>
              <w:rPr>
                <w:del w:id="54" w:author="USA" w:date="2023-03-07T12:13:00Z"/>
                <w:lang w:val="en-US" w:eastAsia="zh-CN"/>
              </w:rPr>
            </w:pPr>
            <w:del w:id="55" w:author="USA" w:date="2023-03-07T12:13:00Z">
              <w:r w:rsidRPr="00ED3CA4" w:rsidDel="0051206B">
                <w:rPr>
                  <w:lang w:val="en-US"/>
                </w:rPr>
                <w:delText xml:space="preserve">Rx noise figure, NF, </w:delText>
              </w:r>
            </w:del>
          </w:p>
        </w:tc>
        <w:tc>
          <w:tcPr>
            <w:tcW w:w="1931" w:type="dxa"/>
            <w:vAlign w:val="bottom"/>
          </w:tcPr>
          <w:p w14:paraId="6764609B" w14:textId="42D5A393" w:rsidR="0068254B" w:rsidRPr="00ED3CA4" w:rsidDel="0051206B" w:rsidRDefault="0068254B" w:rsidP="00773C68">
            <w:pPr>
              <w:pStyle w:val="Tabletext"/>
              <w:jc w:val="center"/>
              <w:rPr>
                <w:del w:id="56" w:author="USA" w:date="2023-03-07T12:13:00Z"/>
                <w:lang w:val="en-US" w:eastAsia="zh-CN"/>
              </w:rPr>
            </w:pPr>
            <w:del w:id="57" w:author="USA" w:date="2023-03-07T12:13:00Z">
              <w:r w:rsidRPr="00ED3CA4" w:rsidDel="0051206B">
                <w:rPr>
                  <w:lang w:val="en-US"/>
                </w:rPr>
                <w:delText>dB</w:delText>
              </w:r>
            </w:del>
          </w:p>
        </w:tc>
        <w:tc>
          <w:tcPr>
            <w:tcW w:w="1016" w:type="dxa"/>
          </w:tcPr>
          <w:p w14:paraId="10DB0FE0" w14:textId="73D458D9" w:rsidR="0068254B" w:rsidRPr="00ED3CA4" w:rsidDel="0051206B" w:rsidRDefault="0068254B" w:rsidP="00773C68">
            <w:pPr>
              <w:pStyle w:val="Tabletext"/>
              <w:jc w:val="center"/>
              <w:rPr>
                <w:del w:id="58" w:author="USA" w:date="2023-03-07T12:13:00Z"/>
                <w:lang w:val="en-US"/>
              </w:rPr>
            </w:pPr>
            <w:del w:id="59" w:author="USA" w:date="2023-03-07T12:13:00Z">
              <w:r w:rsidRPr="00ED3CA4" w:rsidDel="0051206B">
                <w:rPr>
                  <w:lang w:val="en-US"/>
                </w:rPr>
                <w:delText>6</w:delText>
              </w:r>
            </w:del>
          </w:p>
        </w:tc>
      </w:tr>
      <w:tr w:rsidR="0068254B" w:rsidRPr="00A21054" w:rsidDel="0051206B" w14:paraId="7EFCA5F0" w14:textId="0C77296F" w:rsidTr="00773C68">
        <w:trPr>
          <w:jc w:val="center"/>
          <w:del w:id="60" w:author="USA" w:date="2023-03-07T12:13:00Z"/>
        </w:trPr>
        <w:tc>
          <w:tcPr>
            <w:tcW w:w="6010" w:type="dxa"/>
            <w:vAlign w:val="bottom"/>
          </w:tcPr>
          <w:p w14:paraId="001D5842" w14:textId="76C8DF5F" w:rsidR="0068254B" w:rsidRPr="00ED3CA4" w:rsidDel="0051206B" w:rsidRDefault="0068254B" w:rsidP="00773C68">
            <w:pPr>
              <w:pStyle w:val="Tabletext"/>
              <w:rPr>
                <w:del w:id="61" w:author="USA" w:date="2023-03-07T12:13:00Z"/>
                <w:lang w:val="fr-FR" w:eastAsia="zh-CN"/>
              </w:rPr>
            </w:pPr>
            <w:del w:id="62" w:author="USA" w:date="2023-03-07T12:13:00Z">
              <w:r w:rsidRPr="00ED3CA4" w:rsidDel="0051206B">
                <w:rPr>
                  <w:lang w:val="fr-FR"/>
                </w:rPr>
                <w:delText xml:space="preserve">Noise density, </w:delText>
              </w:r>
              <w:r w:rsidRPr="00ED3CA4" w:rsidDel="0051206B">
                <w:rPr>
                  <w:i/>
                  <w:iCs/>
                  <w:lang w:val="fr-FR"/>
                </w:rPr>
                <w:delText>N</w:delText>
              </w:r>
              <w:r w:rsidRPr="00ED3CA4" w:rsidDel="0051206B">
                <w:rPr>
                  <w:vertAlign w:val="subscript"/>
                  <w:lang w:val="fr-FR"/>
                </w:rPr>
                <w:delText>0</w:delText>
              </w:r>
              <w:r w:rsidRPr="00ED3CA4" w:rsidDel="0051206B">
                <w:rPr>
                  <w:lang w:val="fr-FR"/>
                </w:rPr>
                <w:delText xml:space="preserve"> = </w:delText>
              </w:r>
              <w:r w:rsidRPr="00ED3CA4" w:rsidDel="0051206B">
                <w:rPr>
                  <w:i/>
                  <w:iCs/>
                  <w:lang w:val="fr-FR"/>
                </w:rPr>
                <w:delText>kT</w:delText>
              </w:r>
              <w:r w:rsidRPr="00ED3CA4" w:rsidDel="0051206B">
                <w:rPr>
                  <w:vertAlign w:val="subscript"/>
                  <w:lang w:val="fr-FR"/>
                </w:rPr>
                <w:delText>0</w:delText>
              </w:r>
              <w:r w:rsidRPr="00ED3CA4" w:rsidDel="0051206B">
                <w:rPr>
                  <w:lang w:val="fr-FR"/>
                </w:rPr>
                <w:delText xml:space="preserve"> + NF</w:delText>
              </w:r>
            </w:del>
          </w:p>
        </w:tc>
        <w:tc>
          <w:tcPr>
            <w:tcW w:w="1931" w:type="dxa"/>
            <w:vAlign w:val="bottom"/>
          </w:tcPr>
          <w:p w14:paraId="00CF9B5F" w14:textId="23610B88" w:rsidR="0068254B" w:rsidRPr="00ED3CA4" w:rsidDel="0051206B" w:rsidRDefault="0068254B" w:rsidP="00773C68">
            <w:pPr>
              <w:pStyle w:val="Tabletext"/>
              <w:jc w:val="center"/>
              <w:rPr>
                <w:del w:id="63" w:author="USA" w:date="2023-03-07T12:13:00Z"/>
                <w:lang w:val="en-US" w:eastAsia="zh-CN"/>
              </w:rPr>
            </w:pPr>
            <w:del w:id="64" w:author="USA" w:date="2023-03-07T12:13:00Z">
              <w:r w:rsidRPr="00ED3CA4" w:rsidDel="0051206B">
                <w:rPr>
                  <w:lang w:val="en-US"/>
                </w:rPr>
                <w:delText>dB</w:delText>
              </w:r>
              <w:r w:rsidDel="0051206B">
                <w:rPr>
                  <w:lang w:val="en-US"/>
                </w:rPr>
                <w:delText>(</w:delText>
              </w:r>
              <w:r w:rsidRPr="00ED3CA4" w:rsidDel="0051206B">
                <w:rPr>
                  <w:lang w:val="en-US"/>
                </w:rPr>
                <w:delText>W/Hz</w:delText>
              </w:r>
              <w:r w:rsidDel="0051206B">
                <w:rPr>
                  <w:lang w:val="en-US"/>
                </w:rPr>
                <w:delText>)</w:delText>
              </w:r>
            </w:del>
          </w:p>
        </w:tc>
        <w:tc>
          <w:tcPr>
            <w:tcW w:w="1016" w:type="dxa"/>
          </w:tcPr>
          <w:p w14:paraId="37883241" w14:textId="3745D132" w:rsidR="0068254B" w:rsidRPr="00ED3CA4" w:rsidDel="0051206B" w:rsidRDefault="0068254B" w:rsidP="00773C68">
            <w:pPr>
              <w:pStyle w:val="Tabletext"/>
              <w:jc w:val="center"/>
              <w:rPr>
                <w:del w:id="65" w:author="USA" w:date="2023-03-07T12:13:00Z"/>
                <w:lang w:val="en-US"/>
              </w:rPr>
            </w:pPr>
            <w:del w:id="66" w:author="USA" w:date="2023-03-07T12:13:00Z">
              <w:r w:rsidDel="0051206B">
                <w:rPr>
                  <w:rFonts w:cs="Times New Roman"/>
                  <w:lang w:val="en-US"/>
                </w:rPr>
                <w:delText>−</w:delText>
              </w:r>
              <w:r w:rsidRPr="00ED3CA4" w:rsidDel="0051206B">
                <w:rPr>
                  <w:lang w:val="en-US"/>
                </w:rPr>
                <w:delText>197.98</w:delText>
              </w:r>
            </w:del>
          </w:p>
        </w:tc>
      </w:tr>
      <w:tr w:rsidR="0068254B" w:rsidRPr="00A21054" w:rsidDel="0051206B" w14:paraId="7584BD99" w14:textId="58502BA2" w:rsidTr="00773C68">
        <w:trPr>
          <w:jc w:val="center"/>
          <w:del w:id="67" w:author="USA" w:date="2023-03-07T12:13:00Z"/>
        </w:trPr>
        <w:tc>
          <w:tcPr>
            <w:tcW w:w="6010" w:type="dxa"/>
            <w:vAlign w:val="bottom"/>
          </w:tcPr>
          <w:p w14:paraId="3D76E1CC" w14:textId="7BE173B8" w:rsidR="0068254B" w:rsidRPr="00ED3CA4" w:rsidDel="0051206B" w:rsidRDefault="0068254B" w:rsidP="00773C68">
            <w:pPr>
              <w:pStyle w:val="Tabletext"/>
              <w:rPr>
                <w:del w:id="68" w:author="USA" w:date="2023-03-07T12:13:00Z"/>
                <w:lang w:val="en-US" w:eastAsia="zh-CN"/>
              </w:rPr>
            </w:pPr>
            <w:del w:id="69" w:author="USA" w:date="2023-03-07T12:13:00Z">
              <w:r w:rsidRPr="00ED3CA4" w:rsidDel="0051206B">
                <w:rPr>
                  <w:lang w:val="en-US"/>
                </w:rPr>
                <w:delText>Protection criteria</w:delText>
              </w:r>
              <w:r w:rsidRPr="00ED3CA4" w:rsidDel="0051206B">
                <w:rPr>
                  <w:i/>
                  <w:iCs/>
                  <w:lang w:val="en-US"/>
                </w:rPr>
                <w:delText>, I/N</w:delText>
              </w:r>
              <w:r w:rsidRPr="00ED3CA4" w:rsidDel="0051206B">
                <w:rPr>
                  <w:lang w:val="en-US"/>
                </w:rPr>
                <w:delText xml:space="preserve"> </w:delText>
              </w:r>
            </w:del>
          </w:p>
        </w:tc>
        <w:tc>
          <w:tcPr>
            <w:tcW w:w="1931" w:type="dxa"/>
            <w:vAlign w:val="bottom"/>
          </w:tcPr>
          <w:p w14:paraId="14C12175" w14:textId="033D3C74" w:rsidR="0068254B" w:rsidRPr="00ED3CA4" w:rsidDel="0051206B" w:rsidRDefault="0068254B" w:rsidP="00773C68">
            <w:pPr>
              <w:pStyle w:val="Tabletext"/>
              <w:jc w:val="center"/>
              <w:rPr>
                <w:del w:id="70" w:author="USA" w:date="2023-03-07T12:13:00Z"/>
                <w:lang w:val="en-US" w:eastAsia="zh-CN"/>
              </w:rPr>
            </w:pPr>
            <w:del w:id="71" w:author="USA" w:date="2023-03-07T12:13:00Z">
              <w:r w:rsidRPr="00ED3CA4" w:rsidDel="0051206B">
                <w:rPr>
                  <w:lang w:val="en-US"/>
                </w:rPr>
                <w:delText>dB</w:delText>
              </w:r>
            </w:del>
          </w:p>
        </w:tc>
        <w:tc>
          <w:tcPr>
            <w:tcW w:w="1016" w:type="dxa"/>
          </w:tcPr>
          <w:p w14:paraId="502D50E2" w14:textId="0415EDCB" w:rsidR="0068254B" w:rsidRPr="00ED3CA4" w:rsidDel="0051206B" w:rsidRDefault="0068254B" w:rsidP="00773C68">
            <w:pPr>
              <w:pStyle w:val="Tabletext"/>
              <w:jc w:val="center"/>
              <w:rPr>
                <w:del w:id="72" w:author="USA" w:date="2023-03-07T12:13:00Z"/>
                <w:lang w:val="en-US"/>
              </w:rPr>
            </w:pPr>
            <w:del w:id="73" w:author="USA" w:date="2023-03-07T12:13:00Z">
              <w:r w:rsidDel="0051206B">
                <w:rPr>
                  <w:rFonts w:cs="Times New Roman"/>
                  <w:lang w:val="en-US"/>
                </w:rPr>
                <w:delText>−</w:delText>
              </w:r>
              <w:r w:rsidRPr="00ED3CA4" w:rsidDel="0051206B">
                <w:rPr>
                  <w:lang w:val="en-US"/>
                </w:rPr>
                <w:delText>10</w:delText>
              </w:r>
            </w:del>
          </w:p>
        </w:tc>
      </w:tr>
      <w:tr w:rsidR="0068254B" w:rsidRPr="00A21054" w:rsidDel="0051206B" w14:paraId="7A197407" w14:textId="1DC86A3D" w:rsidTr="00773C68">
        <w:trPr>
          <w:jc w:val="center"/>
          <w:del w:id="74" w:author="USA" w:date="2023-03-07T12:13:00Z"/>
        </w:trPr>
        <w:tc>
          <w:tcPr>
            <w:tcW w:w="6010" w:type="dxa"/>
            <w:vAlign w:val="bottom"/>
          </w:tcPr>
          <w:p w14:paraId="006A8C13" w14:textId="17A44900" w:rsidR="0068254B" w:rsidRPr="00ED3CA4" w:rsidDel="0051206B" w:rsidRDefault="0068254B" w:rsidP="00773C68">
            <w:pPr>
              <w:pStyle w:val="Tabletext"/>
              <w:rPr>
                <w:del w:id="75" w:author="USA" w:date="2023-03-07T12:13:00Z"/>
                <w:lang w:val="en-US" w:eastAsia="zh-CN"/>
              </w:rPr>
            </w:pPr>
            <w:del w:id="76" w:author="USA" w:date="2023-03-07T12:13:00Z">
              <w:r w:rsidRPr="00ED3CA4" w:rsidDel="0051206B">
                <w:rPr>
                  <w:lang w:val="en-US"/>
                </w:rPr>
                <w:delText>Max RFI power density at receiver input</w:delText>
              </w:r>
            </w:del>
          </w:p>
        </w:tc>
        <w:tc>
          <w:tcPr>
            <w:tcW w:w="1931" w:type="dxa"/>
            <w:vAlign w:val="bottom"/>
          </w:tcPr>
          <w:p w14:paraId="128C6130" w14:textId="2283CE3E" w:rsidR="0068254B" w:rsidRPr="00ED3CA4" w:rsidDel="0051206B" w:rsidRDefault="0068254B" w:rsidP="00773C68">
            <w:pPr>
              <w:pStyle w:val="Tabletext"/>
              <w:jc w:val="center"/>
              <w:rPr>
                <w:del w:id="77" w:author="USA" w:date="2023-03-07T12:13:00Z"/>
                <w:lang w:val="en-US" w:eastAsia="zh-CN"/>
              </w:rPr>
            </w:pPr>
            <w:del w:id="78" w:author="USA" w:date="2023-03-07T12:13:00Z">
              <w:r w:rsidRPr="00ED3CA4" w:rsidDel="0051206B">
                <w:rPr>
                  <w:lang w:val="en-US"/>
                </w:rPr>
                <w:delText>dBW/Hz</w:delText>
              </w:r>
            </w:del>
          </w:p>
        </w:tc>
        <w:tc>
          <w:tcPr>
            <w:tcW w:w="1016" w:type="dxa"/>
          </w:tcPr>
          <w:p w14:paraId="2E792F54" w14:textId="5514E600" w:rsidR="0068254B" w:rsidRPr="00ED3CA4" w:rsidDel="0051206B" w:rsidRDefault="0068254B" w:rsidP="00773C68">
            <w:pPr>
              <w:pStyle w:val="Tabletext"/>
              <w:jc w:val="center"/>
              <w:rPr>
                <w:del w:id="79" w:author="USA" w:date="2023-03-07T12:13:00Z"/>
                <w:lang w:val="en-US"/>
              </w:rPr>
            </w:pPr>
            <w:del w:id="80" w:author="USA" w:date="2023-03-07T12:13:00Z">
              <w:r w:rsidDel="0051206B">
                <w:rPr>
                  <w:rFonts w:cs="Times New Roman"/>
                  <w:lang w:val="en-US"/>
                </w:rPr>
                <w:delText>−</w:delText>
              </w:r>
              <w:r w:rsidRPr="00ED3CA4" w:rsidDel="0051206B">
                <w:rPr>
                  <w:lang w:val="en-US"/>
                </w:rPr>
                <w:delText>207.98</w:delText>
              </w:r>
            </w:del>
          </w:p>
        </w:tc>
      </w:tr>
      <w:tr w:rsidR="0068254B" w:rsidRPr="00A21054" w:rsidDel="0051206B" w14:paraId="1F8952FB" w14:textId="6F2FE046" w:rsidTr="00773C68">
        <w:trPr>
          <w:jc w:val="center"/>
          <w:del w:id="81" w:author="USA" w:date="2023-03-07T12:13:00Z"/>
        </w:trPr>
        <w:tc>
          <w:tcPr>
            <w:tcW w:w="6010" w:type="dxa"/>
            <w:vAlign w:val="bottom"/>
          </w:tcPr>
          <w:p w14:paraId="3D85362E" w14:textId="0FF6414B" w:rsidR="0068254B" w:rsidRPr="00ED3CA4" w:rsidDel="0051206B" w:rsidRDefault="0068254B" w:rsidP="00773C68">
            <w:pPr>
              <w:pStyle w:val="Tabletext"/>
              <w:rPr>
                <w:del w:id="82" w:author="USA" w:date="2023-03-07T12:13:00Z"/>
                <w:lang w:val="en-US"/>
              </w:rPr>
            </w:pPr>
            <w:del w:id="83" w:author="USA" w:date="2023-03-07T12:13:00Z">
              <w:r w:rsidRPr="00ED3CA4" w:rsidDel="0051206B">
                <w:rPr>
                  <w:lang w:val="en-US"/>
                </w:rPr>
                <w:delText>Max RFI power density at receiver input</w:delText>
              </w:r>
            </w:del>
          </w:p>
        </w:tc>
        <w:tc>
          <w:tcPr>
            <w:tcW w:w="1931" w:type="dxa"/>
            <w:vAlign w:val="bottom"/>
          </w:tcPr>
          <w:p w14:paraId="3A7C47B8" w14:textId="5410580E" w:rsidR="0068254B" w:rsidRPr="00ED3CA4" w:rsidDel="0051206B" w:rsidRDefault="0068254B" w:rsidP="00773C68">
            <w:pPr>
              <w:pStyle w:val="Tabletext"/>
              <w:jc w:val="center"/>
              <w:rPr>
                <w:del w:id="84" w:author="USA" w:date="2023-03-07T12:13:00Z"/>
                <w:lang w:val="en-US"/>
              </w:rPr>
            </w:pPr>
            <w:del w:id="85" w:author="USA" w:date="2023-03-07T12:13:00Z">
              <w:r w:rsidRPr="00ED3CA4" w:rsidDel="0051206B">
                <w:rPr>
                  <w:lang w:val="en-US"/>
                </w:rPr>
                <w:delText>dBW/4 kHz</w:delText>
              </w:r>
            </w:del>
          </w:p>
        </w:tc>
        <w:tc>
          <w:tcPr>
            <w:tcW w:w="1016" w:type="dxa"/>
          </w:tcPr>
          <w:p w14:paraId="4CD842D9" w14:textId="4B9A07F3" w:rsidR="0068254B" w:rsidRPr="00ED3CA4" w:rsidDel="0051206B" w:rsidRDefault="0068254B" w:rsidP="00773C68">
            <w:pPr>
              <w:pStyle w:val="Tabletext"/>
              <w:jc w:val="center"/>
              <w:rPr>
                <w:del w:id="86" w:author="USA" w:date="2023-03-07T12:13:00Z"/>
                <w:lang w:val="en-US"/>
              </w:rPr>
            </w:pPr>
            <w:del w:id="87" w:author="USA" w:date="2023-03-07T12:13:00Z">
              <w:r w:rsidDel="0051206B">
                <w:rPr>
                  <w:rFonts w:cs="Times New Roman"/>
                  <w:lang w:val="en-US"/>
                </w:rPr>
                <w:delText>−</w:delText>
              </w:r>
              <w:r w:rsidRPr="00ED3CA4" w:rsidDel="0051206B">
                <w:rPr>
                  <w:lang w:val="en-US"/>
                </w:rPr>
                <w:delText>172</w:delText>
              </w:r>
            </w:del>
          </w:p>
        </w:tc>
      </w:tr>
      <w:tr w:rsidR="0068254B" w:rsidRPr="00A21054" w:rsidDel="0051206B" w14:paraId="35E5D6F3" w14:textId="7278C90D" w:rsidTr="00773C68">
        <w:trPr>
          <w:jc w:val="center"/>
          <w:del w:id="88" w:author="USA" w:date="2023-03-07T12:13:00Z"/>
        </w:trPr>
        <w:tc>
          <w:tcPr>
            <w:tcW w:w="6010" w:type="dxa"/>
            <w:vAlign w:val="bottom"/>
          </w:tcPr>
          <w:p w14:paraId="724119FB" w14:textId="30A60A77" w:rsidR="0068254B" w:rsidRPr="00ED3CA4" w:rsidDel="0051206B" w:rsidRDefault="0068254B" w:rsidP="00773C68">
            <w:pPr>
              <w:pStyle w:val="Tabletext"/>
              <w:rPr>
                <w:del w:id="89" w:author="USA" w:date="2023-03-07T12:13:00Z"/>
                <w:lang w:val="en-US"/>
              </w:rPr>
            </w:pPr>
            <w:del w:id="90" w:author="USA" w:date="2023-03-07T12:13:00Z">
              <w:r w:rsidRPr="00ED3CA4" w:rsidDel="0051206B">
                <w:rPr>
                  <w:lang w:val="en-US"/>
                </w:rPr>
                <w:delText>Feeder loss</w:delText>
              </w:r>
            </w:del>
          </w:p>
        </w:tc>
        <w:tc>
          <w:tcPr>
            <w:tcW w:w="1931" w:type="dxa"/>
            <w:vAlign w:val="bottom"/>
          </w:tcPr>
          <w:p w14:paraId="468EB83B" w14:textId="41988995" w:rsidR="0068254B" w:rsidRPr="00ED3CA4" w:rsidDel="0051206B" w:rsidRDefault="0068254B" w:rsidP="00773C68">
            <w:pPr>
              <w:pStyle w:val="Tabletext"/>
              <w:jc w:val="center"/>
              <w:rPr>
                <w:del w:id="91" w:author="USA" w:date="2023-03-07T12:13:00Z"/>
                <w:lang w:val="en-US"/>
              </w:rPr>
            </w:pPr>
            <w:del w:id="92" w:author="USA" w:date="2023-03-07T12:13:00Z">
              <w:r w:rsidRPr="00ED3CA4" w:rsidDel="0051206B">
                <w:rPr>
                  <w:lang w:val="en-US"/>
                </w:rPr>
                <w:delText>dB</w:delText>
              </w:r>
            </w:del>
          </w:p>
        </w:tc>
        <w:tc>
          <w:tcPr>
            <w:tcW w:w="1016" w:type="dxa"/>
          </w:tcPr>
          <w:p w14:paraId="6C3E879F" w14:textId="02903CCA" w:rsidR="0068254B" w:rsidRPr="00ED3CA4" w:rsidDel="0051206B" w:rsidRDefault="0068254B" w:rsidP="00773C68">
            <w:pPr>
              <w:pStyle w:val="Tabletext"/>
              <w:jc w:val="center"/>
              <w:rPr>
                <w:del w:id="93" w:author="USA" w:date="2023-03-07T12:13:00Z"/>
                <w:lang w:val="en-US"/>
              </w:rPr>
            </w:pPr>
            <w:del w:id="94" w:author="USA" w:date="2023-03-07T12:13:00Z">
              <w:r w:rsidRPr="00ED3CA4" w:rsidDel="0051206B">
                <w:rPr>
                  <w:lang w:val="en-US"/>
                </w:rPr>
                <w:delText>2</w:delText>
              </w:r>
            </w:del>
          </w:p>
        </w:tc>
      </w:tr>
      <w:tr w:rsidR="0068254B" w:rsidRPr="00A21054" w:rsidDel="0051206B" w14:paraId="5ADAB2F1" w14:textId="2C6D5AC3" w:rsidTr="00773C68">
        <w:trPr>
          <w:jc w:val="center"/>
          <w:del w:id="95" w:author="USA" w:date="2023-03-07T12:13:00Z"/>
        </w:trPr>
        <w:tc>
          <w:tcPr>
            <w:tcW w:w="6010" w:type="dxa"/>
            <w:vAlign w:val="bottom"/>
          </w:tcPr>
          <w:p w14:paraId="4D73E93D" w14:textId="2B88CA91" w:rsidR="0068254B" w:rsidRPr="00ED3CA4" w:rsidDel="0051206B" w:rsidRDefault="0068254B" w:rsidP="00773C68">
            <w:pPr>
              <w:pStyle w:val="Tabletext"/>
              <w:rPr>
                <w:del w:id="96" w:author="USA" w:date="2023-03-07T12:13:00Z"/>
                <w:lang w:val="en-US"/>
              </w:rPr>
            </w:pPr>
            <w:del w:id="97" w:author="USA" w:date="2023-03-07T12:13:00Z">
              <w:r w:rsidRPr="00ED3CA4" w:rsidDel="0051206B">
                <w:rPr>
                  <w:lang w:val="en-US"/>
                </w:rPr>
                <w:delText>Receiver antenna gain</w:delText>
              </w:r>
            </w:del>
          </w:p>
        </w:tc>
        <w:tc>
          <w:tcPr>
            <w:tcW w:w="1931" w:type="dxa"/>
            <w:vAlign w:val="bottom"/>
          </w:tcPr>
          <w:p w14:paraId="72C7B581" w14:textId="75880D4B" w:rsidR="0068254B" w:rsidRPr="00ED3CA4" w:rsidDel="0051206B" w:rsidRDefault="0068254B" w:rsidP="00773C68">
            <w:pPr>
              <w:pStyle w:val="Tabletext"/>
              <w:jc w:val="center"/>
              <w:rPr>
                <w:del w:id="98" w:author="USA" w:date="2023-03-07T12:13:00Z"/>
                <w:lang w:val="en-US"/>
              </w:rPr>
            </w:pPr>
            <w:del w:id="99" w:author="USA" w:date="2023-03-07T12:13:00Z">
              <w:r w:rsidRPr="00ED3CA4" w:rsidDel="0051206B">
                <w:rPr>
                  <w:lang w:val="en-US"/>
                </w:rPr>
                <w:delText>dBi</w:delText>
              </w:r>
            </w:del>
          </w:p>
        </w:tc>
        <w:tc>
          <w:tcPr>
            <w:tcW w:w="1016" w:type="dxa"/>
          </w:tcPr>
          <w:p w14:paraId="728B08BA" w14:textId="33144A26" w:rsidR="0068254B" w:rsidRPr="00ED3CA4" w:rsidDel="0051206B" w:rsidRDefault="0068254B" w:rsidP="00773C68">
            <w:pPr>
              <w:pStyle w:val="Tabletext"/>
              <w:jc w:val="center"/>
              <w:rPr>
                <w:del w:id="100" w:author="USA" w:date="2023-03-07T12:13:00Z"/>
                <w:lang w:val="en-US"/>
              </w:rPr>
            </w:pPr>
            <w:del w:id="101" w:author="USA" w:date="2023-03-07T12:13:00Z">
              <w:r w:rsidDel="0051206B">
                <w:rPr>
                  <w:rFonts w:cs="Times New Roman"/>
                  <w:lang w:val="en-US"/>
                </w:rPr>
                <w:delText>−</w:delText>
              </w:r>
              <w:r w:rsidRPr="00ED3CA4" w:rsidDel="0051206B">
                <w:rPr>
                  <w:lang w:val="en-US"/>
                </w:rPr>
                <w:delText>1</w:delText>
              </w:r>
            </w:del>
          </w:p>
        </w:tc>
      </w:tr>
      <w:tr w:rsidR="0068254B" w:rsidRPr="00A21054" w:rsidDel="0051206B" w14:paraId="0FB480F9" w14:textId="01102077" w:rsidTr="00773C68">
        <w:trPr>
          <w:jc w:val="center"/>
          <w:del w:id="102" w:author="USA" w:date="2023-03-07T12:13:00Z"/>
        </w:trPr>
        <w:tc>
          <w:tcPr>
            <w:tcW w:w="6010" w:type="dxa"/>
            <w:vAlign w:val="bottom"/>
          </w:tcPr>
          <w:p w14:paraId="130FACA2" w14:textId="3476023F" w:rsidR="0068254B" w:rsidRPr="002C609A" w:rsidDel="0051206B" w:rsidRDefault="0068254B" w:rsidP="00773C68">
            <w:pPr>
              <w:pStyle w:val="Tabletext"/>
              <w:rPr>
                <w:del w:id="103" w:author="USA" w:date="2023-03-07T12:13:00Z"/>
                <w:lang w:val="fr-FR"/>
              </w:rPr>
            </w:pPr>
            <w:del w:id="104" w:author="USA" w:date="2023-03-07T12:13:00Z">
              <w:r w:rsidRPr="00ED3CA4" w:rsidDel="0051206B">
                <w:rPr>
                  <w:lang w:val="en-US"/>
                </w:rPr>
                <w:delText>dBW to dBW/m</w:delText>
              </w:r>
              <w:r w:rsidRPr="00ED3CA4" w:rsidDel="0051206B">
                <w:rPr>
                  <w:vertAlign w:val="superscript"/>
                  <w:lang w:val="en-US"/>
                </w:rPr>
                <w:delText>2</w:delText>
              </w:r>
              <w:r w:rsidRPr="00ED3CA4" w:rsidDel="0051206B">
                <w:rPr>
                  <w:lang w:val="en-US"/>
                </w:rPr>
                <w:delText xml:space="preserve"> (RR IV Rec. </w:delText>
              </w:r>
              <w:r w:rsidRPr="002C609A" w:rsidDel="0051206B">
                <w:rPr>
                  <w:lang w:val="fr-FR"/>
                </w:rPr>
                <w:delText>ITU-R P.525 section 2.3: 10 log(4</w:delText>
              </w:r>
              <w:r w:rsidRPr="00ED3CA4" w:rsidDel="0051206B">
                <w:rPr>
                  <w:lang w:val="en-US"/>
                </w:rPr>
                <w:sym w:font="Symbol" w:char="F070"/>
              </w:r>
              <w:r w:rsidRPr="002C609A" w:rsidDel="0051206B">
                <w:rPr>
                  <w:lang w:val="fr-FR"/>
                </w:rPr>
                <w:delText>/</w:delText>
              </w:r>
              <w:r w:rsidRPr="00ED3CA4" w:rsidDel="0051206B">
                <w:rPr>
                  <w:lang w:val="en-US"/>
                </w:rPr>
                <w:sym w:font="Symbol" w:char="F06C"/>
              </w:r>
              <w:r w:rsidRPr="002C609A" w:rsidDel="0051206B">
                <w:rPr>
                  <w:vertAlign w:val="superscript"/>
                  <w:lang w:val="fr-FR"/>
                </w:rPr>
                <w:delText>2</w:delText>
              </w:r>
              <w:r w:rsidRPr="002C609A" w:rsidDel="0051206B">
                <w:rPr>
                  <w:lang w:val="fr-FR"/>
                </w:rPr>
                <w:delText>))</w:delText>
              </w:r>
            </w:del>
          </w:p>
        </w:tc>
        <w:tc>
          <w:tcPr>
            <w:tcW w:w="1931" w:type="dxa"/>
            <w:vAlign w:val="bottom"/>
          </w:tcPr>
          <w:p w14:paraId="5B5E779A" w14:textId="0DAA38E7" w:rsidR="0068254B" w:rsidRPr="00ED3CA4" w:rsidDel="0051206B" w:rsidRDefault="0068254B" w:rsidP="00773C68">
            <w:pPr>
              <w:pStyle w:val="Tabletext"/>
              <w:jc w:val="center"/>
              <w:rPr>
                <w:del w:id="105" w:author="USA" w:date="2023-03-07T12:13:00Z"/>
                <w:lang w:val="en-US"/>
              </w:rPr>
            </w:pPr>
            <w:del w:id="106" w:author="USA" w:date="2023-03-07T12:13:00Z">
              <w:r w:rsidRPr="00ED3CA4" w:rsidDel="0051206B">
                <w:rPr>
                  <w:lang w:val="en-US"/>
                </w:rPr>
                <w:delText>dB</w:delText>
              </w:r>
            </w:del>
          </w:p>
        </w:tc>
        <w:tc>
          <w:tcPr>
            <w:tcW w:w="1016" w:type="dxa"/>
          </w:tcPr>
          <w:p w14:paraId="521F23FD" w14:textId="3122046A" w:rsidR="0068254B" w:rsidRPr="00ED3CA4" w:rsidDel="0051206B" w:rsidRDefault="0068254B" w:rsidP="00773C68">
            <w:pPr>
              <w:pStyle w:val="Tabletext"/>
              <w:jc w:val="center"/>
              <w:rPr>
                <w:del w:id="107" w:author="USA" w:date="2023-03-07T12:13:00Z"/>
                <w:lang w:val="en-US"/>
              </w:rPr>
            </w:pPr>
            <w:del w:id="108" w:author="USA" w:date="2023-03-07T12:13:00Z">
              <w:r w:rsidRPr="00ED3CA4" w:rsidDel="0051206B">
                <w:rPr>
                  <w:lang w:val="en-US"/>
                </w:rPr>
                <w:delText>4.18</w:delText>
              </w:r>
            </w:del>
          </w:p>
        </w:tc>
      </w:tr>
      <w:tr w:rsidR="0068254B" w:rsidRPr="00A21054" w:rsidDel="0051206B" w14:paraId="6E359926" w14:textId="7024F3F1" w:rsidTr="00773C68">
        <w:trPr>
          <w:jc w:val="center"/>
          <w:del w:id="109" w:author="USA" w:date="2023-03-07T12:13:00Z"/>
        </w:trPr>
        <w:tc>
          <w:tcPr>
            <w:tcW w:w="6010" w:type="dxa"/>
            <w:vAlign w:val="bottom"/>
          </w:tcPr>
          <w:p w14:paraId="1AC47EB1" w14:textId="1C5386F0" w:rsidR="0068254B" w:rsidRPr="00ED3CA4" w:rsidDel="0051206B" w:rsidRDefault="0068254B" w:rsidP="00773C68">
            <w:pPr>
              <w:pStyle w:val="Tabletext"/>
              <w:rPr>
                <w:del w:id="110" w:author="USA" w:date="2023-03-07T12:13:00Z"/>
                <w:lang w:val="en-US"/>
              </w:rPr>
            </w:pPr>
            <w:del w:id="111" w:author="USA" w:date="2023-03-07T12:13:00Z">
              <w:r w:rsidRPr="00ED3CA4" w:rsidDel="0051206B">
                <w:rPr>
                  <w:lang w:val="en-US"/>
                </w:rPr>
                <w:delText>Polarization mismatch loss</w:delText>
              </w:r>
            </w:del>
          </w:p>
        </w:tc>
        <w:tc>
          <w:tcPr>
            <w:tcW w:w="1931" w:type="dxa"/>
            <w:vAlign w:val="bottom"/>
          </w:tcPr>
          <w:p w14:paraId="7F3D028C" w14:textId="25BDF482" w:rsidR="0068254B" w:rsidRPr="00ED3CA4" w:rsidDel="0051206B" w:rsidRDefault="0068254B" w:rsidP="00773C68">
            <w:pPr>
              <w:pStyle w:val="Tabletext"/>
              <w:jc w:val="center"/>
              <w:rPr>
                <w:del w:id="112" w:author="USA" w:date="2023-03-07T12:13:00Z"/>
                <w:lang w:val="en-US"/>
              </w:rPr>
            </w:pPr>
            <w:del w:id="113" w:author="USA" w:date="2023-03-07T12:13:00Z">
              <w:r w:rsidRPr="00ED3CA4" w:rsidDel="0051206B">
                <w:rPr>
                  <w:lang w:val="en-US"/>
                </w:rPr>
                <w:delText>d</w:delText>
              </w:r>
              <w:r w:rsidDel="0051206B">
                <w:rPr>
                  <w:lang w:val="en-US"/>
                </w:rPr>
                <w:delText>B</w:delText>
              </w:r>
            </w:del>
          </w:p>
        </w:tc>
        <w:tc>
          <w:tcPr>
            <w:tcW w:w="1016" w:type="dxa"/>
          </w:tcPr>
          <w:p w14:paraId="6297A22E" w14:textId="29D51F77" w:rsidR="0068254B" w:rsidRPr="00ED3CA4" w:rsidDel="0051206B" w:rsidRDefault="0068254B" w:rsidP="00773C68">
            <w:pPr>
              <w:pStyle w:val="Tabletext"/>
              <w:jc w:val="center"/>
              <w:rPr>
                <w:del w:id="114" w:author="USA" w:date="2023-03-07T12:13:00Z"/>
                <w:lang w:val="en-US"/>
              </w:rPr>
            </w:pPr>
            <w:del w:id="115" w:author="USA" w:date="2023-03-07T12:13:00Z">
              <w:r w:rsidRPr="00ED3CA4" w:rsidDel="0051206B">
                <w:rPr>
                  <w:lang w:val="en-US"/>
                </w:rPr>
                <w:delText>3</w:delText>
              </w:r>
            </w:del>
          </w:p>
        </w:tc>
      </w:tr>
      <w:tr w:rsidR="0068254B" w:rsidRPr="00A21054" w:rsidDel="0051206B" w14:paraId="4C2A23B2" w14:textId="5ABD4A2F" w:rsidTr="00773C68">
        <w:trPr>
          <w:jc w:val="center"/>
          <w:del w:id="116" w:author="USA" w:date="2023-03-07T12:13:00Z"/>
        </w:trPr>
        <w:tc>
          <w:tcPr>
            <w:tcW w:w="6010" w:type="dxa"/>
            <w:vAlign w:val="bottom"/>
          </w:tcPr>
          <w:p w14:paraId="194129DD" w14:textId="63DC3E59" w:rsidR="0068254B" w:rsidRPr="00ED3CA4" w:rsidDel="0051206B" w:rsidRDefault="0068254B" w:rsidP="00773C68">
            <w:pPr>
              <w:pStyle w:val="Tabletext"/>
              <w:rPr>
                <w:del w:id="117" w:author="USA" w:date="2023-03-07T12:13:00Z"/>
                <w:lang w:val="en-US" w:eastAsia="zh-CN"/>
              </w:rPr>
            </w:pPr>
            <w:del w:id="118" w:author="USA" w:date="2023-03-07T12:13:00Z">
              <w:r w:rsidRPr="00ED3CA4" w:rsidDel="0051206B">
                <w:rPr>
                  <w:lang w:val="en-US"/>
                </w:rPr>
                <w:delText>Max AMS(R)S power flux-density at antenna input</w:delText>
              </w:r>
            </w:del>
          </w:p>
        </w:tc>
        <w:tc>
          <w:tcPr>
            <w:tcW w:w="1931" w:type="dxa"/>
            <w:vAlign w:val="bottom"/>
          </w:tcPr>
          <w:p w14:paraId="73EFBBDA" w14:textId="4B1EE73C" w:rsidR="0068254B" w:rsidRPr="00ED3CA4" w:rsidDel="0051206B" w:rsidRDefault="0068254B" w:rsidP="00773C68">
            <w:pPr>
              <w:pStyle w:val="Tabletext"/>
              <w:jc w:val="center"/>
              <w:rPr>
                <w:del w:id="119" w:author="USA" w:date="2023-03-07T12:13:00Z"/>
                <w:lang w:val="en-US" w:eastAsia="zh-CN"/>
              </w:rPr>
            </w:pPr>
            <w:del w:id="120" w:author="USA" w:date="2023-03-07T12:13:00Z">
              <w:r w:rsidRPr="00ED3CA4" w:rsidDel="0051206B">
                <w:rPr>
                  <w:lang w:val="en-US"/>
                </w:rPr>
                <w:delText>dB(W/(m</w:delText>
              </w:r>
              <w:r w:rsidRPr="00ED3CA4" w:rsidDel="0051206B">
                <w:rPr>
                  <w:vertAlign w:val="superscript"/>
                  <w:lang w:val="en-US"/>
                </w:rPr>
                <w:delText>2</w:delText>
              </w:r>
              <w:r w:rsidRPr="00ED3CA4" w:rsidDel="0051206B">
                <w:rPr>
                  <w:lang w:val="en-US"/>
                </w:rPr>
                <w:delText> · 4 kHz))</w:delText>
              </w:r>
            </w:del>
          </w:p>
        </w:tc>
        <w:tc>
          <w:tcPr>
            <w:tcW w:w="1016" w:type="dxa"/>
          </w:tcPr>
          <w:p w14:paraId="4F069FB8" w14:textId="2367A8A3" w:rsidR="0068254B" w:rsidRPr="00ED3CA4" w:rsidDel="0051206B" w:rsidRDefault="0068254B" w:rsidP="00773C68">
            <w:pPr>
              <w:pStyle w:val="Tabletext"/>
              <w:jc w:val="center"/>
              <w:rPr>
                <w:del w:id="121" w:author="USA" w:date="2023-03-07T12:13:00Z"/>
                <w:bCs/>
                <w:lang w:val="en-US"/>
              </w:rPr>
            </w:pPr>
            <w:del w:id="122" w:author="USA" w:date="2023-03-07T12:13:00Z">
              <w:r w:rsidDel="0051206B">
                <w:rPr>
                  <w:rFonts w:cs="Times New Roman"/>
                  <w:lang w:val="en-US"/>
                </w:rPr>
                <w:delText>−</w:delText>
              </w:r>
              <w:r w:rsidRPr="00ED3CA4" w:rsidDel="0051206B">
                <w:rPr>
                  <w:bCs/>
                  <w:lang w:val="en-US"/>
                </w:rPr>
                <w:delText>161.8</w:delText>
              </w:r>
            </w:del>
          </w:p>
        </w:tc>
      </w:tr>
    </w:tbl>
    <w:p w14:paraId="07A832F1" w14:textId="2AD3C62A" w:rsidR="0068254B" w:rsidRPr="00ED3CA4" w:rsidDel="0051206B" w:rsidRDefault="0068254B" w:rsidP="0068254B">
      <w:pPr>
        <w:pStyle w:val="Tablefin"/>
        <w:rPr>
          <w:del w:id="123" w:author="USA" w:date="2023-03-07T12:13:00Z"/>
        </w:rPr>
      </w:pPr>
    </w:p>
    <w:tbl>
      <w:tblPr>
        <w:tblStyle w:val="TableGrid"/>
        <w:tblW w:w="0" w:type="auto"/>
        <w:tblLayout w:type="fixed"/>
        <w:tblLook w:val="04A0" w:firstRow="1" w:lastRow="0" w:firstColumn="1" w:lastColumn="0" w:noHBand="0" w:noVBand="1"/>
        <w:tblPrChange w:id="124" w:author="USA" w:date="2023-03-07T12:30:00Z">
          <w:tblPr>
            <w:tblStyle w:val="TableGrid"/>
            <w:tblW w:w="0" w:type="auto"/>
            <w:tblLook w:val="04A0" w:firstRow="1" w:lastRow="0" w:firstColumn="1" w:lastColumn="0" w:noHBand="0" w:noVBand="1"/>
          </w:tblPr>
        </w:tblPrChange>
      </w:tblPr>
      <w:tblGrid>
        <w:gridCol w:w="2965"/>
        <w:gridCol w:w="2070"/>
        <w:gridCol w:w="900"/>
        <w:gridCol w:w="3694"/>
        <w:tblGridChange w:id="125">
          <w:tblGrid>
            <w:gridCol w:w="2407"/>
            <w:gridCol w:w="2407"/>
            <w:gridCol w:w="2407"/>
            <w:gridCol w:w="2408"/>
          </w:tblGrid>
        </w:tblGridChange>
      </w:tblGrid>
      <w:tr w:rsidR="00055E0B" w14:paraId="3786A37F" w14:textId="77777777" w:rsidTr="00711895">
        <w:trPr>
          <w:ins w:id="126" w:author="USA" w:date="2023-03-07T12:20:00Z"/>
        </w:trPr>
        <w:tc>
          <w:tcPr>
            <w:tcW w:w="2965" w:type="dxa"/>
            <w:tcPrChange w:id="127" w:author="USA" w:date="2023-03-07T12:30:00Z">
              <w:tcPr>
                <w:tcW w:w="2407" w:type="dxa"/>
              </w:tcPr>
            </w:tcPrChange>
          </w:tcPr>
          <w:p w14:paraId="13A61A8F" w14:textId="1BE16FD9" w:rsidR="00055E0B" w:rsidRDefault="00711895">
            <w:pPr>
              <w:rPr>
                <w:ins w:id="128" w:author="USA" w:date="2023-03-07T12:20:00Z"/>
                <w:lang w:eastAsia="zh-CN"/>
              </w:rPr>
              <w:pPrChange w:id="129" w:author="USA" w:date="2023-03-07T12:37:00Z">
                <w:pPr>
                  <w:jc w:val="both"/>
                </w:pPr>
              </w:pPrChange>
            </w:pPr>
            <w:ins w:id="130" w:author="USA" w:date="2023-03-07T12:35:00Z">
              <w:r>
                <w:rPr>
                  <w:lang w:eastAsia="zh-CN"/>
                </w:rPr>
                <w:t>P</w:t>
              </w:r>
            </w:ins>
            <w:ins w:id="131" w:author="USA" w:date="2023-03-07T12:31:00Z">
              <w:r>
                <w:rPr>
                  <w:lang w:eastAsia="zh-CN"/>
                </w:rPr>
                <w:t>arameters</w:t>
              </w:r>
            </w:ins>
          </w:p>
        </w:tc>
        <w:tc>
          <w:tcPr>
            <w:tcW w:w="2070" w:type="dxa"/>
            <w:tcPrChange w:id="132" w:author="USA" w:date="2023-03-07T12:30:00Z">
              <w:tcPr>
                <w:tcW w:w="2407" w:type="dxa"/>
              </w:tcPr>
            </w:tcPrChange>
          </w:tcPr>
          <w:p w14:paraId="66558D0E" w14:textId="732B28B5" w:rsidR="00055E0B" w:rsidRDefault="00055E0B">
            <w:pPr>
              <w:rPr>
                <w:ins w:id="133" w:author="USA" w:date="2023-03-07T12:20:00Z"/>
                <w:lang w:eastAsia="zh-CN"/>
              </w:rPr>
              <w:pPrChange w:id="134" w:author="USA" w:date="2023-03-07T12:37:00Z">
                <w:pPr>
                  <w:jc w:val="both"/>
                </w:pPr>
              </w:pPrChange>
            </w:pPr>
            <w:ins w:id="135" w:author="USA" w:date="2023-03-07T12:21:00Z">
              <w:r>
                <w:rPr>
                  <w:lang w:eastAsia="zh-CN"/>
                </w:rPr>
                <w:t>Units</w:t>
              </w:r>
            </w:ins>
          </w:p>
        </w:tc>
        <w:tc>
          <w:tcPr>
            <w:tcW w:w="900" w:type="dxa"/>
            <w:tcPrChange w:id="136" w:author="USA" w:date="2023-03-07T12:30:00Z">
              <w:tcPr>
                <w:tcW w:w="2407" w:type="dxa"/>
              </w:tcPr>
            </w:tcPrChange>
          </w:tcPr>
          <w:p w14:paraId="7B113942" w14:textId="6F331637" w:rsidR="00055E0B" w:rsidRDefault="00055E0B">
            <w:pPr>
              <w:rPr>
                <w:ins w:id="137" w:author="USA" w:date="2023-03-07T12:20:00Z"/>
                <w:lang w:eastAsia="zh-CN"/>
              </w:rPr>
              <w:pPrChange w:id="138" w:author="USA" w:date="2023-03-07T12:37:00Z">
                <w:pPr>
                  <w:jc w:val="both"/>
                </w:pPr>
              </w:pPrChange>
            </w:pPr>
            <w:ins w:id="139" w:author="USA" w:date="2023-03-07T12:21:00Z">
              <w:r>
                <w:rPr>
                  <w:lang w:eastAsia="zh-CN"/>
                </w:rPr>
                <w:t>Values</w:t>
              </w:r>
            </w:ins>
          </w:p>
        </w:tc>
        <w:tc>
          <w:tcPr>
            <w:tcW w:w="3694" w:type="dxa"/>
            <w:tcPrChange w:id="140" w:author="USA" w:date="2023-03-07T12:30:00Z">
              <w:tcPr>
                <w:tcW w:w="2408" w:type="dxa"/>
              </w:tcPr>
            </w:tcPrChange>
          </w:tcPr>
          <w:p w14:paraId="5ECE9DBF" w14:textId="4A653F32" w:rsidR="00055E0B" w:rsidRDefault="004B0B7D">
            <w:pPr>
              <w:rPr>
                <w:ins w:id="141" w:author="USA" w:date="2023-03-07T12:20:00Z"/>
                <w:lang w:eastAsia="zh-CN"/>
              </w:rPr>
              <w:pPrChange w:id="142" w:author="USA" w:date="2023-03-07T12:37:00Z">
                <w:pPr>
                  <w:jc w:val="both"/>
                </w:pPr>
              </w:pPrChange>
            </w:pPr>
            <w:ins w:id="143" w:author="USA" w:date="2023-03-07T12:43:00Z">
              <w:r>
                <w:rPr>
                  <w:lang w:eastAsia="zh-CN"/>
                </w:rPr>
                <w:t>Remarks</w:t>
              </w:r>
            </w:ins>
          </w:p>
        </w:tc>
      </w:tr>
      <w:tr w:rsidR="00055E0B" w14:paraId="5B4D2729" w14:textId="77777777" w:rsidTr="00711895">
        <w:trPr>
          <w:ins w:id="144" w:author="USA" w:date="2023-03-07T12:20:00Z"/>
        </w:trPr>
        <w:tc>
          <w:tcPr>
            <w:tcW w:w="2965" w:type="dxa"/>
            <w:tcPrChange w:id="145" w:author="USA" w:date="2023-03-07T12:30:00Z">
              <w:tcPr>
                <w:tcW w:w="2407" w:type="dxa"/>
              </w:tcPr>
            </w:tcPrChange>
          </w:tcPr>
          <w:p w14:paraId="433B0352" w14:textId="3C73F448" w:rsidR="00055E0B" w:rsidRDefault="00055E0B">
            <w:pPr>
              <w:rPr>
                <w:ins w:id="146" w:author="USA" w:date="2023-03-07T12:20:00Z"/>
                <w:lang w:eastAsia="zh-CN"/>
              </w:rPr>
              <w:pPrChange w:id="147" w:author="USA" w:date="2023-03-07T12:37:00Z">
                <w:pPr>
                  <w:jc w:val="both"/>
                </w:pPr>
              </w:pPrChange>
            </w:pPr>
            <w:ins w:id="148" w:author="USA" w:date="2023-03-07T12:21:00Z">
              <w:r>
                <w:rPr>
                  <w:lang w:eastAsia="zh-CN"/>
                </w:rPr>
                <w:t>Minimum</w:t>
              </w:r>
            </w:ins>
            <w:ins w:id="149" w:author="USA" w:date="2023-03-07T12:35:00Z">
              <w:r w:rsidR="00711895">
                <w:rPr>
                  <w:lang w:eastAsia="zh-CN"/>
                </w:rPr>
                <w:t xml:space="preserve"> AM(R)S</w:t>
              </w:r>
            </w:ins>
            <w:ins w:id="150" w:author="USA" w:date="2023-03-07T12:21:00Z">
              <w:r>
                <w:rPr>
                  <w:lang w:eastAsia="zh-CN"/>
                </w:rPr>
                <w:t xml:space="preserve"> desi</w:t>
              </w:r>
            </w:ins>
            <w:ins w:id="151" w:author="USA" w:date="2023-03-07T12:22:00Z">
              <w:r>
                <w:rPr>
                  <w:lang w:eastAsia="zh-CN"/>
                </w:rPr>
                <w:t>red power density</w:t>
              </w:r>
            </w:ins>
          </w:p>
        </w:tc>
        <w:tc>
          <w:tcPr>
            <w:tcW w:w="2070" w:type="dxa"/>
            <w:tcPrChange w:id="152" w:author="USA" w:date="2023-03-07T12:30:00Z">
              <w:tcPr>
                <w:tcW w:w="2407" w:type="dxa"/>
              </w:tcPr>
            </w:tcPrChange>
          </w:tcPr>
          <w:p w14:paraId="49FB45DE" w14:textId="5581E31E" w:rsidR="00055E0B" w:rsidRPr="00055E0B" w:rsidRDefault="00055E0B">
            <w:pPr>
              <w:rPr>
                <w:ins w:id="153" w:author="USA" w:date="2023-03-07T12:20:00Z"/>
                <w:lang w:eastAsia="zh-CN"/>
              </w:rPr>
              <w:pPrChange w:id="154" w:author="USA" w:date="2023-03-07T12:37:00Z">
                <w:pPr>
                  <w:jc w:val="both"/>
                </w:pPr>
              </w:pPrChange>
            </w:pPr>
            <w:ins w:id="155" w:author="USA" w:date="2023-03-07T12:22:00Z">
              <w:r>
                <w:rPr>
                  <w:lang w:eastAsia="zh-CN"/>
                </w:rPr>
                <w:t>dBW/m</w:t>
              </w:r>
              <w:r>
                <w:rPr>
                  <w:vertAlign w:val="superscript"/>
                  <w:lang w:eastAsia="zh-CN"/>
                </w:rPr>
                <w:t>2</w:t>
              </w:r>
            </w:ins>
          </w:p>
        </w:tc>
        <w:tc>
          <w:tcPr>
            <w:tcW w:w="900" w:type="dxa"/>
            <w:tcPrChange w:id="156" w:author="USA" w:date="2023-03-07T12:30:00Z">
              <w:tcPr>
                <w:tcW w:w="2407" w:type="dxa"/>
              </w:tcPr>
            </w:tcPrChange>
          </w:tcPr>
          <w:p w14:paraId="47B430C3" w14:textId="06D6E3A4" w:rsidR="00055E0B" w:rsidRDefault="00055E0B">
            <w:pPr>
              <w:rPr>
                <w:ins w:id="157" w:author="USA" w:date="2023-03-07T12:20:00Z"/>
                <w:lang w:eastAsia="zh-CN"/>
              </w:rPr>
              <w:pPrChange w:id="158" w:author="USA" w:date="2023-03-07T12:37:00Z">
                <w:pPr>
                  <w:jc w:val="both"/>
                </w:pPr>
              </w:pPrChange>
            </w:pPr>
            <w:ins w:id="159" w:author="USA" w:date="2023-03-07T12:23:00Z">
              <w:r>
                <w:rPr>
                  <w:lang w:eastAsia="zh-CN"/>
                </w:rPr>
                <w:t>-120</w:t>
              </w:r>
            </w:ins>
          </w:p>
        </w:tc>
        <w:tc>
          <w:tcPr>
            <w:tcW w:w="3694" w:type="dxa"/>
            <w:tcPrChange w:id="160" w:author="USA" w:date="2023-03-07T12:30:00Z">
              <w:tcPr>
                <w:tcW w:w="2408" w:type="dxa"/>
              </w:tcPr>
            </w:tcPrChange>
          </w:tcPr>
          <w:p w14:paraId="3955A52D" w14:textId="71D751B3" w:rsidR="00055E0B" w:rsidRDefault="004B0B7D" w:rsidP="00711895">
            <w:pPr>
              <w:rPr>
                <w:ins w:id="161" w:author="USA" w:date="2023-03-07T12:44:00Z"/>
                <w:lang w:eastAsia="zh-CN"/>
              </w:rPr>
            </w:pPr>
            <w:ins w:id="162" w:author="USA" w:date="2023-03-07T12:42:00Z">
              <w:r w:rsidRPr="004B0B7D">
                <w:rPr>
                  <w:lang w:eastAsia="zh-CN"/>
                </w:rPr>
                <w:t>VDL: Section</w:t>
              </w:r>
            </w:ins>
            <w:ins w:id="163" w:author="USA" w:date="2023-03-07T13:54:00Z">
              <w:r w:rsidR="000E085A">
                <w:rPr>
                  <w:lang w:eastAsia="zh-CN"/>
                </w:rPr>
                <w:t>s</w:t>
              </w:r>
            </w:ins>
            <w:ins w:id="164" w:author="USA" w:date="2023-03-07T12:42:00Z">
              <w:r w:rsidRPr="004B0B7D">
                <w:rPr>
                  <w:lang w:eastAsia="zh-CN"/>
                </w:rPr>
                <w:t xml:space="preserve"> 6.3.2 </w:t>
              </w:r>
            </w:ins>
            <w:ins w:id="165" w:author="USA" w:date="2023-03-07T13:45:00Z">
              <w:r w:rsidR="000E085A">
                <w:rPr>
                  <w:lang w:eastAsia="zh-CN"/>
                </w:rPr>
                <w:t>&amp;</w:t>
              </w:r>
            </w:ins>
            <w:ins w:id="166" w:author="USA" w:date="2023-03-07T12:42:00Z">
              <w:r w:rsidRPr="004B0B7D">
                <w:rPr>
                  <w:lang w:eastAsia="zh-CN"/>
                </w:rPr>
                <w:t xml:space="preserve"> 6.3.5.2, ICAO Annex 10 Volume III Part I</w:t>
              </w:r>
            </w:ins>
          </w:p>
          <w:p w14:paraId="66BF7DE2" w14:textId="44241519" w:rsidR="004B0B7D" w:rsidRPr="007D65D4" w:rsidRDefault="004B0B7D">
            <w:pPr>
              <w:rPr>
                <w:ins w:id="167" w:author="USA" w:date="2023-03-07T12:20:00Z"/>
                <w:strike/>
                <w:lang w:eastAsia="zh-CN"/>
                <w:rPrChange w:id="168" w:author="USA" w:date="2023-04-04T05:42:00Z">
                  <w:rPr>
                    <w:ins w:id="169" w:author="USA" w:date="2023-03-07T12:20:00Z"/>
                    <w:lang w:eastAsia="zh-CN"/>
                  </w:rPr>
                </w:rPrChange>
              </w:rPr>
              <w:pPrChange w:id="170" w:author="USA" w:date="2023-03-07T12:37:00Z">
                <w:pPr>
                  <w:jc w:val="both"/>
                </w:pPr>
              </w:pPrChange>
            </w:pPr>
            <w:ins w:id="171" w:author="USA" w:date="2023-03-07T12:44:00Z">
              <w:r w:rsidRPr="007D65D4">
                <w:rPr>
                  <w:strike/>
                  <w:highlight w:val="cyan"/>
                  <w:lang w:eastAsia="zh-CN"/>
                  <w:rPrChange w:id="172" w:author="USA" w:date="2023-04-04T05:42:00Z">
                    <w:rPr>
                      <w:lang w:eastAsia="zh-CN"/>
                    </w:rPr>
                  </w:rPrChange>
                </w:rPr>
                <w:t>VHF: Section</w:t>
              </w:r>
            </w:ins>
            <w:ins w:id="173" w:author="USA" w:date="2023-03-07T13:55:00Z">
              <w:r w:rsidR="000E085A" w:rsidRPr="007D65D4">
                <w:rPr>
                  <w:strike/>
                  <w:highlight w:val="cyan"/>
                  <w:lang w:eastAsia="zh-CN"/>
                  <w:rPrChange w:id="174" w:author="USA" w:date="2023-04-04T05:42:00Z">
                    <w:rPr>
                      <w:lang w:eastAsia="zh-CN"/>
                    </w:rPr>
                  </w:rPrChange>
                </w:rPr>
                <w:t>s</w:t>
              </w:r>
            </w:ins>
            <w:ins w:id="175" w:author="USA" w:date="2023-03-07T12:44:00Z">
              <w:r w:rsidRPr="007D65D4">
                <w:rPr>
                  <w:strike/>
                  <w:highlight w:val="cyan"/>
                  <w:lang w:eastAsia="zh-CN"/>
                  <w:rPrChange w:id="176" w:author="USA" w:date="2023-04-04T05:42:00Z">
                    <w:rPr>
                      <w:lang w:eastAsia="zh-CN"/>
                    </w:rPr>
                  </w:rPrChange>
                </w:rPr>
                <w:t xml:space="preserve"> 2.3.1.2</w:t>
              </w:r>
            </w:ins>
            <w:ins w:id="177" w:author="USA" w:date="2023-03-07T13:55:00Z">
              <w:r w:rsidR="000E085A" w:rsidRPr="007D65D4">
                <w:rPr>
                  <w:strike/>
                  <w:highlight w:val="cyan"/>
                  <w:lang w:eastAsia="zh-CN"/>
                  <w:rPrChange w:id="178" w:author="USA" w:date="2023-04-04T05:42:00Z">
                    <w:rPr>
                      <w:lang w:eastAsia="zh-CN"/>
                    </w:rPr>
                  </w:rPrChange>
                </w:rPr>
                <w:t xml:space="preserve"> &amp; 2.2.2.2</w:t>
              </w:r>
            </w:ins>
            <w:ins w:id="179" w:author="USA" w:date="2023-03-07T12:44:00Z">
              <w:r w:rsidRPr="007D65D4">
                <w:rPr>
                  <w:strike/>
                  <w:highlight w:val="cyan"/>
                  <w:lang w:eastAsia="zh-CN"/>
                  <w:rPrChange w:id="180" w:author="USA" w:date="2023-04-04T05:42:00Z">
                    <w:rPr>
                      <w:lang w:eastAsia="zh-CN"/>
                    </w:rPr>
                  </w:rPrChange>
                </w:rPr>
                <w:t>, ICAO Annex 10 Volume III Part II</w:t>
              </w:r>
            </w:ins>
          </w:p>
        </w:tc>
      </w:tr>
      <w:tr w:rsidR="00055E0B" w14:paraId="15EA2FBE" w14:textId="77777777" w:rsidTr="00711895">
        <w:trPr>
          <w:ins w:id="181" w:author="USA" w:date="2023-03-07T12:20:00Z"/>
        </w:trPr>
        <w:tc>
          <w:tcPr>
            <w:tcW w:w="2965" w:type="dxa"/>
            <w:tcPrChange w:id="182" w:author="USA" w:date="2023-03-07T12:30:00Z">
              <w:tcPr>
                <w:tcW w:w="2407" w:type="dxa"/>
              </w:tcPr>
            </w:tcPrChange>
          </w:tcPr>
          <w:p w14:paraId="39E4247D" w14:textId="45B8F2AD" w:rsidR="00055E0B" w:rsidRDefault="00711895">
            <w:pPr>
              <w:rPr>
                <w:ins w:id="183" w:author="USA" w:date="2023-03-07T12:20:00Z"/>
                <w:lang w:eastAsia="zh-CN"/>
              </w:rPr>
              <w:pPrChange w:id="184" w:author="USA" w:date="2023-03-07T12:37:00Z">
                <w:pPr>
                  <w:jc w:val="both"/>
                </w:pPr>
              </w:pPrChange>
            </w:pPr>
            <w:ins w:id="185" w:author="USA" w:date="2023-03-07T12:31:00Z">
              <w:r>
                <w:rPr>
                  <w:lang w:eastAsia="zh-CN"/>
                </w:rPr>
                <w:t>Channel bandwidth, Hz</w:t>
              </w:r>
            </w:ins>
          </w:p>
        </w:tc>
        <w:tc>
          <w:tcPr>
            <w:tcW w:w="2070" w:type="dxa"/>
            <w:tcPrChange w:id="186" w:author="USA" w:date="2023-03-07T12:30:00Z">
              <w:tcPr>
                <w:tcW w:w="2407" w:type="dxa"/>
              </w:tcPr>
            </w:tcPrChange>
          </w:tcPr>
          <w:p w14:paraId="0058AC07" w14:textId="4E196958" w:rsidR="00055E0B" w:rsidRDefault="00F940DD">
            <w:pPr>
              <w:rPr>
                <w:ins w:id="187" w:author="USA" w:date="2023-03-07T12:20:00Z"/>
                <w:lang w:eastAsia="zh-CN"/>
              </w:rPr>
              <w:pPrChange w:id="188" w:author="USA" w:date="2023-03-07T12:37:00Z">
                <w:pPr>
                  <w:jc w:val="both"/>
                </w:pPr>
              </w:pPrChange>
            </w:pPr>
            <w:ins w:id="189" w:author="USA" w:date="2023-03-08T13:01:00Z">
              <w:r>
                <w:rPr>
                  <w:lang w:eastAsia="zh-CN"/>
                </w:rPr>
                <w:t>k</w:t>
              </w:r>
            </w:ins>
            <w:ins w:id="190" w:author="USA" w:date="2023-03-07T12:23:00Z">
              <w:r w:rsidR="00055E0B">
                <w:rPr>
                  <w:lang w:eastAsia="zh-CN"/>
                </w:rPr>
                <w:t>Hz</w:t>
              </w:r>
            </w:ins>
          </w:p>
        </w:tc>
        <w:tc>
          <w:tcPr>
            <w:tcW w:w="900" w:type="dxa"/>
            <w:tcPrChange w:id="191" w:author="USA" w:date="2023-03-07T12:30:00Z">
              <w:tcPr>
                <w:tcW w:w="2407" w:type="dxa"/>
              </w:tcPr>
            </w:tcPrChange>
          </w:tcPr>
          <w:p w14:paraId="64CC2923" w14:textId="69EFAB5B" w:rsidR="00055E0B" w:rsidRPr="007C67E6" w:rsidRDefault="00055E0B">
            <w:pPr>
              <w:rPr>
                <w:ins w:id="192" w:author="USA" w:date="2023-03-07T12:20:00Z"/>
                <w:lang w:eastAsia="zh-CN"/>
              </w:rPr>
              <w:pPrChange w:id="193" w:author="USA" w:date="2023-03-07T12:37:00Z">
                <w:pPr>
                  <w:jc w:val="both"/>
                </w:pPr>
              </w:pPrChange>
            </w:pPr>
            <w:ins w:id="194" w:author="USA" w:date="2023-03-07T12:24:00Z">
              <w:r w:rsidRPr="007C67E6">
                <w:rPr>
                  <w:lang w:eastAsia="zh-CN"/>
                </w:rPr>
                <w:t>2</w:t>
              </w:r>
            </w:ins>
            <w:ins w:id="195" w:author="USA" w:date="2023-03-08T13:01:00Z">
              <w:r w:rsidR="00F940DD" w:rsidRPr="007C67E6">
                <w:rPr>
                  <w:lang w:eastAsia="zh-CN"/>
                </w:rPr>
                <w:t>5</w:t>
              </w:r>
            </w:ins>
          </w:p>
        </w:tc>
        <w:tc>
          <w:tcPr>
            <w:tcW w:w="3694" w:type="dxa"/>
            <w:tcPrChange w:id="196" w:author="USA" w:date="2023-03-07T12:30:00Z">
              <w:tcPr>
                <w:tcW w:w="2408" w:type="dxa"/>
              </w:tcPr>
            </w:tcPrChange>
          </w:tcPr>
          <w:p w14:paraId="42F18F29" w14:textId="77777777" w:rsidR="00055E0B" w:rsidRPr="007D65D4" w:rsidRDefault="004B0B7D" w:rsidP="00711895">
            <w:pPr>
              <w:rPr>
                <w:ins w:id="197" w:author="USA" w:date="2023-03-07T13:48:00Z"/>
                <w:lang w:eastAsia="zh-CN"/>
              </w:rPr>
            </w:pPr>
            <w:ins w:id="198" w:author="USA" w:date="2023-03-07T12:42:00Z">
              <w:r w:rsidRPr="007D65D4">
                <w:rPr>
                  <w:lang w:eastAsia="zh-CN"/>
                </w:rPr>
                <w:t>VDL: Section 6.1.4.1</w:t>
              </w:r>
            </w:ins>
            <w:ins w:id="199" w:author="USA" w:date="2023-03-07T13:47:00Z">
              <w:r w:rsidR="000E085A" w:rsidRPr="007D65D4">
                <w:rPr>
                  <w:lang w:eastAsia="zh-CN"/>
                </w:rPr>
                <w:t>,</w:t>
              </w:r>
            </w:ins>
            <w:ins w:id="200" w:author="USA" w:date="2023-03-07T12:42:00Z">
              <w:r w:rsidRPr="007D65D4">
                <w:rPr>
                  <w:lang w:eastAsia="zh-CN"/>
                </w:rPr>
                <w:t xml:space="preserve"> ICAO Annex 10 Volume III Part I</w:t>
              </w:r>
            </w:ins>
          </w:p>
          <w:p w14:paraId="0752FE15" w14:textId="084F2CBF" w:rsidR="000E085A" w:rsidRPr="007D65D4" w:rsidRDefault="000E085A">
            <w:pPr>
              <w:rPr>
                <w:ins w:id="201" w:author="USA" w:date="2023-03-07T12:20:00Z"/>
                <w:strike/>
                <w:lang w:eastAsia="zh-CN"/>
                <w:rPrChange w:id="202" w:author="USA" w:date="2023-04-04T05:42:00Z">
                  <w:rPr>
                    <w:ins w:id="203" w:author="USA" w:date="2023-03-07T12:20:00Z"/>
                    <w:lang w:eastAsia="zh-CN"/>
                  </w:rPr>
                </w:rPrChange>
              </w:rPr>
              <w:pPrChange w:id="204" w:author="USA" w:date="2023-03-07T12:37:00Z">
                <w:pPr>
                  <w:jc w:val="both"/>
                </w:pPr>
              </w:pPrChange>
            </w:pPr>
            <w:ins w:id="205" w:author="USA" w:date="2023-03-07T13:48:00Z">
              <w:r w:rsidRPr="007D65D4">
                <w:rPr>
                  <w:strike/>
                  <w:highlight w:val="cyan"/>
                  <w:lang w:eastAsia="zh-CN"/>
                  <w:rPrChange w:id="206" w:author="USA" w:date="2023-04-04T05:42:00Z">
                    <w:rPr>
                      <w:lang w:eastAsia="zh-CN"/>
                    </w:rPr>
                  </w:rPrChange>
                </w:rPr>
                <w:t xml:space="preserve">VHF: </w:t>
              </w:r>
            </w:ins>
            <w:ins w:id="207" w:author="USA" w:date="2023-03-07T13:57:00Z">
              <w:r w:rsidR="00296B8A" w:rsidRPr="007D65D4">
                <w:rPr>
                  <w:strike/>
                  <w:highlight w:val="cyan"/>
                  <w:lang w:eastAsia="zh-CN"/>
                  <w:rPrChange w:id="208" w:author="USA" w:date="2023-04-04T05:42:00Z">
                    <w:rPr>
                      <w:lang w:eastAsia="zh-CN"/>
                    </w:rPr>
                  </w:rPrChange>
                </w:rPr>
                <w:t>25 kHz channel bandwidth</w:t>
              </w:r>
            </w:ins>
          </w:p>
        </w:tc>
      </w:tr>
      <w:tr w:rsidR="00055E0B" w14:paraId="5DFA9A4E" w14:textId="77777777" w:rsidTr="00711895">
        <w:trPr>
          <w:ins w:id="209" w:author="USA" w:date="2023-03-07T12:20:00Z"/>
        </w:trPr>
        <w:tc>
          <w:tcPr>
            <w:tcW w:w="2965" w:type="dxa"/>
            <w:tcPrChange w:id="210" w:author="USA" w:date="2023-03-07T12:30:00Z">
              <w:tcPr>
                <w:tcW w:w="2407" w:type="dxa"/>
              </w:tcPr>
            </w:tcPrChange>
          </w:tcPr>
          <w:p w14:paraId="543643C5" w14:textId="630FE920" w:rsidR="00055E0B" w:rsidRDefault="00711895">
            <w:pPr>
              <w:rPr>
                <w:ins w:id="211" w:author="USA" w:date="2023-03-07T12:20:00Z"/>
                <w:lang w:eastAsia="zh-CN"/>
              </w:rPr>
              <w:pPrChange w:id="212" w:author="USA" w:date="2023-03-07T12:37:00Z">
                <w:pPr>
                  <w:jc w:val="both"/>
                </w:pPr>
              </w:pPrChange>
            </w:pPr>
            <w:ins w:id="213" w:author="USA" w:date="2023-03-07T12:32:00Z">
              <w:r>
                <w:rPr>
                  <w:lang w:eastAsia="zh-CN"/>
                </w:rPr>
                <w:t>Minimum</w:t>
              </w:r>
            </w:ins>
            <w:ins w:id="214" w:author="USA" w:date="2023-03-07T12:36:00Z">
              <w:r>
                <w:rPr>
                  <w:lang w:eastAsia="zh-CN"/>
                </w:rPr>
                <w:t xml:space="preserve"> AM(R)S</w:t>
              </w:r>
            </w:ins>
            <w:ins w:id="215" w:author="USA" w:date="2023-03-07T12:32:00Z">
              <w:r>
                <w:rPr>
                  <w:lang w:eastAsia="zh-CN"/>
                </w:rPr>
                <w:t xml:space="preserve"> desired power density</w:t>
              </w:r>
            </w:ins>
          </w:p>
        </w:tc>
        <w:tc>
          <w:tcPr>
            <w:tcW w:w="2070" w:type="dxa"/>
            <w:tcPrChange w:id="216" w:author="USA" w:date="2023-03-07T12:30:00Z">
              <w:tcPr>
                <w:tcW w:w="2407" w:type="dxa"/>
              </w:tcPr>
            </w:tcPrChange>
          </w:tcPr>
          <w:p w14:paraId="40D2BBCD" w14:textId="139EC5A3" w:rsidR="00055E0B" w:rsidRPr="00055E0B" w:rsidRDefault="00055E0B">
            <w:pPr>
              <w:rPr>
                <w:ins w:id="217" w:author="USA" w:date="2023-03-07T12:20:00Z"/>
                <w:lang w:eastAsia="zh-CN"/>
              </w:rPr>
              <w:pPrChange w:id="218" w:author="USA" w:date="2023-03-07T12:37:00Z">
                <w:pPr>
                  <w:jc w:val="both"/>
                </w:pPr>
              </w:pPrChange>
            </w:pPr>
            <w:ins w:id="219" w:author="USA" w:date="2023-03-07T12:28:00Z">
              <w:r w:rsidRPr="00055E0B">
                <w:rPr>
                  <w:lang w:eastAsia="zh-CN"/>
                </w:rPr>
                <w:t>dB(W/(m</w:t>
              </w:r>
              <w:r w:rsidR="00711895">
                <w:rPr>
                  <w:vertAlign w:val="superscript"/>
                  <w:lang w:eastAsia="zh-CN"/>
                </w:rPr>
                <w:t>2</w:t>
              </w:r>
              <w:r w:rsidRPr="00055E0B">
                <w:rPr>
                  <w:lang w:eastAsia="zh-CN"/>
                </w:rPr>
                <w:t xml:space="preserve"> · 4 kHz))</w:t>
              </w:r>
            </w:ins>
          </w:p>
        </w:tc>
        <w:tc>
          <w:tcPr>
            <w:tcW w:w="900" w:type="dxa"/>
            <w:tcPrChange w:id="220" w:author="USA" w:date="2023-03-07T12:30:00Z">
              <w:tcPr>
                <w:tcW w:w="2407" w:type="dxa"/>
              </w:tcPr>
            </w:tcPrChange>
          </w:tcPr>
          <w:p w14:paraId="6F7B7C24" w14:textId="15671819" w:rsidR="00055E0B" w:rsidRDefault="00055E0B">
            <w:pPr>
              <w:rPr>
                <w:ins w:id="221" w:author="USA" w:date="2023-03-07T12:20:00Z"/>
                <w:lang w:eastAsia="zh-CN"/>
              </w:rPr>
              <w:pPrChange w:id="222" w:author="USA" w:date="2023-03-07T12:37:00Z">
                <w:pPr>
                  <w:jc w:val="both"/>
                </w:pPr>
              </w:pPrChange>
            </w:pPr>
            <w:ins w:id="223" w:author="USA" w:date="2023-03-07T12:26:00Z">
              <w:r>
                <w:rPr>
                  <w:lang w:eastAsia="zh-CN"/>
                </w:rPr>
                <w:t>-128</w:t>
              </w:r>
            </w:ins>
          </w:p>
        </w:tc>
        <w:tc>
          <w:tcPr>
            <w:tcW w:w="3694" w:type="dxa"/>
            <w:tcPrChange w:id="224" w:author="USA" w:date="2023-03-07T12:30:00Z">
              <w:tcPr>
                <w:tcW w:w="2408" w:type="dxa"/>
              </w:tcPr>
            </w:tcPrChange>
          </w:tcPr>
          <w:p w14:paraId="3E2BD5E4" w14:textId="61663E0A" w:rsidR="00055E0B" w:rsidRDefault="004B0B7D">
            <w:pPr>
              <w:rPr>
                <w:ins w:id="225" w:author="USA" w:date="2023-03-08T13:07:00Z"/>
                <w:lang w:eastAsia="zh-CN"/>
              </w:rPr>
            </w:pPr>
            <w:ins w:id="226" w:author="USA" w:date="2023-03-07T12:43:00Z">
              <w:r w:rsidRPr="004B0B7D">
                <w:rPr>
                  <w:lang w:eastAsia="zh-CN"/>
                </w:rPr>
                <w:t>-120 – 10*log(25</w:t>
              </w:r>
            </w:ins>
            <w:ins w:id="227" w:author="USA" w:date="2023-03-08T14:14:00Z">
              <w:r w:rsidR="00D438B8">
                <w:rPr>
                  <w:lang w:eastAsia="zh-CN"/>
                </w:rPr>
                <w:t>kHz</w:t>
              </w:r>
            </w:ins>
            <w:ins w:id="228" w:author="USA" w:date="2023-03-07T12:43:00Z">
              <w:r w:rsidRPr="004B0B7D">
                <w:rPr>
                  <w:lang w:eastAsia="zh-CN"/>
                </w:rPr>
                <w:t>/4</w:t>
              </w:r>
            </w:ins>
            <w:ins w:id="229" w:author="USA" w:date="2023-03-08T14:14:00Z">
              <w:r w:rsidR="00D438B8">
                <w:rPr>
                  <w:lang w:eastAsia="zh-CN"/>
                </w:rPr>
                <w:t>kHz</w:t>
              </w:r>
            </w:ins>
            <w:ins w:id="230" w:author="USA" w:date="2023-03-07T12:43:00Z">
              <w:r w:rsidRPr="004B0B7D">
                <w:rPr>
                  <w:lang w:eastAsia="zh-CN"/>
                </w:rPr>
                <w:t>) = -128</w:t>
              </w:r>
            </w:ins>
          </w:p>
          <w:p w14:paraId="2513B26E" w14:textId="77777777" w:rsidR="00F940DD" w:rsidRDefault="00102BD3" w:rsidP="00F940DD">
            <w:pPr>
              <w:rPr>
                <w:ins w:id="231" w:author="USA" w:date="2023-03-08T14:08:00Z"/>
                <w:sz w:val="20"/>
                <w:lang w:eastAsia="zh-CN"/>
              </w:rPr>
            </w:pPr>
            <w:ins w:id="232" w:author="USA" w:date="2023-03-08T13:09:00Z">
              <w:r>
                <w:rPr>
                  <w:lang w:eastAsia="zh-CN"/>
                </w:rPr>
                <w:t>Appendix 3 of Radio Regulations: #</w:t>
              </w:r>
            </w:ins>
            <w:ins w:id="233" w:author="USA" w:date="2023-03-08T13:07:00Z">
              <w:r w:rsidR="00F940DD" w:rsidRPr="00F940DD">
                <w:rPr>
                  <w:lang w:eastAsia="zh-CN"/>
                </w:rPr>
                <w:t xml:space="preserve">8 </w:t>
              </w:r>
            </w:ins>
            <w:ins w:id="234" w:author="USA" w:date="2023-03-08T13:09:00Z">
              <w:r>
                <w:rPr>
                  <w:lang w:eastAsia="zh-CN"/>
                </w:rPr>
                <w:t xml:space="preserve"> </w:t>
              </w:r>
            </w:ins>
            <w:ins w:id="235" w:author="USA" w:date="2023-03-08T13:07:00Z">
              <w:r w:rsidR="00F940DD" w:rsidRPr="00F940DD">
                <w:rPr>
                  <w:lang w:eastAsia="zh-CN"/>
                </w:rPr>
                <w:t xml:space="preserve">The reference bandwidth of all space service spurious domain emissions should be 4 kHz. </w:t>
              </w:r>
              <w:r w:rsidR="00F940DD" w:rsidRPr="00F940DD">
                <w:rPr>
                  <w:sz w:val="20"/>
                  <w:lang w:eastAsia="zh-CN"/>
                  <w:rPrChange w:id="236" w:author="USA" w:date="2023-03-08T13:08:00Z">
                    <w:rPr>
                      <w:lang w:eastAsia="zh-CN"/>
                    </w:rPr>
                  </w:rPrChange>
                </w:rPr>
                <w:t>(WRC-03)</w:t>
              </w:r>
            </w:ins>
          </w:p>
          <w:p w14:paraId="6F5654A8" w14:textId="0B2BAD95" w:rsidR="00D438B8" w:rsidRDefault="00D438B8">
            <w:pPr>
              <w:rPr>
                <w:ins w:id="237" w:author="USA" w:date="2023-03-07T12:20:00Z"/>
                <w:lang w:eastAsia="zh-CN"/>
              </w:rPr>
              <w:pPrChange w:id="238" w:author="USA" w:date="2023-03-08T14:09:00Z">
                <w:pPr>
                  <w:jc w:val="both"/>
                </w:pPr>
              </w:pPrChange>
            </w:pPr>
            <w:ins w:id="239" w:author="USA" w:date="2023-03-08T14:09:00Z">
              <w:r>
                <w:rPr>
                  <w:lang w:eastAsia="zh-CN"/>
                </w:rPr>
                <w:t xml:space="preserve">Hence, </w:t>
              </w:r>
            </w:ins>
            <w:ins w:id="240" w:author="USA" w:date="2023-03-08T14:10:00Z">
              <w:r>
                <w:rPr>
                  <w:lang w:eastAsia="zh-CN"/>
                </w:rPr>
                <w:t>most Article 5 footnotes with</w:t>
              </w:r>
            </w:ins>
            <w:ins w:id="241" w:author="USA" w:date="2023-03-08T14:09:00Z">
              <w:r>
                <w:rPr>
                  <w:lang w:eastAsia="zh-CN"/>
                </w:rPr>
                <w:t xml:space="preserve"> pfd on Earth’s surfac</w:t>
              </w:r>
            </w:ins>
            <w:ins w:id="242" w:author="USA" w:date="2023-03-08T14:10:00Z">
              <w:r>
                <w:rPr>
                  <w:lang w:eastAsia="zh-CN"/>
                </w:rPr>
                <w:t>e</w:t>
              </w:r>
            </w:ins>
            <w:ins w:id="243" w:author="USA" w:date="2023-03-08T14:09:00Z">
              <w:r>
                <w:rPr>
                  <w:lang w:eastAsia="zh-CN"/>
                </w:rPr>
                <w:t xml:space="preserve"> from space stations</w:t>
              </w:r>
            </w:ins>
            <w:ins w:id="244" w:author="USA" w:date="2023-03-08T14:10:00Z">
              <w:r>
                <w:rPr>
                  <w:lang w:eastAsia="zh-CN"/>
                </w:rPr>
                <w:t xml:space="preserve"> have</w:t>
              </w:r>
            </w:ins>
            <w:ins w:id="245" w:author="USA" w:date="2023-03-08T14:11:00Z">
              <w:r>
                <w:rPr>
                  <w:lang w:eastAsia="zh-CN"/>
                </w:rPr>
                <w:t xml:space="preserve"> 4 kHz reference bandwidth for frequency bands under 15 GHz</w:t>
              </w:r>
            </w:ins>
            <w:ins w:id="246" w:author="USA" w:date="2023-03-08T14:12:00Z">
              <w:r>
                <w:rPr>
                  <w:lang w:eastAsia="zh-CN"/>
                </w:rPr>
                <w:t xml:space="preserve">, as well as </w:t>
              </w:r>
            </w:ins>
            <w:ins w:id="247" w:author="USA" w:date="2023-03-08T14:16:00Z">
              <w:r w:rsidR="00466839">
                <w:rPr>
                  <w:lang w:eastAsia="zh-CN"/>
                </w:rPr>
                <w:t xml:space="preserve">in </w:t>
              </w:r>
            </w:ins>
            <w:ins w:id="248" w:author="USA" w:date="2023-03-08T14:13:00Z">
              <w:r>
                <w:rPr>
                  <w:lang w:eastAsia="zh-CN"/>
                </w:rPr>
                <w:t xml:space="preserve">RR Article 21, </w:t>
              </w:r>
            </w:ins>
            <w:ins w:id="249" w:author="USA" w:date="2023-03-08T14:12:00Z">
              <w:r>
                <w:rPr>
                  <w:lang w:eastAsia="zh-CN"/>
                </w:rPr>
                <w:t xml:space="preserve">Table </w:t>
              </w:r>
            </w:ins>
            <w:ins w:id="250" w:author="USA" w:date="2023-03-08T14:13:00Z">
              <w:r>
                <w:rPr>
                  <w:lang w:eastAsia="zh-CN"/>
                </w:rPr>
                <w:t>21-4</w:t>
              </w:r>
            </w:ins>
            <w:ins w:id="251" w:author="USA" w:date="2023-03-08T14:11:00Z">
              <w:r>
                <w:rPr>
                  <w:lang w:eastAsia="zh-CN"/>
                </w:rPr>
                <w:t>.</w:t>
              </w:r>
            </w:ins>
          </w:p>
        </w:tc>
      </w:tr>
      <w:tr w:rsidR="00055E0B" w14:paraId="27C6F78D" w14:textId="77777777" w:rsidTr="00711895">
        <w:trPr>
          <w:ins w:id="252" w:author="USA" w:date="2023-03-07T12:20:00Z"/>
        </w:trPr>
        <w:tc>
          <w:tcPr>
            <w:tcW w:w="2965" w:type="dxa"/>
            <w:tcPrChange w:id="253" w:author="USA" w:date="2023-03-07T12:30:00Z">
              <w:tcPr>
                <w:tcW w:w="2407" w:type="dxa"/>
              </w:tcPr>
            </w:tcPrChange>
          </w:tcPr>
          <w:p w14:paraId="71FE841D" w14:textId="7A06050A" w:rsidR="00055E0B" w:rsidRDefault="00711895">
            <w:pPr>
              <w:rPr>
                <w:ins w:id="254" w:author="USA" w:date="2023-03-07T12:20:00Z"/>
                <w:lang w:eastAsia="zh-CN"/>
              </w:rPr>
              <w:pPrChange w:id="255" w:author="USA" w:date="2023-03-07T12:37:00Z">
                <w:pPr>
                  <w:jc w:val="both"/>
                </w:pPr>
              </w:pPrChange>
            </w:pPr>
            <w:ins w:id="256" w:author="USA" w:date="2023-03-07T12:33:00Z">
              <w:r>
                <w:rPr>
                  <w:lang w:eastAsia="zh-CN"/>
                </w:rPr>
                <w:t xml:space="preserve">Co-channel </w:t>
              </w:r>
            </w:ins>
            <w:ins w:id="257" w:author="USA" w:date="2023-03-07T12:35:00Z">
              <w:r>
                <w:rPr>
                  <w:lang w:eastAsia="zh-CN"/>
                </w:rPr>
                <w:t>criteria, D/U</w:t>
              </w:r>
            </w:ins>
          </w:p>
        </w:tc>
        <w:tc>
          <w:tcPr>
            <w:tcW w:w="2070" w:type="dxa"/>
            <w:tcPrChange w:id="258" w:author="USA" w:date="2023-03-07T12:30:00Z">
              <w:tcPr>
                <w:tcW w:w="2407" w:type="dxa"/>
              </w:tcPr>
            </w:tcPrChange>
          </w:tcPr>
          <w:p w14:paraId="4C1F4E4F" w14:textId="4A1AD3C6" w:rsidR="00055E0B" w:rsidRDefault="00055E0B">
            <w:pPr>
              <w:rPr>
                <w:ins w:id="259" w:author="USA" w:date="2023-03-07T12:20:00Z"/>
                <w:lang w:eastAsia="zh-CN"/>
              </w:rPr>
              <w:pPrChange w:id="260" w:author="USA" w:date="2023-03-07T12:37:00Z">
                <w:pPr>
                  <w:jc w:val="both"/>
                </w:pPr>
              </w:pPrChange>
            </w:pPr>
            <w:ins w:id="261" w:author="USA" w:date="2023-03-07T12:26:00Z">
              <w:r>
                <w:rPr>
                  <w:lang w:eastAsia="zh-CN"/>
                </w:rPr>
                <w:t>dB</w:t>
              </w:r>
            </w:ins>
          </w:p>
        </w:tc>
        <w:tc>
          <w:tcPr>
            <w:tcW w:w="900" w:type="dxa"/>
            <w:tcPrChange w:id="262" w:author="USA" w:date="2023-03-07T12:30:00Z">
              <w:tcPr>
                <w:tcW w:w="2407" w:type="dxa"/>
              </w:tcPr>
            </w:tcPrChange>
          </w:tcPr>
          <w:p w14:paraId="680C1D9D" w14:textId="47E06562" w:rsidR="00055E0B" w:rsidRDefault="00055E0B">
            <w:pPr>
              <w:rPr>
                <w:ins w:id="263" w:author="USA" w:date="2023-03-07T12:20:00Z"/>
                <w:lang w:eastAsia="zh-CN"/>
              </w:rPr>
              <w:pPrChange w:id="264" w:author="USA" w:date="2023-03-07T12:37:00Z">
                <w:pPr>
                  <w:jc w:val="both"/>
                </w:pPr>
              </w:pPrChange>
            </w:pPr>
            <w:ins w:id="265" w:author="USA" w:date="2023-03-07T12:26:00Z">
              <w:r>
                <w:rPr>
                  <w:lang w:eastAsia="zh-CN"/>
                </w:rPr>
                <w:t>20</w:t>
              </w:r>
            </w:ins>
          </w:p>
        </w:tc>
        <w:tc>
          <w:tcPr>
            <w:tcW w:w="3694" w:type="dxa"/>
            <w:tcPrChange w:id="266" w:author="USA" w:date="2023-03-07T12:30:00Z">
              <w:tcPr>
                <w:tcW w:w="2408" w:type="dxa"/>
              </w:tcPr>
            </w:tcPrChange>
          </w:tcPr>
          <w:p w14:paraId="33D905F9" w14:textId="4164DD51" w:rsidR="00055E0B" w:rsidRDefault="004B0B7D">
            <w:pPr>
              <w:rPr>
                <w:ins w:id="267" w:author="USA" w:date="2023-03-07T12:20:00Z"/>
                <w:lang w:eastAsia="zh-CN"/>
              </w:rPr>
              <w:pPrChange w:id="268" w:author="USA" w:date="2023-03-07T12:37:00Z">
                <w:pPr>
                  <w:jc w:val="both"/>
                </w:pPr>
              </w:pPrChange>
            </w:pPr>
            <w:ins w:id="269" w:author="USA" w:date="2023-03-07T12:43:00Z">
              <w:r w:rsidRPr="004B0B7D">
                <w:rPr>
                  <w:lang w:eastAsia="zh-CN"/>
                </w:rPr>
                <w:t>Section 4.1.4.1</w:t>
              </w:r>
            </w:ins>
            <w:ins w:id="270" w:author="USA" w:date="2023-03-07T13:58:00Z">
              <w:r w:rsidR="00296B8A">
                <w:rPr>
                  <w:lang w:eastAsia="zh-CN"/>
                </w:rPr>
                <w:t>,</w:t>
              </w:r>
            </w:ins>
            <w:ins w:id="271" w:author="USA" w:date="2023-03-07T12:43:00Z">
              <w:r w:rsidRPr="004B0B7D">
                <w:rPr>
                  <w:lang w:eastAsia="zh-CN"/>
                </w:rPr>
                <w:t xml:space="preserve"> ICAO Annex 10 Vol V</w:t>
              </w:r>
            </w:ins>
          </w:p>
        </w:tc>
      </w:tr>
      <w:tr w:rsidR="00055E0B" w14:paraId="46CD590B" w14:textId="77777777" w:rsidTr="00711895">
        <w:trPr>
          <w:ins w:id="272" w:author="USA" w:date="2023-03-07T12:20:00Z"/>
        </w:trPr>
        <w:tc>
          <w:tcPr>
            <w:tcW w:w="2965" w:type="dxa"/>
            <w:tcPrChange w:id="273" w:author="USA" w:date="2023-03-07T12:30:00Z">
              <w:tcPr>
                <w:tcW w:w="2407" w:type="dxa"/>
              </w:tcPr>
            </w:tcPrChange>
          </w:tcPr>
          <w:p w14:paraId="1713AAC0" w14:textId="4F037C2A" w:rsidR="00055E0B" w:rsidRDefault="00711895">
            <w:pPr>
              <w:rPr>
                <w:ins w:id="274" w:author="USA" w:date="2023-03-07T12:20:00Z"/>
                <w:lang w:eastAsia="zh-CN"/>
              </w:rPr>
              <w:pPrChange w:id="275" w:author="USA" w:date="2023-03-07T12:37:00Z">
                <w:pPr>
                  <w:jc w:val="both"/>
                </w:pPr>
              </w:pPrChange>
            </w:pPr>
            <w:ins w:id="276" w:author="USA" w:date="2023-03-07T12:36:00Z">
              <w:r>
                <w:rPr>
                  <w:lang w:eastAsia="zh-CN"/>
                </w:rPr>
                <w:t>AMS(R)S</w:t>
              </w:r>
            </w:ins>
            <w:ins w:id="277" w:author="USA" w:date="2023-03-07T14:00:00Z">
              <w:r w:rsidR="00296B8A">
                <w:rPr>
                  <w:lang w:eastAsia="zh-CN"/>
                </w:rPr>
                <w:t xml:space="preserve"> space station</w:t>
              </w:r>
            </w:ins>
            <w:ins w:id="278" w:author="USA" w:date="2023-03-07T12:36:00Z">
              <w:r>
                <w:rPr>
                  <w:lang w:eastAsia="zh-CN"/>
                </w:rPr>
                <w:t xml:space="preserve"> coordination threshold</w:t>
              </w:r>
            </w:ins>
          </w:p>
        </w:tc>
        <w:tc>
          <w:tcPr>
            <w:tcW w:w="2070" w:type="dxa"/>
            <w:tcPrChange w:id="279" w:author="USA" w:date="2023-03-07T12:30:00Z">
              <w:tcPr>
                <w:tcW w:w="2407" w:type="dxa"/>
              </w:tcPr>
            </w:tcPrChange>
          </w:tcPr>
          <w:p w14:paraId="688A4903" w14:textId="326648FF" w:rsidR="00055E0B" w:rsidRDefault="00711895">
            <w:pPr>
              <w:rPr>
                <w:ins w:id="280" w:author="USA" w:date="2023-03-07T12:20:00Z"/>
                <w:lang w:eastAsia="zh-CN"/>
              </w:rPr>
              <w:pPrChange w:id="281" w:author="USA" w:date="2023-03-07T12:37:00Z">
                <w:pPr>
                  <w:jc w:val="both"/>
                </w:pPr>
              </w:pPrChange>
            </w:pPr>
            <w:ins w:id="282" w:author="USA" w:date="2023-03-07T12:28:00Z">
              <w:r w:rsidRPr="00711895">
                <w:rPr>
                  <w:lang w:eastAsia="zh-CN"/>
                </w:rPr>
                <w:t>dB(W/(m</w:t>
              </w:r>
              <w:r>
                <w:rPr>
                  <w:vertAlign w:val="superscript"/>
                  <w:lang w:eastAsia="zh-CN"/>
                </w:rPr>
                <w:t>2</w:t>
              </w:r>
              <w:r w:rsidRPr="00711895">
                <w:rPr>
                  <w:lang w:eastAsia="zh-CN"/>
                </w:rPr>
                <w:t xml:space="preserve"> · 4 kHz))</w:t>
              </w:r>
            </w:ins>
          </w:p>
        </w:tc>
        <w:tc>
          <w:tcPr>
            <w:tcW w:w="900" w:type="dxa"/>
            <w:tcPrChange w:id="283" w:author="USA" w:date="2023-03-07T12:30:00Z">
              <w:tcPr>
                <w:tcW w:w="2407" w:type="dxa"/>
              </w:tcPr>
            </w:tcPrChange>
          </w:tcPr>
          <w:p w14:paraId="1C1FD9F3" w14:textId="1CE3642E" w:rsidR="00055E0B" w:rsidRDefault="00055E0B">
            <w:pPr>
              <w:rPr>
                <w:ins w:id="284" w:author="USA" w:date="2023-03-07T12:20:00Z"/>
                <w:lang w:eastAsia="zh-CN"/>
              </w:rPr>
              <w:pPrChange w:id="285" w:author="USA" w:date="2023-03-07T12:37:00Z">
                <w:pPr>
                  <w:jc w:val="both"/>
                </w:pPr>
              </w:pPrChange>
            </w:pPr>
            <w:ins w:id="286" w:author="USA" w:date="2023-03-07T12:26:00Z">
              <w:r>
                <w:rPr>
                  <w:lang w:eastAsia="zh-CN"/>
                </w:rPr>
                <w:t>-148</w:t>
              </w:r>
            </w:ins>
          </w:p>
        </w:tc>
        <w:tc>
          <w:tcPr>
            <w:tcW w:w="3694" w:type="dxa"/>
            <w:tcPrChange w:id="287" w:author="USA" w:date="2023-03-07T12:30:00Z">
              <w:tcPr>
                <w:tcW w:w="2408" w:type="dxa"/>
              </w:tcPr>
            </w:tcPrChange>
          </w:tcPr>
          <w:p w14:paraId="0CF8FB4C" w14:textId="675784F6" w:rsidR="00055E0B" w:rsidRDefault="004B0B7D">
            <w:pPr>
              <w:rPr>
                <w:ins w:id="288" w:author="USA" w:date="2023-03-07T12:20:00Z"/>
                <w:lang w:eastAsia="zh-CN"/>
              </w:rPr>
              <w:pPrChange w:id="289" w:author="USA" w:date="2023-03-07T12:37:00Z">
                <w:pPr>
                  <w:jc w:val="both"/>
                </w:pPr>
              </w:pPrChange>
            </w:pPr>
            <w:ins w:id="290" w:author="USA" w:date="2023-03-07T12:44:00Z">
              <w:r>
                <w:rPr>
                  <w:lang w:eastAsia="zh-CN"/>
                </w:rPr>
                <w:t>Note 1</w:t>
              </w:r>
            </w:ins>
          </w:p>
        </w:tc>
      </w:tr>
    </w:tbl>
    <w:p w14:paraId="1D017727" w14:textId="65C391EF" w:rsidR="0051206B" w:rsidRDefault="0096712D">
      <w:pPr>
        <w:rPr>
          <w:lang w:eastAsia="zh-CN"/>
        </w:rPr>
        <w:pPrChange w:id="291" w:author="USA" w:date="2023-03-07T13:40:00Z">
          <w:pPr>
            <w:jc w:val="both"/>
          </w:pPr>
        </w:pPrChange>
      </w:pPr>
      <w:ins w:id="292" w:author="USA" w:date="2023-03-07T13:35:00Z">
        <w:r w:rsidRPr="0096712D">
          <w:rPr>
            <w:lang w:eastAsia="zh-CN"/>
          </w:rPr>
          <w:t xml:space="preserve">Note 1: </w:t>
        </w:r>
      </w:ins>
      <w:ins w:id="293" w:author="USA" w:date="2023-03-07T13:40:00Z">
        <w:r w:rsidRPr="0096712D">
          <w:rPr>
            <w:lang w:eastAsia="zh-CN"/>
          </w:rPr>
          <w:t>to be applied when the power flux density level of an aeronautical mobile-satellite (R) service space station exceeds −148</w:t>
        </w:r>
      </w:ins>
      <w:ins w:id="294" w:author="USA" w:date="2023-03-07T13:43:00Z">
        <w:r w:rsidRPr="0096712D">
          <w:t xml:space="preserve"> </w:t>
        </w:r>
        <w:r w:rsidRPr="0096712D">
          <w:rPr>
            <w:lang w:eastAsia="zh-CN"/>
          </w:rPr>
          <w:t>dB(W/(m</w:t>
        </w:r>
        <w:r>
          <w:rPr>
            <w:vertAlign w:val="superscript"/>
            <w:lang w:eastAsia="zh-CN"/>
          </w:rPr>
          <w:t>2</w:t>
        </w:r>
        <w:r w:rsidRPr="0096712D">
          <w:rPr>
            <w:lang w:eastAsia="zh-CN"/>
          </w:rPr>
          <w:t xml:space="preserve"> · 4 kHz))</w:t>
        </w:r>
      </w:ins>
      <w:ins w:id="295" w:author="USA" w:date="2023-03-07T13:40:00Z">
        <w:r w:rsidRPr="0096712D">
          <w:rPr>
            <w:lang w:eastAsia="zh-CN"/>
          </w:rPr>
          <w:t xml:space="preserve"> on the Earth’s surface and within 480 km of a country’s border.</w:t>
        </w:r>
      </w:ins>
      <w:ins w:id="296" w:author="USA" w:date="2023-03-07T13:35:00Z">
        <w:r w:rsidRPr="0096712D">
          <w:rPr>
            <w:lang w:eastAsia="zh-CN"/>
          </w:rPr>
          <w:t xml:space="preserve"> This level is for coordination between ICAO systems operating in VHF AM(R)S and VHF AMS(R)S services.</w:t>
        </w:r>
      </w:ins>
    </w:p>
    <w:p w14:paraId="5AB701C5" w14:textId="5B15D6AA" w:rsidR="0068254B" w:rsidRDefault="002C3A73" w:rsidP="0068254B">
      <w:pPr>
        <w:jc w:val="both"/>
        <w:rPr>
          <w:lang w:eastAsia="zh-CN"/>
        </w:rPr>
      </w:pPr>
      <w:ins w:id="297" w:author="USA" w:date="2023-03-07T14:14:00Z">
        <w:r>
          <w:rPr>
            <w:lang w:eastAsia="zh-CN"/>
          </w:rPr>
          <w:t>The</w:t>
        </w:r>
      </w:ins>
      <w:ins w:id="298" w:author="USA" w:date="2023-03-07T14:16:00Z">
        <w:r w:rsidR="00E772D9">
          <w:rPr>
            <w:lang w:eastAsia="zh-CN"/>
          </w:rPr>
          <w:t xml:space="preserve"> 480 km range </w:t>
        </w:r>
      </w:ins>
      <w:ins w:id="299" w:author="USA" w:date="2023-03-07T14:17:00Z">
        <w:r w:rsidR="00E772D9">
          <w:rPr>
            <w:lang w:eastAsia="zh-CN"/>
          </w:rPr>
          <w:t>is the AM(R)</w:t>
        </w:r>
      </w:ins>
      <w:ins w:id="300" w:author="USA" w:date="2023-03-07T14:18:00Z">
        <w:r w:rsidR="00E772D9">
          <w:rPr>
            <w:lang w:eastAsia="zh-CN"/>
          </w:rPr>
          <w:t>S</w:t>
        </w:r>
      </w:ins>
      <w:ins w:id="301" w:author="USA" w:date="2023-03-08T16:37:00Z">
        <w:r w:rsidR="00405B7F">
          <w:rPr>
            <w:lang w:eastAsia="zh-CN"/>
          </w:rPr>
          <w:t xml:space="preserve"> Designated</w:t>
        </w:r>
      </w:ins>
      <w:ins w:id="302" w:author="USA" w:date="2023-03-07T14:18:00Z">
        <w:r w:rsidR="00E772D9">
          <w:rPr>
            <w:lang w:eastAsia="zh-CN"/>
          </w:rPr>
          <w:t xml:space="preserve"> </w:t>
        </w:r>
      </w:ins>
      <w:ins w:id="303" w:author="USA" w:date="2023-03-08T16:37:00Z">
        <w:r w:rsidR="00405B7F">
          <w:rPr>
            <w:lang w:eastAsia="zh-CN"/>
          </w:rPr>
          <w:t>O</w:t>
        </w:r>
      </w:ins>
      <w:ins w:id="304" w:author="USA" w:date="2023-03-07T14:18:00Z">
        <w:r w:rsidR="00E772D9">
          <w:rPr>
            <w:lang w:eastAsia="zh-CN"/>
          </w:rPr>
          <w:t xml:space="preserve">perational </w:t>
        </w:r>
      </w:ins>
      <w:ins w:id="305" w:author="USA" w:date="2023-03-08T16:37:00Z">
        <w:r w:rsidR="00405B7F">
          <w:rPr>
            <w:lang w:eastAsia="zh-CN"/>
          </w:rPr>
          <w:t>C</w:t>
        </w:r>
      </w:ins>
      <w:ins w:id="306" w:author="USA" w:date="2023-03-07T14:18:00Z">
        <w:r w:rsidR="00E772D9">
          <w:rPr>
            <w:lang w:eastAsia="zh-CN"/>
          </w:rPr>
          <w:t>overage</w:t>
        </w:r>
      </w:ins>
      <w:ins w:id="307" w:author="USA" w:date="2023-03-08T16:39:00Z">
        <w:r w:rsidR="00405B7F">
          <w:rPr>
            <w:lang w:eastAsia="zh-CN"/>
          </w:rPr>
          <w:t xml:space="preserve"> (DOC)</w:t>
        </w:r>
      </w:ins>
      <w:ins w:id="308" w:author="USA" w:date="2023-03-07T14:18:00Z">
        <w:r w:rsidR="00E772D9" w:rsidRPr="007D65D4">
          <w:rPr>
            <w:strike/>
            <w:highlight w:val="cyan"/>
            <w:lang w:eastAsia="zh-CN"/>
            <w:rPrChange w:id="309" w:author="USA" w:date="2023-04-04T05:43:00Z">
              <w:rPr>
                <w:lang w:eastAsia="zh-CN"/>
              </w:rPr>
            </w:rPrChange>
          </w:rPr>
          <w:t>, pl</w:t>
        </w:r>
      </w:ins>
      <w:ins w:id="310" w:author="USA" w:date="2023-03-07T14:19:00Z">
        <w:r w:rsidR="00E772D9" w:rsidRPr="007D65D4">
          <w:rPr>
            <w:strike/>
            <w:highlight w:val="cyan"/>
            <w:lang w:eastAsia="zh-CN"/>
            <w:rPrChange w:id="311" w:author="USA" w:date="2023-04-04T05:43:00Z">
              <w:rPr>
                <w:lang w:eastAsia="zh-CN"/>
              </w:rPr>
            </w:rPrChange>
          </w:rPr>
          <w:t>us</w:t>
        </w:r>
      </w:ins>
      <w:ins w:id="312" w:author="USA" w:date="2023-03-07T14:16:00Z">
        <w:r w:rsidR="00E772D9" w:rsidRPr="007D65D4">
          <w:rPr>
            <w:strike/>
            <w:highlight w:val="cyan"/>
            <w:lang w:eastAsia="zh-CN"/>
            <w:rPrChange w:id="313" w:author="USA" w:date="2023-04-04T05:43:00Z">
              <w:rPr>
                <w:lang w:eastAsia="zh-CN"/>
              </w:rPr>
            </w:rPrChange>
          </w:rPr>
          <w:t xml:space="preserve"> the</w:t>
        </w:r>
      </w:ins>
      <w:ins w:id="314" w:author="USA" w:date="2023-03-07T14:17:00Z">
        <w:r w:rsidR="00E772D9" w:rsidRPr="007D65D4">
          <w:rPr>
            <w:strike/>
            <w:highlight w:val="cyan"/>
            <w:lang w:eastAsia="zh-CN"/>
            <w:rPrChange w:id="315" w:author="USA" w:date="2023-04-04T05:43:00Z">
              <w:rPr>
                <w:lang w:eastAsia="zh-CN"/>
              </w:rPr>
            </w:rPrChange>
          </w:rPr>
          <w:t xml:space="preserve"> 12 nautical miles of </w:t>
        </w:r>
      </w:ins>
      <w:ins w:id="316" w:author="USA" w:date="2023-03-07T14:19:00Z">
        <w:r w:rsidR="00E772D9" w:rsidRPr="007D65D4">
          <w:rPr>
            <w:strike/>
            <w:highlight w:val="cyan"/>
            <w:lang w:eastAsia="zh-CN"/>
            <w:rPrChange w:id="317" w:author="USA" w:date="2023-04-04T05:43:00Z">
              <w:rPr>
                <w:lang w:eastAsia="zh-CN"/>
              </w:rPr>
            </w:rPrChange>
          </w:rPr>
          <w:t>a country’s border extending to the sea</w:t>
        </w:r>
        <w:r w:rsidR="00E772D9">
          <w:rPr>
            <w:lang w:eastAsia="zh-CN"/>
          </w:rPr>
          <w:t>.</w:t>
        </w:r>
      </w:ins>
      <w:del w:id="318" w:author="USA" w:date="2023-03-07T14:06:00Z">
        <w:r w:rsidR="0068254B" w:rsidRPr="00ED3CA4" w:rsidDel="002C3A73">
          <w:rPr>
            <w:lang w:eastAsia="zh-CN"/>
          </w:rPr>
          <w:delText>An important assumption in the application of the coordination threshold is that it is applied at the antenna input of an AM(R)S receiver onboard an aircraft</w:delText>
        </w:r>
      </w:del>
      <w:del w:id="319" w:author="USA" w:date="2023-03-07T14:05:00Z">
        <w:r w:rsidR="0068254B" w:rsidRPr="00ED3CA4" w:rsidDel="00296B8A">
          <w:rPr>
            <w:lang w:eastAsia="zh-CN"/>
          </w:rPr>
          <w:delText xml:space="preserve"> operating at the edge o</w:delText>
        </w:r>
      </w:del>
      <w:del w:id="320" w:author="USA" w:date="2023-03-07T14:04:00Z">
        <w:r w:rsidR="0068254B" w:rsidRPr="00ED3CA4" w:rsidDel="00296B8A">
          <w:rPr>
            <w:lang w:eastAsia="zh-CN"/>
          </w:rPr>
          <w:delText>f a terrestrial service volume, as defined by 250 nmi in range and at 40,000 feet above mean sea level</w:delText>
        </w:r>
      </w:del>
      <w:r w:rsidR="0068254B" w:rsidRPr="00ED3CA4">
        <w:rPr>
          <w:lang w:eastAsia="zh-CN"/>
        </w:rPr>
        <w:t>.</w:t>
      </w:r>
    </w:p>
    <w:p w14:paraId="39CBC194" w14:textId="77777777" w:rsidR="0068254B" w:rsidRPr="00161B82" w:rsidRDefault="0068254B" w:rsidP="0068254B">
      <w:pPr>
        <w:jc w:val="both"/>
        <w:rPr>
          <w:i/>
          <w:lang w:eastAsia="zh-CN"/>
        </w:rPr>
      </w:pPr>
      <w:r w:rsidRPr="00ED3CA4">
        <w:rPr>
          <w:i/>
          <w:lang w:eastAsia="zh-CN"/>
        </w:rPr>
        <w:t>[Editor’s note : other ways to address the threshold for coordination are under consideration</w:t>
      </w:r>
      <w:r w:rsidRPr="00161B82">
        <w:rPr>
          <w:i/>
          <w:lang w:eastAsia="zh-CN"/>
        </w:rPr>
        <w:t>.</w:t>
      </w:r>
      <w:del w:id="321" w:author="USA" w:date="2023-03-07T14:03:00Z">
        <w:r w:rsidRPr="00161B82" w:rsidDel="00296B8A">
          <w:rPr>
            <w:i/>
            <w:lang w:eastAsia="zh-CN"/>
          </w:rPr>
          <w:delText xml:space="preserve"> In particular</w:delText>
        </w:r>
        <w:r w:rsidDel="00296B8A">
          <w:rPr>
            <w:i/>
            <w:lang w:eastAsia="zh-CN"/>
          </w:rPr>
          <w:delText>, c</w:delText>
        </w:r>
        <w:r w:rsidRPr="00ED3CA4" w:rsidDel="00296B8A">
          <w:rPr>
            <w:i/>
            <w:lang w:eastAsia="zh-CN"/>
          </w:rPr>
          <w:delText>haracteristics in Table 1</w:delText>
        </w:r>
        <w:r w:rsidDel="00296B8A">
          <w:rPr>
            <w:i/>
            <w:lang w:eastAsia="zh-CN"/>
          </w:rPr>
          <w:delText>2</w:delText>
        </w:r>
        <w:r w:rsidRPr="00ED3CA4" w:rsidDel="00296B8A">
          <w:rPr>
            <w:i/>
            <w:lang w:eastAsia="zh-CN"/>
          </w:rPr>
          <w:delText xml:space="preserve"> are still under consideration.</w:delText>
        </w:r>
      </w:del>
      <w:r>
        <w:rPr>
          <w:i/>
          <w:lang w:eastAsia="zh-CN"/>
        </w:rPr>
        <w:t>]</w:t>
      </w:r>
    </w:p>
    <w:p w14:paraId="503B9B5F" w14:textId="4099ED50" w:rsidR="006C4319" w:rsidRPr="006C4319" w:rsidRDefault="00E13649" w:rsidP="006C4319">
      <w:pPr>
        <w:rPr>
          <w:lang w:val="en-US"/>
        </w:rPr>
      </w:pPr>
      <w:ins w:id="322" w:author="USA" w:date="2023-03-08T11:58:00Z">
        <w:r>
          <w:rPr>
            <w:lang w:val="en-US"/>
          </w:rPr>
          <w:t>…</w:t>
        </w:r>
      </w:ins>
    </w:p>
    <w:sectPr w:rsidR="006C4319" w:rsidRPr="006C4319" w:rsidSect="007F4EC2">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95BAA" w14:textId="77777777" w:rsidR="007F323C" w:rsidRDefault="007F323C">
      <w:pPr>
        <w:spacing w:before="0"/>
      </w:pPr>
      <w:r>
        <w:separator/>
      </w:r>
    </w:p>
  </w:endnote>
  <w:endnote w:type="continuationSeparator" w:id="0">
    <w:p w14:paraId="5EA0B37D" w14:textId="77777777" w:rsidR="007F323C" w:rsidRDefault="007F323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7B7C2" w14:textId="77777777" w:rsidR="007F323C" w:rsidRDefault="007F323C">
      <w:pPr>
        <w:spacing w:before="0"/>
      </w:pPr>
      <w:r>
        <w:separator/>
      </w:r>
    </w:p>
  </w:footnote>
  <w:footnote w:type="continuationSeparator" w:id="0">
    <w:p w14:paraId="28FC6978" w14:textId="77777777" w:rsidR="007F323C" w:rsidRDefault="007F323C">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6045260">
    <w:abstractNumId w:val="1"/>
  </w:num>
  <w:num w:numId="2" w16cid:durableId="1706711207">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613C"/>
    <w:rsid w:val="00055E0B"/>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085A"/>
    <w:rsid w:val="000E4002"/>
    <w:rsid w:val="000E6C65"/>
    <w:rsid w:val="000F022A"/>
    <w:rsid w:val="0010252A"/>
    <w:rsid w:val="00102BD3"/>
    <w:rsid w:val="00112096"/>
    <w:rsid w:val="00113304"/>
    <w:rsid w:val="0012231F"/>
    <w:rsid w:val="00127648"/>
    <w:rsid w:val="001307CF"/>
    <w:rsid w:val="00134A36"/>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200C"/>
    <w:rsid w:val="0021495D"/>
    <w:rsid w:val="0021502B"/>
    <w:rsid w:val="002150B1"/>
    <w:rsid w:val="0021550A"/>
    <w:rsid w:val="002162DB"/>
    <w:rsid w:val="00220766"/>
    <w:rsid w:val="0022086C"/>
    <w:rsid w:val="00223136"/>
    <w:rsid w:val="00234172"/>
    <w:rsid w:val="00236A43"/>
    <w:rsid w:val="002409D5"/>
    <w:rsid w:val="00244FEF"/>
    <w:rsid w:val="00254261"/>
    <w:rsid w:val="00255ED1"/>
    <w:rsid w:val="00256C38"/>
    <w:rsid w:val="00272245"/>
    <w:rsid w:val="00273D2C"/>
    <w:rsid w:val="00277903"/>
    <w:rsid w:val="00277E6A"/>
    <w:rsid w:val="00286AB4"/>
    <w:rsid w:val="00286D80"/>
    <w:rsid w:val="00286E48"/>
    <w:rsid w:val="00296B8A"/>
    <w:rsid w:val="002A0A0D"/>
    <w:rsid w:val="002A1330"/>
    <w:rsid w:val="002B1454"/>
    <w:rsid w:val="002B2229"/>
    <w:rsid w:val="002B3DCA"/>
    <w:rsid w:val="002B5153"/>
    <w:rsid w:val="002B586F"/>
    <w:rsid w:val="002B6B62"/>
    <w:rsid w:val="002C13C9"/>
    <w:rsid w:val="002C3A73"/>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41ADA"/>
    <w:rsid w:val="00351D78"/>
    <w:rsid w:val="003529C0"/>
    <w:rsid w:val="00355F2D"/>
    <w:rsid w:val="00364DAD"/>
    <w:rsid w:val="00372BEA"/>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05B7F"/>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839"/>
    <w:rsid w:val="004669B6"/>
    <w:rsid w:val="00470E7F"/>
    <w:rsid w:val="004774C5"/>
    <w:rsid w:val="00487086"/>
    <w:rsid w:val="00487476"/>
    <w:rsid w:val="00492536"/>
    <w:rsid w:val="00493226"/>
    <w:rsid w:val="004961CD"/>
    <w:rsid w:val="00497840"/>
    <w:rsid w:val="004B0B7D"/>
    <w:rsid w:val="004B1C37"/>
    <w:rsid w:val="004B7A10"/>
    <w:rsid w:val="004C065B"/>
    <w:rsid w:val="004C1586"/>
    <w:rsid w:val="004C41B3"/>
    <w:rsid w:val="004C4257"/>
    <w:rsid w:val="004C757E"/>
    <w:rsid w:val="004D64F4"/>
    <w:rsid w:val="004D7C86"/>
    <w:rsid w:val="004E415B"/>
    <w:rsid w:val="004E5C22"/>
    <w:rsid w:val="004F445B"/>
    <w:rsid w:val="004F7341"/>
    <w:rsid w:val="005001AD"/>
    <w:rsid w:val="0050288E"/>
    <w:rsid w:val="0050619A"/>
    <w:rsid w:val="0051206B"/>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07975"/>
    <w:rsid w:val="006106A4"/>
    <w:rsid w:val="00613937"/>
    <w:rsid w:val="00613B4E"/>
    <w:rsid w:val="00621140"/>
    <w:rsid w:val="00623DED"/>
    <w:rsid w:val="006260DB"/>
    <w:rsid w:val="00630EAC"/>
    <w:rsid w:val="00631CC1"/>
    <w:rsid w:val="006400F6"/>
    <w:rsid w:val="006410FA"/>
    <w:rsid w:val="00641212"/>
    <w:rsid w:val="00641FA1"/>
    <w:rsid w:val="00647CCB"/>
    <w:rsid w:val="00650E47"/>
    <w:rsid w:val="0065128A"/>
    <w:rsid w:val="006518AE"/>
    <w:rsid w:val="00655603"/>
    <w:rsid w:val="006567E4"/>
    <w:rsid w:val="00657D98"/>
    <w:rsid w:val="00667104"/>
    <w:rsid w:val="00667B53"/>
    <w:rsid w:val="00673E27"/>
    <w:rsid w:val="0068254B"/>
    <w:rsid w:val="00685375"/>
    <w:rsid w:val="006873FD"/>
    <w:rsid w:val="0069375A"/>
    <w:rsid w:val="0069398C"/>
    <w:rsid w:val="00696704"/>
    <w:rsid w:val="00697647"/>
    <w:rsid w:val="006A1C25"/>
    <w:rsid w:val="006A2038"/>
    <w:rsid w:val="006A41D4"/>
    <w:rsid w:val="006A7215"/>
    <w:rsid w:val="006B49A2"/>
    <w:rsid w:val="006B7DD5"/>
    <w:rsid w:val="006C05ED"/>
    <w:rsid w:val="006C4319"/>
    <w:rsid w:val="006C463C"/>
    <w:rsid w:val="006C4847"/>
    <w:rsid w:val="006C60B9"/>
    <w:rsid w:val="006D4893"/>
    <w:rsid w:val="006D7CA5"/>
    <w:rsid w:val="006E4EC6"/>
    <w:rsid w:val="006E4FF3"/>
    <w:rsid w:val="006F1D59"/>
    <w:rsid w:val="006F2A86"/>
    <w:rsid w:val="00702E74"/>
    <w:rsid w:val="00707EA4"/>
    <w:rsid w:val="00711895"/>
    <w:rsid w:val="00711BF9"/>
    <w:rsid w:val="00713302"/>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67E6"/>
    <w:rsid w:val="007C7417"/>
    <w:rsid w:val="007D1405"/>
    <w:rsid w:val="007D577F"/>
    <w:rsid w:val="007D65D4"/>
    <w:rsid w:val="007D7E82"/>
    <w:rsid w:val="007E1BED"/>
    <w:rsid w:val="007E2DF8"/>
    <w:rsid w:val="007F0EDA"/>
    <w:rsid w:val="007F323C"/>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0092"/>
    <w:rsid w:val="00912199"/>
    <w:rsid w:val="00914CB4"/>
    <w:rsid w:val="00921514"/>
    <w:rsid w:val="00927B0A"/>
    <w:rsid w:val="00931E4F"/>
    <w:rsid w:val="0093755F"/>
    <w:rsid w:val="00943976"/>
    <w:rsid w:val="00943E26"/>
    <w:rsid w:val="00951A03"/>
    <w:rsid w:val="00954185"/>
    <w:rsid w:val="009562FA"/>
    <w:rsid w:val="00963A96"/>
    <w:rsid w:val="009663B9"/>
    <w:rsid w:val="0096712D"/>
    <w:rsid w:val="00967418"/>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3D37"/>
    <w:rsid w:val="009B61C1"/>
    <w:rsid w:val="009B690E"/>
    <w:rsid w:val="009C5505"/>
    <w:rsid w:val="009C6DE8"/>
    <w:rsid w:val="009D005B"/>
    <w:rsid w:val="009D1A22"/>
    <w:rsid w:val="009D47F3"/>
    <w:rsid w:val="009D726C"/>
    <w:rsid w:val="009E0597"/>
    <w:rsid w:val="009E0B06"/>
    <w:rsid w:val="009E2735"/>
    <w:rsid w:val="009F037B"/>
    <w:rsid w:val="009F13C7"/>
    <w:rsid w:val="009F2ED2"/>
    <w:rsid w:val="009F552C"/>
    <w:rsid w:val="009F6DFA"/>
    <w:rsid w:val="00A05221"/>
    <w:rsid w:val="00A13B02"/>
    <w:rsid w:val="00A14C59"/>
    <w:rsid w:val="00A177BB"/>
    <w:rsid w:val="00A20A96"/>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6200"/>
    <w:rsid w:val="00A931DA"/>
    <w:rsid w:val="00A94D3B"/>
    <w:rsid w:val="00AA004A"/>
    <w:rsid w:val="00AA666A"/>
    <w:rsid w:val="00AB5A40"/>
    <w:rsid w:val="00AB7F7C"/>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4CB0"/>
    <w:rsid w:val="00BB5E19"/>
    <w:rsid w:val="00BB6075"/>
    <w:rsid w:val="00BC3E2C"/>
    <w:rsid w:val="00BE395E"/>
    <w:rsid w:val="00BE76A1"/>
    <w:rsid w:val="00BE77E2"/>
    <w:rsid w:val="00BF0D3D"/>
    <w:rsid w:val="00BF1A99"/>
    <w:rsid w:val="00BF25E2"/>
    <w:rsid w:val="00BF5C04"/>
    <w:rsid w:val="00C02F17"/>
    <w:rsid w:val="00C03B2F"/>
    <w:rsid w:val="00C07511"/>
    <w:rsid w:val="00C10A1F"/>
    <w:rsid w:val="00C205A8"/>
    <w:rsid w:val="00C32697"/>
    <w:rsid w:val="00C34BCE"/>
    <w:rsid w:val="00C360BB"/>
    <w:rsid w:val="00C50259"/>
    <w:rsid w:val="00C50F37"/>
    <w:rsid w:val="00C51C76"/>
    <w:rsid w:val="00C535EA"/>
    <w:rsid w:val="00C552BB"/>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8B8"/>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71B7"/>
    <w:rsid w:val="00E13649"/>
    <w:rsid w:val="00E26674"/>
    <w:rsid w:val="00E27C39"/>
    <w:rsid w:val="00E33E9F"/>
    <w:rsid w:val="00E34100"/>
    <w:rsid w:val="00E4145A"/>
    <w:rsid w:val="00E43C14"/>
    <w:rsid w:val="00E46322"/>
    <w:rsid w:val="00E5130D"/>
    <w:rsid w:val="00E54568"/>
    <w:rsid w:val="00E578A6"/>
    <w:rsid w:val="00E64215"/>
    <w:rsid w:val="00E66F16"/>
    <w:rsid w:val="00E7525A"/>
    <w:rsid w:val="00E772D9"/>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40DD"/>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styleId="UnresolvedMention">
    <w:name w:val="Unresolved Mention"/>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11231F-4DBC-47B8-934D-ACF41D593306}">
  <ds:schemaRefs>
    <ds:schemaRef ds:uri="http://schemas.openxmlformats.org/officeDocument/2006/bibliography"/>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1110</Words>
  <Characters>6333</Characters>
  <Application>Microsoft Office Word</Application>
  <DocSecurity>0</DocSecurity>
  <Lines>52</Lines>
  <Paragraphs>14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8.1	In-band sharing between systems operating in the aeronautical mobile satelli</vt:lpstr>
    </vt:vector>
  </TitlesOfParts>
  <Manager/>
  <Company/>
  <LinksUpToDate>false</LinksUpToDate>
  <CharactersWithSpaces>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3</cp:revision>
  <dcterms:created xsi:type="dcterms:W3CDTF">2023-04-04T09:49:00Z</dcterms:created>
  <dcterms:modified xsi:type="dcterms:W3CDTF">2023-04-04T10:58:00Z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