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76DAB" w:rsidRPr="00A02BF0" w14:paraId="0B4FBF7C" w14:textId="77777777" w:rsidTr="00922FB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004067C" w14:textId="77777777" w:rsidR="00776DAB" w:rsidRPr="00A02BF0" w:rsidRDefault="00776DAB" w:rsidP="00922FBB">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6579C38C" w14:textId="77777777" w:rsidR="00776DAB" w:rsidRPr="00A02BF0" w:rsidRDefault="00776DAB" w:rsidP="00922FBB">
            <w:pPr>
              <w:pStyle w:val="TabletitleBR"/>
              <w:rPr>
                <w:spacing w:val="-3"/>
                <w:szCs w:val="24"/>
              </w:rPr>
            </w:pPr>
            <w:r w:rsidRPr="00A02BF0">
              <w:rPr>
                <w:spacing w:val="-3"/>
                <w:szCs w:val="24"/>
              </w:rPr>
              <w:t>Fact Sheet</w:t>
            </w:r>
          </w:p>
        </w:tc>
      </w:tr>
      <w:tr w:rsidR="00776DAB" w:rsidRPr="00A02BF0" w14:paraId="1C1B23A1" w14:textId="77777777" w:rsidTr="00922FBB">
        <w:trPr>
          <w:trHeight w:val="951"/>
        </w:trPr>
        <w:tc>
          <w:tcPr>
            <w:tcW w:w="3984" w:type="dxa"/>
            <w:tcBorders>
              <w:left w:val="double" w:sz="6" w:space="0" w:color="auto"/>
            </w:tcBorders>
          </w:tcPr>
          <w:p w14:paraId="0D71A190" w14:textId="77777777" w:rsidR="00776DAB" w:rsidRPr="00A02BF0" w:rsidRDefault="00776DAB" w:rsidP="00922FBB">
            <w:pPr>
              <w:spacing w:after="120"/>
              <w:ind w:left="900" w:right="144" w:hanging="756"/>
            </w:pPr>
            <w:r w:rsidRPr="00A02BF0">
              <w:rPr>
                <w:b/>
              </w:rPr>
              <w:t>Working Party:</w:t>
            </w:r>
            <w:r w:rsidRPr="00A02BF0">
              <w:t xml:space="preserve">  ITU-R WP</w:t>
            </w:r>
            <w:r>
              <w:t>5B</w:t>
            </w:r>
          </w:p>
        </w:tc>
        <w:tc>
          <w:tcPr>
            <w:tcW w:w="5409" w:type="dxa"/>
            <w:tcBorders>
              <w:right w:val="double" w:sz="6" w:space="0" w:color="auto"/>
            </w:tcBorders>
          </w:tcPr>
          <w:p w14:paraId="5B4FB68D" w14:textId="77777777" w:rsidR="00776DAB" w:rsidRPr="00A02BF0" w:rsidRDefault="00776DAB" w:rsidP="00922FBB">
            <w:pPr>
              <w:spacing w:after="120"/>
              <w:ind w:left="144" w:right="144"/>
            </w:pPr>
            <w:r w:rsidRPr="00A02BF0">
              <w:rPr>
                <w:b/>
              </w:rPr>
              <w:t>Document No:</w:t>
            </w:r>
            <w:r w:rsidRPr="00A02BF0">
              <w:t xml:space="preserve">  </w:t>
            </w:r>
            <w:r>
              <w:rPr>
                <w:rStyle w:val="field-content"/>
              </w:rPr>
              <w:t xml:space="preserve"> </w:t>
            </w:r>
            <w:r w:rsidRPr="00403C3A">
              <w:rPr>
                <w:rStyle w:val="field-content"/>
              </w:rPr>
              <w:t>USWP5B31-06_FD_</w:t>
            </w:r>
            <w:r>
              <w:rPr>
                <w:rStyle w:val="field-content"/>
              </w:rPr>
              <w:t>R1_</w:t>
            </w:r>
            <w:r w:rsidRPr="00403C3A">
              <w:rPr>
                <w:rStyle w:val="field-content"/>
              </w:rPr>
              <w:t>THz Spec</w:t>
            </w:r>
          </w:p>
        </w:tc>
      </w:tr>
      <w:tr w:rsidR="00776DAB" w:rsidRPr="00A02BF0" w14:paraId="4A1FD3CA" w14:textId="77777777" w:rsidTr="00922FBB">
        <w:trPr>
          <w:trHeight w:val="378"/>
        </w:trPr>
        <w:tc>
          <w:tcPr>
            <w:tcW w:w="3984" w:type="dxa"/>
            <w:tcBorders>
              <w:left w:val="double" w:sz="6" w:space="0" w:color="auto"/>
            </w:tcBorders>
          </w:tcPr>
          <w:p w14:paraId="58329A40" w14:textId="77777777" w:rsidR="00776DAB" w:rsidRDefault="00776DAB" w:rsidP="00922FBB">
            <w:pPr>
              <w:ind w:left="144" w:right="144"/>
              <w:rPr>
                <w:lang w:eastAsia="zh-CN"/>
              </w:rPr>
            </w:pPr>
            <w:r w:rsidRPr="00A02BF0">
              <w:rPr>
                <w:b/>
              </w:rPr>
              <w:t>Ref</w:t>
            </w:r>
            <w:r>
              <w:rPr>
                <w:b/>
              </w:rPr>
              <w:t xml:space="preserve">   </w:t>
            </w:r>
            <w:r w:rsidRPr="00FA23DB">
              <w:rPr>
                <w:lang w:eastAsia="zh-CN"/>
              </w:rPr>
              <w:t xml:space="preserve"> </w:t>
            </w:r>
          </w:p>
          <w:p w14:paraId="28545D06" w14:textId="77777777" w:rsidR="00776DAB" w:rsidRPr="00A02BF0" w:rsidRDefault="00776DAB" w:rsidP="00922FBB">
            <w:pPr>
              <w:ind w:left="144" w:right="144"/>
            </w:pPr>
            <w:r w:rsidRPr="00FA23DB">
              <w:rPr>
                <w:lang w:eastAsia="zh-CN"/>
              </w:rPr>
              <w:t xml:space="preserve">Resolution </w:t>
            </w:r>
            <w:r w:rsidRPr="00FA23DB">
              <w:rPr>
                <w:b/>
                <w:bCs/>
                <w:lang w:eastAsia="zh-CN"/>
              </w:rPr>
              <w:t>731 (Rev.</w:t>
            </w:r>
            <w:r>
              <w:rPr>
                <w:b/>
                <w:bCs/>
                <w:lang w:eastAsia="zh-CN"/>
              </w:rPr>
              <w:t xml:space="preserve"> </w:t>
            </w:r>
            <w:r w:rsidRPr="00FA23DB">
              <w:rPr>
                <w:b/>
                <w:bCs/>
                <w:lang w:eastAsia="zh-CN"/>
              </w:rPr>
              <w:t>WRC-19</w:t>
            </w:r>
            <w:r>
              <w:rPr>
                <w:b/>
                <w:bCs/>
                <w:lang w:eastAsia="zh-CN"/>
              </w:rPr>
              <w:t>)</w:t>
            </w:r>
            <w:r>
              <w:rPr>
                <w:b/>
              </w:rPr>
              <w:br/>
            </w:r>
            <w:r w:rsidRPr="00B96F28">
              <w:t xml:space="preserve"> </w:t>
            </w:r>
          </w:p>
        </w:tc>
        <w:tc>
          <w:tcPr>
            <w:tcW w:w="5409" w:type="dxa"/>
            <w:tcBorders>
              <w:right w:val="double" w:sz="6" w:space="0" w:color="auto"/>
            </w:tcBorders>
          </w:tcPr>
          <w:p w14:paraId="47816581" w14:textId="77777777" w:rsidR="00776DAB" w:rsidRPr="00A02BF0" w:rsidRDefault="00776DAB" w:rsidP="00922FBB">
            <w:pPr>
              <w:tabs>
                <w:tab w:val="left" w:pos="162"/>
              </w:tabs>
              <w:ind w:left="612" w:right="144" w:hanging="468"/>
            </w:pPr>
            <w:r w:rsidRPr="00A02BF0">
              <w:rPr>
                <w:b/>
              </w:rPr>
              <w:t>Date:</w:t>
            </w:r>
            <w:r w:rsidRPr="00A02BF0">
              <w:t xml:space="preserve">  </w:t>
            </w:r>
            <w:r>
              <w:t>8 March 2023</w:t>
            </w:r>
          </w:p>
        </w:tc>
      </w:tr>
      <w:tr w:rsidR="00776DAB" w:rsidRPr="00A02BF0" w14:paraId="748769DF" w14:textId="77777777" w:rsidTr="00922FBB">
        <w:trPr>
          <w:trHeight w:val="459"/>
        </w:trPr>
        <w:tc>
          <w:tcPr>
            <w:tcW w:w="9393" w:type="dxa"/>
            <w:gridSpan w:val="2"/>
            <w:tcBorders>
              <w:left w:val="double" w:sz="6" w:space="0" w:color="auto"/>
              <w:right w:val="double" w:sz="6" w:space="0" w:color="auto"/>
            </w:tcBorders>
          </w:tcPr>
          <w:p w14:paraId="420CC2A0" w14:textId="2477294F" w:rsidR="00776DAB" w:rsidRDefault="00776DAB" w:rsidP="00776DAB">
            <w:pPr>
              <w:pStyle w:val="Heading2"/>
              <w:rPr>
                <w:b w:val="0"/>
                <w:lang w:eastAsia="zh-CN"/>
              </w:rPr>
            </w:pPr>
            <w:r>
              <w:rPr>
                <w:bCs/>
              </w:rPr>
              <w:t xml:space="preserve">Document Title:  </w:t>
            </w:r>
            <w:ins w:id="0" w:author="Marcus, Michael" w:date="2023-04-06T13:46:00Z">
              <w:r w:rsidRPr="00776DAB">
                <w:rPr>
                  <w:b w:val="0"/>
                  <w:bCs/>
                </w:rPr>
                <w:t xml:space="preserve"> </w:t>
              </w:r>
              <w:r w:rsidRPr="00776DAB">
                <w:rPr>
                  <w:b w:val="0"/>
                  <w:rPrChange w:id="1" w:author="Marcus, Michael" w:date="2023-04-06T13:46:00Z">
                    <w:rPr>
                      <w:bCs/>
                    </w:rPr>
                  </w:rPrChange>
                </w:rPr>
                <w:t>Working Document for characteristics and sharing criteria</w:t>
              </w:r>
              <w:r w:rsidRPr="00776DAB">
                <w:rPr>
                  <w:bCs/>
                </w:rPr>
                <w:t xml:space="preserve"> </w:t>
              </w:r>
            </w:ins>
            <w:del w:id="2" w:author="Marcus, Michael" w:date="2023-04-06T13:47:00Z">
              <w:r w:rsidRPr="00642C8A" w:rsidDel="00776DAB">
                <w:rPr>
                  <w:b w:val="0"/>
                  <w:lang w:eastAsia="zh-CN"/>
                </w:rPr>
                <w:delText xml:space="preserve"> </w:delText>
              </w:r>
            </w:del>
            <w:ins w:id="3" w:author="Marcus, Michael" w:date="2023-04-06T13:47:00Z">
              <w:r>
                <w:rPr>
                  <w:b w:val="0"/>
                  <w:lang w:eastAsia="zh-CN"/>
                </w:rPr>
                <w:t xml:space="preserve">and </w:t>
              </w:r>
            </w:ins>
            <w:r>
              <w:rPr>
                <w:b w:val="0"/>
                <w:lang w:eastAsia="zh-CN"/>
              </w:rPr>
              <w:t xml:space="preserve">Liaison Statement to </w:t>
            </w:r>
            <w:r w:rsidRPr="00996675">
              <w:rPr>
                <w:b w:val="0"/>
                <w:lang w:eastAsia="zh-CN"/>
              </w:rPr>
              <w:t xml:space="preserve">WP </w:t>
            </w:r>
            <w:r>
              <w:rPr>
                <w:b w:val="0"/>
                <w:lang w:eastAsia="zh-CN"/>
              </w:rPr>
              <w:t>1A, WP</w:t>
            </w:r>
            <w:r w:rsidRPr="00996675">
              <w:rPr>
                <w:b w:val="0"/>
                <w:lang w:eastAsia="zh-CN"/>
              </w:rPr>
              <w:t>5A</w:t>
            </w:r>
            <w:r>
              <w:rPr>
                <w:b w:val="0"/>
                <w:lang w:eastAsia="zh-CN"/>
              </w:rPr>
              <w:t>,</w:t>
            </w:r>
            <w:r w:rsidRPr="00996675">
              <w:rPr>
                <w:b w:val="0"/>
                <w:lang w:eastAsia="zh-CN"/>
              </w:rPr>
              <w:t xml:space="preserve"> WP 5C, WP 7C and WP 7D</w:t>
            </w:r>
            <w:ins w:id="4" w:author="Marcus, Michael" w:date="2023-04-06T13:47:00Z">
              <w:r>
                <w:rPr>
                  <w:b w:val="0"/>
                  <w:lang w:eastAsia="zh-CN"/>
                </w:rPr>
                <w:t xml:space="preserve"> in Terahertz Spectroscopy</w:t>
              </w:r>
            </w:ins>
            <w:r w:rsidRPr="00996675">
              <w:rPr>
                <w:b w:val="0"/>
                <w:lang w:eastAsia="zh-CN"/>
              </w:rPr>
              <w:t>.</w:t>
            </w:r>
          </w:p>
          <w:p w14:paraId="7E935095" w14:textId="77777777" w:rsidR="00776DAB" w:rsidRPr="00790A03" w:rsidRDefault="00776DAB" w:rsidP="00922FBB">
            <w:pPr>
              <w:rPr>
                <w:lang w:val="en-GB" w:eastAsia="zh-CN"/>
              </w:rPr>
            </w:pPr>
          </w:p>
        </w:tc>
      </w:tr>
      <w:tr w:rsidR="00776DAB" w:rsidRPr="00A02BF0" w14:paraId="5B56D068" w14:textId="77777777" w:rsidTr="00922FBB">
        <w:trPr>
          <w:trHeight w:val="1960"/>
        </w:trPr>
        <w:tc>
          <w:tcPr>
            <w:tcW w:w="3984" w:type="dxa"/>
            <w:tcBorders>
              <w:left w:val="double" w:sz="6" w:space="0" w:color="auto"/>
            </w:tcBorders>
          </w:tcPr>
          <w:p w14:paraId="09F5990F" w14:textId="77777777" w:rsidR="00776DAB" w:rsidRPr="00A02BF0" w:rsidRDefault="00776DAB" w:rsidP="00922FBB">
            <w:pPr>
              <w:ind w:left="144" w:right="144"/>
              <w:rPr>
                <w:b/>
              </w:rPr>
            </w:pPr>
            <w:r w:rsidRPr="00A02BF0">
              <w:rPr>
                <w:b/>
              </w:rPr>
              <w:t>Author(s)/Contributors(s):</w:t>
            </w:r>
          </w:p>
          <w:p w14:paraId="2DFD9078" w14:textId="77777777" w:rsidR="00776DAB" w:rsidRDefault="00776DAB" w:rsidP="00922FBB">
            <w:pPr>
              <w:ind w:left="144" w:right="144"/>
              <w:rPr>
                <w:bCs/>
                <w:iCs/>
              </w:rPr>
            </w:pPr>
          </w:p>
          <w:p w14:paraId="739C1206" w14:textId="77777777" w:rsidR="00776DAB" w:rsidRDefault="00776DAB" w:rsidP="00922FBB">
            <w:pPr>
              <w:ind w:left="144" w:right="144"/>
              <w:rPr>
                <w:bCs/>
                <w:iCs/>
              </w:rPr>
            </w:pPr>
            <w:r>
              <w:rPr>
                <w:bCs/>
                <w:iCs/>
              </w:rPr>
              <w:t>Michael Marcus</w:t>
            </w:r>
          </w:p>
          <w:p w14:paraId="456C667E" w14:textId="77777777" w:rsidR="00776DAB" w:rsidRDefault="00776DAB" w:rsidP="00922FBB">
            <w:pPr>
              <w:ind w:left="144" w:right="144"/>
              <w:rPr>
                <w:bCs/>
                <w:iCs/>
              </w:rPr>
            </w:pPr>
            <w:r>
              <w:rPr>
                <w:bCs/>
                <w:iCs/>
              </w:rPr>
              <w:t>Marcus Spectrum Solutions</w:t>
            </w:r>
          </w:p>
          <w:p w14:paraId="6AA4C26B" w14:textId="77777777" w:rsidR="00776DAB" w:rsidRPr="00A02BF0" w:rsidRDefault="00776DAB" w:rsidP="00922FBB">
            <w:pPr>
              <w:ind w:right="144"/>
              <w:rPr>
                <w:bCs/>
                <w:iCs/>
              </w:rPr>
            </w:pPr>
            <w:r w:rsidRPr="00A02BF0">
              <w:rPr>
                <w:bCs/>
                <w:iCs/>
              </w:rPr>
              <w:br/>
            </w:r>
          </w:p>
        </w:tc>
        <w:tc>
          <w:tcPr>
            <w:tcW w:w="5409" w:type="dxa"/>
            <w:tcBorders>
              <w:right w:val="double" w:sz="6" w:space="0" w:color="auto"/>
            </w:tcBorders>
          </w:tcPr>
          <w:p w14:paraId="4DC36A1F" w14:textId="77777777" w:rsidR="00776DAB" w:rsidRDefault="00776DAB" w:rsidP="00922FBB">
            <w:pPr>
              <w:ind w:right="144"/>
              <w:rPr>
                <w:b/>
                <w:bCs/>
              </w:rPr>
            </w:pPr>
          </w:p>
          <w:p w14:paraId="5CCB0CA3" w14:textId="77777777" w:rsidR="00776DAB" w:rsidRDefault="00776DAB" w:rsidP="00922FBB">
            <w:pPr>
              <w:ind w:right="144"/>
              <w:rPr>
                <w:b/>
                <w:bCs/>
              </w:rPr>
            </w:pPr>
          </w:p>
          <w:p w14:paraId="74B0C033" w14:textId="77777777" w:rsidR="00776DAB" w:rsidRDefault="00776DAB" w:rsidP="00922FBB">
            <w:pPr>
              <w:ind w:right="144"/>
              <w:rPr>
                <w:bCs/>
              </w:rPr>
            </w:pPr>
            <w:r w:rsidRPr="00A02BF0">
              <w:rPr>
                <w:b/>
                <w:bCs/>
              </w:rPr>
              <w:t>Email</w:t>
            </w:r>
            <w:r>
              <w:rPr>
                <w:bCs/>
              </w:rPr>
              <w:t>: mjmarcus@marcus-spectrum.com</w:t>
            </w:r>
            <w:r w:rsidRPr="00A02BF0">
              <w:rPr>
                <w:bCs/>
              </w:rPr>
              <w:br/>
            </w:r>
            <w:r w:rsidRPr="00A02BF0">
              <w:rPr>
                <w:b/>
                <w:bCs/>
              </w:rPr>
              <w:t>Phone</w:t>
            </w:r>
            <w:r w:rsidRPr="00A02BF0">
              <w:rPr>
                <w:bCs/>
              </w:rPr>
              <w:t>:</w:t>
            </w:r>
            <w:r>
              <w:rPr>
                <w:bCs/>
              </w:rPr>
              <w:t xml:space="preserve"> 301-229-7714</w:t>
            </w:r>
            <w:r w:rsidRPr="00A02BF0">
              <w:rPr>
                <w:bCs/>
              </w:rPr>
              <w:br/>
            </w:r>
          </w:p>
          <w:p w14:paraId="3BCA4F73" w14:textId="77777777" w:rsidR="00776DAB" w:rsidRPr="00F022CE" w:rsidRDefault="00776DAB" w:rsidP="00922FBB">
            <w:pPr>
              <w:ind w:right="144"/>
              <w:rPr>
                <w:bCs/>
              </w:rPr>
            </w:pPr>
          </w:p>
        </w:tc>
      </w:tr>
      <w:tr w:rsidR="00776DAB" w:rsidRPr="00A02BF0" w14:paraId="2F91BB8F" w14:textId="77777777" w:rsidTr="00922FBB">
        <w:trPr>
          <w:trHeight w:val="541"/>
        </w:trPr>
        <w:tc>
          <w:tcPr>
            <w:tcW w:w="9393" w:type="dxa"/>
            <w:gridSpan w:val="2"/>
            <w:tcBorders>
              <w:left w:val="double" w:sz="6" w:space="0" w:color="auto"/>
              <w:right w:val="double" w:sz="6" w:space="0" w:color="auto"/>
            </w:tcBorders>
          </w:tcPr>
          <w:p w14:paraId="2C86199F" w14:textId="77777777" w:rsidR="00776DAB" w:rsidRPr="00A02BF0" w:rsidRDefault="00776DAB" w:rsidP="00922FBB">
            <w:pPr>
              <w:spacing w:after="120"/>
              <w:ind w:right="144"/>
            </w:pPr>
            <w:r w:rsidRPr="00A02BF0">
              <w:rPr>
                <w:b/>
              </w:rPr>
              <w:t>Purpose/Objective:</w:t>
            </w:r>
            <w:r w:rsidRPr="00A02BF0">
              <w:rPr>
                <w:bCs/>
              </w:rPr>
              <w:t xml:space="preserve"> </w:t>
            </w:r>
            <w:r>
              <w:rPr>
                <w:bCs/>
              </w:rPr>
              <w:t xml:space="preserve">To begin consideration under the terms of Res. 731 of sharing by Terahertz Spectroscopy, an evolving radio determination service, of passive spectrum above 71 GHz </w:t>
            </w:r>
          </w:p>
        </w:tc>
      </w:tr>
      <w:tr w:rsidR="00776DAB" w:rsidRPr="00A02BF0" w14:paraId="00FD2812" w14:textId="77777777" w:rsidTr="00922FBB">
        <w:trPr>
          <w:trHeight w:val="4076"/>
        </w:trPr>
        <w:tc>
          <w:tcPr>
            <w:tcW w:w="9393" w:type="dxa"/>
            <w:gridSpan w:val="2"/>
            <w:tcBorders>
              <w:left w:val="double" w:sz="6" w:space="0" w:color="auto"/>
              <w:bottom w:val="single" w:sz="12" w:space="0" w:color="auto"/>
              <w:right w:val="double" w:sz="6" w:space="0" w:color="auto"/>
            </w:tcBorders>
          </w:tcPr>
          <w:p w14:paraId="04D52BC7" w14:textId="5966C139" w:rsidR="00776DAB" w:rsidRPr="00A02BF0" w:rsidRDefault="00776DAB" w:rsidP="00776DAB">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 Terahertz Spectroscopy, is a very short range, </w:t>
            </w:r>
            <w:r w:rsidRPr="002721C2">
              <w:rPr>
                <w:bCs/>
              </w:rPr>
              <w:t>typically less than 1 m</w:t>
            </w:r>
            <w:r>
              <w:rPr>
                <w:bCs/>
              </w:rPr>
              <w:t xml:space="preserve">, nondestructive testing technology that meets the definition of a radiodetermination service.  It needs large contiguous blocks of spectrum above 71 GHz to sense unique spectral information about materials which may fall into bands that are covered by the present terms of </w:t>
            </w:r>
            <w:r>
              <w:rPr>
                <w:b/>
              </w:rPr>
              <w:t>5.340</w:t>
            </w:r>
            <w:r w:rsidRPr="004441CA">
              <w:rPr>
                <w:bCs/>
              </w:rPr>
              <w:t xml:space="preserve">. </w:t>
            </w:r>
            <w:r w:rsidRPr="00323133">
              <w:rPr>
                <w:b/>
                <w:rPrChange w:id="5" w:author="Marcus, Michael" w:date="2023-04-06T14:20:00Z">
                  <w:rPr>
                    <w:bCs/>
                  </w:rPr>
                </w:rPrChange>
              </w:rPr>
              <w:t>Res.</w:t>
            </w:r>
            <w:r w:rsidRPr="00ED3793">
              <w:rPr>
                <w:bCs/>
              </w:rPr>
              <w:t xml:space="preserve"> </w:t>
            </w:r>
            <w:r w:rsidRPr="004441CA">
              <w:rPr>
                <w:b/>
              </w:rPr>
              <w:t>731</w:t>
            </w:r>
            <w:ins w:id="6" w:author="Marcus, Michael" w:date="2023-04-06T13:42:00Z">
              <w:r>
                <w:rPr>
                  <w:b/>
                </w:rPr>
                <w:t xml:space="preserve">, </w:t>
              </w:r>
            </w:ins>
            <w:ins w:id="7" w:author="Marcus, Michael" w:date="2023-04-06T13:43:00Z">
              <w:r w:rsidRPr="00323133">
                <w:rPr>
                  <w:bCs/>
                  <w:rPrChange w:id="8" w:author="Marcus, Michael" w:date="2023-04-06T14:19:00Z">
                    <w:rPr>
                      <w:b/>
                    </w:rPr>
                  </w:rPrChange>
                </w:rPr>
                <w:t xml:space="preserve">originally </w:t>
              </w:r>
            </w:ins>
            <w:ins w:id="9" w:author="Marcus, Michael" w:date="2023-04-06T13:42:00Z">
              <w:r w:rsidRPr="00323133">
                <w:rPr>
                  <w:bCs/>
                  <w:rPrChange w:id="10" w:author="Marcus, Michael" w:date="2023-04-06T14:19:00Z">
                    <w:rPr>
                      <w:b/>
                    </w:rPr>
                  </w:rPrChange>
                </w:rPr>
                <w:t>proposed by US input to WRC-2000</w:t>
              </w:r>
            </w:ins>
            <w:ins w:id="11" w:author="Marcus, Michael" w:date="2023-04-06T14:21:00Z">
              <w:r w:rsidR="00323133">
                <w:rPr>
                  <w:bCs/>
                </w:rPr>
                <w:t xml:space="preserve"> in conjunction with the initial approval of most allocations above 100 GHz</w:t>
              </w:r>
            </w:ins>
            <w:ins w:id="12" w:author="Marcus, Michael" w:date="2023-04-06T13:43:00Z">
              <w:r>
                <w:rPr>
                  <w:b/>
                </w:rPr>
                <w:t>,</w:t>
              </w:r>
            </w:ins>
            <w:r>
              <w:rPr>
                <w:bCs/>
              </w:rPr>
              <w:t xml:space="preserve"> provides a mechanism to determine if sharing without harmful interference is possible and </w:t>
            </w:r>
            <w:del w:id="13" w:author="Marcus, Michael" w:date="2023-04-06T14:20:00Z">
              <w:r w:rsidDel="00323133">
                <w:rPr>
                  <w:bCs/>
                </w:rPr>
                <w:delText>a path to enable such sharing</w:delText>
              </w:r>
            </w:del>
            <w:ins w:id="14" w:author="Marcus, Michael" w:date="2023-04-06T14:20:00Z">
              <w:r w:rsidR="00323133">
                <w:rPr>
                  <w:bCs/>
                </w:rPr>
                <w:t xml:space="preserve">requests ITU-R studies on such </w:t>
              </w:r>
              <w:proofErr w:type="spellStart"/>
              <w:r w:rsidR="00323133">
                <w:rPr>
                  <w:bCs/>
                </w:rPr>
                <w:t>charing</w:t>
              </w:r>
            </w:ins>
            <w:proofErr w:type="spellEnd"/>
            <w:r>
              <w:rPr>
                <w:bCs/>
              </w:rPr>
              <w:t xml:space="preserve">.  CEPT has recently completed </w:t>
            </w:r>
            <w:r w:rsidRPr="00ED3793">
              <w:rPr>
                <w:bCs/>
              </w:rPr>
              <w:t>ECC Decision (22)03</w:t>
            </w:r>
            <w:r>
              <w:rPr>
                <w:bCs/>
              </w:rPr>
              <w:t xml:space="preserve"> which included a detailed emission standard for this spectrum use which it calls “</w:t>
            </w:r>
            <w:r w:rsidRPr="00ED3793">
              <w:rPr>
                <w:bCs/>
              </w:rPr>
              <w:t>Radiodetermination systems for industry automation in shielded environments (RDI-S)</w:t>
            </w:r>
            <w:r>
              <w:rPr>
                <w:bCs/>
              </w:rPr>
              <w:t xml:space="preserve">”.  </w:t>
            </w:r>
            <w:ins w:id="15" w:author="Marcus, Michael" w:date="2023-04-06T13:43:00Z">
              <w:r>
                <w:rPr>
                  <w:bCs/>
                </w:rPr>
                <w:t>This</w:t>
              </w:r>
            </w:ins>
            <w:ins w:id="16" w:author="Marcus, Michael" w:date="2023-04-06T13:44:00Z">
              <w:r>
                <w:rPr>
                  <w:bCs/>
                </w:rPr>
                <w:t xml:space="preserve"> document contains a Working Document for  characteristics and sharing criteria for this technology as well </w:t>
              </w:r>
            </w:ins>
            <w:ins w:id="17" w:author="Marcus, Michael" w:date="2023-04-06T13:45:00Z">
              <w:r>
                <w:rPr>
                  <w:bCs/>
                </w:rPr>
                <w:t xml:space="preserve">as a </w:t>
              </w:r>
            </w:ins>
            <w:del w:id="18" w:author="Marcus, Michael" w:date="2023-04-06T13:45:00Z">
              <w:r w:rsidDel="00776DAB">
                <w:rPr>
                  <w:bCs/>
                </w:rPr>
                <w:delText xml:space="preserve">The </w:delText>
              </w:r>
            </w:del>
            <w:r>
              <w:rPr>
                <w:bCs/>
              </w:rPr>
              <w:t xml:space="preserve">LS statement seeks a dialogue on this sharing issue </w:t>
            </w:r>
            <w:del w:id="19" w:author="Marcus, Michael" w:date="2023-04-06T13:45:00Z">
              <w:r w:rsidDel="00776DAB">
                <w:rPr>
                  <w:bCs/>
                </w:rPr>
                <w:delText>and whether the levels in the CEPT document are an acceptable basis.</w:delText>
              </w:r>
            </w:del>
            <w:ins w:id="20" w:author="Marcus, Michael" w:date="2023-04-06T13:45:00Z">
              <w:r>
                <w:rPr>
                  <w:bCs/>
                </w:rPr>
                <w:t xml:space="preserve">to clarify how other WPs propose to proceed on this unprecedented application </w:t>
              </w:r>
            </w:ins>
            <w:ins w:id="21" w:author="Marcus, Michael" w:date="2023-04-06T13:46:00Z">
              <w:r>
                <w:rPr>
                  <w:bCs/>
                </w:rPr>
                <w:t>of Res. 731 concepts.</w:t>
              </w:r>
            </w:ins>
            <w:r w:rsidRPr="00ED3793">
              <w:rPr>
                <w:bCs/>
              </w:rPr>
              <w:t xml:space="preserve"> </w:t>
            </w:r>
            <w:r>
              <w:rPr>
                <w:bCs/>
              </w:rPr>
              <w:t xml:space="preserve"> </w:t>
            </w:r>
          </w:p>
        </w:tc>
      </w:tr>
    </w:tbl>
    <w:p w14:paraId="6BA514F7" w14:textId="11694E63" w:rsidR="00C65BA1" w:rsidRDefault="00C65BA1"/>
    <w:p w14:paraId="4782625B" w14:textId="77777777" w:rsidR="00776DAB" w:rsidRDefault="00776DA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A732D8F" w14:textId="77777777" w:rsidTr="00876A8A">
        <w:trPr>
          <w:cantSplit/>
        </w:trPr>
        <w:tc>
          <w:tcPr>
            <w:tcW w:w="6487" w:type="dxa"/>
            <w:vAlign w:val="center"/>
          </w:tcPr>
          <w:p w14:paraId="4CE21403" w14:textId="2F5413A5" w:rsidR="009F6520" w:rsidRPr="00D8032B" w:rsidRDefault="009F6520" w:rsidP="009F6520">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826901B" w14:textId="1EC35252" w:rsidR="009F6520" w:rsidRDefault="00050244" w:rsidP="00050244">
            <w:pPr>
              <w:shd w:val="solid" w:color="FFFFFF" w:fill="FFFFFF"/>
              <w:spacing w:line="240" w:lineRule="atLeast"/>
            </w:pPr>
            <w:bookmarkStart w:id="22" w:name="ditulogo"/>
            <w:bookmarkEnd w:id="22"/>
            <w:r>
              <w:rPr>
                <w:noProof/>
                <w:lang w:eastAsia="en-GB"/>
              </w:rPr>
              <w:drawing>
                <wp:inline distT="0" distB="0" distL="0" distR="0" wp14:anchorId="4639E0AA" wp14:editId="356CC18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7F721F1" w14:textId="77777777" w:rsidTr="00876A8A">
        <w:trPr>
          <w:cantSplit/>
        </w:trPr>
        <w:tc>
          <w:tcPr>
            <w:tcW w:w="6487" w:type="dxa"/>
            <w:tcBorders>
              <w:bottom w:val="single" w:sz="12" w:space="0" w:color="auto"/>
            </w:tcBorders>
          </w:tcPr>
          <w:p w14:paraId="4FA780F1" w14:textId="77777777" w:rsidR="000069D4" w:rsidRPr="00163271" w:rsidRDefault="000069D4" w:rsidP="00A5173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680A8E04" w14:textId="77777777" w:rsidR="000069D4" w:rsidRPr="0051782D" w:rsidRDefault="000069D4" w:rsidP="00A5173C">
            <w:pPr>
              <w:shd w:val="solid" w:color="FFFFFF" w:fill="FFFFFF"/>
              <w:spacing w:after="48" w:line="240" w:lineRule="atLeast"/>
              <w:rPr>
                <w:sz w:val="22"/>
                <w:szCs w:val="22"/>
              </w:rPr>
            </w:pPr>
          </w:p>
        </w:tc>
      </w:tr>
      <w:tr w:rsidR="000069D4" w14:paraId="1729F4A6" w14:textId="77777777" w:rsidTr="00876A8A">
        <w:trPr>
          <w:cantSplit/>
        </w:trPr>
        <w:tc>
          <w:tcPr>
            <w:tcW w:w="6487" w:type="dxa"/>
            <w:tcBorders>
              <w:top w:val="single" w:sz="12" w:space="0" w:color="auto"/>
            </w:tcBorders>
          </w:tcPr>
          <w:p w14:paraId="5EDE095E" w14:textId="77777777" w:rsidR="000069D4" w:rsidRPr="0051782D" w:rsidRDefault="000069D4" w:rsidP="00A5173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71A4DDE" w14:textId="77777777" w:rsidR="000069D4" w:rsidRPr="00710D66" w:rsidRDefault="000069D4" w:rsidP="00A5173C">
            <w:pPr>
              <w:shd w:val="solid" w:color="FFFFFF" w:fill="FFFFFF"/>
              <w:spacing w:after="48" w:line="240" w:lineRule="atLeast"/>
            </w:pPr>
          </w:p>
        </w:tc>
      </w:tr>
      <w:tr w:rsidR="000069D4" w14:paraId="66C2AAC1" w14:textId="77777777" w:rsidTr="00876A8A">
        <w:trPr>
          <w:cantSplit/>
        </w:trPr>
        <w:tc>
          <w:tcPr>
            <w:tcW w:w="6487" w:type="dxa"/>
            <w:vMerge w:val="restart"/>
          </w:tcPr>
          <w:p w14:paraId="297434FE" w14:textId="570691FF" w:rsidR="003B034E" w:rsidRDefault="003B034E" w:rsidP="005E1C23">
            <w:pPr>
              <w:shd w:val="solid" w:color="FFFFFF" w:fill="FFFFFF"/>
              <w:spacing w:after="240"/>
              <w:ind w:left="1134" w:hanging="1134"/>
              <w:rPr>
                <w:rFonts w:ascii="Verdana" w:hAnsi="Verdana"/>
                <w:sz w:val="20"/>
              </w:rPr>
            </w:pPr>
            <w:bookmarkStart w:id="23" w:name="recibido"/>
            <w:bookmarkStart w:id="24" w:name="dnum" w:colFirst="1" w:colLast="1"/>
            <w:bookmarkEnd w:id="23"/>
            <w:r>
              <w:rPr>
                <w:rFonts w:ascii="Verdana" w:hAnsi="Verdana"/>
                <w:sz w:val="20"/>
              </w:rPr>
              <w:t>Received:</w:t>
            </w:r>
            <w:r>
              <w:rPr>
                <w:rFonts w:ascii="Verdana" w:hAnsi="Verdana"/>
                <w:sz w:val="20"/>
              </w:rPr>
              <w:tab/>
              <w:t>202</w:t>
            </w:r>
            <w:ins w:id="25" w:author="Marcus, Michael" w:date="2023-04-06T14:31:00Z">
              <w:r w:rsidR="00B33352">
                <w:rPr>
                  <w:rFonts w:ascii="Verdana" w:hAnsi="Verdana"/>
                  <w:sz w:val="20"/>
                </w:rPr>
                <w:t>3</w:t>
              </w:r>
            </w:ins>
          </w:p>
          <w:p w14:paraId="60DEF1B3" w14:textId="6A0430FE" w:rsidR="005E1C23" w:rsidRPr="003B034E" w:rsidRDefault="005E1C23" w:rsidP="005E1C23">
            <w:pPr>
              <w:shd w:val="solid" w:color="FFFFFF" w:fill="FFFFFF"/>
              <w:spacing w:after="240"/>
              <w:ind w:left="1134" w:hanging="1134"/>
              <w:rPr>
                <w:rFonts w:ascii="Verdana" w:hAnsi="Verdana"/>
                <w:sz w:val="20"/>
                <w:lang w:val="fr-FR"/>
              </w:rPr>
            </w:pPr>
            <w:proofErr w:type="gramStart"/>
            <w:r w:rsidRPr="003B034E">
              <w:rPr>
                <w:rFonts w:ascii="Verdana" w:hAnsi="Verdana"/>
                <w:sz w:val="20"/>
                <w:lang w:val="fr-FR"/>
              </w:rPr>
              <w:t>Source:</w:t>
            </w:r>
            <w:proofErr w:type="gramEnd"/>
            <w:r w:rsidRPr="003B034E">
              <w:rPr>
                <w:rFonts w:ascii="Verdana" w:hAnsi="Verdana"/>
                <w:sz w:val="20"/>
                <w:lang w:val="fr-FR"/>
              </w:rPr>
              <w:tab/>
            </w:r>
          </w:p>
          <w:p w14:paraId="3F9B4438" w14:textId="7E8DA4F4" w:rsidR="00050244" w:rsidRPr="00710CBD" w:rsidRDefault="005E1C23" w:rsidP="005E1C23">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Recommendation ITU-R </w:t>
            </w:r>
            <w:proofErr w:type="gramStart"/>
            <w:r w:rsidRPr="00710CBD">
              <w:rPr>
                <w:rFonts w:ascii="Verdana" w:hAnsi="Verdana"/>
                <w:sz w:val="20"/>
              </w:rPr>
              <w:t>M.[</w:t>
            </w:r>
            <w:proofErr w:type="gramEnd"/>
            <w:r w:rsidR="005E42B6">
              <w:rPr>
                <w:rFonts w:ascii="Verdana" w:hAnsi="Verdana"/>
                <w:sz w:val="20"/>
              </w:rPr>
              <w:t>THZ_SPEC</w:t>
            </w:r>
            <w:r w:rsidRPr="00710CBD">
              <w:rPr>
                <w:rFonts w:ascii="Verdana" w:hAnsi="Verdana"/>
                <w:sz w:val="20"/>
              </w:rPr>
              <w:t>]</w:t>
            </w:r>
          </w:p>
        </w:tc>
        <w:tc>
          <w:tcPr>
            <w:tcW w:w="3402" w:type="dxa"/>
          </w:tcPr>
          <w:p w14:paraId="4294EFDC" w14:textId="7B3B0E41" w:rsidR="000069D4" w:rsidRPr="00050244" w:rsidRDefault="00050244" w:rsidP="00A5173C">
            <w:pPr>
              <w:shd w:val="solid" w:color="FFFFFF" w:fill="FFFFFF"/>
              <w:spacing w:line="240" w:lineRule="atLeast"/>
              <w:rPr>
                <w:rFonts w:ascii="Verdana" w:hAnsi="Verdana"/>
                <w:sz w:val="20"/>
                <w:lang w:eastAsia="zh-CN"/>
              </w:rPr>
            </w:pPr>
            <w:r>
              <w:rPr>
                <w:rFonts w:ascii="Verdana" w:hAnsi="Verdana"/>
                <w:b/>
                <w:sz w:val="20"/>
                <w:lang w:eastAsia="zh-CN"/>
              </w:rPr>
              <w:t>Document 5B/</w:t>
            </w:r>
            <w:r w:rsidR="00C65BA1" w:rsidRPr="00C65BA1">
              <w:rPr>
                <w:rFonts w:ascii="Verdana" w:hAnsi="Verdana"/>
                <w:b/>
                <w:sz w:val="20"/>
                <w:highlight w:val="yellow"/>
                <w:lang w:eastAsia="zh-CN"/>
              </w:rPr>
              <w:t>XXX</w:t>
            </w:r>
          </w:p>
        </w:tc>
      </w:tr>
      <w:tr w:rsidR="000069D4" w14:paraId="6144DBA1" w14:textId="77777777" w:rsidTr="00876A8A">
        <w:trPr>
          <w:cantSplit/>
        </w:trPr>
        <w:tc>
          <w:tcPr>
            <w:tcW w:w="6487" w:type="dxa"/>
            <w:vMerge/>
          </w:tcPr>
          <w:p w14:paraId="551D942A" w14:textId="77777777" w:rsidR="000069D4" w:rsidRDefault="000069D4" w:rsidP="00A5173C">
            <w:pPr>
              <w:spacing w:before="60"/>
              <w:jc w:val="center"/>
              <w:rPr>
                <w:b/>
                <w:smallCaps/>
                <w:sz w:val="32"/>
                <w:lang w:eastAsia="zh-CN"/>
              </w:rPr>
            </w:pPr>
            <w:bookmarkStart w:id="26" w:name="ddate" w:colFirst="1" w:colLast="1"/>
            <w:bookmarkEnd w:id="24"/>
          </w:p>
        </w:tc>
        <w:tc>
          <w:tcPr>
            <w:tcW w:w="3402" w:type="dxa"/>
          </w:tcPr>
          <w:p w14:paraId="6AC9F83B" w14:textId="3BF02B41" w:rsidR="000069D4" w:rsidRPr="00050244" w:rsidRDefault="005E42B6" w:rsidP="00A5173C">
            <w:pPr>
              <w:shd w:val="solid" w:color="FFFFFF" w:fill="FFFFFF"/>
              <w:spacing w:line="240" w:lineRule="atLeast"/>
              <w:rPr>
                <w:rFonts w:ascii="Verdana" w:hAnsi="Verdana"/>
                <w:sz w:val="20"/>
                <w:lang w:eastAsia="zh-CN"/>
              </w:rPr>
            </w:pPr>
            <w:r>
              <w:rPr>
                <w:rFonts w:ascii="Verdana" w:hAnsi="Verdana"/>
                <w:b/>
                <w:sz w:val="20"/>
                <w:lang w:eastAsia="zh-CN"/>
              </w:rPr>
              <w:t xml:space="preserve">______ </w:t>
            </w:r>
            <w:r w:rsidR="00050244">
              <w:rPr>
                <w:rFonts w:ascii="Verdana" w:hAnsi="Verdana"/>
                <w:b/>
                <w:sz w:val="20"/>
                <w:lang w:eastAsia="zh-CN"/>
              </w:rPr>
              <w:t>202</w:t>
            </w:r>
            <w:r>
              <w:rPr>
                <w:rFonts w:ascii="Verdana" w:hAnsi="Verdana"/>
                <w:b/>
                <w:sz w:val="20"/>
                <w:lang w:eastAsia="zh-CN"/>
              </w:rPr>
              <w:t>3</w:t>
            </w:r>
          </w:p>
        </w:tc>
      </w:tr>
      <w:tr w:rsidR="000069D4" w14:paraId="4E7E9BA5" w14:textId="77777777" w:rsidTr="00876A8A">
        <w:trPr>
          <w:cantSplit/>
        </w:trPr>
        <w:tc>
          <w:tcPr>
            <w:tcW w:w="6487" w:type="dxa"/>
            <w:vMerge/>
          </w:tcPr>
          <w:p w14:paraId="29AA946B" w14:textId="77777777" w:rsidR="000069D4" w:rsidRDefault="000069D4" w:rsidP="00A5173C">
            <w:pPr>
              <w:spacing w:before="60"/>
              <w:jc w:val="center"/>
              <w:rPr>
                <w:b/>
                <w:smallCaps/>
                <w:sz w:val="32"/>
                <w:lang w:eastAsia="zh-CN"/>
              </w:rPr>
            </w:pPr>
            <w:bookmarkStart w:id="27" w:name="dorlang" w:colFirst="1" w:colLast="1"/>
            <w:bookmarkEnd w:id="26"/>
          </w:p>
        </w:tc>
        <w:tc>
          <w:tcPr>
            <w:tcW w:w="3402" w:type="dxa"/>
          </w:tcPr>
          <w:p w14:paraId="100C9A0D" w14:textId="66298B4D" w:rsidR="000069D4" w:rsidRPr="00050244" w:rsidRDefault="00050244" w:rsidP="00A5173C">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1338EC" w:rsidRPr="001338EC" w14:paraId="2B5D68DD" w14:textId="77777777" w:rsidTr="00DC327A">
        <w:trPr>
          <w:cantSplit/>
        </w:trPr>
        <w:tc>
          <w:tcPr>
            <w:tcW w:w="9889" w:type="dxa"/>
            <w:gridSpan w:val="2"/>
          </w:tcPr>
          <w:p w14:paraId="66FA4CB3" w14:textId="77777777" w:rsidR="001338EC" w:rsidRPr="001338EC" w:rsidRDefault="001338EC" w:rsidP="001338EC">
            <w:pPr>
              <w:spacing w:before="840"/>
              <w:jc w:val="center"/>
              <w:rPr>
                <w:b/>
                <w:sz w:val="28"/>
                <w:lang w:eastAsia="zh-CN"/>
              </w:rPr>
            </w:pPr>
            <w:bookmarkStart w:id="28" w:name="dsource" w:colFirst="0" w:colLast="0"/>
            <w:bookmarkEnd w:id="27"/>
            <w:r w:rsidRPr="001338EC">
              <w:rPr>
                <w:rFonts w:eastAsia="MS Mincho"/>
                <w:b/>
                <w:sz w:val="28"/>
              </w:rPr>
              <w:t>United Sates of America</w:t>
            </w:r>
          </w:p>
        </w:tc>
      </w:tr>
      <w:tr w:rsidR="001338EC" w:rsidRPr="001338EC" w14:paraId="63F3487D" w14:textId="77777777" w:rsidTr="00DC327A">
        <w:trPr>
          <w:cantSplit/>
        </w:trPr>
        <w:tc>
          <w:tcPr>
            <w:tcW w:w="9889" w:type="dxa"/>
            <w:gridSpan w:val="2"/>
          </w:tcPr>
          <w:p w14:paraId="398CA719" w14:textId="71B9D709" w:rsidR="001338EC" w:rsidRPr="001338EC" w:rsidRDefault="001338EC" w:rsidP="001338EC">
            <w:pPr>
              <w:tabs>
                <w:tab w:val="left" w:pos="567"/>
                <w:tab w:val="left" w:pos="1701"/>
                <w:tab w:val="left" w:pos="2835"/>
              </w:tabs>
              <w:spacing w:before="240"/>
              <w:jc w:val="center"/>
              <w:rPr>
                <w:caps/>
                <w:sz w:val="28"/>
                <w:lang w:eastAsia="zh-CN"/>
              </w:rPr>
            </w:pPr>
            <w:r w:rsidRPr="001338EC">
              <w:rPr>
                <w:rFonts w:eastAsia="MS Mincho"/>
                <w:caps/>
                <w:sz w:val="28"/>
              </w:rPr>
              <w:t xml:space="preserve">Working document towards a preliminary draft new Recommendation Itu-r </w:t>
            </w:r>
            <w:proofErr w:type="gramStart"/>
            <w:r w:rsidRPr="001338EC">
              <w:rPr>
                <w:rFonts w:eastAsia="MS Mincho"/>
                <w:caps/>
                <w:sz w:val="28"/>
              </w:rPr>
              <w:t>m.[</w:t>
            </w:r>
            <w:proofErr w:type="gramEnd"/>
            <w:r w:rsidR="005E42B6" w:rsidRPr="005E42B6">
              <w:rPr>
                <w:rFonts w:eastAsia="MS Mincho"/>
                <w:caps/>
                <w:sz w:val="28"/>
              </w:rPr>
              <w:t>THZ_SPEC</w:t>
            </w:r>
            <w:r w:rsidRPr="001338EC">
              <w:rPr>
                <w:rFonts w:eastAsia="MS Mincho"/>
                <w:caps/>
                <w:sz w:val="28"/>
              </w:rPr>
              <w:t>]</w:t>
            </w:r>
          </w:p>
        </w:tc>
      </w:tr>
      <w:tr w:rsidR="001338EC" w:rsidRPr="001338EC" w14:paraId="78D5587F" w14:textId="77777777" w:rsidTr="00DC327A">
        <w:trPr>
          <w:cantSplit/>
        </w:trPr>
        <w:tc>
          <w:tcPr>
            <w:tcW w:w="9889" w:type="dxa"/>
            <w:gridSpan w:val="2"/>
          </w:tcPr>
          <w:p w14:paraId="0730DE85" w14:textId="16D2D770" w:rsidR="001338EC" w:rsidRPr="001338EC" w:rsidRDefault="001338EC" w:rsidP="001338EC">
            <w:pPr>
              <w:spacing w:before="240"/>
              <w:jc w:val="center"/>
              <w:rPr>
                <w:b/>
                <w:sz w:val="28"/>
                <w:lang w:eastAsia="zh-CN"/>
              </w:rPr>
            </w:pPr>
            <w:r w:rsidRPr="001338EC">
              <w:rPr>
                <w:rFonts w:eastAsia="MS Mincho"/>
                <w:b/>
                <w:sz w:val="28"/>
              </w:rPr>
              <w:t xml:space="preserve">Characteristics and </w:t>
            </w:r>
            <w:r w:rsidR="005E42B6">
              <w:rPr>
                <w:rFonts w:eastAsia="MS Mincho"/>
                <w:b/>
                <w:sz w:val="28"/>
              </w:rPr>
              <w:t>Sharing</w:t>
            </w:r>
            <w:r w:rsidRPr="001338EC">
              <w:rPr>
                <w:rFonts w:eastAsia="MS Mincho"/>
                <w:b/>
                <w:sz w:val="28"/>
              </w:rPr>
              <w:t xml:space="preserve"> Criteria of Terrestrial </w:t>
            </w:r>
            <w:r w:rsidR="005E42B6">
              <w:rPr>
                <w:rFonts w:eastAsia="MS Mincho"/>
                <w:b/>
                <w:sz w:val="28"/>
              </w:rPr>
              <w:t>Terahertz Spectro</w:t>
            </w:r>
            <w:r w:rsidR="002632A8">
              <w:rPr>
                <w:rFonts w:eastAsia="MS Mincho"/>
                <w:b/>
                <w:sz w:val="28"/>
              </w:rPr>
              <w:t>s</w:t>
            </w:r>
            <w:r w:rsidR="005E42B6">
              <w:rPr>
                <w:rFonts w:eastAsia="MS Mincho"/>
                <w:b/>
                <w:sz w:val="28"/>
              </w:rPr>
              <w:t>copy/</w:t>
            </w:r>
            <w:r w:rsidR="005E42B6">
              <w:t xml:space="preserve"> </w:t>
            </w:r>
            <w:r w:rsidR="005E42B6" w:rsidRPr="005E42B6">
              <w:rPr>
                <w:rFonts w:eastAsia="MS Mincho"/>
                <w:b/>
                <w:sz w:val="28"/>
              </w:rPr>
              <w:t xml:space="preserve">Radiodetermination </w:t>
            </w:r>
            <w:r w:rsidR="005E42B6">
              <w:rPr>
                <w:rFonts w:eastAsia="MS Mincho"/>
                <w:b/>
                <w:sz w:val="28"/>
              </w:rPr>
              <w:t>S</w:t>
            </w:r>
            <w:r w:rsidR="005E42B6" w:rsidRPr="005E42B6">
              <w:rPr>
                <w:rFonts w:eastAsia="MS Mincho"/>
                <w:b/>
                <w:sz w:val="28"/>
              </w:rPr>
              <w:t xml:space="preserve">ystems for </w:t>
            </w:r>
            <w:r w:rsidR="005E42B6">
              <w:rPr>
                <w:rFonts w:eastAsia="MS Mincho"/>
                <w:b/>
                <w:sz w:val="28"/>
              </w:rPr>
              <w:t>I</w:t>
            </w:r>
            <w:r w:rsidR="005E42B6" w:rsidRPr="005E42B6">
              <w:rPr>
                <w:rFonts w:eastAsia="MS Mincho"/>
                <w:b/>
                <w:sz w:val="28"/>
              </w:rPr>
              <w:t xml:space="preserve">ndustry </w:t>
            </w:r>
            <w:r w:rsidR="005E42B6">
              <w:rPr>
                <w:rFonts w:eastAsia="MS Mincho"/>
                <w:b/>
                <w:sz w:val="28"/>
              </w:rPr>
              <w:t>A</w:t>
            </w:r>
            <w:r w:rsidR="005E42B6" w:rsidRPr="005E42B6">
              <w:rPr>
                <w:rFonts w:eastAsia="MS Mincho"/>
                <w:b/>
                <w:sz w:val="28"/>
              </w:rPr>
              <w:t xml:space="preserve">utomation in </w:t>
            </w:r>
            <w:r w:rsidR="005E42B6">
              <w:rPr>
                <w:rFonts w:eastAsia="MS Mincho"/>
                <w:b/>
                <w:sz w:val="28"/>
              </w:rPr>
              <w:t>S</w:t>
            </w:r>
            <w:r w:rsidR="005E42B6" w:rsidRPr="005E42B6">
              <w:rPr>
                <w:rFonts w:eastAsia="MS Mincho"/>
                <w:b/>
                <w:sz w:val="28"/>
              </w:rPr>
              <w:t xml:space="preserve">hielded </w:t>
            </w:r>
            <w:r w:rsidR="005E42B6">
              <w:rPr>
                <w:rFonts w:eastAsia="MS Mincho"/>
                <w:b/>
                <w:sz w:val="28"/>
              </w:rPr>
              <w:t>E</w:t>
            </w:r>
            <w:r w:rsidR="005E42B6" w:rsidRPr="005E42B6">
              <w:rPr>
                <w:rFonts w:eastAsia="MS Mincho"/>
                <w:b/>
                <w:sz w:val="28"/>
              </w:rPr>
              <w:t>nvironments (RDI-S)</w:t>
            </w:r>
            <w:r w:rsidR="005E42B6">
              <w:rPr>
                <w:rFonts w:eastAsia="MS Mincho"/>
                <w:b/>
                <w:sz w:val="28"/>
              </w:rPr>
              <w:t xml:space="preserve"> in the band 71-275 GHz</w:t>
            </w:r>
            <w:r w:rsidRPr="001338EC">
              <w:rPr>
                <w:rFonts w:eastAsia="MS Mincho"/>
                <w:b/>
                <w:sz w:val="28"/>
              </w:rPr>
              <w:br/>
            </w:r>
          </w:p>
        </w:tc>
      </w:tr>
    </w:tbl>
    <w:p w14:paraId="2BB10B94" w14:textId="77777777" w:rsidR="001338EC" w:rsidRPr="001338EC" w:rsidRDefault="001338EC" w:rsidP="001338EC">
      <w:pPr>
        <w:keepNext/>
        <w:keepLines/>
        <w:spacing w:before="160"/>
        <w:rPr>
          <w:rFonts w:ascii="Times New Roman Bold" w:eastAsia="SimSun" w:hAnsi="Times New Roman Bold" w:cs="Times New Roman Bold"/>
          <w:b/>
          <w:lang w:eastAsia="zh-CN"/>
        </w:rPr>
      </w:pPr>
      <w:r w:rsidRPr="001338EC">
        <w:rPr>
          <w:rFonts w:ascii="Times New Roman Bold" w:eastAsia="SimSun" w:hAnsi="Times New Roman Bold" w:cs="Times New Roman Bold"/>
          <w:b/>
          <w:lang w:eastAsia="zh-CN"/>
        </w:rPr>
        <w:t>Introduction</w:t>
      </w:r>
    </w:p>
    <w:p w14:paraId="421607F4" w14:textId="5D18F1A9" w:rsidR="001338EC" w:rsidRPr="002632A8" w:rsidRDefault="002632A8" w:rsidP="001338EC">
      <w:pPr>
        <w:spacing w:before="160"/>
      </w:pPr>
      <w:r>
        <w:t xml:space="preserve">There is growing interest in a </w:t>
      </w:r>
      <w:proofErr w:type="gramStart"/>
      <w:r>
        <w:t>noncommunications  EHF</w:t>
      </w:r>
      <w:proofErr w:type="gramEnd"/>
      <w:r>
        <w:t xml:space="preserve"> technology called alternatively “</w:t>
      </w:r>
      <w:r w:rsidRPr="002632A8">
        <w:t>Terahertz Spectroscopy</w:t>
      </w:r>
      <w:r>
        <w:t>” or</w:t>
      </w:r>
      <w:r w:rsidRPr="002632A8">
        <w:t xml:space="preserve"> </w:t>
      </w:r>
      <w:r>
        <w:t>“</w:t>
      </w:r>
      <w:r w:rsidRPr="002632A8">
        <w:t>Radiodetermination Systems for Industry Automation in Shielded Environments (RDI-S)</w:t>
      </w:r>
      <w:r>
        <w:t>” that fits the definition of a radiodetermination service and is generally used indoors.  While many designs for this technology conflict with</w:t>
      </w:r>
      <w:ins w:id="29" w:author="Marcus, Michael" w:date="2023-04-06T14:33:00Z">
        <w:r w:rsidR="00B33352">
          <w:t xml:space="preserve"> the “(a)</w:t>
        </w:r>
        <w:proofErr w:type="spellStart"/>
        <w:r w:rsidR="00B33352" w:rsidRPr="00B33352">
          <w:t>ll</w:t>
        </w:r>
        <w:proofErr w:type="spellEnd"/>
        <w:r w:rsidR="00B33352" w:rsidRPr="00B33352">
          <w:t xml:space="preserve"> emissions are prohibited</w:t>
        </w:r>
        <w:r w:rsidR="00B33352">
          <w:t xml:space="preserve">” provision </w:t>
        </w:r>
        <w:proofErr w:type="gramStart"/>
        <w:r w:rsidR="00B33352">
          <w:t xml:space="preserve">of </w:t>
        </w:r>
      </w:ins>
      <w:r>
        <w:t xml:space="preserve"> </w:t>
      </w:r>
      <w:r>
        <w:rPr>
          <w:b/>
          <w:bCs/>
        </w:rPr>
        <w:t>5.340</w:t>
      </w:r>
      <w:proofErr w:type="gramEnd"/>
      <w:r>
        <w:rPr>
          <w:b/>
          <w:bCs/>
        </w:rPr>
        <w:t xml:space="preserve">, </w:t>
      </w:r>
      <w:del w:id="30" w:author="Marcus, Michael" w:date="2023-04-06T14:32:00Z">
        <w:r w:rsidDel="00B33352">
          <w:rPr>
            <w:b/>
            <w:bCs/>
          </w:rPr>
          <w:delText xml:space="preserve"> </w:delText>
        </w:r>
      </w:del>
      <w:r w:rsidRPr="002632A8">
        <w:t>the sharing guidel</w:t>
      </w:r>
      <w:r>
        <w:t>ines</w:t>
      </w:r>
      <w:r w:rsidRPr="002632A8">
        <w:t xml:space="preserve"> and procedures </w:t>
      </w:r>
      <w:r>
        <w:t xml:space="preserve">of Resolution </w:t>
      </w:r>
      <w:r w:rsidRPr="00F90D69">
        <w:rPr>
          <w:b/>
          <w:bCs/>
        </w:rPr>
        <w:t>731</w:t>
      </w:r>
      <w:r>
        <w:t xml:space="preserve"> (Rev.WRC-19) may be applicable if limits can be determined that protect vital passive services</w:t>
      </w:r>
      <w:ins w:id="31" w:author="Marcus, Michael" w:date="2023-04-06T14:33:00Z">
        <w:r w:rsidR="00B33352">
          <w:t xml:space="preserve"> from har</w:t>
        </w:r>
      </w:ins>
      <w:ins w:id="32" w:author="Marcus, Michael" w:date="2023-04-06T14:34:00Z">
        <w:r w:rsidR="00B33352">
          <w:t xml:space="preserve">mful </w:t>
        </w:r>
        <w:proofErr w:type="spellStart"/>
        <w:r w:rsidR="00B33352">
          <w:t>inerference</w:t>
        </w:r>
      </w:ins>
      <w:proofErr w:type="spellEnd"/>
      <w:r>
        <w:t xml:space="preserve">. This document proposes characteristics for this use and a sharing approach that could be used to determine if it meets the requirements of Res. </w:t>
      </w:r>
      <w:r>
        <w:rPr>
          <w:b/>
          <w:bCs/>
        </w:rPr>
        <w:t>731</w:t>
      </w:r>
      <w:r>
        <w:t>.</w:t>
      </w:r>
    </w:p>
    <w:p w14:paraId="623BF7A7" w14:textId="77777777" w:rsidR="001338EC" w:rsidRPr="001338EC" w:rsidRDefault="001338EC" w:rsidP="001338EC">
      <w:pPr>
        <w:keepNext/>
        <w:keepLines/>
        <w:spacing w:before="160"/>
        <w:rPr>
          <w:rFonts w:ascii="Times New Roman Bold" w:hAnsi="Times New Roman Bold" w:cs="Times New Roman Bold"/>
          <w:b/>
        </w:rPr>
      </w:pPr>
      <w:r w:rsidRPr="001338EC">
        <w:rPr>
          <w:rFonts w:ascii="Times New Roman Bold" w:hAnsi="Times New Roman Bold" w:cs="Times New Roman Bold"/>
          <w:b/>
        </w:rPr>
        <w:t>Proposal</w:t>
      </w:r>
    </w:p>
    <w:p w14:paraId="00AFADE6" w14:textId="364872B9" w:rsidR="00776DAB" w:rsidRPr="00B33352" w:rsidDel="00776DAB" w:rsidRDefault="001338EC" w:rsidP="00776DAB">
      <w:pPr>
        <w:rPr>
          <w:rFonts w:asciiTheme="majorBidi" w:hAnsiTheme="majorBidi" w:cstheme="majorBidi"/>
          <w:bCs/>
          <w:lang w:eastAsia="zh-CN"/>
        </w:rPr>
      </w:pPr>
      <w:r w:rsidRPr="001338EC">
        <w:t xml:space="preserve">The United States of America proposes </w:t>
      </w:r>
      <w:r w:rsidR="002632A8">
        <w:t>to begin developing a Preliminary Draft New Recommendations on this Topic and to send a Liaison Statement to WP1A, WP5C, WP5D, WP7C and WP7D</w:t>
      </w:r>
      <w:r w:rsidR="00645310">
        <w:t xml:space="preserve"> in order to develop a common understanding on how to proceed in addressing the </w:t>
      </w:r>
      <w:r w:rsidR="00645310">
        <w:rPr>
          <w:b/>
          <w:bCs/>
        </w:rPr>
        <w:t>731</w:t>
      </w:r>
      <w:r w:rsidR="00645310">
        <w:t xml:space="preserve"> issues related to this technology</w:t>
      </w:r>
      <w:r w:rsidR="00776DAB">
        <w:t xml:space="preserve"> </w:t>
      </w:r>
      <w:r w:rsidR="00776DAB" w:rsidRPr="00B33352">
        <w:rPr>
          <w:rFonts w:asciiTheme="majorBidi" w:hAnsiTheme="majorBidi" w:cstheme="majorBidi"/>
        </w:rPr>
        <w:t xml:space="preserve">which have not been addressed since the </w:t>
      </w:r>
      <w:r w:rsidR="00776DAB" w:rsidRPr="00B33352">
        <w:rPr>
          <w:rFonts w:asciiTheme="majorBidi" w:hAnsiTheme="majorBidi" w:cstheme="majorBidi"/>
          <w:bCs/>
          <w:lang w:eastAsia="zh-CN"/>
        </w:rPr>
        <w:t>20 November 2020</w:t>
      </w:r>
      <w:r w:rsidR="00776DAB" w:rsidRPr="00B33352">
        <w:rPr>
          <w:rFonts w:asciiTheme="majorBidi" w:hAnsiTheme="majorBidi" w:cstheme="majorBidi"/>
          <w:bCs/>
          <w:lang w:eastAsia="zh-CN"/>
        </w:rPr>
        <w:t xml:space="preserve"> letter from the Chairmen of Study Groups 1,5 and 7 on </w:t>
      </w:r>
      <w:r w:rsidR="00776DAB" w:rsidRPr="00B33352">
        <w:rPr>
          <w:rFonts w:asciiTheme="majorBidi" w:hAnsiTheme="majorBidi" w:cstheme="majorBidi"/>
          <w:bCs/>
          <w:lang w:eastAsia="zh-CN"/>
        </w:rPr>
        <w:t>Consideration of sharing and adjacent-band compatibility between passive and active services above 71 GHz</w:t>
      </w:r>
      <w:r w:rsidR="00776DAB">
        <w:rPr>
          <w:rFonts w:asciiTheme="majorBidi" w:hAnsiTheme="majorBidi" w:cstheme="majorBidi"/>
          <w:bCs/>
          <w:lang w:eastAsia="zh-CN"/>
        </w:rPr>
        <w:t>.</w:t>
      </w:r>
    </w:p>
    <w:tbl>
      <w:tblPr>
        <w:tblpPr w:leftFromText="180" w:rightFromText="180" w:horzAnchor="margin" w:tblpY="-687"/>
        <w:tblW w:w="9889" w:type="dxa"/>
        <w:tblLayout w:type="fixed"/>
        <w:tblLook w:val="0000" w:firstRow="0" w:lastRow="0" w:firstColumn="0" w:lastColumn="0" w:noHBand="0" w:noVBand="0"/>
      </w:tblPr>
      <w:tblGrid>
        <w:gridCol w:w="9889"/>
      </w:tblGrid>
      <w:tr w:rsidR="00776DAB" w:rsidRPr="00B33352" w14:paraId="495A6E2D" w14:textId="77777777" w:rsidTr="00922FBB">
        <w:trPr>
          <w:cantSplit/>
        </w:trPr>
        <w:tc>
          <w:tcPr>
            <w:tcW w:w="9889" w:type="dxa"/>
          </w:tcPr>
          <w:p w14:paraId="6EAEF784" w14:textId="02FFC0EF" w:rsidR="00776DAB" w:rsidRPr="00714EF2" w:rsidRDefault="00776DAB" w:rsidP="00922FBB">
            <w:pPr>
              <w:pStyle w:val="Source"/>
              <w:rPr>
                <w:rFonts w:asciiTheme="majorBidi" w:hAnsiTheme="majorBidi" w:cstheme="majorBidi"/>
                <w:sz w:val="24"/>
                <w:lang w:eastAsia="zh-CN"/>
              </w:rPr>
            </w:pPr>
          </w:p>
        </w:tc>
      </w:tr>
    </w:tbl>
    <w:p w14:paraId="46E31847" w14:textId="1865C3BB" w:rsidR="001338EC" w:rsidRPr="00B33352" w:rsidRDefault="001338EC" w:rsidP="002632A8">
      <w:pPr>
        <w:rPr>
          <w:rFonts w:asciiTheme="majorBidi" w:hAnsiTheme="majorBidi" w:cstheme="majorBidi"/>
        </w:rPr>
      </w:pPr>
    </w:p>
    <w:p w14:paraId="112734E3" w14:textId="29E6AE86" w:rsidR="001338EC" w:rsidRPr="001338EC" w:rsidRDefault="001338EC" w:rsidP="001338EC">
      <w:r w:rsidRPr="001338EC">
        <w:rPr>
          <w:b/>
          <w:bCs/>
        </w:rPr>
        <w:t>Attachment</w:t>
      </w:r>
      <w:r w:rsidRPr="001338EC">
        <w:t>:</w:t>
      </w:r>
      <w:r w:rsidRPr="001338EC">
        <w:tab/>
      </w:r>
      <w:r w:rsidR="00645310">
        <w:t>2</w:t>
      </w:r>
    </w:p>
    <w:p w14:paraId="7C654477" w14:textId="77777777" w:rsidR="001338EC" w:rsidRDefault="001338EC">
      <w:pPr>
        <w:rPr>
          <w:b/>
        </w:rPr>
      </w:pPr>
    </w:p>
    <w:p w14:paraId="2EEDCBC6" w14:textId="77777777" w:rsidR="001338EC" w:rsidRDefault="001338EC">
      <w:pPr>
        <w:rPr>
          <w:b/>
        </w:rPr>
      </w:pPr>
    </w:p>
    <w:p w14:paraId="0E642D26" w14:textId="77777777" w:rsidR="001338EC" w:rsidRDefault="001338EC">
      <w:pPr>
        <w:rPr>
          <w:b/>
        </w:rPr>
      </w:pPr>
    </w:p>
    <w:p w14:paraId="48FCF3DB" w14:textId="77777777" w:rsidR="001338EC" w:rsidRDefault="001338EC">
      <w:pPr>
        <w:rPr>
          <w:b/>
        </w:rPr>
      </w:pPr>
    </w:p>
    <w:p w14:paraId="062B22BB" w14:textId="77777777" w:rsidR="001338EC" w:rsidRDefault="001338EC">
      <w:pPr>
        <w:rPr>
          <w:b/>
        </w:rPr>
      </w:pPr>
    </w:p>
    <w:p w14:paraId="7B38539E" w14:textId="77777777" w:rsidR="001338EC" w:rsidRDefault="001338EC">
      <w:pPr>
        <w:rPr>
          <w:b/>
        </w:rPr>
      </w:pPr>
    </w:p>
    <w:p w14:paraId="0FF0D85F" w14:textId="77777777" w:rsidR="001338EC" w:rsidRDefault="001338EC">
      <w:pPr>
        <w:rPr>
          <w:b/>
        </w:rPr>
      </w:pPr>
    </w:p>
    <w:p w14:paraId="3519ACEA" w14:textId="77777777" w:rsidR="005E42B6" w:rsidRDefault="00625898">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04736" w:rsidRPr="00D8032B" w14:paraId="2824395D" w14:textId="77777777" w:rsidTr="00956AA8">
        <w:trPr>
          <w:gridAfter w:val="1"/>
          <w:wAfter w:w="3402" w:type="dxa"/>
          <w:cantSplit/>
        </w:trPr>
        <w:tc>
          <w:tcPr>
            <w:tcW w:w="6487" w:type="dxa"/>
            <w:vAlign w:val="center"/>
          </w:tcPr>
          <w:p w14:paraId="28A0492E" w14:textId="77777777" w:rsidR="00D04736" w:rsidRPr="00D8032B" w:rsidRDefault="00D04736" w:rsidP="00956AA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r>
      <w:tr w:rsidR="00D04736" w:rsidRPr="00163271" w14:paraId="31F76E74" w14:textId="77777777" w:rsidTr="00956AA8">
        <w:trPr>
          <w:gridAfter w:val="1"/>
          <w:wAfter w:w="3402" w:type="dxa"/>
          <w:cantSplit/>
        </w:trPr>
        <w:tc>
          <w:tcPr>
            <w:tcW w:w="6487" w:type="dxa"/>
            <w:tcBorders>
              <w:bottom w:val="single" w:sz="12" w:space="0" w:color="auto"/>
            </w:tcBorders>
          </w:tcPr>
          <w:p w14:paraId="10B95B7C" w14:textId="77777777" w:rsidR="00D04736" w:rsidRPr="00163271" w:rsidRDefault="00D04736" w:rsidP="00956AA8">
            <w:pPr>
              <w:shd w:val="solid" w:color="FFFFFF" w:fill="FFFFFF"/>
              <w:spacing w:after="48"/>
              <w:rPr>
                <w:rFonts w:ascii="Verdana" w:hAnsi="Verdana" w:cs="Times New Roman Bold"/>
                <w:b/>
                <w:sz w:val="22"/>
                <w:szCs w:val="22"/>
              </w:rPr>
            </w:pPr>
          </w:p>
        </w:tc>
      </w:tr>
      <w:tr w:rsidR="00D04736" w:rsidRPr="0051782D" w14:paraId="67CAC5A0" w14:textId="77777777" w:rsidTr="00956AA8">
        <w:trPr>
          <w:gridAfter w:val="1"/>
          <w:wAfter w:w="3402" w:type="dxa"/>
          <w:cantSplit/>
        </w:trPr>
        <w:tc>
          <w:tcPr>
            <w:tcW w:w="6487" w:type="dxa"/>
            <w:tcBorders>
              <w:top w:val="single" w:sz="12" w:space="0" w:color="auto"/>
            </w:tcBorders>
          </w:tcPr>
          <w:p w14:paraId="7C5519C6" w14:textId="77777777" w:rsidR="00D04736" w:rsidRPr="0051782D" w:rsidRDefault="00D04736" w:rsidP="00956AA8">
            <w:pPr>
              <w:shd w:val="solid" w:color="FFFFFF" w:fill="FFFFFF"/>
              <w:spacing w:after="48"/>
              <w:rPr>
                <w:rFonts w:ascii="Verdana" w:hAnsi="Verdana" w:cs="Times New Roman Bold"/>
                <w:bCs/>
                <w:sz w:val="22"/>
                <w:szCs w:val="22"/>
              </w:rPr>
            </w:pPr>
          </w:p>
        </w:tc>
      </w:tr>
      <w:tr w:rsidR="00D04736" w:rsidRPr="00710CBD" w14:paraId="66CF73CC" w14:textId="77777777" w:rsidTr="00956AA8">
        <w:trPr>
          <w:gridAfter w:val="1"/>
          <w:wAfter w:w="3402" w:type="dxa"/>
          <w:cantSplit/>
          <w:trHeight w:val="483"/>
        </w:trPr>
        <w:tc>
          <w:tcPr>
            <w:tcW w:w="6487" w:type="dxa"/>
            <w:vMerge w:val="restart"/>
          </w:tcPr>
          <w:p w14:paraId="690C7F56" w14:textId="77777777" w:rsidR="00D04736" w:rsidRDefault="00D04736" w:rsidP="00956AA8">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t>28 October 2022</w:t>
            </w:r>
          </w:p>
          <w:p w14:paraId="1F7DFBE2" w14:textId="77777777" w:rsidR="00D04736" w:rsidRPr="003B034E" w:rsidRDefault="00D04736" w:rsidP="00956AA8">
            <w:pPr>
              <w:shd w:val="solid" w:color="FFFFFF" w:fill="FFFFFF"/>
              <w:spacing w:after="240"/>
              <w:ind w:left="1134" w:hanging="1134"/>
              <w:rPr>
                <w:rFonts w:ascii="Verdana" w:hAnsi="Verdana"/>
                <w:sz w:val="20"/>
                <w:lang w:val="fr-FR"/>
              </w:rPr>
            </w:pPr>
            <w:proofErr w:type="gramStart"/>
            <w:r w:rsidRPr="003B034E">
              <w:rPr>
                <w:rFonts w:ascii="Verdana" w:hAnsi="Verdana"/>
                <w:sz w:val="20"/>
                <w:lang w:val="fr-FR"/>
              </w:rPr>
              <w:t>Source:</w:t>
            </w:r>
            <w:proofErr w:type="gramEnd"/>
            <w:r w:rsidRPr="003B034E">
              <w:rPr>
                <w:rFonts w:ascii="Verdana" w:hAnsi="Verdana"/>
                <w:sz w:val="20"/>
                <w:lang w:val="fr-FR"/>
              </w:rPr>
              <w:tab/>
            </w:r>
          </w:p>
          <w:p w14:paraId="3F34C752" w14:textId="77777777" w:rsidR="00D04736" w:rsidRPr="00710CBD" w:rsidRDefault="00D04736" w:rsidP="00956AA8">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Recommendation ITU-R </w:t>
            </w:r>
            <w:proofErr w:type="gramStart"/>
            <w:r w:rsidRPr="00710CBD">
              <w:rPr>
                <w:rFonts w:ascii="Verdana" w:hAnsi="Verdana"/>
                <w:sz w:val="20"/>
              </w:rPr>
              <w:t>M.[</w:t>
            </w:r>
            <w:proofErr w:type="gramEnd"/>
            <w:r>
              <w:rPr>
                <w:rFonts w:ascii="Verdana" w:hAnsi="Verdana"/>
                <w:sz w:val="20"/>
              </w:rPr>
              <w:t>THZ_SPEC</w:t>
            </w:r>
            <w:r w:rsidRPr="00710CBD">
              <w:rPr>
                <w:rFonts w:ascii="Verdana" w:hAnsi="Verdana"/>
                <w:sz w:val="20"/>
              </w:rPr>
              <w:t>]</w:t>
            </w:r>
          </w:p>
        </w:tc>
      </w:tr>
      <w:tr w:rsidR="00D04736" w14:paraId="1B78D0BE" w14:textId="77777777" w:rsidTr="00956AA8">
        <w:trPr>
          <w:gridAfter w:val="1"/>
          <w:wAfter w:w="3402" w:type="dxa"/>
          <w:cantSplit/>
          <w:trHeight w:val="428"/>
        </w:trPr>
        <w:tc>
          <w:tcPr>
            <w:tcW w:w="6487" w:type="dxa"/>
            <w:vMerge/>
          </w:tcPr>
          <w:p w14:paraId="3F9A3F3D" w14:textId="77777777" w:rsidR="00D04736" w:rsidRDefault="00D04736" w:rsidP="00956AA8">
            <w:pPr>
              <w:spacing w:before="60"/>
              <w:jc w:val="center"/>
              <w:rPr>
                <w:b/>
                <w:smallCaps/>
                <w:sz w:val="32"/>
                <w:lang w:eastAsia="zh-CN"/>
              </w:rPr>
            </w:pPr>
          </w:p>
        </w:tc>
      </w:tr>
      <w:tr w:rsidR="00D04736" w14:paraId="0B2A739A" w14:textId="77777777" w:rsidTr="00956AA8">
        <w:trPr>
          <w:gridAfter w:val="1"/>
          <w:wAfter w:w="3402" w:type="dxa"/>
          <w:cantSplit/>
          <w:trHeight w:val="428"/>
        </w:trPr>
        <w:tc>
          <w:tcPr>
            <w:tcW w:w="6487" w:type="dxa"/>
            <w:vMerge/>
          </w:tcPr>
          <w:p w14:paraId="04ECCABD" w14:textId="77777777" w:rsidR="00D04736" w:rsidRDefault="00D04736" w:rsidP="00956AA8">
            <w:pPr>
              <w:spacing w:before="60"/>
              <w:jc w:val="center"/>
              <w:rPr>
                <w:b/>
                <w:smallCaps/>
                <w:sz w:val="32"/>
                <w:lang w:eastAsia="zh-CN"/>
              </w:rPr>
            </w:pPr>
          </w:p>
        </w:tc>
      </w:tr>
      <w:tr w:rsidR="00D04736" w:rsidRPr="001338EC" w14:paraId="323470A0" w14:textId="77777777" w:rsidTr="00956AA8">
        <w:trPr>
          <w:cantSplit/>
        </w:trPr>
        <w:tc>
          <w:tcPr>
            <w:tcW w:w="9889" w:type="dxa"/>
            <w:gridSpan w:val="2"/>
          </w:tcPr>
          <w:p w14:paraId="76A1A499" w14:textId="35661497" w:rsidR="00D04736" w:rsidRPr="001338EC" w:rsidRDefault="00D04736" w:rsidP="00D04736">
            <w:pPr>
              <w:spacing w:before="840"/>
              <w:jc w:val="center"/>
              <w:rPr>
                <w:b/>
                <w:sz w:val="28"/>
                <w:lang w:eastAsia="zh-CN"/>
              </w:rPr>
            </w:pPr>
            <w:r w:rsidRPr="001338EC">
              <w:rPr>
                <w:rFonts w:eastAsia="MS Mincho"/>
                <w:caps/>
                <w:sz w:val="28"/>
              </w:rPr>
              <w:t xml:space="preserve">Working document towards a preliminary draft new Recommendation Itu-r </w:t>
            </w:r>
            <w:proofErr w:type="gramStart"/>
            <w:r w:rsidRPr="001338EC">
              <w:rPr>
                <w:rFonts w:eastAsia="MS Mincho"/>
                <w:caps/>
                <w:sz w:val="28"/>
              </w:rPr>
              <w:t>m.[</w:t>
            </w:r>
            <w:proofErr w:type="gramEnd"/>
            <w:r w:rsidRPr="005E42B6">
              <w:rPr>
                <w:rFonts w:eastAsia="MS Mincho"/>
                <w:caps/>
                <w:sz w:val="28"/>
              </w:rPr>
              <w:t>THZ_SPEC</w:t>
            </w:r>
            <w:r w:rsidRPr="001338EC">
              <w:rPr>
                <w:rFonts w:eastAsia="MS Mincho"/>
                <w:caps/>
                <w:sz w:val="28"/>
              </w:rPr>
              <w:t>]</w:t>
            </w:r>
          </w:p>
        </w:tc>
      </w:tr>
      <w:tr w:rsidR="00D04736" w:rsidRPr="001338EC" w14:paraId="11FE1BB2" w14:textId="77777777" w:rsidTr="00956AA8">
        <w:trPr>
          <w:cantSplit/>
        </w:trPr>
        <w:tc>
          <w:tcPr>
            <w:tcW w:w="9889" w:type="dxa"/>
            <w:gridSpan w:val="2"/>
          </w:tcPr>
          <w:p w14:paraId="70C007F4" w14:textId="5C793F79" w:rsidR="00D04736" w:rsidRPr="001338EC" w:rsidRDefault="00D04736" w:rsidP="00D04736">
            <w:pPr>
              <w:spacing w:before="840"/>
              <w:jc w:val="center"/>
              <w:rPr>
                <w:rFonts w:eastAsia="MS Mincho"/>
                <w:caps/>
                <w:sz w:val="28"/>
              </w:rPr>
            </w:pPr>
            <w:r w:rsidRPr="001338EC">
              <w:rPr>
                <w:rFonts w:eastAsia="MS Mincho"/>
                <w:b/>
                <w:sz w:val="28"/>
              </w:rPr>
              <w:t xml:space="preserve">Characteristics and </w:t>
            </w:r>
            <w:r>
              <w:rPr>
                <w:rFonts w:eastAsia="MS Mincho"/>
                <w:b/>
                <w:sz w:val="28"/>
              </w:rPr>
              <w:t>Sharing</w:t>
            </w:r>
            <w:r w:rsidRPr="001338EC">
              <w:rPr>
                <w:rFonts w:eastAsia="MS Mincho"/>
                <w:b/>
                <w:sz w:val="28"/>
              </w:rPr>
              <w:t xml:space="preserve"> Criteria of Terrestrial </w:t>
            </w:r>
            <w:r>
              <w:rPr>
                <w:rFonts w:eastAsia="MS Mincho"/>
                <w:b/>
                <w:sz w:val="28"/>
              </w:rPr>
              <w:t>Terahertz Spectroscopy/</w:t>
            </w:r>
            <w:r>
              <w:t xml:space="preserve"> </w:t>
            </w:r>
            <w:r w:rsidRPr="005E42B6">
              <w:rPr>
                <w:rFonts w:eastAsia="MS Mincho"/>
                <w:b/>
                <w:sz w:val="28"/>
              </w:rPr>
              <w:t xml:space="preserve">Radiodetermination </w:t>
            </w:r>
            <w:r>
              <w:rPr>
                <w:rFonts w:eastAsia="MS Mincho"/>
                <w:b/>
                <w:sz w:val="28"/>
              </w:rPr>
              <w:t>S</w:t>
            </w:r>
            <w:r w:rsidRPr="005E42B6">
              <w:rPr>
                <w:rFonts w:eastAsia="MS Mincho"/>
                <w:b/>
                <w:sz w:val="28"/>
              </w:rPr>
              <w:t xml:space="preserve">ystems for </w:t>
            </w:r>
            <w:r>
              <w:rPr>
                <w:rFonts w:eastAsia="MS Mincho"/>
                <w:b/>
                <w:sz w:val="28"/>
              </w:rPr>
              <w:t>I</w:t>
            </w:r>
            <w:r w:rsidRPr="005E42B6">
              <w:rPr>
                <w:rFonts w:eastAsia="MS Mincho"/>
                <w:b/>
                <w:sz w:val="28"/>
              </w:rPr>
              <w:t xml:space="preserve">ndustry </w:t>
            </w:r>
            <w:r>
              <w:rPr>
                <w:rFonts w:eastAsia="MS Mincho"/>
                <w:b/>
                <w:sz w:val="28"/>
              </w:rPr>
              <w:t>A</w:t>
            </w:r>
            <w:r w:rsidRPr="005E42B6">
              <w:rPr>
                <w:rFonts w:eastAsia="MS Mincho"/>
                <w:b/>
                <w:sz w:val="28"/>
              </w:rPr>
              <w:t xml:space="preserve">utomation in </w:t>
            </w:r>
            <w:r>
              <w:rPr>
                <w:rFonts w:eastAsia="MS Mincho"/>
                <w:b/>
                <w:sz w:val="28"/>
              </w:rPr>
              <w:t>S</w:t>
            </w:r>
            <w:r w:rsidRPr="005E42B6">
              <w:rPr>
                <w:rFonts w:eastAsia="MS Mincho"/>
                <w:b/>
                <w:sz w:val="28"/>
              </w:rPr>
              <w:t xml:space="preserve">hielded </w:t>
            </w:r>
            <w:r>
              <w:rPr>
                <w:rFonts w:eastAsia="MS Mincho"/>
                <w:b/>
                <w:sz w:val="28"/>
              </w:rPr>
              <w:t>E</w:t>
            </w:r>
            <w:r w:rsidRPr="005E42B6">
              <w:rPr>
                <w:rFonts w:eastAsia="MS Mincho"/>
                <w:b/>
                <w:sz w:val="28"/>
              </w:rPr>
              <w:t>nvironments (RDI-S)</w:t>
            </w:r>
            <w:r>
              <w:rPr>
                <w:rFonts w:eastAsia="MS Mincho"/>
                <w:b/>
                <w:sz w:val="28"/>
              </w:rPr>
              <w:t xml:space="preserve"> in the band 71-275 GHz</w:t>
            </w:r>
            <w:r w:rsidRPr="001338EC">
              <w:rPr>
                <w:rFonts w:eastAsia="MS Mincho"/>
                <w:b/>
                <w:sz w:val="28"/>
              </w:rPr>
              <w:br/>
            </w:r>
          </w:p>
        </w:tc>
      </w:tr>
    </w:tbl>
    <w:p w14:paraId="6774B4C0" w14:textId="18822693" w:rsidR="00625898" w:rsidRDefault="00625898">
      <w:pPr>
        <w:rPr>
          <w:b/>
        </w:rPr>
      </w:pPr>
    </w:p>
    <w:p w14:paraId="540E9C22" w14:textId="4F88B02C" w:rsidR="00D04736" w:rsidRDefault="00D04736">
      <w:pPr>
        <w:rPr>
          <w:b/>
        </w:rPr>
      </w:pPr>
    </w:p>
    <w:p w14:paraId="49DB706F" w14:textId="77777777" w:rsidR="00D04736" w:rsidRDefault="00D04736">
      <w:pPr>
        <w:rPr>
          <w:b/>
        </w:rPr>
      </w:pPr>
    </w:p>
    <w:p w14:paraId="474B2AAE" w14:textId="77777777" w:rsidR="008E6B9C" w:rsidRDefault="008E6B9C" w:rsidP="008E6B9C">
      <w:pPr>
        <w:pStyle w:val="NormalWeb"/>
      </w:pPr>
      <w:r>
        <w:rPr>
          <w:rFonts w:ascii="TimesNewRoman,Bold" w:hAnsi="TimesNewRoman,Bold"/>
        </w:rPr>
        <w:t xml:space="preserve">1 </w:t>
      </w:r>
      <w:r w:rsidRPr="008E6B9C">
        <w:rPr>
          <w:rFonts w:ascii="TimesNewRoman,Bold" w:hAnsi="TimesNewRoman,Bold"/>
          <w:b/>
          <w:bCs/>
        </w:rPr>
        <w:t xml:space="preserve">Introduction </w:t>
      </w:r>
    </w:p>
    <w:p w14:paraId="5CBFAF07" w14:textId="2F30DD43" w:rsidR="00C503C3" w:rsidRDefault="00C503C3" w:rsidP="0076215E">
      <w:pPr>
        <w:pStyle w:val="NormalWeb"/>
        <w:rPr>
          <w:rFonts w:cs="Arial"/>
          <w:color w:val="222222"/>
          <w:shd w:val="clear" w:color="auto" w:fill="FFFFFF"/>
        </w:rPr>
      </w:pPr>
      <w:r w:rsidRPr="000B7839">
        <w:rPr>
          <w:rFonts w:cs="Arial"/>
          <w:color w:val="222222"/>
          <w:shd w:val="clear" w:color="auto" w:fill="FFFFFF"/>
        </w:rPr>
        <w:t xml:space="preserve">The terahertz band of the electromagnetic spectrum remained mostly unexplored until about </w:t>
      </w:r>
      <w:r>
        <w:rPr>
          <w:rFonts w:cs="Arial"/>
          <w:color w:val="222222"/>
          <w:shd w:val="clear" w:color="auto" w:fill="FFFFFF"/>
        </w:rPr>
        <w:t>three</w:t>
      </w:r>
      <w:r w:rsidRPr="000B7839">
        <w:rPr>
          <w:rFonts w:cs="Arial"/>
          <w:color w:val="222222"/>
          <w:shd w:val="clear" w:color="auto" w:fill="FFFFFF"/>
        </w:rPr>
        <w:t xml:space="preserve"> decades ago when time-domain spectroscopy was introduced</w:t>
      </w:r>
      <w:r>
        <w:rPr>
          <w:rFonts w:cs="Arial"/>
          <w:color w:val="222222"/>
          <w:shd w:val="clear" w:color="auto" w:fill="FFFFFF"/>
        </w:rPr>
        <w:t xml:space="preserve"> for noncommunications sensing applications.  T</w:t>
      </w:r>
      <w:r w:rsidRPr="000B7839">
        <w:rPr>
          <w:rFonts w:cs="Arial"/>
          <w:color w:val="222222"/>
          <w:shd w:val="clear" w:color="auto" w:fill="FFFFFF"/>
        </w:rPr>
        <w:t>erahertz techniques have found niche applications for non-destructive inspection in areas as diverse as art conservation and industrial quality control. Terahertz imaging is also an extremely sensitive probe of hydration in biological tissue and other materials.</w:t>
      </w:r>
    </w:p>
    <w:p w14:paraId="0AA319C9" w14:textId="5BF273FF" w:rsidR="00C503C3" w:rsidRDefault="00C503C3" w:rsidP="00F42217">
      <w:r w:rsidRPr="00D020BD">
        <w:rPr>
          <w:lang w:eastAsia="de-DE"/>
        </w:rPr>
        <w:t>T</w:t>
      </w:r>
      <w:r>
        <w:rPr>
          <w:lang w:eastAsia="de-DE"/>
        </w:rPr>
        <w:t>he technique of t</w:t>
      </w:r>
      <w:r w:rsidRPr="00D020BD">
        <w:rPr>
          <w:lang w:eastAsia="de-DE"/>
        </w:rPr>
        <w:t>erahertz time-domain spectroscopy</w:t>
      </w:r>
      <w:r w:rsidR="00F42217">
        <w:rPr>
          <w:lang w:eastAsia="de-DE"/>
        </w:rPr>
        <w:t xml:space="preserve"> </w:t>
      </w:r>
      <w:r w:rsidRPr="00D020BD">
        <w:rPr>
          <w:lang w:eastAsia="de-DE"/>
        </w:rPr>
        <w:t>was first demonstrated in 1988 by groups at IBM and AT&amp;T Bell Laboratorie</w:t>
      </w:r>
      <w:r w:rsidR="00323133">
        <w:rPr>
          <w:lang w:eastAsia="de-DE"/>
        </w:rPr>
        <w:t>s</w:t>
      </w:r>
      <w:r>
        <w:rPr>
          <w:lang w:eastAsia="de-DE"/>
        </w:rPr>
        <w:t>.</w:t>
      </w:r>
      <w:r w:rsidRPr="00D020BD">
        <w:rPr>
          <w:lang w:eastAsia="de-DE"/>
        </w:rPr>
        <w:t xml:space="preserve"> It relies on femtosecond laser pulses that excite a device emitting </w:t>
      </w:r>
      <w:r w:rsidRPr="00C503C3">
        <w:rPr>
          <w:color w:val="000000" w:themeColor="text1"/>
          <w:lang w:eastAsia="de-DE"/>
        </w:rPr>
        <w:t xml:space="preserve">electromagnetic transients </w:t>
      </w:r>
      <w:r w:rsidRPr="00D020BD">
        <w:rPr>
          <w:lang w:eastAsia="de-DE"/>
        </w:rPr>
        <w:t>containing frequenc</w:t>
      </w:r>
      <w:r>
        <w:rPr>
          <w:lang w:eastAsia="de-DE"/>
        </w:rPr>
        <w:t>y components</w:t>
      </w:r>
      <w:r w:rsidRPr="00D020BD">
        <w:rPr>
          <w:lang w:eastAsia="de-DE"/>
        </w:rPr>
        <w:t xml:space="preserve"> between 100 GHz and several terahertz and a receiver detecting these </w:t>
      </w:r>
      <w:r>
        <w:rPr>
          <w:lang w:eastAsia="de-DE"/>
        </w:rPr>
        <w:t>transients</w:t>
      </w:r>
      <w:r w:rsidRPr="00D020BD">
        <w:rPr>
          <w:lang w:eastAsia="de-DE"/>
        </w:rPr>
        <w:t>, also gated by the same laser.</w:t>
      </w:r>
    </w:p>
    <w:p w14:paraId="45372E97" w14:textId="042D6671" w:rsidR="00F90D69" w:rsidRDefault="008E6B9C" w:rsidP="0076215E">
      <w:pPr>
        <w:pStyle w:val="NormalWeb"/>
      </w:pPr>
      <w:r>
        <w:rPr>
          <w:rFonts w:ascii="TimesNewRoman" w:hAnsi="TimesNewRoman"/>
        </w:rPr>
        <w:t xml:space="preserve">There is a growing need to provide </w:t>
      </w:r>
      <w:r w:rsidR="0076215E">
        <w:rPr>
          <w:rFonts w:ascii="TimesNewRoman" w:hAnsi="TimesNewRoman"/>
        </w:rPr>
        <w:t xml:space="preserve">short range, usually indoor, sensing for </w:t>
      </w:r>
      <w:r w:rsidR="0076215E" w:rsidRPr="00BB41AD">
        <w:t xml:space="preserve">industrial and professional application for measuring different physical parameters like presence, distance, velocity or material properties of a target object. The obtained information </w:t>
      </w:r>
      <w:r w:rsidR="0076215E">
        <w:t>can be</w:t>
      </w:r>
      <w:r w:rsidR="0076215E" w:rsidRPr="00BB41AD">
        <w:t xml:space="preserve"> further processed and used for industrial automation </w:t>
      </w:r>
      <w:r w:rsidR="0076215E">
        <w:t xml:space="preserve">and real time nondestructive quality control </w:t>
      </w:r>
      <w:r w:rsidR="0076215E" w:rsidRPr="00BB41AD">
        <w:t>purposes</w:t>
      </w:r>
      <w:r w:rsidR="0076215E">
        <w:t xml:space="preserve"> in a wide </w:t>
      </w:r>
      <w:r w:rsidR="00F90D69">
        <w:t>v</w:t>
      </w:r>
      <w:r w:rsidR="0076215E">
        <w:t>ariety o</w:t>
      </w:r>
      <w:r w:rsidR="00F90D69">
        <w:t xml:space="preserve">f </w:t>
      </w:r>
      <w:r w:rsidR="0076215E">
        <w:t>manufacturing operations</w:t>
      </w:r>
      <w:r w:rsidR="00F90D69">
        <w:t xml:space="preserve"> to improve the quality and yield of products</w:t>
      </w:r>
      <w:r w:rsidR="0076215E" w:rsidRPr="00BB41AD">
        <w:t>.</w:t>
      </w:r>
      <w:r w:rsidR="00F90D69">
        <w:t xml:space="preserve">  This technology as used during the NASA Space Shuttle Program to provide safety critical data on space vehicles. </w:t>
      </w:r>
    </w:p>
    <w:p w14:paraId="7A4986C5" w14:textId="7664870A" w:rsidR="008E6B9C" w:rsidRPr="00CB36E6" w:rsidRDefault="00F90D69" w:rsidP="0076215E">
      <w:pPr>
        <w:pStyle w:val="NormalWeb"/>
      </w:pPr>
      <w:r>
        <w:t>The technology discussed here is called “</w:t>
      </w:r>
      <w:r w:rsidRPr="00F90D69">
        <w:t>Terahertz Spectro</w:t>
      </w:r>
      <w:r>
        <w:t>s</w:t>
      </w:r>
      <w:r w:rsidRPr="00F90D69">
        <w:t>copy</w:t>
      </w:r>
      <w:r>
        <w:t>” generally in the technical literature and in some countries and is alternatively called</w:t>
      </w:r>
      <w:r w:rsidRPr="00F90D69">
        <w:t xml:space="preserve"> </w:t>
      </w:r>
      <w:r>
        <w:t>“</w:t>
      </w:r>
      <w:r w:rsidRPr="00F90D69">
        <w:t>Radiodetermination Systems for Industry Automation in Shielded Environments (RDI-S)</w:t>
      </w:r>
      <w:r>
        <w:t>” in other countries.</w:t>
      </w:r>
      <w:r w:rsidR="00CB36E6">
        <w:t xml:space="preserve">  </w:t>
      </w:r>
      <w:r w:rsidR="00D04736">
        <w:t xml:space="preserve">In this document we will abbreviate it as “TS/RDI-S” </w:t>
      </w:r>
      <w:r w:rsidR="00CB36E6">
        <w:t xml:space="preserve">The use of this technology is a radiodetermination service pursuant to </w:t>
      </w:r>
      <w:r w:rsidR="00CB36E6">
        <w:rPr>
          <w:b/>
          <w:bCs/>
        </w:rPr>
        <w:t>1.9</w:t>
      </w:r>
      <w:r w:rsidR="00F42217">
        <w:t xml:space="preserve"> as it is the “</w:t>
      </w:r>
      <w:r w:rsidR="00F42217" w:rsidRPr="00F42217">
        <w:t xml:space="preserve">determination of the </w:t>
      </w:r>
      <w:r w:rsidR="00F42217">
        <w:t>…</w:t>
      </w:r>
      <w:r w:rsidR="00F42217" w:rsidRPr="00F42217">
        <w:t xml:space="preserve"> characteristics of an object, or the obtaining of information relating to these parameters, by means of the propagation properties of radio waves.</w:t>
      </w:r>
      <w:r w:rsidR="00F42217">
        <w:t>”</w:t>
      </w:r>
    </w:p>
    <w:p w14:paraId="5AE34384" w14:textId="424E134E" w:rsidR="00F90D69" w:rsidRPr="00F90D69" w:rsidRDefault="00F90D69" w:rsidP="0076215E">
      <w:pPr>
        <w:pStyle w:val="NormalWeb"/>
      </w:pPr>
      <w:r>
        <w:lastRenderedPageBreak/>
        <w:t xml:space="preserve">The spectrum needed for this functionality includes bands where “all emissions are prohibited” under the provisions of </w:t>
      </w:r>
      <w:r>
        <w:rPr>
          <w:b/>
          <w:bCs/>
        </w:rPr>
        <w:t xml:space="preserve">5.340. </w:t>
      </w:r>
      <w:r w:rsidRPr="00F90D69">
        <w:t>However,</w:t>
      </w:r>
      <w:r>
        <w:t xml:space="preserve"> Resolution </w:t>
      </w:r>
      <w:r w:rsidRPr="00F90D69">
        <w:rPr>
          <w:b/>
          <w:bCs/>
        </w:rPr>
        <w:t>731</w:t>
      </w:r>
      <w:r>
        <w:t xml:space="preserve"> (Rev.WRC-19) provides for possible sharing to passive spectrum in 71-275 GHz under certain conditions that assures</w:t>
      </w:r>
      <w:r w:rsidR="00CB36E6">
        <w:t xml:space="preserve"> </w:t>
      </w:r>
      <w:r>
        <w:t>that the passive services do not receive harmful interference</w:t>
      </w:r>
      <w:r w:rsidR="00CB36E6">
        <w:t xml:space="preserve">.  Res. </w:t>
      </w:r>
      <w:r w:rsidR="00CB36E6">
        <w:rPr>
          <w:b/>
          <w:bCs/>
        </w:rPr>
        <w:t xml:space="preserve">731 </w:t>
      </w:r>
      <w:r w:rsidR="00CB36E6">
        <w:t>also provides “that, to the extent practicable, the burden of sharing among active and passive services should be equitably distributed among the services to which allocations are made.”</w:t>
      </w:r>
    </w:p>
    <w:p w14:paraId="6EC767AD" w14:textId="72E15ABF" w:rsidR="005E42B6" w:rsidRPr="008E6B9C" w:rsidRDefault="005E42B6">
      <w:pPr>
        <w:rPr>
          <w:b/>
        </w:rPr>
      </w:pPr>
    </w:p>
    <w:p w14:paraId="7B2AE3CB" w14:textId="18A5D4FB" w:rsidR="006A1B24" w:rsidRPr="006A1B24" w:rsidRDefault="008E6B9C" w:rsidP="006A1B24">
      <w:pPr>
        <w:pStyle w:val="NormalWeb"/>
        <w:rPr>
          <w:rFonts w:ascii="TimesNewRoman,Bold" w:hAnsi="TimesNewRoman,Bold"/>
          <w:b/>
          <w:bCs/>
        </w:rPr>
      </w:pPr>
      <w:r w:rsidRPr="008E6B9C">
        <w:rPr>
          <w:rFonts w:ascii="TimesNewRoman,Bold" w:hAnsi="TimesNewRoman,Bold"/>
          <w:b/>
          <w:bCs/>
        </w:rPr>
        <w:t xml:space="preserve">2 </w:t>
      </w:r>
      <w:r w:rsidR="006A1B24" w:rsidRPr="006A1B24">
        <w:rPr>
          <w:rFonts w:ascii="TimesNewRoman,Bold" w:hAnsi="TimesNewRoman,Bold"/>
          <w:b/>
          <w:bCs/>
        </w:rPr>
        <w:t>Related ITU Recommendations, Reports</w:t>
      </w:r>
    </w:p>
    <w:p w14:paraId="32752C38" w14:textId="3C707B7E" w:rsidR="008E6B9C" w:rsidRDefault="006A1B24" w:rsidP="006A1B24">
      <w:pPr>
        <w:pStyle w:val="NormalWeb"/>
        <w:rPr>
          <w:rFonts w:ascii="TimesNewRoman,Bold" w:hAnsi="TimesNewRoman,Bold"/>
          <w:i/>
          <w:iCs/>
        </w:rPr>
      </w:pPr>
      <w:r w:rsidRPr="006A1B24">
        <w:rPr>
          <w:rFonts w:ascii="TimesNewRoman,Bold" w:hAnsi="TimesNewRoman,Bold"/>
          <w:i/>
          <w:iCs/>
        </w:rPr>
        <w:t>Recommendations</w:t>
      </w:r>
    </w:p>
    <w:p w14:paraId="50BAF8BB" w14:textId="4BFAF548" w:rsidR="006A1B24" w:rsidRPr="006A1B24" w:rsidRDefault="006A1B24" w:rsidP="006A1B24">
      <w:pPr>
        <w:pStyle w:val="NormalWeb"/>
        <w:rPr>
          <w:rFonts w:ascii="TimesNewRoman,Bold" w:hAnsi="TimesNewRoman,Bold"/>
        </w:rPr>
      </w:pPr>
      <w:r>
        <w:rPr>
          <w:rFonts w:ascii="TimesNewRoman,Bold" w:hAnsi="TimesNewRoman,Bold"/>
        </w:rPr>
        <w:t>ITU-</w:t>
      </w:r>
      <w:proofErr w:type="gramStart"/>
      <w:r>
        <w:rPr>
          <w:rFonts w:ascii="TimesNewRoman,Bold" w:hAnsi="TimesNewRoman,Bold"/>
        </w:rPr>
        <w:t xml:space="preserve">R  </w:t>
      </w:r>
      <w:r w:rsidRPr="006A1B24">
        <w:rPr>
          <w:rFonts w:ascii="TimesNewRoman,Bold" w:hAnsi="TimesNewRoman,Bold"/>
        </w:rPr>
        <w:t>RS</w:t>
      </w:r>
      <w:proofErr w:type="gramEnd"/>
      <w:r w:rsidRPr="006A1B24">
        <w:rPr>
          <w:rFonts w:ascii="TimesNewRoman,Bold" w:hAnsi="TimesNewRoman,Bold"/>
        </w:rPr>
        <w:t xml:space="preserve">.2017-0 </w:t>
      </w:r>
      <w:r>
        <w:rPr>
          <w:rFonts w:ascii="TimesNewRoman,Bold" w:hAnsi="TimesNewRoman,Bold"/>
        </w:rPr>
        <w:tab/>
      </w:r>
      <w:r w:rsidRPr="006A1B24">
        <w:rPr>
          <w:rFonts w:ascii="TimesNewRoman,Bold" w:hAnsi="TimesNewRoman,Bold"/>
        </w:rPr>
        <w:t>Performance and interference criteria for satellite passive remote sensi</w:t>
      </w:r>
      <w:r w:rsidRPr="006A1B24">
        <w:rPr>
          <w:rFonts w:ascii="TimesNewRoman,Bold" w:hAnsi="TimesNewRoman,Bold"/>
        </w:rPr>
        <w:t>ng</w:t>
      </w:r>
    </w:p>
    <w:p w14:paraId="0F607113" w14:textId="16B37F89" w:rsidR="006A1B24" w:rsidRPr="006A1B24" w:rsidRDefault="006A1B24" w:rsidP="006A1B24">
      <w:pPr>
        <w:pStyle w:val="NormalWeb"/>
        <w:ind w:left="2160" w:hanging="2160"/>
        <w:rPr>
          <w:rFonts w:ascii="TimesNewRoman,Bold" w:hAnsi="TimesNewRoman,Bold"/>
        </w:rPr>
      </w:pPr>
      <w:r>
        <w:rPr>
          <w:rFonts w:ascii="TimesNewRoman,Bold" w:hAnsi="TimesNewRoman,Bold"/>
        </w:rPr>
        <w:t>ITU-</w:t>
      </w:r>
      <w:proofErr w:type="gramStart"/>
      <w:r>
        <w:rPr>
          <w:rFonts w:ascii="TimesNewRoman,Bold" w:hAnsi="TimesNewRoman,Bold"/>
        </w:rPr>
        <w:t xml:space="preserve">R  </w:t>
      </w:r>
      <w:r w:rsidRPr="006A1B24">
        <w:rPr>
          <w:rFonts w:ascii="TimesNewRoman,Bold" w:hAnsi="TimesNewRoman,Bold"/>
        </w:rPr>
        <w:t>RS</w:t>
      </w:r>
      <w:proofErr w:type="gramEnd"/>
      <w:r w:rsidRPr="006A1B24">
        <w:rPr>
          <w:rFonts w:ascii="TimesNewRoman,Bold" w:hAnsi="TimesNewRoman,Bold"/>
        </w:rPr>
        <w:t>.1861-1</w:t>
      </w:r>
      <w:r>
        <w:rPr>
          <w:rFonts w:ascii="TimesNewRoman,Bold" w:hAnsi="TimesNewRoman,Bold"/>
        </w:rPr>
        <w:tab/>
      </w:r>
      <w:r w:rsidRPr="006A1B24">
        <w:rPr>
          <w:rFonts w:ascii="TimesNewRoman,Bold" w:hAnsi="TimesNewRoman,Bold"/>
        </w:rPr>
        <w:t xml:space="preserve">Typical technical and operational characteristics of Earth exploration-satellite service (passive) systems using allocations between 1.4 and 275 GHz  </w:t>
      </w:r>
    </w:p>
    <w:p w14:paraId="71530165" w14:textId="4A83E245" w:rsidR="008E6B9C" w:rsidRDefault="006A1B24" w:rsidP="00F42217">
      <w:pPr>
        <w:pStyle w:val="NormalWeb"/>
        <w:ind w:left="2160" w:hanging="2160"/>
        <w:rPr>
          <w:rFonts w:ascii="TimesNewRoman,Bold" w:hAnsi="TimesNewRoman,Bold"/>
          <w:b/>
          <w:bCs/>
        </w:rPr>
      </w:pPr>
      <w:r w:rsidRPr="006A1B24">
        <w:rPr>
          <w:rFonts w:ascii="TimesNewRoman,Bold" w:hAnsi="TimesNewRoman,Bold"/>
        </w:rPr>
        <w:t>ITU-</w:t>
      </w:r>
      <w:proofErr w:type="gramStart"/>
      <w:r w:rsidRPr="006A1B24">
        <w:rPr>
          <w:rFonts w:ascii="TimesNewRoman,Bold" w:hAnsi="TimesNewRoman,Bold"/>
        </w:rPr>
        <w:t>R  RA.</w:t>
      </w:r>
      <w:proofErr w:type="gramEnd"/>
      <w:r w:rsidRPr="006A1B24">
        <w:rPr>
          <w:rFonts w:ascii="TimesNewRoman,Bold" w:hAnsi="TimesNewRoman,Bold"/>
        </w:rPr>
        <w:t xml:space="preserve">1272-1 </w:t>
      </w:r>
      <w:r>
        <w:rPr>
          <w:rFonts w:ascii="TimesNewRoman,Bold" w:hAnsi="TimesNewRoman,Bold"/>
        </w:rPr>
        <w:tab/>
      </w:r>
      <w:r w:rsidRPr="006A1B24">
        <w:rPr>
          <w:rFonts w:ascii="TimesNewRoman,Bold" w:hAnsi="TimesNewRoman,Bold"/>
        </w:rPr>
        <w:t xml:space="preserve">Protection of radio astronomy measurements above 60 GHz from ground based interference  </w:t>
      </w:r>
    </w:p>
    <w:p w14:paraId="1EF82CFF" w14:textId="77777777" w:rsidR="008E6B9C" w:rsidRPr="008E6B9C" w:rsidRDefault="008E6B9C" w:rsidP="008E6B9C">
      <w:pPr>
        <w:pStyle w:val="NormalWeb"/>
        <w:rPr>
          <w:b/>
          <w:bCs/>
        </w:rPr>
      </w:pPr>
    </w:p>
    <w:p w14:paraId="428E4C92" w14:textId="77777777" w:rsidR="008E6B9C" w:rsidRDefault="008E6B9C" w:rsidP="008E6B9C">
      <w:pPr>
        <w:pStyle w:val="NormalWeb"/>
        <w:rPr>
          <w:rFonts w:ascii="TimesNewRoman,Bold" w:hAnsi="TimesNewRoman,Bold"/>
          <w:b/>
          <w:bCs/>
        </w:rPr>
      </w:pPr>
      <w:r w:rsidRPr="008E6B9C">
        <w:rPr>
          <w:rFonts w:ascii="TimesNewRoman,Bold" w:hAnsi="TimesNewRoman,Bold"/>
          <w:b/>
          <w:bCs/>
        </w:rPr>
        <w:t>3 Abbreviations and acronyms</w:t>
      </w:r>
    </w:p>
    <w:p w14:paraId="62FCEE6B" w14:textId="77777777" w:rsidR="008E6B9C" w:rsidRDefault="008E6B9C" w:rsidP="008E6B9C">
      <w:pPr>
        <w:pStyle w:val="NormalWeb"/>
        <w:rPr>
          <w:rFonts w:ascii="TimesNewRoman,Bold" w:hAnsi="TimesNewRoman,Bold"/>
          <w:b/>
          <w:bCs/>
        </w:rPr>
      </w:pPr>
    </w:p>
    <w:p w14:paraId="0AD12BA4" w14:textId="3284ED8F" w:rsidR="008E6B9C" w:rsidRDefault="00CB36E6" w:rsidP="008E6B9C">
      <w:pPr>
        <w:pStyle w:val="NormalWeb"/>
        <w:rPr>
          <w:rFonts w:ascii="TimesNewRoman,Bold" w:hAnsi="TimesNewRoman,Bold"/>
          <w:b/>
          <w:bCs/>
        </w:rPr>
      </w:pPr>
      <w:r>
        <w:rPr>
          <w:rFonts w:ascii="TimesNewRoman,Bold" w:hAnsi="TimesNewRoman,Bold"/>
          <w:b/>
          <w:bCs/>
        </w:rPr>
        <w:t xml:space="preserve">4 </w:t>
      </w:r>
      <w:r w:rsidR="008E6B9C">
        <w:rPr>
          <w:rFonts w:ascii="TimesNewRoman,Bold" w:hAnsi="TimesNewRoman,Bold"/>
          <w:b/>
          <w:bCs/>
        </w:rPr>
        <w:t>Service applications</w:t>
      </w:r>
    </w:p>
    <w:p w14:paraId="2294CC13" w14:textId="21AB8F40" w:rsidR="001A07BC" w:rsidRDefault="00D04736" w:rsidP="001A07BC">
      <w:pPr>
        <w:pStyle w:val="NormalWeb"/>
      </w:pPr>
      <w:r>
        <w:t>TS/RDI-S has a wide variety of applications in industrial operations but none in consumer products.  Uses generally include</w:t>
      </w:r>
      <w:r w:rsidR="001A07BC">
        <w:t xml:space="preserve"> industrial process monitoring and control; non-destructive imaging; and</w:t>
      </w:r>
      <w:r w:rsidR="001A07BC">
        <w:br/>
        <w:t xml:space="preserve">research and development spectroscopy.  It has been used for industrial online factory process monitoring and control by </w:t>
      </w:r>
      <w:proofErr w:type="gramStart"/>
      <w:r w:rsidR="001A07BC">
        <w:t>measuring  parameters</w:t>
      </w:r>
      <w:proofErr w:type="gramEnd"/>
      <w:r w:rsidR="001A07BC">
        <w:t xml:space="preserve"> such as multilayer thickness of extruded plastics; multilayer thicknesses of paints (including wet paint); basis weight; density; delamination and moisture. </w:t>
      </w:r>
    </w:p>
    <w:p w14:paraId="42C29A45" w14:textId="77777777" w:rsidR="001A07BC" w:rsidRDefault="001A07BC" w:rsidP="001A07BC">
      <w:r>
        <w:t xml:space="preserve">It could be used in factories that make tires, rubber, building products, paper, plastic pipe, coated steel pipe, blow molded bottles, aircraft coatings, fuel tanks, and many other products. </w:t>
      </w:r>
    </w:p>
    <w:p w14:paraId="5F7B387D" w14:textId="77777777" w:rsidR="001A07BC" w:rsidRDefault="001A07BC" w:rsidP="001A07BC"/>
    <w:p w14:paraId="08C02A91" w14:textId="16205BAB" w:rsidR="001A07BC" w:rsidRDefault="001A07BC" w:rsidP="001A07BC">
      <w:r>
        <w:t xml:space="preserve">As a </w:t>
      </w:r>
      <w:r w:rsidR="00323133">
        <w:t>nondestructive</w:t>
      </w:r>
      <w:r>
        <w:t xml:space="preserve"> imaging device</w:t>
      </w:r>
      <w:r w:rsidRPr="001A07BC">
        <w:t xml:space="preserve"> </w:t>
      </w:r>
      <w:r>
        <w:t>TS/RDI-S has been used to image the Space Shuttle external</w:t>
      </w:r>
      <w:r>
        <w:br/>
        <w:t>tank, the Space Shuttle thermal protection system, Orion spacecraft thermal protection system,</w:t>
      </w:r>
      <w:r>
        <w:br/>
        <w:t xml:space="preserve">military aircraft coatings, military ship coatings, </w:t>
      </w:r>
      <w:proofErr w:type="spellStart"/>
      <w:r>
        <w:t>radomes</w:t>
      </w:r>
      <w:proofErr w:type="spellEnd"/>
      <w:r>
        <w:t>, food, pharmaceuticals, and other</w:t>
      </w:r>
      <w:r>
        <w:br/>
        <w:t>products.</w:t>
      </w:r>
    </w:p>
    <w:p w14:paraId="44F0CBBB" w14:textId="64C49781" w:rsidR="00FA3417" w:rsidRDefault="00FA3417" w:rsidP="001A07BC"/>
    <w:p w14:paraId="3ABF89B5" w14:textId="3988D161" w:rsidR="0076215E" w:rsidRPr="00831211" w:rsidRDefault="00FA3417" w:rsidP="00831211">
      <w:proofErr w:type="gramStart"/>
      <w:r>
        <w:t>All of</w:t>
      </w:r>
      <w:proofErr w:type="gramEnd"/>
      <w:r>
        <w:t xml:space="preserve"> the nonmilitary application above are intrinsically indoor uses and involve transmission paths between the transmitter and the object being observed of less than 10 cm.  The potential of such signals causing harmful interference to other radio services is substantial decreased by propagation loss which in addition to the usual free space loss includes the attenuation by atmospheric gases described by Recommendation ITU-R P.676-13 (08/2022) and the building entry loss described by Recommendation ITU-R P.2109-1 (08/2019), although the model in the latter recommendation covers up to only 100 GHz.</w:t>
      </w:r>
    </w:p>
    <w:p w14:paraId="23D1324D" w14:textId="7759A4DF" w:rsidR="008E6B9C" w:rsidRDefault="00CB36E6" w:rsidP="008E6B9C">
      <w:pPr>
        <w:pStyle w:val="NormalWeb"/>
        <w:rPr>
          <w:rFonts w:ascii="TimesNewRoman,Bold" w:hAnsi="TimesNewRoman,Bold"/>
          <w:b/>
          <w:bCs/>
        </w:rPr>
      </w:pPr>
      <w:r>
        <w:rPr>
          <w:rFonts w:ascii="TimesNewRoman,Bold" w:hAnsi="TimesNewRoman,Bold"/>
          <w:b/>
          <w:bCs/>
        </w:rPr>
        <w:lastRenderedPageBreak/>
        <w:t xml:space="preserve">5 </w:t>
      </w:r>
      <w:r w:rsidR="008E6B9C">
        <w:rPr>
          <w:rFonts w:ascii="TimesNewRoman,Bold" w:hAnsi="TimesNewRoman,Bold"/>
          <w:b/>
          <w:bCs/>
        </w:rPr>
        <w:t>System Design</w:t>
      </w:r>
    </w:p>
    <w:p w14:paraId="7C4F31C7" w14:textId="6141B6BF" w:rsidR="008E6B9C" w:rsidRPr="00831211" w:rsidRDefault="00831211" w:rsidP="008E6B9C">
      <w:pPr>
        <w:pStyle w:val="NormalWeb"/>
        <w:rPr>
          <w:rFonts w:ascii="TimesNewRoman,Bold" w:hAnsi="TimesNewRoman,Bold"/>
        </w:rPr>
      </w:pPr>
      <w:r w:rsidRPr="00831211">
        <w:rPr>
          <w:rFonts w:ascii="TimesNewRoman,Bold" w:hAnsi="TimesNewRoman,Bold"/>
        </w:rPr>
        <w:t>There are two basic technolog</w:t>
      </w:r>
      <w:r>
        <w:rPr>
          <w:rFonts w:ascii="TimesNewRoman,Bold" w:hAnsi="TimesNewRoman,Bold"/>
        </w:rPr>
        <w:t xml:space="preserve">ies that can be used in this </w:t>
      </w:r>
      <w:r w:rsidR="00C12D5E">
        <w:rPr>
          <w:rFonts w:ascii="TimesNewRoman,Bold" w:hAnsi="TimesNewRoman,Bold"/>
        </w:rPr>
        <w:t>application</w:t>
      </w:r>
      <w:r w:rsidRPr="00831211">
        <w:rPr>
          <w:rFonts w:ascii="TimesNewRoman,Bold" w:hAnsi="TimesNewRoman,Bold"/>
        </w:rPr>
        <w:t>.</w:t>
      </w:r>
      <w:r w:rsidR="00C12D5E">
        <w:rPr>
          <w:rFonts w:ascii="TimesNewRoman,Bold" w:hAnsi="TimesNewRoman,Bold"/>
        </w:rPr>
        <w:t xml:space="preserve">  Impulsive/time domain signals and FM/CM signals.  In the impulsive/time domain approach a picosecond duration pulse is generated and connected with a very broadband antenna directional antenna.  This results in a radiating signal with high directionally and bandwidths exceeding 100 GHz.  Basic parameters are given below</w:t>
      </w:r>
    </w:p>
    <w:p w14:paraId="726434FE" w14:textId="5EEDA1CD" w:rsidR="00C12D5E" w:rsidRDefault="00C12D5E" w:rsidP="0092370B">
      <w:pPr>
        <w:pStyle w:val="NormalWeb"/>
        <w:jc w:val="center"/>
      </w:pPr>
      <w:r>
        <w:rPr>
          <w:rFonts w:ascii="TimesNewRoman" w:hAnsi="TimesNewRoman"/>
          <w:sz w:val="22"/>
          <w:szCs w:val="22"/>
        </w:rPr>
        <w:t>TABLE 1</w:t>
      </w:r>
    </w:p>
    <w:p w14:paraId="0951D7A2" w14:textId="6AC33E86" w:rsidR="00C12D5E" w:rsidRDefault="00C12D5E" w:rsidP="0092370B">
      <w:pPr>
        <w:pStyle w:val="NormalWeb"/>
        <w:jc w:val="center"/>
        <w:rPr>
          <w:rFonts w:ascii="TimesNewRomanPS" w:hAnsi="TimesNewRomanPS"/>
          <w:b/>
          <w:bCs/>
          <w:sz w:val="22"/>
          <w:szCs w:val="22"/>
        </w:rPr>
      </w:pPr>
      <w:r>
        <w:rPr>
          <w:rFonts w:ascii="TimesNewRomanPS" w:hAnsi="TimesNewRomanPS"/>
          <w:b/>
          <w:bCs/>
          <w:sz w:val="22"/>
          <w:szCs w:val="22"/>
        </w:rPr>
        <w:t xml:space="preserve">Main parameters of Impulsive/Time Domain </w:t>
      </w:r>
      <w:r w:rsidRPr="00C12D5E">
        <w:rPr>
          <w:rFonts w:ascii="TimesNewRomanPS" w:hAnsi="TimesNewRomanPS"/>
          <w:b/>
          <w:bCs/>
          <w:sz w:val="22"/>
          <w:szCs w:val="22"/>
        </w:rPr>
        <w:t>TS/RDI-S</w:t>
      </w:r>
    </w:p>
    <w:p w14:paraId="5F427C16" w14:textId="149F36EE" w:rsidR="00C12D5E" w:rsidRDefault="00C12D5E" w:rsidP="00C12D5E">
      <w:pPr>
        <w:pStyle w:val="NormalWeb"/>
        <w:rPr>
          <w:rFonts w:ascii="TimesNewRomanPS" w:hAnsi="TimesNewRomanPS"/>
          <w:b/>
          <w:bCs/>
          <w:sz w:val="22"/>
          <w:szCs w:val="22"/>
        </w:rPr>
      </w:pPr>
    </w:p>
    <w:tbl>
      <w:tblPr>
        <w:tblStyle w:val="TableGrid"/>
        <w:tblW w:w="9663" w:type="dxa"/>
        <w:tblLayout w:type="fixed"/>
        <w:tblLook w:val="04A0" w:firstRow="1" w:lastRow="0" w:firstColumn="1" w:lastColumn="0" w:noHBand="0" w:noVBand="1"/>
      </w:tblPr>
      <w:tblGrid>
        <w:gridCol w:w="3221"/>
        <w:gridCol w:w="3221"/>
        <w:gridCol w:w="3221"/>
      </w:tblGrid>
      <w:tr w:rsidR="00C12D5E" w14:paraId="0C4548D6" w14:textId="77777777" w:rsidTr="00323133">
        <w:tc>
          <w:tcPr>
            <w:tcW w:w="3221" w:type="dxa"/>
          </w:tcPr>
          <w:p w14:paraId="303C0EAE"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Parameter</w:t>
            </w:r>
          </w:p>
        </w:tc>
        <w:tc>
          <w:tcPr>
            <w:tcW w:w="3221" w:type="dxa"/>
          </w:tcPr>
          <w:p w14:paraId="0B0BEA8D"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Value</w:t>
            </w:r>
          </w:p>
        </w:tc>
        <w:tc>
          <w:tcPr>
            <w:tcW w:w="3221" w:type="dxa"/>
          </w:tcPr>
          <w:p w14:paraId="6331E5AF"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Notes</w:t>
            </w:r>
          </w:p>
        </w:tc>
      </w:tr>
      <w:tr w:rsidR="00C12D5E" w14:paraId="3CB97202" w14:textId="77777777" w:rsidTr="00323133">
        <w:tc>
          <w:tcPr>
            <w:tcW w:w="3221" w:type="dxa"/>
          </w:tcPr>
          <w:p w14:paraId="5908008C"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eastAsia="MS Mincho" w:hAnsiTheme="majorBidi" w:cstheme="majorBidi"/>
                <w:caps w:val="0"/>
                <w:sz w:val="24"/>
              </w:rPr>
              <w:t>Modulation Scheme</w:t>
            </w:r>
          </w:p>
        </w:tc>
        <w:tc>
          <w:tcPr>
            <w:tcW w:w="3221" w:type="dxa"/>
          </w:tcPr>
          <w:p w14:paraId="2309EDA7"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eastAsia="MS Mincho" w:hAnsiTheme="majorBidi" w:cstheme="majorBidi"/>
                <w:caps w:val="0"/>
                <w:sz w:val="24"/>
              </w:rPr>
              <w:t>Impulsive time domain signal</w:t>
            </w:r>
          </w:p>
        </w:tc>
        <w:tc>
          <w:tcPr>
            <w:tcW w:w="3221" w:type="dxa"/>
          </w:tcPr>
          <w:p w14:paraId="4EEEDDA2" w14:textId="77777777" w:rsidR="00C12D5E" w:rsidRPr="00323133" w:rsidRDefault="00C12D5E" w:rsidP="00C12D5E">
            <w:pPr>
              <w:pStyle w:val="Title1"/>
              <w:rPr>
                <w:rFonts w:asciiTheme="majorBidi" w:eastAsia="MS Mincho" w:hAnsiTheme="majorBidi" w:cstheme="majorBidi"/>
                <w:caps w:val="0"/>
                <w:sz w:val="24"/>
              </w:rPr>
            </w:pPr>
          </w:p>
        </w:tc>
      </w:tr>
      <w:tr w:rsidR="00C12D5E" w14:paraId="53973129" w14:textId="77777777" w:rsidTr="00323133">
        <w:tc>
          <w:tcPr>
            <w:tcW w:w="3221" w:type="dxa"/>
            <w:vAlign w:val="bottom"/>
          </w:tcPr>
          <w:p w14:paraId="31578E9E"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Operating frequency range</w:t>
            </w:r>
          </w:p>
        </w:tc>
        <w:tc>
          <w:tcPr>
            <w:tcW w:w="3221" w:type="dxa"/>
            <w:vAlign w:val="bottom"/>
          </w:tcPr>
          <w:p w14:paraId="07071FB7"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71 GHz – 6 THz</w:t>
            </w:r>
          </w:p>
        </w:tc>
        <w:tc>
          <w:tcPr>
            <w:tcW w:w="3221" w:type="dxa"/>
          </w:tcPr>
          <w:p w14:paraId="37585A91" w14:textId="77777777" w:rsidR="00C12D5E" w:rsidRPr="00323133" w:rsidRDefault="00C12D5E" w:rsidP="00C12D5E">
            <w:pPr>
              <w:pStyle w:val="Title1"/>
              <w:rPr>
                <w:rFonts w:asciiTheme="majorBidi" w:eastAsia="MS Mincho" w:hAnsiTheme="majorBidi" w:cstheme="majorBidi"/>
                <w:caps w:val="0"/>
                <w:sz w:val="24"/>
              </w:rPr>
            </w:pPr>
          </w:p>
        </w:tc>
      </w:tr>
      <w:tr w:rsidR="00C12D5E" w14:paraId="4DA4384D" w14:textId="77777777" w:rsidTr="00323133">
        <w:tc>
          <w:tcPr>
            <w:tcW w:w="3221" w:type="dxa"/>
            <w:vAlign w:val="bottom"/>
          </w:tcPr>
          <w:p w14:paraId="6A45CC7B"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Modulation bandwidth</w:t>
            </w:r>
          </w:p>
        </w:tc>
        <w:tc>
          <w:tcPr>
            <w:tcW w:w="3221" w:type="dxa"/>
            <w:vAlign w:val="bottom"/>
          </w:tcPr>
          <w:p w14:paraId="12C27BAE"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50GHz - 6THz</w:t>
            </w:r>
          </w:p>
        </w:tc>
        <w:tc>
          <w:tcPr>
            <w:tcW w:w="3221" w:type="dxa"/>
          </w:tcPr>
          <w:p w14:paraId="4A0F7264" w14:textId="77777777" w:rsidR="00C12D5E" w:rsidRPr="00323133" w:rsidRDefault="00C12D5E" w:rsidP="00C12D5E">
            <w:pPr>
              <w:pStyle w:val="Title1"/>
              <w:rPr>
                <w:rFonts w:asciiTheme="majorBidi" w:eastAsia="MS Mincho" w:hAnsiTheme="majorBidi" w:cstheme="majorBidi"/>
                <w:caps w:val="0"/>
                <w:sz w:val="24"/>
              </w:rPr>
            </w:pPr>
          </w:p>
        </w:tc>
      </w:tr>
      <w:tr w:rsidR="00C12D5E" w14:paraId="0425A910" w14:textId="77777777" w:rsidTr="00323133">
        <w:tc>
          <w:tcPr>
            <w:tcW w:w="3221" w:type="dxa"/>
            <w:vAlign w:val="bottom"/>
          </w:tcPr>
          <w:p w14:paraId="3010B0E0"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Pulse Repetition rate</w:t>
            </w:r>
          </w:p>
        </w:tc>
        <w:tc>
          <w:tcPr>
            <w:tcW w:w="3221" w:type="dxa"/>
            <w:vAlign w:val="bottom"/>
          </w:tcPr>
          <w:p w14:paraId="0B5E3F1F"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80-120 MHz</w:t>
            </w:r>
          </w:p>
        </w:tc>
        <w:tc>
          <w:tcPr>
            <w:tcW w:w="3221" w:type="dxa"/>
          </w:tcPr>
          <w:p w14:paraId="39A82F26" w14:textId="77777777" w:rsidR="00C12D5E" w:rsidRPr="00323133" w:rsidRDefault="00C12D5E" w:rsidP="00C12D5E">
            <w:pPr>
              <w:pStyle w:val="Title1"/>
              <w:rPr>
                <w:rFonts w:asciiTheme="majorBidi" w:eastAsia="MS Mincho" w:hAnsiTheme="majorBidi" w:cstheme="majorBidi"/>
                <w:caps w:val="0"/>
                <w:sz w:val="24"/>
              </w:rPr>
            </w:pPr>
          </w:p>
        </w:tc>
      </w:tr>
      <w:tr w:rsidR="00C12D5E" w14:paraId="5E5426B2" w14:textId="77777777" w:rsidTr="00323133">
        <w:tc>
          <w:tcPr>
            <w:tcW w:w="3221" w:type="dxa"/>
            <w:vAlign w:val="bottom"/>
          </w:tcPr>
          <w:p w14:paraId="33D37FA3"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Duty Cycle</w:t>
            </w:r>
          </w:p>
        </w:tc>
        <w:tc>
          <w:tcPr>
            <w:tcW w:w="3221" w:type="dxa"/>
            <w:vAlign w:val="bottom"/>
          </w:tcPr>
          <w:p w14:paraId="53D46C3A"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&lt; 10</w:t>
            </w:r>
            <w:r w:rsidRPr="00323133">
              <w:rPr>
                <w:rFonts w:asciiTheme="majorBidi" w:hAnsiTheme="majorBidi" w:cstheme="majorBidi"/>
                <w:caps w:val="0"/>
                <w:color w:val="000000"/>
                <w:sz w:val="24"/>
                <w:vertAlign w:val="superscript"/>
              </w:rPr>
              <w:t>-3</w:t>
            </w:r>
          </w:p>
        </w:tc>
        <w:tc>
          <w:tcPr>
            <w:tcW w:w="3221" w:type="dxa"/>
          </w:tcPr>
          <w:p w14:paraId="1748C903" w14:textId="77777777" w:rsidR="00C12D5E" w:rsidRPr="00323133" w:rsidRDefault="00C12D5E" w:rsidP="00C12D5E">
            <w:pPr>
              <w:pStyle w:val="Title1"/>
              <w:rPr>
                <w:rFonts w:asciiTheme="majorBidi" w:eastAsia="MS Mincho" w:hAnsiTheme="majorBidi" w:cstheme="majorBidi"/>
                <w:caps w:val="0"/>
                <w:sz w:val="24"/>
              </w:rPr>
            </w:pPr>
          </w:p>
        </w:tc>
      </w:tr>
      <w:tr w:rsidR="00C12D5E" w14:paraId="245C8818" w14:textId="77777777" w:rsidTr="00323133">
        <w:tc>
          <w:tcPr>
            <w:tcW w:w="3221" w:type="dxa"/>
            <w:vAlign w:val="bottom"/>
          </w:tcPr>
          <w:p w14:paraId="5D5D53C1"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Average power</w:t>
            </w:r>
          </w:p>
        </w:tc>
        <w:tc>
          <w:tcPr>
            <w:tcW w:w="3221" w:type="dxa"/>
            <w:vAlign w:val="bottom"/>
          </w:tcPr>
          <w:p w14:paraId="6062EBD4"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 xml:space="preserve"> &lt; 10 </w:t>
            </w:r>
            <w:r w:rsidRPr="00323133">
              <w:rPr>
                <w:rFonts w:asciiTheme="majorBidi" w:hAnsiTheme="majorBidi" w:cstheme="majorBidi"/>
                <w:caps w:val="0"/>
                <w:color w:val="000000"/>
                <w:sz w:val="24"/>
              </w:rPr>
              <w:sym w:font="Symbol" w:char="F06D"/>
            </w:r>
            <w:r w:rsidRPr="00323133">
              <w:rPr>
                <w:rFonts w:asciiTheme="majorBidi" w:hAnsiTheme="majorBidi" w:cstheme="majorBidi"/>
                <w:caps w:val="0"/>
                <w:color w:val="000000"/>
                <w:sz w:val="24"/>
              </w:rPr>
              <w:t>W</w:t>
            </w:r>
          </w:p>
        </w:tc>
        <w:tc>
          <w:tcPr>
            <w:tcW w:w="3221" w:type="dxa"/>
          </w:tcPr>
          <w:p w14:paraId="4DFE0040" w14:textId="77777777" w:rsidR="00C12D5E" w:rsidRPr="00323133" w:rsidRDefault="00C12D5E" w:rsidP="00C12D5E">
            <w:pPr>
              <w:pStyle w:val="Title1"/>
              <w:rPr>
                <w:rFonts w:asciiTheme="majorBidi" w:eastAsia="MS Mincho" w:hAnsiTheme="majorBidi" w:cstheme="majorBidi"/>
                <w:caps w:val="0"/>
                <w:sz w:val="24"/>
              </w:rPr>
            </w:pPr>
          </w:p>
        </w:tc>
      </w:tr>
    </w:tbl>
    <w:p w14:paraId="19E76F0C" w14:textId="146745B7" w:rsidR="0023157B" w:rsidRPr="00831211" w:rsidRDefault="0023157B" w:rsidP="0023157B">
      <w:pPr>
        <w:pStyle w:val="NormalWeb"/>
        <w:rPr>
          <w:rFonts w:ascii="TimesNewRoman,Bold" w:hAnsi="TimesNewRoman,Bold"/>
        </w:rPr>
      </w:pPr>
      <w:r>
        <w:t xml:space="preserve">Alternatively, signals can be generated with a </w:t>
      </w:r>
      <w:proofErr w:type="spellStart"/>
      <w:r>
        <w:t>nonpulsed</w:t>
      </w:r>
      <w:proofErr w:type="spellEnd"/>
      <w:r>
        <w:t xml:space="preserve"> CW signal with monotonically changing frequency.  While such signals have different ability to take measurements than the impulsive/time domain signal they also </w:t>
      </w:r>
      <w:proofErr w:type="gramStart"/>
      <w:r>
        <w:t>have the ability to</w:t>
      </w:r>
      <w:proofErr w:type="gramEnd"/>
      <w:r>
        <w:t xml:space="preserve"> transmit at varying powers over different bands that have different allocations.  </w:t>
      </w:r>
      <w:proofErr w:type="gramStart"/>
      <w:r>
        <w:t>Thus</w:t>
      </w:r>
      <w:proofErr w:type="gramEnd"/>
      <w:r>
        <w:t xml:space="preserve"> they can have lower output power in bands that have more complex harmful interference vulnerabilities such as the passive bands in </w:t>
      </w:r>
      <w:r>
        <w:rPr>
          <w:b/>
          <w:bCs/>
        </w:rPr>
        <w:t>5.340</w:t>
      </w:r>
      <w:r>
        <w:t xml:space="preserve">.  </w:t>
      </w:r>
      <w:r>
        <w:rPr>
          <w:rFonts w:ascii="TimesNewRoman,Bold" w:hAnsi="TimesNewRoman,Bold"/>
        </w:rPr>
        <w:t xml:space="preserve">  Basic parameters are given below</w:t>
      </w:r>
    </w:p>
    <w:p w14:paraId="0E083D00" w14:textId="77777777" w:rsidR="006A1B24" w:rsidRDefault="006A1B24" w:rsidP="0092370B">
      <w:pPr>
        <w:pStyle w:val="NormalWeb"/>
        <w:jc w:val="center"/>
        <w:rPr>
          <w:ins w:id="33" w:author="Marcus, Michael" w:date="2023-04-06T14:01:00Z"/>
          <w:rFonts w:ascii="TimesNewRoman" w:hAnsi="TimesNewRoman"/>
          <w:sz w:val="22"/>
          <w:szCs w:val="22"/>
        </w:rPr>
      </w:pPr>
    </w:p>
    <w:p w14:paraId="54589AD3" w14:textId="77777777" w:rsidR="006A1B24" w:rsidRDefault="006A1B24" w:rsidP="0092370B">
      <w:pPr>
        <w:pStyle w:val="NormalWeb"/>
        <w:jc w:val="center"/>
        <w:rPr>
          <w:ins w:id="34" w:author="Marcus, Michael" w:date="2023-04-06T14:01:00Z"/>
          <w:rFonts w:ascii="TimesNewRoman" w:hAnsi="TimesNewRoman"/>
          <w:sz w:val="22"/>
          <w:szCs w:val="22"/>
        </w:rPr>
      </w:pPr>
    </w:p>
    <w:p w14:paraId="10058B7B" w14:textId="77777777" w:rsidR="006A1B24" w:rsidRDefault="006A1B24" w:rsidP="0092370B">
      <w:pPr>
        <w:pStyle w:val="NormalWeb"/>
        <w:jc w:val="center"/>
        <w:rPr>
          <w:ins w:id="35" w:author="Marcus, Michael" w:date="2023-04-06T14:01:00Z"/>
          <w:rFonts w:ascii="TimesNewRoman" w:hAnsi="TimesNewRoman"/>
          <w:sz w:val="22"/>
          <w:szCs w:val="22"/>
        </w:rPr>
      </w:pPr>
    </w:p>
    <w:p w14:paraId="73476C88" w14:textId="77777777" w:rsidR="006A1B24" w:rsidRDefault="006A1B24" w:rsidP="0092370B">
      <w:pPr>
        <w:pStyle w:val="NormalWeb"/>
        <w:jc w:val="center"/>
        <w:rPr>
          <w:ins w:id="36" w:author="Marcus, Michael" w:date="2023-04-06T14:01:00Z"/>
          <w:rFonts w:ascii="TimesNewRoman" w:hAnsi="TimesNewRoman"/>
          <w:sz w:val="22"/>
          <w:szCs w:val="22"/>
        </w:rPr>
      </w:pPr>
    </w:p>
    <w:p w14:paraId="759F3531" w14:textId="77777777" w:rsidR="006A1B24" w:rsidRDefault="006A1B24" w:rsidP="0092370B">
      <w:pPr>
        <w:pStyle w:val="NormalWeb"/>
        <w:jc w:val="center"/>
        <w:rPr>
          <w:ins w:id="37" w:author="Marcus, Michael" w:date="2023-04-06T14:01:00Z"/>
          <w:rFonts w:ascii="TimesNewRoman" w:hAnsi="TimesNewRoman"/>
          <w:sz w:val="22"/>
          <w:szCs w:val="22"/>
        </w:rPr>
      </w:pPr>
    </w:p>
    <w:p w14:paraId="5BE62DB0" w14:textId="77777777" w:rsidR="006A1B24" w:rsidRDefault="006A1B24" w:rsidP="0092370B">
      <w:pPr>
        <w:pStyle w:val="NormalWeb"/>
        <w:jc w:val="center"/>
        <w:rPr>
          <w:ins w:id="38" w:author="Marcus, Michael" w:date="2023-04-06T14:01:00Z"/>
          <w:rFonts w:ascii="TimesNewRoman" w:hAnsi="TimesNewRoman"/>
          <w:sz w:val="22"/>
          <w:szCs w:val="22"/>
        </w:rPr>
      </w:pPr>
    </w:p>
    <w:p w14:paraId="6BDAD618" w14:textId="77777777" w:rsidR="00323133" w:rsidRDefault="00323133" w:rsidP="0092370B">
      <w:pPr>
        <w:pStyle w:val="NormalWeb"/>
        <w:jc w:val="center"/>
        <w:rPr>
          <w:ins w:id="39" w:author="Marcus, Michael" w:date="2023-04-06T14:23:00Z"/>
          <w:rFonts w:ascii="TimesNewRoman" w:hAnsi="TimesNewRoman"/>
          <w:sz w:val="22"/>
          <w:szCs w:val="22"/>
        </w:rPr>
      </w:pPr>
    </w:p>
    <w:p w14:paraId="0FB77A46" w14:textId="77777777" w:rsidR="00734F77" w:rsidRDefault="00734F77" w:rsidP="0092370B">
      <w:pPr>
        <w:pStyle w:val="NormalWeb"/>
        <w:jc w:val="center"/>
        <w:rPr>
          <w:ins w:id="40" w:author="Marcus, Michael" w:date="2023-04-06T14:38:00Z"/>
          <w:rFonts w:ascii="TimesNewRoman" w:hAnsi="TimesNewRoman"/>
          <w:sz w:val="22"/>
          <w:szCs w:val="22"/>
        </w:rPr>
      </w:pPr>
    </w:p>
    <w:p w14:paraId="5E9BD023" w14:textId="635A067B" w:rsidR="0023157B" w:rsidRDefault="0023157B" w:rsidP="0092370B">
      <w:pPr>
        <w:pStyle w:val="NormalWeb"/>
        <w:jc w:val="center"/>
      </w:pPr>
      <w:r>
        <w:rPr>
          <w:rFonts w:ascii="TimesNewRoman" w:hAnsi="TimesNewRoman"/>
          <w:sz w:val="22"/>
          <w:szCs w:val="22"/>
        </w:rPr>
        <w:lastRenderedPageBreak/>
        <w:t>TABLE 2</w:t>
      </w:r>
    </w:p>
    <w:p w14:paraId="1A8CB213" w14:textId="36C53676" w:rsidR="0023157B" w:rsidRDefault="0023157B" w:rsidP="0092370B">
      <w:pPr>
        <w:pStyle w:val="NormalWeb"/>
        <w:jc w:val="center"/>
        <w:rPr>
          <w:rFonts w:ascii="TimesNewRomanPS" w:hAnsi="TimesNewRomanPS"/>
          <w:b/>
          <w:bCs/>
          <w:sz w:val="22"/>
          <w:szCs w:val="22"/>
        </w:rPr>
      </w:pPr>
      <w:r>
        <w:rPr>
          <w:rFonts w:ascii="TimesNewRomanPS" w:hAnsi="TimesNewRomanPS"/>
          <w:b/>
          <w:bCs/>
          <w:sz w:val="22"/>
          <w:szCs w:val="22"/>
        </w:rPr>
        <w:t xml:space="preserve">Main parameters FMCW </w:t>
      </w:r>
      <w:r w:rsidRPr="00C12D5E">
        <w:rPr>
          <w:rFonts w:ascii="TimesNewRomanPS" w:hAnsi="TimesNewRomanPS"/>
          <w:b/>
          <w:bCs/>
          <w:sz w:val="22"/>
          <w:szCs w:val="22"/>
        </w:rPr>
        <w:t>TS/RDI-S</w:t>
      </w:r>
    </w:p>
    <w:p w14:paraId="3B0B0142" w14:textId="229830D6" w:rsidR="00C12D5E" w:rsidRPr="0023157B" w:rsidRDefault="00C12D5E" w:rsidP="00C12D5E">
      <w:pPr>
        <w:pStyle w:val="NormalWeb"/>
        <w:rPr>
          <w:b/>
          <w:bCs/>
        </w:rPr>
      </w:pPr>
    </w:p>
    <w:tbl>
      <w:tblPr>
        <w:tblStyle w:val="TableGrid"/>
        <w:tblW w:w="0" w:type="auto"/>
        <w:tblLayout w:type="fixed"/>
        <w:tblLook w:val="04A0" w:firstRow="1" w:lastRow="0" w:firstColumn="1" w:lastColumn="0" w:noHBand="0" w:noVBand="1"/>
      </w:tblPr>
      <w:tblGrid>
        <w:gridCol w:w="3221"/>
        <w:gridCol w:w="3221"/>
        <w:gridCol w:w="3221"/>
      </w:tblGrid>
      <w:tr w:rsidR="0023157B" w14:paraId="223DB3C8" w14:textId="77777777" w:rsidTr="0023157B">
        <w:tc>
          <w:tcPr>
            <w:tcW w:w="3221" w:type="dxa"/>
          </w:tcPr>
          <w:p w14:paraId="16C30904"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Parameter</w:t>
            </w:r>
          </w:p>
        </w:tc>
        <w:tc>
          <w:tcPr>
            <w:tcW w:w="3221" w:type="dxa"/>
          </w:tcPr>
          <w:p w14:paraId="533DA1AA"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Value</w:t>
            </w:r>
          </w:p>
        </w:tc>
        <w:tc>
          <w:tcPr>
            <w:tcW w:w="3221" w:type="dxa"/>
          </w:tcPr>
          <w:p w14:paraId="7E6FCDF9"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Notes</w:t>
            </w:r>
          </w:p>
        </w:tc>
      </w:tr>
      <w:tr w:rsidR="0023157B" w14:paraId="465F9920" w14:textId="77777777" w:rsidTr="0023157B">
        <w:tc>
          <w:tcPr>
            <w:tcW w:w="3221" w:type="dxa"/>
            <w:vAlign w:val="center"/>
          </w:tcPr>
          <w:p w14:paraId="3426CFE8" w14:textId="77777777" w:rsidR="0023157B" w:rsidRPr="00D87091" w:rsidRDefault="0023157B" w:rsidP="0023157B">
            <w:pPr>
              <w:pStyle w:val="Title1"/>
              <w:rPr>
                <w:rFonts w:eastAsia="MS Mincho"/>
                <w:caps w:val="0"/>
              </w:rPr>
            </w:pPr>
            <w:r w:rsidRPr="00D87091">
              <w:rPr>
                <w:rStyle w:val="ECCParagraph"/>
                <w:caps w:val="0"/>
                <w:noProof/>
              </w:rPr>
              <w:t>Modulation scheme</w:t>
            </w:r>
          </w:p>
        </w:tc>
        <w:tc>
          <w:tcPr>
            <w:tcW w:w="3221" w:type="dxa"/>
            <w:vAlign w:val="center"/>
          </w:tcPr>
          <w:p w14:paraId="5002BF5D" w14:textId="77777777" w:rsidR="0023157B" w:rsidRPr="00D87091" w:rsidRDefault="0023157B" w:rsidP="0023157B">
            <w:pPr>
              <w:pStyle w:val="Title1"/>
              <w:rPr>
                <w:rFonts w:eastAsia="MS Mincho"/>
                <w:caps w:val="0"/>
              </w:rPr>
            </w:pPr>
            <w:r w:rsidRPr="00D87091">
              <w:rPr>
                <w:rStyle w:val="ECCParagraph"/>
                <w:caps w:val="0"/>
                <w:noProof/>
              </w:rPr>
              <w:t>e.g. frequency modulated continuous wave (FMCW) or pulse-based modulation schemes</w:t>
            </w:r>
          </w:p>
        </w:tc>
        <w:tc>
          <w:tcPr>
            <w:tcW w:w="3221" w:type="dxa"/>
            <w:vAlign w:val="center"/>
          </w:tcPr>
          <w:p w14:paraId="14742296" w14:textId="77777777" w:rsidR="0023157B" w:rsidRPr="00D87091" w:rsidRDefault="0023157B" w:rsidP="0023157B">
            <w:pPr>
              <w:pStyle w:val="Title1"/>
              <w:rPr>
                <w:rFonts w:eastAsia="MS Mincho"/>
                <w:caps w:val="0"/>
              </w:rPr>
            </w:pPr>
            <w:r w:rsidRPr="00D87091">
              <w:rPr>
                <w:rStyle w:val="ECCParagraph"/>
                <w:caps w:val="0"/>
                <w:noProof/>
              </w:rPr>
              <w:t>Combination of different OFRs possible</w:t>
            </w:r>
          </w:p>
        </w:tc>
      </w:tr>
      <w:tr w:rsidR="0023157B" w14:paraId="632A1718" w14:textId="77777777" w:rsidTr="0023157B">
        <w:tc>
          <w:tcPr>
            <w:tcW w:w="3221" w:type="dxa"/>
            <w:vAlign w:val="center"/>
          </w:tcPr>
          <w:p w14:paraId="5C824926" w14:textId="77777777" w:rsidR="0023157B" w:rsidRPr="00D87091" w:rsidRDefault="0023157B" w:rsidP="0023157B">
            <w:pPr>
              <w:pStyle w:val="Title1"/>
              <w:rPr>
                <w:rFonts w:eastAsia="MS Mincho"/>
                <w:caps w:val="0"/>
              </w:rPr>
            </w:pPr>
            <w:r w:rsidRPr="00D87091">
              <w:rPr>
                <w:rStyle w:val="ECCParagraph"/>
                <w:caps w:val="0"/>
                <w:noProof/>
              </w:rPr>
              <w:t>Operating frequency range (OFR)</w:t>
            </w:r>
          </w:p>
        </w:tc>
        <w:tc>
          <w:tcPr>
            <w:tcW w:w="3221" w:type="dxa"/>
            <w:vAlign w:val="center"/>
          </w:tcPr>
          <w:p w14:paraId="0D3D1F8F" w14:textId="77777777" w:rsidR="0023157B" w:rsidRPr="00D87091" w:rsidRDefault="0023157B" w:rsidP="0023157B">
            <w:pPr>
              <w:pStyle w:val="ECCTabletext"/>
              <w:jc w:val="left"/>
              <w:rPr>
                <w:rStyle w:val="ECCParagraph"/>
                <w:noProof/>
              </w:rPr>
            </w:pPr>
            <w:r w:rsidRPr="00D87091">
              <w:rPr>
                <w:rStyle w:val="ECCParagraph"/>
                <w:noProof/>
              </w:rPr>
              <w:t>116−130 GHz</w:t>
            </w:r>
          </w:p>
          <w:p w14:paraId="7CF061E0" w14:textId="77777777" w:rsidR="0023157B" w:rsidRPr="00D87091" w:rsidRDefault="0023157B" w:rsidP="0023157B">
            <w:pPr>
              <w:pStyle w:val="ECCTabletext"/>
              <w:jc w:val="left"/>
              <w:rPr>
                <w:rStyle w:val="ECCParagraph"/>
                <w:noProof/>
              </w:rPr>
            </w:pPr>
            <w:r w:rsidRPr="00D87091">
              <w:rPr>
                <w:rStyle w:val="ECCParagraph"/>
                <w:noProof/>
              </w:rPr>
              <w:t>134−141 GHz</w:t>
            </w:r>
          </w:p>
          <w:p w14:paraId="2CE7BFAB" w14:textId="77777777" w:rsidR="0023157B" w:rsidRPr="00D87091" w:rsidRDefault="0023157B" w:rsidP="0023157B">
            <w:pPr>
              <w:pStyle w:val="ECCTabletext"/>
              <w:jc w:val="left"/>
              <w:rPr>
                <w:rStyle w:val="ECCParagraph"/>
                <w:noProof/>
              </w:rPr>
            </w:pPr>
            <w:r w:rsidRPr="00D87091">
              <w:rPr>
                <w:rStyle w:val="ECCParagraph"/>
                <w:noProof/>
              </w:rPr>
              <w:t>174.8−182 GHz</w:t>
            </w:r>
          </w:p>
          <w:p w14:paraId="51B0CF2C" w14:textId="77777777" w:rsidR="0023157B" w:rsidRPr="00D87091" w:rsidRDefault="0023157B" w:rsidP="0023157B">
            <w:pPr>
              <w:pStyle w:val="ECCTabletext"/>
              <w:jc w:val="left"/>
              <w:rPr>
                <w:rStyle w:val="ECCParagraph"/>
                <w:noProof/>
              </w:rPr>
            </w:pPr>
            <w:r w:rsidRPr="00D87091">
              <w:rPr>
                <w:rStyle w:val="ECCParagraph"/>
                <w:noProof/>
              </w:rPr>
              <w:t>185−190 GHz</w:t>
            </w:r>
          </w:p>
          <w:p w14:paraId="0708B2D7" w14:textId="77777777" w:rsidR="0023157B" w:rsidRPr="00D87091" w:rsidRDefault="0023157B" w:rsidP="0023157B">
            <w:pPr>
              <w:pStyle w:val="Title1"/>
              <w:rPr>
                <w:rFonts w:eastAsia="MS Mincho"/>
                <w:caps w:val="0"/>
              </w:rPr>
            </w:pPr>
            <w:r w:rsidRPr="00D87091">
              <w:rPr>
                <w:rStyle w:val="ECCParagraph"/>
                <w:caps w:val="0"/>
                <w:noProof/>
              </w:rPr>
              <w:t>231.5−250 GHz</w:t>
            </w:r>
          </w:p>
        </w:tc>
        <w:tc>
          <w:tcPr>
            <w:tcW w:w="3221" w:type="dxa"/>
            <w:vAlign w:val="center"/>
          </w:tcPr>
          <w:p w14:paraId="73C18C23" w14:textId="77777777" w:rsidR="0023157B" w:rsidRPr="00D87091" w:rsidRDefault="0023157B" w:rsidP="0023157B">
            <w:pPr>
              <w:pStyle w:val="Title1"/>
              <w:rPr>
                <w:rFonts w:eastAsia="MS Mincho"/>
                <w:caps w:val="0"/>
              </w:rPr>
            </w:pPr>
          </w:p>
        </w:tc>
      </w:tr>
      <w:tr w:rsidR="0023157B" w14:paraId="0F5DEDD0" w14:textId="77777777" w:rsidTr="0023157B">
        <w:tc>
          <w:tcPr>
            <w:tcW w:w="3221" w:type="dxa"/>
            <w:vAlign w:val="center"/>
          </w:tcPr>
          <w:p w14:paraId="60C4E1A3" w14:textId="77777777" w:rsidR="0023157B" w:rsidRPr="00D87091" w:rsidRDefault="0023157B" w:rsidP="0023157B">
            <w:pPr>
              <w:pStyle w:val="Title1"/>
              <w:rPr>
                <w:rFonts w:eastAsia="MS Mincho"/>
                <w:caps w:val="0"/>
              </w:rPr>
            </w:pPr>
            <w:r w:rsidRPr="00D87091">
              <w:rPr>
                <w:rStyle w:val="ECCParagraph"/>
                <w:caps w:val="0"/>
                <w:noProof/>
              </w:rPr>
              <w:t>Available modulation bandwidth</w:t>
            </w:r>
          </w:p>
        </w:tc>
        <w:tc>
          <w:tcPr>
            <w:tcW w:w="3221" w:type="dxa"/>
            <w:vAlign w:val="center"/>
          </w:tcPr>
          <w:p w14:paraId="7C1115F5" w14:textId="77777777" w:rsidR="0023157B" w:rsidRPr="00D87091" w:rsidRDefault="0023157B" w:rsidP="0023157B">
            <w:pPr>
              <w:pStyle w:val="Title1"/>
              <w:rPr>
                <w:rFonts w:eastAsia="MS Mincho"/>
                <w:caps w:val="0"/>
              </w:rPr>
            </w:pPr>
            <w:r w:rsidRPr="00D87091">
              <w:rPr>
                <w:rStyle w:val="ECCParagraph"/>
                <w:caps w:val="0"/>
                <w:noProof/>
              </w:rPr>
              <w:t>1</w:t>
            </w:r>
            <w:r w:rsidRPr="00D87091">
              <w:rPr>
                <w:rStyle w:val="ECCParagraph"/>
                <w:caps w:val="0"/>
              </w:rPr>
              <w:t>4</w:t>
            </w:r>
            <w:r w:rsidRPr="00D87091">
              <w:rPr>
                <w:rStyle w:val="ECCParagraph"/>
                <w:caps w:val="0"/>
                <w:noProof/>
              </w:rPr>
              <w:t> GHz, 7 GHz, 7.2 GHz, 5 GHz, 18.5 GHz</w:t>
            </w:r>
          </w:p>
        </w:tc>
        <w:tc>
          <w:tcPr>
            <w:tcW w:w="3221" w:type="dxa"/>
            <w:vAlign w:val="center"/>
          </w:tcPr>
          <w:p w14:paraId="36845FDA" w14:textId="77777777" w:rsidR="0023157B" w:rsidRPr="00D87091" w:rsidRDefault="0023157B" w:rsidP="0023157B">
            <w:pPr>
              <w:pStyle w:val="Title1"/>
              <w:rPr>
                <w:rFonts w:eastAsia="MS Mincho"/>
                <w:caps w:val="0"/>
              </w:rPr>
            </w:pPr>
          </w:p>
        </w:tc>
      </w:tr>
      <w:tr w:rsidR="0023157B" w14:paraId="02143CD9" w14:textId="77777777" w:rsidTr="0023157B">
        <w:tc>
          <w:tcPr>
            <w:tcW w:w="3221" w:type="dxa"/>
            <w:vAlign w:val="center"/>
          </w:tcPr>
          <w:p w14:paraId="21790035" w14:textId="77777777" w:rsidR="0023157B" w:rsidRPr="00D87091" w:rsidRDefault="0023157B" w:rsidP="0023157B">
            <w:pPr>
              <w:pStyle w:val="Title1"/>
              <w:rPr>
                <w:rFonts w:eastAsia="MS Mincho"/>
                <w:caps w:val="0"/>
              </w:rPr>
            </w:pPr>
            <w:r w:rsidRPr="00D87091">
              <w:rPr>
                <w:rStyle w:val="ECCParagraph"/>
                <w:caps w:val="0"/>
                <w:noProof/>
              </w:rPr>
              <w:t>Used modulation bandwidth</w:t>
            </w:r>
          </w:p>
        </w:tc>
        <w:tc>
          <w:tcPr>
            <w:tcW w:w="3221" w:type="dxa"/>
            <w:vAlign w:val="center"/>
          </w:tcPr>
          <w:p w14:paraId="3A09BB35" w14:textId="77777777" w:rsidR="0023157B" w:rsidRPr="00D87091" w:rsidRDefault="0023157B" w:rsidP="0023157B">
            <w:pPr>
              <w:pStyle w:val="ECCTabletext"/>
              <w:jc w:val="left"/>
              <w:rPr>
                <w:rStyle w:val="ECCParagraph"/>
                <w:noProof/>
              </w:rPr>
            </w:pPr>
            <w:r w:rsidRPr="00D87091">
              <w:rPr>
                <w:rStyle w:val="ECCParagraph"/>
              </w:rPr>
              <w:t>up to 14</w:t>
            </w:r>
            <w:r w:rsidRPr="00D87091">
              <w:rPr>
                <w:rStyle w:val="ECCParagraph"/>
                <w:noProof/>
              </w:rPr>
              <w:t> GHz</w:t>
            </w:r>
          </w:p>
          <w:p w14:paraId="225FC4CF" w14:textId="77777777" w:rsidR="0023157B" w:rsidRPr="00D87091" w:rsidRDefault="0023157B" w:rsidP="0023157B">
            <w:pPr>
              <w:pStyle w:val="ECCTabletext"/>
              <w:jc w:val="left"/>
              <w:rPr>
                <w:rStyle w:val="ECCParagraph"/>
                <w:noProof/>
              </w:rPr>
            </w:pPr>
            <w:r w:rsidRPr="00D87091">
              <w:rPr>
                <w:rStyle w:val="ECCParagraph"/>
              </w:rPr>
              <w:t xml:space="preserve">up to </w:t>
            </w:r>
            <w:r w:rsidRPr="00D87091">
              <w:rPr>
                <w:rStyle w:val="ECCParagraph"/>
                <w:noProof/>
              </w:rPr>
              <w:t>7 GHz</w:t>
            </w:r>
          </w:p>
          <w:p w14:paraId="4F0E09E5" w14:textId="77777777" w:rsidR="0023157B" w:rsidRPr="00D87091" w:rsidRDefault="0023157B" w:rsidP="0023157B">
            <w:pPr>
              <w:pStyle w:val="ECCTabletext"/>
              <w:jc w:val="left"/>
              <w:rPr>
                <w:rStyle w:val="ECCParagraph"/>
                <w:noProof/>
              </w:rPr>
            </w:pPr>
            <w:r w:rsidRPr="00D87091">
              <w:rPr>
                <w:rStyle w:val="ECCParagraph"/>
              </w:rPr>
              <w:t xml:space="preserve">up to </w:t>
            </w:r>
            <w:r w:rsidRPr="00D87091">
              <w:rPr>
                <w:rStyle w:val="ECCParagraph"/>
                <w:noProof/>
              </w:rPr>
              <w:t>7.2 GHz</w:t>
            </w:r>
          </w:p>
          <w:p w14:paraId="689E8815" w14:textId="77777777" w:rsidR="0023157B" w:rsidRPr="00D87091" w:rsidRDefault="0023157B" w:rsidP="0023157B">
            <w:pPr>
              <w:pStyle w:val="ECCTabletext"/>
              <w:jc w:val="left"/>
              <w:rPr>
                <w:rStyle w:val="ECCParagraph"/>
                <w:noProof/>
              </w:rPr>
            </w:pPr>
            <w:r w:rsidRPr="00D87091">
              <w:rPr>
                <w:rStyle w:val="ECCParagraph"/>
              </w:rPr>
              <w:t xml:space="preserve">up to </w:t>
            </w:r>
            <w:r w:rsidRPr="00D87091">
              <w:rPr>
                <w:rStyle w:val="ECCParagraph"/>
                <w:noProof/>
              </w:rPr>
              <w:t>5 GHz</w:t>
            </w:r>
          </w:p>
          <w:p w14:paraId="24D76B11" w14:textId="77777777" w:rsidR="0023157B" w:rsidRPr="00D87091" w:rsidRDefault="0023157B" w:rsidP="0023157B">
            <w:pPr>
              <w:pStyle w:val="Title1"/>
              <w:rPr>
                <w:rFonts w:eastAsia="MS Mincho"/>
                <w:caps w:val="0"/>
              </w:rPr>
            </w:pPr>
            <w:r w:rsidRPr="00D87091">
              <w:rPr>
                <w:rStyle w:val="ECCParagraph"/>
                <w:caps w:val="0"/>
              </w:rPr>
              <w:t>up to</w:t>
            </w:r>
            <w:r w:rsidRPr="00D87091">
              <w:rPr>
                <w:rStyle w:val="ECCParagraph"/>
                <w:caps w:val="0"/>
                <w:noProof/>
              </w:rPr>
              <w:t>18.5 GHz</w:t>
            </w:r>
          </w:p>
        </w:tc>
        <w:tc>
          <w:tcPr>
            <w:tcW w:w="3221" w:type="dxa"/>
            <w:vAlign w:val="center"/>
          </w:tcPr>
          <w:p w14:paraId="7733320E" w14:textId="77777777" w:rsidR="0023157B" w:rsidRPr="00D87091" w:rsidRDefault="0023157B" w:rsidP="0023157B">
            <w:pPr>
              <w:pStyle w:val="Title1"/>
              <w:rPr>
                <w:rFonts w:eastAsia="MS Mincho"/>
                <w:caps w:val="0"/>
              </w:rPr>
            </w:pPr>
            <w:r w:rsidRPr="00D87091">
              <w:rPr>
                <w:rStyle w:val="ECCParagraph"/>
                <w:caps w:val="0"/>
                <w:noProof/>
              </w:rPr>
              <w:t>-</w:t>
            </w:r>
            <w:r w:rsidRPr="00D87091">
              <w:rPr>
                <w:rStyle w:val="ECCParagraph"/>
                <w:caps w:val="0"/>
              </w:rPr>
              <w:t>2</w:t>
            </w:r>
            <w:r w:rsidRPr="00D87091">
              <w:rPr>
                <w:rStyle w:val="ECCParagraph"/>
                <w:caps w:val="0"/>
                <w:noProof/>
              </w:rPr>
              <w:t>0 dB bandwidth</w:t>
            </w:r>
          </w:p>
        </w:tc>
      </w:tr>
      <w:tr w:rsidR="0023157B" w14:paraId="44E872E1" w14:textId="77777777" w:rsidTr="0023157B">
        <w:tc>
          <w:tcPr>
            <w:tcW w:w="3221" w:type="dxa"/>
            <w:vAlign w:val="center"/>
          </w:tcPr>
          <w:p w14:paraId="5D6F0AC0" w14:textId="77777777" w:rsidR="0023157B" w:rsidRPr="00D87091" w:rsidRDefault="0023157B" w:rsidP="0023157B">
            <w:pPr>
              <w:pStyle w:val="Title1"/>
              <w:rPr>
                <w:rFonts w:eastAsia="MS Mincho"/>
                <w:caps w:val="0"/>
              </w:rPr>
            </w:pPr>
            <w:r w:rsidRPr="00D87091">
              <w:rPr>
                <w:rStyle w:val="ECCParagraph"/>
                <w:caps w:val="0"/>
                <w:noProof/>
              </w:rPr>
              <w:t>Sweeptime</w:t>
            </w:r>
          </w:p>
        </w:tc>
        <w:tc>
          <w:tcPr>
            <w:tcW w:w="3221" w:type="dxa"/>
            <w:vAlign w:val="center"/>
          </w:tcPr>
          <w:p w14:paraId="07FC5141" w14:textId="77777777" w:rsidR="0023157B" w:rsidRPr="00D87091" w:rsidRDefault="0023157B" w:rsidP="0023157B">
            <w:pPr>
              <w:pStyle w:val="Title1"/>
              <w:rPr>
                <w:rFonts w:eastAsia="MS Mincho"/>
                <w:caps w:val="0"/>
              </w:rPr>
            </w:pPr>
            <w:r w:rsidRPr="00D87091">
              <w:rPr>
                <w:rStyle w:val="ECCParagraph"/>
                <w:caps w:val="0"/>
                <w:noProof/>
              </w:rPr>
              <w:t>10 µs to 5 ms</w:t>
            </w:r>
          </w:p>
        </w:tc>
        <w:tc>
          <w:tcPr>
            <w:tcW w:w="3221" w:type="dxa"/>
            <w:vAlign w:val="center"/>
          </w:tcPr>
          <w:p w14:paraId="75C5EB80" w14:textId="77777777" w:rsidR="0023157B" w:rsidRPr="00D87091" w:rsidRDefault="0023157B" w:rsidP="0023157B">
            <w:pPr>
              <w:pStyle w:val="Title1"/>
              <w:rPr>
                <w:rFonts w:eastAsia="MS Mincho"/>
                <w:caps w:val="0"/>
              </w:rPr>
            </w:pPr>
            <w:r w:rsidRPr="00D87091">
              <w:rPr>
                <w:rStyle w:val="ECCParagraph"/>
                <w:caps w:val="0"/>
                <w:noProof/>
              </w:rPr>
              <w:t>for a single frequency sweep over entire modulation bandwidth</w:t>
            </w:r>
          </w:p>
        </w:tc>
      </w:tr>
      <w:tr w:rsidR="0023157B" w14:paraId="22128CC1" w14:textId="77777777" w:rsidTr="0023157B">
        <w:tc>
          <w:tcPr>
            <w:tcW w:w="3221" w:type="dxa"/>
            <w:vAlign w:val="center"/>
          </w:tcPr>
          <w:p w14:paraId="248BF270" w14:textId="77777777" w:rsidR="0023157B" w:rsidRPr="00D87091" w:rsidRDefault="0023157B" w:rsidP="0023157B">
            <w:pPr>
              <w:pStyle w:val="Title1"/>
              <w:rPr>
                <w:rFonts w:eastAsia="MS Mincho"/>
                <w:caps w:val="0"/>
              </w:rPr>
            </w:pPr>
            <w:r w:rsidRPr="00D87091">
              <w:rPr>
                <w:rStyle w:val="ECCParagraph"/>
                <w:caps w:val="0"/>
                <w:noProof/>
              </w:rPr>
              <w:t>Duty cycle</w:t>
            </w:r>
          </w:p>
        </w:tc>
        <w:tc>
          <w:tcPr>
            <w:tcW w:w="3221" w:type="dxa"/>
            <w:vAlign w:val="center"/>
          </w:tcPr>
          <w:p w14:paraId="27E07E38" w14:textId="77777777" w:rsidR="0023157B" w:rsidRPr="00D87091" w:rsidRDefault="0023157B" w:rsidP="0023157B">
            <w:pPr>
              <w:pStyle w:val="Title1"/>
              <w:rPr>
                <w:rFonts w:eastAsia="MS Mincho"/>
                <w:caps w:val="0"/>
              </w:rPr>
            </w:pPr>
            <w:r w:rsidRPr="00D87091">
              <w:rPr>
                <w:rStyle w:val="ECCParagraph"/>
                <w:caps w:val="0"/>
                <w:noProof/>
              </w:rPr>
              <w:t>≤ 5%</w:t>
            </w:r>
          </w:p>
        </w:tc>
        <w:tc>
          <w:tcPr>
            <w:tcW w:w="3221" w:type="dxa"/>
            <w:vAlign w:val="center"/>
          </w:tcPr>
          <w:p w14:paraId="6A56E16A" w14:textId="77777777" w:rsidR="0023157B" w:rsidRPr="00D87091" w:rsidRDefault="0023157B" w:rsidP="0023157B">
            <w:pPr>
              <w:pStyle w:val="Title1"/>
              <w:rPr>
                <w:rFonts w:eastAsia="MS Mincho"/>
                <w:caps w:val="0"/>
              </w:rPr>
            </w:pPr>
          </w:p>
        </w:tc>
      </w:tr>
      <w:tr w:rsidR="0023157B" w14:paraId="449613EE" w14:textId="77777777" w:rsidTr="0023157B">
        <w:tc>
          <w:tcPr>
            <w:tcW w:w="3221" w:type="dxa"/>
            <w:vAlign w:val="center"/>
          </w:tcPr>
          <w:p w14:paraId="3CAE9B82" w14:textId="77777777" w:rsidR="0023157B" w:rsidRPr="00D87091" w:rsidRDefault="0023157B" w:rsidP="0023157B">
            <w:pPr>
              <w:pStyle w:val="Title1"/>
              <w:rPr>
                <w:rFonts w:eastAsia="MS Mincho"/>
                <w:caps w:val="0"/>
              </w:rPr>
            </w:pPr>
            <w:r w:rsidRPr="00D87091">
              <w:rPr>
                <w:rStyle w:val="ECCParagraph"/>
                <w:caps w:val="0"/>
                <w:noProof/>
              </w:rPr>
              <w:t>Conducted peak carrier power</w:t>
            </w:r>
          </w:p>
        </w:tc>
        <w:tc>
          <w:tcPr>
            <w:tcW w:w="3221" w:type="dxa"/>
            <w:vAlign w:val="center"/>
          </w:tcPr>
          <w:p w14:paraId="1190AA70" w14:textId="77777777" w:rsidR="0023157B" w:rsidRPr="00D87091" w:rsidRDefault="0023157B" w:rsidP="0023157B">
            <w:pPr>
              <w:pStyle w:val="Title1"/>
              <w:rPr>
                <w:rFonts w:eastAsia="MS Mincho"/>
                <w:caps w:val="0"/>
              </w:rPr>
            </w:pPr>
            <w:r w:rsidRPr="00D87091">
              <w:rPr>
                <w:rStyle w:val="ECCParagraph"/>
                <w:caps w:val="0"/>
                <w:noProof/>
              </w:rPr>
              <w:t>up to -5 dBm</w:t>
            </w:r>
          </w:p>
        </w:tc>
        <w:tc>
          <w:tcPr>
            <w:tcW w:w="3221" w:type="dxa"/>
            <w:vAlign w:val="center"/>
          </w:tcPr>
          <w:p w14:paraId="75E746DA" w14:textId="77777777" w:rsidR="0023157B" w:rsidRPr="00D87091" w:rsidRDefault="0023157B" w:rsidP="0023157B">
            <w:pPr>
              <w:pStyle w:val="Title1"/>
              <w:rPr>
                <w:rFonts w:eastAsia="MS Mincho"/>
                <w:caps w:val="0"/>
              </w:rPr>
            </w:pPr>
            <w:r w:rsidRPr="00D87091">
              <w:rPr>
                <w:rStyle w:val="ECCParagraph"/>
                <w:caps w:val="0"/>
                <w:noProof/>
              </w:rPr>
              <w:t>Maximum peak output power at antenna feeding point</w:t>
            </w:r>
          </w:p>
        </w:tc>
      </w:tr>
      <w:tr w:rsidR="0023157B" w14:paraId="15924B85" w14:textId="77777777" w:rsidTr="0023157B">
        <w:tc>
          <w:tcPr>
            <w:tcW w:w="3221" w:type="dxa"/>
            <w:vAlign w:val="center"/>
          </w:tcPr>
          <w:p w14:paraId="4C875951" w14:textId="77777777" w:rsidR="0023157B" w:rsidRPr="00D87091" w:rsidRDefault="0023157B" w:rsidP="0023157B">
            <w:pPr>
              <w:pStyle w:val="Title1"/>
              <w:rPr>
                <w:rFonts w:eastAsia="MS Mincho"/>
                <w:caps w:val="0"/>
              </w:rPr>
            </w:pPr>
            <w:r w:rsidRPr="00D87091">
              <w:rPr>
                <w:rStyle w:val="ECCParagraph"/>
                <w:caps w:val="0"/>
                <w:noProof/>
              </w:rPr>
              <w:t>Conducted mean power</w:t>
            </w:r>
          </w:p>
        </w:tc>
        <w:tc>
          <w:tcPr>
            <w:tcW w:w="3221" w:type="dxa"/>
            <w:vAlign w:val="center"/>
          </w:tcPr>
          <w:p w14:paraId="7F7A59AE" w14:textId="77777777" w:rsidR="0023157B" w:rsidRPr="00D87091" w:rsidRDefault="0023157B" w:rsidP="0023157B">
            <w:pPr>
              <w:pStyle w:val="Title1"/>
              <w:rPr>
                <w:rFonts w:eastAsia="MS Mincho"/>
                <w:caps w:val="0"/>
              </w:rPr>
            </w:pPr>
            <w:r w:rsidRPr="00D87091">
              <w:rPr>
                <w:rStyle w:val="ECCParagraph"/>
                <w:caps w:val="0"/>
                <w:noProof/>
              </w:rPr>
              <w:t>-18 dBm</w:t>
            </w:r>
          </w:p>
        </w:tc>
        <w:tc>
          <w:tcPr>
            <w:tcW w:w="3221" w:type="dxa"/>
            <w:vAlign w:val="center"/>
          </w:tcPr>
          <w:p w14:paraId="13CF5F93" w14:textId="77777777" w:rsidR="0023157B" w:rsidRPr="00D87091" w:rsidRDefault="0023157B" w:rsidP="0023157B">
            <w:pPr>
              <w:pStyle w:val="Title1"/>
              <w:rPr>
                <w:rFonts w:eastAsia="MS Mincho"/>
                <w:caps w:val="0"/>
              </w:rPr>
            </w:pPr>
            <w:r w:rsidRPr="00D87091">
              <w:rPr>
                <w:rStyle w:val="ECCParagraph"/>
                <w:caps w:val="0"/>
                <w:noProof/>
              </w:rPr>
              <w:t>with 5% duty cycle and −5 dBm peak carrier power</w:t>
            </w:r>
          </w:p>
        </w:tc>
      </w:tr>
      <w:tr w:rsidR="0023157B" w14:paraId="0E97778D" w14:textId="77777777" w:rsidTr="0023157B">
        <w:tc>
          <w:tcPr>
            <w:tcW w:w="3221" w:type="dxa"/>
            <w:vAlign w:val="center"/>
          </w:tcPr>
          <w:p w14:paraId="2867DAE0" w14:textId="77777777" w:rsidR="0023157B" w:rsidRPr="00D87091" w:rsidRDefault="0023157B" w:rsidP="0023157B">
            <w:pPr>
              <w:pStyle w:val="Title1"/>
              <w:rPr>
                <w:rFonts w:eastAsia="MS Mincho"/>
                <w:caps w:val="0"/>
              </w:rPr>
            </w:pPr>
            <w:r w:rsidRPr="00D87091">
              <w:rPr>
                <w:rStyle w:val="ECCParagraph"/>
                <w:caps w:val="0"/>
                <w:noProof/>
              </w:rPr>
              <w:t xml:space="preserve">Conducted mean power spectral density </w:t>
            </w:r>
          </w:p>
        </w:tc>
        <w:tc>
          <w:tcPr>
            <w:tcW w:w="3221" w:type="dxa"/>
            <w:vAlign w:val="center"/>
          </w:tcPr>
          <w:p w14:paraId="334487A3" w14:textId="77777777" w:rsidR="0023157B" w:rsidRPr="00D87091" w:rsidRDefault="0023157B" w:rsidP="0023157B">
            <w:pPr>
              <w:pStyle w:val="Title1"/>
              <w:rPr>
                <w:rFonts w:eastAsia="MS Mincho"/>
                <w:caps w:val="0"/>
              </w:rPr>
            </w:pPr>
            <w:r w:rsidRPr="00D87091">
              <w:rPr>
                <w:rStyle w:val="ECCParagraph"/>
                <w:caps w:val="0"/>
                <w:noProof/>
              </w:rPr>
              <w:t>-59.8 dBm/MHz</w:t>
            </w:r>
          </w:p>
        </w:tc>
        <w:tc>
          <w:tcPr>
            <w:tcW w:w="3221" w:type="dxa"/>
            <w:vAlign w:val="center"/>
          </w:tcPr>
          <w:p w14:paraId="67143DE5" w14:textId="77777777" w:rsidR="0023157B" w:rsidRPr="00D87091" w:rsidRDefault="0023157B" w:rsidP="0023157B">
            <w:pPr>
              <w:pStyle w:val="Title1"/>
              <w:rPr>
                <w:rFonts w:eastAsia="MS Mincho"/>
                <w:caps w:val="0"/>
              </w:rPr>
            </w:pPr>
            <w:r w:rsidRPr="00D87091">
              <w:rPr>
                <w:rStyle w:val="ECCParagraph"/>
                <w:caps w:val="0"/>
                <w:noProof/>
              </w:rPr>
              <w:t>with 15 GHz modulation bandwidth and −18 dBm mean power</w:t>
            </w:r>
          </w:p>
        </w:tc>
      </w:tr>
      <w:tr w:rsidR="0023157B" w14:paraId="777DE621" w14:textId="77777777" w:rsidTr="0023157B">
        <w:tc>
          <w:tcPr>
            <w:tcW w:w="3221" w:type="dxa"/>
            <w:vAlign w:val="center"/>
          </w:tcPr>
          <w:p w14:paraId="63D20B47" w14:textId="77777777" w:rsidR="0023157B" w:rsidRPr="00D87091" w:rsidRDefault="0023157B" w:rsidP="0023157B">
            <w:pPr>
              <w:pStyle w:val="Title1"/>
              <w:rPr>
                <w:rFonts w:eastAsia="MS Mincho"/>
                <w:caps w:val="0"/>
              </w:rPr>
            </w:pPr>
            <w:r w:rsidRPr="00D87091">
              <w:rPr>
                <w:rStyle w:val="ECCParagraph"/>
                <w:caps w:val="0"/>
                <w:noProof/>
              </w:rPr>
              <w:t>Maximum mean power spectral density (</w:t>
            </w:r>
            <w:proofErr w:type="spellStart"/>
            <w:r w:rsidRPr="00D87091">
              <w:rPr>
                <w:rStyle w:val="ECCParagraph"/>
                <w:caps w:val="0"/>
              </w:rPr>
              <w:t>e.i.r.p</w:t>
            </w:r>
            <w:proofErr w:type="spellEnd"/>
            <w:r w:rsidRPr="00D87091">
              <w:rPr>
                <w:rStyle w:val="ECCParagraph"/>
                <w:caps w:val="0"/>
              </w:rPr>
              <w:t>.</w:t>
            </w:r>
            <w:r w:rsidRPr="00D87091">
              <w:rPr>
                <w:rStyle w:val="ECCParagraph"/>
                <w:caps w:val="0"/>
                <w:noProof/>
              </w:rPr>
              <w:t>)</w:t>
            </w:r>
          </w:p>
        </w:tc>
        <w:tc>
          <w:tcPr>
            <w:tcW w:w="3221" w:type="dxa"/>
            <w:vAlign w:val="center"/>
          </w:tcPr>
          <w:p w14:paraId="0C077F55" w14:textId="77777777" w:rsidR="0023157B" w:rsidRPr="00D87091" w:rsidRDefault="0023157B" w:rsidP="0023157B">
            <w:pPr>
              <w:pStyle w:val="Title1"/>
              <w:rPr>
                <w:rFonts w:eastAsia="MS Mincho"/>
                <w:caps w:val="0"/>
              </w:rPr>
            </w:pPr>
            <w:r w:rsidRPr="00D87091">
              <w:rPr>
                <w:rStyle w:val="ECCParagraph"/>
                <w:caps w:val="0"/>
                <w:noProof/>
              </w:rPr>
              <w:t>-23.8 dBm/MHz</w:t>
            </w:r>
          </w:p>
        </w:tc>
        <w:tc>
          <w:tcPr>
            <w:tcW w:w="3221" w:type="dxa"/>
            <w:vAlign w:val="center"/>
          </w:tcPr>
          <w:p w14:paraId="16AC9FDF" w14:textId="77777777" w:rsidR="0023157B" w:rsidRPr="00D87091" w:rsidRDefault="0023157B" w:rsidP="0023157B">
            <w:pPr>
              <w:pStyle w:val="Title1"/>
              <w:rPr>
                <w:rFonts w:eastAsia="MS Mincho"/>
                <w:caps w:val="0"/>
              </w:rPr>
            </w:pPr>
            <w:r w:rsidRPr="00D87091">
              <w:rPr>
                <w:rStyle w:val="ECCParagraph"/>
                <w:caps w:val="0"/>
                <w:noProof/>
              </w:rPr>
              <w:t>calculated with 36 dBi maximum antenna gain</w:t>
            </w:r>
          </w:p>
        </w:tc>
      </w:tr>
    </w:tbl>
    <w:p w14:paraId="7599386E" w14:textId="77777777" w:rsidR="008E6B9C" w:rsidRDefault="008E6B9C" w:rsidP="008E6B9C">
      <w:pPr>
        <w:pStyle w:val="NormalWeb"/>
        <w:rPr>
          <w:rFonts w:ascii="TimesNewRoman,Bold" w:hAnsi="TimesNewRoman,Bold"/>
          <w:b/>
          <w:bCs/>
        </w:rPr>
      </w:pPr>
    </w:p>
    <w:p w14:paraId="449BCE7F" w14:textId="284DB4AE" w:rsidR="008E6B9C" w:rsidRDefault="008E6B9C" w:rsidP="008E6B9C">
      <w:pPr>
        <w:pStyle w:val="NormalWeb"/>
        <w:rPr>
          <w:rFonts w:ascii="TimesNewRoman,Bold" w:hAnsi="TimesNewRoman,Bold"/>
          <w:b/>
          <w:bCs/>
        </w:rPr>
      </w:pPr>
    </w:p>
    <w:p w14:paraId="3B96CEE2" w14:textId="77777777" w:rsidR="005F6C25" w:rsidRDefault="005F6C25" w:rsidP="008E6B9C">
      <w:pPr>
        <w:pStyle w:val="NormalWeb"/>
        <w:rPr>
          <w:ins w:id="41" w:author="Marcus, Michael" w:date="2023-04-06T14:02:00Z"/>
          <w:rFonts w:ascii="TimesNewRoman,Bold" w:hAnsi="TimesNewRoman,Bold"/>
          <w:b/>
          <w:bCs/>
        </w:rPr>
      </w:pPr>
    </w:p>
    <w:p w14:paraId="2CF37B59" w14:textId="77777777" w:rsidR="005F6C25" w:rsidRDefault="005F6C25" w:rsidP="008E6B9C">
      <w:pPr>
        <w:pStyle w:val="NormalWeb"/>
        <w:rPr>
          <w:ins w:id="42" w:author="Marcus, Michael" w:date="2023-04-06T14:02:00Z"/>
          <w:rFonts w:ascii="TimesNewRoman,Bold" w:hAnsi="TimesNewRoman,Bold"/>
          <w:b/>
          <w:bCs/>
        </w:rPr>
      </w:pPr>
    </w:p>
    <w:p w14:paraId="20169718" w14:textId="77777777" w:rsidR="00734F77" w:rsidRDefault="00734F77" w:rsidP="008E6B9C">
      <w:pPr>
        <w:pStyle w:val="NormalWeb"/>
        <w:rPr>
          <w:ins w:id="43" w:author="Marcus, Michael" w:date="2023-04-06T14:39:00Z"/>
          <w:rFonts w:ascii="TimesNewRoman,Bold" w:hAnsi="TimesNewRoman,Bold"/>
          <w:b/>
          <w:bCs/>
        </w:rPr>
      </w:pPr>
    </w:p>
    <w:p w14:paraId="4819492F" w14:textId="33781050" w:rsidR="008E6B9C" w:rsidRDefault="008E6B9C" w:rsidP="008E6B9C">
      <w:pPr>
        <w:pStyle w:val="NormalWeb"/>
        <w:rPr>
          <w:ins w:id="44" w:author="Marcus, Michael" w:date="2023-04-06T14:02:00Z"/>
          <w:rFonts w:ascii="TimesNewRoman,Bold" w:hAnsi="TimesNewRoman,Bold"/>
          <w:b/>
          <w:bCs/>
        </w:rPr>
      </w:pPr>
      <w:r>
        <w:rPr>
          <w:rFonts w:ascii="TimesNewRoman,Bold" w:hAnsi="TimesNewRoman,Bold"/>
          <w:b/>
          <w:bCs/>
        </w:rPr>
        <w:lastRenderedPageBreak/>
        <w:t>Spectrum Sharing Issues</w:t>
      </w:r>
    </w:p>
    <w:p w14:paraId="00F15D8E" w14:textId="42F5DD48" w:rsidR="005F6C25" w:rsidRDefault="005F6C25" w:rsidP="008E6B9C">
      <w:pPr>
        <w:pStyle w:val="NormalWeb"/>
        <w:rPr>
          <w:rFonts w:ascii="TimesNewRoman,Bold" w:hAnsi="TimesNewRoman,Bold"/>
          <w:b/>
          <w:bCs/>
        </w:rPr>
      </w:pPr>
    </w:p>
    <w:p w14:paraId="6D36DA09" w14:textId="6480CC48" w:rsidR="005F6C25" w:rsidRDefault="005F6C25" w:rsidP="005F6C25">
      <w:pPr>
        <w:pStyle w:val="NormalWeb"/>
      </w:pPr>
      <w:r w:rsidRPr="00323133">
        <w:rPr>
          <w:rFonts w:ascii="TimesNewRoman,Bold" w:hAnsi="TimesNewRoman,Bold"/>
        </w:rPr>
        <w:t xml:space="preserve">The ability of </w:t>
      </w:r>
      <w:r w:rsidRPr="005F6C25">
        <w:t>TS/RDI-S</w:t>
      </w:r>
      <w:r>
        <w:t xml:space="preserve"> to share section with the passive services in bands subject to </w:t>
      </w:r>
      <w:r>
        <w:rPr>
          <w:b/>
          <w:bCs/>
        </w:rPr>
        <w:t xml:space="preserve">5.340 </w:t>
      </w:r>
      <w:r w:rsidR="00714EF2">
        <w:rPr>
          <w:b/>
          <w:bCs/>
        </w:rPr>
        <w:t xml:space="preserve">has </w:t>
      </w:r>
      <w:r w:rsidR="00714EF2" w:rsidRPr="00323133">
        <w:t>been reviewed in the CEPT Electronics Communications Committee</w:t>
      </w:r>
      <w:r w:rsidR="00714EF2">
        <w:t xml:space="preserve"> and the parameters given in Table 3 have been found to be acceptable under the stated conditions.</w:t>
      </w:r>
    </w:p>
    <w:p w14:paraId="3C29CE15" w14:textId="2AD3D2FF" w:rsidR="00714EF2" w:rsidRDefault="00714EF2" w:rsidP="005F6C25">
      <w:pPr>
        <w:pStyle w:val="NormalWeb"/>
      </w:pPr>
    </w:p>
    <w:p w14:paraId="58A1128F" w14:textId="4ADA9D2B" w:rsidR="00714EF2" w:rsidRDefault="00714EF2" w:rsidP="00714EF2">
      <w:pPr>
        <w:pStyle w:val="NormalWeb"/>
        <w:jc w:val="center"/>
      </w:pPr>
      <w:r>
        <w:rPr>
          <w:rFonts w:ascii="TimesNewRoman" w:hAnsi="TimesNewRoman"/>
          <w:sz w:val="22"/>
          <w:szCs w:val="22"/>
        </w:rPr>
        <w:t xml:space="preserve">TABLE </w:t>
      </w:r>
      <w:r>
        <w:rPr>
          <w:rFonts w:ascii="TimesNewRoman" w:hAnsi="TimesNewRoman"/>
          <w:sz w:val="22"/>
          <w:szCs w:val="22"/>
        </w:rPr>
        <w:t>3</w:t>
      </w:r>
    </w:p>
    <w:p w14:paraId="3651ED24" w14:textId="1C937426" w:rsidR="00714EF2" w:rsidRDefault="00714EF2" w:rsidP="00714EF2">
      <w:pPr>
        <w:pStyle w:val="NormalWeb"/>
        <w:jc w:val="center"/>
        <w:rPr>
          <w:rFonts w:ascii="TimesNewRomanPS" w:hAnsi="TimesNewRomanPS"/>
          <w:b/>
          <w:bCs/>
          <w:sz w:val="22"/>
          <w:szCs w:val="22"/>
        </w:rPr>
      </w:pPr>
      <w:r>
        <w:rPr>
          <w:rFonts w:ascii="TimesNewRomanPS" w:hAnsi="TimesNewRomanPS"/>
          <w:b/>
          <w:bCs/>
          <w:sz w:val="22"/>
          <w:szCs w:val="22"/>
        </w:rPr>
        <w:t xml:space="preserve">Sharing Parameters for TS/RDI-S Sharing in </w:t>
      </w:r>
      <w:r w:rsidR="00323133">
        <w:rPr>
          <w:rFonts w:ascii="TimesNewRomanPS" w:hAnsi="TimesNewRomanPS"/>
          <w:b/>
          <w:bCs/>
          <w:sz w:val="22"/>
          <w:szCs w:val="22"/>
        </w:rPr>
        <w:t>5.340 Bands and Other Services</w:t>
      </w:r>
    </w:p>
    <w:p w14:paraId="218CC9A8" w14:textId="19705BC5" w:rsidR="00323133" w:rsidRPr="00922FBB" w:rsidRDefault="00323133" w:rsidP="00323133">
      <w:pPr>
        <w:pStyle w:val="Caption"/>
        <w:rPr>
          <w:rFonts w:asciiTheme="majorBidi" w:hAnsiTheme="majorBidi" w:cstheme="majorBidi"/>
          <w:lang w:val="en-GB"/>
        </w:rPr>
      </w:pPr>
    </w:p>
    <w:tbl>
      <w:tblPr>
        <w:tblStyle w:val="ECCTable-redheader"/>
        <w:tblW w:w="8784" w:type="dxa"/>
        <w:tblInd w:w="0" w:type="dxa"/>
        <w:tblLook w:val="04A0" w:firstRow="1" w:lastRow="0" w:firstColumn="1" w:lastColumn="0" w:noHBand="0" w:noVBand="1"/>
      </w:tblPr>
      <w:tblGrid>
        <w:gridCol w:w="2724"/>
        <w:gridCol w:w="1283"/>
        <w:gridCol w:w="1679"/>
        <w:gridCol w:w="1540"/>
        <w:gridCol w:w="1558"/>
      </w:tblGrid>
      <w:tr w:rsidR="00323133" w:rsidRPr="002721C2" w14:paraId="240CD492" w14:textId="77777777" w:rsidTr="00922FBB">
        <w:trPr>
          <w:cnfStyle w:val="100000000000" w:firstRow="1" w:lastRow="0" w:firstColumn="0" w:lastColumn="0" w:oddVBand="0" w:evenVBand="0" w:oddHBand="0" w:evenHBand="0" w:firstRowFirstColumn="0" w:firstRowLastColumn="0" w:lastRowFirstColumn="0" w:lastRowLastColumn="0"/>
        </w:trPr>
        <w:tc>
          <w:tcPr>
            <w:tcW w:w="2830" w:type="dxa"/>
          </w:tcPr>
          <w:p w14:paraId="3120EEF3" w14:textId="77777777" w:rsidR="00323133" w:rsidRPr="00922FBB" w:rsidRDefault="00323133" w:rsidP="00922FBB">
            <w:pPr>
              <w:pStyle w:val="ECCTableHeaderwhitefont"/>
              <w:keepNext w:val="0"/>
              <w:spacing w:before="120"/>
              <w:rPr>
                <w:rFonts w:asciiTheme="majorBidi" w:hAnsiTheme="majorBidi" w:cstheme="majorBidi"/>
                <w:sz w:val="24"/>
                <w:szCs w:val="24"/>
              </w:rPr>
            </w:pPr>
            <w:bookmarkStart w:id="45" w:name="_Hlk66287045"/>
            <w:r w:rsidRPr="00922FBB">
              <w:rPr>
                <w:rFonts w:asciiTheme="majorBidi" w:hAnsiTheme="majorBidi" w:cstheme="majorBidi"/>
                <w:sz w:val="24"/>
                <w:szCs w:val="24"/>
              </w:rPr>
              <w:t>Frequency range</w:t>
            </w:r>
          </w:p>
        </w:tc>
        <w:tc>
          <w:tcPr>
            <w:tcW w:w="1276" w:type="dxa"/>
          </w:tcPr>
          <w:p w14:paraId="577BAD9A" w14:textId="77777777" w:rsidR="00323133" w:rsidRPr="00922FBB" w:rsidRDefault="00323133" w:rsidP="00922FBB">
            <w:pPr>
              <w:pStyle w:val="ECCTabletext"/>
              <w:rPr>
                <w:rFonts w:asciiTheme="majorBidi" w:hAnsiTheme="majorBidi" w:cstheme="majorBidi"/>
                <w:sz w:val="24"/>
                <w:szCs w:val="24"/>
              </w:rPr>
            </w:pPr>
            <w:r w:rsidRPr="00922FBB">
              <w:rPr>
                <w:rFonts w:asciiTheme="majorBidi" w:hAnsiTheme="majorBidi" w:cstheme="majorBidi"/>
                <w:sz w:val="24"/>
                <w:szCs w:val="24"/>
              </w:rPr>
              <w:t xml:space="preserve">Maximum </w:t>
            </w:r>
            <w:proofErr w:type="spellStart"/>
            <w:r w:rsidRPr="00922FBB">
              <w:rPr>
                <w:rFonts w:asciiTheme="majorBidi" w:hAnsiTheme="majorBidi" w:cstheme="majorBidi"/>
                <w:sz w:val="24"/>
                <w:szCs w:val="24"/>
              </w:rPr>
              <w:t>duty</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cycle</w:t>
            </w:r>
            <w:proofErr w:type="spellEnd"/>
          </w:p>
        </w:tc>
        <w:tc>
          <w:tcPr>
            <w:tcW w:w="1559" w:type="dxa"/>
          </w:tcPr>
          <w:p w14:paraId="3EBFD82B" w14:textId="77777777" w:rsidR="00323133" w:rsidRPr="00922FBB" w:rsidRDefault="00323133" w:rsidP="00922FBB">
            <w:pPr>
              <w:pStyle w:val="ECCTabletext"/>
              <w:rPr>
                <w:rFonts w:asciiTheme="majorBidi" w:hAnsiTheme="majorBidi" w:cstheme="majorBidi"/>
                <w:sz w:val="24"/>
                <w:szCs w:val="24"/>
              </w:rPr>
            </w:pPr>
            <w:r w:rsidRPr="00922FBB">
              <w:rPr>
                <w:rFonts w:asciiTheme="majorBidi" w:hAnsiTheme="majorBidi" w:cstheme="majorBidi"/>
                <w:sz w:val="24"/>
                <w:szCs w:val="24"/>
              </w:rPr>
              <w:t xml:space="preserve">Maximum </w:t>
            </w:r>
            <w:proofErr w:type="spellStart"/>
            <w:r w:rsidRPr="00922FBB">
              <w:rPr>
                <w:rFonts w:asciiTheme="majorBidi" w:hAnsiTheme="majorBidi" w:cstheme="majorBidi"/>
                <w:sz w:val="24"/>
                <w:szCs w:val="24"/>
              </w:rPr>
              <w:t>mean</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e.i.r.p</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spectral</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density</w:t>
            </w:r>
            <w:proofErr w:type="spellEnd"/>
            <w:r w:rsidRPr="00922FBB">
              <w:rPr>
                <w:rFonts w:asciiTheme="majorBidi" w:hAnsiTheme="majorBidi" w:cstheme="majorBidi"/>
                <w:sz w:val="24"/>
                <w:szCs w:val="24"/>
              </w:rPr>
              <w:t xml:space="preserve"> (Note 2)</w:t>
            </w:r>
          </w:p>
        </w:tc>
        <w:tc>
          <w:tcPr>
            <w:tcW w:w="1560" w:type="dxa"/>
          </w:tcPr>
          <w:p w14:paraId="60D4C0B0" w14:textId="77777777" w:rsidR="00323133" w:rsidRPr="00922FBB" w:rsidRDefault="00323133" w:rsidP="00922FBB">
            <w:pPr>
              <w:pStyle w:val="ECCTabletext"/>
              <w:rPr>
                <w:rFonts w:asciiTheme="majorBidi" w:hAnsiTheme="majorBidi" w:cstheme="majorBidi"/>
                <w:sz w:val="24"/>
                <w:szCs w:val="24"/>
              </w:rPr>
            </w:pPr>
            <w:r w:rsidRPr="00922FBB">
              <w:rPr>
                <w:rFonts w:asciiTheme="majorBidi" w:hAnsiTheme="majorBidi" w:cstheme="majorBidi"/>
                <w:sz w:val="24"/>
                <w:szCs w:val="24"/>
              </w:rPr>
              <w:t xml:space="preserve">Maximum </w:t>
            </w:r>
            <w:proofErr w:type="spellStart"/>
            <w:r w:rsidRPr="00922FBB">
              <w:rPr>
                <w:rFonts w:asciiTheme="majorBidi" w:hAnsiTheme="majorBidi" w:cstheme="majorBidi"/>
                <w:sz w:val="24"/>
                <w:szCs w:val="24"/>
              </w:rPr>
              <w:t>peak</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e.i.r.p</w:t>
            </w:r>
            <w:proofErr w:type="spellEnd"/>
            <w:r w:rsidRPr="00922FBB">
              <w:rPr>
                <w:rFonts w:asciiTheme="majorBidi" w:hAnsiTheme="majorBidi" w:cstheme="majorBidi"/>
                <w:sz w:val="24"/>
                <w:szCs w:val="24"/>
              </w:rPr>
              <w:t>. (Note 4)</w:t>
            </w:r>
          </w:p>
        </w:tc>
        <w:tc>
          <w:tcPr>
            <w:tcW w:w="1559" w:type="dxa"/>
          </w:tcPr>
          <w:p w14:paraId="5CF0FC53" w14:textId="77777777" w:rsidR="00323133" w:rsidRPr="00922FBB" w:rsidRDefault="00323133" w:rsidP="00922FBB">
            <w:pPr>
              <w:pStyle w:val="ECCTabletext"/>
              <w:rPr>
                <w:rFonts w:asciiTheme="majorBidi" w:hAnsiTheme="majorBidi" w:cstheme="majorBidi"/>
                <w:sz w:val="24"/>
                <w:szCs w:val="24"/>
              </w:rPr>
            </w:pPr>
            <w:proofErr w:type="spellStart"/>
            <w:r w:rsidRPr="00922FBB">
              <w:rPr>
                <w:rFonts w:asciiTheme="majorBidi" w:hAnsiTheme="majorBidi" w:cstheme="majorBidi"/>
                <w:sz w:val="24"/>
                <w:szCs w:val="24"/>
              </w:rPr>
              <w:t>Unwanted</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emission</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limits</w:t>
            </w:r>
            <w:proofErr w:type="spellEnd"/>
            <w:r w:rsidRPr="00922FBB">
              <w:rPr>
                <w:rFonts w:asciiTheme="majorBidi" w:hAnsiTheme="majorBidi" w:cstheme="majorBidi"/>
                <w:sz w:val="24"/>
                <w:szCs w:val="24"/>
              </w:rPr>
              <w:t xml:space="preserve"> (Note 1)</w:t>
            </w:r>
          </w:p>
        </w:tc>
      </w:tr>
      <w:tr w:rsidR="00323133" w:rsidRPr="002721C2" w14:paraId="115E0B1E" w14:textId="77777777" w:rsidTr="00922FBB">
        <w:tc>
          <w:tcPr>
            <w:tcW w:w="2830" w:type="dxa"/>
            <w:tcBorders>
              <w:bottom w:val="single" w:sz="4" w:space="0" w:color="D22A23"/>
            </w:tcBorders>
          </w:tcPr>
          <w:p w14:paraId="1B43A568" w14:textId="77777777" w:rsidR="00323133" w:rsidRPr="00922FBB" w:rsidRDefault="00323133" w:rsidP="00922FBB">
            <w:pPr>
              <w:pStyle w:val="ECCTableHeaderwhitefont"/>
              <w:keepNext w:val="0"/>
              <w:spacing w:before="20" w:after="20"/>
              <w:rPr>
                <w:rFonts w:asciiTheme="majorBidi" w:hAnsiTheme="majorBidi" w:cstheme="majorBidi"/>
                <w:sz w:val="24"/>
                <w:szCs w:val="24"/>
              </w:rPr>
            </w:pPr>
          </w:p>
        </w:tc>
        <w:tc>
          <w:tcPr>
            <w:tcW w:w="1276" w:type="dxa"/>
            <w:tcBorders>
              <w:bottom w:val="single" w:sz="4" w:space="0" w:color="D22A23"/>
            </w:tcBorders>
          </w:tcPr>
          <w:p w14:paraId="0D2D3B62" w14:textId="77777777" w:rsidR="00323133" w:rsidRPr="00922FBB" w:rsidRDefault="00323133" w:rsidP="00922FBB">
            <w:pPr>
              <w:pStyle w:val="ECCTabletext"/>
              <w:spacing w:before="20" w:after="20"/>
              <w:jc w:val="left"/>
              <w:rPr>
                <w:rFonts w:asciiTheme="majorBidi" w:hAnsiTheme="majorBidi" w:cstheme="majorBidi"/>
                <w:sz w:val="24"/>
                <w:szCs w:val="24"/>
              </w:rPr>
            </w:pPr>
            <w:r w:rsidRPr="00922FBB">
              <w:rPr>
                <w:rFonts w:asciiTheme="majorBidi" w:hAnsiTheme="majorBidi" w:cstheme="majorBidi"/>
                <w:b/>
                <w:bCs/>
                <w:sz w:val="24"/>
                <w:szCs w:val="24"/>
              </w:rPr>
              <w:t>A</w:t>
            </w:r>
          </w:p>
        </w:tc>
        <w:tc>
          <w:tcPr>
            <w:tcW w:w="1559" w:type="dxa"/>
            <w:tcBorders>
              <w:bottom w:val="single" w:sz="4" w:space="0" w:color="D22A23"/>
            </w:tcBorders>
          </w:tcPr>
          <w:p w14:paraId="1B4BE5B6" w14:textId="77777777" w:rsidR="00323133" w:rsidRPr="00922FBB" w:rsidRDefault="00323133" w:rsidP="00922FBB">
            <w:pPr>
              <w:pStyle w:val="ECCTabletext"/>
              <w:spacing w:before="20" w:after="20"/>
              <w:jc w:val="left"/>
              <w:rPr>
                <w:rFonts w:asciiTheme="majorBidi" w:hAnsiTheme="majorBidi" w:cstheme="majorBidi"/>
                <w:sz w:val="24"/>
                <w:szCs w:val="24"/>
              </w:rPr>
            </w:pPr>
            <w:r w:rsidRPr="00922FBB">
              <w:rPr>
                <w:rFonts w:asciiTheme="majorBidi" w:hAnsiTheme="majorBidi" w:cstheme="majorBidi"/>
                <w:b/>
                <w:bCs/>
                <w:sz w:val="24"/>
                <w:szCs w:val="24"/>
              </w:rPr>
              <w:t>B</w:t>
            </w:r>
          </w:p>
        </w:tc>
        <w:tc>
          <w:tcPr>
            <w:tcW w:w="1560" w:type="dxa"/>
            <w:tcBorders>
              <w:bottom w:val="single" w:sz="4" w:space="0" w:color="D22A23"/>
            </w:tcBorders>
          </w:tcPr>
          <w:p w14:paraId="49B8390E" w14:textId="77777777" w:rsidR="00323133" w:rsidRPr="00922FBB" w:rsidRDefault="00323133" w:rsidP="00922FBB">
            <w:pPr>
              <w:pStyle w:val="ECCTabletext"/>
              <w:spacing w:before="20" w:after="20"/>
              <w:jc w:val="left"/>
              <w:rPr>
                <w:rFonts w:asciiTheme="majorBidi" w:hAnsiTheme="majorBidi" w:cstheme="majorBidi"/>
                <w:sz w:val="24"/>
                <w:szCs w:val="24"/>
              </w:rPr>
            </w:pPr>
            <w:r w:rsidRPr="00922FBB">
              <w:rPr>
                <w:rFonts w:asciiTheme="majorBidi" w:hAnsiTheme="majorBidi" w:cstheme="majorBidi"/>
                <w:b/>
                <w:bCs/>
                <w:sz w:val="24"/>
                <w:szCs w:val="24"/>
              </w:rPr>
              <w:t>C</w:t>
            </w:r>
          </w:p>
        </w:tc>
        <w:tc>
          <w:tcPr>
            <w:tcW w:w="1559" w:type="dxa"/>
          </w:tcPr>
          <w:p w14:paraId="3B71A1EE" w14:textId="77777777" w:rsidR="00323133" w:rsidRPr="00922FBB" w:rsidRDefault="00323133" w:rsidP="00922FBB">
            <w:pPr>
              <w:pStyle w:val="ECCTabletext"/>
              <w:spacing w:before="20" w:after="20"/>
              <w:jc w:val="left"/>
              <w:rPr>
                <w:rFonts w:asciiTheme="majorBidi" w:hAnsiTheme="majorBidi" w:cstheme="majorBidi"/>
                <w:sz w:val="24"/>
                <w:szCs w:val="24"/>
              </w:rPr>
            </w:pPr>
            <w:r w:rsidRPr="00922FBB">
              <w:rPr>
                <w:rFonts w:asciiTheme="majorBidi" w:hAnsiTheme="majorBidi" w:cstheme="majorBidi"/>
                <w:b/>
                <w:bCs/>
                <w:sz w:val="24"/>
                <w:szCs w:val="24"/>
              </w:rPr>
              <w:t>D</w:t>
            </w:r>
          </w:p>
        </w:tc>
      </w:tr>
      <w:tr w:rsidR="00323133" w:rsidRPr="002721C2" w14:paraId="2ED19C85" w14:textId="77777777" w:rsidTr="00922FBB">
        <w:tc>
          <w:tcPr>
            <w:tcW w:w="2830" w:type="dxa"/>
            <w:shd w:val="clear" w:color="auto" w:fill="auto"/>
          </w:tcPr>
          <w:p w14:paraId="5FDD47B4"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116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122.5 GHz</w:t>
            </w:r>
          </w:p>
        </w:tc>
        <w:tc>
          <w:tcPr>
            <w:tcW w:w="1276" w:type="dxa"/>
            <w:shd w:val="clear" w:color="auto" w:fill="auto"/>
          </w:tcPr>
          <w:p w14:paraId="47149B02"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C8B74AA"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0D078EE7"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val="restart"/>
            <w:shd w:val="clear" w:color="auto" w:fill="auto"/>
          </w:tcPr>
          <w:p w14:paraId="7601F22E" w14:textId="77777777" w:rsidR="00323133" w:rsidRPr="00922FBB" w:rsidRDefault="00323133" w:rsidP="00922FBB">
            <w:pPr>
              <w:pStyle w:val="ECCTabletext"/>
              <w:jc w:val="left"/>
              <w:rPr>
                <w:rFonts w:asciiTheme="majorBidi" w:hAnsiTheme="majorBidi" w:cstheme="majorBidi"/>
                <w:sz w:val="24"/>
                <w:szCs w:val="24"/>
              </w:rPr>
            </w:pPr>
            <w:r w:rsidRPr="00922FBB">
              <w:rPr>
                <w:rFonts w:asciiTheme="majorBidi" w:hAnsiTheme="majorBidi" w:cstheme="majorBidi"/>
                <w:sz w:val="24"/>
                <w:szCs w:val="24"/>
              </w:rPr>
              <w:t>-15 </w:t>
            </w:r>
            <w:proofErr w:type="spellStart"/>
            <w:r w:rsidRPr="00922FBB">
              <w:rPr>
                <w:rFonts w:asciiTheme="majorBidi" w:hAnsiTheme="majorBidi" w:cstheme="majorBidi"/>
                <w:sz w:val="24"/>
                <w:szCs w:val="24"/>
              </w:rPr>
              <w:t>dBm/MHz</w:t>
            </w:r>
            <w:proofErr w:type="spellEnd"/>
            <w:r w:rsidRPr="00922FBB">
              <w:rPr>
                <w:rFonts w:asciiTheme="majorBidi" w:hAnsiTheme="majorBidi" w:cstheme="majorBidi"/>
                <w:sz w:val="24"/>
                <w:szCs w:val="24"/>
              </w:rPr>
              <w:t xml:space="preserve"> max. </w:t>
            </w:r>
            <w:proofErr w:type="spellStart"/>
            <w:r w:rsidRPr="00922FBB">
              <w:rPr>
                <w:rFonts w:asciiTheme="majorBidi" w:hAnsiTheme="majorBidi" w:cstheme="majorBidi"/>
                <w:sz w:val="24"/>
                <w:szCs w:val="24"/>
              </w:rPr>
              <w:t>mean</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e.i.r.p</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spectral</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density</w:t>
            </w:r>
            <w:proofErr w:type="spellEnd"/>
            <w:r w:rsidRPr="00922FBB">
              <w:rPr>
                <w:rFonts w:asciiTheme="majorBidi" w:hAnsiTheme="majorBidi" w:cstheme="majorBidi"/>
                <w:sz w:val="24"/>
                <w:szCs w:val="24"/>
              </w:rPr>
              <w:t xml:space="preserve"> (Note 2)</w:t>
            </w:r>
          </w:p>
          <w:p w14:paraId="43B4CCBE" w14:textId="77777777" w:rsidR="00323133" w:rsidRPr="00922FBB" w:rsidRDefault="00323133" w:rsidP="00922FBB">
            <w:pPr>
              <w:pStyle w:val="ECCTabletext"/>
              <w:jc w:val="left"/>
              <w:rPr>
                <w:rFonts w:asciiTheme="majorBidi" w:hAnsiTheme="majorBidi" w:cstheme="majorBidi"/>
                <w:sz w:val="24"/>
                <w:szCs w:val="24"/>
              </w:rPr>
            </w:pPr>
          </w:p>
          <w:p w14:paraId="0A1F5C95" w14:textId="77777777" w:rsidR="00323133" w:rsidRPr="00922FBB" w:rsidRDefault="00323133" w:rsidP="00922FBB">
            <w:pPr>
              <w:pStyle w:val="ECCTabletext"/>
              <w:jc w:val="left"/>
              <w:rPr>
                <w:rFonts w:asciiTheme="majorBidi" w:hAnsiTheme="majorBidi" w:cstheme="majorBidi"/>
                <w:sz w:val="24"/>
                <w:szCs w:val="24"/>
              </w:rPr>
            </w:pPr>
            <w:r w:rsidRPr="00922FBB">
              <w:rPr>
                <w:rFonts w:asciiTheme="majorBidi" w:hAnsiTheme="majorBidi" w:cstheme="majorBidi"/>
                <w:sz w:val="24"/>
                <w:szCs w:val="24"/>
              </w:rPr>
              <w:t>and</w:t>
            </w:r>
          </w:p>
          <w:p w14:paraId="702F8583" w14:textId="77777777" w:rsidR="00323133" w:rsidRPr="00922FBB" w:rsidRDefault="00323133" w:rsidP="00922FBB">
            <w:pPr>
              <w:pStyle w:val="ECCTabletext"/>
              <w:jc w:val="left"/>
              <w:rPr>
                <w:rFonts w:asciiTheme="majorBidi" w:hAnsiTheme="majorBidi" w:cstheme="majorBidi"/>
                <w:sz w:val="24"/>
                <w:szCs w:val="24"/>
              </w:rPr>
            </w:pPr>
          </w:p>
          <w:p w14:paraId="6A21D412" w14:textId="77777777" w:rsidR="00323133" w:rsidRPr="00922FBB" w:rsidRDefault="00323133" w:rsidP="00922FBB">
            <w:pPr>
              <w:pStyle w:val="ECCTabletext"/>
              <w:jc w:val="left"/>
              <w:rPr>
                <w:rFonts w:asciiTheme="majorBidi" w:hAnsiTheme="majorBidi" w:cstheme="majorBidi"/>
                <w:sz w:val="24"/>
                <w:szCs w:val="24"/>
              </w:rPr>
            </w:pPr>
            <w:r w:rsidRPr="00922FBB">
              <w:rPr>
                <w:rFonts w:asciiTheme="majorBidi" w:hAnsiTheme="majorBidi" w:cstheme="majorBidi"/>
                <w:sz w:val="24"/>
                <w:szCs w:val="24"/>
              </w:rPr>
              <w:t xml:space="preserve">35 dBm max. </w:t>
            </w:r>
            <w:proofErr w:type="spellStart"/>
            <w:r w:rsidRPr="00922FBB">
              <w:rPr>
                <w:rFonts w:asciiTheme="majorBidi" w:hAnsiTheme="majorBidi" w:cstheme="majorBidi"/>
                <w:sz w:val="24"/>
                <w:szCs w:val="24"/>
              </w:rPr>
              <w:t>peak</w:t>
            </w:r>
            <w:proofErr w:type="spellEnd"/>
            <w:r w:rsidRPr="00922FBB">
              <w:rPr>
                <w:rFonts w:asciiTheme="majorBidi" w:hAnsiTheme="majorBidi" w:cstheme="majorBidi"/>
                <w:sz w:val="24"/>
                <w:szCs w:val="24"/>
              </w:rPr>
              <w:t xml:space="preserve"> </w:t>
            </w:r>
            <w:proofErr w:type="spellStart"/>
            <w:r w:rsidRPr="00922FBB">
              <w:rPr>
                <w:rFonts w:asciiTheme="majorBidi" w:hAnsiTheme="majorBidi" w:cstheme="majorBidi"/>
                <w:sz w:val="24"/>
                <w:szCs w:val="24"/>
              </w:rPr>
              <w:t>e.i.r.p</w:t>
            </w:r>
            <w:proofErr w:type="spellEnd"/>
            <w:r w:rsidRPr="00922FBB">
              <w:rPr>
                <w:rFonts w:asciiTheme="majorBidi" w:hAnsiTheme="majorBidi" w:cstheme="majorBidi"/>
                <w:sz w:val="24"/>
                <w:szCs w:val="24"/>
              </w:rPr>
              <w:t>. (Note 4)</w:t>
            </w:r>
          </w:p>
        </w:tc>
      </w:tr>
      <w:tr w:rsidR="00323133" w:rsidRPr="002721C2" w14:paraId="351F8ABE" w14:textId="77777777" w:rsidTr="00922FBB">
        <w:tc>
          <w:tcPr>
            <w:tcW w:w="2830" w:type="dxa"/>
            <w:shd w:val="clear" w:color="auto" w:fill="auto"/>
          </w:tcPr>
          <w:p w14:paraId="3A6E55F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122.5 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123 GHz</w:t>
            </w:r>
          </w:p>
        </w:tc>
        <w:tc>
          <w:tcPr>
            <w:tcW w:w="1276" w:type="dxa"/>
            <w:shd w:val="clear" w:color="auto" w:fill="auto"/>
          </w:tcPr>
          <w:p w14:paraId="35E48853"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1B4E9658"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30EA7EAB"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2F0A31A6"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3FD25246" w14:textId="77777777" w:rsidTr="00922FBB">
        <w:tc>
          <w:tcPr>
            <w:tcW w:w="2830" w:type="dxa"/>
            <w:shd w:val="clear" w:color="auto" w:fill="auto"/>
          </w:tcPr>
          <w:p w14:paraId="161A61E9"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123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130 GHz</w:t>
            </w:r>
          </w:p>
        </w:tc>
        <w:tc>
          <w:tcPr>
            <w:tcW w:w="1276" w:type="dxa"/>
            <w:shd w:val="clear" w:color="auto" w:fill="auto"/>
          </w:tcPr>
          <w:p w14:paraId="0D2AD4AE"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3F2DD10E"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5BB9E89E"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60 dBm</w:t>
            </w:r>
          </w:p>
        </w:tc>
        <w:tc>
          <w:tcPr>
            <w:tcW w:w="1559" w:type="dxa"/>
            <w:vMerge/>
            <w:shd w:val="clear" w:color="auto" w:fill="auto"/>
          </w:tcPr>
          <w:p w14:paraId="061DC9C6"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3617F738" w14:textId="77777777" w:rsidTr="00922FBB">
        <w:tc>
          <w:tcPr>
            <w:tcW w:w="2830" w:type="dxa"/>
            <w:shd w:val="clear" w:color="auto" w:fill="auto"/>
          </w:tcPr>
          <w:p w14:paraId="02AB1AC1"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130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134 GHz</w:t>
            </w:r>
          </w:p>
        </w:tc>
        <w:tc>
          <w:tcPr>
            <w:tcW w:w="1276" w:type="dxa"/>
            <w:shd w:val="clear" w:color="auto" w:fill="auto"/>
          </w:tcPr>
          <w:p w14:paraId="792E10FD"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74EA09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1E729F63"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2E59622C"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0F1C3561" w14:textId="77777777" w:rsidTr="00922FBB">
        <w:tc>
          <w:tcPr>
            <w:tcW w:w="2830" w:type="dxa"/>
            <w:shd w:val="clear" w:color="auto" w:fill="auto"/>
          </w:tcPr>
          <w:p w14:paraId="5073F2E3"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134 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141 GHz</w:t>
            </w:r>
          </w:p>
        </w:tc>
        <w:tc>
          <w:tcPr>
            <w:tcW w:w="1276" w:type="dxa"/>
            <w:shd w:val="clear" w:color="auto" w:fill="auto"/>
          </w:tcPr>
          <w:p w14:paraId="0B39DC9D"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45D126F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03D0807D"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60 dBm</w:t>
            </w:r>
          </w:p>
        </w:tc>
        <w:tc>
          <w:tcPr>
            <w:tcW w:w="1559" w:type="dxa"/>
            <w:vMerge/>
            <w:shd w:val="clear" w:color="auto" w:fill="auto"/>
          </w:tcPr>
          <w:p w14:paraId="70DDFC12"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10F03B4F" w14:textId="77777777" w:rsidTr="00922FBB">
        <w:tc>
          <w:tcPr>
            <w:tcW w:w="2830" w:type="dxa"/>
            <w:shd w:val="clear" w:color="auto" w:fill="auto"/>
          </w:tcPr>
          <w:p w14:paraId="48388103"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141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148.5 GHz</w:t>
            </w:r>
          </w:p>
        </w:tc>
        <w:tc>
          <w:tcPr>
            <w:tcW w:w="1276" w:type="dxa"/>
            <w:shd w:val="clear" w:color="auto" w:fill="auto"/>
          </w:tcPr>
          <w:p w14:paraId="3ABA217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11A28FC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24717119"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2F0C9656"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62711DC2" w14:textId="77777777" w:rsidTr="00922FBB">
        <w:tc>
          <w:tcPr>
            <w:tcW w:w="2830" w:type="dxa"/>
            <w:shd w:val="clear" w:color="auto" w:fill="auto"/>
          </w:tcPr>
          <w:p w14:paraId="6B2005E9"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148.5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151.5 GHz (Note 3)</w:t>
            </w:r>
          </w:p>
        </w:tc>
        <w:tc>
          <w:tcPr>
            <w:tcW w:w="1276" w:type="dxa"/>
            <w:shd w:val="clear" w:color="auto" w:fill="auto"/>
          </w:tcPr>
          <w:p w14:paraId="468FAF09"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113ABB9F"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153C83F4"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35 dBm</w:t>
            </w:r>
          </w:p>
        </w:tc>
        <w:tc>
          <w:tcPr>
            <w:tcW w:w="1559" w:type="dxa"/>
            <w:vMerge/>
            <w:shd w:val="clear" w:color="auto" w:fill="auto"/>
          </w:tcPr>
          <w:p w14:paraId="4D9EDC2A"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3571DDCB" w14:textId="77777777" w:rsidTr="00922FBB">
        <w:tc>
          <w:tcPr>
            <w:tcW w:w="2830" w:type="dxa"/>
            <w:shd w:val="clear" w:color="auto" w:fill="auto"/>
          </w:tcPr>
          <w:p w14:paraId="288F87E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151.5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158.5 GHz</w:t>
            </w:r>
          </w:p>
        </w:tc>
        <w:tc>
          <w:tcPr>
            <w:tcW w:w="1276" w:type="dxa"/>
            <w:shd w:val="clear" w:color="auto" w:fill="auto"/>
          </w:tcPr>
          <w:p w14:paraId="255D5607"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08BA0B5C"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64528077"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4C175056"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598D81D0" w14:textId="77777777" w:rsidTr="00922FBB">
        <w:tc>
          <w:tcPr>
            <w:tcW w:w="2830" w:type="dxa"/>
            <w:shd w:val="clear" w:color="auto" w:fill="auto"/>
          </w:tcPr>
          <w:p w14:paraId="6C567375"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158.5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164 GHz</w:t>
            </w:r>
          </w:p>
        </w:tc>
        <w:tc>
          <w:tcPr>
            <w:tcW w:w="1276" w:type="dxa"/>
            <w:shd w:val="clear" w:color="auto" w:fill="auto"/>
          </w:tcPr>
          <w:p w14:paraId="4B9850FB"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2D67823B"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76FBCB2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34AC8595"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3DBA7456" w14:textId="77777777" w:rsidTr="00922FBB">
        <w:tc>
          <w:tcPr>
            <w:tcW w:w="2830" w:type="dxa"/>
            <w:shd w:val="clear" w:color="auto" w:fill="auto"/>
          </w:tcPr>
          <w:p w14:paraId="24B9FCDA"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164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167 GHz (Note 3)</w:t>
            </w:r>
          </w:p>
        </w:tc>
        <w:tc>
          <w:tcPr>
            <w:tcW w:w="1276" w:type="dxa"/>
            <w:shd w:val="clear" w:color="auto" w:fill="auto"/>
          </w:tcPr>
          <w:p w14:paraId="0E260D71"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64DE5E2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41CEB73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35 dBm</w:t>
            </w:r>
          </w:p>
        </w:tc>
        <w:tc>
          <w:tcPr>
            <w:tcW w:w="1559" w:type="dxa"/>
            <w:vMerge/>
            <w:shd w:val="clear" w:color="auto" w:fill="auto"/>
          </w:tcPr>
          <w:p w14:paraId="32568F0B"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7F23223B" w14:textId="77777777" w:rsidTr="00922FBB">
        <w:tc>
          <w:tcPr>
            <w:tcW w:w="2830" w:type="dxa"/>
            <w:shd w:val="clear" w:color="auto" w:fill="auto"/>
          </w:tcPr>
          <w:p w14:paraId="350DCAD4"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167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174.5 GHz</w:t>
            </w:r>
          </w:p>
        </w:tc>
        <w:tc>
          <w:tcPr>
            <w:tcW w:w="1276" w:type="dxa"/>
            <w:shd w:val="clear" w:color="auto" w:fill="auto"/>
          </w:tcPr>
          <w:p w14:paraId="6D2AFAB5"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24E0EDD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6410FCC9"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7ABEA73F"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0329D99D" w14:textId="77777777" w:rsidTr="00922FBB">
        <w:tc>
          <w:tcPr>
            <w:tcW w:w="2830" w:type="dxa"/>
            <w:shd w:val="clear" w:color="auto" w:fill="auto"/>
          </w:tcPr>
          <w:p w14:paraId="01E5258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174.5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174.8 GHz</w:t>
            </w:r>
          </w:p>
        </w:tc>
        <w:tc>
          <w:tcPr>
            <w:tcW w:w="1276" w:type="dxa"/>
            <w:shd w:val="clear" w:color="auto" w:fill="auto"/>
          </w:tcPr>
          <w:p w14:paraId="4EDC60E9"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77EBA7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53C34BD4"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0640E8A6"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12DAB8D4" w14:textId="77777777" w:rsidTr="00922FBB">
        <w:tc>
          <w:tcPr>
            <w:tcW w:w="2830" w:type="dxa"/>
            <w:shd w:val="clear" w:color="auto" w:fill="auto"/>
          </w:tcPr>
          <w:p w14:paraId="778DFD13"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174.8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182 GHz</w:t>
            </w:r>
          </w:p>
        </w:tc>
        <w:tc>
          <w:tcPr>
            <w:tcW w:w="1276" w:type="dxa"/>
            <w:shd w:val="clear" w:color="auto" w:fill="auto"/>
          </w:tcPr>
          <w:p w14:paraId="1D32C615"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3FE5C7B4"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6D2B2772"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60 dBm</w:t>
            </w:r>
          </w:p>
        </w:tc>
        <w:tc>
          <w:tcPr>
            <w:tcW w:w="1559" w:type="dxa"/>
            <w:vMerge/>
            <w:shd w:val="clear" w:color="auto" w:fill="auto"/>
          </w:tcPr>
          <w:p w14:paraId="2B951F33"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5236C8C3" w14:textId="77777777" w:rsidTr="00922FBB">
        <w:tc>
          <w:tcPr>
            <w:tcW w:w="2830" w:type="dxa"/>
            <w:shd w:val="clear" w:color="auto" w:fill="auto"/>
          </w:tcPr>
          <w:p w14:paraId="6BF1539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182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185 GHz (Note 3)</w:t>
            </w:r>
          </w:p>
        </w:tc>
        <w:tc>
          <w:tcPr>
            <w:tcW w:w="1276" w:type="dxa"/>
            <w:shd w:val="clear" w:color="auto" w:fill="auto"/>
          </w:tcPr>
          <w:p w14:paraId="241F9E25"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6C02BB65"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3FDBF63F"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35 dBm</w:t>
            </w:r>
          </w:p>
        </w:tc>
        <w:tc>
          <w:tcPr>
            <w:tcW w:w="1559" w:type="dxa"/>
            <w:vMerge/>
            <w:shd w:val="clear" w:color="auto" w:fill="auto"/>
          </w:tcPr>
          <w:p w14:paraId="74829FBB"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31762B77" w14:textId="77777777" w:rsidTr="00922FBB">
        <w:tc>
          <w:tcPr>
            <w:tcW w:w="2830" w:type="dxa"/>
            <w:shd w:val="clear" w:color="auto" w:fill="auto"/>
          </w:tcPr>
          <w:p w14:paraId="1AC0B63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185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190 GHz</w:t>
            </w:r>
          </w:p>
        </w:tc>
        <w:tc>
          <w:tcPr>
            <w:tcW w:w="1276" w:type="dxa"/>
            <w:shd w:val="clear" w:color="auto" w:fill="auto"/>
          </w:tcPr>
          <w:p w14:paraId="6E19FEA4"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64AC40C"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2D5004E9"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71D91E8E"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60005C2F" w14:textId="77777777" w:rsidTr="00922FBB">
        <w:tc>
          <w:tcPr>
            <w:tcW w:w="2830" w:type="dxa"/>
            <w:shd w:val="clear" w:color="auto" w:fill="auto"/>
          </w:tcPr>
          <w:p w14:paraId="1D6E5411"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190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191.8 GHz (Note 3)</w:t>
            </w:r>
          </w:p>
        </w:tc>
        <w:tc>
          <w:tcPr>
            <w:tcW w:w="1276" w:type="dxa"/>
            <w:shd w:val="clear" w:color="auto" w:fill="auto"/>
          </w:tcPr>
          <w:p w14:paraId="2C9BCFDE"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0823A42"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4F01E22C"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35 dBm</w:t>
            </w:r>
          </w:p>
        </w:tc>
        <w:tc>
          <w:tcPr>
            <w:tcW w:w="1559" w:type="dxa"/>
            <w:vMerge/>
            <w:shd w:val="clear" w:color="auto" w:fill="auto"/>
          </w:tcPr>
          <w:p w14:paraId="164E96EA"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051D7B14" w14:textId="77777777" w:rsidTr="00922FBB">
        <w:tc>
          <w:tcPr>
            <w:tcW w:w="2830" w:type="dxa"/>
            <w:shd w:val="clear" w:color="auto" w:fill="auto"/>
          </w:tcPr>
          <w:p w14:paraId="08DD545D"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191.8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200 GHz</w:t>
            </w:r>
          </w:p>
        </w:tc>
        <w:tc>
          <w:tcPr>
            <w:tcW w:w="1276" w:type="dxa"/>
            <w:shd w:val="clear" w:color="auto" w:fill="auto"/>
          </w:tcPr>
          <w:p w14:paraId="2DFA2CBB"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192DD91"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2A4B098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1BB836DD"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240DB99D" w14:textId="77777777" w:rsidTr="00922FBB">
        <w:tc>
          <w:tcPr>
            <w:tcW w:w="2830" w:type="dxa"/>
            <w:shd w:val="clear" w:color="auto" w:fill="auto"/>
          </w:tcPr>
          <w:p w14:paraId="570769FB"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200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209 GHz (Note 3)</w:t>
            </w:r>
          </w:p>
        </w:tc>
        <w:tc>
          <w:tcPr>
            <w:tcW w:w="1276" w:type="dxa"/>
            <w:shd w:val="clear" w:color="auto" w:fill="auto"/>
          </w:tcPr>
          <w:p w14:paraId="5279B978"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22CD1107"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30130A9E"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35 dBm</w:t>
            </w:r>
          </w:p>
        </w:tc>
        <w:tc>
          <w:tcPr>
            <w:tcW w:w="1559" w:type="dxa"/>
            <w:vMerge/>
            <w:shd w:val="clear" w:color="auto" w:fill="auto"/>
          </w:tcPr>
          <w:p w14:paraId="658B1767"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3B019EB6" w14:textId="77777777" w:rsidTr="00922FBB">
        <w:tc>
          <w:tcPr>
            <w:tcW w:w="2830" w:type="dxa"/>
            <w:shd w:val="clear" w:color="auto" w:fill="auto"/>
          </w:tcPr>
          <w:p w14:paraId="3D9684CA"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lastRenderedPageBreak/>
              <w:t xml:space="preserve">209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226 GHz</w:t>
            </w:r>
          </w:p>
        </w:tc>
        <w:tc>
          <w:tcPr>
            <w:tcW w:w="1276" w:type="dxa"/>
            <w:shd w:val="clear" w:color="auto" w:fill="auto"/>
          </w:tcPr>
          <w:p w14:paraId="52712188"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59204AAD"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46DDBABF"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4351FA71"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6A6AB076" w14:textId="77777777" w:rsidTr="00922FBB">
        <w:tc>
          <w:tcPr>
            <w:tcW w:w="2830" w:type="dxa"/>
            <w:shd w:val="clear" w:color="auto" w:fill="auto"/>
          </w:tcPr>
          <w:p w14:paraId="483287E7"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226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231.5 GHz (Note 3)</w:t>
            </w:r>
          </w:p>
        </w:tc>
        <w:tc>
          <w:tcPr>
            <w:tcW w:w="1276" w:type="dxa"/>
            <w:shd w:val="clear" w:color="auto" w:fill="auto"/>
          </w:tcPr>
          <w:p w14:paraId="5594965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40575C65"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728066A8"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35 dBm</w:t>
            </w:r>
          </w:p>
        </w:tc>
        <w:tc>
          <w:tcPr>
            <w:tcW w:w="1559" w:type="dxa"/>
            <w:vMerge/>
            <w:shd w:val="clear" w:color="auto" w:fill="auto"/>
          </w:tcPr>
          <w:p w14:paraId="42EF1E50"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3249912A" w14:textId="77777777" w:rsidTr="00922FBB">
        <w:tc>
          <w:tcPr>
            <w:tcW w:w="2830" w:type="dxa"/>
            <w:shd w:val="clear" w:color="auto" w:fill="auto"/>
          </w:tcPr>
          <w:p w14:paraId="1A00910F"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231.5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235 GHz</w:t>
            </w:r>
          </w:p>
        </w:tc>
        <w:tc>
          <w:tcPr>
            <w:tcW w:w="1276" w:type="dxa"/>
            <w:shd w:val="clear" w:color="auto" w:fill="auto"/>
          </w:tcPr>
          <w:p w14:paraId="22C9BF6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30C06274"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5F8DD108"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5E991864"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341CC07F" w14:textId="77777777" w:rsidTr="00922FBB">
        <w:tc>
          <w:tcPr>
            <w:tcW w:w="2830" w:type="dxa"/>
            <w:shd w:val="clear" w:color="auto" w:fill="auto"/>
          </w:tcPr>
          <w:p w14:paraId="4B52D41F"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235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238 GHz</w:t>
            </w:r>
          </w:p>
        </w:tc>
        <w:tc>
          <w:tcPr>
            <w:tcW w:w="1276" w:type="dxa"/>
            <w:shd w:val="clear" w:color="auto" w:fill="auto"/>
          </w:tcPr>
          <w:p w14:paraId="43A07743"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E0C228C"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3296539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4C109B25"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7CB97C73" w14:textId="77777777" w:rsidTr="00922FBB">
        <w:tc>
          <w:tcPr>
            <w:tcW w:w="2830" w:type="dxa"/>
            <w:shd w:val="clear" w:color="auto" w:fill="auto"/>
          </w:tcPr>
          <w:p w14:paraId="4E118ABF"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238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241 GHz</w:t>
            </w:r>
          </w:p>
        </w:tc>
        <w:tc>
          <w:tcPr>
            <w:tcW w:w="1276" w:type="dxa"/>
            <w:shd w:val="clear" w:color="auto" w:fill="auto"/>
          </w:tcPr>
          <w:p w14:paraId="1204AD9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5884120E"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5DB596A0"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1A60556A"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4E661971" w14:textId="77777777" w:rsidTr="00922FBB">
        <w:tc>
          <w:tcPr>
            <w:tcW w:w="2830" w:type="dxa"/>
            <w:shd w:val="clear" w:color="auto" w:fill="auto"/>
          </w:tcPr>
          <w:p w14:paraId="72E849C6"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241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244 GHz</w:t>
            </w:r>
          </w:p>
        </w:tc>
        <w:tc>
          <w:tcPr>
            <w:tcW w:w="1276" w:type="dxa"/>
            <w:shd w:val="clear" w:color="auto" w:fill="auto"/>
          </w:tcPr>
          <w:p w14:paraId="546336D3"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D3B2D44"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62448A21"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7A73FAB6"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77723A46" w14:textId="77777777" w:rsidTr="00922FBB">
        <w:tc>
          <w:tcPr>
            <w:tcW w:w="2830" w:type="dxa"/>
            <w:shd w:val="clear" w:color="auto" w:fill="auto"/>
          </w:tcPr>
          <w:p w14:paraId="3DEAF1AC"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244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246 GHz</w:t>
            </w:r>
          </w:p>
        </w:tc>
        <w:tc>
          <w:tcPr>
            <w:tcW w:w="1276" w:type="dxa"/>
            <w:shd w:val="clear" w:color="auto" w:fill="auto"/>
          </w:tcPr>
          <w:p w14:paraId="7946235B"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12C74C07"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02BC66AA"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10BB2B21"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0CF8B6CA" w14:textId="77777777" w:rsidTr="00922FBB">
        <w:tc>
          <w:tcPr>
            <w:tcW w:w="2830" w:type="dxa"/>
            <w:shd w:val="clear" w:color="auto" w:fill="auto"/>
          </w:tcPr>
          <w:p w14:paraId="7432837E"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246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250 GHz</w:t>
            </w:r>
          </w:p>
        </w:tc>
        <w:tc>
          <w:tcPr>
            <w:tcW w:w="1276" w:type="dxa"/>
            <w:shd w:val="clear" w:color="auto" w:fill="auto"/>
          </w:tcPr>
          <w:p w14:paraId="50EB608C"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70E3CABA"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6DE522AD"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0A703046"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4F0A6C01" w14:textId="77777777" w:rsidTr="00922FBB">
        <w:tc>
          <w:tcPr>
            <w:tcW w:w="2830" w:type="dxa"/>
            <w:shd w:val="clear" w:color="auto" w:fill="auto"/>
          </w:tcPr>
          <w:p w14:paraId="3C891031"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250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252 GHz (Note 3)</w:t>
            </w:r>
          </w:p>
        </w:tc>
        <w:tc>
          <w:tcPr>
            <w:tcW w:w="1276" w:type="dxa"/>
            <w:shd w:val="clear" w:color="auto" w:fill="auto"/>
          </w:tcPr>
          <w:p w14:paraId="713EF31A"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shd w:val="clear" w:color="auto" w:fill="auto"/>
          </w:tcPr>
          <w:p w14:paraId="17011B58"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-15 </w:t>
            </w:r>
            <w:proofErr w:type="spellStart"/>
            <w:r w:rsidRPr="00922FBB">
              <w:rPr>
                <w:rFonts w:asciiTheme="majorBidi" w:hAnsiTheme="majorBidi" w:cstheme="majorBidi"/>
                <w:sz w:val="24"/>
                <w:szCs w:val="24"/>
              </w:rPr>
              <w:t>dBm/MHz</w:t>
            </w:r>
            <w:proofErr w:type="spellEnd"/>
          </w:p>
        </w:tc>
        <w:tc>
          <w:tcPr>
            <w:tcW w:w="1560" w:type="dxa"/>
            <w:shd w:val="clear" w:color="auto" w:fill="auto"/>
          </w:tcPr>
          <w:p w14:paraId="2082ABDA"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35 dBm</w:t>
            </w:r>
          </w:p>
        </w:tc>
        <w:tc>
          <w:tcPr>
            <w:tcW w:w="1559" w:type="dxa"/>
            <w:vMerge/>
            <w:shd w:val="clear" w:color="auto" w:fill="auto"/>
          </w:tcPr>
          <w:p w14:paraId="50079C77"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1E802FEA" w14:textId="77777777" w:rsidTr="00922FBB">
        <w:tc>
          <w:tcPr>
            <w:tcW w:w="2830" w:type="dxa"/>
            <w:tcBorders>
              <w:bottom w:val="single" w:sz="4" w:space="0" w:color="D22A23"/>
            </w:tcBorders>
            <w:shd w:val="clear" w:color="auto" w:fill="auto"/>
          </w:tcPr>
          <w:p w14:paraId="5DDE35FB"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 xml:space="preserve">252 </w:t>
            </w:r>
            <w:proofErr w:type="spellStart"/>
            <w:r w:rsidRPr="00922FBB">
              <w:rPr>
                <w:rFonts w:asciiTheme="majorBidi" w:hAnsiTheme="majorBidi" w:cstheme="majorBidi"/>
                <w:sz w:val="24"/>
                <w:szCs w:val="24"/>
              </w:rPr>
              <w:t>to</w:t>
            </w:r>
            <w:proofErr w:type="spellEnd"/>
            <w:r w:rsidRPr="00922FBB">
              <w:rPr>
                <w:rFonts w:asciiTheme="majorBidi" w:hAnsiTheme="majorBidi" w:cstheme="majorBidi"/>
                <w:sz w:val="24"/>
                <w:szCs w:val="24"/>
              </w:rPr>
              <w:t xml:space="preserve"> 260 GHz</w:t>
            </w:r>
          </w:p>
        </w:tc>
        <w:tc>
          <w:tcPr>
            <w:tcW w:w="1276" w:type="dxa"/>
            <w:tcBorders>
              <w:bottom w:val="single" w:sz="4" w:space="0" w:color="D22A23"/>
            </w:tcBorders>
            <w:shd w:val="clear" w:color="auto" w:fill="auto"/>
          </w:tcPr>
          <w:p w14:paraId="30C9D34C"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100%</w:t>
            </w:r>
          </w:p>
        </w:tc>
        <w:tc>
          <w:tcPr>
            <w:tcW w:w="1559" w:type="dxa"/>
            <w:tcBorders>
              <w:bottom w:val="single" w:sz="4" w:space="0" w:color="D22A23"/>
            </w:tcBorders>
            <w:shd w:val="clear" w:color="auto" w:fill="auto"/>
          </w:tcPr>
          <w:p w14:paraId="49BBE0C7"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-5 </w:t>
            </w:r>
            <w:proofErr w:type="spellStart"/>
            <w:r w:rsidRPr="00922FBB">
              <w:rPr>
                <w:rFonts w:asciiTheme="majorBidi" w:hAnsiTheme="majorBidi" w:cstheme="majorBidi"/>
                <w:sz w:val="24"/>
                <w:szCs w:val="24"/>
              </w:rPr>
              <w:t>dBm/MHz</w:t>
            </w:r>
            <w:proofErr w:type="spellEnd"/>
          </w:p>
        </w:tc>
        <w:tc>
          <w:tcPr>
            <w:tcW w:w="1560" w:type="dxa"/>
            <w:tcBorders>
              <w:bottom w:val="single" w:sz="4" w:space="0" w:color="D22A23"/>
            </w:tcBorders>
            <w:shd w:val="clear" w:color="auto" w:fill="auto"/>
          </w:tcPr>
          <w:p w14:paraId="47AB07C9" w14:textId="77777777" w:rsidR="00323133" w:rsidRPr="00922FBB" w:rsidRDefault="00323133" w:rsidP="00922FBB">
            <w:pPr>
              <w:pStyle w:val="ECCTabletext"/>
              <w:spacing w:before="0"/>
              <w:jc w:val="left"/>
              <w:rPr>
                <w:rFonts w:asciiTheme="majorBidi" w:hAnsiTheme="majorBidi" w:cstheme="majorBidi"/>
                <w:sz w:val="24"/>
                <w:szCs w:val="24"/>
              </w:rPr>
            </w:pPr>
            <w:r w:rsidRPr="00922FBB">
              <w:rPr>
                <w:rFonts w:asciiTheme="majorBidi" w:hAnsiTheme="majorBidi" w:cstheme="majorBidi"/>
                <w:sz w:val="24"/>
                <w:szCs w:val="24"/>
              </w:rPr>
              <w:t>45 dBm</w:t>
            </w:r>
          </w:p>
        </w:tc>
        <w:tc>
          <w:tcPr>
            <w:tcW w:w="1559" w:type="dxa"/>
            <w:vMerge/>
            <w:shd w:val="clear" w:color="auto" w:fill="auto"/>
          </w:tcPr>
          <w:p w14:paraId="07568D87" w14:textId="77777777" w:rsidR="00323133" w:rsidRPr="00922FBB" w:rsidRDefault="00323133" w:rsidP="00922FBB">
            <w:pPr>
              <w:pStyle w:val="ECCTabletext"/>
              <w:rPr>
                <w:rFonts w:asciiTheme="majorBidi" w:hAnsiTheme="majorBidi" w:cstheme="majorBidi"/>
                <w:sz w:val="24"/>
                <w:szCs w:val="24"/>
              </w:rPr>
            </w:pPr>
          </w:p>
        </w:tc>
      </w:tr>
      <w:tr w:rsidR="00323133" w:rsidRPr="002721C2" w14:paraId="05297CA9" w14:textId="77777777" w:rsidTr="00922FBB">
        <w:tc>
          <w:tcPr>
            <w:tcW w:w="8784" w:type="dxa"/>
            <w:gridSpan w:val="5"/>
            <w:shd w:val="clear" w:color="auto" w:fill="auto"/>
          </w:tcPr>
          <w:p w14:paraId="36BADC81" w14:textId="77777777" w:rsidR="00323133" w:rsidRPr="00922FBB" w:rsidRDefault="00323133" w:rsidP="00922FBB">
            <w:pPr>
              <w:pStyle w:val="ECCTablenote"/>
              <w:rPr>
                <w:rFonts w:asciiTheme="majorBidi" w:hAnsiTheme="majorBidi" w:cstheme="majorBidi"/>
                <w:sz w:val="24"/>
                <w:szCs w:val="24"/>
              </w:rPr>
            </w:pPr>
            <w:r w:rsidRPr="00922FBB">
              <w:rPr>
                <w:rFonts w:asciiTheme="majorBidi" w:hAnsiTheme="majorBidi" w:cstheme="majorBidi"/>
                <w:sz w:val="24"/>
                <w:szCs w:val="24"/>
              </w:rPr>
              <w:t>Note 1: The operating frequency range (OFR) is defined over the 10 dB reduction of the intentional transmission (“10 dB bandwidth”) radiated by the equipment into the air. The unwanted emission limits apply to the frequencies outside the OFR. The measurement bandwidth for the unwanted emissions domain is 1 </w:t>
            </w:r>
            <w:proofErr w:type="spellStart"/>
            <w:r w:rsidRPr="00922FBB">
              <w:rPr>
                <w:rFonts w:asciiTheme="majorBidi" w:hAnsiTheme="majorBidi" w:cstheme="majorBidi"/>
                <w:sz w:val="24"/>
                <w:szCs w:val="24"/>
              </w:rPr>
              <w:t>MHz.</w:t>
            </w:r>
            <w:proofErr w:type="spellEnd"/>
          </w:p>
          <w:p w14:paraId="39AA190E" w14:textId="77777777" w:rsidR="00323133" w:rsidRPr="00922FBB" w:rsidRDefault="00323133" w:rsidP="00922FBB">
            <w:pPr>
              <w:pStyle w:val="ECCTablenote"/>
              <w:rPr>
                <w:rFonts w:asciiTheme="majorBidi" w:hAnsiTheme="majorBidi" w:cstheme="majorBidi"/>
                <w:sz w:val="24"/>
                <w:szCs w:val="24"/>
              </w:rPr>
            </w:pPr>
            <w:r w:rsidRPr="00922FBB">
              <w:rPr>
                <w:rFonts w:asciiTheme="majorBidi" w:hAnsiTheme="majorBidi" w:cstheme="majorBidi"/>
                <w:sz w:val="24"/>
                <w:szCs w:val="24"/>
              </w:rPr>
              <w:t xml:space="preserve">Note 2: The given maximum mean </w:t>
            </w:r>
            <w:proofErr w:type="spellStart"/>
            <w:r w:rsidRPr="00922FBB">
              <w:rPr>
                <w:rFonts w:asciiTheme="majorBidi" w:hAnsiTheme="majorBidi" w:cstheme="majorBidi"/>
                <w:sz w:val="24"/>
                <w:szCs w:val="24"/>
              </w:rPr>
              <w:t>e.i.r.p</w:t>
            </w:r>
            <w:proofErr w:type="spellEnd"/>
            <w:r w:rsidRPr="00922FBB">
              <w:rPr>
                <w:rFonts w:asciiTheme="majorBidi" w:hAnsiTheme="majorBidi" w:cstheme="majorBidi"/>
                <w:sz w:val="24"/>
                <w:szCs w:val="24"/>
              </w:rPr>
              <w:t xml:space="preserve">. spectral density is valid for averaging over the whole measurement cycle </w:t>
            </w:r>
            <w:proofErr w:type="spellStart"/>
            <w:r w:rsidRPr="00922FBB">
              <w:rPr>
                <w:rFonts w:asciiTheme="majorBidi" w:hAnsiTheme="majorBidi" w:cstheme="majorBidi"/>
                <w:sz w:val="24"/>
                <w:szCs w:val="24"/>
              </w:rPr>
              <w:t>T</w:t>
            </w:r>
            <w:r w:rsidRPr="00922FBB">
              <w:rPr>
                <w:rStyle w:val="ECCHLsubscript"/>
                <w:rFonts w:asciiTheme="majorBidi" w:hAnsiTheme="majorBidi" w:cstheme="majorBidi"/>
                <w:sz w:val="24"/>
                <w:szCs w:val="24"/>
              </w:rPr>
              <w:t>meas_cycle</w:t>
            </w:r>
            <w:proofErr w:type="spellEnd"/>
            <w:r w:rsidRPr="00922FBB">
              <w:rPr>
                <w:rStyle w:val="ECCHLsubscript"/>
                <w:rFonts w:asciiTheme="majorBidi" w:hAnsiTheme="majorBidi" w:cstheme="majorBidi"/>
                <w:sz w:val="24"/>
                <w:szCs w:val="24"/>
              </w:rPr>
              <w:t xml:space="preserve"> </w:t>
            </w:r>
            <w:r w:rsidRPr="00922FBB">
              <w:rPr>
                <w:rFonts w:asciiTheme="majorBidi" w:hAnsiTheme="majorBidi" w:cstheme="majorBidi"/>
                <w:sz w:val="24"/>
                <w:szCs w:val="24"/>
              </w:rPr>
              <w:t>of the device including any T</w:t>
            </w:r>
            <w:r w:rsidRPr="00922FBB">
              <w:rPr>
                <w:rStyle w:val="ECCHLsubscript"/>
                <w:rFonts w:asciiTheme="majorBidi" w:hAnsiTheme="majorBidi" w:cstheme="majorBidi"/>
                <w:sz w:val="24"/>
                <w:szCs w:val="24"/>
              </w:rPr>
              <w:t>off</w:t>
            </w:r>
            <w:r w:rsidRPr="00922FBB">
              <w:rPr>
                <w:rFonts w:asciiTheme="majorBidi" w:hAnsiTheme="majorBidi" w:cstheme="majorBidi"/>
                <w:sz w:val="24"/>
                <w:szCs w:val="24"/>
              </w:rPr>
              <w:t xml:space="preserve"> times in 1 MHz resolution bandwidth of the measuring receiver.</w:t>
            </w:r>
          </w:p>
          <w:p w14:paraId="4D8FFFE8" w14:textId="77777777" w:rsidR="00323133" w:rsidRPr="00922FBB" w:rsidRDefault="00323133" w:rsidP="00922FBB">
            <w:pPr>
              <w:pStyle w:val="ECCTablenote"/>
              <w:rPr>
                <w:rFonts w:asciiTheme="majorBidi" w:hAnsiTheme="majorBidi" w:cstheme="majorBidi"/>
                <w:sz w:val="24"/>
                <w:szCs w:val="24"/>
              </w:rPr>
            </w:pPr>
            <w:r w:rsidRPr="00922FBB">
              <w:rPr>
                <w:rFonts w:asciiTheme="majorBidi" w:hAnsiTheme="majorBidi" w:cstheme="majorBidi"/>
                <w:sz w:val="24"/>
                <w:szCs w:val="24"/>
              </w:rPr>
              <w:t xml:space="preserve">Note 3: Sub-band protected by the provision RR No. 5.340 </w:t>
            </w:r>
            <w:r w:rsidRPr="00922FBB">
              <w:rPr>
                <w:rFonts w:asciiTheme="majorBidi" w:hAnsiTheme="majorBidi" w:cstheme="majorBidi"/>
                <w:sz w:val="24"/>
                <w:szCs w:val="24"/>
              </w:rPr>
              <w:fldChar w:fldCharType="begin"/>
            </w:r>
            <w:r w:rsidRPr="00922FBB">
              <w:rPr>
                <w:rFonts w:asciiTheme="majorBidi" w:hAnsiTheme="majorBidi" w:cstheme="majorBidi"/>
                <w:sz w:val="24"/>
                <w:szCs w:val="24"/>
              </w:rPr>
              <w:instrText xml:space="preserve"> REF _Ref111452895 \r \h  \* MERGEFORMAT </w:instrText>
            </w:r>
            <w:r w:rsidRPr="003C49B8">
              <w:rPr>
                <w:rFonts w:asciiTheme="majorBidi" w:hAnsiTheme="majorBidi" w:cstheme="majorBidi"/>
                <w:sz w:val="24"/>
                <w:szCs w:val="24"/>
              </w:rPr>
            </w:r>
            <w:r w:rsidRPr="00922FBB">
              <w:rPr>
                <w:rFonts w:asciiTheme="majorBidi" w:hAnsiTheme="majorBidi" w:cstheme="majorBidi"/>
                <w:sz w:val="24"/>
                <w:szCs w:val="24"/>
              </w:rPr>
              <w:fldChar w:fldCharType="separate"/>
            </w:r>
            <w:r w:rsidRPr="00922FBB">
              <w:rPr>
                <w:rFonts w:asciiTheme="majorBidi" w:hAnsiTheme="majorBidi" w:cstheme="majorBidi"/>
                <w:sz w:val="24"/>
                <w:szCs w:val="24"/>
              </w:rPr>
              <w:t>[6]</w:t>
            </w:r>
            <w:r w:rsidRPr="00922FBB">
              <w:rPr>
                <w:rFonts w:asciiTheme="majorBidi" w:hAnsiTheme="majorBidi" w:cstheme="majorBidi"/>
                <w:sz w:val="24"/>
                <w:szCs w:val="24"/>
              </w:rPr>
              <w:fldChar w:fldCharType="end"/>
            </w:r>
            <w:r w:rsidRPr="00922FBB">
              <w:rPr>
                <w:rFonts w:asciiTheme="majorBidi" w:hAnsiTheme="majorBidi" w:cstheme="majorBidi"/>
                <w:sz w:val="24"/>
                <w:szCs w:val="24"/>
              </w:rPr>
              <w:t>.</w:t>
            </w:r>
          </w:p>
          <w:p w14:paraId="28594E9C" w14:textId="77777777" w:rsidR="00323133" w:rsidRPr="00922FBB" w:rsidRDefault="00323133" w:rsidP="00922FBB">
            <w:pPr>
              <w:pStyle w:val="ECCTablenote"/>
              <w:rPr>
                <w:rFonts w:asciiTheme="majorBidi" w:hAnsiTheme="majorBidi" w:cstheme="majorBidi"/>
                <w:sz w:val="24"/>
                <w:szCs w:val="24"/>
              </w:rPr>
            </w:pPr>
            <w:r w:rsidRPr="00922FBB">
              <w:rPr>
                <w:rFonts w:asciiTheme="majorBidi" w:hAnsiTheme="majorBidi" w:cstheme="majorBidi"/>
                <w:sz w:val="24"/>
                <w:szCs w:val="24"/>
              </w:rPr>
              <w:t xml:space="preserve">Note 4: The maximum peak </w:t>
            </w:r>
            <w:proofErr w:type="spellStart"/>
            <w:r w:rsidRPr="00922FBB">
              <w:rPr>
                <w:rFonts w:asciiTheme="majorBidi" w:hAnsiTheme="majorBidi" w:cstheme="majorBidi"/>
                <w:sz w:val="24"/>
                <w:szCs w:val="24"/>
              </w:rPr>
              <w:t>e.i.r.p</w:t>
            </w:r>
            <w:proofErr w:type="spellEnd"/>
            <w:r w:rsidRPr="00922FBB">
              <w:rPr>
                <w:rFonts w:asciiTheme="majorBidi" w:hAnsiTheme="majorBidi" w:cstheme="majorBidi"/>
                <w:sz w:val="24"/>
                <w:szCs w:val="24"/>
              </w:rPr>
              <w:t>. shall be measured/evaluated in 1 GHz bandwidth.</w:t>
            </w:r>
          </w:p>
        </w:tc>
      </w:tr>
      <w:bookmarkEnd w:id="45"/>
    </w:tbl>
    <w:p w14:paraId="23A00589" w14:textId="77777777" w:rsidR="00323133" w:rsidRPr="00922FBB" w:rsidRDefault="00323133" w:rsidP="00323133">
      <w:pPr>
        <w:spacing w:after="120"/>
        <w:jc w:val="both"/>
        <w:rPr>
          <w:rFonts w:asciiTheme="majorBidi" w:hAnsiTheme="majorBidi" w:cstheme="majorBidi"/>
          <w:lang w:val="en-GB"/>
        </w:rPr>
      </w:pPr>
    </w:p>
    <w:p w14:paraId="4D011DB4" w14:textId="77777777" w:rsidR="00323133" w:rsidRPr="00922FBB" w:rsidRDefault="00323133" w:rsidP="00323133">
      <w:pPr>
        <w:spacing w:after="120"/>
        <w:jc w:val="both"/>
        <w:rPr>
          <w:rFonts w:asciiTheme="majorBidi" w:hAnsiTheme="majorBidi" w:cstheme="majorBidi"/>
          <w:lang w:val="en-GB"/>
        </w:rPr>
      </w:pPr>
      <w:r w:rsidRPr="00922FBB">
        <w:rPr>
          <w:rFonts w:asciiTheme="majorBidi" w:hAnsiTheme="majorBidi" w:cstheme="majorBidi"/>
          <w:lang w:val="en-GB"/>
        </w:rPr>
        <w:t>Additional requirements for radiodetermination systems for industry automation in shielded environments (RDI-S) to allow licence-exempt use:</w:t>
      </w:r>
    </w:p>
    <w:p w14:paraId="3EDD606D"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t>For RDI-S, the 10 dB contiguous bandwidth shall be equal to or higher than 35 </w:t>
      </w:r>
      <w:proofErr w:type="gramStart"/>
      <w:r w:rsidRPr="00922FBB">
        <w:rPr>
          <w:rFonts w:asciiTheme="majorBidi" w:hAnsiTheme="majorBidi" w:cstheme="majorBidi"/>
          <w:sz w:val="24"/>
        </w:rPr>
        <w:t>GHz;</w:t>
      </w:r>
      <w:proofErr w:type="gramEnd"/>
    </w:p>
    <w:p w14:paraId="4DC90DDD"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t xml:space="preserve">The operation of RDI-S sensors is envisaged for industrial purposes </w:t>
      </w:r>
      <w:proofErr w:type="gramStart"/>
      <w:r w:rsidRPr="00922FBB">
        <w:rPr>
          <w:rFonts w:asciiTheme="majorBidi" w:hAnsiTheme="majorBidi" w:cstheme="majorBidi"/>
          <w:sz w:val="24"/>
        </w:rPr>
        <w:t>only;</w:t>
      </w:r>
      <w:proofErr w:type="gramEnd"/>
    </w:p>
    <w:p w14:paraId="3525B013"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t xml:space="preserve">Installation and maintenance of RDI-S equipment shall be performed by professionally trained individuals </w:t>
      </w:r>
      <w:proofErr w:type="gramStart"/>
      <w:r w:rsidRPr="00922FBB">
        <w:rPr>
          <w:rFonts w:asciiTheme="majorBidi" w:hAnsiTheme="majorBidi" w:cstheme="majorBidi"/>
          <w:sz w:val="24"/>
        </w:rPr>
        <w:t>only;</w:t>
      </w:r>
      <w:proofErr w:type="gramEnd"/>
    </w:p>
    <w:p w14:paraId="01E0AC1D"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t xml:space="preserve">RDI-S equipment shall not be marketed to private end </w:t>
      </w:r>
      <w:proofErr w:type="gramStart"/>
      <w:r w:rsidRPr="00922FBB">
        <w:rPr>
          <w:rFonts w:asciiTheme="majorBidi" w:hAnsiTheme="majorBidi" w:cstheme="majorBidi"/>
          <w:sz w:val="24"/>
        </w:rPr>
        <w:t>customers;</w:t>
      </w:r>
      <w:proofErr w:type="gramEnd"/>
    </w:p>
    <w:p w14:paraId="23377488"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t>RDI-S equipment shall only be operated indoors (</w:t>
      </w:r>
      <w:proofErr w:type="gramStart"/>
      <w:r w:rsidRPr="00922FBB">
        <w:rPr>
          <w:rFonts w:asciiTheme="majorBidi" w:hAnsiTheme="majorBidi" w:cstheme="majorBidi"/>
          <w:sz w:val="24"/>
        </w:rPr>
        <w:t>i.e.</w:t>
      </w:r>
      <w:proofErr w:type="gramEnd"/>
      <w:r w:rsidRPr="00922FBB">
        <w:rPr>
          <w:rFonts w:asciiTheme="majorBidi" w:hAnsiTheme="majorBidi" w:cstheme="majorBidi"/>
          <w:sz w:val="24"/>
        </w:rPr>
        <w:t xml:space="preserve"> inside a building) or inside similarly shielded environments;</w:t>
      </w:r>
    </w:p>
    <w:p w14:paraId="217E4E64"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t xml:space="preserve">Installers </w:t>
      </w:r>
      <w:proofErr w:type="gramStart"/>
      <w:r w:rsidRPr="00922FBB">
        <w:rPr>
          <w:rFonts w:asciiTheme="majorBidi" w:hAnsiTheme="majorBidi" w:cstheme="majorBidi"/>
          <w:sz w:val="24"/>
        </w:rPr>
        <w:t>have to</w:t>
      </w:r>
      <w:proofErr w:type="gramEnd"/>
      <w:r w:rsidRPr="00922FBB">
        <w:rPr>
          <w:rFonts w:asciiTheme="majorBidi" w:hAnsiTheme="majorBidi" w:cstheme="majorBidi"/>
          <w:sz w:val="24"/>
        </w:rPr>
        <w:t xml:space="preserve"> ensure that the device main beam is not pointing towards windows or other weak shielded parts of the shielded environment. The direction of main radiation shall be indicated on the specific radiodetermination </w:t>
      </w:r>
      <w:proofErr w:type="gramStart"/>
      <w:r w:rsidRPr="00922FBB">
        <w:rPr>
          <w:rFonts w:asciiTheme="majorBidi" w:hAnsiTheme="majorBidi" w:cstheme="majorBidi"/>
          <w:sz w:val="24"/>
        </w:rPr>
        <w:t>device;</w:t>
      </w:r>
      <w:proofErr w:type="gramEnd"/>
    </w:p>
    <w:p w14:paraId="059219AA"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t xml:space="preserve">Installers have to ensure that there are no unwanted obstacles in the main beam of the antenna in order to minimise unintentional reflections and </w:t>
      </w:r>
      <w:proofErr w:type="gramStart"/>
      <w:r w:rsidRPr="00922FBB">
        <w:rPr>
          <w:rFonts w:asciiTheme="majorBidi" w:hAnsiTheme="majorBidi" w:cstheme="majorBidi"/>
          <w:sz w:val="24"/>
        </w:rPr>
        <w:t>scattering;</w:t>
      </w:r>
      <w:proofErr w:type="gramEnd"/>
    </w:p>
    <w:p w14:paraId="50EF3F3C"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lastRenderedPageBreak/>
        <w:t>Slow sweeping RDI-S devices with sweep slopes smaller than 2.5 GHz/</w:t>
      </w:r>
      <w:proofErr w:type="spellStart"/>
      <w:r w:rsidRPr="00922FBB">
        <w:rPr>
          <w:rFonts w:asciiTheme="majorBidi" w:hAnsiTheme="majorBidi" w:cstheme="majorBidi"/>
          <w:sz w:val="24"/>
        </w:rPr>
        <w:t>ms</w:t>
      </w:r>
      <w:proofErr w:type="spellEnd"/>
      <w:r w:rsidRPr="00922FBB">
        <w:rPr>
          <w:rFonts w:asciiTheme="majorBidi" w:hAnsiTheme="majorBidi" w:cstheme="majorBidi"/>
          <w:sz w:val="24"/>
        </w:rPr>
        <w:t xml:space="preserve"> shall notch-out the frequency bands subject to the provision RR No. 5.340 </w:t>
      </w:r>
      <w:r w:rsidRPr="00922FBB">
        <w:rPr>
          <w:rFonts w:asciiTheme="majorBidi" w:hAnsiTheme="majorBidi" w:cstheme="majorBidi"/>
          <w:sz w:val="24"/>
        </w:rPr>
        <w:fldChar w:fldCharType="begin"/>
      </w:r>
      <w:r w:rsidRPr="00922FBB">
        <w:rPr>
          <w:rFonts w:asciiTheme="majorBidi" w:hAnsiTheme="majorBidi" w:cstheme="majorBidi"/>
          <w:sz w:val="24"/>
        </w:rPr>
        <w:instrText xml:space="preserve"> REF _Ref111452895 \r \h  \* MERGEFORMAT </w:instrText>
      </w:r>
      <w:r w:rsidRPr="003C49B8">
        <w:rPr>
          <w:rFonts w:asciiTheme="majorBidi" w:hAnsiTheme="majorBidi" w:cstheme="majorBidi"/>
          <w:sz w:val="24"/>
        </w:rPr>
      </w:r>
      <w:r w:rsidRPr="00922FBB">
        <w:rPr>
          <w:rFonts w:asciiTheme="majorBidi" w:hAnsiTheme="majorBidi" w:cstheme="majorBidi"/>
          <w:sz w:val="24"/>
        </w:rPr>
        <w:fldChar w:fldCharType="separate"/>
      </w:r>
      <w:r w:rsidRPr="00922FBB">
        <w:rPr>
          <w:rFonts w:asciiTheme="majorBidi" w:hAnsiTheme="majorBidi" w:cstheme="majorBidi"/>
          <w:sz w:val="24"/>
        </w:rPr>
        <w:t>[6]</w:t>
      </w:r>
      <w:r w:rsidRPr="00922FBB">
        <w:rPr>
          <w:rFonts w:asciiTheme="majorBidi" w:hAnsiTheme="majorBidi" w:cstheme="majorBidi"/>
          <w:sz w:val="24"/>
        </w:rPr>
        <w:fldChar w:fldCharType="end"/>
      </w:r>
      <w:r w:rsidRPr="00922FBB">
        <w:rPr>
          <w:rFonts w:asciiTheme="majorBidi" w:hAnsiTheme="majorBidi" w:cstheme="majorBidi"/>
          <w:sz w:val="24"/>
        </w:rPr>
        <w:t xml:space="preserve"> by at least additional 10 dB reduction in mean and peak power (</w:t>
      </w:r>
      <w:proofErr w:type="gramStart"/>
      <w:r w:rsidRPr="00922FBB">
        <w:rPr>
          <w:rFonts w:asciiTheme="majorBidi" w:hAnsiTheme="majorBidi" w:cstheme="majorBidi"/>
          <w:sz w:val="24"/>
        </w:rPr>
        <w:t>i.e.</w:t>
      </w:r>
      <w:proofErr w:type="gramEnd"/>
      <w:r w:rsidRPr="00922FBB">
        <w:rPr>
          <w:rFonts w:asciiTheme="majorBidi" w:hAnsiTheme="majorBidi" w:cstheme="majorBidi"/>
          <w:sz w:val="24"/>
        </w:rPr>
        <w:t xml:space="preserve"> limits in Table 10 columns B and C reduced by 10 dB);</w:t>
      </w:r>
    </w:p>
    <w:p w14:paraId="0559CEA5" w14:textId="77777777" w:rsidR="00323133" w:rsidRPr="00922FBB" w:rsidRDefault="00323133" w:rsidP="00323133">
      <w:pPr>
        <w:pStyle w:val="NumberedList"/>
        <w:numPr>
          <w:ilvl w:val="0"/>
          <w:numId w:val="23"/>
        </w:numPr>
        <w:spacing w:after="120"/>
        <w:rPr>
          <w:rFonts w:asciiTheme="majorBidi" w:hAnsiTheme="majorBidi" w:cstheme="majorBidi"/>
          <w:sz w:val="24"/>
          <w:shd w:val="solid" w:color="FFFF00" w:fill="auto"/>
        </w:rPr>
      </w:pPr>
      <w:r w:rsidRPr="00922FBB">
        <w:rPr>
          <w:rFonts w:asciiTheme="majorBidi" w:hAnsiTheme="majorBidi" w:cstheme="majorBidi"/>
          <w:sz w:val="24"/>
        </w:rPr>
        <w:t xml:space="preserve">The provider is required to inform the users and installers of RDI-S equipment about the installation requirements and additional special mounting </w:t>
      </w:r>
      <w:proofErr w:type="gramStart"/>
      <w:r w:rsidRPr="00922FBB">
        <w:rPr>
          <w:rFonts w:asciiTheme="majorBidi" w:hAnsiTheme="majorBidi" w:cstheme="majorBidi"/>
          <w:sz w:val="24"/>
        </w:rPr>
        <w:t>instructions;</w:t>
      </w:r>
      <w:proofErr w:type="gramEnd"/>
    </w:p>
    <w:p w14:paraId="61594E5B" w14:textId="77777777" w:rsidR="00323133" w:rsidRPr="00922FBB" w:rsidRDefault="00323133" w:rsidP="00323133">
      <w:pPr>
        <w:pStyle w:val="NumberedList"/>
        <w:numPr>
          <w:ilvl w:val="0"/>
          <w:numId w:val="23"/>
        </w:numPr>
        <w:spacing w:after="120"/>
        <w:rPr>
          <w:rFonts w:asciiTheme="majorBidi" w:hAnsiTheme="majorBidi" w:cstheme="majorBidi"/>
          <w:sz w:val="24"/>
        </w:rPr>
      </w:pPr>
      <w:r w:rsidRPr="00922FBB">
        <w:rPr>
          <w:rFonts w:asciiTheme="majorBidi" w:hAnsiTheme="majorBidi" w:cstheme="majorBidi"/>
          <w:sz w:val="24"/>
        </w:rPr>
        <w:t>For RDI-S devices using an antenna gain smaller than 20 </w:t>
      </w:r>
      <w:proofErr w:type="spellStart"/>
      <w:r w:rsidRPr="00922FBB">
        <w:rPr>
          <w:rFonts w:asciiTheme="majorBidi" w:hAnsiTheme="majorBidi" w:cstheme="majorBidi"/>
          <w:sz w:val="24"/>
        </w:rPr>
        <w:t>dBi</w:t>
      </w:r>
      <w:proofErr w:type="spellEnd"/>
      <w:r w:rsidRPr="00922FBB">
        <w:rPr>
          <w:rFonts w:asciiTheme="majorBidi" w:hAnsiTheme="majorBidi" w:cstheme="majorBidi"/>
          <w:sz w:val="24"/>
        </w:rPr>
        <w:t>, the maximum conducted peak output power shall be limited to 15 dBm.</w:t>
      </w:r>
    </w:p>
    <w:p w14:paraId="6E0FD6D2" w14:textId="77777777" w:rsidR="008E6B9C" w:rsidRDefault="008E6B9C" w:rsidP="008E6B9C">
      <w:pPr>
        <w:pStyle w:val="NormalWeb"/>
        <w:rPr>
          <w:rFonts w:ascii="TimesNewRoman,Bold" w:hAnsi="TimesNewRoman,Bold"/>
          <w:b/>
          <w:bCs/>
        </w:rPr>
      </w:pPr>
    </w:p>
    <w:p w14:paraId="49247CEE" w14:textId="2B837AEE" w:rsidR="008E6B9C" w:rsidRDefault="008E6B9C" w:rsidP="008E6B9C">
      <w:pPr>
        <w:pStyle w:val="NormalWeb"/>
        <w:rPr>
          <w:b/>
          <w:bCs/>
        </w:rPr>
      </w:pPr>
      <w:r w:rsidRPr="008E6B9C">
        <w:rPr>
          <w:rFonts w:ascii="TimesNewRoman,Bold" w:hAnsi="TimesNewRoman,Bold"/>
          <w:b/>
          <w:bCs/>
        </w:rPr>
        <w:t xml:space="preserve"> </w:t>
      </w:r>
    </w:p>
    <w:p w14:paraId="39B1DE95" w14:textId="304373E1" w:rsidR="00AE6A63" w:rsidRDefault="00AE6A63">
      <w:r>
        <w:br w:type="page"/>
      </w:r>
    </w:p>
    <w:p w14:paraId="26C14F37" w14:textId="0A57E865" w:rsidR="005E42B6" w:rsidRDefault="00AE6A63">
      <w:r>
        <w:lastRenderedPageBreak/>
        <w:t>REFERENCES</w:t>
      </w:r>
    </w:p>
    <w:p w14:paraId="697B286E" w14:textId="34CAF794" w:rsidR="00AE6A63" w:rsidRDefault="00AE6A63"/>
    <w:p w14:paraId="22FFB087" w14:textId="5C4D344D" w:rsidR="00714EF2" w:rsidRPr="00323133" w:rsidRDefault="00714EF2" w:rsidP="00714EF2">
      <w:pPr>
        <w:rPr>
          <w:rFonts w:asciiTheme="majorBidi" w:hAnsiTheme="majorBidi" w:cstheme="majorBidi"/>
        </w:rPr>
      </w:pPr>
      <w:r w:rsidRPr="00323133">
        <w:rPr>
          <w:rFonts w:asciiTheme="majorBidi" w:hAnsiTheme="majorBidi" w:cstheme="majorBidi"/>
        </w:rPr>
        <w:t>ECC Report 334</w:t>
      </w:r>
      <w:r w:rsidRPr="00323133">
        <w:rPr>
          <w:rFonts w:asciiTheme="majorBidi" w:hAnsiTheme="majorBidi" w:cstheme="majorBidi"/>
        </w:rPr>
        <w:t xml:space="preserve">, </w:t>
      </w:r>
      <w:r w:rsidRPr="00323133">
        <w:rPr>
          <w:rFonts w:asciiTheme="majorBidi" w:hAnsiTheme="majorBidi" w:cstheme="majorBidi"/>
        </w:rPr>
        <w:t>UWB radiodetermination applications in the frequency range 116-260 GHz</w:t>
      </w:r>
      <w:r w:rsidRPr="00323133">
        <w:rPr>
          <w:rFonts w:asciiTheme="majorBidi" w:hAnsiTheme="majorBidi" w:cstheme="majorBidi"/>
        </w:rPr>
        <w:t>.</w:t>
      </w:r>
    </w:p>
    <w:p w14:paraId="59A99543" w14:textId="57BF9A72" w:rsidR="00714EF2" w:rsidRPr="00323133" w:rsidRDefault="00714EF2">
      <w:pPr>
        <w:rPr>
          <w:rFonts w:asciiTheme="majorBidi" w:hAnsiTheme="majorBidi" w:cstheme="majorBidi"/>
        </w:rPr>
      </w:pPr>
      <w:r w:rsidRPr="00323133">
        <w:rPr>
          <w:rFonts w:asciiTheme="majorBidi" w:hAnsiTheme="majorBidi" w:cstheme="majorBidi"/>
        </w:rPr>
        <w:t>28 January 2022</w:t>
      </w:r>
    </w:p>
    <w:p w14:paraId="1E12B3FC" w14:textId="77777777" w:rsidR="00714EF2" w:rsidRPr="00323133" w:rsidRDefault="00714EF2">
      <w:pPr>
        <w:rPr>
          <w:rFonts w:asciiTheme="majorBidi" w:hAnsiTheme="majorBidi" w:cstheme="majorBidi"/>
        </w:rPr>
      </w:pPr>
    </w:p>
    <w:p w14:paraId="2A4B0FDF" w14:textId="290E2F19" w:rsidR="00714EF2" w:rsidRPr="00323133" w:rsidRDefault="00714EF2" w:rsidP="00714EF2">
      <w:pPr>
        <w:rPr>
          <w:rFonts w:asciiTheme="majorBidi" w:hAnsiTheme="majorBidi" w:cstheme="majorBidi"/>
          <w:lang w:val="en-GB"/>
        </w:rPr>
      </w:pPr>
      <w:r w:rsidRPr="00323133">
        <w:rPr>
          <w:rStyle w:val="markedcontent"/>
          <w:rFonts w:asciiTheme="majorBidi" w:hAnsiTheme="majorBidi" w:cstheme="majorBidi"/>
        </w:rPr>
        <w:t>ECC Decision (22)03</w:t>
      </w:r>
      <w:r w:rsidRPr="00323133">
        <w:rPr>
          <w:rStyle w:val="markedcontent"/>
          <w:rFonts w:asciiTheme="majorBidi" w:hAnsiTheme="majorBidi" w:cstheme="majorBidi"/>
        </w:rPr>
        <w:t xml:space="preserve">, </w:t>
      </w:r>
      <w:bookmarkStart w:id="46" w:name="_Hlk7765331"/>
      <w:r w:rsidRPr="00323133">
        <w:rPr>
          <w:rFonts w:asciiTheme="majorBidi" w:hAnsiTheme="majorBidi" w:cstheme="majorBidi"/>
          <w:lang w:val="en-GB"/>
        </w:rPr>
        <w:fldChar w:fldCharType="begin">
          <w:ffData>
            <w:name w:val=""/>
            <w:enabled/>
            <w:calcOnExit w:val="0"/>
            <w:textInput>
              <w:default w:val="UWB radiodetermination applications in the frequency range 116-260 GHz"/>
            </w:textInput>
          </w:ffData>
        </w:fldChar>
      </w:r>
      <w:r w:rsidRPr="00323133">
        <w:rPr>
          <w:rFonts w:asciiTheme="majorBidi" w:hAnsiTheme="majorBidi" w:cstheme="majorBidi"/>
          <w:lang w:val="en-GB"/>
        </w:rPr>
        <w:instrText xml:space="preserve"> FORMTEXT </w:instrText>
      </w:r>
      <w:r w:rsidRPr="00323133">
        <w:rPr>
          <w:rFonts w:asciiTheme="majorBidi" w:hAnsiTheme="majorBidi" w:cstheme="majorBidi"/>
          <w:lang w:val="en-GB"/>
        </w:rPr>
      </w:r>
      <w:r w:rsidRPr="00323133">
        <w:rPr>
          <w:rFonts w:asciiTheme="majorBidi" w:hAnsiTheme="majorBidi" w:cstheme="majorBidi"/>
          <w:lang w:val="en-GB"/>
        </w:rPr>
        <w:fldChar w:fldCharType="separate"/>
      </w:r>
      <w:r w:rsidRPr="00323133">
        <w:rPr>
          <w:rFonts w:asciiTheme="majorBidi" w:hAnsiTheme="majorBidi" w:cstheme="majorBidi"/>
          <w:lang w:val="en-GB"/>
        </w:rPr>
        <w:t>UWB radiodetermination applications in the frequency range 116-260 GHz</w:t>
      </w:r>
      <w:r w:rsidRPr="00323133">
        <w:rPr>
          <w:rFonts w:asciiTheme="majorBidi" w:hAnsiTheme="majorBidi" w:cstheme="majorBidi"/>
        </w:rPr>
        <w:fldChar w:fldCharType="end"/>
      </w:r>
      <w:r w:rsidRPr="00323133">
        <w:rPr>
          <w:rFonts w:asciiTheme="majorBidi" w:hAnsiTheme="majorBidi" w:cstheme="majorBidi"/>
        </w:rPr>
        <w:t xml:space="preserve">, </w:t>
      </w:r>
      <w:r w:rsidRPr="00323133">
        <w:rPr>
          <w:rStyle w:val="markedcontent"/>
          <w:rFonts w:asciiTheme="majorBidi" w:hAnsiTheme="majorBidi" w:cstheme="majorBidi"/>
        </w:rPr>
        <w:t>18 November 2022</w:t>
      </w:r>
    </w:p>
    <w:bookmarkEnd w:id="46"/>
    <w:p w14:paraId="5930209F" w14:textId="1CAC98E8" w:rsidR="00714EF2" w:rsidRPr="00323133" w:rsidRDefault="00714EF2" w:rsidP="00714EF2">
      <w:pPr>
        <w:rPr>
          <w:lang w:val="en-GB"/>
        </w:rPr>
      </w:pPr>
    </w:p>
    <w:p w14:paraId="6988A6A7" w14:textId="77777777" w:rsidR="00AE6A63" w:rsidRDefault="00AE6A63"/>
    <w:p w14:paraId="569F39AE" w14:textId="77777777" w:rsidR="005E1C23" w:rsidRPr="00B545D6" w:rsidRDefault="005E1C23" w:rsidP="00714EF2">
      <w:pPr>
        <w:jc w:val="both"/>
        <w:pPrChange w:id="47" w:author="Marcus, Michael" w:date="2023-04-06T14:07:00Z">
          <w:pPr>
            <w:pStyle w:val="Tablefin"/>
          </w:pPr>
        </w:pPrChange>
      </w:pPr>
      <w:bookmarkStart w:id="48" w:name="dbreak"/>
      <w:bookmarkStart w:id="49" w:name="RANGE_A3_G34"/>
      <w:bookmarkEnd w:id="28"/>
      <w:bookmarkEnd w:id="48"/>
      <w:bookmarkEnd w:id="49"/>
    </w:p>
    <w:sectPr w:rsidR="005E1C23" w:rsidRPr="00B545D6" w:rsidSect="000442BD">
      <w:headerReference w:type="even" r:id="rId8"/>
      <w:headerReference w:type="default" r:id="rId9"/>
      <w:footerReference w:type="even" r:id="rId10"/>
      <w:footerReference w:type="default" r:id="rId11"/>
      <w:headerReference w:type="first" r:id="rId12"/>
      <w:footerReference w:type="first" r:id="rId13"/>
      <w:pgSz w:w="11907" w:h="16834" w:code="9"/>
      <w:pgMar w:top="1418" w:right="1134" w:bottom="1170"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FD279" w14:textId="77777777" w:rsidR="00EF048F" w:rsidRDefault="00EF048F">
      <w:r>
        <w:separator/>
      </w:r>
    </w:p>
  </w:endnote>
  <w:endnote w:type="continuationSeparator" w:id="0">
    <w:p w14:paraId="128FB3F4" w14:textId="77777777" w:rsidR="00EF048F" w:rsidRDefault="00EF0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20B0604020202020204"/>
    <w:charset w:val="00"/>
    <w:family w:val="roman"/>
    <w:pitch w:val="variable"/>
    <w:sig w:usb0="00000007" w:usb1="00000000" w:usb2="00000000" w:usb3="00000000" w:csb0="00000093"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20B06040202020202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28009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imesNewRoman,Bold">
    <w:altName w:val="Times New Roman"/>
    <w:panose1 w:val="020B0604020202020204"/>
    <w:charset w:val="00"/>
    <w:family w:val="roman"/>
    <w:pitch w:val="default"/>
  </w:font>
  <w:font w:name="TimesNewRoman">
    <w:altName w:val="Times New Roman"/>
    <w:panose1 w:val="020B0604020202020204"/>
    <w:charset w:val="00"/>
    <w:family w:val="roman"/>
    <w:pitch w:val="default"/>
  </w:font>
  <w:font w:name="TimesNewRomanPS">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B054" w14:textId="77777777" w:rsidR="003B034E" w:rsidRDefault="003B03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B7DF" w14:textId="45537EFC" w:rsidR="00FA124A" w:rsidRPr="002F7CB3" w:rsidRDefault="00FA124A">
    <w:pPr>
      <w:pStyle w:val="Footer"/>
    </w:pPr>
    <w:r w:rsidRPr="002F7CB3">
      <w:tab/>
    </w:r>
    <w:r w:rsidRPr="002F7CB3">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E3F1D" w14:textId="2A1AC001" w:rsidR="003B034E" w:rsidRPr="003B034E" w:rsidRDefault="00000000">
    <w:pPr>
      <w:pStyle w:val="Footer"/>
    </w:pPr>
    <w:fldSimple w:instr=" FILENAME \p \* MERGEFORMAT ">
      <w:r w:rsidR="003B034E">
        <w:t>Y:\APP\BR\POOL\sg05\wp5b\Meetings\November 2022\USA\uswp5b30-17-ITU-CNPC_CHAR_5GHz_Final Draft to Geneva.docx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B8205" w14:textId="77777777" w:rsidR="00EF048F" w:rsidRDefault="00EF048F">
      <w:r>
        <w:t>____________________</w:t>
      </w:r>
    </w:p>
  </w:footnote>
  <w:footnote w:type="continuationSeparator" w:id="0">
    <w:p w14:paraId="4D656B98" w14:textId="77777777" w:rsidR="00EF048F" w:rsidRDefault="00EF0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DE96" w14:textId="77777777" w:rsidR="003B034E" w:rsidRDefault="003B03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B684" w14:textId="77777777" w:rsidR="00FA124A" w:rsidRDefault="00FA124A" w:rsidP="00330567">
    <w:pPr>
      <w:pStyle w:val="Header"/>
      <w:rPr>
        <w:rStyle w:val="PageNumber"/>
      </w:rPr>
    </w:pPr>
    <w: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F4E86" w14:textId="77777777" w:rsidR="003B034E" w:rsidRDefault="003B0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982197"/>
    <w:multiLevelType w:val="multilevel"/>
    <w:tmpl w:val="93E8A7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14" w15:restartNumberingAfterBreak="0">
    <w:nsid w:val="35820ACB"/>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6"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3076A7"/>
    <w:multiLevelType w:val="multilevel"/>
    <w:tmpl w:val="4718FB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21"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39043133">
    <w:abstractNumId w:val="21"/>
  </w:num>
  <w:num w:numId="2" w16cid:durableId="2134901713">
    <w:abstractNumId w:val="15"/>
  </w:num>
  <w:num w:numId="3" w16cid:durableId="87849115">
    <w:abstractNumId w:val="13"/>
  </w:num>
  <w:num w:numId="4" w16cid:durableId="135147948">
    <w:abstractNumId w:val="20"/>
  </w:num>
  <w:num w:numId="5" w16cid:durableId="948044528">
    <w:abstractNumId w:val="18"/>
  </w:num>
  <w:num w:numId="6" w16cid:durableId="1939024010">
    <w:abstractNumId w:val="22"/>
  </w:num>
  <w:num w:numId="7" w16cid:durableId="280497983">
    <w:abstractNumId w:val="0"/>
  </w:num>
  <w:num w:numId="8" w16cid:durableId="561600796">
    <w:abstractNumId w:val="10"/>
  </w:num>
  <w:num w:numId="9" w16cid:durableId="1682663971">
    <w:abstractNumId w:val="8"/>
  </w:num>
  <w:num w:numId="10" w16cid:durableId="1459225689">
    <w:abstractNumId w:val="7"/>
  </w:num>
  <w:num w:numId="11" w16cid:durableId="812060580">
    <w:abstractNumId w:val="6"/>
  </w:num>
  <w:num w:numId="12" w16cid:durableId="412513493">
    <w:abstractNumId w:val="5"/>
  </w:num>
  <w:num w:numId="13" w16cid:durableId="631131604">
    <w:abstractNumId w:val="9"/>
  </w:num>
  <w:num w:numId="14" w16cid:durableId="1813327264">
    <w:abstractNumId w:val="4"/>
  </w:num>
  <w:num w:numId="15" w16cid:durableId="1793595127">
    <w:abstractNumId w:val="3"/>
  </w:num>
  <w:num w:numId="16" w16cid:durableId="308176308">
    <w:abstractNumId w:val="2"/>
  </w:num>
  <w:num w:numId="17" w16cid:durableId="1674411224">
    <w:abstractNumId w:val="1"/>
  </w:num>
  <w:num w:numId="18" w16cid:durableId="948705569">
    <w:abstractNumId w:val="11"/>
  </w:num>
  <w:num w:numId="19" w16cid:durableId="1661082413">
    <w:abstractNumId w:val="16"/>
  </w:num>
  <w:num w:numId="20" w16cid:durableId="1556815410">
    <w:abstractNumId w:val="17"/>
  </w:num>
  <w:num w:numId="21" w16cid:durableId="853306481">
    <w:abstractNumId w:val="12"/>
  </w:num>
  <w:num w:numId="22" w16cid:durableId="122356743">
    <w:abstractNumId w:val="19"/>
  </w:num>
  <w:num w:numId="23" w16cid:durableId="77359798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us, Michael">
    <w15:presenceInfo w15:providerId="AD" w15:userId="S::m.marcus@northeastern.edu::4feb4506-1b21-4186-9ced-6018c2f925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244"/>
    <w:rsid w:val="000069D4"/>
    <w:rsid w:val="000174AD"/>
    <w:rsid w:val="000442BD"/>
    <w:rsid w:val="00047A1D"/>
    <w:rsid w:val="00050244"/>
    <w:rsid w:val="000604B9"/>
    <w:rsid w:val="00071F53"/>
    <w:rsid w:val="00073749"/>
    <w:rsid w:val="00095B58"/>
    <w:rsid w:val="000A7D55"/>
    <w:rsid w:val="000C12C8"/>
    <w:rsid w:val="000C2E8E"/>
    <w:rsid w:val="000E0E7C"/>
    <w:rsid w:val="000F1B4B"/>
    <w:rsid w:val="00105990"/>
    <w:rsid w:val="00123688"/>
    <w:rsid w:val="0012744F"/>
    <w:rsid w:val="00131178"/>
    <w:rsid w:val="001338EC"/>
    <w:rsid w:val="00146E6B"/>
    <w:rsid w:val="00156F66"/>
    <w:rsid w:val="00163271"/>
    <w:rsid w:val="00172122"/>
    <w:rsid w:val="00182528"/>
    <w:rsid w:val="0018500B"/>
    <w:rsid w:val="00196A19"/>
    <w:rsid w:val="001A07BC"/>
    <w:rsid w:val="001A237A"/>
    <w:rsid w:val="001B0312"/>
    <w:rsid w:val="001F477E"/>
    <w:rsid w:val="00202DC1"/>
    <w:rsid w:val="002116EE"/>
    <w:rsid w:val="00222742"/>
    <w:rsid w:val="002309D8"/>
    <w:rsid w:val="0023157B"/>
    <w:rsid w:val="002632A8"/>
    <w:rsid w:val="002A7FE2"/>
    <w:rsid w:val="002E1B4F"/>
    <w:rsid w:val="002F2E67"/>
    <w:rsid w:val="002F7CB3"/>
    <w:rsid w:val="00300299"/>
    <w:rsid w:val="003046E0"/>
    <w:rsid w:val="00306274"/>
    <w:rsid w:val="00315546"/>
    <w:rsid w:val="00323133"/>
    <w:rsid w:val="00330567"/>
    <w:rsid w:val="00336E25"/>
    <w:rsid w:val="003864C2"/>
    <w:rsid w:val="00386A9D"/>
    <w:rsid w:val="00391081"/>
    <w:rsid w:val="003B034E"/>
    <w:rsid w:val="003B2789"/>
    <w:rsid w:val="003C13CE"/>
    <w:rsid w:val="003C697E"/>
    <w:rsid w:val="003E0D7A"/>
    <w:rsid w:val="003E2518"/>
    <w:rsid w:val="003E518B"/>
    <w:rsid w:val="003E7CEF"/>
    <w:rsid w:val="004767A0"/>
    <w:rsid w:val="004769C0"/>
    <w:rsid w:val="004B1EF7"/>
    <w:rsid w:val="004B326E"/>
    <w:rsid w:val="004B3BC1"/>
    <w:rsid w:val="004B3FAD"/>
    <w:rsid w:val="004C5749"/>
    <w:rsid w:val="00501DCA"/>
    <w:rsid w:val="00513A47"/>
    <w:rsid w:val="00521193"/>
    <w:rsid w:val="00523F6F"/>
    <w:rsid w:val="00531E0C"/>
    <w:rsid w:val="005408DF"/>
    <w:rsid w:val="00573344"/>
    <w:rsid w:val="00574BAC"/>
    <w:rsid w:val="005835DB"/>
    <w:rsid w:val="00583F9B"/>
    <w:rsid w:val="00590965"/>
    <w:rsid w:val="005B0D29"/>
    <w:rsid w:val="005E0E6B"/>
    <w:rsid w:val="005E1C23"/>
    <w:rsid w:val="005E42B6"/>
    <w:rsid w:val="005E5C10"/>
    <w:rsid w:val="005F2C78"/>
    <w:rsid w:val="005F6C25"/>
    <w:rsid w:val="0061375F"/>
    <w:rsid w:val="006144E4"/>
    <w:rsid w:val="00625898"/>
    <w:rsid w:val="0064001E"/>
    <w:rsid w:val="00645310"/>
    <w:rsid w:val="00650299"/>
    <w:rsid w:val="00655FC5"/>
    <w:rsid w:val="0067740D"/>
    <w:rsid w:val="006A0AF8"/>
    <w:rsid w:val="006A1B24"/>
    <w:rsid w:val="006F2B53"/>
    <w:rsid w:val="00710CBD"/>
    <w:rsid w:val="00714EF2"/>
    <w:rsid w:val="0073086E"/>
    <w:rsid w:val="007340B1"/>
    <w:rsid w:val="00734F77"/>
    <w:rsid w:val="00750F25"/>
    <w:rsid w:val="0076215E"/>
    <w:rsid w:val="00776DAB"/>
    <w:rsid w:val="00791C6B"/>
    <w:rsid w:val="00796EEA"/>
    <w:rsid w:val="007C794E"/>
    <w:rsid w:val="007E5BF0"/>
    <w:rsid w:val="007E6384"/>
    <w:rsid w:val="0080538C"/>
    <w:rsid w:val="00814E0A"/>
    <w:rsid w:val="00822581"/>
    <w:rsid w:val="00823D4B"/>
    <w:rsid w:val="008309DD"/>
    <w:rsid w:val="00831211"/>
    <w:rsid w:val="0083227A"/>
    <w:rsid w:val="00835BDC"/>
    <w:rsid w:val="00840AB6"/>
    <w:rsid w:val="0086263C"/>
    <w:rsid w:val="00866900"/>
    <w:rsid w:val="00876A8A"/>
    <w:rsid w:val="00880B65"/>
    <w:rsid w:val="00881BA1"/>
    <w:rsid w:val="00893C33"/>
    <w:rsid w:val="0089643E"/>
    <w:rsid w:val="008B36D0"/>
    <w:rsid w:val="008C2302"/>
    <w:rsid w:val="008C26B8"/>
    <w:rsid w:val="008E6B9C"/>
    <w:rsid w:val="008F0480"/>
    <w:rsid w:val="008F208F"/>
    <w:rsid w:val="009111F2"/>
    <w:rsid w:val="00914C58"/>
    <w:rsid w:val="0092370B"/>
    <w:rsid w:val="0092387D"/>
    <w:rsid w:val="0092480B"/>
    <w:rsid w:val="009316F4"/>
    <w:rsid w:val="00942437"/>
    <w:rsid w:val="0098156B"/>
    <w:rsid w:val="00982084"/>
    <w:rsid w:val="00995963"/>
    <w:rsid w:val="009B224A"/>
    <w:rsid w:val="009B5DDB"/>
    <w:rsid w:val="009B61EB"/>
    <w:rsid w:val="009B72DB"/>
    <w:rsid w:val="009C185B"/>
    <w:rsid w:val="009C2064"/>
    <w:rsid w:val="009D1697"/>
    <w:rsid w:val="009F390C"/>
    <w:rsid w:val="009F3A46"/>
    <w:rsid w:val="009F6520"/>
    <w:rsid w:val="00A014F8"/>
    <w:rsid w:val="00A01A59"/>
    <w:rsid w:val="00A13C46"/>
    <w:rsid w:val="00A22847"/>
    <w:rsid w:val="00A35CBF"/>
    <w:rsid w:val="00A5173C"/>
    <w:rsid w:val="00A61AEF"/>
    <w:rsid w:val="00AC0D6B"/>
    <w:rsid w:val="00AD057F"/>
    <w:rsid w:val="00AD2345"/>
    <w:rsid w:val="00AE6A63"/>
    <w:rsid w:val="00AF173A"/>
    <w:rsid w:val="00B015BD"/>
    <w:rsid w:val="00B066A4"/>
    <w:rsid w:val="00B07A13"/>
    <w:rsid w:val="00B33352"/>
    <w:rsid w:val="00B4279B"/>
    <w:rsid w:val="00B45FC9"/>
    <w:rsid w:val="00B76F35"/>
    <w:rsid w:val="00B81138"/>
    <w:rsid w:val="00B92F37"/>
    <w:rsid w:val="00BC2F8A"/>
    <w:rsid w:val="00BC7CCF"/>
    <w:rsid w:val="00BD4A4C"/>
    <w:rsid w:val="00BE470B"/>
    <w:rsid w:val="00C027BB"/>
    <w:rsid w:val="00C12D5E"/>
    <w:rsid w:val="00C22DC9"/>
    <w:rsid w:val="00C3339C"/>
    <w:rsid w:val="00C503C3"/>
    <w:rsid w:val="00C57A91"/>
    <w:rsid w:val="00C65BA1"/>
    <w:rsid w:val="00C94011"/>
    <w:rsid w:val="00CB18D8"/>
    <w:rsid w:val="00CB36E6"/>
    <w:rsid w:val="00CC01C2"/>
    <w:rsid w:val="00CF21F2"/>
    <w:rsid w:val="00D02712"/>
    <w:rsid w:val="00D046A7"/>
    <w:rsid w:val="00D04736"/>
    <w:rsid w:val="00D13E70"/>
    <w:rsid w:val="00D16CA3"/>
    <w:rsid w:val="00D214D0"/>
    <w:rsid w:val="00D2478A"/>
    <w:rsid w:val="00D6546B"/>
    <w:rsid w:val="00D7319A"/>
    <w:rsid w:val="00D87091"/>
    <w:rsid w:val="00DB178B"/>
    <w:rsid w:val="00DC17D3"/>
    <w:rsid w:val="00DD109E"/>
    <w:rsid w:val="00DD4BED"/>
    <w:rsid w:val="00DE39F0"/>
    <w:rsid w:val="00DF0AF3"/>
    <w:rsid w:val="00DF18E4"/>
    <w:rsid w:val="00DF7E9F"/>
    <w:rsid w:val="00E04372"/>
    <w:rsid w:val="00E04475"/>
    <w:rsid w:val="00E27D7E"/>
    <w:rsid w:val="00E31124"/>
    <w:rsid w:val="00E42E13"/>
    <w:rsid w:val="00E56D5C"/>
    <w:rsid w:val="00E6257C"/>
    <w:rsid w:val="00E63C59"/>
    <w:rsid w:val="00E65F9C"/>
    <w:rsid w:val="00ED379E"/>
    <w:rsid w:val="00ED60CF"/>
    <w:rsid w:val="00EF048F"/>
    <w:rsid w:val="00EF14E0"/>
    <w:rsid w:val="00F07036"/>
    <w:rsid w:val="00F25662"/>
    <w:rsid w:val="00F42217"/>
    <w:rsid w:val="00F53AAF"/>
    <w:rsid w:val="00F65ED6"/>
    <w:rsid w:val="00F73624"/>
    <w:rsid w:val="00F90D69"/>
    <w:rsid w:val="00FA124A"/>
    <w:rsid w:val="00FA3417"/>
    <w:rsid w:val="00FA67DE"/>
    <w:rsid w:val="00FC08DD"/>
    <w:rsid w:val="00FC12A8"/>
    <w:rsid w:val="00FC2316"/>
    <w:rsid w:val="00FC2CFD"/>
    <w:rsid w:val="00FD68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AE0A3"/>
  <w15:docId w15:val="{3B95D6C5-5A42-428F-B59E-439CB524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7BC"/>
    <w:rPr>
      <w:rFonts w:ascii="Times New Roman" w:hAnsi="Times New Roman"/>
      <w:sz w:val="24"/>
      <w:szCs w:val="24"/>
      <w:lang w:eastAsia="ja-JP" w:bidi="he-IL"/>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enter" w:pos="4820"/>
        <w:tab w:val="right" w:pos="9639"/>
      </w:tabs>
    </w:pPr>
  </w:style>
  <w:style w:type="paragraph" w:customStyle="1" w:styleId="Equationlegend">
    <w:name w:val="Equation_legend"/>
    <w:basedOn w:val="NormalIndent"/>
    <w:rsid w:val="009C185B"/>
    <w:pPr>
      <w:tabs>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rsid w:val="009C185B"/>
    <w:pPr>
      <w:tabs>
        <w:tab w:val="left" w:pos="5954"/>
        <w:tab w:val="right" w:pos="9639"/>
      </w:tabs>
    </w:pPr>
    <w:rPr>
      <w:caps/>
      <w:noProof/>
      <w:sz w:val="16"/>
    </w:rPr>
  </w:style>
  <w:style w:type="paragraph" w:customStyle="1" w:styleId="FirstFooter">
    <w:name w:val="FirstFooter"/>
    <w:basedOn w:val="Footer"/>
    <w:rsid w:val="009C185B"/>
    <w:pPr>
      <w:tabs>
        <w:tab w:val="clear" w:pos="5954"/>
        <w:tab w:val="clear" w:pos="9639"/>
      </w:tabs>
      <w:spacing w:before="40"/>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9C185B"/>
    <w:pPr>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spacing w:before="480"/>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right" w:pos="9781"/>
      </w:tabs>
    </w:pPr>
    <w:rPr>
      <w:b/>
    </w:rPr>
  </w:style>
  <w:style w:type="paragraph" w:styleId="TOC1">
    <w:name w:val="toc 1"/>
    <w:basedOn w:val="Normal"/>
    <w:rsid w:val="009C185B"/>
    <w:pPr>
      <w:keepLines/>
      <w:tabs>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left" w:pos="170"/>
        <w:tab w:val="left" w:pos="567"/>
        <w:tab w:val="left" w:pos="737"/>
        <w:tab w:val="left" w:pos="2977"/>
        <w:tab w:val="left" w:pos="3266"/>
      </w:tabs>
      <w:spacing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spacing w:before="240"/>
      <w:jc w:val="center"/>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line="240" w:lineRule="atLeast"/>
    </w:pPr>
    <w:rPr>
      <w:rFonts w:asciiTheme="minorHAnsi" w:hAnsiTheme="minorHAnsi" w:cstheme="minorHAnsi"/>
      <w:b/>
    </w:rPr>
  </w:style>
  <w:style w:type="character" w:customStyle="1" w:styleId="FooterChar">
    <w:name w:val="Footer Char"/>
    <w:aliases w:val="footer odd Char,footer Char,fo Char,pie de página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418"/>
        <w:tab w:val="clear" w:pos="1701"/>
        <w:tab w:val="clear" w:pos="1985"/>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spacing w:before="0"/>
    </w:pPr>
    <w:rPr>
      <w:sz w:val="20"/>
      <w:lang w:eastAsia="zh-CN"/>
    </w:rPr>
  </w:style>
  <w:style w:type="numbering" w:customStyle="1" w:styleId="NoList1">
    <w:name w:val="No List1"/>
    <w:next w:val="NoList"/>
    <w:uiPriority w:val="99"/>
    <w:semiHidden/>
    <w:unhideWhenUsed/>
    <w:rsid w:val="005E1C23"/>
  </w:style>
  <w:style w:type="table" w:styleId="PlainTable2">
    <w:name w:val="Plain Table 2"/>
    <w:basedOn w:val="TableNormal"/>
    <w:uiPriority w:val="42"/>
    <w:rsid w:val="005E1C2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rsid w:val="005E1C23"/>
    <w:rPr>
      <w:color w:val="0000FF"/>
      <w:u w:val="single"/>
    </w:rPr>
  </w:style>
  <w:style w:type="paragraph" w:styleId="NormalWeb">
    <w:name w:val="Normal (Web)"/>
    <w:basedOn w:val="Normal"/>
    <w:uiPriority w:val="99"/>
    <w:rsid w:val="005E1C23"/>
    <w:pPr>
      <w:spacing w:before="100" w:beforeAutospacing="1" w:after="100" w:afterAutospacing="1"/>
    </w:pPr>
  </w:style>
  <w:style w:type="character" w:styleId="Strong">
    <w:name w:val="Strong"/>
    <w:uiPriority w:val="22"/>
    <w:qFormat/>
    <w:rsid w:val="005E1C23"/>
    <w:rPr>
      <w:b/>
      <w:bCs/>
    </w:rPr>
  </w:style>
  <w:style w:type="paragraph" w:styleId="BodyTextIndent">
    <w:name w:val="Body Text Indent"/>
    <w:basedOn w:val="Normal"/>
    <w:link w:val="BodyTextIndentChar"/>
    <w:rsid w:val="005E1C23"/>
    <w:pPr>
      <w:tabs>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E1C23"/>
    <w:rPr>
      <w:sz w:val="24"/>
      <w:lang w:val="en-GB" w:eastAsia="en-US"/>
    </w:rPr>
  </w:style>
  <w:style w:type="character" w:styleId="FollowedHyperlink">
    <w:name w:val="FollowedHyperlink"/>
    <w:rsid w:val="005E1C23"/>
    <w:rPr>
      <w:color w:val="800080"/>
      <w:u w:val="single"/>
    </w:rPr>
  </w:style>
  <w:style w:type="paragraph" w:styleId="BalloonText">
    <w:name w:val="Balloon Text"/>
    <w:basedOn w:val="Normal"/>
    <w:link w:val="BalloonTextChar"/>
    <w:rsid w:val="005E1C23"/>
    <w:pPr>
      <w:tabs>
        <w:tab w:val="left" w:pos="794"/>
        <w:tab w:val="left" w:pos="1191"/>
        <w:tab w:val="left" w:pos="1588"/>
        <w:tab w:val="left" w:pos="1985"/>
      </w:tabs>
    </w:pPr>
    <w:rPr>
      <w:rFonts w:ascii="Tahoma" w:hAnsi="Tahoma"/>
      <w:sz w:val="16"/>
      <w:szCs w:val="16"/>
    </w:rPr>
  </w:style>
  <w:style w:type="character" w:customStyle="1" w:styleId="BalloonTextChar">
    <w:name w:val="Balloon Text Char"/>
    <w:basedOn w:val="DefaultParagraphFont"/>
    <w:link w:val="BalloonText"/>
    <w:rsid w:val="005E1C23"/>
    <w:rPr>
      <w:rFonts w:ascii="Tahoma" w:hAnsi="Tahoma"/>
      <w:sz w:val="16"/>
      <w:szCs w:val="16"/>
      <w:lang w:val="en-GB" w:eastAsia="en-US"/>
    </w:rPr>
  </w:style>
  <w:style w:type="paragraph" w:styleId="BlockText">
    <w:name w:val="Block Text"/>
    <w:basedOn w:val="Normal"/>
    <w:rsid w:val="005E1C23"/>
    <w:pPr>
      <w:tabs>
        <w:tab w:val="left" w:pos="794"/>
        <w:tab w:val="left" w:pos="1191"/>
        <w:tab w:val="left" w:pos="1588"/>
        <w:tab w:val="left" w:pos="1985"/>
      </w:tabs>
      <w:ind w:left="1985" w:right="-142" w:hanging="1985"/>
    </w:pPr>
    <w:rPr>
      <w:rFonts w:eastAsia="MS Mincho"/>
    </w:rPr>
  </w:style>
  <w:style w:type="character" w:customStyle="1" w:styleId="Heading2Char">
    <w:name w:val="Heading 2 Char"/>
    <w:link w:val="Heading2"/>
    <w:rsid w:val="005E1C23"/>
    <w:rPr>
      <w:rFonts w:ascii="Times New Roman" w:hAnsi="Times New Roman"/>
      <w:b/>
      <w:sz w:val="24"/>
      <w:lang w:val="en-GB" w:eastAsia="en-US"/>
    </w:rPr>
  </w:style>
  <w:style w:type="character" w:customStyle="1" w:styleId="Heading3Char">
    <w:name w:val="Heading 3 Char"/>
    <w:link w:val="Heading3"/>
    <w:rsid w:val="005E1C23"/>
    <w:rPr>
      <w:rFonts w:ascii="Times New Roman" w:hAnsi="Times New Roman"/>
      <w:b/>
      <w:sz w:val="24"/>
      <w:lang w:val="en-GB" w:eastAsia="en-US"/>
    </w:rPr>
  </w:style>
  <w:style w:type="character" w:customStyle="1" w:styleId="Heading4Char">
    <w:name w:val="Heading 4 Char"/>
    <w:link w:val="Heading4"/>
    <w:rsid w:val="005E1C23"/>
    <w:rPr>
      <w:rFonts w:ascii="Times New Roman" w:hAnsi="Times New Roman"/>
      <w:b/>
      <w:sz w:val="24"/>
      <w:lang w:val="en-GB" w:eastAsia="en-US"/>
    </w:rPr>
  </w:style>
  <w:style w:type="character" w:customStyle="1" w:styleId="Heading5Char">
    <w:name w:val="Heading 5 Char"/>
    <w:link w:val="Heading5"/>
    <w:rsid w:val="005E1C23"/>
    <w:rPr>
      <w:rFonts w:ascii="Times New Roman" w:hAnsi="Times New Roman"/>
      <w:b/>
      <w:sz w:val="24"/>
      <w:lang w:val="en-GB" w:eastAsia="en-US"/>
    </w:rPr>
  </w:style>
  <w:style w:type="character" w:customStyle="1" w:styleId="Heading6Char">
    <w:name w:val="Heading 6 Char"/>
    <w:link w:val="Heading6"/>
    <w:rsid w:val="005E1C23"/>
    <w:rPr>
      <w:rFonts w:ascii="Times New Roman" w:hAnsi="Times New Roman"/>
      <w:b/>
      <w:sz w:val="24"/>
      <w:lang w:val="en-GB" w:eastAsia="en-US"/>
    </w:rPr>
  </w:style>
  <w:style w:type="character" w:customStyle="1" w:styleId="Heading7Char">
    <w:name w:val="Heading 7 Char"/>
    <w:link w:val="Heading7"/>
    <w:rsid w:val="005E1C23"/>
    <w:rPr>
      <w:rFonts w:ascii="Times New Roman" w:hAnsi="Times New Roman"/>
      <w:b/>
      <w:sz w:val="24"/>
      <w:lang w:val="en-GB" w:eastAsia="en-US"/>
    </w:rPr>
  </w:style>
  <w:style w:type="character" w:customStyle="1" w:styleId="Heading8Char">
    <w:name w:val="Heading 8 Char"/>
    <w:link w:val="Heading8"/>
    <w:rsid w:val="005E1C23"/>
    <w:rPr>
      <w:rFonts w:ascii="Times New Roman" w:hAnsi="Times New Roman"/>
      <w:b/>
      <w:sz w:val="24"/>
      <w:lang w:val="en-GB" w:eastAsia="en-US"/>
    </w:rPr>
  </w:style>
  <w:style w:type="character" w:customStyle="1" w:styleId="Heading9Char">
    <w:name w:val="Heading 9 Char"/>
    <w:link w:val="Heading9"/>
    <w:rsid w:val="005E1C23"/>
    <w:rPr>
      <w:rFonts w:ascii="Times New Roman" w:hAnsi="Times New Roman"/>
      <w:b/>
      <w:sz w:val="24"/>
      <w:lang w:val="en-GB" w:eastAsia="en-US"/>
    </w:rPr>
  </w:style>
  <w:style w:type="character" w:customStyle="1" w:styleId="NormalaftertitleChar">
    <w:name w:val="Normal_after_title Char"/>
    <w:link w:val="Normalaftertitle"/>
    <w:locked/>
    <w:rsid w:val="005E1C23"/>
    <w:rPr>
      <w:rFonts w:ascii="Times New Roman" w:hAnsi="Times New Roman"/>
      <w:sz w:val="24"/>
      <w:lang w:val="en-GB" w:eastAsia="en-US"/>
    </w:rPr>
  </w:style>
  <w:style w:type="character" w:customStyle="1" w:styleId="ArttitleChar">
    <w:name w:val="Art_title Char"/>
    <w:link w:val="Arttitle"/>
    <w:locked/>
    <w:rsid w:val="005E1C23"/>
    <w:rPr>
      <w:rFonts w:ascii="Times New Roman" w:hAnsi="Times New Roman"/>
      <w:b/>
      <w:sz w:val="28"/>
      <w:lang w:val="en-GB" w:eastAsia="en-US"/>
    </w:rPr>
  </w:style>
  <w:style w:type="character" w:customStyle="1" w:styleId="CallChar">
    <w:name w:val="Call Char"/>
    <w:link w:val="Call"/>
    <w:locked/>
    <w:rsid w:val="005E1C23"/>
    <w:rPr>
      <w:rFonts w:ascii="Times New Roman" w:hAnsi="Times New Roman"/>
      <w:i/>
      <w:sz w:val="24"/>
      <w:lang w:val="en-GB" w:eastAsia="en-US"/>
    </w:rPr>
  </w:style>
  <w:style w:type="character" w:customStyle="1" w:styleId="enumlev1Char">
    <w:name w:val="enumlev1 Char"/>
    <w:link w:val="enumlev1"/>
    <w:locked/>
    <w:rsid w:val="005E1C23"/>
    <w:rPr>
      <w:rFonts w:ascii="Times New Roman" w:hAnsi="Times New Roman"/>
      <w:sz w:val="24"/>
      <w:lang w:val="en-GB" w:eastAsia="en-US"/>
    </w:rPr>
  </w:style>
  <w:style w:type="character" w:customStyle="1" w:styleId="TabletextChar">
    <w:name w:val="Table_text Char"/>
    <w:link w:val="Tabletext"/>
    <w:locked/>
    <w:rsid w:val="005E1C23"/>
    <w:rPr>
      <w:rFonts w:ascii="Times New Roman" w:hAnsi="Times New Roman"/>
      <w:lang w:val="en-GB" w:eastAsia="en-US"/>
    </w:rPr>
  </w:style>
  <w:style w:type="character" w:customStyle="1" w:styleId="TabletitleChar">
    <w:name w:val="Table_title Char"/>
    <w:link w:val="Tabletitle"/>
    <w:uiPriority w:val="99"/>
    <w:locked/>
    <w:rsid w:val="005E1C23"/>
    <w:rPr>
      <w:rFonts w:ascii="Times New Roman Bold" w:hAnsi="Times New Roman Bold"/>
      <w:b/>
      <w:lang w:val="en-GB" w:eastAsia="en-US"/>
    </w:rPr>
  </w:style>
  <w:style w:type="character" w:customStyle="1" w:styleId="NoteChar">
    <w:name w:val="Note Char"/>
    <w:link w:val="Note"/>
    <w:locked/>
    <w:rsid w:val="005E1C23"/>
    <w:rPr>
      <w:rFonts w:ascii="Times New Roman" w:hAnsi="Times New Roman"/>
      <w:sz w:val="22"/>
      <w:lang w:val="en-GB" w:eastAsia="en-US"/>
    </w:rPr>
  </w:style>
  <w:style w:type="character" w:customStyle="1" w:styleId="SourceChar">
    <w:name w:val="Source Char"/>
    <w:link w:val="Source"/>
    <w:locked/>
    <w:rsid w:val="005E1C23"/>
    <w:rPr>
      <w:rFonts w:ascii="Times New Roman" w:hAnsi="Times New Roman"/>
      <w:b/>
      <w:sz w:val="28"/>
      <w:lang w:val="en-GB" w:eastAsia="en-US"/>
    </w:rPr>
  </w:style>
  <w:style w:type="character" w:customStyle="1" w:styleId="TableNoChar">
    <w:name w:val="Table_No Char"/>
    <w:link w:val="TableNo"/>
    <w:uiPriority w:val="99"/>
    <w:locked/>
    <w:rsid w:val="005E1C23"/>
    <w:rPr>
      <w:rFonts w:ascii="Times New Roman" w:hAnsi="Times New Roman"/>
      <w:caps/>
      <w:lang w:val="en-GB" w:eastAsia="en-US"/>
    </w:rPr>
  </w:style>
  <w:style w:type="character" w:customStyle="1" w:styleId="Title1Char">
    <w:name w:val="Title 1 Char"/>
    <w:link w:val="Title1"/>
    <w:locked/>
    <w:rsid w:val="005E1C23"/>
    <w:rPr>
      <w:rFonts w:ascii="Times New Roman" w:hAnsi="Times New Roman"/>
      <w:caps/>
      <w:sz w:val="28"/>
      <w:lang w:val="en-GB" w:eastAsia="en-US"/>
    </w:rPr>
  </w:style>
  <w:style w:type="character" w:customStyle="1" w:styleId="HeadingbChar">
    <w:name w:val="Heading_b Char"/>
    <w:link w:val="Headingb"/>
    <w:locked/>
    <w:rsid w:val="005E1C23"/>
    <w:rPr>
      <w:rFonts w:ascii="Times New Roman Bold" w:hAnsi="Times New Roman Bold" w:cs="Times New Roman Bold"/>
      <w:b/>
      <w:sz w:val="24"/>
      <w:lang w:val="en-GB"/>
    </w:rPr>
  </w:style>
  <w:style w:type="paragraph" w:styleId="Caption">
    <w:name w:val="caption"/>
    <w:aliases w:val="ECC Figure Caption,ECC Caption,Ca,Figure Lable"/>
    <w:basedOn w:val="Normal"/>
    <w:next w:val="Normal"/>
    <w:link w:val="CaptionChar"/>
    <w:qFormat/>
    <w:rsid w:val="005E1C23"/>
    <w:pPr>
      <w:tabs>
        <w:tab w:val="left" w:pos="4590"/>
      </w:tabs>
      <w:spacing w:after="240"/>
      <w:ind w:left="720" w:hanging="720"/>
      <w:outlineLvl w:val="0"/>
    </w:pPr>
    <w:rPr>
      <w:rFonts w:eastAsia="MS Mincho"/>
      <w:b/>
    </w:rPr>
  </w:style>
  <w:style w:type="character" w:customStyle="1" w:styleId="TitleChar">
    <w:name w:val="Title Char"/>
    <w:link w:val="Title"/>
    <w:rsid w:val="005E1C23"/>
    <w:rPr>
      <w:rFonts w:ascii="Cambria" w:eastAsia="SimSun" w:hAnsi="Cambria"/>
      <w:b/>
      <w:bCs/>
      <w:sz w:val="32"/>
      <w:szCs w:val="32"/>
    </w:rPr>
  </w:style>
  <w:style w:type="paragraph" w:styleId="BodyText">
    <w:name w:val="Body Text"/>
    <w:basedOn w:val="Normal"/>
    <w:link w:val="BodyTextChar"/>
    <w:rsid w:val="005E1C23"/>
    <w:pPr>
      <w:tabs>
        <w:tab w:val="left" w:pos="720"/>
        <w:tab w:val="left" w:pos="794"/>
        <w:tab w:val="left" w:pos="1191"/>
        <w:tab w:val="left" w:pos="1588"/>
        <w:tab w:val="left" w:pos="1985"/>
      </w:tabs>
      <w:suppressAutoHyphens/>
      <w:spacing w:after="120"/>
    </w:pPr>
    <w:rPr>
      <w:rFonts w:ascii="LMMNHP+BookmanOldStyle" w:eastAsia="Batang" w:hAnsi="LMMNHP+BookmanOldStyle"/>
      <w:color w:val="000000"/>
      <w:kern w:val="2"/>
    </w:rPr>
  </w:style>
  <w:style w:type="character" w:customStyle="1" w:styleId="BodyTextChar">
    <w:name w:val="Body Text Char"/>
    <w:basedOn w:val="DefaultParagraphFont"/>
    <w:link w:val="BodyText"/>
    <w:rsid w:val="005E1C23"/>
    <w:rPr>
      <w:rFonts w:ascii="LMMNHP+BookmanOldStyle" w:eastAsia="Batang" w:hAnsi="LMMNHP+BookmanOldStyle"/>
      <w:color w:val="000000"/>
      <w:kern w:val="2"/>
      <w:sz w:val="24"/>
      <w:szCs w:val="24"/>
      <w:lang w:val="en-GB" w:eastAsia="ja-JP"/>
    </w:rPr>
  </w:style>
  <w:style w:type="paragraph" w:styleId="List">
    <w:name w:val="List"/>
    <w:basedOn w:val="Normal"/>
    <w:uiPriority w:val="99"/>
    <w:rsid w:val="005E1C23"/>
    <w:pPr>
      <w:tabs>
        <w:tab w:val="left" w:pos="1701"/>
        <w:tab w:val="left" w:pos="2127"/>
      </w:tabs>
      <w:ind w:left="2127" w:hanging="2127"/>
    </w:pPr>
  </w:style>
  <w:style w:type="paragraph" w:styleId="BodyText2">
    <w:name w:val="Body Text 2"/>
    <w:basedOn w:val="Normal"/>
    <w:link w:val="BodyText2Char"/>
    <w:uiPriority w:val="99"/>
    <w:rsid w:val="005E1C23"/>
    <w:pPr>
      <w:widowControl w:val="0"/>
      <w:jc w:val="both"/>
    </w:pPr>
  </w:style>
  <w:style w:type="character" w:customStyle="1" w:styleId="BodyText2Char">
    <w:name w:val="Body Text 2 Char"/>
    <w:basedOn w:val="DefaultParagraphFont"/>
    <w:link w:val="BodyText2"/>
    <w:uiPriority w:val="99"/>
    <w:rsid w:val="005E1C23"/>
    <w:rPr>
      <w:rFonts w:ascii="Times New Roman" w:hAnsi="Times New Roman"/>
      <w:sz w:val="24"/>
      <w:lang w:val="en-GB" w:eastAsia="en-US"/>
    </w:rPr>
  </w:style>
  <w:style w:type="paragraph" w:styleId="ListBullet">
    <w:name w:val="List Bullet"/>
    <w:basedOn w:val="List"/>
    <w:uiPriority w:val="99"/>
    <w:rsid w:val="005E1C23"/>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List2">
    <w:name w:val="List 2"/>
    <w:basedOn w:val="Normal"/>
    <w:uiPriority w:val="99"/>
    <w:rsid w:val="005E1C23"/>
    <w:pPr>
      <w:ind w:left="720" w:hanging="360"/>
    </w:pPr>
  </w:style>
  <w:style w:type="character" w:customStyle="1" w:styleId="CommentTextChar">
    <w:name w:val="Comment Text Char"/>
    <w:link w:val="CommentText"/>
    <w:rsid w:val="005E1C23"/>
    <w:rPr>
      <w:rFonts w:ascii="Times New Roman" w:hAnsi="Times New Roman"/>
      <w:lang w:val="en-GB"/>
    </w:rPr>
  </w:style>
  <w:style w:type="paragraph" w:styleId="CommentText">
    <w:name w:val="annotation text"/>
    <w:basedOn w:val="Normal"/>
    <w:link w:val="CommentTextChar"/>
    <w:rsid w:val="005E1C23"/>
    <w:rPr>
      <w:sz w:val="20"/>
      <w:lang w:eastAsia="zh-CN"/>
    </w:rPr>
  </w:style>
  <w:style w:type="character" w:customStyle="1" w:styleId="CommentTextChar1">
    <w:name w:val="Comment Text Char1"/>
    <w:basedOn w:val="DefaultParagraphFont"/>
    <w:semiHidden/>
    <w:rsid w:val="005E1C23"/>
    <w:rPr>
      <w:rFonts w:ascii="Times New Roman" w:hAnsi="Times New Roman"/>
      <w:lang w:val="en-GB" w:eastAsia="en-US"/>
    </w:rPr>
  </w:style>
  <w:style w:type="character" w:customStyle="1" w:styleId="CommentSubjectChar">
    <w:name w:val="Comment Subject Char"/>
    <w:link w:val="CommentSubject"/>
    <w:rsid w:val="005E1C23"/>
    <w:rPr>
      <w:rFonts w:ascii="Times New Roman" w:hAnsi="Times New Roman"/>
      <w:b/>
      <w:bCs/>
      <w:lang w:val="en-GB"/>
    </w:rPr>
  </w:style>
  <w:style w:type="paragraph" w:styleId="CommentSubject">
    <w:name w:val="annotation subject"/>
    <w:basedOn w:val="CommentText"/>
    <w:next w:val="CommentText"/>
    <w:link w:val="CommentSubjectChar"/>
    <w:rsid w:val="005E1C23"/>
    <w:rPr>
      <w:b/>
      <w:bCs/>
    </w:rPr>
  </w:style>
  <w:style w:type="character" w:customStyle="1" w:styleId="CommentSubjectChar1">
    <w:name w:val="Comment Subject Char1"/>
    <w:basedOn w:val="CommentTextChar1"/>
    <w:semiHidden/>
    <w:rsid w:val="005E1C23"/>
    <w:rPr>
      <w:rFonts w:ascii="Times New Roman" w:hAnsi="Times New Roman"/>
      <w:b/>
      <w:bCs/>
      <w:lang w:val="en-GB" w:eastAsia="en-US"/>
    </w:rPr>
  </w:style>
  <w:style w:type="character" w:styleId="CommentReference">
    <w:name w:val="annotation reference"/>
    <w:rsid w:val="005E1C23"/>
    <w:rPr>
      <w:sz w:val="16"/>
      <w:szCs w:val="16"/>
    </w:rPr>
  </w:style>
  <w:style w:type="paragraph" w:styleId="DocumentMap">
    <w:name w:val="Document Map"/>
    <w:basedOn w:val="Normal"/>
    <w:link w:val="DocumentMapChar"/>
    <w:rsid w:val="005E1C23"/>
    <w:pPr>
      <w:tabs>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5E1C23"/>
    <w:rPr>
      <w:rFonts w:ascii="MS UI Gothic" w:eastAsia="MS UI Gothic" w:hAnsi="Times New Roman"/>
      <w:sz w:val="18"/>
      <w:szCs w:val="18"/>
      <w:lang w:val="fr-FR" w:eastAsia="en-US"/>
    </w:rPr>
  </w:style>
  <w:style w:type="character" w:styleId="Emphasis">
    <w:name w:val="Emphasis"/>
    <w:uiPriority w:val="20"/>
    <w:qFormat/>
    <w:rsid w:val="005E1C23"/>
    <w:rPr>
      <w:i/>
      <w:iCs/>
    </w:rPr>
  </w:style>
  <w:style w:type="paragraph" w:styleId="BodyTextIndent2">
    <w:name w:val="Body Text Indent 2"/>
    <w:basedOn w:val="Normal"/>
    <w:link w:val="BodyTextIndent2Char"/>
    <w:rsid w:val="005E1C23"/>
    <w:pPr>
      <w:tabs>
        <w:tab w:val="left" w:pos="720"/>
        <w:tab w:val="left" w:pos="1191"/>
        <w:tab w:val="left" w:pos="1588"/>
        <w:tab w:val="left" w:pos="1985"/>
      </w:tabs>
      <w:ind w:left="720" w:hanging="720"/>
      <w:jc w:val="both"/>
    </w:pPr>
    <w:rPr>
      <w:rFonts w:eastAsia="Batang"/>
    </w:rPr>
  </w:style>
  <w:style w:type="character" w:customStyle="1" w:styleId="BodyTextIndent2Char">
    <w:name w:val="Body Text Indent 2 Char"/>
    <w:basedOn w:val="DefaultParagraphFont"/>
    <w:link w:val="BodyTextIndent2"/>
    <w:rsid w:val="005E1C23"/>
    <w:rPr>
      <w:rFonts w:ascii="Times New Roman" w:eastAsia="Batang" w:hAnsi="Times New Roman"/>
      <w:sz w:val="24"/>
      <w:szCs w:val="24"/>
      <w:lang w:val="en-GB" w:eastAsia="en-US"/>
    </w:rPr>
  </w:style>
  <w:style w:type="paragraph" w:styleId="EndnoteText">
    <w:name w:val="endnote text"/>
    <w:basedOn w:val="Normal"/>
    <w:link w:val="EndnoteTextChar"/>
    <w:rsid w:val="005E1C23"/>
    <w:rPr>
      <w:rFonts w:eastAsia="Batang"/>
      <w:sz w:val="20"/>
    </w:rPr>
  </w:style>
  <w:style w:type="character" w:customStyle="1" w:styleId="EndnoteTextChar">
    <w:name w:val="Endnote Text Char"/>
    <w:basedOn w:val="DefaultParagraphFont"/>
    <w:link w:val="EndnoteText"/>
    <w:rsid w:val="005E1C23"/>
    <w:rPr>
      <w:rFonts w:ascii="Times New Roman" w:eastAsia="Batang" w:hAnsi="Times New Roman"/>
      <w:lang w:val="en-GB" w:eastAsia="en-US"/>
    </w:rPr>
  </w:style>
  <w:style w:type="table" w:styleId="TableGrid">
    <w:name w:val="Table Grid"/>
    <w:basedOn w:val="TableNormal"/>
    <w:rsid w:val="005E1C2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5E1C23"/>
    <w:pPr>
      <w:pBdr>
        <w:bottom w:val="single" w:sz="8" w:space="4" w:color="4F81BD"/>
      </w:pBdr>
      <w:spacing w:after="300"/>
      <w:contextualSpacing/>
    </w:pPr>
    <w:rPr>
      <w:rFonts w:ascii="Cambria" w:eastAsia="SimSun" w:hAnsi="Cambria"/>
      <w:b/>
      <w:bCs/>
      <w:sz w:val="32"/>
      <w:szCs w:val="32"/>
      <w:lang w:eastAsia="zh-CN"/>
    </w:rPr>
  </w:style>
  <w:style w:type="character" w:customStyle="1" w:styleId="TitleChar1">
    <w:name w:val="Title Char1"/>
    <w:basedOn w:val="DefaultParagraphFont"/>
    <w:rsid w:val="005E1C23"/>
    <w:rPr>
      <w:rFonts w:asciiTheme="majorHAnsi" w:eastAsiaTheme="majorEastAsia" w:hAnsiTheme="majorHAnsi" w:cstheme="majorBidi"/>
      <w:spacing w:val="-10"/>
      <w:kern w:val="28"/>
      <w:sz w:val="56"/>
      <w:szCs w:val="56"/>
      <w:lang w:val="en-GB" w:eastAsia="en-US"/>
    </w:rPr>
  </w:style>
  <w:style w:type="character" w:customStyle="1" w:styleId="NormalaftertitleChar0">
    <w:name w:val="Normal after title Char"/>
    <w:link w:val="Normalaftertitle0"/>
    <w:locked/>
    <w:rsid w:val="005E1C23"/>
    <w:rPr>
      <w:rFonts w:ascii="Times New Roman" w:hAnsi="Times New Roman"/>
      <w:sz w:val="24"/>
      <w:lang w:val="en-GB" w:eastAsia="en-US"/>
    </w:rPr>
  </w:style>
  <w:style w:type="character" w:customStyle="1" w:styleId="TableheadChar">
    <w:name w:val="Table_head Char"/>
    <w:link w:val="Tablehead"/>
    <w:uiPriority w:val="99"/>
    <w:locked/>
    <w:rsid w:val="005E1C23"/>
    <w:rPr>
      <w:rFonts w:ascii="Times New Roman Bold" w:hAnsi="Times New Roman Bold" w:cs="Times New Roman Bold"/>
      <w:b/>
      <w:lang w:val="en-GB" w:eastAsia="en-US"/>
    </w:rPr>
  </w:style>
  <w:style w:type="paragraph" w:styleId="ListParagraph">
    <w:name w:val="List Paragraph"/>
    <w:basedOn w:val="Normal"/>
    <w:uiPriority w:val="34"/>
    <w:qFormat/>
    <w:rsid w:val="005E1C23"/>
    <w:pPr>
      <w:tabs>
        <w:tab w:val="left" w:pos="794"/>
        <w:tab w:val="left" w:pos="1191"/>
        <w:tab w:val="left" w:pos="1588"/>
        <w:tab w:val="left" w:pos="1985"/>
      </w:tabs>
      <w:ind w:left="720"/>
      <w:contextualSpacing/>
    </w:pPr>
  </w:style>
  <w:style w:type="paragraph" w:styleId="Revision">
    <w:name w:val="Revision"/>
    <w:hidden/>
    <w:uiPriority w:val="99"/>
    <w:semiHidden/>
    <w:rsid w:val="005E1C23"/>
    <w:rPr>
      <w:rFonts w:ascii="Times New Roman" w:hAnsi="Times New Roman"/>
      <w:sz w:val="24"/>
      <w:lang w:val="en-GB" w:eastAsia="en-US"/>
    </w:rPr>
  </w:style>
  <w:style w:type="character" w:customStyle="1" w:styleId="ECCHLyellow">
    <w:name w:val="ECC HL yellow"/>
    <w:basedOn w:val="DefaultParagraphFont"/>
    <w:uiPriority w:val="1"/>
    <w:qFormat/>
    <w:rsid w:val="008E6B9C"/>
    <w:rPr>
      <w:rFonts w:eastAsia="Calibri"/>
      <w:i w:val="0"/>
      <w:szCs w:val="22"/>
      <w:bdr w:val="none" w:sz="0" w:space="0" w:color="auto"/>
      <w:shd w:val="solid" w:color="FFFF00" w:fill="auto"/>
      <w:lang w:val="en-GB"/>
    </w:rPr>
  </w:style>
  <w:style w:type="paragraph" w:customStyle="1" w:styleId="ECCTabletext">
    <w:name w:val="ECC Table text"/>
    <w:basedOn w:val="Normal"/>
    <w:qFormat/>
    <w:rsid w:val="008E6B9C"/>
    <w:pPr>
      <w:spacing w:after="60"/>
      <w:jc w:val="both"/>
    </w:pPr>
    <w:rPr>
      <w:rFonts w:ascii="Arial" w:eastAsia="Calibri" w:hAnsi="Arial"/>
      <w:sz w:val="20"/>
      <w:szCs w:val="22"/>
    </w:rPr>
  </w:style>
  <w:style w:type="character" w:customStyle="1" w:styleId="ECCParagraph">
    <w:name w:val="ECC Paragraph"/>
    <w:basedOn w:val="DefaultParagraphFont"/>
    <w:uiPriority w:val="1"/>
    <w:qFormat/>
    <w:rsid w:val="008E6B9C"/>
    <w:rPr>
      <w:rFonts w:ascii="Arial" w:hAnsi="Arial"/>
      <w:noProof w:val="0"/>
      <w:sz w:val="20"/>
      <w:bdr w:val="none" w:sz="0" w:space="0" w:color="auto"/>
      <w:lang w:val="en-GB"/>
    </w:rPr>
  </w:style>
  <w:style w:type="table" w:customStyle="1" w:styleId="ECCTable-redheader">
    <w:name w:val="ECC Table - red header"/>
    <w:basedOn w:val="TableNormal"/>
    <w:uiPriority w:val="99"/>
    <w:qFormat/>
    <w:rsid w:val="008E6B9C"/>
    <w:pPr>
      <w:spacing w:before="60" w:after="60"/>
      <w:jc w:val="both"/>
    </w:pPr>
    <w:rPr>
      <w:rFonts w:ascii="Arial" w:eastAsia="Calibri" w:hAnsi="Arial"/>
      <w:lang w:val="de-DE" w:eastAsia="de-DE" w:bidi="th-TH"/>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TabletitleBR">
    <w:name w:val="Table_title_BR"/>
    <w:basedOn w:val="Normal"/>
    <w:next w:val="Normal"/>
    <w:qFormat/>
    <w:rsid w:val="00776DAB"/>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lang w:eastAsia="en-US" w:bidi="ar-SA"/>
    </w:rPr>
  </w:style>
  <w:style w:type="character" w:customStyle="1" w:styleId="field-content">
    <w:name w:val="field-content"/>
    <w:basedOn w:val="DefaultParagraphFont"/>
    <w:rsid w:val="00776DAB"/>
  </w:style>
  <w:style w:type="character" w:customStyle="1" w:styleId="markedcontent">
    <w:name w:val="markedcontent"/>
    <w:basedOn w:val="DefaultParagraphFont"/>
    <w:rsid w:val="00714EF2"/>
  </w:style>
  <w:style w:type="paragraph" w:styleId="Date">
    <w:name w:val="Date"/>
    <w:basedOn w:val="Normal"/>
    <w:next w:val="Normal"/>
    <w:link w:val="DateChar"/>
    <w:rsid w:val="00714EF2"/>
  </w:style>
  <w:style w:type="character" w:customStyle="1" w:styleId="DateChar">
    <w:name w:val="Date Char"/>
    <w:basedOn w:val="DefaultParagraphFont"/>
    <w:link w:val="Date"/>
    <w:rsid w:val="00714EF2"/>
    <w:rPr>
      <w:rFonts w:ascii="Times New Roman" w:hAnsi="Times New Roman"/>
      <w:sz w:val="24"/>
      <w:szCs w:val="24"/>
      <w:lang w:eastAsia="ja-JP" w:bidi="he-IL"/>
    </w:rPr>
  </w:style>
  <w:style w:type="paragraph" w:customStyle="1" w:styleId="ECCTablenote">
    <w:name w:val="ECC Table note"/>
    <w:basedOn w:val="Normal"/>
    <w:next w:val="Normal"/>
    <w:autoRedefine/>
    <w:qFormat/>
    <w:rsid w:val="00323133"/>
    <w:pPr>
      <w:ind w:left="567" w:hanging="567"/>
      <w:jc w:val="both"/>
    </w:pPr>
    <w:rPr>
      <w:rFonts w:ascii="Arial" w:hAnsi="Arial"/>
      <w:sz w:val="16"/>
      <w:szCs w:val="16"/>
      <w:lang w:val="en-GB" w:eastAsia="en-US" w:bidi="ar-SA"/>
    </w:rPr>
  </w:style>
  <w:style w:type="paragraph" w:customStyle="1" w:styleId="NumberedList">
    <w:name w:val="Numbered List"/>
    <w:basedOn w:val="Normal"/>
    <w:rsid w:val="00323133"/>
    <w:pPr>
      <w:numPr>
        <w:numId w:val="22"/>
      </w:numPr>
      <w:spacing w:after="240"/>
      <w:jc w:val="both"/>
    </w:pPr>
    <w:rPr>
      <w:rFonts w:ascii="Arial" w:hAnsi="Arial"/>
      <w:sz w:val="20"/>
      <w:lang w:val="en-GB" w:eastAsia="en-US" w:bidi="ar-SA"/>
    </w:rPr>
  </w:style>
  <w:style w:type="numbering" w:customStyle="1" w:styleId="ECCNumberedList">
    <w:name w:val="ECC Numbered List"/>
    <w:uiPriority w:val="99"/>
    <w:rsid w:val="00323133"/>
    <w:pPr>
      <w:numPr>
        <w:numId w:val="22"/>
      </w:numPr>
    </w:pPr>
  </w:style>
  <w:style w:type="paragraph" w:customStyle="1" w:styleId="ECCTableHeaderwhitefont">
    <w:name w:val="ECC Table Header white font"/>
    <w:qFormat/>
    <w:rsid w:val="00323133"/>
    <w:pPr>
      <w:keepNext/>
      <w:spacing w:before="240" w:after="60"/>
      <w:jc w:val="center"/>
    </w:pPr>
    <w:rPr>
      <w:rFonts w:ascii="Arial" w:eastAsia="Calibri" w:hAnsi="Arial"/>
      <w:bCs/>
      <w:color w:val="FFFFFF" w:themeColor="background1"/>
      <w:lang w:val="en-GB" w:eastAsia="de-DE"/>
    </w:rPr>
  </w:style>
  <w:style w:type="character" w:customStyle="1" w:styleId="CaptionChar">
    <w:name w:val="Caption Char"/>
    <w:aliases w:val="ECC Figure Caption Char,ECC Caption Char,Ca Char,Figure Lable Char"/>
    <w:link w:val="Caption"/>
    <w:qFormat/>
    <w:rsid w:val="00323133"/>
    <w:rPr>
      <w:rFonts w:ascii="Times New Roman" w:eastAsia="MS Mincho" w:hAnsi="Times New Roman"/>
      <w:b/>
      <w:sz w:val="24"/>
      <w:szCs w:val="24"/>
      <w:lang w:eastAsia="ja-JP" w:bidi="he-IL"/>
    </w:rPr>
  </w:style>
  <w:style w:type="character" w:customStyle="1" w:styleId="ECCHLsubscript">
    <w:name w:val="ECC HL subscript"/>
    <w:uiPriority w:val="1"/>
    <w:qFormat/>
    <w:rsid w:val="00323133"/>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0773">
      <w:bodyDiv w:val="1"/>
      <w:marLeft w:val="0"/>
      <w:marRight w:val="0"/>
      <w:marTop w:val="0"/>
      <w:marBottom w:val="0"/>
      <w:divBdr>
        <w:top w:val="none" w:sz="0" w:space="0" w:color="auto"/>
        <w:left w:val="none" w:sz="0" w:space="0" w:color="auto"/>
        <w:bottom w:val="none" w:sz="0" w:space="0" w:color="auto"/>
        <w:right w:val="none" w:sz="0" w:space="0" w:color="auto"/>
      </w:divBdr>
      <w:divsChild>
        <w:div w:id="1651249727">
          <w:marLeft w:val="0"/>
          <w:marRight w:val="0"/>
          <w:marTop w:val="0"/>
          <w:marBottom w:val="0"/>
          <w:divBdr>
            <w:top w:val="none" w:sz="0" w:space="0" w:color="auto"/>
            <w:left w:val="none" w:sz="0" w:space="0" w:color="auto"/>
            <w:bottom w:val="none" w:sz="0" w:space="0" w:color="auto"/>
            <w:right w:val="none" w:sz="0" w:space="0" w:color="auto"/>
          </w:divBdr>
          <w:divsChild>
            <w:div w:id="1338537918">
              <w:marLeft w:val="0"/>
              <w:marRight w:val="0"/>
              <w:marTop w:val="0"/>
              <w:marBottom w:val="0"/>
              <w:divBdr>
                <w:top w:val="none" w:sz="0" w:space="0" w:color="auto"/>
                <w:left w:val="none" w:sz="0" w:space="0" w:color="auto"/>
                <w:bottom w:val="none" w:sz="0" w:space="0" w:color="auto"/>
                <w:right w:val="none" w:sz="0" w:space="0" w:color="auto"/>
              </w:divBdr>
              <w:divsChild>
                <w:div w:id="161494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554955">
      <w:bodyDiv w:val="1"/>
      <w:marLeft w:val="0"/>
      <w:marRight w:val="0"/>
      <w:marTop w:val="0"/>
      <w:marBottom w:val="0"/>
      <w:divBdr>
        <w:top w:val="none" w:sz="0" w:space="0" w:color="auto"/>
        <w:left w:val="none" w:sz="0" w:space="0" w:color="auto"/>
        <w:bottom w:val="none" w:sz="0" w:space="0" w:color="auto"/>
        <w:right w:val="none" w:sz="0" w:space="0" w:color="auto"/>
      </w:divBdr>
      <w:divsChild>
        <w:div w:id="1114249548">
          <w:marLeft w:val="0"/>
          <w:marRight w:val="0"/>
          <w:marTop w:val="0"/>
          <w:marBottom w:val="0"/>
          <w:divBdr>
            <w:top w:val="none" w:sz="0" w:space="0" w:color="auto"/>
            <w:left w:val="none" w:sz="0" w:space="0" w:color="auto"/>
            <w:bottom w:val="none" w:sz="0" w:space="0" w:color="auto"/>
            <w:right w:val="none" w:sz="0" w:space="0" w:color="auto"/>
          </w:divBdr>
          <w:divsChild>
            <w:div w:id="1389264186">
              <w:marLeft w:val="0"/>
              <w:marRight w:val="0"/>
              <w:marTop w:val="0"/>
              <w:marBottom w:val="0"/>
              <w:divBdr>
                <w:top w:val="none" w:sz="0" w:space="0" w:color="auto"/>
                <w:left w:val="none" w:sz="0" w:space="0" w:color="auto"/>
                <w:bottom w:val="none" w:sz="0" w:space="0" w:color="auto"/>
                <w:right w:val="none" w:sz="0" w:space="0" w:color="auto"/>
              </w:divBdr>
              <w:divsChild>
                <w:div w:id="156505388">
                  <w:marLeft w:val="0"/>
                  <w:marRight w:val="0"/>
                  <w:marTop w:val="0"/>
                  <w:marBottom w:val="0"/>
                  <w:divBdr>
                    <w:top w:val="none" w:sz="0" w:space="0" w:color="auto"/>
                    <w:left w:val="none" w:sz="0" w:space="0" w:color="auto"/>
                    <w:bottom w:val="none" w:sz="0" w:space="0" w:color="auto"/>
                    <w:right w:val="none" w:sz="0" w:space="0" w:color="auto"/>
                  </w:divBdr>
                  <w:divsChild>
                    <w:div w:id="5271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137268">
      <w:bodyDiv w:val="1"/>
      <w:marLeft w:val="0"/>
      <w:marRight w:val="0"/>
      <w:marTop w:val="0"/>
      <w:marBottom w:val="0"/>
      <w:divBdr>
        <w:top w:val="none" w:sz="0" w:space="0" w:color="auto"/>
        <w:left w:val="none" w:sz="0" w:space="0" w:color="auto"/>
        <w:bottom w:val="none" w:sz="0" w:space="0" w:color="auto"/>
        <w:right w:val="none" w:sz="0" w:space="0" w:color="auto"/>
      </w:divBdr>
      <w:divsChild>
        <w:div w:id="1816990942">
          <w:marLeft w:val="0"/>
          <w:marRight w:val="0"/>
          <w:marTop w:val="0"/>
          <w:marBottom w:val="0"/>
          <w:divBdr>
            <w:top w:val="none" w:sz="0" w:space="0" w:color="auto"/>
            <w:left w:val="none" w:sz="0" w:space="0" w:color="auto"/>
            <w:bottom w:val="none" w:sz="0" w:space="0" w:color="auto"/>
            <w:right w:val="none" w:sz="0" w:space="0" w:color="auto"/>
          </w:divBdr>
          <w:divsChild>
            <w:div w:id="777988071">
              <w:marLeft w:val="0"/>
              <w:marRight w:val="0"/>
              <w:marTop w:val="0"/>
              <w:marBottom w:val="0"/>
              <w:divBdr>
                <w:top w:val="none" w:sz="0" w:space="0" w:color="auto"/>
                <w:left w:val="none" w:sz="0" w:space="0" w:color="auto"/>
                <w:bottom w:val="none" w:sz="0" w:space="0" w:color="auto"/>
                <w:right w:val="none" w:sz="0" w:space="0" w:color="auto"/>
              </w:divBdr>
              <w:divsChild>
                <w:div w:id="160048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160648">
      <w:bodyDiv w:val="1"/>
      <w:marLeft w:val="0"/>
      <w:marRight w:val="0"/>
      <w:marTop w:val="0"/>
      <w:marBottom w:val="0"/>
      <w:divBdr>
        <w:top w:val="none" w:sz="0" w:space="0" w:color="auto"/>
        <w:left w:val="none" w:sz="0" w:space="0" w:color="auto"/>
        <w:bottom w:val="none" w:sz="0" w:space="0" w:color="auto"/>
        <w:right w:val="none" w:sz="0" w:space="0" w:color="auto"/>
      </w:divBdr>
      <w:divsChild>
        <w:div w:id="916863868">
          <w:marLeft w:val="0"/>
          <w:marRight w:val="0"/>
          <w:marTop w:val="0"/>
          <w:marBottom w:val="0"/>
          <w:divBdr>
            <w:top w:val="none" w:sz="0" w:space="0" w:color="auto"/>
            <w:left w:val="none" w:sz="0" w:space="0" w:color="auto"/>
            <w:bottom w:val="none" w:sz="0" w:space="0" w:color="auto"/>
            <w:right w:val="none" w:sz="0" w:space="0" w:color="auto"/>
          </w:divBdr>
          <w:divsChild>
            <w:div w:id="1672564659">
              <w:marLeft w:val="0"/>
              <w:marRight w:val="0"/>
              <w:marTop w:val="0"/>
              <w:marBottom w:val="0"/>
              <w:divBdr>
                <w:top w:val="none" w:sz="0" w:space="0" w:color="auto"/>
                <w:left w:val="none" w:sz="0" w:space="0" w:color="auto"/>
                <w:bottom w:val="none" w:sz="0" w:space="0" w:color="auto"/>
                <w:right w:val="none" w:sz="0" w:space="0" w:color="auto"/>
              </w:divBdr>
              <w:divsChild>
                <w:div w:id="177452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157131">
      <w:bodyDiv w:val="1"/>
      <w:marLeft w:val="0"/>
      <w:marRight w:val="0"/>
      <w:marTop w:val="0"/>
      <w:marBottom w:val="0"/>
      <w:divBdr>
        <w:top w:val="none" w:sz="0" w:space="0" w:color="auto"/>
        <w:left w:val="none" w:sz="0" w:space="0" w:color="auto"/>
        <w:bottom w:val="none" w:sz="0" w:space="0" w:color="auto"/>
        <w:right w:val="none" w:sz="0" w:space="0" w:color="auto"/>
      </w:divBdr>
      <w:divsChild>
        <w:div w:id="1658534820">
          <w:marLeft w:val="0"/>
          <w:marRight w:val="0"/>
          <w:marTop w:val="0"/>
          <w:marBottom w:val="0"/>
          <w:divBdr>
            <w:top w:val="none" w:sz="0" w:space="0" w:color="auto"/>
            <w:left w:val="none" w:sz="0" w:space="0" w:color="auto"/>
            <w:bottom w:val="none" w:sz="0" w:space="0" w:color="auto"/>
            <w:right w:val="none" w:sz="0" w:space="0" w:color="auto"/>
          </w:divBdr>
          <w:divsChild>
            <w:div w:id="305400195">
              <w:marLeft w:val="0"/>
              <w:marRight w:val="0"/>
              <w:marTop w:val="0"/>
              <w:marBottom w:val="0"/>
              <w:divBdr>
                <w:top w:val="none" w:sz="0" w:space="0" w:color="auto"/>
                <w:left w:val="none" w:sz="0" w:space="0" w:color="auto"/>
                <w:bottom w:val="none" w:sz="0" w:space="0" w:color="auto"/>
                <w:right w:val="none" w:sz="0" w:space="0" w:color="auto"/>
              </w:divBdr>
              <w:divsChild>
                <w:div w:id="15263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798999">
      <w:bodyDiv w:val="1"/>
      <w:marLeft w:val="0"/>
      <w:marRight w:val="0"/>
      <w:marTop w:val="0"/>
      <w:marBottom w:val="0"/>
      <w:divBdr>
        <w:top w:val="none" w:sz="0" w:space="0" w:color="auto"/>
        <w:left w:val="none" w:sz="0" w:space="0" w:color="auto"/>
        <w:bottom w:val="none" w:sz="0" w:space="0" w:color="auto"/>
        <w:right w:val="none" w:sz="0" w:space="0" w:color="auto"/>
      </w:divBdr>
    </w:div>
    <w:div w:id="1419252004">
      <w:bodyDiv w:val="1"/>
      <w:marLeft w:val="0"/>
      <w:marRight w:val="0"/>
      <w:marTop w:val="0"/>
      <w:marBottom w:val="0"/>
      <w:divBdr>
        <w:top w:val="none" w:sz="0" w:space="0" w:color="auto"/>
        <w:left w:val="none" w:sz="0" w:space="0" w:color="auto"/>
        <w:bottom w:val="none" w:sz="0" w:space="0" w:color="auto"/>
        <w:right w:val="none" w:sz="0" w:space="0" w:color="auto"/>
      </w:divBdr>
      <w:divsChild>
        <w:div w:id="711419319">
          <w:marLeft w:val="0"/>
          <w:marRight w:val="0"/>
          <w:marTop w:val="0"/>
          <w:marBottom w:val="0"/>
          <w:divBdr>
            <w:top w:val="none" w:sz="0" w:space="0" w:color="auto"/>
            <w:left w:val="none" w:sz="0" w:space="0" w:color="auto"/>
            <w:bottom w:val="none" w:sz="0" w:space="0" w:color="auto"/>
            <w:right w:val="none" w:sz="0" w:space="0" w:color="auto"/>
          </w:divBdr>
        </w:div>
      </w:divsChild>
    </w:div>
    <w:div w:id="1473980295">
      <w:bodyDiv w:val="1"/>
      <w:marLeft w:val="0"/>
      <w:marRight w:val="0"/>
      <w:marTop w:val="0"/>
      <w:marBottom w:val="0"/>
      <w:divBdr>
        <w:top w:val="none" w:sz="0" w:space="0" w:color="auto"/>
        <w:left w:val="none" w:sz="0" w:space="0" w:color="auto"/>
        <w:bottom w:val="none" w:sz="0" w:space="0" w:color="auto"/>
        <w:right w:val="none" w:sz="0" w:space="0" w:color="auto"/>
      </w:divBdr>
    </w:div>
    <w:div w:id="1645742863">
      <w:bodyDiv w:val="1"/>
      <w:marLeft w:val="0"/>
      <w:marRight w:val="0"/>
      <w:marTop w:val="0"/>
      <w:marBottom w:val="0"/>
      <w:divBdr>
        <w:top w:val="none" w:sz="0" w:space="0" w:color="auto"/>
        <w:left w:val="none" w:sz="0" w:space="0" w:color="auto"/>
        <w:bottom w:val="none" w:sz="0" w:space="0" w:color="auto"/>
        <w:right w:val="none" w:sz="0" w:space="0" w:color="auto"/>
      </w:divBdr>
      <w:divsChild>
        <w:div w:id="23134928">
          <w:marLeft w:val="0"/>
          <w:marRight w:val="0"/>
          <w:marTop w:val="0"/>
          <w:marBottom w:val="0"/>
          <w:divBdr>
            <w:top w:val="none" w:sz="0" w:space="0" w:color="auto"/>
            <w:left w:val="none" w:sz="0" w:space="0" w:color="auto"/>
            <w:bottom w:val="none" w:sz="0" w:space="0" w:color="auto"/>
            <w:right w:val="none" w:sz="0" w:space="0" w:color="auto"/>
          </w:divBdr>
          <w:divsChild>
            <w:div w:id="323290192">
              <w:marLeft w:val="0"/>
              <w:marRight w:val="0"/>
              <w:marTop w:val="0"/>
              <w:marBottom w:val="0"/>
              <w:divBdr>
                <w:top w:val="none" w:sz="0" w:space="0" w:color="auto"/>
                <w:left w:val="none" w:sz="0" w:space="0" w:color="auto"/>
                <w:bottom w:val="none" w:sz="0" w:space="0" w:color="auto"/>
                <w:right w:val="none" w:sz="0" w:space="0" w:color="auto"/>
              </w:divBdr>
              <w:divsChild>
                <w:div w:id="49260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12027">
      <w:bodyDiv w:val="1"/>
      <w:marLeft w:val="0"/>
      <w:marRight w:val="0"/>
      <w:marTop w:val="0"/>
      <w:marBottom w:val="0"/>
      <w:divBdr>
        <w:top w:val="none" w:sz="0" w:space="0" w:color="auto"/>
        <w:left w:val="none" w:sz="0" w:space="0" w:color="auto"/>
        <w:bottom w:val="none" w:sz="0" w:space="0" w:color="auto"/>
        <w:right w:val="none" w:sz="0" w:space="0" w:color="auto"/>
      </w:divBdr>
      <w:divsChild>
        <w:div w:id="1782261505">
          <w:marLeft w:val="0"/>
          <w:marRight w:val="0"/>
          <w:marTop w:val="0"/>
          <w:marBottom w:val="0"/>
          <w:divBdr>
            <w:top w:val="none" w:sz="0" w:space="0" w:color="auto"/>
            <w:left w:val="none" w:sz="0" w:space="0" w:color="auto"/>
            <w:bottom w:val="none" w:sz="0" w:space="0" w:color="auto"/>
            <w:right w:val="none" w:sz="0" w:space="0" w:color="auto"/>
          </w:divBdr>
          <w:divsChild>
            <w:div w:id="1144086240">
              <w:marLeft w:val="0"/>
              <w:marRight w:val="0"/>
              <w:marTop w:val="0"/>
              <w:marBottom w:val="0"/>
              <w:divBdr>
                <w:top w:val="none" w:sz="0" w:space="0" w:color="auto"/>
                <w:left w:val="none" w:sz="0" w:space="0" w:color="auto"/>
                <w:bottom w:val="none" w:sz="0" w:space="0" w:color="auto"/>
                <w:right w:val="none" w:sz="0" w:space="0" w:color="auto"/>
              </w:divBdr>
              <w:divsChild>
                <w:div w:id="151218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943250">
      <w:bodyDiv w:val="1"/>
      <w:marLeft w:val="0"/>
      <w:marRight w:val="0"/>
      <w:marTop w:val="0"/>
      <w:marBottom w:val="0"/>
      <w:divBdr>
        <w:top w:val="none" w:sz="0" w:space="0" w:color="auto"/>
        <w:left w:val="none" w:sz="0" w:space="0" w:color="auto"/>
        <w:bottom w:val="none" w:sz="0" w:space="0" w:color="auto"/>
        <w:right w:val="none" w:sz="0" w:space="0" w:color="auto"/>
      </w:divBdr>
      <w:divsChild>
        <w:div w:id="2001303276">
          <w:marLeft w:val="0"/>
          <w:marRight w:val="0"/>
          <w:marTop w:val="0"/>
          <w:marBottom w:val="0"/>
          <w:divBdr>
            <w:top w:val="none" w:sz="0" w:space="0" w:color="auto"/>
            <w:left w:val="none" w:sz="0" w:space="0" w:color="auto"/>
            <w:bottom w:val="none" w:sz="0" w:space="0" w:color="auto"/>
            <w:right w:val="none" w:sz="0" w:space="0" w:color="auto"/>
          </w:divBdr>
          <w:divsChild>
            <w:div w:id="1643189983">
              <w:marLeft w:val="0"/>
              <w:marRight w:val="0"/>
              <w:marTop w:val="0"/>
              <w:marBottom w:val="0"/>
              <w:divBdr>
                <w:top w:val="none" w:sz="0" w:space="0" w:color="auto"/>
                <w:left w:val="none" w:sz="0" w:space="0" w:color="auto"/>
                <w:bottom w:val="none" w:sz="0" w:space="0" w:color="auto"/>
                <w:right w:val="none" w:sz="0" w:space="0" w:color="auto"/>
              </w:divBdr>
              <w:divsChild>
                <w:div w:id="9561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59607">
      <w:bodyDiv w:val="1"/>
      <w:marLeft w:val="0"/>
      <w:marRight w:val="0"/>
      <w:marTop w:val="0"/>
      <w:marBottom w:val="0"/>
      <w:divBdr>
        <w:top w:val="none" w:sz="0" w:space="0" w:color="auto"/>
        <w:left w:val="none" w:sz="0" w:space="0" w:color="auto"/>
        <w:bottom w:val="none" w:sz="0" w:space="0" w:color="auto"/>
        <w:right w:val="none" w:sz="0" w:space="0" w:color="auto"/>
      </w:divBdr>
      <w:divsChild>
        <w:div w:id="2051147838">
          <w:marLeft w:val="0"/>
          <w:marRight w:val="0"/>
          <w:marTop w:val="0"/>
          <w:marBottom w:val="0"/>
          <w:divBdr>
            <w:top w:val="none" w:sz="0" w:space="0" w:color="auto"/>
            <w:left w:val="none" w:sz="0" w:space="0" w:color="auto"/>
            <w:bottom w:val="none" w:sz="0" w:space="0" w:color="auto"/>
            <w:right w:val="none" w:sz="0" w:space="0" w:color="auto"/>
          </w:divBdr>
        </w:div>
        <w:div w:id="354163243">
          <w:marLeft w:val="0"/>
          <w:marRight w:val="0"/>
          <w:marTop w:val="0"/>
          <w:marBottom w:val="0"/>
          <w:divBdr>
            <w:top w:val="none" w:sz="0" w:space="0" w:color="auto"/>
            <w:left w:val="none" w:sz="0" w:space="0" w:color="auto"/>
            <w:bottom w:val="none" w:sz="0" w:space="0" w:color="auto"/>
            <w:right w:val="none" w:sz="0" w:space="0" w:color="auto"/>
          </w:divBdr>
          <w:divsChild>
            <w:div w:id="8758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C:\Users\norton\AppData\Roaming\Microsoft\Templates\PE_BR.dotm</Template>
  <TotalTime>4</TotalTime>
  <Pages>10</Pages>
  <Words>2269</Words>
  <Characters>12935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Marcus, Michael</cp:lastModifiedBy>
  <cp:revision>4</cp:revision>
  <cp:lastPrinted>2008-02-21T14:04:00Z</cp:lastPrinted>
  <dcterms:created xsi:type="dcterms:W3CDTF">2023-04-06T18:37:00Z</dcterms:created>
  <dcterms:modified xsi:type="dcterms:W3CDTF">2023-04-06T18:41:00Z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