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8885" w:type="dxa"/>
        <w:tblInd w:w="-5" w:type="dxa"/>
        <w:tblLook w:val="04A0" w:firstRow="1" w:lastRow="0" w:firstColumn="1" w:lastColumn="0" w:noHBand="0" w:noVBand="1"/>
      </w:tblPr>
      <w:tblGrid>
        <w:gridCol w:w="3955"/>
        <w:gridCol w:w="4930"/>
      </w:tblGrid>
      <w:tr w:rsidR="00DC2262" w14:paraId="606925A9" w14:textId="77777777" w:rsidTr="00DC2262">
        <w:tc>
          <w:tcPr>
            <w:tcW w:w="88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8CADF7" w14:textId="77777777" w:rsidR="00DC2262" w:rsidRDefault="00DC2262">
            <w:pPr>
              <w:spacing w:before="120" w:line="240" w:lineRule="auto"/>
              <w:rPr>
                <w:rFonts w:ascii="Times New Roman" w:hAnsi="Times New Roman" w:cs="Times New Roman"/>
                <w:b/>
              </w:rPr>
            </w:pPr>
            <w:r>
              <w:rPr>
                <w:rFonts w:ascii="Times New Roman" w:hAnsi="Times New Roman" w:cs="Times New Roman"/>
                <w:b/>
              </w:rPr>
              <w:t>US Radiocommunication Sector</w:t>
            </w:r>
          </w:p>
          <w:p w14:paraId="39FAAA6F" w14:textId="77777777" w:rsidR="00DC2262" w:rsidRDefault="00DC2262">
            <w:pPr>
              <w:spacing w:before="120" w:line="240" w:lineRule="auto"/>
              <w:rPr>
                <w:rFonts w:ascii="Times New Roman" w:hAnsi="Times New Roman" w:cs="Times New Roman"/>
              </w:rPr>
            </w:pPr>
            <w:r>
              <w:rPr>
                <w:rFonts w:ascii="Times New Roman" w:hAnsi="Times New Roman" w:cs="Times New Roman"/>
                <w:b/>
              </w:rPr>
              <w:t>FACT SHEET</w:t>
            </w:r>
          </w:p>
        </w:tc>
      </w:tr>
      <w:tr w:rsidR="00DC2262" w14:paraId="6EEFD01D" w14:textId="77777777" w:rsidTr="008602AB">
        <w:trPr>
          <w:trHeight w:val="683"/>
        </w:trPr>
        <w:tc>
          <w:tcPr>
            <w:tcW w:w="3955" w:type="dxa"/>
            <w:tcBorders>
              <w:top w:val="single" w:sz="4" w:space="0" w:color="auto"/>
              <w:left w:val="single" w:sz="4" w:space="0" w:color="auto"/>
              <w:bottom w:val="single" w:sz="4" w:space="0" w:color="auto"/>
              <w:right w:val="single" w:sz="4" w:space="0" w:color="auto"/>
            </w:tcBorders>
            <w:hideMark/>
          </w:tcPr>
          <w:p w14:paraId="3CD6AD38" w14:textId="77777777" w:rsidR="00DC2262" w:rsidRDefault="00DC2262">
            <w:pPr>
              <w:spacing w:line="240" w:lineRule="auto"/>
              <w:jc w:val="both"/>
              <w:rPr>
                <w:rFonts w:ascii="Times New Roman" w:hAnsi="Times New Roman" w:cs="Times New Roman"/>
                <w:sz w:val="24"/>
                <w:szCs w:val="24"/>
              </w:rPr>
            </w:pPr>
            <w:r>
              <w:rPr>
                <w:rFonts w:ascii="Times New Roman" w:hAnsi="Times New Roman" w:cs="Times New Roman"/>
                <w:b/>
                <w:sz w:val="24"/>
                <w:szCs w:val="24"/>
              </w:rPr>
              <w:t xml:space="preserve">Working Party: </w:t>
            </w:r>
            <w:r>
              <w:rPr>
                <w:rFonts w:ascii="Times New Roman" w:hAnsi="Times New Roman" w:cs="Times New Roman"/>
                <w:bCs/>
                <w:sz w:val="24"/>
                <w:szCs w:val="24"/>
              </w:rPr>
              <w:t>ITU-R WP 5B</w:t>
            </w:r>
          </w:p>
        </w:tc>
        <w:tc>
          <w:tcPr>
            <w:tcW w:w="4930" w:type="dxa"/>
            <w:tcBorders>
              <w:top w:val="single" w:sz="4" w:space="0" w:color="auto"/>
              <w:left w:val="single" w:sz="4" w:space="0" w:color="auto"/>
              <w:bottom w:val="single" w:sz="4" w:space="0" w:color="auto"/>
              <w:right w:val="single" w:sz="4" w:space="0" w:color="auto"/>
            </w:tcBorders>
            <w:hideMark/>
          </w:tcPr>
          <w:p w14:paraId="12C01B9B" w14:textId="22CCB265" w:rsidR="00DC2262" w:rsidRDefault="00DC2262">
            <w:pPr>
              <w:spacing w:line="240" w:lineRule="auto"/>
              <w:jc w:val="left"/>
              <w:rPr>
                <w:rFonts w:ascii="Times New Roman" w:hAnsi="Times New Roman" w:cs="Times New Roman"/>
                <w:sz w:val="24"/>
                <w:szCs w:val="24"/>
              </w:rPr>
            </w:pPr>
            <w:r>
              <w:rPr>
                <w:rFonts w:ascii="Times New Roman" w:hAnsi="Times New Roman" w:cs="Times New Roman"/>
                <w:b/>
                <w:sz w:val="24"/>
                <w:szCs w:val="24"/>
              </w:rPr>
              <w:t>Document No:</w:t>
            </w:r>
            <w:r>
              <w:rPr>
                <w:rFonts w:ascii="Times New Roman" w:hAnsi="Times New Roman" w:cs="Times New Roman"/>
                <w:sz w:val="24"/>
                <w:szCs w:val="24"/>
              </w:rPr>
              <w:t xml:space="preserve"> USWP5B-</w:t>
            </w:r>
            <w:r w:rsidR="00653D74">
              <w:rPr>
                <w:rFonts w:ascii="Times New Roman" w:hAnsi="Times New Roman" w:cs="Times New Roman"/>
                <w:sz w:val="24"/>
                <w:szCs w:val="24"/>
              </w:rPr>
              <w:t>3</w:t>
            </w:r>
            <w:r w:rsidR="002C269F">
              <w:rPr>
                <w:rFonts w:ascii="Times New Roman" w:hAnsi="Times New Roman" w:cs="Times New Roman"/>
                <w:sz w:val="24"/>
                <w:szCs w:val="24"/>
              </w:rPr>
              <w:t>1</w:t>
            </w:r>
            <w:r>
              <w:rPr>
                <w:rFonts w:ascii="Times New Roman" w:hAnsi="Times New Roman" w:cs="Times New Roman"/>
                <w:sz w:val="24"/>
                <w:szCs w:val="24"/>
              </w:rPr>
              <w:t>/</w:t>
            </w:r>
            <w:ins w:id="0" w:author="USA" w:date="2023-03-06T17:44:00Z">
              <w:r w:rsidR="004E5EA7">
                <w:rPr>
                  <w:rFonts w:ascii="Times New Roman" w:hAnsi="Times New Roman" w:cs="Times New Roman"/>
                  <w:sz w:val="24"/>
                  <w:szCs w:val="24"/>
                </w:rPr>
                <w:t>11</w:t>
              </w:r>
            </w:ins>
            <w:del w:id="1" w:author="USA" w:date="2023-03-06T17:44:00Z">
              <w:r w:rsidDel="004E5EA7">
                <w:rPr>
                  <w:rFonts w:ascii="Times New Roman" w:hAnsi="Times New Roman" w:cs="Times New Roman"/>
                  <w:sz w:val="24"/>
                  <w:szCs w:val="24"/>
                </w:rPr>
                <w:delText>XX</w:delText>
              </w:r>
            </w:del>
          </w:p>
        </w:tc>
      </w:tr>
      <w:tr w:rsidR="00DC2262" w14:paraId="24ECC7D8" w14:textId="77777777" w:rsidTr="00DC2262">
        <w:trPr>
          <w:trHeight w:val="539"/>
        </w:trPr>
        <w:tc>
          <w:tcPr>
            <w:tcW w:w="3955" w:type="dxa"/>
            <w:tcBorders>
              <w:top w:val="single" w:sz="4" w:space="0" w:color="auto"/>
              <w:left w:val="single" w:sz="4" w:space="0" w:color="auto"/>
              <w:bottom w:val="single" w:sz="4" w:space="0" w:color="auto"/>
              <w:right w:val="single" w:sz="4" w:space="0" w:color="auto"/>
            </w:tcBorders>
            <w:hideMark/>
          </w:tcPr>
          <w:p w14:paraId="010FDB54" w14:textId="2ADF1A4B" w:rsidR="00DC2262" w:rsidRPr="00141803"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Reference: </w:t>
            </w:r>
            <w:r w:rsidR="00141803">
              <w:rPr>
                <w:rFonts w:ascii="Times New Roman" w:hAnsi="Times New Roman" w:cs="Times New Roman"/>
                <w:bCs/>
                <w:sz w:val="24"/>
                <w:szCs w:val="24"/>
              </w:rPr>
              <w:t>5B/</w:t>
            </w:r>
            <w:r w:rsidR="002C269F">
              <w:rPr>
                <w:rFonts w:ascii="Times New Roman" w:hAnsi="Times New Roman" w:cs="Times New Roman"/>
                <w:bCs/>
                <w:sz w:val="24"/>
                <w:szCs w:val="24"/>
              </w:rPr>
              <w:t>731</w:t>
            </w:r>
            <w:r w:rsidR="00141803">
              <w:rPr>
                <w:rFonts w:ascii="Times New Roman" w:hAnsi="Times New Roman" w:cs="Times New Roman"/>
                <w:bCs/>
                <w:sz w:val="24"/>
                <w:szCs w:val="24"/>
              </w:rPr>
              <w:t xml:space="preserve"> Annex </w:t>
            </w:r>
            <w:r w:rsidR="002C269F">
              <w:rPr>
                <w:rFonts w:ascii="Times New Roman" w:hAnsi="Times New Roman" w:cs="Times New Roman"/>
                <w:bCs/>
                <w:sz w:val="24"/>
                <w:szCs w:val="24"/>
              </w:rPr>
              <w:t>7</w:t>
            </w:r>
          </w:p>
        </w:tc>
        <w:tc>
          <w:tcPr>
            <w:tcW w:w="4930" w:type="dxa"/>
            <w:tcBorders>
              <w:top w:val="single" w:sz="4" w:space="0" w:color="auto"/>
              <w:left w:val="single" w:sz="4" w:space="0" w:color="auto"/>
              <w:bottom w:val="single" w:sz="4" w:space="0" w:color="auto"/>
              <w:right w:val="single" w:sz="4" w:space="0" w:color="auto"/>
            </w:tcBorders>
            <w:hideMark/>
          </w:tcPr>
          <w:p w14:paraId="585DE37B" w14:textId="2A2BA17F"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Date: </w:t>
            </w:r>
            <w:r w:rsidR="002C269F">
              <w:rPr>
                <w:rFonts w:ascii="Times New Roman" w:hAnsi="Times New Roman" w:cs="Times New Roman"/>
                <w:bCs/>
                <w:sz w:val="24"/>
                <w:szCs w:val="24"/>
              </w:rPr>
              <w:t>3</w:t>
            </w:r>
            <w:r w:rsidR="00141803">
              <w:rPr>
                <w:rFonts w:ascii="Times New Roman" w:hAnsi="Times New Roman" w:cs="Times New Roman"/>
                <w:bCs/>
                <w:sz w:val="24"/>
                <w:szCs w:val="24"/>
              </w:rPr>
              <w:t xml:space="preserve"> </w:t>
            </w:r>
            <w:r w:rsidR="002C269F">
              <w:rPr>
                <w:rFonts w:ascii="Times New Roman" w:hAnsi="Times New Roman" w:cs="Times New Roman"/>
                <w:bCs/>
                <w:sz w:val="24"/>
                <w:szCs w:val="24"/>
              </w:rPr>
              <w:t>February</w:t>
            </w:r>
            <w:r>
              <w:rPr>
                <w:rFonts w:ascii="Times New Roman" w:hAnsi="Times New Roman" w:cs="Times New Roman"/>
                <w:sz w:val="24"/>
                <w:szCs w:val="24"/>
              </w:rPr>
              <w:t xml:space="preserve"> 202</w:t>
            </w:r>
            <w:r w:rsidR="002C269F">
              <w:rPr>
                <w:rFonts w:ascii="Times New Roman" w:hAnsi="Times New Roman" w:cs="Times New Roman"/>
                <w:sz w:val="24"/>
                <w:szCs w:val="24"/>
              </w:rPr>
              <w:t>3</w:t>
            </w:r>
          </w:p>
        </w:tc>
      </w:tr>
      <w:tr w:rsidR="00DC2262" w14:paraId="72569129" w14:textId="77777777" w:rsidTr="00DC2262">
        <w:trPr>
          <w:trHeight w:val="890"/>
        </w:trPr>
        <w:tc>
          <w:tcPr>
            <w:tcW w:w="8885" w:type="dxa"/>
            <w:gridSpan w:val="2"/>
            <w:tcBorders>
              <w:top w:val="single" w:sz="4" w:space="0" w:color="auto"/>
              <w:left w:val="single" w:sz="4" w:space="0" w:color="auto"/>
              <w:bottom w:val="single" w:sz="4" w:space="0" w:color="auto"/>
              <w:right w:val="single" w:sz="4" w:space="0" w:color="auto"/>
            </w:tcBorders>
            <w:hideMark/>
          </w:tcPr>
          <w:p w14:paraId="2ABB6676" w14:textId="790C6EB0"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Document Title: </w:t>
            </w:r>
            <w:r w:rsidR="002C5E4D" w:rsidRPr="002C5E4D">
              <w:rPr>
                <w:rFonts w:ascii="Times New Roman" w:hAnsi="Times New Roman" w:cs="Times New Roman"/>
                <w:bCs/>
                <w:sz w:val="24"/>
                <w:szCs w:val="24"/>
              </w:rPr>
              <w:t>Preliminary Draft Revision of Recommendation ITU-R M.</w:t>
            </w:r>
            <w:r w:rsidR="002C5E4D">
              <w:rPr>
                <w:rFonts w:ascii="Times New Roman" w:hAnsi="Times New Roman" w:cs="Times New Roman"/>
                <w:bCs/>
                <w:sz w:val="24"/>
                <w:szCs w:val="24"/>
              </w:rPr>
              <w:t>2116</w:t>
            </w:r>
            <w:r w:rsidR="002C5E4D" w:rsidRPr="002C5E4D">
              <w:rPr>
                <w:rFonts w:ascii="Times New Roman" w:hAnsi="Times New Roman" w:cs="Times New Roman"/>
                <w:bCs/>
                <w:sz w:val="24"/>
                <w:szCs w:val="24"/>
              </w:rPr>
              <w:t>-</w:t>
            </w:r>
            <w:r w:rsidR="002C5E4D">
              <w:rPr>
                <w:rFonts w:ascii="Times New Roman" w:hAnsi="Times New Roman" w:cs="Times New Roman"/>
                <w:bCs/>
                <w:sz w:val="24"/>
                <w:szCs w:val="24"/>
              </w:rPr>
              <w:t>0</w:t>
            </w:r>
            <w:r w:rsidR="00141803">
              <w:rPr>
                <w:rFonts w:ascii="Times New Roman" w:hAnsi="Times New Roman" w:cs="Times New Roman"/>
                <w:bCs/>
                <w:sz w:val="24"/>
                <w:szCs w:val="24"/>
              </w:rPr>
              <w:t>, “</w:t>
            </w:r>
            <w:r w:rsidR="00141803" w:rsidRPr="00141803">
              <w:rPr>
                <w:rStyle w:val="Strong"/>
                <w:rFonts w:ascii="Times New Roman" w:hAnsi="Times New Roman" w:cs="Times New Roman"/>
                <w:b w:val="0"/>
                <w:bCs w:val="0"/>
                <w:sz w:val="24"/>
                <w:szCs w:val="24"/>
              </w:rPr>
              <w:t>Technical characteristics and protection criteria for the aeronautical mobile service systems operating within the 4 400-4 990 MHz frequency range</w:t>
            </w:r>
            <w:r w:rsidR="00141803">
              <w:rPr>
                <w:rStyle w:val="Strong"/>
                <w:rFonts w:ascii="Times New Roman" w:hAnsi="Times New Roman" w:cs="Times New Roman"/>
                <w:b w:val="0"/>
                <w:bCs w:val="0"/>
                <w:sz w:val="24"/>
                <w:szCs w:val="24"/>
              </w:rPr>
              <w:t>”</w:t>
            </w:r>
          </w:p>
        </w:tc>
      </w:tr>
      <w:tr w:rsidR="00DC2262" w14:paraId="7212E6A5" w14:textId="77777777" w:rsidTr="00DC2262">
        <w:trPr>
          <w:trHeight w:val="890"/>
        </w:trPr>
        <w:tc>
          <w:tcPr>
            <w:tcW w:w="3955" w:type="dxa"/>
            <w:tcBorders>
              <w:top w:val="single" w:sz="4" w:space="0" w:color="auto"/>
              <w:left w:val="single" w:sz="4" w:space="0" w:color="auto"/>
              <w:bottom w:val="single" w:sz="4" w:space="0" w:color="auto"/>
              <w:right w:val="single" w:sz="4" w:space="0" w:color="auto"/>
            </w:tcBorders>
          </w:tcPr>
          <w:p w14:paraId="7E0BB8FE" w14:textId="7777777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Author(s)/Contributor(s):</w:t>
            </w:r>
          </w:p>
          <w:p w14:paraId="22C4E615" w14:textId="77777777" w:rsidR="00DC2262" w:rsidRDefault="00DC2262">
            <w:pPr>
              <w:spacing w:line="240" w:lineRule="auto"/>
              <w:jc w:val="left"/>
              <w:rPr>
                <w:rFonts w:ascii="Times New Roman" w:hAnsi="Times New Roman" w:cs="Times New Roman"/>
                <w:b/>
                <w:sz w:val="24"/>
                <w:szCs w:val="24"/>
              </w:rPr>
            </w:pPr>
          </w:p>
          <w:p w14:paraId="76BB6634" w14:textId="07F93C4D"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Fumie Wingo</w:t>
            </w:r>
          </w:p>
          <w:p w14:paraId="0E4CCA09" w14:textId="5A1906D2"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DON CIO</w:t>
            </w:r>
          </w:p>
          <w:p w14:paraId="32EF7989" w14:textId="200F4302" w:rsidR="00DC2262" w:rsidRDefault="00DC2262">
            <w:pPr>
              <w:spacing w:line="240" w:lineRule="auto"/>
              <w:jc w:val="left"/>
              <w:rPr>
                <w:rFonts w:ascii="Times New Roman" w:hAnsi="Times New Roman" w:cs="Times New Roman"/>
                <w:bCs/>
                <w:sz w:val="24"/>
                <w:szCs w:val="24"/>
              </w:rPr>
            </w:pPr>
          </w:p>
          <w:p w14:paraId="048A5C4D" w14:textId="4B81A371"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Taylor King</w:t>
            </w:r>
          </w:p>
          <w:p w14:paraId="4181ABC4" w14:textId="5830E9EE" w:rsidR="00DC2262"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ACES for DON CIO </w:t>
            </w:r>
          </w:p>
          <w:p w14:paraId="678B3ECD" w14:textId="63F53B87" w:rsidR="00C019AD" w:rsidRDefault="00C019AD">
            <w:pPr>
              <w:spacing w:line="240" w:lineRule="auto"/>
              <w:jc w:val="left"/>
              <w:rPr>
                <w:rFonts w:ascii="Times New Roman" w:hAnsi="Times New Roman" w:cs="Times New Roman"/>
                <w:bCs/>
                <w:sz w:val="24"/>
                <w:szCs w:val="24"/>
              </w:rPr>
            </w:pPr>
          </w:p>
          <w:p w14:paraId="51F989F3" w14:textId="68B91C22"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Carmelo Rivera</w:t>
            </w:r>
          </w:p>
          <w:p w14:paraId="2079283C" w14:textId="2DF25F28"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ACES for DON CIO</w:t>
            </w:r>
          </w:p>
          <w:p w14:paraId="463956BA" w14:textId="20C0E534" w:rsidR="00C019AD" w:rsidRDefault="00C019AD">
            <w:pPr>
              <w:spacing w:line="240" w:lineRule="auto"/>
              <w:jc w:val="left"/>
              <w:rPr>
                <w:rFonts w:ascii="Times New Roman" w:hAnsi="Times New Roman" w:cs="Times New Roman"/>
                <w:bCs/>
                <w:sz w:val="24"/>
                <w:szCs w:val="24"/>
              </w:rPr>
            </w:pPr>
          </w:p>
          <w:p w14:paraId="2325C83F" w14:textId="0591565C"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Jerry Ulcek</w:t>
            </w:r>
          </w:p>
          <w:p w14:paraId="33AAC085" w14:textId="0A977647"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US Coast Guard</w:t>
            </w:r>
          </w:p>
          <w:p w14:paraId="6FA145C0" w14:textId="18FDCD4A" w:rsidR="001670FE" w:rsidRDefault="001670FE">
            <w:pPr>
              <w:spacing w:line="240" w:lineRule="auto"/>
              <w:jc w:val="left"/>
              <w:rPr>
                <w:rFonts w:ascii="Times New Roman" w:hAnsi="Times New Roman" w:cs="Times New Roman"/>
                <w:bCs/>
                <w:sz w:val="24"/>
                <w:szCs w:val="24"/>
              </w:rPr>
            </w:pPr>
          </w:p>
          <w:p w14:paraId="5BB95125" w14:textId="76B8F9A5" w:rsidR="001670FE" w:rsidRDefault="001670FE">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Ken Keane </w:t>
            </w:r>
          </w:p>
          <w:p w14:paraId="314E3896" w14:textId="4971D006" w:rsidR="001670FE" w:rsidRDefault="001670FE">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Duane Morris</w:t>
            </w:r>
          </w:p>
          <w:p w14:paraId="2E46436F" w14:textId="5895B737" w:rsidR="001670FE" w:rsidRDefault="001670FE">
            <w:pPr>
              <w:spacing w:line="240" w:lineRule="auto"/>
              <w:jc w:val="left"/>
              <w:rPr>
                <w:rFonts w:ascii="Times New Roman" w:hAnsi="Times New Roman" w:cs="Times New Roman"/>
                <w:bCs/>
                <w:sz w:val="24"/>
                <w:szCs w:val="24"/>
              </w:rPr>
            </w:pPr>
          </w:p>
          <w:p w14:paraId="02A2942C" w14:textId="650BD6B7" w:rsidR="001670FE" w:rsidRDefault="001670FE">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Dan Jablonski </w:t>
            </w:r>
          </w:p>
          <w:p w14:paraId="1239110F" w14:textId="5E214670" w:rsidR="001670FE" w:rsidRDefault="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JHU APL</w:t>
            </w:r>
          </w:p>
          <w:p w14:paraId="58ED5F6A" w14:textId="17A196F8" w:rsidR="00C019AD" w:rsidRDefault="00C019AD">
            <w:pPr>
              <w:spacing w:line="240" w:lineRule="auto"/>
              <w:jc w:val="left"/>
              <w:rPr>
                <w:rFonts w:ascii="Times New Roman" w:hAnsi="Times New Roman" w:cs="Times New Roman"/>
                <w:bCs/>
                <w:sz w:val="24"/>
                <w:szCs w:val="24"/>
              </w:rPr>
            </w:pPr>
          </w:p>
          <w:p w14:paraId="1914A343" w14:textId="6330B7DD" w:rsidR="00C4525B" w:rsidRDefault="00C4525B" w:rsidP="00C4525B">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Brad Kaufman</w:t>
            </w:r>
          </w:p>
          <w:p w14:paraId="47C809B8" w14:textId="22267BC5" w:rsidR="00C4525B" w:rsidRDefault="00C4525B" w:rsidP="00C4525B">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eSimplicity for AFSMO</w:t>
            </w:r>
          </w:p>
          <w:p w14:paraId="3427629F" w14:textId="77777777" w:rsidR="00DC2262" w:rsidRDefault="00DC2262">
            <w:pPr>
              <w:spacing w:line="240" w:lineRule="auto"/>
              <w:jc w:val="left"/>
              <w:rPr>
                <w:rFonts w:ascii="Times New Roman" w:hAnsi="Times New Roman" w:cs="Times New Roman"/>
                <w:b/>
                <w:sz w:val="24"/>
                <w:szCs w:val="24"/>
              </w:rPr>
            </w:pPr>
          </w:p>
        </w:tc>
        <w:tc>
          <w:tcPr>
            <w:tcW w:w="4930" w:type="dxa"/>
            <w:tcBorders>
              <w:top w:val="single" w:sz="4" w:space="0" w:color="auto"/>
              <w:left w:val="single" w:sz="4" w:space="0" w:color="auto"/>
              <w:bottom w:val="single" w:sz="4" w:space="0" w:color="auto"/>
              <w:right w:val="single" w:sz="4" w:space="0" w:color="auto"/>
            </w:tcBorders>
          </w:tcPr>
          <w:p w14:paraId="65FF3B9C" w14:textId="77777777" w:rsidR="00DC2262" w:rsidRDefault="00DC2262">
            <w:pPr>
              <w:spacing w:line="240" w:lineRule="auto"/>
              <w:jc w:val="left"/>
              <w:rPr>
                <w:rFonts w:ascii="Times New Roman" w:hAnsi="Times New Roman" w:cs="Times New Roman"/>
                <w:b/>
                <w:sz w:val="24"/>
                <w:szCs w:val="24"/>
              </w:rPr>
            </w:pPr>
          </w:p>
          <w:p w14:paraId="0B9EC550" w14:textId="77777777" w:rsidR="00DC2262" w:rsidRDefault="00DC2262">
            <w:pPr>
              <w:spacing w:line="240" w:lineRule="auto"/>
              <w:jc w:val="left"/>
              <w:rPr>
                <w:rFonts w:ascii="Times New Roman" w:hAnsi="Times New Roman" w:cs="Times New Roman"/>
                <w:b/>
                <w:sz w:val="24"/>
                <w:szCs w:val="24"/>
              </w:rPr>
            </w:pPr>
          </w:p>
          <w:p w14:paraId="65044848" w14:textId="45FBE678"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710D86">
              <w:rPr>
                <w:rFonts w:ascii="Times New Roman" w:hAnsi="Times New Roman" w:cs="Times New Roman"/>
                <w:bCs/>
                <w:sz w:val="24"/>
                <w:szCs w:val="28"/>
              </w:rPr>
              <w:t>571-521-9295</w:t>
            </w:r>
          </w:p>
          <w:p w14:paraId="7055D12A" w14:textId="508FC318"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Email: fumie.</w:t>
            </w:r>
            <w:r w:rsidR="000D5384">
              <w:rPr>
                <w:rFonts w:ascii="Times New Roman" w:hAnsi="Times New Roman" w:cs="Times New Roman"/>
                <w:bCs/>
                <w:sz w:val="24"/>
                <w:szCs w:val="24"/>
              </w:rPr>
              <w:t>n.</w:t>
            </w:r>
            <w:r>
              <w:rPr>
                <w:rFonts w:ascii="Times New Roman" w:hAnsi="Times New Roman" w:cs="Times New Roman"/>
                <w:bCs/>
                <w:sz w:val="24"/>
                <w:szCs w:val="24"/>
              </w:rPr>
              <w:t>wingo</w:t>
            </w:r>
            <w:r w:rsidR="000D5384">
              <w:rPr>
                <w:rFonts w:ascii="Times New Roman" w:hAnsi="Times New Roman" w:cs="Times New Roman"/>
                <w:bCs/>
                <w:sz w:val="24"/>
                <w:szCs w:val="24"/>
              </w:rPr>
              <w:t>.civ</w:t>
            </w:r>
            <w:r>
              <w:rPr>
                <w:rFonts w:ascii="Times New Roman" w:hAnsi="Times New Roman" w:cs="Times New Roman"/>
                <w:bCs/>
                <w:sz w:val="24"/>
                <w:szCs w:val="24"/>
              </w:rPr>
              <w:t>@</w:t>
            </w:r>
            <w:r w:rsidR="000D5384">
              <w:rPr>
                <w:rFonts w:ascii="Times New Roman" w:hAnsi="Times New Roman" w:cs="Times New Roman"/>
                <w:bCs/>
                <w:sz w:val="24"/>
                <w:szCs w:val="24"/>
              </w:rPr>
              <w:t>us.</w:t>
            </w:r>
            <w:r>
              <w:rPr>
                <w:rFonts w:ascii="Times New Roman" w:hAnsi="Times New Roman" w:cs="Times New Roman"/>
                <w:bCs/>
                <w:sz w:val="24"/>
                <w:szCs w:val="24"/>
              </w:rPr>
              <w:t xml:space="preserve">navy.mil </w:t>
            </w:r>
          </w:p>
          <w:p w14:paraId="27461E63" w14:textId="77777777" w:rsidR="00DC2262" w:rsidRDefault="00DC2262">
            <w:pPr>
              <w:spacing w:line="240" w:lineRule="auto"/>
              <w:jc w:val="left"/>
              <w:rPr>
                <w:rFonts w:ascii="Times New Roman" w:hAnsi="Times New Roman" w:cs="Times New Roman"/>
                <w:bCs/>
                <w:sz w:val="24"/>
                <w:szCs w:val="24"/>
              </w:rPr>
            </w:pPr>
          </w:p>
          <w:p w14:paraId="3F8F8D4B"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443-966-0550</w:t>
            </w:r>
          </w:p>
          <w:p w14:paraId="012C447A"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taylor.king@aces-inc.com </w:t>
            </w:r>
          </w:p>
          <w:p w14:paraId="1A4BA1B6" w14:textId="77777777" w:rsidR="00C019AD" w:rsidRDefault="00C019AD" w:rsidP="00C019AD">
            <w:pPr>
              <w:spacing w:line="240" w:lineRule="auto"/>
              <w:jc w:val="left"/>
              <w:rPr>
                <w:rFonts w:ascii="Times New Roman" w:hAnsi="Times New Roman" w:cs="Times New Roman"/>
                <w:b/>
                <w:sz w:val="24"/>
                <w:szCs w:val="24"/>
              </w:rPr>
            </w:pPr>
          </w:p>
          <w:p w14:paraId="62878F18" w14:textId="4D943FBD"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322059">
              <w:rPr>
                <w:rFonts w:ascii="Times New Roman" w:hAnsi="Times New Roman" w:cs="Times New Roman"/>
                <w:bCs/>
                <w:sz w:val="24"/>
                <w:szCs w:val="28"/>
              </w:rPr>
              <w:t>240</w:t>
            </w:r>
            <w:r>
              <w:rPr>
                <w:rFonts w:ascii="Times New Roman" w:hAnsi="Times New Roman" w:cs="Times New Roman"/>
                <w:bCs/>
                <w:sz w:val="24"/>
                <w:szCs w:val="28"/>
              </w:rPr>
              <w:t>-5</w:t>
            </w:r>
            <w:r w:rsidR="00322059">
              <w:rPr>
                <w:rFonts w:ascii="Times New Roman" w:hAnsi="Times New Roman" w:cs="Times New Roman"/>
                <w:bCs/>
                <w:sz w:val="24"/>
                <w:szCs w:val="28"/>
              </w:rPr>
              <w:t>86</w:t>
            </w:r>
            <w:r>
              <w:rPr>
                <w:rFonts w:ascii="Times New Roman" w:hAnsi="Times New Roman" w:cs="Times New Roman"/>
                <w:bCs/>
                <w:sz w:val="24"/>
                <w:szCs w:val="28"/>
              </w:rPr>
              <w:t>-</w:t>
            </w:r>
            <w:r w:rsidR="00322059">
              <w:rPr>
                <w:rFonts w:ascii="Times New Roman" w:hAnsi="Times New Roman" w:cs="Times New Roman"/>
                <w:bCs/>
                <w:sz w:val="24"/>
                <w:szCs w:val="28"/>
              </w:rPr>
              <w:t>4028</w:t>
            </w:r>
          </w:p>
          <w:p w14:paraId="0589781B"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carmelo.rivera@aces-inc.com </w:t>
            </w:r>
          </w:p>
          <w:p w14:paraId="05D160A7" w14:textId="77777777" w:rsidR="00C019AD" w:rsidRDefault="00C019AD" w:rsidP="00C019AD">
            <w:pPr>
              <w:spacing w:line="240" w:lineRule="auto"/>
              <w:jc w:val="left"/>
              <w:rPr>
                <w:rFonts w:ascii="Times New Roman" w:hAnsi="Times New Roman" w:cs="Times New Roman"/>
                <w:b/>
                <w:sz w:val="24"/>
                <w:szCs w:val="24"/>
              </w:rPr>
            </w:pPr>
          </w:p>
          <w:p w14:paraId="4C75AD06" w14:textId="38398D30"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256A15">
              <w:rPr>
                <w:rFonts w:ascii="Times New Roman" w:hAnsi="Times New Roman" w:cs="Times New Roman"/>
                <w:bCs/>
                <w:sz w:val="24"/>
                <w:szCs w:val="24"/>
              </w:rPr>
              <w:t>202-579-5924</w:t>
            </w:r>
          </w:p>
          <w:p w14:paraId="597BAE86"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Email: jerry.l.ulcek@uscg.mil</w:t>
            </w:r>
          </w:p>
          <w:p w14:paraId="72CF600E" w14:textId="77777777" w:rsidR="00DC2262" w:rsidRDefault="00DC2262" w:rsidP="00C019AD">
            <w:pPr>
              <w:spacing w:line="240" w:lineRule="auto"/>
              <w:jc w:val="left"/>
              <w:rPr>
                <w:rFonts w:ascii="Times New Roman" w:hAnsi="Times New Roman" w:cs="Times New Roman"/>
                <w:b/>
                <w:sz w:val="24"/>
                <w:szCs w:val="24"/>
              </w:rPr>
            </w:pPr>
          </w:p>
          <w:p w14:paraId="18A4DBEB" w14:textId="1C34AD5A" w:rsidR="00C05BC7" w:rsidRDefault="00C05BC7" w:rsidP="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8602AB">
              <w:rPr>
                <w:rFonts w:ascii="Times New Roman" w:hAnsi="Times New Roman" w:cs="Times New Roman"/>
                <w:bCs/>
                <w:sz w:val="24"/>
                <w:szCs w:val="24"/>
              </w:rPr>
              <w:t>703</w:t>
            </w:r>
            <w:r>
              <w:rPr>
                <w:rFonts w:ascii="Times New Roman" w:hAnsi="Times New Roman" w:cs="Times New Roman"/>
                <w:bCs/>
                <w:sz w:val="24"/>
                <w:szCs w:val="24"/>
              </w:rPr>
              <w:t>-</w:t>
            </w:r>
            <w:r w:rsidR="008602AB">
              <w:rPr>
                <w:rFonts w:ascii="Times New Roman" w:hAnsi="Times New Roman" w:cs="Times New Roman"/>
                <w:bCs/>
                <w:sz w:val="24"/>
                <w:szCs w:val="24"/>
              </w:rPr>
              <w:t>966</w:t>
            </w:r>
            <w:r>
              <w:rPr>
                <w:rFonts w:ascii="Times New Roman" w:hAnsi="Times New Roman" w:cs="Times New Roman"/>
                <w:bCs/>
                <w:sz w:val="24"/>
                <w:szCs w:val="24"/>
              </w:rPr>
              <w:t>-</w:t>
            </w:r>
            <w:r w:rsidR="008602AB">
              <w:rPr>
                <w:rFonts w:ascii="Times New Roman" w:hAnsi="Times New Roman" w:cs="Times New Roman"/>
                <w:bCs/>
                <w:sz w:val="24"/>
                <w:szCs w:val="24"/>
              </w:rPr>
              <w:t>2268</w:t>
            </w:r>
          </w:p>
          <w:p w14:paraId="07959054" w14:textId="4A6C70FD" w:rsidR="00C05BC7" w:rsidRDefault="00C05BC7" w:rsidP="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r w:rsidR="00322059">
              <w:rPr>
                <w:rFonts w:ascii="Times New Roman" w:hAnsi="Times New Roman" w:cs="Times New Roman"/>
                <w:bCs/>
                <w:sz w:val="24"/>
                <w:szCs w:val="24"/>
              </w:rPr>
              <w:t>kkeane</w:t>
            </w:r>
            <w:r>
              <w:rPr>
                <w:rFonts w:ascii="Times New Roman" w:hAnsi="Times New Roman" w:cs="Times New Roman"/>
                <w:bCs/>
                <w:sz w:val="24"/>
                <w:szCs w:val="24"/>
              </w:rPr>
              <w:t>@</w:t>
            </w:r>
            <w:r w:rsidR="00322059">
              <w:rPr>
                <w:rFonts w:ascii="Times New Roman" w:hAnsi="Times New Roman" w:cs="Times New Roman"/>
                <w:bCs/>
                <w:sz w:val="24"/>
                <w:szCs w:val="24"/>
              </w:rPr>
              <w:t>duanemorris.com</w:t>
            </w:r>
          </w:p>
          <w:p w14:paraId="05918475" w14:textId="77777777" w:rsidR="00C05BC7" w:rsidRDefault="00C05BC7" w:rsidP="00C019AD">
            <w:pPr>
              <w:spacing w:line="240" w:lineRule="auto"/>
              <w:jc w:val="left"/>
              <w:rPr>
                <w:rFonts w:ascii="Times New Roman" w:hAnsi="Times New Roman" w:cs="Times New Roman"/>
                <w:b/>
                <w:sz w:val="24"/>
                <w:szCs w:val="24"/>
              </w:rPr>
            </w:pPr>
          </w:p>
          <w:p w14:paraId="3A9321AB" w14:textId="772FFA70" w:rsidR="00C05BC7" w:rsidRDefault="00C05BC7" w:rsidP="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AB0229">
              <w:rPr>
                <w:rFonts w:ascii="Times New Roman" w:hAnsi="Times New Roman" w:cs="Times New Roman"/>
                <w:bCs/>
                <w:sz w:val="24"/>
                <w:szCs w:val="24"/>
              </w:rPr>
              <w:t>301</w:t>
            </w:r>
            <w:r>
              <w:rPr>
                <w:rFonts w:ascii="Times New Roman" w:hAnsi="Times New Roman" w:cs="Times New Roman"/>
                <w:bCs/>
                <w:sz w:val="24"/>
                <w:szCs w:val="24"/>
              </w:rPr>
              <w:t>-</w:t>
            </w:r>
            <w:r w:rsidR="00AB0229">
              <w:rPr>
                <w:rFonts w:ascii="Times New Roman" w:hAnsi="Times New Roman" w:cs="Times New Roman"/>
                <w:bCs/>
                <w:sz w:val="24"/>
                <w:szCs w:val="24"/>
              </w:rPr>
              <w:t>335</w:t>
            </w:r>
            <w:r>
              <w:rPr>
                <w:rFonts w:ascii="Times New Roman" w:hAnsi="Times New Roman" w:cs="Times New Roman"/>
                <w:bCs/>
                <w:sz w:val="24"/>
                <w:szCs w:val="24"/>
              </w:rPr>
              <w:t>-</w:t>
            </w:r>
            <w:r w:rsidR="00AB0229">
              <w:rPr>
                <w:rFonts w:ascii="Times New Roman" w:hAnsi="Times New Roman" w:cs="Times New Roman"/>
                <w:bCs/>
                <w:sz w:val="24"/>
                <w:szCs w:val="24"/>
              </w:rPr>
              <w:t>6192</w:t>
            </w:r>
          </w:p>
          <w:p w14:paraId="397F7A8F" w14:textId="59348714" w:rsidR="00C05BC7" w:rsidRDefault="00C05BC7" w:rsidP="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r w:rsidR="00AB0229">
              <w:rPr>
                <w:rFonts w:ascii="Times New Roman" w:hAnsi="Times New Roman" w:cs="Times New Roman"/>
                <w:bCs/>
                <w:sz w:val="24"/>
                <w:szCs w:val="24"/>
              </w:rPr>
              <w:t>dan.jablonski</w:t>
            </w:r>
            <w:r>
              <w:rPr>
                <w:rFonts w:ascii="Times New Roman" w:hAnsi="Times New Roman" w:cs="Times New Roman"/>
                <w:bCs/>
                <w:sz w:val="24"/>
                <w:szCs w:val="24"/>
              </w:rPr>
              <w:t>@</w:t>
            </w:r>
            <w:r w:rsidR="00AB0229">
              <w:rPr>
                <w:rFonts w:ascii="Times New Roman" w:hAnsi="Times New Roman" w:cs="Times New Roman"/>
                <w:bCs/>
                <w:sz w:val="24"/>
                <w:szCs w:val="24"/>
              </w:rPr>
              <w:t>jhuapl</w:t>
            </w:r>
            <w:r>
              <w:rPr>
                <w:rFonts w:ascii="Times New Roman" w:hAnsi="Times New Roman" w:cs="Times New Roman"/>
                <w:bCs/>
                <w:sz w:val="24"/>
                <w:szCs w:val="24"/>
              </w:rPr>
              <w:t>.</w:t>
            </w:r>
            <w:r w:rsidR="00AB0229">
              <w:rPr>
                <w:rFonts w:ascii="Times New Roman" w:hAnsi="Times New Roman" w:cs="Times New Roman"/>
                <w:bCs/>
                <w:sz w:val="24"/>
                <w:szCs w:val="24"/>
              </w:rPr>
              <w:t>edu</w:t>
            </w:r>
          </w:p>
          <w:p w14:paraId="51F46326" w14:textId="77777777" w:rsidR="00C4525B" w:rsidRDefault="00C4525B" w:rsidP="00C4525B">
            <w:pPr>
              <w:spacing w:line="240" w:lineRule="auto"/>
              <w:jc w:val="left"/>
              <w:rPr>
                <w:rFonts w:ascii="Times New Roman" w:hAnsi="Times New Roman" w:cs="Times New Roman"/>
                <w:bCs/>
                <w:sz w:val="24"/>
                <w:szCs w:val="24"/>
              </w:rPr>
            </w:pPr>
          </w:p>
          <w:p w14:paraId="35A366EA" w14:textId="637E8B48" w:rsidR="00C4525B" w:rsidRDefault="00C4525B" w:rsidP="00C4525B">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3315D3">
              <w:rPr>
                <w:rFonts w:ascii="Times New Roman" w:hAnsi="Times New Roman" w:cs="Times New Roman"/>
                <w:bCs/>
                <w:sz w:val="24"/>
                <w:szCs w:val="24"/>
              </w:rPr>
              <w:t>440</w:t>
            </w:r>
            <w:r>
              <w:rPr>
                <w:rFonts w:ascii="Times New Roman" w:hAnsi="Times New Roman" w:cs="Times New Roman"/>
                <w:bCs/>
                <w:sz w:val="24"/>
                <w:szCs w:val="24"/>
              </w:rPr>
              <w:t>-</w:t>
            </w:r>
            <w:r w:rsidR="003315D3">
              <w:rPr>
                <w:rFonts w:ascii="Times New Roman" w:hAnsi="Times New Roman" w:cs="Times New Roman"/>
                <w:bCs/>
                <w:sz w:val="24"/>
                <w:szCs w:val="24"/>
              </w:rPr>
              <w:t>600</w:t>
            </w:r>
            <w:r>
              <w:rPr>
                <w:rFonts w:ascii="Times New Roman" w:hAnsi="Times New Roman" w:cs="Times New Roman"/>
                <w:bCs/>
                <w:sz w:val="24"/>
                <w:szCs w:val="24"/>
              </w:rPr>
              <w:t>-</w:t>
            </w:r>
            <w:r w:rsidR="003315D3">
              <w:rPr>
                <w:rFonts w:ascii="Times New Roman" w:hAnsi="Times New Roman" w:cs="Times New Roman"/>
                <w:bCs/>
                <w:sz w:val="24"/>
                <w:szCs w:val="24"/>
              </w:rPr>
              <w:t>4220</w:t>
            </w:r>
          </w:p>
          <w:p w14:paraId="58AFE66A" w14:textId="100A0F7F" w:rsidR="00C4525B" w:rsidRDefault="00C4525B" w:rsidP="00C4525B">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r w:rsidR="004A013B">
              <w:rPr>
                <w:rFonts w:ascii="Times New Roman" w:hAnsi="Times New Roman" w:cs="Times New Roman"/>
                <w:bCs/>
                <w:sz w:val="24"/>
                <w:szCs w:val="24"/>
              </w:rPr>
              <w:t>brad</w:t>
            </w:r>
            <w:r w:rsidR="003315D3">
              <w:rPr>
                <w:rFonts w:ascii="Times New Roman" w:hAnsi="Times New Roman" w:cs="Times New Roman"/>
                <w:bCs/>
                <w:sz w:val="24"/>
                <w:szCs w:val="24"/>
              </w:rPr>
              <w:t>.kaufman@esimplicity.com</w:t>
            </w:r>
          </w:p>
          <w:p w14:paraId="78A521E9" w14:textId="0FCEA4B6" w:rsidR="00C05BC7" w:rsidRDefault="00C05BC7" w:rsidP="00C019AD">
            <w:pPr>
              <w:spacing w:line="240" w:lineRule="auto"/>
              <w:jc w:val="left"/>
              <w:rPr>
                <w:rFonts w:ascii="Times New Roman" w:hAnsi="Times New Roman" w:cs="Times New Roman"/>
                <w:b/>
                <w:sz w:val="24"/>
                <w:szCs w:val="24"/>
              </w:rPr>
            </w:pPr>
          </w:p>
        </w:tc>
      </w:tr>
      <w:tr w:rsidR="00DC2262" w14:paraId="24312A0D" w14:textId="77777777" w:rsidTr="00DC2262">
        <w:trPr>
          <w:trHeight w:val="818"/>
        </w:trPr>
        <w:tc>
          <w:tcPr>
            <w:tcW w:w="8885" w:type="dxa"/>
            <w:gridSpan w:val="2"/>
            <w:tcBorders>
              <w:top w:val="single" w:sz="4" w:space="0" w:color="auto"/>
              <w:left w:val="single" w:sz="4" w:space="0" w:color="auto"/>
              <w:bottom w:val="single" w:sz="4" w:space="0" w:color="auto"/>
              <w:right w:val="single" w:sz="4" w:space="0" w:color="auto"/>
            </w:tcBorders>
          </w:tcPr>
          <w:p w14:paraId="5A2743A6" w14:textId="17E00208" w:rsidR="00DC2262" w:rsidRPr="002C5E4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Purpose/Objective: </w:t>
            </w:r>
            <w:r w:rsidR="002C5E4D">
              <w:rPr>
                <w:rFonts w:ascii="Times New Roman" w:hAnsi="Times New Roman" w:cs="Times New Roman"/>
                <w:bCs/>
                <w:sz w:val="24"/>
                <w:szCs w:val="24"/>
              </w:rPr>
              <w:t xml:space="preserve">The purpose of this document is to </w:t>
            </w:r>
            <w:r w:rsidR="00130FEA">
              <w:rPr>
                <w:rFonts w:ascii="Times New Roman" w:hAnsi="Times New Roman" w:cs="Times New Roman"/>
                <w:bCs/>
                <w:sz w:val="24"/>
                <w:szCs w:val="24"/>
              </w:rPr>
              <w:t>continue the</w:t>
            </w:r>
            <w:r w:rsidR="002C5E4D">
              <w:rPr>
                <w:rFonts w:ascii="Times New Roman" w:hAnsi="Times New Roman" w:cs="Times New Roman"/>
                <w:bCs/>
                <w:sz w:val="24"/>
                <w:szCs w:val="24"/>
              </w:rPr>
              <w:t xml:space="preserve"> revision to Recommendation ITU-R M.2116-0</w:t>
            </w:r>
            <w:r w:rsidR="00C63675">
              <w:rPr>
                <w:rFonts w:ascii="Times New Roman" w:hAnsi="Times New Roman" w:cs="Times New Roman"/>
                <w:bCs/>
                <w:sz w:val="24"/>
                <w:szCs w:val="24"/>
              </w:rPr>
              <w:t>.</w:t>
            </w:r>
          </w:p>
          <w:p w14:paraId="530C915B" w14:textId="77777777" w:rsidR="00DC2262" w:rsidRDefault="00DC2262">
            <w:pPr>
              <w:spacing w:line="240" w:lineRule="auto"/>
              <w:jc w:val="left"/>
              <w:rPr>
                <w:rFonts w:ascii="Times New Roman" w:hAnsi="Times New Roman" w:cs="Times New Roman"/>
                <w:b/>
                <w:sz w:val="24"/>
                <w:szCs w:val="24"/>
              </w:rPr>
            </w:pPr>
          </w:p>
        </w:tc>
      </w:tr>
      <w:tr w:rsidR="00DC2262" w14:paraId="6AC52CBF" w14:textId="77777777" w:rsidTr="00DC2262">
        <w:trPr>
          <w:trHeight w:val="2015"/>
        </w:trPr>
        <w:tc>
          <w:tcPr>
            <w:tcW w:w="8885" w:type="dxa"/>
            <w:gridSpan w:val="2"/>
            <w:tcBorders>
              <w:top w:val="single" w:sz="4" w:space="0" w:color="auto"/>
              <w:left w:val="single" w:sz="4" w:space="0" w:color="auto"/>
              <w:bottom w:val="single" w:sz="4" w:space="0" w:color="auto"/>
              <w:right w:val="single" w:sz="4" w:space="0" w:color="auto"/>
            </w:tcBorders>
          </w:tcPr>
          <w:p w14:paraId="4154BC36" w14:textId="40DF53A2" w:rsidR="00DC2262" w:rsidRDefault="00DC2262" w:rsidP="00C4525B">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Abstract: </w:t>
            </w:r>
            <w:r w:rsidR="002C5E4D">
              <w:rPr>
                <w:rFonts w:ascii="Times New Roman" w:hAnsi="Times New Roman" w:cs="Times New Roman"/>
                <w:bCs/>
                <w:sz w:val="24"/>
                <w:szCs w:val="24"/>
              </w:rPr>
              <w:t xml:space="preserve">Recommendation ITU-R M.2116-0 contains characteristics for the aeronautical mobile service systems operating within the 4400-4990 MHz frequency range. </w:t>
            </w:r>
            <w:r w:rsidR="00141803">
              <w:rPr>
                <w:rFonts w:ascii="Times New Roman" w:hAnsi="Times New Roman" w:cs="Times New Roman"/>
                <w:bCs/>
                <w:sz w:val="24"/>
                <w:szCs w:val="24"/>
              </w:rPr>
              <w:t xml:space="preserve">This contribution </w:t>
            </w:r>
            <w:r w:rsidR="00130FEA">
              <w:rPr>
                <w:rFonts w:ascii="Times New Roman" w:hAnsi="Times New Roman" w:cs="Times New Roman"/>
                <w:bCs/>
                <w:sz w:val="24"/>
                <w:szCs w:val="24"/>
              </w:rPr>
              <w:t>seeks to address comments and editor’s notes provided at the previous meeting</w:t>
            </w:r>
            <w:r w:rsidR="00141803">
              <w:rPr>
                <w:rFonts w:ascii="Times New Roman" w:hAnsi="Times New Roman" w:cs="Times New Roman"/>
                <w:bCs/>
                <w:sz w:val="24"/>
                <w:szCs w:val="24"/>
              </w:rPr>
              <w:t>.</w:t>
            </w:r>
            <w:r w:rsidR="002C269F">
              <w:rPr>
                <w:rFonts w:ascii="Times New Roman" w:hAnsi="Times New Roman" w:cs="Times New Roman"/>
                <w:bCs/>
                <w:sz w:val="24"/>
                <w:szCs w:val="24"/>
              </w:rPr>
              <w:t xml:space="preserve"> This contribution will also propose to upgrade the status to draft revision and send to Study Group 5. </w:t>
            </w:r>
          </w:p>
        </w:tc>
      </w:tr>
      <w:tr w:rsidR="00DC2262" w14:paraId="4802D98A" w14:textId="77777777" w:rsidTr="00DC2262">
        <w:tc>
          <w:tcPr>
            <w:tcW w:w="8885" w:type="dxa"/>
            <w:gridSpan w:val="2"/>
            <w:tcBorders>
              <w:top w:val="single" w:sz="4" w:space="0" w:color="auto"/>
              <w:left w:val="single" w:sz="4" w:space="0" w:color="auto"/>
              <w:bottom w:val="single" w:sz="4" w:space="0" w:color="auto"/>
              <w:right w:val="single" w:sz="4" w:space="0" w:color="auto"/>
            </w:tcBorders>
          </w:tcPr>
          <w:p w14:paraId="29528004" w14:textId="75AD9A8E" w:rsidR="00DC2262" w:rsidRPr="00C019A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Fact Sheet Preparer: </w:t>
            </w:r>
            <w:r w:rsidR="00C019AD">
              <w:rPr>
                <w:rFonts w:ascii="Times New Roman" w:hAnsi="Times New Roman" w:cs="Times New Roman"/>
                <w:bCs/>
                <w:sz w:val="24"/>
                <w:szCs w:val="24"/>
              </w:rPr>
              <w:t>Taylor King</w:t>
            </w:r>
          </w:p>
          <w:p w14:paraId="5D05F131" w14:textId="77777777" w:rsidR="00DC2262" w:rsidRDefault="00DC2262">
            <w:pPr>
              <w:spacing w:line="240" w:lineRule="auto"/>
              <w:jc w:val="left"/>
              <w:rPr>
                <w:rFonts w:ascii="Times New Roman" w:hAnsi="Times New Roman" w:cs="Times New Roman"/>
                <w:b/>
                <w:sz w:val="24"/>
                <w:szCs w:val="24"/>
              </w:rPr>
            </w:pPr>
          </w:p>
        </w:tc>
      </w:tr>
    </w:tbl>
    <w:p w14:paraId="336DEC57" w14:textId="2113D14F" w:rsidR="00250417" w:rsidRDefault="00250417" w:rsidP="00141803">
      <w:pPr>
        <w:jc w:val="both"/>
      </w:pP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250417" w:rsidRPr="00250417" w14:paraId="6F432F3C" w14:textId="77777777" w:rsidTr="00250417">
        <w:trPr>
          <w:cantSplit/>
        </w:trPr>
        <w:tc>
          <w:tcPr>
            <w:tcW w:w="6487" w:type="dxa"/>
            <w:vAlign w:val="center"/>
            <w:hideMark/>
          </w:tcPr>
          <w:p w14:paraId="445C9D12" w14:textId="77777777" w:rsidR="00250417" w:rsidRPr="00250417" w:rsidRDefault="00250417" w:rsidP="00250417">
            <w:pPr>
              <w:shd w:val="solid" w:color="FFFFFF" w:fill="FFFFFF"/>
              <w:tabs>
                <w:tab w:val="left" w:pos="1134"/>
                <w:tab w:val="left" w:pos="1871"/>
                <w:tab w:val="left" w:pos="2268"/>
              </w:tabs>
              <w:overflowPunct w:val="0"/>
              <w:autoSpaceDE w:val="0"/>
              <w:autoSpaceDN w:val="0"/>
              <w:adjustRightInd w:val="0"/>
              <w:spacing w:line="240" w:lineRule="auto"/>
              <w:jc w:val="left"/>
              <w:rPr>
                <w:rFonts w:ascii="Verdana" w:eastAsia="Times New Roman" w:hAnsi="Verdana" w:cs="Times New Roman Bold"/>
                <w:b/>
                <w:bCs/>
                <w:sz w:val="26"/>
                <w:szCs w:val="26"/>
                <w:lang w:val="en-GB" w:eastAsia="zh-CN"/>
              </w:rPr>
            </w:pPr>
            <w:r w:rsidRPr="00250417">
              <w:rPr>
                <w:rFonts w:ascii="Verdana" w:eastAsia="Times New Roman" w:hAnsi="Verdana" w:cs="Times New Roman Bold"/>
                <w:b/>
                <w:bCs/>
                <w:sz w:val="26"/>
                <w:szCs w:val="26"/>
                <w:lang w:val="en-GB" w:eastAsia="zh-CN"/>
              </w:rPr>
              <w:lastRenderedPageBreak/>
              <w:t>Radiocommunication Study Groups</w:t>
            </w:r>
          </w:p>
        </w:tc>
        <w:tc>
          <w:tcPr>
            <w:tcW w:w="3402" w:type="dxa"/>
            <w:hideMark/>
          </w:tcPr>
          <w:p w14:paraId="30029CB9" w14:textId="77777777" w:rsidR="00250417" w:rsidRPr="00250417" w:rsidRDefault="00250417" w:rsidP="00250417">
            <w:pPr>
              <w:shd w:val="solid" w:color="FFFFFF" w:fill="FFFFFF"/>
              <w:tabs>
                <w:tab w:val="left" w:pos="1134"/>
                <w:tab w:val="left" w:pos="1871"/>
                <w:tab w:val="left" w:pos="2268"/>
              </w:tabs>
              <w:overflowPunct w:val="0"/>
              <w:autoSpaceDE w:val="0"/>
              <w:autoSpaceDN w:val="0"/>
              <w:adjustRightInd w:val="0"/>
              <w:spacing w:line="240" w:lineRule="atLeast"/>
              <w:jc w:val="left"/>
              <w:rPr>
                <w:rFonts w:ascii="Times New Roman" w:eastAsia="Times New Roman" w:hAnsi="Times New Roman" w:cs="Times New Roman"/>
                <w:sz w:val="24"/>
                <w:szCs w:val="20"/>
                <w:lang w:val="en-GB" w:eastAsia="zh-CN"/>
              </w:rPr>
            </w:pPr>
            <w:bookmarkStart w:id="2" w:name="ditulogo"/>
            <w:bookmarkEnd w:id="2"/>
            <w:r w:rsidRPr="00250417">
              <w:rPr>
                <w:rFonts w:ascii="Times New Roman" w:eastAsia="Times New Roman" w:hAnsi="Times New Roman" w:cs="Times New Roman"/>
                <w:noProof/>
                <w:sz w:val="24"/>
                <w:szCs w:val="20"/>
                <w:lang w:val="en-GB" w:eastAsia="en-GB"/>
              </w:rPr>
              <w:drawing>
                <wp:inline distT="0" distB="0" distL="0" distR="0" wp14:anchorId="2D57EAAE" wp14:editId="20D2D79A">
                  <wp:extent cx="762000" cy="762000"/>
                  <wp:effectExtent l="0" t="0" r="0" b="0"/>
                  <wp:docPr id="2"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Logo&#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250417" w:rsidRPr="00250417" w14:paraId="5ABF9BFF" w14:textId="77777777" w:rsidTr="00250417">
        <w:trPr>
          <w:cantSplit/>
        </w:trPr>
        <w:tc>
          <w:tcPr>
            <w:tcW w:w="6487" w:type="dxa"/>
            <w:tcBorders>
              <w:top w:val="nil"/>
              <w:left w:val="nil"/>
              <w:bottom w:val="single" w:sz="12" w:space="0" w:color="auto"/>
              <w:right w:val="nil"/>
            </w:tcBorders>
          </w:tcPr>
          <w:p w14:paraId="7F77FC51" w14:textId="77777777" w:rsidR="00250417" w:rsidRPr="00250417" w:rsidRDefault="00250417" w:rsidP="00250417">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
                <w:lang w:val="en-GB" w:eastAsia="zh-CN"/>
              </w:rPr>
            </w:pPr>
          </w:p>
        </w:tc>
        <w:tc>
          <w:tcPr>
            <w:tcW w:w="3402" w:type="dxa"/>
            <w:tcBorders>
              <w:top w:val="nil"/>
              <w:left w:val="nil"/>
              <w:bottom w:val="single" w:sz="12" w:space="0" w:color="auto"/>
              <w:right w:val="nil"/>
            </w:tcBorders>
          </w:tcPr>
          <w:p w14:paraId="3917A271" w14:textId="77777777" w:rsidR="00250417" w:rsidRPr="00250417" w:rsidRDefault="00250417" w:rsidP="00250417">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lang w:eastAsia="zh-CN"/>
              </w:rPr>
            </w:pPr>
          </w:p>
        </w:tc>
      </w:tr>
      <w:tr w:rsidR="00250417" w:rsidRPr="00250417" w14:paraId="15ACB767" w14:textId="77777777" w:rsidTr="00250417">
        <w:trPr>
          <w:cantSplit/>
        </w:trPr>
        <w:tc>
          <w:tcPr>
            <w:tcW w:w="6487" w:type="dxa"/>
            <w:tcBorders>
              <w:top w:val="single" w:sz="12" w:space="0" w:color="auto"/>
              <w:left w:val="nil"/>
              <w:bottom w:val="nil"/>
              <w:right w:val="nil"/>
            </w:tcBorders>
          </w:tcPr>
          <w:p w14:paraId="03D06267" w14:textId="77777777" w:rsidR="00250417" w:rsidRPr="00250417" w:rsidRDefault="00250417" w:rsidP="00250417">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Cs/>
                <w:lang w:val="en-GB" w:eastAsia="zh-CN"/>
              </w:rPr>
            </w:pPr>
          </w:p>
        </w:tc>
        <w:tc>
          <w:tcPr>
            <w:tcW w:w="3402" w:type="dxa"/>
            <w:tcBorders>
              <w:top w:val="single" w:sz="12" w:space="0" w:color="auto"/>
              <w:left w:val="nil"/>
              <w:bottom w:val="nil"/>
              <w:right w:val="nil"/>
            </w:tcBorders>
          </w:tcPr>
          <w:p w14:paraId="6C5BB7F2" w14:textId="77777777" w:rsidR="00250417" w:rsidRPr="00250417" w:rsidRDefault="00250417" w:rsidP="00250417">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sz w:val="24"/>
                <w:szCs w:val="20"/>
                <w:lang w:eastAsia="zh-CN"/>
              </w:rPr>
            </w:pPr>
          </w:p>
        </w:tc>
      </w:tr>
      <w:tr w:rsidR="00250417" w:rsidRPr="00250417" w14:paraId="6B4AC12E" w14:textId="77777777" w:rsidTr="00250417">
        <w:trPr>
          <w:cantSplit/>
        </w:trPr>
        <w:tc>
          <w:tcPr>
            <w:tcW w:w="6487" w:type="dxa"/>
            <w:vMerge w:val="restart"/>
            <w:hideMark/>
          </w:tcPr>
          <w:p w14:paraId="1E04A0E5" w14:textId="0CEDA49A" w:rsidR="00250417" w:rsidRPr="00250417" w:rsidRDefault="00250417" w:rsidP="00250417">
            <w:pPr>
              <w:shd w:val="solid" w:color="FFFFFF" w:fill="FFFFFF"/>
              <w:tabs>
                <w:tab w:val="left" w:pos="720"/>
                <w:tab w:val="left" w:pos="1134"/>
                <w:tab w:val="left" w:pos="1871"/>
                <w:tab w:val="left" w:pos="2268"/>
              </w:tabs>
              <w:overflowPunct w:val="0"/>
              <w:autoSpaceDE w:val="0"/>
              <w:autoSpaceDN w:val="0"/>
              <w:adjustRightInd w:val="0"/>
              <w:spacing w:before="120" w:after="240" w:line="240" w:lineRule="auto"/>
              <w:ind w:left="1134" w:hanging="1134"/>
              <w:jc w:val="left"/>
              <w:rPr>
                <w:rFonts w:ascii="Verdana" w:eastAsia="Times New Roman" w:hAnsi="Verdana" w:cs="Times New Roman"/>
                <w:sz w:val="20"/>
                <w:szCs w:val="20"/>
                <w:lang w:val="fr-FR" w:eastAsia="zh-CN"/>
              </w:rPr>
            </w:pPr>
            <w:bookmarkStart w:id="3" w:name="recibido"/>
            <w:bookmarkStart w:id="4" w:name="dnum" w:colFirst="1" w:colLast="1"/>
            <w:bookmarkEnd w:id="3"/>
            <w:proofErr w:type="gramStart"/>
            <w:r w:rsidRPr="00250417">
              <w:rPr>
                <w:rFonts w:ascii="Verdana" w:eastAsia="Times New Roman" w:hAnsi="Verdana" w:cs="Times New Roman"/>
                <w:sz w:val="20"/>
                <w:szCs w:val="20"/>
                <w:lang w:val="fr-FR" w:eastAsia="zh-CN"/>
              </w:rPr>
              <w:t>Received:</w:t>
            </w:r>
            <w:proofErr w:type="gramEnd"/>
            <w:r w:rsidRPr="00250417">
              <w:rPr>
                <w:rFonts w:ascii="Verdana" w:eastAsia="Times New Roman" w:hAnsi="Verdana" w:cs="Times New Roman"/>
                <w:sz w:val="20"/>
                <w:szCs w:val="20"/>
                <w:lang w:val="fr-FR" w:eastAsia="zh-CN"/>
              </w:rPr>
              <w:t xml:space="preserve"> </w:t>
            </w:r>
            <w:r w:rsidRPr="00250417">
              <w:rPr>
                <w:rFonts w:ascii="Verdana" w:eastAsia="Times New Roman" w:hAnsi="Verdana" w:cs="Times New Roman"/>
                <w:sz w:val="20"/>
                <w:szCs w:val="20"/>
                <w:lang w:val="fr-FR" w:eastAsia="zh-CN"/>
              </w:rPr>
              <w:tab/>
            </w:r>
          </w:p>
          <w:p w14:paraId="329D26B1" w14:textId="59C422AB" w:rsidR="00250417" w:rsidRPr="00250417" w:rsidRDefault="00250417" w:rsidP="00250417">
            <w:pPr>
              <w:shd w:val="solid" w:color="FFFFFF" w:fill="FFFFFF"/>
              <w:tabs>
                <w:tab w:val="left" w:pos="720"/>
                <w:tab w:val="left" w:pos="1134"/>
                <w:tab w:val="left" w:pos="1871"/>
                <w:tab w:val="left" w:pos="2268"/>
              </w:tabs>
              <w:overflowPunct w:val="0"/>
              <w:autoSpaceDE w:val="0"/>
              <w:autoSpaceDN w:val="0"/>
              <w:adjustRightInd w:val="0"/>
              <w:spacing w:after="240" w:line="240" w:lineRule="auto"/>
              <w:ind w:left="1134" w:hanging="1134"/>
              <w:jc w:val="left"/>
              <w:rPr>
                <w:rFonts w:ascii="Verdana" w:eastAsia="Times New Roman" w:hAnsi="Verdana" w:cs="Times New Roman"/>
                <w:sz w:val="20"/>
                <w:szCs w:val="20"/>
                <w:lang w:val="en-GB" w:eastAsia="zh-CN"/>
              </w:rPr>
            </w:pPr>
            <w:r w:rsidRPr="00250417">
              <w:rPr>
                <w:rFonts w:ascii="Verdana" w:eastAsia="Times New Roman" w:hAnsi="Verdana" w:cs="Times New Roman"/>
                <w:sz w:val="20"/>
                <w:szCs w:val="20"/>
                <w:lang w:val="en-GB" w:eastAsia="zh-CN"/>
              </w:rPr>
              <w:t>Source:</w:t>
            </w:r>
            <w:r w:rsidRPr="00250417">
              <w:rPr>
                <w:rFonts w:ascii="Verdana" w:eastAsia="Times New Roman" w:hAnsi="Verdana" w:cs="Times New Roman"/>
                <w:sz w:val="20"/>
                <w:szCs w:val="20"/>
                <w:lang w:val="en-GB" w:eastAsia="zh-CN"/>
              </w:rPr>
              <w:tab/>
            </w:r>
            <w:r>
              <w:rPr>
                <w:rFonts w:ascii="Verdana" w:eastAsia="Times New Roman" w:hAnsi="Verdana" w:cs="Times New Roman"/>
                <w:sz w:val="20"/>
                <w:szCs w:val="20"/>
                <w:lang w:val="en-GB" w:eastAsia="zh-CN"/>
              </w:rPr>
              <w:t>Document 5B/731 Annex 7</w:t>
            </w:r>
          </w:p>
        </w:tc>
        <w:tc>
          <w:tcPr>
            <w:tcW w:w="3402" w:type="dxa"/>
            <w:hideMark/>
          </w:tcPr>
          <w:p w14:paraId="51E2224D" w14:textId="575B647D" w:rsidR="00250417" w:rsidRPr="00250417" w:rsidRDefault="00250417" w:rsidP="00250417">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sidRPr="00250417">
              <w:rPr>
                <w:rFonts w:ascii="Verdana" w:eastAsia="Times New Roman" w:hAnsi="Verdana" w:cs="Times New Roman"/>
                <w:b/>
                <w:sz w:val="20"/>
                <w:szCs w:val="20"/>
                <w:lang w:val="en-GB" w:eastAsia="zh-CN"/>
              </w:rPr>
              <w:t>Document 5B/</w:t>
            </w:r>
            <w:r>
              <w:rPr>
                <w:rFonts w:ascii="Verdana" w:eastAsia="Times New Roman" w:hAnsi="Verdana" w:cs="Times New Roman"/>
                <w:b/>
                <w:sz w:val="20"/>
                <w:szCs w:val="20"/>
                <w:lang w:val="en-GB" w:eastAsia="zh-CN"/>
              </w:rPr>
              <w:t>XX</w:t>
            </w:r>
            <w:r w:rsidRPr="00250417">
              <w:rPr>
                <w:rFonts w:ascii="Verdana" w:eastAsia="Times New Roman" w:hAnsi="Verdana" w:cs="Times New Roman"/>
                <w:b/>
                <w:sz w:val="20"/>
                <w:szCs w:val="20"/>
                <w:lang w:val="en-GB" w:eastAsia="zh-CN"/>
              </w:rPr>
              <w:t>-E</w:t>
            </w:r>
          </w:p>
        </w:tc>
      </w:tr>
      <w:tr w:rsidR="00250417" w:rsidRPr="00250417" w14:paraId="19CA69A9" w14:textId="77777777" w:rsidTr="00250417">
        <w:trPr>
          <w:cantSplit/>
        </w:trPr>
        <w:tc>
          <w:tcPr>
            <w:tcW w:w="9889" w:type="dxa"/>
            <w:vMerge/>
            <w:vAlign w:val="center"/>
            <w:hideMark/>
          </w:tcPr>
          <w:p w14:paraId="2DE2006B" w14:textId="77777777" w:rsidR="00250417" w:rsidRPr="00250417" w:rsidRDefault="00250417" w:rsidP="00250417">
            <w:pPr>
              <w:spacing w:line="240" w:lineRule="auto"/>
              <w:jc w:val="left"/>
              <w:rPr>
                <w:rFonts w:ascii="Verdana" w:eastAsia="Times New Roman" w:hAnsi="Verdana" w:cs="Times New Roman"/>
                <w:sz w:val="20"/>
                <w:szCs w:val="20"/>
                <w:lang w:val="en-GB" w:eastAsia="zh-CN"/>
              </w:rPr>
            </w:pPr>
            <w:bookmarkStart w:id="5" w:name="ddate" w:colFirst="1" w:colLast="1"/>
            <w:bookmarkEnd w:id="4"/>
          </w:p>
        </w:tc>
        <w:tc>
          <w:tcPr>
            <w:tcW w:w="3402" w:type="dxa"/>
            <w:hideMark/>
          </w:tcPr>
          <w:p w14:paraId="5236C257" w14:textId="2301DEEA" w:rsidR="00250417" w:rsidRPr="00250417" w:rsidRDefault="00250417" w:rsidP="00250417">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Pr>
                <w:rFonts w:ascii="Verdana" w:eastAsia="Times New Roman" w:hAnsi="Verdana" w:cs="Times New Roman"/>
                <w:b/>
                <w:sz w:val="20"/>
                <w:szCs w:val="20"/>
                <w:lang w:val="en-GB" w:eastAsia="zh-CN"/>
              </w:rPr>
              <w:t>XX</w:t>
            </w:r>
            <w:r w:rsidRPr="00250417">
              <w:rPr>
                <w:rFonts w:ascii="Verdana" w:eastAsia="Times New Roman" w:hAnsi="Verdana" w:cs="Times New Roman"/>
                <w:b/>
                <w:sz w:val="20"/>
                <w:szCs w:val="20"/>
                <w:lang w:val="en-GB" w:eastAsia="zh-CN"/>
              </w:rPr>
              <w:t xml:space="preserve"> </w:t>
            </w:r>
            <w:r>
              <w:rPr>
                <w:rFonts w:ascii="Verdana" w:eastAsia="Times New Roman" w:hAnsi="Verdana" w:cs="Times New Roman"/>
                <w:b/>
                <w:sz w:val="20"/>
                <w:szCs w:val="20"/>
                <w:lang w:val="en-GB" w:eastAsia="zh-CN"/>
              </w:rPr>
              <w:t>July</w:t>
            </w:r>
            <w:r w:rsidRPr="00250417">
              <w:rPr>
                <w:rFonts w:ascii="Verdana" w:eastAsia="Times New Roman" w:hAnsi="Verdana" w:cs="Times New Roman"/>
                <w:b/>
                <w:sz w:val="20"/>
                <w:szCs w:val="20"/>
                <w:lang w:val="en-GB" w:eastAsia="zh-CN"/>
              </w:rPr>
              <w:t xml:space="preserve"> 202</w:t>
            </w:r>
            <w:r>
              <w:rPr>
                <w:rFonts w:ascii="Verdana" w:eastAsia="Times New Roman" w:hAnsi="Verdana" w:cs="Times New Roman"/>
                <w:b/>
                <w:sz w:val="20"/>
                <w:szCs w:val="20"/>
                <w:lang w:val="en-GB" w:eastAsia="zh-CN"/>
              </w:rPr>
              <w:t>3</w:t>
            </w:r>
          </w:p>
        </w:tc>
      </w:tr>
      <w:tr w:rsidR="00250417" w:rsidRPr="00250417" w14:paraId="66AF2FE0" w14:textId="77777777" w:rsidTr="00250417">
        <w:trPr>
          <w:cantSplit/>
        </w:trPr>
        <w:tc>
          <w:tcPr>
            <w:tcW w:w="9889" w:type="dxa"/>
            <w:vMerge/>
            <w:vAlign w:val="center"/>
            <w:hideMark/>
          </w:tcPr>
          <w:p w14:paraId="05443B02" w14:textId="77777777" w:rsidR="00250417" w:rsidRPr="00250417" w:rsidRDefault="00250417" w:rsidP="00250417">
            <w:pPr>
              <w:spacing w:line="240" w:lineRule="auto"/>
              <w:jc w:val="left"/>
              <w:rPr>
                <w:rFonts w:ascii="Verdana" w:eastAsia="Times New Roman" w:hAnsi="Verdana" w:cs="Times New Roman"/>
                <w:sz w:val="20"/>
                <w:szCs w:val="20"/>
                <w:lang w:val="en-GB" w:eastAsia="zh-CN"/>
              </w:rPr>
            </w:pPr>
            <w:bookmarkStart w:id="6" w:name="dorlang" w:colFirst="1" w:colLast="1"/>
            <w:bookmarkEnd w:id="5"/>
          </w:p>
        </w:tc>
        <w:tc>
          <w:tcPr>
            <w:tcW w:w="3402" w:type="dxa"/>
            <w:hideMark/>
          </w:tcPr>
          <w:p w14:paraId="25988190" w14:textId="77777777" w:rsidR="00250417" w:rsidRPr="00250417" w:rsidRDefault="00250417" w:rsidP="00250417">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SimSun" w:hAnsi="Verdana" w:cs="Times New Roman"/>
                <w:sz w:val="20"/>
                <w:szCs w:val="20"/>
                <w:lang w:val="en-GB" w:eastAsia="zh-CN"/>
              </w:rPr>
            </w:pPr>
            <w:r w:rsidRPr="00250417">
              <w:rPr>
                <w:rFonts w:ascii="Verdana" w:eastAsia="SimSun" w:hAnsi="Verdana" w:cs="Times New Roman"/>
                <w:b/>
                <w:sz w:val="20"/>
                <w:szCs w:val="20"/>
                <w:lang w:val="en-GB" w:eastAsia="zh-CN"/>
              </w:rPr>
              <w:t>English only</w:t>
            </w:r>
          </w:p>
        </w:tc>
      </w:tr>
      <w:tr w:rsidR="00250417" w:rsidRPr="00250417" w14:paraId="68ECC94B" w14:textId="77777777" w:rsidTr="00250417">
        <w:trPr>
          <w:cantSplit/>
        </w:trPr>
        <w:tc>
          <w:tcPr>
            <w:tcW w:w="9889" w:type="dxa"/>
            <w:gridSpan w:val="2"/>
            <w:hideMark/>
          </w:tcPr>
          <w:p w14:paraId="69CC97EA" w14:textId="77777777" w:rsidR="00250417" w:rsidRPr="00250417" w:rsidRDefault="00250417" w:rsidP="00250417">
            <w:pPr>
              <w:tabs>
                <w:tab w:val="left" w:pos="1134"/>
                <w:tab w:val="left" w:pos="1871"/>
                <w:tab w:val="left" w:pos="2268"/>
              </w:tabs>
              <w:overflowPunct w:val="0"/>
              <w:autoSpaceDE w:val="0"/>
              <w:autoSpaceDN w:val="0"/>
              <w:adjustRightInd w:val="0"/>
              <w:spacing w:before="840" w:line="240" w:lineRule="auto"/>
              <w:rPr>
                <w:rFonts w:ascii="Times New Roman" w:eastAsia="Times New Roman" w:hAnsi="Times New Roman" w:cs="Times New Roman"/>
                <w:b/>
                <w:sz w:val="28"/>
                <w:szCs w:val="20"/>
                <w:lang w:val="en-GB" w:eastAsia="zh-CN"/>
              </w:rPr>
            </w:pPr>
            <w:bookmarkStart w:id="7" w:name="dsource"/>
            <w:bookmarkEnd w:id="6"/>
            <w:r w:rsidRPr="00250417">
              <w:rPr>
                <w:rFonts w:ascii="Times New Roman" w:eastAsia="Times New Roman" w:hAnsi="Times New Roman" w:cs="Times New Roman"/>
                <w:b/>
                <w:bCs/>
                <w:sz w:val="28"/>
                <w:szCs w:val="20"/>
                <w:lang w:val="en-GB" w:eastAsia="zh-CN"/>
              </w:rPr>
              <w:t xml:space="preserve">United States of America </w:t>
            </w:r>
          </w:p>
        </w:tc>
        <w:bookmarkEnd w:id="7"/>
      </w:tr>
      <w:tr w:rsidR="00250417" w:rsidRPr="00250417" w14:paraId="305B2039" w14:textId="77777777" w:rsidTr="00250417">
        <w:trPr>
          <w:cantSplit/>
        </w:trPr>
        <w:tc>
          <w:tcPr>
            <w:tcW w:w="9889" w:type="dxa"/>
            <w:gridSpan w:val="2"/>
            <w:hideMark/>
          </w:tcPr>
          <w:p w14:paraId="5EF3218E" w14:textId="14AE15B0" w:rsidR="00250417" w:rsidRPr="00250417" w:rsidRDefault="00250417" w:rsidP="00250417">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Calibri" w:hAnsi="Times New Roman" w:cs="Times New Roman"/>
                <w:caps/>
                <w:sz w:val="28"/>
                <w:szCs w:val="24"/>
                <w:lang w:val="en-GB" w:eastAsia="zh-CN"/>
              </w:rPr>
            </w:pPr>
            <w:bookmarkStart w:id="8" w:name="drec"/>
            <w:r w:rsidRPr="00250417">
              <w:rPr>
                <w:rFonts w:ascii="Times New Roman" w:eastAsia="Calibri" w:hAnsi="Times New Roman" w:cs="Times New Roman"/>
                <w:caps/>
                <w:sz w:val="28"/>
                <w:szCs w:val="24"/>
                <w:lang w:val="en-GB" w:eastAsia="zh-CN"/>
              </w:rPr>
              <w:t>DRAFT REVISION TO RECOMMENDATION ITU-R M.2116-0</w:t>
            </w:r>
          </w:p>
        </w:tc>
        <w:bookmarkEnd w:id="8"/>
      </w:tr>
      <w:tr w:rsidR="00250417" w:rsidRPr="00250417" w14:paraId="3DC2D6D5" w14:textId="77777777" w:rsidTr="00250417">
        <w:trPr>
          <w:cantSplit/>
        </w:trPr>
        <w:tc>
          <w:tcPr>
            <w:tcW w:w="9889" w:type="dxa"/>
            <w:gridSpan w:val="2"/>
            <w:hideMark/>
          </w:tcPr>
          <w:p w14:paraId="32F00A2B" w14:textId="77777777" w:rsidR="00250417" w:rsidRPr="00250417" w:rsidRDefault="00250417" w:rsidP="00250417">
            <w:pPr>
              <w:tabs>
                <w:tab w:val="left" w:pos="1134"/>
                <w:tab w:val="left" w:pos="1871"/>
                <w:tab w:val="left" w:pos="2268"/>
              </w:tabs>
              <w:spacing w:before="240" w:line="240" w:lineRule="auto"/>
              <w:rPr>
                <w:rFonts w:ascii="Times New Roman" w:eastAsia="Times New Roman" w:hAnsi="Times New Roman" w:cs="Times New Roman"/>
                <w:b/>
                <w:sz w:val="28"/>
                <w:szCs w:val="20"/>
                <w:lang w:val="en-GB" w:eastAsia="zh-CN"/>
              </w:rPr>
            </w:pPr>
            <w:bookmarkStart w:id="9" w:name="dtitle1"/>
            <w:r w:rsidRPr="00250417">
              <w:rPr>
                <w:rFonts w:ascii="Times New Roman" w:eastAsia="Times New Roman" w:hAnsi="Times New Roman" w:cs="Times New Roman"/>
                <w:b/>
                <w:sz w:val="28"/>
                <w:szCs w:val="20"/>
                <w:lang w:val="en-GB" w:eastAsia="zh-CN"/>
              </w:rPr>
              <w:t>Technical characteristics and protection criteria for the aeronautical mobile service systems operating within the 4 400-4 990 MHz frequency range</w:t>
            </w:r>
          </w:p>
        </w:tc>
      </w:tr>
    </w:tbl>
    <w:p w14:paraId="76B88098"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FangSong_GB2312" w:hAnsi="Times New Roman" w:cs="Times New Roman"/>
          <w:b/>
          <w:sz w:val="28"/>
          <w:szCs w:val="20"/>
          <w:lang w:val="en-GB" w:eastAsia="zh-CN"/>
        </w:rPr>
      </w:pPr>
      <w:bookmarkStart w:id="10" w:name="dbreak"/>
      <w:bookmarkEnd w:id="9"/>
      <w:bookmarkEnd w:id="10"/>
      <w:r w:rsidRPr="00250417">
        <w:rPr>
          <w:rFonts w:ascii="Times New Roman" w:eastAsia="FangSong_GB2312" w:hAnsi="Times New Roman" w:cs="Times New Roman"/>
          <w:b/>
          <w:sz w:val="28"/>
          <w:szCs w:val="20"/>
          <w:lang w:val="en-GB" w:eastAsia="zh-CN"/>
        </w:rPr>
        <w:t>1</w:t>
      </w:r>
      <w:r w:rsidRPr="00250417">
        <w:rPr>
          <w:rFonts w:ascii="Times New Roman" w:eastAsia="FangSong_GB2312" w:hAnsi="Times New Roman" w:cs="Times New Roman"/>
          <w:b/>
          <w:sz w:val="28"/>
          <w:szCs w:val="20"/>
          <w:lang w:val="en-GB" w:eastAsia="zh-CN"/>
        </w:rPr>
        <w:tab/>
        <w:t>Introduction</w:t>
      </w:r>
    </w:p>
    <w:p w14:paraId="1F2A318B" w14:textId="77777777" w:rsidR="00250417" w:rsidRPr="00250417" w:rsidRDefault="00250417" w:rsidP="00250417">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left"/>
        <w:rPr>
          <w:rFonts w:ascii="Times New Roman" w:eastAsia="Times New Roman" w:hAnsi="Times New Roman" w:cs="Times New Roman"/>
          <w:iCs/>
          <w:sz w:val="24"/>
          <w:szCs w:val="20"/>
          <w:lang w:val="en-GB" w:eastAsia="zh-CN"/>
        </w:rPr>
      </w:pPr>
      <w:r w:rsidRPr="00250417">
        <w:rPr>
          <w:rFonts w:ascii="Times New Roman" w:eastAsia="Times New Roman" w:hAnsi="Times New Roman" w:cs="Times New Roman"/>
          <w:sz w:val="24"/>
          <w:szCs w:val="20"/>
          <w:lang w:val="en-GB" w:eastAsia="zh-CN"/>
        </w:rPr>
        <w:t>At the previous meeting of Working Party 5B the meeting discussed several input contributions and made progress on</w:t>
      </w:r>
      <w:r w:rsidRPr="00250417">
        <w:rPr>
          <w:rFonts w:ascii="Times New Roman" w:eastAsia="Times New Roman" w:hAnsi="Times New Roman" w:cs="Times New Roman"/>
          <w:iCs/>
          <w:sz w:val="24"/>
          <w:szCs w:val="20"/>
          <w:lang w:val="en-GB" w:eastAsia="zh-CN"/>
        </w:rPr>
        <w:t xml:space="preserve"> a revision to </w:t>
      </w:r>
      <w:hyperlink r:id="rId9" w:history="1">
        <w:r w:rsidRPr="00250417">
          <w:rPr>
            <w:rFonts w:ascii="Times New Roman" w:eastAsia="Times New Roman" w:hAnsi="Times New Roman" w:cs="Times New Roman"/>
            <w:iCs/>
            <w:color w:val="0000FF"/>
            <w:sz w:val="24"/>
            <w:szCs w:val="20"/>
            <w:u w:val="single"/>
            <w:lang w:val="en-GB" w:eastAsia="zh-CN"/>
          </w:rPr>
          <w:t>Recommendation ITU-R M.2116</w:t>
        </w:r>
      </w:hyperlink>
      <w:r w:rsidRPr="00250417">
        <w:rPr>
          <w:rFonts w:ascii="Times New Roman" w:eastAsia="Times New Roman" w:hAnsi="Times New Roman" w:cs="Times New Roman"/>
          <w:iCs/>
          <w:sz w:val="24"/>
          <w:szCs w:val="20"/>
          <w:lang w:val="en-GB" w:eastAsia="zh-CN"/>
        </w:rPr>
        <w:t xml:space="preserve">. This contribution seeks to continue the development of this revision. </w:t>
      </w:r>
    </w:p>
    <w:p w14:paraId="30BB71BF"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FangSong_GB2312" w:hAnsi="Times New Roman" w:cs="Times New Roman"/>
          <w:b/>
          <w:sz w:val="28"/>
          <w:szCs w:val="20"/>
          <w:lang w:val="en-GB" w:eastAsia="zh-CN"/>
        </w:rPr>
      </w:pPr>
      <w:r w:rsidRPr="00250417">
        <w:rPr>
          <w:rFonts w:ascii="Times New Roman" w:eastAsia="FangSong_GB2312" w:hAnsi="Times New Roman" w:cs="Times New Roman"/>
          <w:b/>
          <w:sz w:val="28"/>
          <w:szCs w:val="20"/>
          <w:lang w:val="en-GB" w:eastAsia="zh-CN"/>
        </w:rPr>
        <w:t>2</w:t>
      </w:r>
      <w:r w:rsidRPr="00250417">
        <w:rPr>
          <w:rFonts w:ascii="Times New Roman" w:eastAsia="FangSong_GB2312" w:hAnsi="Times New Roman" w:cs="Times New Roman"/>
          <w:b/>
          <w:sz w:val="28"/>
          <w:szCs w:val="20"/>
          <w:lang w:val="en-GB" w:eastAsia="zh-CN"/>
        </w:rPr>
        <w:tab/>
        <w:t>Proposal</w:t>
      </w:r>
    </w:p>
    <w:p w14:paraId="22077478" w14:textId="1DC42A7B" w:rsidR="00250417" w:rsidRDefault="00250417" w:rsidP="00250417">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eastAsia="zh-CN"/>
        </w:rPr>
      </w:pPr>
      <w:r w:rsidRPr="00250417">
        <w:rPr>
          <w:rFonts w:ascii="Times New Roman" w:eastAsia="Times New Roman" w:hAnsi="Times New Roman" w:cs="Times New Roman"/>
          <w:sz w:val="24"/>
          <w:szCs w:val="20"/>
          <w:lang w:val="en-GB" w:eastAsia="zh-CN"/>
        </w:rPr>
        <w:t xml:space="preserve">The United States proposes the following edits to the preliminary draft revision to Recommendation ITU-R M.2116-0 which are contained in Attachment 1. The proposed edits are highlighted in </w:t>
      </w:r>
      <w:r w:rsidRPr="00250417">
        <w:rPr>
          <w:rFonts w:ascii="Times New Roman" w:eastAsia="Times New Roman" w:hAnsi="Times New Roman" w:cs="Times New Roman"/>
          <w:sz w:val="24"/>
          <w:szCs w:val="20"/>
          <w:highlight w:val="yellow"/>
          <w:lang w:val="en-GB" w:eastAsia="zh-CN"/>
        </w:rPr>
        <w:t>yellow</w:t>
      </w:r>
      <w:r w:rsidRPr="00250417">
        <w:rPr>
          <w:rFonts w:ascii="Times New Roman" w:eastAsia="Times New Roman" w:hAnsi="Times New Roman" w:cs="Times New Roman"/>
          <w:sz w:val="24"/>
          <w:szCs w:val="20"/>
          <w:lang w:val="en-GB" w:eastAsia="zh-CN"/>
        </w:rPr>
        <w:t xml:space="preserve">. </w:t>
      </w:r>
      <w:r w:rsidR="00F30A13">
        <w:rPr>
          <w:rFonts w:ascii="Times New Roman" w:eastAsia="Times New Roman" w:hAnsi="Times New Roman" w:cs="Times New Roman"/>
          <w:sz w:val="24"/>
          <w:szCs w:val="20"/>
          <w:lang w:val="en-GB" w:eastAsia="zh-CN"/>
        </w:rPr>
        <w:t>It is also proposed to elevate the status of this document to Draft Revision.</w:t>
      </w:r>
    </w:p>
    <w:p w14:paraId="099E7300" w14:textId="21EDD02D" w:rsidR="00C0420D" w:rsidRPr="00250417" w:rsidRDefault="00C0420D" w:rsidP="00250417">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eastAsia="zh-CN"/>
        </w:rPr>
      </w:pPr>
      <w:r w:rsidRPr="004255A3">
        <w:rPr>
          <w:rFonts w:ascii="Times New Roman" w:eastAsia="Times New Roman" w:hAnsi="Times New Roman" w:cs="Times New Roman"/>
          <w:sz w:val="24"/>
          <w:szCs w:val="20"/>
          <w:lang w:val="en-GB" w:eastAsia="zh-CN"/>
        </w:rPr>
        <w:t>It should be noted that in certain instances the United States has provided USA notes for clarification. These notes are not intended to be retained for the final output of this document.</w:t>
      </w:r>
    </w:p>
    <w:p w14:paraId="130BEF65" w14:textId="77777777" w:rsidR="00250417" w:rsidRPr="00250417" w:rsidRDefault="00250417" w:rsidP="00250417">
      <w:pPr>
        <w:tabs>
          <w:tab w:val="left" w:pos="1134"/>
          <w:tab w:val="left" w:pos="1871"/>
          <w:tab w:val="left" w:pos="2268"/>
        </w:tabs>
        <w:overflowPunct w:val="0"/>
        <w:autoSpaceDE w:val="0"/>
        <w:autoSpaceDN w:val="0"/>
        <w:adjustRightInd w:val="0"/>
        <w:spacing w:before="360" w:line="240" w:lineRule="auto"/>
        <w:jc w:val="left"/>
        <w:rPr>
          <w:rFonts w:ascii="Times New Roman" w:eastAsia="Calibri" w:hAnsi="Times New Roman" w:cs="Times New Roman"/>
          <w:sz w:val="24"/>
          <w:szCs w:val="24"/>
          <w:lang w:val="en-GB" w:eastAsia="zh-CN"/>
        </w:rPr>
      </w:pPr>
      <w:r w:rsidRPr="00250417">
        <w:rPr>
          <w:rFonts w:ascii="Times New Roman" w:eastAsia="Calibri" w:hAnsi="Times New Roman" w:cs="Times New Roman"/>
          <w:b/>
          <w:bCs/>
          <w:sz w:val="24"/>
          <w:szCs w:val="24"/>
          <w:lang w:val="en-GB"/>
        </w:rPr>
        <w:t>Attachment:</w:t>
      </w:r>
      <w:r w:rsidRPr="00250417">
        <w:rPr>
          <w:rFonts w:ascii="Times New Roman" w:eastAsia="Calibri" w:hAnsi="Times New Roman" w:cs="Times New Roman"/>
          <w:b/>
          <w:bCs/>
          <w:sz w:val="24"/>
          <w:szCs w:val="24"/>
          <w:lang w:val="en-GB"/>
        </w:rPr>
        <w:tab/>
      </w:r>
      <w:r w:rsidRPr="00250417">
        <w:rPr>
          <w:rFonts w:ascii="Times New Roman" w:eastAsia="Calibri" w:hAnsi="Times New Roman" w:cs="Times New Roman"/>
          <w:sz w:val="24"/>
          <w:szCs w:val="24"/>
          <w:lang w:val="en-GB"/>
        </w:rPr>
        <w:t>1</w:t>
      </w:r>
    </w:p>
    <w:p w14:paraId="4BEBBA53" w14:textId="77777777" w:rsidR="00250417" w:rsidRPr="00250417" w:rsidRDefault="00250417" w:rsidP="00250417">
      <w:pPr>
        <w:tabs>
          <w:tab w:val="left" w:pos="1134"/>
          <w:tab w:val="left" w:pos="1871"/>
          <w:tab w:val="left" w:pos="2268"/>
        </w:tabs>
        <w:overflowPunct w:val="0"/>
        <w:autoSpaceDE w:val="0"/>
        <w:autoSpaceDN w:val="0"/>
        <w:adjustRightInd w:val="0"/>
        <w:spacing w:before="120" w:after="160" w:line="256" w:lineRule="auto"/>
        <w:jc w:val="left"/>
        <w:rPr>
          <w:rFonts w:ascii="Times New Roman" w:eastAsia="Times New Roman" w:hAnsi="Times New Roman" w:cs="Times New Roman"/>
          <w:caps/>
          <w:sz w:val="28"/>
          <w:szCs w:val="20"/>
          <w:lang w:val="en-GB"/>
        </w:rPr>
      </w:pPr>
      <w:r w:rsidRPr="00250417">
        <w:rPr>
          <w:rFonts w:ascii="Times New Roman" w:eastAsia="Times New Roman" w:hAnsi="Times New Roman" w:cs="Times New Roman"/>
          <w:caps/>
          <w:sz w:val="28"/>
          <w:szCs w:val="20"/>
          <w:lang w:val="en-GB"/>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250417" w:rsidRPr="00250417" w14:paraId="2F74588A" w14:textId="77777777" w:rsidTr="00F57A39">
        <w:trPr>
          <w:cantSplit/>
        </w:trPr>
        <w:tc>
          <w:tcPr>
            <w:tcW w:w="9889" w:type="dxa"/>
          </w:tcPr>
          <w:p w14:paraId="424D6DA6" w14:textId="7EF11FE8" w:rsidR="00250417" w:rsidRPr="00250417" w:rsidRDefault="00250417" w:rsidP="00250417">
            <w:pPr>
              <w:tabs>
                <w:tab w:val="left" w:pos="1134"/>
                <w:tab w:val="left" w:pos="1871"/>
                <w:tab w:val="left" w:pos="2268"/>
              </w:tabs>
              <w:overflowPunct w:val="0"/>
              <w:autoSpaceDE w:val="0"/>
              <w:autoSpaceDN w:val="0"/>
              <w:adjustRightInd w:val="0"/>
              <w:spacing w:before="840" w:line="240" w:lineRule="auto"/>
              <w:textAlignment w:val="baseline"/>
              <w:rPr>
                <w:rFonts w:ascii="Times New Roman" w:eastAsia="Times New Roman" w:hAnsi="Times New Roman" w:cs="Times New Roman"/>
                <w:b/>
                <w:sz w:val="28"/>
                <w:szCs w:val="20"/>
                <w:lang w:val="en-GB" w:eastAsia="zh-CN"/>
              </w:rPr>
            </w:pPr>
            <w:r>
              <w:rPr>
                <w:rFonts w:ascii="Times New Roman" w:eastAsia="Times New Roman" w:hAnsi="Times New Roman" w:cs="Times New Roman"/>
                <w:b/>
                <w:sz w:val="28"/>
                <w:szCs w:val="20"/>
                <w:lang w:eastAsia="ja-JP"/>
              </w:rPr>
              <w:lastRenderedPageBreak/>
              <w:t>Attachment</w:t>
            </w:r>
          </w:p>
        </w:tc>
      </w:tr>
      <w:tr w:rsidR="00250417" w:rsidRPr="00250417" w14:paraId="3EF4EE0E" w14:textId="77777777" w:rsidTr="00F57A39">
        <w:trPr>
          <w:cantSplit/>
        </w:trPr>
        <w:tc>
          <w:tcPr>
            <w:tcW w:w="9889" w:type="dxa"/>
          </w:tcPr>
          <w:p w14:paraId="1D757ACE" w14:textId="646B1023" w:rsidR="00250417" w:rsidRPr="00250417" w:rsidRDefault="00250417" w:rsidP="00250417">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textAlignment w:val="baseline"/>
              <w:rPr>
                <w:rFonts w:ascii="Times New Roman" w:eastAsia="Times New Roman" w:hAnsi="Times New Roman" w:cs="Times New Roman"/>
                <w:caps/>
                <w:sz w:val="28"/>
                <w:szCs w:val="20"/>
                <w:lang w:val="en-GB" w:eastAsia="zh-CN"/>
              </w:rPr>
            </w:pPr>
            <w:del w:id="11" w:author="USA" w:date="2023-03-06T17:42:00Z">
              <w:r w:rsidRPr="004255A3" w:rsidDel="004255A3">
                <w:rPr>
                  <w:rFonts w:ascii="Times New Roman" w:eastAsia="Times New Roman" w:hAnsi="Times New Roman" w:cs="Times New Roman"/>
                  <w:caps/>
                  <w:sz w:val="28"/>
                  <w:szCs w:val="20"/>
                  <w:highlight w:val="yellow"/>
                  <w:lang w:val="en-GB"/>
                  <w:rPrChange w:id="12" w:author="USA" w:date="2023-03-06T17:42:00Z">
                    <w:rPr>
                      <w:rFonts w:ascii="Times New Roman" w:eastAsia="Times New Roman" w:hAnsi="Times New Roman" w:cs="Times New Roman"/>
                      <w:caps/>
                      <w:sz w:val="28"/>
                      <w:szCs w:val="20"/>
                      <w:lang w:val="en-GB"/>
                    </w:rPr>
                  </w:rPrChange>
                </w:rPr>
                <w:delText>PRELIMINARY</w:delText>
              </w:r>
              <w:r w:rsidRPr="00250417" w:rsidDel="004255A3">
                <w:rPr>
                  <w:rFonts w:ascii="Times New Roman" w:eastAsia="Times New Roman" w:hAnsi="Times New Roman" w:cs="Times New Roman"/>
                  <w:caps/>
                  <w:sz w:val="28"/>
                  <w:szCs w:val="20"/>
                  <w:lang w:val="en-GB"/>
                </w:rPr>
                <w:delText xml:space="preserve"> </w:delText>
              </w:r>
            </w:del>
            <w:r w:rsidRPr="00250417">
              <w:rPr>
                <w:rFonts w:ascii="Times New Roman" w:eastAsia="Times New Roman" w:hAnsi="Times New Roman" w:cs="Times New Roman"/>
                <w:caps/>
                <w:sz w:val="28"/>
                <w:szCs w:val="20"/>
                <w:lang w:val="en-GB"/>
              </w:rPr>
              <w:t xml:space="preserve">DRAFT REVISION of </w:t>
            </w:r>
            <w:r w:rsidRPr="00250417">
              <w:rPr>
                <w:rFonts w:ascii="Times New Roman" w:eastAsia="Times New Roman" w:hAnsi="Times New Roman" w:cs="Times New Roman"/>
                <w:caps/>
                <w:sz w:val="28"/>
                <w:szCs w:val="20"/>
                <w:lang w:val="en-GB"/>
              </w:rPr>
              <w:br/>
              <w:t>RECOMMENDATION ITU-R M.2116-0</w:t>
            </w:r>
          </w:p>
        </w:tc>
      </w:tr>
      <w:tr w:rsidR="00250417" w:rsidRPr="00250417" w14:paraId="781CA578" w14:textId="77777777" w:rsidTr="00F57A39">
        <w:trPr>
          <w:cantSplit/>
        </w:trPr>
        <w:tc>
          <w:tcPr>
            <w:tcW w:w="9889" w:type="dxa"/>
          </w:tcPr>
          <w:p w14:paraId="555D51EC" w14:textId="77777777" w:rsidR="00250417" w:rsidRPr="00250417" w:rsidRDefault="00250417" w:rsidP="00250417">
            <w:pPr>
              <w:tabs>
                <w:tab w:val="left" w:pos="1134"/>
                <w:tab w:val="left" w:pos="1871"/>
                <w:tab w:val="left" w:pos="2268"/>
              </w:tabs>
              <w:spacing w:before="240" w:line="240" w:lineRule="auto"/>
              <w:rPr>
                <w:rFonts w:ascii="Times New Roman" w:eastAsia="Times New Roman" w:hAnsi="Times New Roman" w:cs="Times New Roman"/>
                <w:b/>
                <w:sz w:val="28"/>
                <w:szCs w:val="20"/>
                <w:lang w:val="en-GB" w:eastAsia="zh-CN"/>
              </w:rPr>
            </w:pPr>
            <w:r w:rsidRPr="00250417">
              <w:rPr>
                <w:rFonts w:ascii="Times New Roman" w:eastAsia="Times New Roman" w:hAnsi="Times New Roman" w:cs="Times New Roman"/>
                <w:b/>
                <w:sz w:val="28"/>
                <w:szCs w:val="20"/>
                <w:lang w:val="en-GB"/>
              </w:rPr>
              <w:t xml:space="preserve">Technical </w:t>
            </w:r>
            <w:ins w:id="13" w:author="John Mettrop" w:date="2022-12-09T08:31:00Z">
              <w:r w:rsidRPr="00250417">
                <w:rPr>
                  <w:rFonts w:ascii="Times New Roman" w:eastAsia="Times New Roman" w:hAnsi="Times New Roman" w:cs="Times New Roman"/>
                  <w:b/>
                  <w:sz w:val="28"/>
                  <w:szCs w:val="20"/>
                  <w:lang w:val="en-GB"/>
                </w:rPr>
                <w:t xml:space="preserve">and operational </w:t>
              </w:r>
            </w:ins>
            <w:r w:rsidRPr="00250417">
              <w:rPr>
                <w:rFonts w:ascii="Times New Roman" w:eastAsia="Times New Roman" w:hAnsi="Times New Roman" w:cs="Times New Roman"/>
                <w:b/>
                <w:sz w:val="28"/>
                <w:szCs w:val="20"/>
                <w:lang w:val="en-GB"/>
              </w:rPr>
              <w:t xml:space="preserve">characteristics and protection criteria for </w:t>
            </w:r>
            <w:del w:id="14" w:author="John Mettrop" w:date="2022-12-09T08:31:00Z">
              <w:r w:rsidRPr="00250417" w:rsidDel="00CC60A3">
                <w:rPr>
                  <w:rFonts w:ascii="Times New Roman" w:eastAsia="Times New Roman" w:hAnsi="Times New Roman" w:cs="Times New Roman"/>
                  <w:b/>
                  <w:sz w:val="28"/>
                  <w:szCs w:val="20"/>
                  <w:lang w:val="en-GB"/>
                </w:rPr>
                <w:delText xml:space="preserve">the </w:delText>
              </w:r>
            </w:del>
            <w:ins w:id="15" w:author="John Mettrop" w:date="2022-12-09T08:31:00Z">
              <w:r w:rsidRPr="00250417">
                <w:rPr>
                  <w:rFonts w:ascii="Times New Roman" w:eastAsia="Times New Roman" w:hAnsi="Times New Roman" w:cs="Times New Roman"/>
                  <w:b/>
                  <w:sz w:val="28"/>
                  <w:szCs w:val="20"/>
                  <w:lang w:val="en-GB"/>
                </w:rPr>
                <w:t xml:space="preserve">systems operating in the </w:t>
              </w:r>
            </w:ins>
            <w:r w:rsidRPr="00250417">
              <w:rPr>
                <w:rFonts w:ascii="Times New Roman" w:eastAsia="Times New Roman" w:hAnsi="Times New Roman" w:cs="Times New Roman"/>
                <w:b/>
                <w:sz w:val="28"/>
                <w:szCs w:val="20"/>
                <w:lang w:val="en-GB"/>
              </w:rPr>
              <w:t xml:space="preserve">aeronautical </w:t>
            </w:r>
            <w:ins w:id="16" w:author="John Mettrop" w:date="2022-12-09T08:31:00Z">
              <w:r w:rsidRPr="00250417">
                <w:rPr>
                  <w:rFonts w:ascii="Times New Roman" w:eastAsia="Times New Roman" w:hAnsi="Times New Roman" w:cs="Times New Roman"/>
                  <w:b/>
                  <w:sz w:val="28"/>
                  <w:szCs w:val="20"/>
                  <w:lang w:val="en-GB"/>
                </w:rPr>
                <w:t xml:space="preserve">and maritime </w:t>
              </w:r>
            </w:ins>
            <w:r w:rsidRPr="00250417">
              <w:rPr>
                <w:rFonts w:ascii="Times New Roman" w:eastAsia="Times New Roman" w:hAnsi="Times New Roman" w:cs="Times New Roman"/>
                <w:b/>
                <w:sz w:val="28"/>
                <w:szCs w:val="20"/>
                <w:lang w:val="en-GB"/>
              </w:rPr>
              <w:t>mobile service</w:t>
            </w:r>
            <w:ins w:id="17" w:author="John Mettrop" w:date="2022-12-09T08:32:00Z">
              <w:r w:rsidRPr="00250417">
                <w:rPr>
                  <w:rFonts w:ascii="Times New Roman" w:eastAsia="Times New Roman" w:hAnsi="Times New Roman" w:cs="Times New Roman"/>
                  <w:b/>
                  <w:sz w:val="28"/>
                  <w:szCs w:val="20"/>
                  <w:lang w:val="en-GB"/>
                </w:rPr>
                <w:t>s</w:t>
              </w:r>
            </w:ins>
            <w:r w:rsidRPr="00250417">
              <w:rPr>
                <w:rFonts w:ascii="Times New Roman" w:eastAsia="Times New Roman" w:hAnsi="Times New Roman" w:cs="Times New Roman"/>
                <w:b/>
                <w:sz w:val="28"/>
                <w:szCs w:val="20"/>
                <w:lang w:val="en-GB"/>
              </w:rPr>
              <w:t xml:space="preserve"> </w:t>
            </w:r>
            <w:del w:id="18" w:author="John Mettrop" w:date="2022-12-09T08:32:00Z">
              <w:r w:rsidRPr="00250417" w:rsidDel="00CC60A3">
                <w:rPr>
                  <w:rFonts w:ascii="Times New Roman" w:eastAsia="Times New Roman" w:hAnsi="Times New Roman" w:cs="Times New Roman"/>
                  <w:b/>
                  <w:sz w:val="28"/>
                  <w:szCs w:val="20"/>
                  <w:lang w:val="en-GB"/>
                </w:rPr>
                <w:delText xml:space="preserve">systems operating </w:delText>
              </w:r>
            </w:del>
            <w:r w:rsidRPr="00250417">
              <w:rPr>
                <w:rFonts w:ascii="Times New Roman" w:eastAsia="Times New Roman" w:hAnsi="Times New Roman" w:cs="Times New Roman"/>
                <w:b/>
                <w:sz w:val="28"/>
                <w:szCs w:val="20"/>
                <w:lang w:val="en-GB"/>
              </w:rPr>
              <w:t>within the 4 400-4 990 MHz frequency range</w:t>
            </w:r>
          </w:p>
        </w:tc>
      </w:tr>
    </w:tbl>
    <w:p w14:paraId="7E04EB85"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360" w:line="240" w:lineRule="auto"/>
        <w:jc w:val="left"/>
        <w:textAlignment w:val="baseline"/>
        <w:rPr>
          <w:rFonts w:ascii="Times New Roman Bold" w:eastAsia="Times New Roman" w:hAnsi="Times New Roman Bold" w:cs="Times New Roman Bold"/>
          <w:b/>
          <w:sz w:val="24"/>
          <w:szCs w:val="20"/>
          <w:lang w:val="en-GB" w:eastAsia="zh-CN"/>
        </w:rPr>
      </w:pPr>
      <w:r w:rsidRPr="00250417">
        <w:rPr>
          <w:rFonts w:ascii="Times New Roman Bold" w:eastAsia="Times New Roman" w:hAnsi="Times New Roman Bold" w:cs="Times New Roman Bold"/>
          <w:b/>
          <w:sz w:val="24"/>
          <w:szCs w:val="20"/>
          <w:lang w:val="en-GB" w:eastAsia="zh-CN"/>
        </w:rPr>
        <w:t>Summary of revision</w:t>
      </w:r>
    </w:p>
    <w:p w14:paraId="1DCC4222"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250417">
        <w:rPr>
          <w:rFonts w:ascii="Times New Roman" w:eastAsia="Times New Roman" w:hAnsi="Times New Roman" w:cs="Times New Roman"/>
          <w:sz w:val="24"/>
          <w:szCs w:val="20"/>
          <w:lang w:val="en-GB"/>
        </w:rPr>
        <w:t>The revision provides characteristics of new systems operated in the aeronautical mobile service and adds an annex for the characteristics of systems operated in the maritime mobile service. It also refines the operational description of the systems.</w:t>
      </w:r>
    </w:p>
    <w:p w14:paraId="4011CCB9" w14:textId="77777777" w:rsidR="00250417" w:rsidRPr="00250417" w:rsidRDefault="00250417" w:rsidP="00250417">
      <w:pPr>
        <w:tabs>
          <w:tab w:val="left" w:pos="1134"/>
          <w:tab w:val="left" w:pos="1871"/>
          <w:tab w:val="left" w:pos="2268"/>
        </w:tabs>
        <w:overflowPunct w:val="0"/>
        <w:autoSpaceDE w:val="0"/>
        <w:autoSpaceDN w:val="0"/>
        <w:adjustRightInd w:val="0"/>
        <w:spacing w:before="840" w:line="240" w:lineRule="auto"/>
        <w:jc w:val="left"/>
        <w:textAlignment w:val="baseline"/>
        <w:rPr>
          <w:rFonts w:ascii="Times New Roman" w:eastAsia="Times New Roman" w:hAnsi="Times New Roman" w:cs="Times New Roman"/>
          <w:sz w:val="24"/>
          <w:szCs w:val="20"/>
          <w:lang w:val="en-GB" w:eastAsia="zh-CN"/>
        </w:rPr>
      </w:pPr>
      <w:r w:rsidRPr="00250417">
        <w:rPr>
          <w:rFonts w:ascii="Times New Roman" w:eastAsia="Times New Roman" w:hAnsi="Times New Roman" w:cs="Times New Roman"/>
          <w:b/>
          <w:bCs/>
          <w:sz w:val="24"/>
          <w:szCs w:val="20"/>
          <w:lang w:val="en-GB"/>
        </w:rPr>
        <w:t>Attachment:</w:t>
      </w:r>
      <w:r w:rsidRPr="00250417">
        <w:rPr>
          <w:rFonts w:ascii="Times New Roman" w:eastAsia="Times New Roman" w:hAnsi="Times New Roman" w:cs="Times New Roman"/>
          <w:b/>
          <w:bCs/>
          <w:sz w:val="24"/>
          <w:szCs w:val="20"/>
          <w:lang w:val="en-GB"/>
        </w:rPr>
        <w:tab/>
      </w:r>
      <w:r w:rsidRPr="00250417">
        <w:rPr>
          <w:rFonts w:ascii="Times New Roman" w:eastAsia="Times New Roman" w:hAnsi="Times New Roman" w:cs="Times New Roman"/>
          <w:sz w:val="24"/>
          <w:szCs w:val="20"/>
          <w:lang w:val="en-GB"/>
        </w:rPr>
        <w:t>1</w:t>
      </w:r>
    </w:p>
    <w:p w14:paraId="05E79BCB" w14:textId="77777777" w:rsidR="00250417" w:rsidRPr="00250417" w:rsidRDefault="00250417" w:rsidP="00250417">
      <w:pPr>
        <w:spacing w:line="240" w:lineRule="auto"/>
        <w:jc w:val="left"/>
        <w:rPr>
          <w:rFonts w:ascii="Times New Roman" w:eastAsia="Times New Roman" w:hAnsi="Times New Roman" w:cs="Times New Roman"/>
          <w:sz w:val="24"/>
          <w:szCs w:val="20"/>
          <w:lang w:val="en-GB" w:eastAsia="zh-CN"/>
        </w:rPr>
      </w:pPr>
      <w:r w:rsidRPr="00250417">
        <w:rPr>
          <w:rFonts w:ascii="Times New Roman" w:eastAsia="Times New Roman" w:hAnsi="Times New Roman" w:cs="Times New Roman"/>
          <w:sz w:val="24"/>
          <w:szCs w:val="20"/>
          <w:lang w:val="en-GB" w:eastAsia="zh-CN"/>
        </w:rPr>
        <w:br w:type="page"/>
      </w:r>
    </w:p>
    <w:p w14:paraId="21507245"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480" w:after="80" w:line="240" w:lineRule="auto"/>
        <w:textAlignment w:val="baseline"/>
        <w:rPr>
          <w:rFonts w:ascii="Times New Roman" w:eastAsia="Times New Roman" w:hAnsi="Times New Roman" w:cs="Times New Roman"/>
          <w:caps/>
          <w:sz w:val="28"/>
          <w:szCs w:val="20"/>
          <w:lang w:val="en-GB"/>
        </w:rPr>
      </w:pPr>
      <w:r w:rsidRPr="00250417">
        <w:rPr>
          <w:rFonts w:ascii="Times New Roman" w:eastAsia="Times New Roman" w:hAnsi="Times New Roman" w:cs="Times New Roman"/>
          <w:caps/>
          <w:sz w:val="28"/>
          <w:szCs w:val="20"/>
          <w:lang w:val="en-GB"/>
        </w:rPr>
        <w:lastRenderedPageBreak/>
        <w:t>Attachment</w:t>
      </w:r>
    </w:p>
    <w:p w14:paraId="263C8B66" w14:textId="10426311" w:rsidR="00250417" w:rsidRPr="00250417" w:rsidRDefault="00250417" w:rsidP="00250417">
      <w:pPr>
        <w:keepNext/>
        <w:keepLines/>
        <w:tabs>
          <w:tab w:val="left" w:pos="1134"/>
          <w:tab w:val="left" w:pos="1871"/>
          <w:tab w:val="left" w:pos="2268"/>
        </w:tabs>
        <w:overflowPunct w:val="0"/>
        <w:autoSpaceDE w:val="0"/>
        <w:autoSpaceDN w:val="0"/>
        <w:adjustRightInd w:val="0"/>
        <w:spacing w:before="480" w:line="240" w:lineRule="auto"/>
        <w:textAlignment w:val="baseline"/>
        <w:rPr>
          <w:rFonts w:ascii="Times New Roman" w:eastAsia="Times New Roman" w:hAnsi="Times New Roman" w:cs="Times New Roman"/>
          <w:caps/>
          <w:sz w:val="28"/>
          <w:szCs w:val="20"/>
          <w:lang w:val="en-GB"/>
        </w:rPr>
      </w:pPr>
      <w:del w:id="19" w:author="USA" w:date="2023-03-06T17:42:00Z">
        <w:r w:rsidRPr="004255A3" w:rsidDel="004255A3">
          <w:rPr>
            <w:rFonts w:ascii="Times New Roman" w:eastAsia="Times New Roman" w:hAnsi="Times New Roman" w:cs="Times New Roman"/>
            <w:caps/>
            <w:sz w:val="28"/>
            <w:szCs w:val="20"/>
            <w:highlight w:val="yellow"/>
            <w:lang w:val="en-GB"/>
            <w:rPrChange w:id="20" w:author="USA" w:date="2023-03-06T17:42:00Z">
              <w:rPr>
                <w:rFonts w:ascii="Times New Roman" w:eastAsia="Times New Roman" w:hAnsi="Times New Roman" w:cs="Times New Roman"/>
                <w:caps/>
                <w:sz w:val="28"/>
                <w:szCs w:val="20"/>
                <w:lang w:val="en-GB"/>
              </w:rPr>
            </w:rPrChange>
          </w:rPr>
          <w:delText>PRELIMINARY</w:delText>
        </w:r>
        <w:r w:rsidRPr="00250417" w:rsidDel="004255A3">
          <w:rPr>
            <w:rFonts w:ascii="Times New Roman" w:eastAsia="Times New Roman" w:hAnsi="Times New Roman" w:cs="Times New Roman"/>
            <w:caps/>
            <w:sz w:val="28"/>
            <w:szCs w:val="20"/>
            <w:lang w:val="en-GB"/>
          </w:rPr>
          <w:delText xml:space="preserve"> </w:delText>
        </w:r>
      </w:del>
      <w:r w:rsidRPr="00250417">
        <w:rPr>
          <w:rFonts w:ascii="Times New Roman" w:eastAsia="Times New Roman" w:hAnsi="Times New Roman" w:cs="Times New Roman"/>
          <w:caps/>
          <w:sz w:val="28"/>
          <w:szCs w:val="20"/>
          <w:lang w:val="en-GB"/>
        </w:rPr>
        <w:t xml:space="preserve">DRAFT REVISION of </w:t>
      </w:r>
      <w:r w:rsidRPr="00250417">
        <w:rPr>
          <w:rFonts w:ascii="Times New Roman" w:eastAsia="Times New Roman" w:hAnsi="Times New Roman" w:cs="Times New Roman"/>
          <w:caps/>
          <w:sz w:val="28"/>
          <w:szCs w:val="20"/>
          <w:lang w:val="en-GB"/>
        </w:rPr>
        <w:br/>
        <w:t>RECOMMENDATION ITU-R M.2116-0</w:t>
      </w:r>
    </w:p>
    <w:p w14:paraId="7BBC82B8"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240" w:line="240" w:lineRule="auto"/>
        <w:textAlignment w:val="baseline"/>
        <w:rPr>
          <w:rFonts w:ascii="Times New Roman Bold" w:eastAsia="Times New Roman" w:hAnsi="Times New Roman Bold" w:cs="Times New Roman"/>
          <w:b/>
          <w:sz w:val="28"/>
          <w:szCs w:val="20"/>
        </w:rPr>
      </w:pPr>
      <w:r w:rsidRPr="00250417">
        <w:rPr>
          <w:rFonts w:ascii="Times New Roman Bold" w:eastAsia="Times New Roman" w:hAnsi="Times New Roman Bold" w:cs="Times New Roman"/>
          <w:b/>
          <w:sz w:val="28"/>
          <w:szCs w:val="20"/>
          <w:lang w:val="en-GB"/>
        </w:rPr>
        <w:t xml:space="preserve">Technical </w:t>
      </w:r>
      <w:ins w:id="21" w:author="John Mettrop [2]" w:date="2022-12-05T11:36:00Z">
        <w:r w:rsidRPr="00250417">
          <w:rPr>
            <w:rFonts w:ascii="Times New Roman Bold" w:eastAsia="Times New Roman" w:hAnsi="Times New Roman Bold" w:cs="Times New Roman"/>
            <w:b/>
            <w:sz w:val="28"/>
            <w:szCs w:val="20"/>
            <w:lang w:val="en-GB"/>
          </w:rPr>
          <w:t xml:space="preserve">and operational </w:t>
        </w:r>
      </w:ins>
      <w:r w:rsidRPr="00250417">
        <w:rPr>
          <w:rFonts w:ascii="Times New Roman Bold" w:eastAsia="Times New Roman" w:hAnsi="Times New Roman Bold" w:cs="Times New Roman"/>
          <w:b/>
          <w:sz w:val="28"/>
          <w:szCs w:val="20"/>
          <w:lang w:val="en-GB"/>
        </w:rPr>
        <w:t xml:space="preserve">characteristics and protection criteria for </w:t>
      </w:r>
      <w:del w:id="22" w:author="John Mettrop [2]" w:date="2022-12-05T11:36:00Z">
        <w:r w:rsidRPr="00250417" w:rsidDel="00A90CAD">
          <w:rPr>
            <w:rFonts w:ascii="Times New Roman Bold" w:eastAsia="Times New Roman" w:hAnsi="Times New Roman Bold" w:cs="Times New Roman"/>
            <w:b/>
            <w:sz w:val="28"/>
            <w:szCs w:val="20"/>
            <w:lang w:val="en-GB"/>
          </w:rPr>
          <w:delText>the</w:delText>
        </w:r>
      </w:del>
      <w:ins w:id="23" w:author="John Mettrop [2]" w:date="2022-12-05T11:36:00Z">
        <w:r w:rsidRPr="00250417">
          <w:rPr>
            <w:rFonts w:ascii="Times New Roman Bold" w:eastAsia="Times New Roman" w:hAnsi="Times New Roman Bold" w:cs="Times New Roman"/>
            <w:b/>
            <w:sz w:val="28"/>
            <w:szCs w:val="20"/>
            <w:lang w:val="en-GB"/>
          </w:rPr>
          <w:t>systems operating in the</w:t>
        </w:r>
      </w:ins>
      <w:r w:rsidRPr="00250417">
        <w:rPr>
          <w:rFonts w:ascii="Times New Roman Bold" w:eastAsia="Times New Roman" w:hAnsi="Times New Roman Bold" w:cs="Times New Roman"/>
          <w:b/>
          <w:sz w:val="28"/>
          <w:szCs w:val="20"/>
          <w:lang w:val="en-GB"/>
        </w:rPr>
        <w:t xml:space="preserve"> aeronautical </w:t>
      </w:r>
      <w:ins w:id="24" w:author="John Mettrop [2]" w:date="2022-12-05T11:37:00Z">
        <w:r w:rsidRPr="00250417">
          <w:rPr>
            <w:rFonts w:ascii="Times New Roman Bold" w:eastAsia="Times New Roman" w:hAnsi="Times New Roman Bold" w:cs="Times New Roman"/>
            <w:b/>
            <w:sz w:val="28"/>
            <w:szCs w:val="20"/>
            <w:lang w:val="en-GB"/>
          </w:rPr>
          <w:t xml:space="preserve">and maritime </w:t>
        </w:r>
      </w:ins>
      <w:r w:rsidRPr="00250417">
        <w:rPr>
          <w:rFonts w:ascii="Times New Roman Bold" w:eastAsia="Times New Roman" w:hAnsi="Times New Roman Bold" w:cs="Times New Roman"/>
          <w:b/>
          <w:sz w:val="28"/>
          <w:szCs w:val="20"/>
          <w:lang w:val="en-GB"/>
        </w:rPr>
        <w:t>mobile service</w:t>
      </w:r>
      <w:ins w:id="25" w:author="John Mettrop [2]" w:date="2022-12-05T11:37:00Z">
        <w:r w:rsidRPr="00250417">
          <w:rPr>
            <w:rFonts w:ascii="Times New Roman Bold" w:eastAsia="Times New Roman" w:hAnsi="Times New Roman Bold" w:cs="Times New Roman"/>
            <w:b/>
            <w:sz w:val="28"/>
            <w:szCs w:val="20"/>
            <w:lang w:val="en-GB"/>
          </w:rPr>
          <w:t>s</w:t>
        </w:r>
      </w:ins>
      <w:r w:rsidRPr="00250417">
        <w:rPr>
          <w:rFonts w:ascii="Times New Roman Bold" w:eastAsia="Times New Roman" w:hAnsi="Times New Roman Bold" w:cs="Times New Roman"/>
          <w:b/>
          <w:sz w:val="28"/>
          <w:szCs w:val="20"/>
          <w:lang w:val="en-GB"/>
        </w:rPr>
        <w:t xml:space="preserve"> </w:t>
      </w:r>
      <w:del w:id="26" w:author="John Mettrop [2]" w:date="2022-12-05T11:37:00Z">
        <w:r w:rsidRPr="00250417" w:rsidDel="00A90CAD">
          <w:rPr>
            <w:rFonts w:ascii="Times New Roman Bold" w:eastAsia="Times New Roman" w:hAnsi="Times New Roman Bold" w:cs="Times New Roman"/>
            <w:b/>
            <w:sz w:val="28"/>
            <w:szCs w:val="20"/>
            <w:lang w:val="en-GB"/>
          </w:rPr>
          <w:delText xml:space="preserve">systems operating </w:delText>
        </w:r>
      </w:del>
      <w:r w:rsidRPr="00250417">
        <w:rPr>
          <w:rFonts w:ascii="Times New Roman Bold" w:eastAsia="Times New Roman" w:hAnsi="Times New Roman Bold" w:cs="Times New Roman"/>
          <w:b/>
          <w:sz w:val="28"/>
          <w:szCs w:val="20"/>
          <w:lang w:val="en-GB"/>
        </w:rPr>
        <w:t xml:space="preserve">within the 4 400-4 990 MHz frequency </w:t>
      </w:r>
      <w:proofErr w:type="gramStart"/>
      <w:r w:rsidRPr="00250417">
        <w:rPr>
          <w:rFonts w:ascii="Times New Roman Bold" w:eastAsia="Times New Roman" w:hAnsi="Times New Roman Bold" w:cs="Times New Roman"/>
          <w:b/>
          <w:sz w:val="28"/>
          <w:szCs w:val="20"/>
          <w:lang w:val="en-GB"/>
        </w:rPr>
        <w:t>range</w:t>
      </w:r>
      <w:proofErr w:type="gramEnd"/>
    </w:p>
    <w:p w14:paraId="09EFD5AB"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120" w:line="240" w:lineRule="auto"/>
        <w:jc w:val="right"/>
        <w:textAlignment w:val="baseline"/>
        <w:rPr>
          <w:rFonts w:ascii="Times New Roman" w:eastAsia="Times New Roman" w:hAnsi="Times New Roman" w:cs="Times New Roman"/>
          <w:szCs w:val="20"/>
          <w:lang w:val="en-GB"/>
        </w:rPr>
      </w:pPr>
      <w:r w:rsidRPr="00250417">
        <w:rPr>
          <w:rFonts w:ascii="Times New Roman" w:eastAsia="Times New Roman" w:hAnsi="Times New Roman" w:cs="Times New Roman"/>
          <w:szCs w:val="20"/>
          <w:lang w:val="en-GB"/>
        </w:rPr>
        <w:t>(2018)</w:t>
      </w:r>
    </w:p>
    <w:p w14:paraId="50E4A84F" w14:textId="77777777" w:rsidR="00250417" w:rsidRPr="00250417" w:rsidRDefault="00250417" w:rsidP="00250417">
      <w:pPr>
        <w:tabs>
          <w:tab w:val="left" w:pos="1134"/>
          <w:tab w:val="left" w:pos="1871"/>
          <w:tab w:val="left" w:pos="2268"/>
        </w:tabs>
        <w:overflowPunct w:val="0"/>
        <w:autoSpaceDE w:val="0"/>
        <w:autoSpaceDN w:val="0"/>
        <w:adjustRightInd w:val="0"/>
        <w:spacing w:before="240" w:after="240" w:line="240" w:lineRule="auto"/>
        <w:jc w:val="left"/>
        <w:textAlignment w:val="baseline"/>
        <w:rPr>
          <w:ins w:id="27" w:author="John Mettrop [2]" w:date="2022-12-05T11:37:00Z"/>
          <w:rFonts w:ascii="Times New Roman" w:eastAsia="Times New Roman" w:hAnsi="Times New Roman" w:cs="Times New Roman"/>
          <w:i/>
          <w:iCs/>
          <w:color w:val="FF0000"/>
          <w:sz w:val="24"/>
          <w:szCs w:val="20"/>
          <w:lang w:val="en-GB"/>
          <w:rPrChange w:id="28" w:author="John Mettrop [2]" w:date="2022-12-05T11:38:00Z">
            <w:rPr>
              <w:ins w:id="29" w:author="John Mettrop [2]" w:date="2022-12-05T11:37:00Z"/>
            </w:rPr>
          </w:rPrChange>
        </w:rPr>
      </w:pPr>
      <w:r w:rsidRPr="00250417">
        <w:rPr>
          <w:rFonts w:ascii="Times New Roman" w:eastAsia="Times New Roman" w:hAnsi="Times New Roman" w:cs="Times New Roman"/>
          <w:i/>
          <w:iCs/>
          <w:color w:val="FF0000"/>
          <w:sz w:val="24"/>
          <w:szCs w:val="20"/>
          <w:highlight w:val="green"/>
          <w:lang w:val="en-GB"/>
          <w:rPrChange w:id="30" w:author="John Mettrop [2]" w:date="2022-12-09T08:15:00Z">
            <w:rPr/>
          </w:rPrChange>
        </w:rPr>
        <w:t>{Editor’s Note: References to international airspace</w:t>
      </w:r>
      <w:r w:rsidRPr="00250417">
        <w:rPr>
          <w:rFonts w:ascii="Times New Roman" w:eastAsia="Times New Roman" w:hAnsi="Times New Roman" w:cs="Times New Roman"/>
          <w:i/>
          <w:iCs/>
          <w:color w:val="FF0000"/>
          <w:sz w:val="24"/>
          <w:szCs w:val="20"/>
          <w:highlight w:val="green"/>
          <w:lang w:val="en-GB"/>
          <w:rPrChange w:id="31" w:author="John Mettrop [2]" w:date="2022-12-09T08:15:00Z">
            <w:rPr>
              <w:i/>
              <w:iCs/>
            </w:rPr>
          </w:rPrChange>
        </w:rPr>
        <w:t xml:space="preserve">, international waters, </w:t>
      </w:r>
      <w:r w:rsidRPr="00250417">
        <w:rPr>
          <w:rFonts w:ascii="Times New Roman" w:eastAsia="Times New Roman" w:hAnsi="Times New Roman" w:cs="Times New Roman"/>
          <w:i/>
          <w:iCs/>
          <w:color w:val="FF0000"/>
          <w:sz w:val="24"/>
          <w:szCs w:val="20"/>
          <w:highlight w:val="green"/>
          <w:lang w:val="en-GB"/>
          <w:rPrChange w:id="32" w:author="John Mettrop [2]" w:date="2022-12-09T08:15:00Z">
            <w:rPr/>
          </w:rPrChange>
        </w:rPr>
        <w:t>are to be revisited when the alternative on terminology will be chosen}</w:t>
      </w:r>
    </w:p>
    <w:p w14:paraId="6F19B876" w14:textId="77777777" w:rsidR="00250417" w:rsidRPr="00250417" w:rsidRDefault="00250417" w:rsidP="00250417">
      <w:pPr>
        <w:keepNext/>
        <w:keepLines/>
        <w:tabs>
          <w:tab w:val="left" w:pos="794"/>
          <w:tab w:val="left" w:pos="1191"/>
          <w:tab w:val="left" w:pos="1588"/>
          <w:tab w:val="left" w:pos="1985"/>
        </w:tabs>
        <w:overflowPunct w:val="0"/>
        <w:autoSpaceDE w:val="0"/>
        <w:autoSpaceDN w:val="0"/>
        <w:adjustRightInd w:val="0"/>
        <w:spacing w:before="240" w:line="240" w:lineRule="auto"/>
        <w:jc w:val="both"/>
        <w:textAlignment w:val="baseline"/>
        <w:rPr>
          <w:rFonts w:ascii="Times New Roman" w:eastAsia="Times New Roman" w:hAnsi="Times New Roman" w:cs="Times New Roman"/>
          <w:b/>
          <w:szCs w:val="20"/>
          <w:lang w:val="en-GB"/>
        </w:rPr>
      </w:pPr>
      <w:r w:rsidRPr="00250417">
        <w:rPr>
          <w:rFonts w:ascii="Times New Roman" w:eastAsia="Times New Roman" w:hAnsi="Times New Roman" w:cs="Times New Roman"/>
          <w:b/>
          <w:szCs w:val="20"/>
          <w:lang w:val="en-GB"/>
        </w:rPr>
        <w:t>Scope</w:t>
      </w:r>
    </w:p>
    <w:p w14:paraId="48C677EF" w14:textId="77777777" w:rsidR="00250417" w:rsidRPr="00250417" w:rsidRDefault="00250417" w:rsidP="00250417">
      <w:pPr>
        <w:tabs>
          <w:tab w:val="left" w:pos="794"/>
          <w:tab w:val="left" w:pos="1191"/>
          <w:tab w:val="left" w:pos="1588"/>
          <w:tab w:val="left" w:pos="1985"/>
        </w:tabs>
        <w:overflowPunct w:val="0"/>
        <w:autoSpaceDE w:val="0"/>
        <w:autoSpaceDN w:val="0"/>
        <w:adjustRightInd w:val="0"/>
        <w:spacing w:before="120" w:after="480" w:line="240" w:lineRule="auto"/>
        <w:jc w:val="both"/>
        <w:textAlignment w:val="baseline"/>
        <w:rPr>
          <w:rFonts w:ascii="Times New Roman" w:eastAsia="Times New Roman" w:hAnsi="Times New Roman" w:cs="Times New Roman"/>
          <w:szCs w:val="20"/>
          <w:lang w:val="en-GB"/>
        </w:rPr>
      </w:pPr>
      <w:r w:rsidRPr="00250417">
        <w:rPr>
          <w:rFonts w:ascii="Times New Roman" w:eastAsia="Times New Roman" w:hAnsi="Times New Roman" w:cs="Times New Roman"/>
          <w:szCs w:val="20"/>
          <w:lang w:val="en-GB"/>
        </w:rPr>
        <w:t xml:space="preserve">This Recommendation provides information on the technical </w:t>
      </w:r>
      <w:ins w:id="33" w:author="John Mettrop [2]" w:date="2022-12-05T11:38:00Z">
        <w:r w:rsidRPr="00250417">
          <w:rPr>
            <w:rFonts w:ascii="Times New Roman" w:eastAsia="Times New Roman" w:hAnsi="Times New Roman" w:cs="Times New Roman"/>
            <w:szCs w:val="20"/>
            <w:lang w:val="en-GB"/>
          </w:rPr>
          <w:t>and operation</w:t>
        </w:r>
      </w:ins>
      <w:ins w:id="34" w:author="John Mettrop [2]" w:date="2022-12-05T11:39:00Z">
        <w:r w:rsidRPr="00250417">
          <w:rPr>
            <w:rFonts w:ascii="Times New Roman" w:eastAsia="Times New Roman" w:hAnsi="Times New Roman" w:cs="Times New Roman"/>
            <w:szCs w:val="20"/>
            <w:lang w:val="en-GB"/>
          </w:rPr>
          <w:t>al</w:t>
        </w:r>
      </w:ins>
      <w:ins w:id="35" w:author="John Mettrop [2]" w:date="2022-12-05T11:40:00Z">
        <w:r w:rsidRPr="00250417">
          <w:rPr>
            <w:rFonts w:ascii="Times New Roman" w:eastAsia="Times New Roman" w:hAnsi="Times New Roman" w:cs="Times New Roman"/>
            <w:szCs w:val="20"/>
            <w:lang w:val="en-GB"/>
          </w:rPr>
          <w:t xml:space="preserve"> </w:t>
        </w:r>
      </w:ins>
      <w:r w:rsidRPr="00250417">
        <w:rPr>
          <w:rFonts w:ascii="Times New Roman" w:eastAsia="Times New Roman" w:hAnsi="Times New Roman" w:cs="Times New Roman"/>
          <w:szCs w:val="20"/>
          <w:lang w:val="en-GB"/>
        </w:rPr>
        <w:t xml:space="preserve">characteristics and protection criteria for systems operating in the aeronautical </w:t>
      </w:r>
      <w:ins w:id="36" w:author="John Mettrop [2]" w:date="2022-12-05T11:40:00Z">
        <w:r w:rsidRPr="00250417">
          <w:rPr>
            <w:rFonts w:ascii="Times New Roman" w:eastAsia="Times New Roman" w:hAnsi="Times New Roman" w:cs="Times New Roman"/>
            <w:szCs w:val="20"/>
            <w:lang w:val="en-GB"/>
          </w:rPr>
          <w:t xml:space="preserve">and maritime </w:t>
        </w:r>
      </w:ins>
      <w:r w:rsidRPr="00250417">
        <w:rPr>
          <w:rFonts w:ascii="Times New Roman" w:eastAsia="Times New Roman" w:hAnsi="Times New Roman" w:cs="Times New Roman"/>
          <w:szCs w:val="20"/>
          <w:lang w:val="en-GB"/>
        </w:rPr>
        <w:t>mobile service</w:t>
      </w:r>
      <w:ins w:id="37" w:author="John Mettrop [2]" w:date="2022-12-05T11:40:00Z">
        <w:r w:rsidRPr="00250417">
          <w:rPr>
            <w:rFonts w:ascii="Times New Roman" w:eastAsia="Times New Roman" w:hAnsi="Times New Roman" w:cs="Times New Roman"/>
            <w:szCs w:val="20"/>
            <w:lang w:val="en-GB"/>
          </w:rPr>
          <w:t>s</w:t>
        </w:r>
      </w:ins>
      <w:r w:rsidRPr="00250417">
        <w:rPr>
          <w:rFonts w:ascii="Times New Roman" w:eastAsia="Times New Roman" w:hAnsi="Times New Roman" w:cs="Times New Roman"/>
          <w:szCs w:val="20"/>
          <w:lang w:val="en-GB"/>
        </w:rPr>
        <w:t xml:space="preserve"> </w:t>
      </w:r>
      <w:del w:id="38" w:author="John Mettrop [2]" w:date="2022-12-05T11:40:00Z">
        <w:r w:rsidRPr="00250417" w:rsidDel="00A90CAD">
          <w:rPr>
            <w:rFonts w:ascii="Times New Roman" w:eastAsia="Times New Roman" w:hAnsi="Times New Roman" w:cs="Times New Roman"/>
            <w:szCs w:val="20"/>
            <w:lang w:val="en-GB"/>
          </w:rPr>
          <w:delText xml:space="preserve">(AMS) </w:delText>
        </w:r>
      </w:del>
      <w:r w:rsidRPr="00250417">
        <w:rPr>
          <w:rFonts w:ascii="Times New Roman" w:eastAsia="Times New Roman" w:hAnsi="Times New Roman" w:cs="Times New Roman"/>
          <w:szCs w:val="20"/>
          <w:lang w:val="en-GB"/>
        </w:rPr>
        <w:t xml:space="preserve">planned to or currently operating within the frequency range 4 400-4 990 MHz for use in sharing and compatibility studies as needed and does </w:t>
      </w:r>
      <w:del w:id="39" w:author="John Mettrop [2]" w:date="2022-12-05T11:41:00Z">
        <w:r w:rsidRPr="00250417" w:rsidDel="00A90CAD">
          <w:rPr>
            <w:rFonts w:ascii="Times New Roman" w:eastAsia="Times New Roman" w:hAnsi="Times New Roman" w:cs="Times New Roman"/>
            <w:szCs w:val="20"/>
            <w:lang w:val="en-GB"/>
          </w:rPr>
          <w:delText xml:space="preserve">not contain any </w:delText>
        </w:r>
      </w:del>
      <w:ins w:id="40" w:author="John Mettrop [2]" w:date="2022-12-05T11:41:00Z">
        <w:r w:rsidRPr="00250417">
          <w:rPr>
            <w:rFonts w:ascii="Times New Roman" w:eastAsia="Times New Roman" w:hAnsi="Times New Roman" w:cs="Times New Roman"/>
            <w:szCs w:val="20"/>
            <w:lang w:val="en-GB"/>
          </w:rPr>
          <w:t xml:space="preserve">address </w:t>
        </w:r>
      </w:ins>
      <w:r w:rsidRPr="00250417">
        <w:rPr>
          <w:rFonts w:ascii="Times New Roman" w:eastAsia="Times New Roman" w:hAnsi="Times New Roman" w:cs="Times New Roman"/>
          <w:szCs w:val="20"/>
          <w:lang w:val="en-GB"/>
        </w:rPr>
        <w:t>aeronautical mobile telemetry system</w:t>
      </w:r>
      <w:ins w:id="41" w:author="John Mettrop [2]" w:date="2022-12-05T11:41:00Z">
        <w:r w:rsidRPr="00250417">
          <w:rPr>
            <w:rFonts w:ascii="Times New Roman" w:eastAsia="Times New Roman" w:hAnsi="Times New Roman" w:cs="Times New Roman"/>
            <w:szCs w:val="20"/>
            <w:lang w:val="en-GB"/>
          </w:rPr>
          <w:t>s</w:t>
        </w:r>
      </w:ins>
      <w:r w:rsidRPr="00250417">
        <w:rPr>
          <w:rFonts w:ascii="Times New Roman" w:eastAsia="Times New Roman" w:hAnsi="Times New Roman" w:cs="Times New Roman"/>
          <w:szCs w:val="20"/>
          <w:lang w:val="en-GB"/>
        </w:rPr>
        <w:t>.</w:t>
      </w:r>
    </w:p>
    <w:p w14:paraId="00F3E96A"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160" w:line="240" w:lineRule="auto"/>
        <w:jc w:val="left"/>
        <w:textAlignment w:val="baseline"/>
        <w:rPr>
          <w:rFonts w:ascii="Times New Roman Bold" w:eastAsia="Times New Roman" w:hAnsi="Times New Roman Bold" w:cs="Times New Roman Bold"/>
          <w:b/>
          <w:sz w:val="24"/>
          <w:szCs w:val="20"/>
          <w:lang w:val="en-GB" w:eastAsia="zh-CN"/>
        </w:rPr>
      </w:pPr>
      <w:r w:rsidRPr="00250417">
        <w:rPr>
          <w:rFonts w:ascii="Times New Roman Bold" w:eastAsia="Times New Roman" w:hAnsi="Times New Roman Bold" w:cs="Times New Roman Bold"/>
          <w:b/>
          <w:sz w:val="24"/>
          <w:szCs w:val="20"/>
          <w:lang w:val="en-GB" w:eastAsia="zh-CN"/>
        </w:rPr>
        <w:t>Keywords</w:t>
      </w:r>
    </w:p>
    <w:p w14:paraId="284E35F7"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250417">
        <w:rPr>
          <w:rFonts w:ascii="Times New Roman" w:eastAsia="Times New Roman" w:hAnsi="Times New Roman" w:cs="Times New Roman"/>
          <w:sz w:val="24"/>
          <w:szCs w:val="20"/>
          <w:lang w:val="en-GB"/>
        </w:rPr>
        <w:t xml:space="preserve">Aeronautical mobile service, </w:t>
      </w:r>
      <w:ins w:id="42" w:author="John Mettrop [2]" w:date="2022-12-05T11:42:00Z">
        <w:r w:rsidRPr="00250417">
          <w:rPr>
            <w:rFonts w:ascii="Times New Roman" w:eastAsia="Times New Roman" w:hAnsi="Times New Roman" w:cs="Times New Roman"/>
            <w:sz w:val="24"/>
            <w:szCs w:val="20"/>
            <w:lang w:val="en-GB"/>
          </w:rPr>
          <w:t xml:space="preserve">maritime mobile service, </w:t>
        </w:r>
      </w:ins>
      <w:r w:rsidRPr="00250417">
        <w:rPr>
          <w:rFonts w:ascii="Times New Roman" w:eastAsia="Times New Roman" w:hAnsi="Times New Roman" w:cs="Times New Roman"/>
          <w:sz w:val="24"/>
          <w:szCs w:val="20"/>
          <w:lang w:val="en-GB"/>
        </w:rPr>
        <w:t>technical characteristics, protection criteria</w:t>
      </w:r>
    </w:p>
    <w:p w14:paraId="5B790FE2"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160" w:line="240" w:lineRule="auto"/>
        <w:jc w:val="left"/>
        <w:textAlignment w:val="baseline"/>
        <w:rPr>
          <w:rFonts w:ascii="Times New Roman Bold" w:eastAsia="Times New Roman" w:hAnsi="Times New Roman Bold" w:cs="Times New Roman Bold"/>
          <w:b/>
          <w:sz w:val="24"/>
          <w:szCs w:val="20"/>
          <w:lang w:val="en-GB" w:eastAsia="zh-CN"/>
        </w:rPr>
      </w:pPr>
      <w:r w:rsidRPr="00250417">
        <w:rPr>
          <w:rFonts w:ascii="Times New Roman Bold" w:eastAsia="Times New Roman" w:hAnsi="Times New Roman Bold" w:cs="Times New Roman Bold"/>
          <w:b/>
          <w:sz w:val="24"/>
          <w:szCs w:val="20"/>
          <w:lang w:val="en-GB" w:eastAsia="zh-CN"/>
        </w:rPr>
        <w:t>Abbreviations/Glossary</w:t>
      </w:r>
    </w:p>
    <w:p w14:paraId="4E633D8F"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250417">
        <w:rPr>
          <w:rFonts w:ascii="Times New Roman" w:eastAsia="Times New Roman" w:hAnsi="Times New Roman" w:cs="Times New Roman"/>
          <w:sz w:val="24"/>
          <w:szCs w:val="20"/>
          <w:lang w:val="en-GB"/>
        </w:rPr>
        <w:t>A</w:t>
      </w:r>
      <w:ins w:id="43" w:author="John Mettrop [2]" w:date="2022-12-05T11:42:00Z">
        <w:r w:rsidRPr="00250417">
          <w:rPr>
            <w:rFonts w:ascii="Times New Roman" w:eastAsia="Times New Roman" w:hAnsi="Times New Roman" w:cs="Times New Roman"/>
            <w:sz w:val="24"/>
            <w:szCs w:val="20"/>
            <w:lang w:val="en-GB"/>
          </w:rPr>
          <w:t>M</w:t>
        </w:r>
      </w:ins>
      <w:r w:rsidRPr="00250417">
        <w:rPr>
          <w:rFonts w:ascii="Times New Roman" w:eastAsia="Times New Roman" w:hAnsi="Times New Roman" w:cs="Times New Roman"/>
          <w:sz w:val="24"/>
          <w:szCs w:val="20"/>
          <w:lang w:val="en-GB"/>
        </w:rPr>
        <w:t>DL</w:t>
      </w:r>
      <w:r w:rsidRPr="00250417">
        <w:rPr>
          <w:rFonts w:ascii="Times New Roman" w:eastAsia="Times New Roman" w:hAnsi="Times New Roman" w:cs="Times New Roman"/>
          <w:sz w:val="24"/>
          <w:szCs w:val="20"/>
          <w:lang w:val="en-GB"/>
        </w:rPr>
        <w:tab/>
        <w:t xml:space="preserve">Aeronautical mobile </w:t>
      </w:r>
      <w:del w:id="44" w:author="John Mettrop [2]" w:date="2022-12-05T11:42:00Z">
        <w:r w:rsidRPr="00250417" w:rsidDel="00A90CAD">
          <w:rPr>
            <w:rFonts w:ascii="Times New Roman" w:eastAsia="Times New Roman" w:hAnsi="Times New Roman" w:cs="Times New Roman"/>
            <w:sz w:val="24"/>
            <w:szCs w:val="20"/>
            <w:lang w:val="en-GB"/>
          </w:rPr>
          <w:delText xml:space="preserve">service </w:delText>
        </w:r>
      </w:del>
      <w:r w:rsidRPr="00250417">
        <w:rPr>
          <w:rFonts w:ascii="Times New Roman" w:eastAsia="Times New Roman" w:hAnsi="Times New Roman" w:cs="Times New Roman"/>
          <w:sz w:val="24"/>
          <w:szCs w:val="20"/>
          <w:lang w:val="en-GB"/>
        </w:rPr>
        <w:t>data link</w:t>
      </w:r>
    </w:p>
    <w:p w14:paraId="503D810C"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45" w:author="John Mettrop [2]" w:date="2022-12-05T11:43:00Z"/>
          <w:rFonts w:ascii="Times New Roman" w:eastAsia="Times New Roman" w:hAnsi="Times New Roman" w:cs="Times New Roman"/>
          <w:sz w:val="24"/>
          <w:szCs w:val="20"/>
          <w:lang w:val="en-GB"/>
        </w:rPr>
      </w:pPr>
      <w:r w:rsidRPr="00250417">
        <w:rPr>
          <w:rFonts w:ascii="Times New Roman" w:eastAsia="Times New Roman" w:hAnsi="Times New Roman" w:cs="Times New Roman"/>
          <w:sz w:val="24"/>
          <w:szCs w:val="20"/>
          <w:lang w:val="en-GB"/>
        </w:rPr>
        <w:t>AMS</w:t>
      </w:r>
      <w:r w:rsidRPr="00250417">
        <w:rPr>
          <w:rFonts w:ascii="Times New Roman" w:eastAsia="Times New Roman" w:hAnsi="Times New Roman" w:cs="Times New Roman"/>
          <w:sz w:val="24"/>
          <w:szCs w:val="20"/>
          <w:lang w:val="en-GB"/>
        </w:rPr>
        <w:tab/>
        <w:t>Aeronautical mobile service</w:t>
      </w:r>
    </w:p>
    <w:p w14:paraId="628C8AFD" w14:textId="77777777" w:rsidR="00250417" w:rsidRPr="00250417" w:rsidRDefault="00250417" w:rsidP="00250417">
      <w:pPr>
        <w:tabs>
          <w:tab w:val="left" w:pos="1134"/>
          <w:tab w:val="left" w:pos="1418"/>
          <w:tab w:val="left" w:pos="1871"/>
          <w:tab w:val="left" w:pos="2268"/>
        </w:tabs>
        <w:overflowPunct w:val="0"/>
        <w:autoSpaceDE w:val="0"/>
        <w:autoSpaceDN w:val="0"/>
        <w:adjustRightInd w:val="0"/>
        <w:spacing w:before="120" w:line="240" w:lineRule="auto"/>
        <w:jc w:val="left"/>
        <w:textAlignment w:val="baseline"/>
        <w:rPr>
          <w:ins w:id="46" w:author="John Mettrop [2]" w:date="2022-12-05T11:43:00Z"/>
          <w:rFonts w:ascii="Times New Roman" w:eastAsia="Times New Roman" w:hAnsi="Times New Roman" w:cs="Times New Roman"/>
          <w:sz w:val="24"/>
          <w:szCs w:val="20"/>
          <w:lang w:val="en-GB"/>
        </w:rPr>
      </w:pPr>
      <w:ins w:id="47" w:author="John Mettrop [2]" w:date="2022-12-05T11:43:00Z">
        <w:r w:rsidRPr="00250417">
          <w:rPr>
            <w:rFonts w:ascii="Times New Roman" w:eastAsia="Times New Roman" w:hAnsi="Times New Roman" w:cs="Times New Roman"/>
            <w:sz w:val="24"/>
            <w:szCs w:val="20"/>
            <w:lang w:val="en-GB"/>
          </w:rPr>
          <w:t>AMT:</w:t>
        </w:r>
        <w:r w:rsidRPr="00250417">
          <w:rPr>
            <w:rFonts w:ascii="Times New Roman" w:eastAsia="Times New Roman" w:hAnsi="Times New Roman" w:cs="Times New Roman"/>
            <w:sz w:val="24"/>
            <w:szCs w:val="20"/>
            <w:lang w:val="en-GB"/>
          </w:rPr>
          <w:tab/>
          <w:t>Aeronautical mobile telemetry</w:t>
        </w:r>
      </w:ins>
    </w:p>
    <w:p w14:paraId="44BCFFC0" w14:textId="77777777" w:rsidR="00250417" w:rsidRPr="00250417" w:rsidRDefault="00250417" w:rsidP="00250417">
      <w:pPr>
        <w:tabs>
          <w:tab w:val="left" w:pos="1134"/>
          <w:tab w:val="left" w:pos="1418"/>
          <w:tab w:val="left" w:pos="1871"/>
          <w:tab w:val="left" w:pos="2268"/>
        </w:tabs>
        <w:overflowPunct w:val="0"/>
        <w:autoSpaceDE w:val="0"/>
        <w:autoSpaceDN w:val="0"/>
        <w:adjustRightInd w:val="0"/>
        <w:spacing w:before="120" w:line="240" w:lineRule="auto"/>
        <w:jc w:val="left"/>
        <w:textAlignment w:val="baseline"/>
        <w:rPr>
          <w:ins w:id="48" w:author="John Mettrop [2]" w:date="2022-12-05T11:43:00Z"/>
          <w:rFonts w:ascii="Times New Roman" w:eastAsia="Times New Roman" w:hAnsi="Times New Roman" w:cs="Times New Roman"/>
          <w:sz w:val="24"/>
          <w:szCs w:val="20"/>
          <w:lang w:val="en-GB"/>
        </w:rPr>
      </w:pPr>
      <w:ins w:id="49" w:author="John Mettrop [2]" w:date="2022-12-05T11:43:00Z">
        <w:r w:rsidRPr="00250417">
          <w:rPr>
            <w:rFonts w:ascii="Times New Roman" w:eastAsia="Times New Roman" w:hAnsi="Times New Roman" w:cs="Times New Roman"/>
            <w:sz w:val="24"/>
            <w:szCs w:val="20"/>
            <w:lang w:val="en-GB"/>
          </w:rPr>
          <w:t>MDL:</w:t>
        </w:r>
        <w:r w:rsidRPr="00250417">
          <w:rPr>
            <w:rFonts w:ascii="Times New Roman" w:eastAsia="Times New Roman" w:hAnsi="Times New Roman" w:cs="Times New Roman"/>
            <w:sz w:val="24"/>
            <w:szCs w:val="20"/>
            <w:lang w:val="en-GB"/>
          </w:rPr>
          <w:tab/>
          <w:t>Maritime mobile service data link</w:t>
        </w:r>
      </w:ins>
    </w:p>
    <w:p w14:paraId="21AC3B8C" w14:textId="77777777" w:rsidR="00250417" w:rsidRPr="00250417" w:rsidRDefault="00250417" w:rsidP="00250417">
      <w:pPr>
        <w:tabs>
          <w:tab w:val="left" w:pos="1134"/>
          <w:tab w:val="left" w:pos="1418"/>
          <w:tab w:val="left" w:pos="1871"/>
          <w:tab w:val="left" w:pos="2268"/>
        </w:tabs>
        <w:overflowPunct w:val="0"/>
        <w:autoSpaceDE w:val="0"/>
        <w:autoSpaceDN w:val="0"/>
        <w:adjustRightInd w:val="0"/>
        <w:spacing w:before="120" w:line="240" w:lineRule="auto"/>
        <w:jc w:val="left"/>
        <w:textAlignment w:val="baseline"/>
        <w:rPr>
          <w:ins w:id="50" w:author="John Mettrop [2]" w:date="2022-12-05T11:43:00Z"/>
          <w:rFonts w:ascii="Times New Roman" w:eastAsia="Times New Roman" w:hAnsi="Times New Roman" w:cs="Times New Roman"/>
          <w:sz w:val="24"/>
          <w:szCs w:val="20"/>
          <w:lang w:val="en-GB"/>
        </w:rPr>
      </w:pPr>
      <w:ins w:id="51" w:author="John Mettrop [2]" w:date="2022-12-05T11:43:00Z">
        <w:r w:rsidRPr="00250417">
          <w:rPr>
            <w:rFonts w:ascii="Times New Roman" w:eastAsia="Times New Roman" w:hAnsi="Times New Roman" w:cs="Times New Roman"/>
            <w:sz w:val="24"/>
            <w:szCs w:val="20"/>
            <w:lang w:val="en-GB"/>
          </w:rPr>
          <w:t>MMS:</w:t>
        </w:r>
        <w:r w:rsidRPr="00250417">
          <w:rPr>
            <w:rFonts w:ascii="Times New Roman" w:eastAsia="Times New Roman" w:hAnsi="Times New Roman" w:cs="Times New Roman"/>
            <w:sz w:val="24"/>
            <w:szCs w:val="20"/>
            <w:lang w:val="en-GB"/>
          </w:rPr>
          <w:tab/>
          <w:t>Maritime mobile service</w:t>
        </w:r>
      </w:ins>
    </w:p>
    <w:p w14:paraId="677538AF" w14:textId="77777777" w:rsidR="00250417" w:rsidRPr="00250417" w:rsidRDefault="00250417" w:rsidP="00250417">
      <w:pPr>
        <w:tabs>
          <w:tab w:val="left" w:pos="1134"/>
          <w:tab w:val="left" w:pos="1418"/>
          <w:tab w:val="left" w:pos="1871"/>
          <w:tab w:val="left" w:pos="2268"/>
        </w:tabs>
        <w:overflowPunct w:val="0"/>
        <w:autoSpaceDE w:val="0"/>
        <w:autoSpaceDN w:val="0"/>
        <w:adjustRightInd w:val="0"/>
        <w:spacing w:before="120" w:line="240" w:lineRule="auto"/>
        <w:jc w:val="left"/>
        <w:textAlignment w:val="baseline"/>
        <w:rPr>
          <w:ins w:id="52" w:author="John Mettrop [2]" w:date="2022-12-05T11:43:00Z"/>
          <w:rFonts w:ascii="Times New Roman" w:eastAsia="Times New Roman" w:hAnsi="Times New Roman" w:cs="Times New Roman"/>
          <w:sz w:val="24"/>
          <w:szCs w:val="20"/>
          <w:lang w:val="en-GB"/>
        </w:rPr>
      </w:pPr>
      <w:ins w:id="53" w:author="John Mettrop [2]" w:date="2022-12-05T11:43:00Z">
        <w:r w:rsidRPr="00250417">
          <w:rPr>
            <w:rFonts w:ascii="Times New Roman" w:eastAsia="Times New Roman" w:hAnsi="Times New Roman" w:cs="Times New Roman"/>
            <w:sz w:val="24"/>
            <w:szCs w:val="20"/>
            <w:lang w:val="en-GB"/>
          </w:rPr>
          <w:t>RR:</w:t>
        </w:r>
        <w:r w:rsidRPr="00250417">
          <w:rPr>
            <w:rFonts w:ascii="Times New Roman" w:eastAsia="Times New Roman" w:hAnsi="Times New Roman" w:cs="Times New Roman"/>
            <w:sz w:val="24"/>
            <w:szCs w:val="20"/>
            <w:lang w:val="en-GB"/>
          </w:rPr>
          <w:tab/>
          <w:t>Radio Regulations</w:t>
        </w:r>
      </w:ins>
    </w:p>
    <w:p w14:paraId="170C6EB7" w14:textId="77777777" w:rsidR="00250417" w:rsidRPr="00250417" w:rsidRDefault="00250417" w:rsidP="00250417">
      <w:pPr>
        <w:tabs>
          <w:tab w:val="left" w:pos="1134"/>
          <w:tab w:val="left" w:pos="1418"/>
          <w:tab w:val="left" w:pos="1871"/>
          <w:tab w:val="left" w:pos="2268"/>
        </w:tabs>
        <w:overflowPunct w:val="0"/>
        <w:autoSpaceDE w:val="0"/>
        <w:autoSpaceDN w:val="0"/>
        <w:adjustRightInd w:val="0"/>
        <w:spacing w:before="120" w:line="240" w:lineRule="auto"/>
        <w:jc w:val="left"/>
        <w:textAlignment w:val="baseline"/>
        <w:rPr>
          <w:ins w:id="54" w:author="John Mettrop [2]" w:date="2022-12-05T11:43:00Z"/>
          <w:rFonts w:ascii="Times New Roman" w:eastAsia="Times New Roman" w:hAnsi="Times New Roman" w:cs="Times New Roman"/>
          <w:sz w:val="24"/>
          <w:szCs w:val="20"/>
          <w:lang w:val="en-GB"/>
        </w:rPr>
      </w:pPr>
      <w:ins w:id="55" w:author="John Mettrop [2]" w:date="2022-12-05T11:43:00Z">
        <w:r w:rsidRPr="00250417">
          <w:rPr>
            <w:rFonts w:ascii="Times New Roman" w:eastAsia="Times New Roman" w:hAnsi="Times New Roman" w:cs="Times New Roman"/>
            <w:sz w:val="24"/>
            <w:szCs w:val="20"/>
            <w:lang w:val="en-GB"/>
          </w:rPr>
          <w:t>UAV:</w:t>
        </w:r>
        <w:r w:rsidRPr="00250417">
          <w:rPr>
            <w:rFonts w:ascii="Times New Roman" w:eastAsia="Times New Roman" w:hAnsi="Times New Roman" w:cs="Times New Roman"/>
            <w:sz w:val="24"/>
            <w:szCs w:val="20"/>
            <w:lang w:val="en-GB"/>
          </w:rPr>
          <w:tab/>
          <w:t xml:space="preserve">Unmanned aerial </w:t>
        </w:r>
        <w:proofErr w:type="gramStart"/>
        <w:r w:rsidRPr="00250417">
          <w:rPr>
            <w:rFonts w:ascii="Times New Roman" w:eastAsia="Times New Roman" w:hAnsi="Times New Roman" w:cs="Times New Roman"/>
            <w:sz w:val="24"/>
            <w:szCs w:val="20"/>
            <w:lang w:val="en-GB"/>
          </w:rPr>
          <w:t>vehicle</w:t>
        </w:r>
        <w:proofErr w:type="gramEnd"/>
      </w:ins>
    </w:p>
    <w:p w14:paraId="53000D7D"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320" w:line="240" w:lineRule="auto"/>
        <w:jc w:val="left"/>
        <w:textAlignment w:val="baseline"/>
        <w:rPr>
          <w:ins w:id="56" w:author="John Mettrop [2]" w:date="2022-12-05T11:43:00Z"/>
          <w:rFonts w:ascii="Times New Roman Bold" w:eastAsia="Times New Roman" w:hAnsi="Times New Roman Bold" w:cs="Times New Roman Bold"/>
          <w:b/>
          <w:sz w:val="24"/>
          <w:szCs w:val="20"/>
          <w:lang w:val="en-GB" w:eastAsia="zh-CN"/>
        </w:rPr>
      </w:pPr>
      <w:ins w:id="57" w:author="John Mettrop [2]" w:date="2022-12-05T11:43:00Z">
        <w:r w:rsidRPr="00250417">
          <w:rPr>
            <w:rFonts w:ascii="Times New Roman Bold" w:eastAsia="Times New Roman" w:hAnsi="Times New Roman Bold" w:cs="Times New Roman Bold"/>
            <w:b/>
            <w:sz w:val="24"/>
            <w:szCs w:val="20"/>
            <w:lang w:val="en-GB" w:eastAsia="zh-CN"/>
          </w:rPr>
          <w:t>Related ITU-R Recommendations and Reports</w:t>
        </w:r>
      </w:ins>
    </w:p>
    <w:p w14:paraId="4412584A"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160" w:line="240" w:lineRule="auto"/>
        <w:jc w:val="left"/>
        <w:textAlignment w:val="baseline"/>
        <w:rPr>
          <w:ins w:id="58" w:author="John Mettrop [2]" w:date="2022-12-05T11:43:00Z"/>
          <w:rFonts w:ascii="Times New Roman" w:eastAsia="Times New Roman" w:hAnsi="Times New Roman" w:cs="Times New Roman"/>
          <w:i/>
          <w:sz w:val="24"/>
          <w:szCs w:val="20"/>
          <w:lang w:val="en-GB"/>
        </w:rPr>
      </w:pPr>
      <w:ins w:id="59" w:author="John Mettrop [2]" w:date="2022-12-05T11:43:00Z">
        <w:r w:rsidRPr="00250417">
          <w:rPr>
            <w:rFonts w:ascii="Times New Roman" w:eastAsia="Times New Roman" w:hAnsi="Times New Roman" w:cs="Times New Roman"/>
            <w:i/>
            <w:sz w:val="24"/>
            <w:szCs w:val="20"/>
            <w:lang w:val="en-GB"/>
          </w:rPr>
          <w:t>Recommendations</w:t>
        </w:r>
      </w:ins>
    </w:p>
    <w:p w14:paraId="0ED1ED98"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ind w:left="1134" w:hanging="1134"/>
        <w:jc w:val="left"/>
        <w:textAlignment w:val="baseline"/>
        <w:rPr>
          <w:ins w:id="60" w:author="John Mettrop [2]" w:date="2022-12-05T11:43:00Z"/>
          <w:rFonts w:ascii="Times New Roman" w:eastAsia="Times New Roman" w:hAnsi="Times New Roman" w:cs="Times New Roman"/>
          <w:sz w:val="24"/>
          <w:szCs w:val="20"/>
          <w:lang w:val="en-GB"/>
        </w:rPr>
      </w:pPr>
      <w:ins w:id="61" w:author="John Mettrop [2]" w:date="2022-12-05T11:43:00Z">
        <w:r w:rsidRPr="00250417">
          <w:rPr>
            <w:rFonts w:ascii="Times New Roman" w:eastAsia="Times New Roman" w:hAnsi="Times New Roman" w:cs="Times New Roman"/>
            <w:sz w:val="24"/>
            <w:szCs w:val="20"/>
            <w:lang w:val="en-GB"/>
          </w:rPr>
          <w:t xml:space="preserve">ITU-R </w:t>
        </w:r>
        <w:r w:rsidRPr="00250417">
          <w:rPr>
            <w:rFonts w:ascii="Times New Roman" w:eastAsia="Times New Roman" w:hAnsi="Times New Roman" w:cs="Times New Roman"/>
            <w:sz w:val="24"/>
            <w:szCs w:val="20"/>
            <w:lang w:val="en-GB"/>
          </w:rPr>
          <w:fldChar w:fldCharType="begin"/>
        </w:r>
        <w:r w:rsidRPr="00250417">
          <w:rPr>
            <w:rFonts w:ascii="Times New Roman" w:eastAsia="Times New Roman" w:hAnsi="Times New Roman" w:cs="Times New Roman"/>
            <w:sz w:val="24"/>
            <w:szCs w:val="20"/>
            <w:lang w:val="en-GB"/>
          </w:rPr>
          <w:instrText>HYPERLINK "https://www.itu.int/rec/R-REC-SM.329/en"</w:instrText>
        </w:r>
        <w:r w:rsidRPr="00250417">
          <w:rPr>
            <w:rFonts w:ascii="Times New Roman" w:eastAsia="Times New Roman" w:hAnsi="Times New Roman" w:cs="Times New Roman"/>
            <w:sz w:val="24"/>
            <w:szCs w:val="20"/>
            <w:lang w:val="en-GB"/>
          </w:rPr>
        </w:r>
        <w:r w:rsidRPr="00250417">
          <w:rPr>
            <w:rFonts w:ascii="Times New Roman" w:eastAsia="Times New Roman" w:hAnsi="Times New Roman" w:cs="Times New Roman"/>
            <w:sz w:val="24"/>
            <w:szCs w:val="20"/>
            <w:lang w:val="en-GB"/>
          </w:rPr>
          <w:fldChar w:fldCharType="separate"/>
        </w:r>
        <w:r w:rsidRPr="00250417">
          <w:rPr>
            <w:rFonts w:ascii="Times New Roman" w:eastAsia="Times New Roman" w:hAnsi="Times New Roman" w:cs="Times New Roman"/>
            <w:color w:val="0000FF"/>
            <w:sz w:val="24"/>
            <w:szCs w:val="20"/>
            <w:u w:val="single"/>
            <w:lang w:val="en-GB"/>
          </w:rPr>
          <w:t>SM.329</w:t>
        </w:r>
        <w:r w:rsidRPr="00250417">
          <w:rPr>
            <w:rFonts w:ascii="Times New Roman" w:eastAsia="Times New Roman" w:hAnsi="Times New Roman" w:cs="Times New Roman"/>
            <w:sz w:val="24"/>
            <w:szCs w:val="20"/>
            <w:lang w:val="en-GB"/>
          </w:rPr>
          <w:fldChar w:fldCharType="end"/>
        </w:r>
        <w:r w:rsidRPr="00250417">
          <w:rPr>
            <w:rFonts w:ascii="Times New Roman" w:eastAsia="Times New Roman" w:hAnsi="Times New Roman" w:cs="Times New Roman"/>
            <w:sz w:val="24"/>
            <w:szCs w:val="20"/>
            <w:lang w:val="en-GB"/>
          </w:rPr>
          <w:t>:</w:t>
        </w:r>
        <w:r w:rsidRPr="00250417">
          <w:rPr>
            <w:rFonts w:ascii="Times New Roman" w:eastAsia="Times New Roman" w:hAnsi="Times New Roman" w:cs="Times New Roman"/>
            <w:sz w:val="24"/>
            <w:szCs w:val="20"/>
            <w:lang w:val="en-GB"/>
          </w:rPr>
          <w:tab/>
          <w:t xml:space="preserve">Unwanted emissions in the spurious domain </w:t>
        </w:r>
      </w:ins>
    </w:p>
    <w:p w14:paraId="2694AA79"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ind w:left="1134" w:hanging="1134"/>
        <w:jc w:val="left"/>
        <w:textAlignment w:val="baseline"/>
        <w:rPr>
          <w:ins w:id="62" w:author="John Mettrop [2]" w:date="2022-12-05T11:43:00Z"/>
          <w:rFonts w:ascii="Times New Roman" w:eastAsia="Times New Roman" w:hAnsi="Times New Roman" w:cs="Times New Roman"/>
          <w:color w:val="0000FF"/>
          <w:sz w:val="24"/>
          <w:szCs w:val="20"/>
          <w:u w:val="single"/>
          <w:lang w:val="en-GB"/>
        </w:rPr>
      </w:pPr>
      <w:ins w:id="63" w:author="John Mettrop [2]" w:date="2022-12-05T11:43:00Z">
        <w:r w:rsidRPr="00250417">
          <w:rPr>
            <w:rFonts w:ascii="Times New Roman" w:eastAsia="Times New Roman" w:hAnsi="Times New Roman" w:cs="Times New Roman"/>
            <w:sz w:val="24"/>
            <w:szCs w:val="20"/>
            <w:lang w:val="en-GB"/>
          </w:rPr>
          <w:t xml:space="preserve">ITU-R </w:t>
        </w:r>
        <w:r w:rsidRPr="00250417">
          <w:rPr>
            <w:rFonts w:ascii="Times New Roman" w:eastAsia="Times New Roman" w:hAnsi="Times New Roman" w:cs="Times New Roman"/>
            <w:sz w:val="24"/>
            <w:szCs w:val="20"/>
            <w:lang w:val="en-GB"/>
          </w:rPr>
          <w:fldChar w:fldCharType="begin"/>
        </w:r>
        <w:r w:rsidRPr="00250417">
          <w:rPr>
            <w:rFonts w:ascii="Times New Roman" w:eastAsia="Times New Roman" w:hAnsi="Times New Roman" w:cs="Times New Roman"/>
            <w:sz w:val="24"/>
            <w:szCs w:val="20"/>
            <w:lang w:val="en-GB"/>
          </w:rPr>
          <w:instrText>HYPERLINK "https://www.itu.int/rec/R-REC-SM.1541/en"</w:instrText>
        </w:r>
        <w:r w:rsidRPr="00250417">
          <w:rPr>
            <w:rFonts w:ascii="Times New Roman" w:eastAsia="Times New Roman" w:hAnsi="Times New Roman" w:cs="Times New Roman"/>
            <w:sz w:val="24"/>
            <w:szCs w:val="20"/>
            <w:lang w:val="en-GB"/>
          </w:rPr>
        </w:r>
        <w:r w:rsidRPr="00250417">
          <w:rPr>
            <w:rFonts w:ascii="Times New Roman" w:eastAsia="Times New Roman" w:hAnsi="Times New Roman" w:cs="Times New Roman"/>
            <w:sz w:val="24"/>
            <w:szCs w:val="20"/>
            <w:lang w:val="en-GB"/>
          </w:rPr>
          <w:fldChar w:fldCharType="separate"/>
        </w:r>
        <w:r w:rsidRPr="00250417">
          <w:rPr>
            <w:rFonts w:ascii="Times New Roman" w:eastAsia="Times New Roman" w:hAnsi="Times New Roman" w:cs="Times New Roman"/>
            <w:color w:val="0000FF"/>
            <w:sz w:val="24"/>
            <w:szCs w:val="20"/>
            <w:u w:val="single"/>
            <w:lang w:val="en-GB"/>
          </w:rPr>
          <w:t>SM.1541</w:t>
        </w:r>
        <w:r w:rsidRPr="00250417">
          <w:rPr>
            <w:rFonts w:ascii="Times New Roman" w:eastAsia="Times New Roman" w:hAnsi="Times New Roman" w:cs="Times New Roman"/>
            <w:sz w:val="24"/>
            <w:szCs w:val="20"/>
            <w:lang w:val="en-GB"/>
          </w:rPr>
          <w:fldChar w:fldCharType="end"/>
        </w:r>
        <w:r w:rsidRPr="00250417">
          <w:rPr>
            <w:rFonts w:ascii="Times New Roman" w:eastAsia="Times New Roman" w:hAnsi="Times New Roman" w:cs="Times New Roman"/>
            <w:sz w:val="24"/>
            <w:szCs w:val="20"/>
            <w:lang w:val="en-GB"/>
          </w:rPr>
          <w:t>:</w:t>
        </w:r>
        <w:r w:rsidRPr="00250417">
          <w:rPr>
            <w:rFonts w:ascii="Times New Roman" w:eastAsia="Times New Roman" w:hAnsi="Times New Roman" w:cs="Times New Roman"/>
            <w:sz w:val="24"/>
            <w:szCs w:val="20"/>
            <w:lang w:val="en-GB"/>
          </w:rPr>
          <w:tab/>
        </w:r>
        <w:r w:rsidRPr="00250417">
          <w:rPr>
            <w:rFonts w:ascii="Times New Roman" w:eastAsia="Times New Roman" w:hAnsi="Times New Roman" w:cs="Times New Roman"/>
            <w:color w:val="000000"/>
            <w:sz w:val="24"/>
            <w:szCs w:val="24"/>
            <w:shd w:val="clear" w:color="auto" w:fill="FFFFFF"/>
            <w:lang w:val="en-GB"/>
          </w:rPr>
          <w:t>Unwanted emissions in the out-of-band domain</w:t>
        </w:r>
      </w:ins>
    </w:p>
    <w:p w14:paraId="305CBE06"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ind w:left="1871" w:hanging="1871"/>
        <w:jc w:val="left"/>
        <w:textAlignment w:val="baseline"/>
        <w:rPr>
          <w:ins w:id="64" w:author="John Mettrop [2]" w:date="2022-12-05T11:43:00Z"/>
          <w:rFonts w:ascii="Times New Roman" w:eastAsia="Times New Roman" w:hAnsi="Times New Roman" w:cs="Times New Roman"/>
          <w:sz w:val="24"/>
          <w:szCs w:val="20"/>
          <w:lang w:val="en-GB"/>
        </w:rPr>
      </w:pPr>
      <w:ins w:id="65" w:author="John Mettrop [2]" w:date="2022-12-05T11:43:00Z">
        <w:r w:rsidRPr="00250417">
          <w:rPr>
            <w:rFonts w:ascii="Times New Roman" w:eastAsia="Times New Roman" w:hAnsi="Times New Roman" w:cs="Times New Roman"/>
            <w:sz w:val="24"/>
            <w:szCs w:val="20"/>
            <w:lang w:val="en-GB"/>
          </w:rPr>
          <w:t xml:space="preserve">ITU-R </w:t>
        </w:r>
        <w:r w:rsidRPr="00250417">
          <w:rPr>
            <w:rFonts w:ascii="Times New Roman" w:eastAsia="Times New Roman" w:hAnsi="Times New Roman" w:cs="Times New Roman"/>
            <w:color w:val="0000FF"/>
            <w:sz w:val="24"/>
            <w:szCs w:val="20"/>
            <w:u w:val="single"/>
            <w:lang w:val="en-GB"/>
          </w:rPr>
          <w:fldChar w:fldCharType="begin"/>
        </w:r>
        <w:r w:rsidRPr="00250417">
          <w:rPr>
            <w:rFonts w:ascii="Times New Roman" w:eastAsia="Times New Roman" w:hAnsi="Times New Roman" w:cs="Times New Roman"/>
            <w:color w:val="0000FF"/>
            <w:sz w:val="24"/>
            <w:szCs w:val="20"/>
            <w:u w:val="single"/>
            <w:lang w:val="en-GB"/>
          </w:rPr>
          <w:instrText>HYPERLINK "https://www.itu.int/rec/R-REC-M.1851/en"</w:instrText>
        </w:r>
        <w:r w:rsidRPr="00250417">
          <w:rPr>
            <w:rFonts w:ascii="Times New Roman" w:eastAsia="Times New Roman" w:hAnsi="Times New Roman" w:cs="Times New Roman"/>
            <w:color w:val="0000FF"/>
            <w:sz w:val="24"/>
            <w:szCs w:val="20"/>
            <w:u w:val="single"/>
            <w:lang w:val="en-GB"/>
          </w:rPr>
        </w:r>
        <w:r w:rsidRPr="00250417">
          <w:rPr>
            <w:rFonts w:ascii="Times New Roman" w:eastAsia="Times New Roman" w:hAnsi="Times New Roman" w:cs="Times New Roman"/>
            <w:color w:val="0000FF"/>
            <w:sz w:val="24"/>
            <w:szCs w:val="20"/>
            <w:u w:val="single"/>
            <w:lang w:val="en-GB"/>
          </w:rPr>
          <w:fldChar w:fldCharType="separate"/>
        </w:r>
        <w:r w:rsidRPr="00250417">
          <w:rPr>
            <w:rFonts w:ascii="Times New Roman" w:eastAsia="Times New Roman" w:hAnsi="Times New Roman" w:cs="Times New Roman"/>
            <w:color w:val="0000FF"/>
            <w:sz w:val="24"/>
            <w:szCs w:val="20"/>
            <w:u w:val="single"/>
            <w:lang w:val="en-GB"/>
          </w:rPr>
          <w:t>M.1851</w:t>
        </w:r>
        <w:r w:rsidRPr="00250417">
          <w:rPr>
            <w:rFonts w:ascii="Times New Roman" w:eastAsia="Times New Roman" w:hAnsi="Times New Roman" w:cs="Times New Roman"/>
            <w:color w:val="0000FF"/>
            <w:sz w:val="24"/>
            <w:szCs w:val="20"/>
            <w:u w:val="single"/>
            <w:lang w:val="en-GB"/>
          </w:rPr>
          <w:fldChar w:fldCharType="end"/>
        </w:r>
        <w:r w:rsidRPr="00250417">
          <w:rPr>
            <w:rFonts w:ascii="Times New Roman" w:eastAsia="Times New Roman" w:hAnsi="Times New Roman" w:cs="Times New Roman"/>
            <w:sz w:val="24"/>
            <w:szCs w:val="20"/>
            <w:lang w:val="en-GB"/>
          </w:rPr>
          <w:t>:</w:t>
        </w:r>
        <w:r w:rsidRPr="00250417">
          <w:rPr>
            <w:rFonts w:ascii="Times New Roman" w:eastAsia="Times New Roman" w:hAnsi="Times New Roman" w:cs="Times New Roman"/>
            <w:sz w:val="24"/>
            <w:szCs w:val="20"/>
            <w:lang w:val="en-GB"/>
          </w:rPr>
          <w:tab/>
          <w:t>Mathematical models for radiodetermination radar systems antenna patterns for use in interference analyses</w:t>
        </w:r>
      </w:ins>
    </w:p>
    <w:p w14:paraId="70F2AC64"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160" w:line="240" w:lineRule="auto"/>
        <w:jc w:val="left"/>
        <w:textAlignment w:val="baseline"/>
        <w:rPr>
          <w:ins w:id="66" w:author="John Mettrop [2]" w:date="2022-12-05T11:43:00Z"/>
          <w:rFonts w:ascii="Times New Roman" w:eastAsia="Times New Roman" w:hAnsi="Times New Roman" w:cs="Times New Roman"/>
          <w:i/>
          <w:sz w:val="24"/>
          <w:szCs w:val="20"/>
          <w:lang w:val="en-GB"/>
        </w:rPr>
      </w:pPr>
      <w:ins w:id="67" w:author="John Mettrop [2]" w:date="2022-12-05T11:43:00Z">
        <w:r w:rsidRPr="00250417">
          <w:rPr>
            <w:rFonts w:ascii="Times New Roman" w:eastAsia="Times New Roman" w:hAnsi="Times New Roman" w:cs="Times New Roman"/>
            <w:i/>
            <w:sz w:val="24"/>
            <w:szCs w:val="20"/>
            <w:lang w:val="en-GB"/>
          </w:rPr>
          <w:t>Reports</w:t>
        </w:r>
      </w:ins>
    </w:p>
    <w:p w14:paraId="28CC6BB8"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ind w:left="1871" w:hanging="1871"/>
        <w:jc w:val="left"/>
        <w:textAlignment w:val="baseline"/>
        <w:rPr>
          <w:ins w:id="68" w:author="John Mettrop [2]" w:date="2022-12-05T11:43:00Z"/>
          <w:rFonts w:ascii="Times New Roman" w:eastAsia="Times New Roman" w:hAnsi="Times New Roman" w:cs="Times New Roman"/>
          <w:b/>
          <w:bCs/>
          <w:sz w:val="24"/>
          <w:szCs w:val="20"/>
          <w:lang w:val="en-GB"/>
        </w:rPr>
      </w:pPr>
      <w:ins w:id="69" w:author="John Mettrop [2]" w:date="2022-12-05T11:43:00Z">
        <w:r w:rsidRPr="00250417">
          <w:rPr>
            <w:rFonts w:ascii="Times New Roman" w:eastAsia="Times New Roman" w:hAnsi="Times New Roman" w:cs="Times New Roman"/>
            <w:sz w:val="24"/>
            <w:szCs w:val="20"/>
            <w:lang w:val="en-GB"/>
          </w:rPr>
          <w:t xml:space="preserve">ITU-R </w:t>
        </w:r>
        <w:r w:rsidRPr="00250417">
          <w:rPr>
            <w:rFonts w:ascii="Times New Roman" w:eastAsia="Times New Roman" w:hAnsi="Times New Roman" w:cs="Times New Roman"/>
            <w:sz w:val="24"/>
            <w:szCs w:val="20"/>
            <w:lang w:val="en-GB"/>
          </w:rPr>
          <w:fldChar w:fldCharType="begin"/>
        </w:r>
        <w:r w:rsidRPr="00250417">
          <w:rPr>
            <w:rFonts w:ascii="Times New Roman" w:eastAsia="Times New Roman" w:hAnsi="Times New Roman" w:cs="Times New Roman"/>
            <w:sz w:val="24"/>
            <w:szCs w:val="20"/>
            <w:lang w:val="en-GB"/>
          </w:rPr>
          <w:instrText>HYPERLINK "https://www.itu.int/rec/R-REC-SM.329/en"</w:instrText>
        </w:r>
        <w:r w:rsidRPr="00250417">
          <w:rPr>
            <w:rFonts w:ascii="Times New Roman" w:eastAsia="Times New Roman" w:hAnsi="Times New Roman" w:cs="Times New Roman"/>
            <w:sz w:val="24"/>
            <w:szCs w:val="20"/>
            <w:lang w:val="en-GB"/>
          </w:rPr>
        </w:r>
        <w:r w:rsidRPr="00250417">
          <w:rPr>
            <w:rFonts w:ascii="Times New Roman" w:eastAsia="Times New Roman" w:hAnsi="Times New Roman" w:cs="Times New Roman"/>
            <w:sz w:val="24"/>
            <w:szCs w:val="20"/>
            <w:lang w:val="en-GB"/>
          </w:rPr>
          <w:fldChar w:fldCharType="separate"/>
        </w:r>
        <w:r w:rsidRPr="00250417">
          <w:rPr>
            <w:rFonts w:ascii="Times New Roman" w:eastAsia="Times New Roman" w:hAnsi="Times New Roman" w:cs="Times New Roman"/>
            <w:color w:val="0000FF"/>
            <w:sz w:val="24"/>
            <w:szCs w:val="20"/>
            <w:u w:val="single"/>
            <w:lang w:val="en-GB"/>
          </w:rPr>
          <w:t>M.2119</w:t>
        </w:r>
        <w:r w:rsidRPr="00250417">
          <w:rPr>
            <w:rFonts w:ascii="Times New Roman" w:eastAsia="Times New Roman" w:hAnsi="Times New Roman" w:cs="Times New Roman"/>
            <w:sz w:val="24"/>
            <w:szCs w:val="20"/>
            <w:lang w:val="en-GB"/>
          </w:rPr>
          <w:fldChar w:fldCharType="end"/>
        </w:r>
        <w:r w:rsidRPr="00250417">
          <w:rPr>
            <w:rFonts w:ascii="Times New Roman" w:eastAsia="Times New Roman" w:hAnsi="Times New Roman" w:cs="Times New Roman"/>
            <w:sz w:val="24"/>
            <w:szCs w:val="20"/>
            <w:lang w:val="en-GB"/>
          </w:rPr>
          <w:t>:</w:t>
        </w:r>
        <w:r w:rsidRPr="00250417">
          <w:rPr>
            <w:rFonts w:ascii="Times New Roman" w:eastAsia="Times New Roman" w:hAnsi="Times New Roman" w:cs="Times New Roman"/>
            <w:sz w:val="24"/>
            <w:szCs w:val="20"/>
            <w:lang w:val="en-GB"/>
          </w:rPr>
          <w:tab/>
          <w:t xml:space="preserve">Sharing between </w:t>
        </w:r>
        <w:r w:rsidRPr="00250417">
          <w:rPr>
            <w:rFonts w:ascii="Times New Roman" w:eastAsia="Times New Roman" w:hAnsi="Times New Roman" w:cs="Times New Roman"/>
            <w:bCs/>
            <w:iCs/>
            <w:sz w:val="24"/>
            <w:szCs w:val="20"/>
            <w:lang w:val="en-GB"/>
          </w:rPr>
          <w:t xml:space="preserve">aeronautical mobile telemetry systems for flight testing and other systems operating in the 4 400-4 940 and 5 925-6 700 MHz bands and 5 925-6 700 MHz </w:t>
        </w:r>
        <w:proofErr w:type="gramStart"/>
        <w:r w:rsidRPr="00250417">
          <w:rPr>
            <w:rFonts w:ascii="Times New Roman" w:eastAsia="Times New Roman" w:hAnsi="Times New Roman" w:cs="Times New Roman"/>
            <w:bCs/>
            <w:iCs/>
            <w:sz w:val="24"/>
            <w:szCs w:val="20"/>
            <w:lang w:val="en-GB"/>
          </w:rPr>
          <w:t>bands</w:t>
        </w:r>
        <w:proofErr w:type="gramEnd"/>
      </w:ins>
    </w:p>
    <w:p w14:paraId="454D4131" w14:textId="77777777" w:rsidR="00250417" w:rsidRPr="00250417" w:rsidRDefault="00250417" w:rsidP="00250417">
      <w:pPr>
        <w:tabs>
          <w:tab w:val="left" w:pos="1134"/>
          <w:tab w:val="left" w:pos="1871"/>
          <w:tab w:val="left" w:pos="2268"/>
        </w:tabs>
        <w:overflowPunct w:val="0"/>
        <w:autoSpaceDE w:val="0"/>
        <w:autoSpaceDN w:val="0"/>
        <w:adjustRightInd w:val="0"/>
        <w:spacing w:before="360" w:line="240" w:lineRule="auto"/>
        <w:jc w:val="left"/>
        <w:textAlignment w:val="baseline"/>
        <w:rPr>
          <w:rFonts w:ascii="Times New Roman" w:eastAsia="Times New Roman" w:hAnsi="Times New Roman" w:cs="Times New Roman"/>
          <w:sz w:val="24"/>
          <w:szCs w:val="20"/>
          <w:lang w:val="en-GB"/>
        </w:rPr>
      </w:pPr>
      <w:r w:rsidRPr="00250417">
        <w:rPr>
          <w:rFonts w:ascii="Times New Roman" w:eastAsia="Times New Roman" w:hAnsi="Times New Roman" w:cs="Times New Roman"/>
          <w:sz w:val="24"/>
          <w:szCs w:val="20"/>
          <w:lang w:val="en-GB"/>
        </w:rPr>
        <w:lastRenderedPageBreak/>
        <w:t>The ITU Radiocommunication Assembly,</w:t>
      </w:r>
    </w:p>
    <w:p w14:paraId="3FCADC5A"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160" w:line="240" w:lineRule="auto"/>
        <w:ind w:left="1134"/>
        <w:jc w:val="left"/>
        <w:textAlignment w:val="baseline"/>
        <w:rPr>
          <w:rFonts w:ascii="Times New Roman" w:eastAsia="Times New Roman" w:hAnsi="Times New Roman" w:cs="Times New Roman"/>
          <w:i/>
          <w:sz w:val="24"/>
          <w:szCs w:val="20"/>
          <w:lang w:val="en-GB"/>
        </w:rPr>
      </w:pPr>
      <w:r w:rsidRPr="00250417">
        <w:rPr>
          <w:rFonts w:ascii="Times New Roman" w:eastAsia="Times New Roman" w:hAnsi="Times New Roman" w:cs="Times New Roman"/>
          <w:i/>
          <w:sz w:val="24"/>
          <w:szCs w:val="20"/>
          <w:lang w:val="en-GB"/>
        </w:rPr>
        <w:t>considering</w:t>
      </w:r>
    </w:p>
    <w:p w14:paraId="64744395" w14:textId="07EE8944"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250417">
        <w:rPr>
          <w:rFonts w:ascii="Times New Roman" w:eastAsia="Times New Roman" w:hAnsi="Times New Roman" w:cs="Times New Roman"/>
          <w:i/>
          <w:iCs/>
          <w:sz w:val="24"/>
          <w:szCs w:val="20"/>
          <w:lang w:val="en-GB"/>
        </w:rPr>
        <w:t>a)</w:t>
      </w:r>
      <w:r w:rsidRPr="00250417">
        <w:rPr>
          <w:rFonts w:ascii="Times New Roman" w:eastAsia="Times New Roman" w:hAnsi="Times New Roman" w:cs="Times New Roman"/>
          <w:sz w:val="24"/>
          <w:szCs w:val="20"/>
          <w:lang w:val="en-GB"/>
        </w:rPr>
        <w:tab/>
        <w:t xml:space="preserve">that systems and networks operating in the aeronautical mobile service (AMS) </w:t>
      </w:r>
      <w:del w:id="70" w:author="USA " w:date="2023-04-06T06:18:00Z">
        <w:r w:rsidRPr="00842FD3" w:rsidDel="00842FD3">
          <w:rPr>
            <w:rFonts w:ascii="Times New Roman" w:eastAsia="Times New Roman" w:hAnsi="Times New Roman" w:cs="Times New Roman"/>
            <w:sz w:val="24"/>
            <w:szCs w:val="20"/>
            <w:highlight w:val="yellow"/>
            <w:lang w:val="en-GB"/>
            <w:rPrChange w:id="71" w:author="USA " w:date="2023-04-06T06:18:00Z">
              <w:rPr>
                <w:rFonts w:ascii="Times New Roman" w:eastAsia="Times New Roman" w:hAnsi="Times New Roman" w:cs="Times New Roman"/>
                <w:sz w:val="24"/>
                <w:szCs w:val="20"/>
                <w:lang w:val="en-GB"/>
              </w:rPr>
            </w:rPrChange>
          </w:rPr>
          <w:delText>are</w:delText>
        </w:r>
        <w:r w:rsidRPr="00250417" w:rsidDel="00842FD3">
          <w:rPr>
            <w:rFonts w:ascii="Times New Roman" w:eastAsia="Times New Roman" w:hAnsi="Times New Roman" w:cs="Times New Roman"/>
            <w:sz w:val="24"/>
            <w:szCs w:val="20"/>
            <w:lang w:val="en-GB"/>
          </w:rPr>
          <w:delText xml:space="preserve"> </w:delText>
        </w:r>
      </w:del>
      <w:r w:rsidRPr="00250417">
        <w:rPr>
          <w:rFonts w:ascii="Times New Roman" w:eastAsia="Times New Roman" w:hAnsi="Times New Roman" w:cs="Times New Roman"/>
          <w:sz w:val="24"/>
          <w:szCs w:val="20"/>
          <w:lang w:val="en-GB"/>
        </w:rPr>
        <w:t>use</w:t>
      </w:r>
      <w:del w:id="72" w:author="John Mettrop [2]" w:date="2022-12-05T11:44:00Z">
        <w:r w:rsidRPr="00250417" w:rsidDel="00A90CAD">
          <w:rPr>
            <w:rFonts w:ascii="Times New Roman" w:eastAsia="Times New Roman" w:hAnsi="Times New Roman" w:cs="Times New Roman"/>
            <w:sz w:val="24"/>
            <w:szCs w:val="20"/>
            <w:lang w:val="en-GB"/>
          </w:rPr>
          <w:delText>d for</w:delText>
        </w:r>
      </w:del>
      <w:r w:rsidRPr="00250417">
        <w:rPr>
          <w:rFonts w:ascii="Times New Roman" w:eastAsia="Times New Roman" w:hAnsi="Times New Roman" w:cs="Times New Roman"/>
          <w:sz w:val="24"/>
          <w:szCs w:val="20"/>
          <w:lang w:val="en-GB"/>
        </w:rPr>
        <w:t xml:space="preserve"> broadband</w:t>
      </w:r>
      <w:del w:id="73" w:author="John Mettrop [2]" w:date="2022-12-05T11:44:00Z">
        <w:r w:rsidRPr="00250417" w:rsidDel="00E96161">
          <w:rPr>
            <w:rFonts w:ascii="Times New Roman" w:eastAsia="Times New Roman" w:hAnsi="Times New Roman" w:cs="Times New Roman"/>
            <w:sz w:val="24"/>
            <w:szCs w:val="20"/>
            <w:lang w:val="en-GB"/>
          </w:rPr>
          <w:delText>, airborne</w:delText>
        </w:r>
      </w:del>
      <w:r w:rsidRPr="00250417">
        <w:rPr>
          <w:rFonts w:ascii="Times New Roman" w:eastAsia="Times New Roman" w:hAnsi="Times New Roman" w:cs="Times New Roman"/>
          <w:sz w:val="24"/>
          <w:szCs w:val="20"/>
          <w:lang w:val="en-GB"/>
        </w:rPr>
        <w:t xml:space="preserve"> data-links </w:t>
      </w:r>
      <w:ins w:id="74" w:author="John Mettrop [2]" w:date="2022-12-05T11:45:00Z">
        <w:del w:id="75" w:author="USA " w:date="2023-04-06T06:18:00Z">
          <w:r w:rsidRPr="00842FD3" w:rsidDel="00842FD3">
            <w:rPr>
              <w:rFonts w:ascii="Times New Roman" w:eastAsia="Times New Roman" w:hAnsi="Times New Roman" w:cs="Times New Roman"/>
              <w:sz w:val="24"/>
              <w:szCs w:val="20"/>
              <w:highlight w:val="yellow"/>
              <w:lang w:val="en-GB"/>
              <w:rPrChange w:id="76" w:author="USA " w:date="2023-04-06T06:19:00Z">
                <w:rPr>
                  <w:rFonts w:ascii="Times New Roman" w:eastAsia="Times New Roman" w:hAnsi="Times New Roman" w:cs="Times New Roman"/>
                  <w:sz w:val="24"/>
                  <w:szCs w:val="20"/>
                  <w:lang w:val="en-GB"/>
                </w:rPr>
              </w:rPrChange>
            </w:rPr>
            <w:delText>links</w:delText>
          </w:r>
          <w:r w:rsidRPr="00250417" w:rsidDel="00842FD3">
            <w:rPr>
              <w:rFonts w:ascii="Times New Roman" w:eastAsia="Times New Roman" w:hAnsi="Times New Roman" w:cs="Times New Roman"/>
              <w:sz w:val="24"/>
              <w:szCs w:val="20"/>
              <w:lang w:val="en-GB"/>
            </w:rPr>
            <w:delText xml:space="preserve"> </w:delText>
          </w:r>
        </w:del>
        <w:r w:rsidRPr="00250417">
          <w:rPr>
            <w:rFonts w:ascii="Times New Roman" w:eastAsia="Times New Roman" w:hAnsi="Times New Roman" w:cs="Times New Roman"/>
            <w:sz w:val="24"/>
            <w:szCs w:val="20"/>
            <w:lang w:val="en-GB"/>
          </w:rPr>
          <w:t xml:space="preserve">including aircraft links to/from ground, to other aircraft, or, in certain instances to/from ships </w:t>
        </w:r>
      </w:ins>
      <w:r w:rsidRPr="00250417">
        <w:rPr>
          <w:rFonts w:ascii="Times New Roman" w:eastAsia="Times New Roman" w:hAnsi="Times New Roman" w:cs="Times New Roman"/>
          <w:sz w:val="24"/>
          <w:szCs w:val="20"/>
          <w:lang w:val="en-GB"/>
        </w:rPr>
        <w:t xml:space="preserve">to support </w:t>
      </w:r>
      <w:ins w:id="77" w:author="John Mettrop [2]" w:date="2022-12-05T11:45:00Z">
        <w:r w:rsidRPr="00250417">
          <w:rPr>
            <w:rFonts w:ascii="Times New Roman" w:eastAsia="Times New Roman" w:hAnsi="Times New Roman" w:cs="Times New Roman"/>
            <w:sz w:val="24"/>
            <w:szCs w:val="20"/>
            <w:lang w:val="en-GB"/>
          </w:rPr>
          <w:t xml:space="preserve">various applications such as </w:t>
        </w:r>
      </w:ins>
      <w:r w:rsidRPr="00250417">
        <w:rPr>
          <w:rFonts w:ascii="Times New Roman" w:eastAsia="Times New Roman" w:hAnsi="Times New Roman" w:cs="Times New Roman"/>
          <w:sz w:val="24"/>
          <w:szCs w:val="20"/>
          <w:lang w:val="en-GB"/>
        </w:rPr>
        <w:t>remote sensing,</w:t>
      </w:r>
      <w:del w:id="78" w:author="John Mettrop [2]" w:date="2022-12-05T11:45:00Z">
        <w:r w:rsidRPr="00250417" w:rsidDel="00E96161">
          <w:rPr>
            <w:rFonts w:ascii="Times New Roman" w:eastAsia="Times New Roman" w:hAnsi="Times New Roman" w:cs="Times New Roman"/>
            <w:sz w:val="24"/>
            <w:szCs w:val="20"/>
            <w:lang w:val="en-GB"/>
          </w:rPr>
          <w:delText xml:space="preserve"> e.g.</w:delText>
        </w:r>
      </w:del>
      <w:ins w:id="79" w:author="John Mettrop [2]" w:date="2022-12-05T11:45:00Z">
        <w:r w:rsidRPr="00250417">
          <w:rPr>
            <w:rFonts w:ascii="Times New Roman" w:eastAsia="Times New Roman" w:hAnsi="Times New Roman" w:cs="Times New Roman"/>
            <w:sz w:val="24"/>
            <w:szCs w:val="20"/>
            <w:lang w:val="en-GB"/>
          </w:rPr>
          <w:t>for</w:t>
        </w:r>
      </w:ins>
      <w:r w:rsidRPr="00250417">
        <w:rPr>
          <w:rFonts w:ascii="Times New Roman" w:eastAsia="Times New Roman" w:hAnsi="Times New Roman" w:cs="Times New Roman"/>
          <w:sz w:val="24"/>
          <w:szCs w:val="20"/>
          <w:lang w:val="en-GB"/>
        </w:rPr>
        <w:t xml:space="preserve"> earth sciences</w:t>
      </w:r>
      <w:del w:id="80" w:author="John Mettrop [2]" w:date="2022-12-05T11:45:00Z">
        <w:r w:rsidRPr="00250417" w:rsidDel="00E96161">
          <w:rPr>
            <w:rFonts w:ascii="Times New Roman" w:eastAsia="Times New Roman" w:hAnsi="Times New Roman" w:cs="Times New Roman"/>
            <w:sz w:val="24"/>
            <w:szCs w:val="20"/>
            <w:lang w:val="en-GB"/>
          </w:rPr>
          <w:delText>, land management</w:delText>
        </w:r>
      </w:del>
      <w:r w:rsidRPr="00250417">
        <w:rPr>
          <w:rFonts w:ascii="Times New Roman" w:eastAsia="Times New Roman" w:hAnsi="Times New Roman" w:cs="Times New Roman"/>
          <w:sz w:val="24"/>
          <w:szCs w:val="20"/>
          <w:lang w:val="en-GB"/>
        </w:rPr>
        <w:t>, energy distribution</w:t>
      </w:r>
      <w:ins w:id="81" w:author="John Mettrop [2]" w:date="2022-12-05T11:46:00Z">
        <w:r w:rsidRPr="00250417">
          <w:rPr>
            <w:rFonts w:ascii="Times New Roman" w:eastAsia="Times New Roman" w:hAnsi="Times New Roman" w:cs="Times New Roman"/>
            <w:sz w:val="24"/>
            <w:szCs w:val="20"/>
            <w:lang w:val="en-GB"/>
          </w:rPr>
          <w:t xml:space="preserve"> system monitoring and support security, law enforcement and humanitar</w:t>
        </w:r>
      </w:ins>
      <w:ins w:id="82" w:author="John Mettrop [2]" w:date="2022-12-05T11:47:00Z">
        <w:r w:rsidRPr="00250417">
          <w:rPr>
            <w:rFonts w:ascii="Times New Roman" w:eastAsia="Times New Roman" w:hAnsi="Times New Roman" w:cs="Times New Roman"/>
            <w:sz w:val="24"/>
            <w:szCs w:val="20"/>
            <w:lang w:val="en-GB"/>
          </w:rPr>
          <w:t>ian assistance efforts</w:t>
        </w:r>
      </w:ins>
      <w:del w:id="83" w:author="John Mettrop [2]" w:date="2022-12-05T11:47:00Z">
        <w:r w:rsidRPr="00250417" w:rsidDel="00E96161">
          <w:rPr>
            <w:rFonts w:ascii="Times New Roman" w:eastAsia="Times New Roman" w:hAnsi="Times New Roman" w:cs="Times New Roman"/>
            <w:sz w:val="24"/>
            <w:szCs w:val="20"/>
            <w:lang w:val="en-GB"/>
          </w:rPr>
          <w:delText>, etc., applications</w:delText>
        </w:r>
      </w:del>
      <w:r w:rsidRPr="00250417">
        <w:rPr>
          <w:rFonts w:ascii="Times New Roman" w:eastAsia="Times New Roman" w:hAnsi="Times New Roman" w:cs="Times New Roman"/>
          <w:sz w:val="24"/>
          <w:szCs w:val="20"/>
          <w:lang w:val="en-GB"/>
        </w:rPr>
        <w:t>;</w:t>
      </w:r>
    </w:p>
    <w:p w14:paraId="5B5191A1"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84" w:author="John Mettrop [2]" w:date="2022-12-05T11:47:00Z"/>
          <w:rFonts w:ascii="Times New Roman" w:eastAsia="Times New Roman" w:hAnsi="Times New Roman" w:cs="Times New Roman"/>
          <w:sz w:val="24"/>
          <w:szCs w:val="20"/>
          <w:lang w:val="en-GB"/>
        </w:rPr>
      </w:pPr>
      <w:ins w:id="85" w:author="John Mettrop [2]" w:date="2022-12-05T11:47:00Z">
        <w:r w:rsidRPr="00250417">
          <w:rPr>
            <w:rFonts w:ascii="Times New Roman" w:eastAsia="Times New Roman" w:hAnsi="Times New Roman" w:cs="Times New Roman"/>
            <w:i/>
            <w:iCs/>
            <w:sz w:val="24"/>
            <w:szCs w:val="20"/>
            <w:lang w:val="en-GB"/>
          </w:rPr>
          <w:t>b)</w:t>
        </w:r>
        <w:r w:rsidRPr="00250417">
          <w:rPr>
            <w:rFonts w:ascii="Times New Roman" w:eastAsia="Times New Roman" w:hAnsi="Times New Roman" w:cs="Times New Roman"/>
            <w:i/>
            <w:iCs/>
            <w:sz w:val="24"/>
            <w:szCs w:val="20"/>
            <w:lang w:val="en-GB"/>
          </w:rPr>
          <w:tab/>
        </w:r>
        <w:r w:rsidRPr="00250417">
          <w:rPr>
            <w:rFonts w:ascii="Times New Roman" w:eastAsia="Times New Roman" w:hAnsi="Times New Roman" w:cs="Times New Roman"/>
            <w:sz w:val="24"/>
            <w:szCs w:val="20"/>
            <w:lang w:val="en-GB"/>
          </w:rPr>
          <w:t xml:space="preserve">that systems and networks operating in the maritime mobile service (MMS) use broadband maritime </w:t>
        </w:r>
        <w:proofErr w:type="gramStart"/>
        <w:r w:rsidRPr="00250417">
          <w:rPr>
            <w:rFonts w:ascii="Times New Roman" w:eastAsia="Times New Roman" w:hAnsi="Times New Roman" w:cs="Times New Roman"/>
            <w:sz w:val="24"/>
            <w:szCs w:val="20"/>
            <w:lang w:val="en-GB"/>
          </w:rPr>
          <w:t>data-links</w:t>
        </w:r>
        <w:proofErr w:type="gramEnd"/>
        <w:r w:rsidRPr="00250417">
          <w:rPr>
            <w:rFonts w:ascii="Times New Roman" w:eastAsia="Times New Roman" w:hAnsi="Times New Roman" w:cs="Times New Roman"/>
            <w:sz w:val="24"/>
            <w:szCs w:val="20"/>
            <w:lang w:val="en-GB"/>
          </w:rPr>
          <w:t xml:space="preserve"> to support various applications, such as remote sensing for earth sciences, energy distribution systems monitoring security, law enforcement and humanitarian assistance efforts;</w:t>
        </w:r>
      </w:ins>
    </w:p>
    <w:p w14:paraId="634CB9E8"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del w:id="86" w:author="John Mettrop [2]" w:date="2022-12-05T11:48:00Z">
        <w:r w:rsidRPr="00250417" w:rsidDel="00E96161">
          <w:rPr>
            <w:rFonts w:ascii="Times New Roman" w:eastAsia="Times New Roman" w:hAnsi="Times New Roman" w:cs="Times New Roman"/>
            <w:i/>
            <w:iCs/>
            <w:sz w:val="24"/>
            <w:szCs w:val="20"/>
            <w:lang w:val="en-GB"/>
          </w:rPr>
          <w:delText>b</w:delText>
        </w:r>
      </w:del>
      <w:ins w:id="87" w:author="John Mettrop [2]" w:date="2022-12-05T11:48:00Z">
        <w:r w:rsidRPr="00250417">
          <w:rPr>
            <w:rFonts w:ascii="Times New Roman" w:eastAsia="Times New Roman" w:hAnsi="Times New Roman" w:cs="Times New Roman"/>
            <w:i/>
            <w:iCs/>
            <w:sz w:val="24"/>
            <w:szCs w:val="20"/>
            <w:lang w:val="en-GB"/>
          </w:rPr>
          <w:t>c</w:t>
        </w:r>
      </w:ins>
      <w:r w:rsidRPr="00250417">
        <w:rPr>
          <w:rFonts w:ascii="Times New Roman" w:eastAsia="Times New Roman" w:hAnsi="Times New Roman" w:cs="Times New Roman"/>
          <w:i/>
          <w:iCs/>
          <w:sz w:val="24"/>
          <w:szCs w:val="20"/>
          <w:lang w:val="en-GB"/>
        </w:rPr>
        <w:t>)</w:t>
      </w:r>
      <w:r w:rsidRPr="00250417">
        <w:rPr>
          <w:rFonts w:ascii="Times New Roman" w:eastAsia="Times New Roman" w:hAnsi="Times New Roman" w:cs="Times New Roman"/>
          <w:sz w:val="24"/>
          <w:szCs w:val="20"/>
          <w:lang w:val="en-GB"/>
        </w:rPr>
        <w:tab/>
        <w:t>that systems and networks operating in</w:t>
      </w:r>
      <w:ins w:id="88" w:author="John Mettrop [2]" w:date="2022-12-05T11:48:00Z">
        <w:r w:rsidRPr="00250417">
          <w:rPr>
            <w:rFonts w:ascii="Times New Roman" w:eastAsia="Times New Roman" w:hAnsi="Times New Roman" w:cs="Times New Roman"/>
            <w:sz w:val="24"/>
            <w:szCs w:val="20"/>
            <w:lang w:val="en-GB"/>
          </w:rPr>
          <w:t xml:space="preserve"> the</w:t>
        </w:r>
      </w:ins>
      <w:r w:rsidRPr="00250417">
        <w:rPr>
          <w:rFonts w:ascii="Times New Roman" w:eastAsia="Times New Roman" w:hAnsi="Times New Roman" w:cs="Times New Roman"/>
          <w:sz w:val="24"/>
          <w:szCs w:val="20"/>
          <w:lang w:val="en-GB"/>
        </w:rPr>
        <w:t xml:space="preserve"> AMS </w:t>
      </w:r>
      <w:ins w:id="89" w:author="John Mettrop [2]" w:date="2022-12-05T11:48:00Z">
        <w:r w:rsidRPr="00250417">
          <w:rPr>
            <w:rFonts w:ascii="Times New Roman" w:eastAsia="Times New Roman" w:hAnsi="Times New Roman" w:cs="Times New Roman"/>
            <w:sz w:val="24"/>
            <w:szCs w:val="20"/>
            <w:lang w:val="en-GB"/>
          </w:rPr>
          <w:t>and MMS</w:t>
        </w:r>
      </w:ins>
      <w:del w:id="90" w:author="John Mettrop [2]" w:date="2022-12-05T11:48:00Z">
        <w:r w:rsidRPr="00250417" w:rsidDel="00E96161">
          <w:rPr>
            <w:rFonts w:ascii="Times New Roman" w:eastAsia="Times New Roman" w:hAnsi="Times New Roman" w:cs="Times New Roman"/>
            <w:sz w:val="24"/>
            <w:szCs w:val="20"/>
            <w:lang w:val="en-GB"/>
          </w:rPr>
          <w:delText>are</w:delText>
        </w:r>
      </w:del>
      <w:r w:rsidRPr="00250417">
        <w:rPr>
          <w:rFonts w:ascii="Times New Roman" w:eastAsia="Times New Roman" w:hAnsi="Times New Roman" w:cs="Times New Roman"/>
          <w:sz w:val="24"/>
          <w:szCs w:val="20"/>
          <w:lang w:val="en-GB"/>
        </w:rPr>
        <w:t xml:space="preserve"> also use</w:t>
      </w:r>
      <w:del w:id="91" w:author="John Mettrop [2]" w:date="2022-12-05T11:49:00Z">
        <w:r w:rsidRPr="00250417" w:rsidDel="00E96161">
          <w:rPr>
            <w:rFonts w:ascii="Times New Roman" w:eastAsia="Times New Roman" w:hAnsi="Times New Roman" w:cs="Times New Roman"/>
            <w:sz w:val="24"/>
            <w:szCs w:val="20"/>
            <w:lang w:val="en-GB"/>
          </w:rPr>
          <w:delText>d for</w:delText>
        </w:r>
      </w:del>
      <w:r w:rsidRPr="00250417">
        <w:rPr>
          <w:rFonts w:ascii="Times New Roman" w:eastAsia="Times New Roman" w:hAnsi="Times New Roman" w:cs="Times New Roman"/>
          <w:sz w:val="24"/>
          <w:szCs w:val="20"/>
          <w:lang w:val="en-GB"/>
        </w:rPr>
        <w:t xml:space="preserve"> narrow-band</w:t>
      </w:r>
      <w:del w:id="92" w:author="John Mettrop [2]" w:date="2022-12-05T11:49:00Z">
        <w:r w:rsidRPr="00250417" w:rsidDel="00E96161">
          <w:rPr>
            <w:rFonts w:ascii="Times New Roman" w:eastAsia="Times New Roman" w:hAnsi="Times New Roman" w:cs="Times New Roman"/>
            <w:sz w:val="24"/>
            <w:szCs w:val="20"/>
            <w:lang w:val="en-GB"/>
          </w:rPr>
          <w:delText>, airborne</w:delText>
        </w:r>
      </w:del>
      <w:r w:rsidRPr="00250417">
        <w:rPr>
          <w:rFonts w:ascii="Times New Roman" w:eastAsia="Times New Roman" w:hAnsi="Times New Roman" w:cs="Times New Roman"/>
          <w:sz w:val="24"/>
          <w:szCs w:val="20"/>
          <w:lang w:val="en-GB"/>
        </w:rPr>
        <w:t xml:space="preserve"> data-</w:t>
      </w:r>
      <w:proofErr w:type="gramStart"/>
      <w:r w:rsidRPr="00250417">
        <w:rPr>
          <w:rFonts w:ascii="Times New Roman" w:eastAsia="Times New Roman" w:hAnsi="Times New Roman" w:cs="Times New Roman"/>
          <w:sz w:val="24"/>
          <w:szCs w:val="20"/>
          <w:lang w:val="en-GB"/>
        </w:rPr>
        <w:t>links;</w:t>
      </w:r>
      <w:proofErr w:type="gramEnd"/>
    </w:p>
    <w:p w14:paraId="1184F31E" w14:textId="77777777" w:rsidR="00250417" w:rsidRPr="00250417" w:rsidDel="00E96161"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del w:id="93" w:author="John Mettrop [2]" w:date="2022-12-05T11:49:00Z"/>
          <w:rFonts w:ascii="Times New Roman" w:eastAsia="Times New Roman" w:hAnsi="Times New Roman" w:cs="Times New Roman"/>
          <w:sz w:val="24"/>
          <w:szCs w:val="20"/>
          <w:lang w:val="en-GB"/>
        </w:rPr>
      </w:pPr>
      <w:del w:id="94" w:author="John Mettrop [2]" w:date="2022-12-05T11:49:00Z">
        <w:r w:rsidRPr="00250417" w:rsidDel="00E96161">
          <w:rPr>
            <w:rFonts w:ascii="Times New Roman" w:eastAsia="Times New Roman" w:hAnsi="Times New Roman" w:cs="Times New Roman"/>
            <w:i/>
            <w:sz w:val="24"/>
            <w:szCs w:val="20"/>
            <w:lang w:val="en-GB"/>
          </w:rPr>
          <w:delText>c)</w:delText>
        </w:r>
        <w:r w:rsidRPr="00250417" w:rsidDel="00E96161">
          <w:rPr>
            <w:rFonts w:ascii="Times New Roman" w:eastAsia="Times New Roman" w:hAnsi="Times New Roman" w:cs="Times New Roman"/>
            <w:sz w:val="24"/>
            <w:szCs w:val="20"/>
            <w:lang w:val="en-GB"/>
          </w:rPr>
          <w:tab/>
          <w:delText>that the physics of the propagation of electromagnetic energy, the availability of hardware components, etc., within the 4 400</w:delText>
        </w:r>
        <w:r w:rsidRPr="00250417" w:rsidDel="00E96161">
          <w:rPr>
            <w:rFonts w:ascii="Times New Roman" w:eastAsia="Times New Roman" w:hAnsi="Times New Roman" w:cs="Times New Roman"/>
            <w:sz w:val="24"/>
            <w:szCs w:val="20"/>
            <w:lang w:val="en-GB"/>
          </w:rPr>
          <w:noBreakHyphen/>
          <w:delText>4 990 MHz frequency range facilitates the use of current or planned operating systems and networks for such applications,</w:delText>
        </w:r>
      </w:del>
    </w:p>
    <w:p w14:paraId="346F86B6"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160" w:line="240" w:lineRule="auto"/>
        <w:ind w:left="1134"/>
        <w:jc w:val="left"/>
        <w:textAlignment w:val="baseline"/>
        <w:rPr>
          <w:rFonts w:ascii="Times New Roman" w:eastAsia="Times New Roman" w:hAnsi="Times New Roman" w:cs="Times New Roman"/>
          <w:i/>
          <w:sz w:val="24"/>
          <w:szCs w:val="20"/>
          <w:lang w:val="en-GB"/>
        </w:rPr>
      </w:pPr>
      <w:r w:rsidRPr="00250417">
        <w:rPr>
          <w:rFonts w:ascii="Times New Roman" w:eastAsia="Times New Roman" w:hAnsi="Times New Roman" w:cs="Times New Roman"/>
          <w:i/>
          <w:sz w:val="24"/>
          <w:szCs w:val="20"/>
          <w:lang w:val="en-GB"/>
        </w:rPr>
        <w:t>recognizing</w:t>
      </w:r>
    </w:p>
    <w:p w14:paraId="358FD287"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250417">
        <w:rPr>
          <w:rFonts w:ascii="Times New Roman" w:eastAsia="Times New Roman" w:hAnsi="Times New Roman" w:cs="Times New Roman"/>
          <w:i/>
          <w:iCs/>
          <w:sz w:val="24"/>
          <w:szCs w:val="20"/>
          <w:lang w:val="en-GB"/>
        </w:rPr>
        <w:t>a)</w:t>
      </w:r>
      <w:r w:rsidRPr="00250417">
        <w:rPr>
          <w:rFonts w:ascii="Times New Roman" w:eastAsia="Times New Roman" w:hAnsi="Times New Roman" w:cs="Times New Roman"/>
          <w:sz w:val="24"/>
          <w:szCs w:val="20"/>
          <w:lang w:val="en-GB"/>
        </w:rPr>
        <w:tab/>
        <w:t xml:space="preserve">that the frequency range 4 400-4 990 MHz is allocated on a primary basis in all three ITU regions to the mobile </w:t>
      </w:r>
      <w:proofErr w:type="gramStart"/>
      <w:r w:rsidRPr="00250417">
        <w:rPr>
          <w:rFonts w:ascii="Times New Roman" w:eastAsia="Times New Roman" w:hAnsi="Times New Roman" w:cs="Times New Roman"/>
          <w:sz w:val="24"/>
          <w:szCs w:val="20"/>
          <w:lang w:val="en-GB"/>
        </w:rPr>
        <w:t>service;</w:t>
      </w:r>
      <w:proofErr w:type="gramEnd"/>
    </w:p>
    <w:p w14:paraId="698C59C9"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250417">
        <w:rPr>
          <w:rFonts w:ascii="Times New Roman" w:eastAsia="Times New Roman" w:hAnsi="Times New Roman" w:cs="Times New Roman"/>
          <w:i/>
          <w:iCs/>
          <w:sz w:val="24"/>
          <w:szCs w:val="20"/>
          <w:lang w:val="en-GB"/>
        </w:rPr>
        <w:t>b)</w:t>
      </w:r>
      <w:r w:rsidRPr="00250417">
        <w:rPr>
          <w:rFonts w:ascii="Times New Roman" w:eastAsia="Times New Roman" w:hAnsi="Times New Roman" w:cs="Times New Roman"/>
          <w:sz w:val="24"/>
          <w:szCs w:val="20"/>
          <w:lang w:val="en-GB"/>
        </w:rPr>
        <w:tab/>
        <w:t xml:space="preserve">that other radio services are allocated on either a primary or secondary basis in all or parts of the frequency range 4 400-4 990 MHz all three ITU </w:t>
      </w:r>
      <w:proofErr w:type="gramStart"/>
      <w:r w:rsidRPr="00250417">
        <w:rPr>
          <w:rFonts w:ascii="Times New Roman" w:eastAsia="Times New Roman" w:hAnsi="Times New Roman" w:cs="Times New Roman"/>
          <w:sz w:val="24"/>
          <w:szCs w:val="20"/>
          <w:lang w:val="en-GB"/>
        </w:rPr>
        <w:t>regions;</w:t>
      </w:r>
      <w:proofErr w:type="gramEnd"/>
    </w:p>
    <w:p w14:paraId="485D5E91"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250417">
        <w:rPr>
          <w:rFonts w:ascii="Times New Roman" w:eastAsia="Times New Roman" w:hAnsi="Times New Roman" w:cs="Times New Roman"/>
          <w:i/>
          <w:iCs/>
          <w:sz w:val="24"/>
          <w:szCs w:val="20"/>
          <w:lang w:val="en-GB"/>
        </w:rPr>
        <w:t>c)</w:t>
      </w:r>
      <w:r w:rsidRPr="00250417">
        <w:rPr>
          <w:rFonts w:ascii="Times New Roman" w:eastAsia="Times New Roman" w:hAnsi="Times New Roman" w:cs="Times New Roman"/>
          <w:sz w:val="24"/>
          <w:szCs w:val="20"/>
          <w:lang w:val="en-GB"/>
        </w:rPr>
        <w:tab/>
        <w:t xml:space="preserve">that the </w:t>
      </w:r>
      <w:ins w:id="95" w:author="John Mettrop [2]" w:date="2022-12-05T11:50:00Z">
        <w:r w:rsidRPr="00250417">
          <w:rPr>
            <w:rFonts w:ascii="Times New Roman" w:eastAsia="Times New Roman" w:hAnsi="Times New Roman" w:cs="Times New Roman"/>
            <w:sz w:val="24"/>
            <w:szCs w:val="20"/>
            <w:lang w:val="en-GB"/>
          </w:rPr>
          <w:t>Radio Regulations (</w:t>
        </w:r>
      </w:ins>
      <w:r w:rsidRPr="00250417">
        <w:rPr>
          <w:rFonts w:ascii="Times New Roman" w:eastAsia="Times New Roman" w:hAnsi="Times New Roman" w:cs="Times New Roman"/>
          <w:sz w:val="24"/>
          <w:szCs w:val="20"/>
          <w:lang w:val="en-GB"/>
        </w:rPr>
        <w:t>RR</w:t>
      </w:r>
      <w:ins w:id="96" w:author="John Mettrop [2]" w:date="2022-12-05T11:50:00Z">
        <w:r w:rsidRPr="00250417">
          <w:rPr>
            <w:rFonts w:ascii="Times New Roman" w:eastAsia="Times New Roman" w:hAnsi="Times New Roman" w:cs="Times New Roman"/>
            <w:sz w:val="24"/>
            <w:szCs w:val="20"/>
            <w:lang w:val="en-GB"/>
          </w:rPr>
          <w:t>)</w:t>
        </w:r>
      </w:ins>
      <w:r w:rsidRPr="00250417">
        <w:rPr>
          <w:rFonts w:ascii="Times New Roman" w:eastAsia="Times New Roman" w:hAnsi="Times New Roman" w:cs="Times New Roman"/>
          <w:sz w:val="24"/>
          <w:szCs w:val="20"/>
          <w:lang w:val="en-GB"/>
        </w:rPr>
        <w:t xml:space="preserve"> No. </w:t>
      </w:r>
      <w:r w:rsidRPr="00250417">
        <w:rPr>
          <w:rFonts w:ascii="Times New Roman" w:eastAsia="Times New Roman" w:hAnsi="Times New Roman" w:cs="Times New Roman"/>
          <w:b/>
          <w:bCs/>
          <w:sz w:val="24"/>
          <w:szCs w:val="20"/>
          <w:lang w:val="en-GB"/>
        </w:rPr>
        <w:t>5.442</w:t>
      </w:r>
      <w:r w:rsidRPr="00250417">
        <w:rPr>
          <w:rFonts w:ascii="Times New Roman" w:eastAsia="Times New Roman" w:hAnsi="Times New Roman" w:cs="Times New Roman"/>
          <w:sz w:val="24"/>
          <w:szCs w:val="20"/>
          <w:lang w:val="en-GB"/>
        </w:rPr>
        <w:t xml:space="preserve"> provides </w:t>
      </w:r>
      <w:del w:id="97" w:author="John Mettrop [2]" w:date="2022-12-05T11:50:00Z">
        <w:r w:rsidRPr="00250417" w:rsidDel="00E96161">
          <w:rPr>
            <w:rFonts w:ascii="Times New Roman" w:eastAsia="Times New Roman" w:hAnsi="Times New Roman" w:cs="Times New Roman"/>
            <w:sz w:val="24"/>
            <w:szCs w:val="20"/>
            <w:lang w:val="en-GB"/>
          </w:rPr>
          <w:delText xml:space="preserve">some </w:delText>
        </w:r>
      </w:del>
      <w:r w:rsidRPr="00250417">
        <w:rPr>
          <w:rFonts w:ascii="Times New Roman" w:eastAsia="Times New Roman" w:hAnsi="Times New Roman" w:cs="Times New Roman"/>
          <w:sz w:val="24"/>
          <w:szCs w:val="20"/>
          <w:lang w:val="en-GB"/>
        </w:rPr>
        <w:t xml:space="preserve">restrictions for the use of AMS in </w:t>
      </w:r>
      <w:del w:id="98" w:author="John Mettrop [2]" w:date="2022-12-05T11:50:00Z">
        <w:r w:rsidRPr="00250417" w:rsidDel="00E96161">
          <w:rPr>
            <w:rFonts w:ascii="Times New Roman" w:eastAsia="Times New Roman" w:hAnsi="Times New Roman" w:cs="Times New Roman"/>
            <w:sz w:val="24"/>
            <w:szCs w:val="20"/>
            <w:lang w:val="en-GB"/>
          </w:rPr>
          <w:delText xml:space="preserve">parts of </w:delText>
        </w:r>
      </w:del>
      <w:r w:rsidRPr="00250417">
        <w:rPr>
          <w:rFonts w:ascii="Times New Roman" w:eastAsia="Times New Roman" w:hAnsi="Times New Roman" w:cs="Times New Roman"/>
          <w:sz w:val="24"/>
          <w:szCs w:val="20"/>
          <w:lang w:val="en-GB"/>
        </w:rPr>
        <w:t>the frequency band</w:t>
      </w:r>
      <w:ins w:id="99" w:author="John Mettrop [2]" w:date="2022-12-05T11:50:00Z">
        <w:r w:rsidRPr="00250417">
          <w:rPr>
            <w:rFonts w:ascii="Times New Roman" w:eastAsia="Times New Roman" w:hAnsi="Times New Roman" w:cs="Times New Roman"/>
            <w:sz w:val="24"/>
            <w:szCs w:val="20"/>
            <w:lang w:val="en-GB"/>
          </w:rPr>
          <w:t xml:space="preserve">s </w:t>
        </w:r>
      </w:ins>
      <w:ins w:id="100" w:author="John Mettrop [2]" w:date="2022-12-05T11:51:00Z">
        <w:r w:rsidRPr="00250417">
          <w:rPr>
            <w:rFonts w:ascii="Times New Roman" w:eastAsia="Times New Roman" w:hAnsi="Times New Roman" w:cs="Times New Roman"/>
            <w:sz w:val="24"/>
            <w:szCs w:val="20"/>
            <w:lang w:val="en-GB"/>
          </w:rPr>
          <w:t xml:space="preserve">4 825-4 835 MHz and 4 950-4 990 </w:t>
        </w:r>
        <w:proofErr w:type="gramStart"/>
        <w:r w:rsidRPr="00250417">
          <w:rPr>
            <w:rFonts w:ascii="Times New Roman" w:eastAsia="Times New Roman" w:hAnsi="Times New Roman" w:cs="Times New Roman"/>
            <w:sz w:val="24"/>
            <w:szCs w:val="20"/>
            <w:lang w:val="en-GB"/>
          </w:rPr>
          <w:t>MHz</w:t>
        </w:r>
      </w:ins>
      <w:r w:rsidRPr="00250417">
        <w:rPr>
          <w:rFonts w:ascii="Times New Roman" w:eastAsia="Times New Roman" w:hAnsi="Times New Roman" w:cs="Times New Roman"/>
          <w:sz w:val="24"/>
          <w:szCs w:val="20"/>
          <w:lang w:val="en-GB"/>
        </w:rPr>
        <w:t>;</w:t>
      </w:r>
      <w:proofErr w:type="gramEnd"/>
    </w:p>
    <w:p w14:paraId="4101C5C1" w14:textId="77777777" w:rsidR="00250417" w:rsidRPr="00250417" w:rsidDel="00E96161"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del w:id="101" w:author="John Mettrop [2]" w:date="2022-12-05T11:51:00Z"/>
          <w:rFonts w:ascii="Times New Roman" w:eastAsia="Times New Roman" w:hAnsi="Times New Roman" w:cs="Times New Roman"/>
          <w:sz w:val="24"/>
          <w:szCs w:val="20"/>
          <w:lang w:val="en-GB"/>
        </w:rPr>
      </w:pPr>
      <w:del w:id="102" w:author="John Mettrop [2]" w:date="2022-12-05T11:51:00Z">
        <w:r w:rsidRPr="00250417" w:rsidDel="00E96161">
          <w:rPr>
            <w:rFonts w:ascii="Times New Roman" w:eastAsia="Times New Roman" w:hAnsi="Times New Roman" w:cs="Times New Roman"/>
            <w:i/>
            <w:sz w:val="24"/>
            <w:szCs w:val="20"/>
            <w:lang w:val="en-GB"/>
          </w:rPr>
          <w:delText>d)</w:delText>
        </w:r>
        <w:r w:rsidRPr="00250417" w:rsidDel="00E96161">
          <w:rPr>
            <w:rFonts w:ascii="Times New Roman" w:eastAsia="Times New Roman" w:hAnsi="Times New Roman" w:cs="Times New Roman"/>
            <w:i/>
            <w:sz w:val="24"/>
            <w:szCs w:val="20"/>
            <w:lang w:val="en-GB"/>
          </w:rPr>
          <w:tab/>
        </w:r>
        <w:r w:rsidRPr="00250417" w:rsidDel="00E96161">
          <w:rPr>
            <w:rFonts w:ascii="Times New Roman" w:eastAsia="Times New Roman" w:hAnsi="Times New Roman" w:cs="Times New Roman"/>
            <w:sz w:val="24"/>
            <w:szCs w:val="20"/>
            <w:lang w:val="en-GB"/>
          </w:rPr>
          <w:delText>that technical characteristics and protection criteria for aeronautical mobile telemetry systems are not contained in this Recommendation,</w:delText>
        </w:r>
      </w:del>
    </w:p>
    <w:p w14:paraId="7C0C5839"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103" w:author="John Mettrop [2]" w:date="2022-12-05T11:51:00Z"/>
          <w:rFonts w:ascii="Times New Roman" w:eastAsia="Times New Roman" w:hAnsi="Times New Roman" w:cs="Times New Roman"/>
          <w:iCs/>
          <w:sz w:val="24"/>
          <w:szCs w:val="20"/>
          <w:lang w:val="en-GB" w:eastAsia="zh-CN"/>
        </w:rPr>
      </w:pPr>
      <w:ins w:id="104" w:author="John Mettrop [2]" w:date="2022-12-05T11:51:00Z">
        <w:r w:rsidRPr="00250417">
          <w:rPr>
            <w:rFonts w:ascii="Times New Roman" w:eastAsia="Times New Roman" w:hAnsi="Times New Roman" w:cs="Times New Roman"/>
            <w:i/>
            <w:sz w:val="24"/>
            <w:szCs w:val="20"/>
            <w:lang w:val="en-GB"/>
          </w:rPr>
          <w:t>d)</w:t>
        </w:r>
        <w:r w:rsidRPr="00250417">
          <w:rPr>
            <w:rFonts w:ascii="Times New Roman" w:eastAsia="Times New Roman" w:hAnsi="Times New Roman" w:cs="Times New Roman"/>
            <w:sz w:val="24"/>
            <w:szCs w:val="20"/>
            <w:lang w:val="en-GB"/>
          </w:rPr>
          <w:tab/>
          <w:t xml:space="preserve">that </w:t>
        </w:r>
        <w:r w:rsidRPr="00250417">
          <w:rPr>
            <w:rFonts w:ascii="Times New Roman" w:eastAsia="Times New Roman" w:hAnsi="Times New Roman" w:cs="Times New Roman"/>
            <w:iCs/>
            <w:sz w:val="24"/>
            <w:szCs w:val="20"/>
            <w:lang w:val="en-GB" w:eastAsia="zh-CN"/>
          </w:rPr>
          <w:t xml:space="preserve">AMS systems in the </w:t>
        </w:r>
        <w:r w:rsidRPr="00250417">
          <w:rPr>
            <w:rFonts w:ascii="Times New Roman" w:eastAsia="Times New Roman" w:hAnsi="Times New Roman" w:cs="Times New Roman"/>
            <w:sz w:val="24"/>
            <w:szCs w:val="20"/>
            <w:lang w:val="en-GB"/>
          </w:rPr>
          <w:t>4 400-4 990 MHz</w:t>
        </w:r>
        <w:r w:rsidRPr="00250417">
          <w:rPr>
            <w:rFonts w:ascii="Times New Roman" w:eastAsia="Times New Roman" w:hAnsi="Times New Roman" w:cs="Times New Roman"/>
            <w:iCs/>
            <w:sz w:val="24"/>
            <w:szCs w:val="20"/>
            <w:lang w:val="en-GB" w:eastAsia="zh-CN"/>
          </w:rPr>
          <w:t xml:space="preserve"> band are not standardised by </w:t>
        </w:r>
        <w:proofErr w:type="gramStart"/>
        <w:r w:rsidRPr="00250417">
          <w:rPr>
            <w:rFonts w:ascii="Times New Roman" w:eastAsia="Times New Roman" w:hAnsi="Times New Roman" w:cs="Times New Roman"/>
            <w:iCs/>
            <w:sz w:val="24"/>
            <w:szCs w:val="20"/>
            <w:lang w:val="en-GB" w:eastAsia="zh-CN"/>
          </w:rPr>
          <w:t>ICAO;</w:t>
        </w:r>
        <w:proofErr w:type="gramEnd"/>
        <w:r w:rsidRPr="00250417">
          <w:rPr>
            <w:rFonts w:ascii="Times New Roman" w:eastAsia="Times New Roman" w:hAnsi="Times New Roman" w:cs="Times New Roman"/>
            <w:iCs/>
            <w:sz w:val="24"/>
            <w:szCs w:val="20"/>
            <w:lang w:val="en-GB" w:eastAsia="zh-CN"/>
          </w:rPr>
          <w:t xml:space="preserve"> </w:t>
        </w:r>
      </w:ins>
    </w:p>
    <w:p w14:paraId="00A17E1E"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105" w:author="John Mettrop [2]" w:date="2022-12-05T11:51:00Z"/>
          <w:rFonts w:ascii="Times New Roman" w:eastAsia="Times New Roman" w:hAnsi="Times New Roman" w:cs="Times New Roman"/>
          <w:sz w:val="24"/>
          <w:szCs w:val="20"/>
          <w:lang w:val="en-GB"/>
        </w:rPr>
      </w:pPr>
      <w:ins w:id="106" w:author="John Mettrop [2]" w:date="2022-12-05T11:51:00Z">
        <w:r w:rsidRPr="00250417">
          <w:rPr>
            <w:rFonts w:ascii="Times New Roman" w:eastAsia="Times New Roman" w:hAnsi="Times New Roman" w:cs="Times New Roman"/>
            <w:i/>
            <w:sz w:val="24"/>
            <w:szCs w:val="20"/>
            <w:lang w:val="en-GB"/>
          </w:rPr>
          <w:t>e)</w:t>
        </w:r>
        <w:r w:rsidRPr="00250417">
          <w:rPr>
            <w:rFonts w:ascii="Times New Roman" w:eastAsia="Times New Roman" w:hAnsi="Times New Roman" w:cs="Times New Roman"/>
            <w:sz w:val="24"/>
            <w:szCs w:val="20"/>
            <w:lang w:val="en-GB"/>
          </w:rPr>
          <w:tab/>
          <w:t xml:space="preserve">that the frequency band 4 400-4 990 MHz is not considered for distress and safety communications for the global maritime distress and safety system in accordance with the </w:t>
        </w:r>
        <w:proofErr w:type="gramStart"/>
        <w:r w:rsidRPr="00250417">
          <w:rPr>
            <w:rFonts w:ascii="Times New Roman" w:eastAsia="Times New Roman" w:hAnsi="Times New Roman" w:cs="Times New Roman"/>
            <w:b/>
            <w:bCs/>
            <w:sz w:val="24"/>
            <w:szCs w:val="20"/>
            <w:lang w:val="en-GB"/>
            <w:rPrChange w:id="107" w:author="John Mettrop [2]" w:date="2022-12-05T11:51:00Z">
              <w:rPr/>
            </w:rPrChange>
          </w:rPr>
          <w:t>RR</w:t>
        </w:r>
        <w:r w:rsidRPr="00250417">
          <w:rPr>
            <w:rFonts w:ascii="Times New Roman" w:eastAsia="Times New Roman" w:hAnsi="Times New Roman" w:cs="Times New Roman"/>
            <w:sz w:val="24"/>
            <w:szCs w:val="20"/>
            <w:lang w:val="en-GB"/>
          </w:rPr>
          <w:t>;</w:t>
        </w:r>
        <w:proofErr w:type="gramEnd"/>
      </w:ins>
    </w:p>
    <w:p w14:paraId="4E6FFEAB" w14:textId="48C3096A"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108" w:author="John Mettrop [2]" w:date="2022-12-05T11:52:00Z"/>
          <w:rFonts w:ascii="Times New Roman" w:eastAsia="Times New Roman" w:hAnsi="Times New Roman" w:cs="Times New Roman"/>
          <w:sz w:val="24"/>
          <w:szCs w:val="20"/>
          <w:lang w:val="en-GB"/>
        </w:rPr>
      </w:pPr>
      <w:ins w:id="109" w:author="John Mettrop [2]" w:date="2022-12-05T11:51:00Z">
        <w:del w:id="110" w:author="USA" w:date="2023-03-06T17:13:00Z">
          <w:r w:rsidRPr="00492B18" w:rsidDel="00492B18">
            <w:rPr>
              <w:rFonts w:ascii="Times New Roman" w:eastAsia="Times New Roman" w:hAnsi="Times New Roman" w:cs="Times New Roman"/>
              <w:i/>
              <w:iCs/>
              <w:sz w:val="24"/>
              <w:szCs w:val="20"/>
              <w:highlight w:val="yellow"/>
              <w:lang w:val="en-GB"/>
              <w:rPrChange w:id="111" w:author="USA" w:date="2023-03-06T17:13:00Z">
                <w:rPr>
                  <w:rFonts w:ascii="Times New Roman" w:eastAsia="Times New Roman" w:hAnsi="Times New Roman" w:cs="Times New Roman"/>
                  <w:i/>
                  <w:iCs/>
                  <w:sz w:val="24"/>
                  <w:szCs w:val="20"/>
                  <w:lang w:val="en-GB"/>
                </w:rPr>
              </w:rPrChange>
            </w:rPr>
            <w:delText>[</w:delText>
          </w:r>
        </w:del>
        <w:r w:rsidRPr="00250417">
          <w:rPr>
            <w:rFonts w:ascii="Times New Roman" w:eastAsia="Times New Roman" w:hAnsi="Times New Roman" w:cs="Times New Roman"/>
            <w:i/>
            <w:iCs/>
            <w:sz w:val="24"/>
            <w:szCs w:val="20"/>
            <w:lang w:val="en-GB"/>
          </w:rPr>
          <w:t>f)</w:t>
        </w:r>
        <w:r w:rsidRPr="00250417">
          <w:rPr>
            <w:rFonts w:ascii="Times New Roman" w:eastAsia="Times New Roman" w:hAnsi="Times New Roman" w:cs="Times New Roman"/>
            <w:i/>
            <w:iCs/>
            <w:sz w:val="24"/>
            <w:szCs w:val="20"/>
            <w:lang w:val="en-GB"/>
          </w:rPr>
          <w:tab/>
        </w:r>
        <w:r w:rsidRPr="00250417">
          <w:rPr>
            <w:rFonts w:ascii="Times New Roman" w:eastAsia="Times New Roman" w:hAnsi="Times New Roman" w:cs="Times New Roman"/>
            <w:sz w:val="24"/>
            <w:szCs w:val="20"/>
            <w:lang w:val="en-GB"/>
          </w:rPr>
          <w:t xml:space="preserve">that the use of the AMS and MMS in the frequency range </w:t>
        </w:r>
        <w:r w:rsidRPr="00250417">
          <w:rPr>
            <w:rFonts w:ascii="Times New Roman" w:eastAsia="Times New Roman" w:hAnsi="Times New Roman" w:cs="Times New Roman"/>
            <w:bCs/>
            <w:sz w:val="24"/>
            <w:szCs w:val="20"/>
            <w:lang w:val="en-GB"/>
          </w:rPr>
          <w:t>4 400-4 990 MHz</w:t>
        </w:r>
        <w:r w:rsidRPr="00250417">
          <w:rPr>
            <w:rFonts w:ascii="Times New Roman" w:eastAsia="Times New Roman" w:hAnsi="Times New Roman" w:cs="Times New Roman"/>
            <w:b/>
            <w:sz w:val="24"/>
            <w:szCs w:val="20"/>
            <w:lang w:val="en-GB"/>
          </w:rPr>
          <w:t xml:space="preserve"> </w:t>
        </w:r>
        <w:r w:rsidRPr="00250417">
          <w:rPr>
            <w:rFonts w:ascii="Times New Roman" w:eastAsia="Times New Roman" w:hAnsi="Times New Roman" w:cs="Times New Roman"/>
            <w:sz w:val="24"/>
            <w:szCs w:val="20"/>
            <w:lang w:val="en-GB"/>
          </w:rPr>
          <w:t xml:space="preserve">does not preclude the use of this frequency band by any current and planned application of the services to which it is allocated and does not establish any priority in the </w:t>
        </w:r>
        <w:r w:rsidRPr="00250417">
          <w:rPr>
            <w:rFonts w:ascii="Times New Roman" w:eastAsia="Times New Roman" w:hAnsi="Times New Roman" w:cs="Times New Roman"/>
            <w:b/>
            <w:bCs/>
            <w:sz w:val="24"/>
            <w:szCs w:val="20"/>
            <w:lang w:val="en-GB"/>
            <w:rPrChange w:id="112" w:author="John Mettrop [2]" w:date="2022-12-05T11:51:00Z">
              <w:rPr/>
            </w:rPrChange>
          </w:rPr>
          <w:t>RR</w:t>
        </w:r>
        <w:r w:rsidRPr="00250417">
          <w:rPr>
            <w:rFonts w:ascii="Times New Roman" w:eastAsia="Times New Roman" w:hAnsi="Times New Roman" w:cs="Times New Roman"/>
            <w:sz w:val="24"/>
            <w:szCs w:val="20"/>
            <w:lang w:val="en-GB"/>
          </w:rPr>
          <w:t>;</w:t>
        </w:r>
        <w:del w:id="113" w:author="USA" w:date="2023-03-06T17:13:00Z">
          <w:r w:rsidRPr="00492B18" w:rsidDel="00492B18">
            <w:rPr>
              <w:rFonts w:ascii="Times New Roman" w:eastAsia="Times New Roman" w:hAnsi="Times New Roman" w:cs="Times New Roman"/>
              <w:sz w:val="24"/>
              <w:szCs w:val="20"/>
              <w:highlight w:val="yellow"/>
              <w:lang w:val="en-GB"/>
              <w:rPrChange w:id="114" w:author="USA" w:date="2023-03-06T17:13:00Z">
                <w:rPr>
                  <w:rFonts w:ascii="Times New Roman" w:eastAsia="Times New Roman" w:hAnsi="Times New Roman" w:cs="Times New Roman"/>
                  <w:sz w:val="24"/>
                  <w:szCs w:val="20"/>
                  <w:lang w:val="en-GB"/>
                </w:rPr>
              </w:rPrChange>
            </w:rPr>
            <w:delText>]</w:delText>
          </w:r>
        </w:del>
      </w:ins>
    </w:p>
    <w:p w14:paraId="3989C1AF" w14:textId="77777777" w:rsidR="00250417" w:rsidRPr="00250417" w:rsidRDefault="00250417" w:rsidP="00250417">
      <w:pPr>
        <w:tabs>
          <w:tab w:val="left" w:pos="1134"/>
          <w:tab w:val="left" w:pos="1871"/>
          <w:tab w:val="left" w:pos="2268"/>
        </w:tabs>
        <w:overflowPunct w:val="0"/>
        <w:autoSpaceDE w:val="0"/>
        <w:autoSpaceDN w:val="0"/>
        <w:adjustRightInd w:val="0"/>
        <w:spacing w:before="240" w:after="240" w:line="240" w:lineRule="auto"/>
        <w:jc w:val="both"/>
        <w:textAlignment w:val="baseline"/>
        <w:rPr>
          <w:ins w:id="115" w:author="John Mettrop [2]" w:date="2022-12-05T11:53:00Z"/>
          <w:rFonts w:ascii="Times New Roman" w:eastAsia="Times New Roman" w:hAnsi="Times New Roman" w:cs="Times New Roman"/>
          <w:i/>
          <w:color w:val="FF0000"/>
          <w:sz w:val="24"/>
          <w:szCs w:val="20"/>
          <w:lang w:val="en-GB"/>
        </w:rPr>
      </w:pPr>
      <w:r w:rsidRPr="00250417">
        <w:rPr>
          <w:rFonts w:ascii="Times New Roman" w:eastAsia="Times New Roman" w:hAnsi="Times New Roman" w:cs="Times New Roman"/>
          <w:i/>
          <w:color w:val="FF0000"/>
          <w:sz w:val="24"/>
          <w:szCs w:val="20"/>
          <w:highlight w:val="green"/>
          <w:lang w:val="en-GB"/>
          <w:rPrChange w:id="116" w:author="John Mettrop [2]" w:date="2022-12-09T08:14:00Z">
            <w:rPr>
              <w:iCs/>
              <w:color w:val="FF0000"/>
            </w:rPr>
          </w:rPrChange>
        </w:rPr>
        <w:t>[Editor’s note: the considering g needs to be kept or deleted]</w:t>
      </w:r>
    </w:p>
    <w:p w14:paraId="74D83A87"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117" w:author="John Mettrop [2]" w:date="2022-12-05T11:53:00Z"/>
          <w:rFonts w:ascii="Times New Roman" w:eastAsia="Times New Roman" w:hAnsi="Times New Roman" w:cs="Times New Roman"/>
          <w:sz w:val="24"/>
          <w:szCs w:val="20"/>
          <w:lang w:val="en-GB"/>
        </w:rPr>
      </w:pPr>
      <w:ins w:id="118" w:author="John Mettrop [2]" w:date="2022-12-05T11:53:00Z">
        <w:r w:rsidRPr="00250417">
          <w:rPr>
            <w:rFonts w:ascii="Times New Roman" w:eastAsia="Times New Roman" w:hAnsi="Times New Roman" w:cs="Times New Roman"/>
            <w:i/>
            <w:iCs/>
            <w:sz w:val="24"/>
            <w:szCs w:val="20"/>
            <w:lang w:val="en-GB"/>
          </w:rPr>
          <w:t>g)</w:t>
        </w:r>
        <w:r w:rsidRPr="00250417">
          <w:rPr>
            <w:rFonts w:ascii="Times New Roman" w:eastAsia="Times New Roman" w:hAnsi="Times New Roman" w:cs="Times New Roman"/>
            <w:i/>
            <w:iCs/>
            <w:sz w:val="24"/>
            <w:szCs w:val="20"/>
            <w:lang w:val="en-GB"/>
          </w:rPr>
          <w:tab/>
        </w:r>
        <w:r w:rsidRPr="00250417">
          <w:rPr>
            <w:rFonts w:ascii="Times New Roman" w:eastAsia="Times New Roman" w:hAnsi="Times New Roman" w:cs="Times New Roman"/>
            <w:sz w:val="24"/>
            <w:szCs w:val="20"/>
            <w:lang w:val="en-GB"/>
          </w:rPr>
          <w:t xml:space="preserve">that regulatory provisions relevant for AMS and MMS are contained in Chapter </w:t>
        </w:r>
        <w:r w:rsidRPr="00250417">
          <w:rPr>
            <w:rFonts w:ascii="Times New Roman" w:eastAsia="Times New Roman" w:hAnsi="Times New Roman" w:cs="Times New Roman"/>
            <w:b/>
            <w:bCs/>
            <w:sz w:val="24"/>
            <w:szCs w:val="20"/>
            <w:lang w:val="en-GB"/>
            <w:rPrChange w:id="119" w:author="John Mettrop [2]" w:date="2022-12-05T11:54:00Z">
              <w:rPr/>
            </w:rPrChange>
          </w:rPr>
          <w:t>VIII</w:t>
        </w:r>
        <w:r w:rsidRPr="00250417">
          <w:rPr>
            <w:rFonts w:ascii="Times New Roman" w:eastAsia="Times New Roman" w:hAnsi="Times New Roman" w:cs="Times New Roman"/>
            <w:sz w:val="24"/>
            <w:szCs w:val="20"/>
            <w:lang w:val="en-GB"/>
          </w:rPr>
          <w:t xml:space="preserve"> and Chapter </w:t>
        </w:r>
        <w:r w:rsidRPr="00250417">
          <w:rPr>
            <w:rFonts w:ascii="Times New Roman" w:eastAsia="Times New Roman" w:hAnsi="Times New Roman" w:cs="Times New Roman"/>
            <w:b/>
            <w:bCs/>
            <w:sz w:val="24"/>
            <w:szCs w:val="20"/>
            <w:lang w:val="en-GB"/>
            <w:rPrChange w:id="120" w:author="John Mettrop [2]" w:date="2022-12-05T11:54:00Z">
              <w:rPr/>
            </w:rPrChange>
          </w:rPr>
          <w:t>IX</w:t>
        </w:r>
        <w:r w:rsidRPr="00250417">
          <w:rPr>
            <w:rFonts w:ascii="Times New Roman" w:eastAsia="Times New Roman" w:hAnsi="Times New Roman" w:cs="Times New Roman"/>
            <w:sz w:val="24"/>
            <w:szCs w:val="20"/>
            <w:lang w:val="en-GB"/>
          </w:rPr>
          <w:t xml:space="preserve"> (</w:t>
        </w:r>
        <w:proofErr w:type="gramStart"/>
        <w:r w:rsidRPr="00250417">
          <w:rPr>
            <w:rFonts w:ascii="Times New Roman" w:eastAsia="Times New Roman" w:hAnsi="Times New Roman" w:cs="Times New Roman"/>
            <w:sz w:val="24"/>
            <w:szCs w:val="20"/>
            <w:lang w:val="en-GB"/>
          </w:rPr>
          <w:t>e.g.</w:t>
        </w:r>
        <w:proofErr w:type="gramEnd"/>
        <w:r w:rsidRPr="00250417">
          <w:rPr>
            <w:rFonts w:ascii="Times New Roman" w:eastAsia="Times New Roman" w:hAnsi="Times New Roman" w:cs="Times New Roman"/>
            <w:sz w:val="24"/>
            <w:szCs w:val="20"/>
            <w:lang w:val="en-GB"/>
          </w:rPr>
          <w:t xml:space="preserve"> Articles </w:t>
        </w:r>
        <w:r w:rsidRPr="00250417">
          <w:rPr>
            <w:rFonts w:ascii="Times New Roman" w:eastAsia="Times New Roman" w:hAnsi="Times New Roman" w:cs="Times New Roman"/>
            <w:b/>
            <w:bCs/>
            <w:sz w:val="24"/>
            <w:szCs w:val="20"/>
            <w:lang w:val="en-GB"/>
            <w:rPrChange w:id="121" w:author="John Mettrop [2]" w:date="2022-12-05T11:54:00Z">
              <w:rPr/>
            </w:rPrChange>
          </w:rPr>
          <w:t>43</w:t>
        </w:r>
        <w:r w:rsidRPr="00250417">
          <w:rPr>
            <w:rFonts w:ascii="Times New Roman" w:eastAsia="Times New Roman" w:hAnsi="Times New Roman" w:cs="Times New Roman"/>
            <w:sz w:val="24"/>
            <w:szCs w:val="20"/>
            <w:lang w:val="en-GB"/>
          </w:rPr>
          <w:t xml:space="preserve"> and </w:t>
        </w:r>
        <w:r w:rsidRPr="00250417">
          <w:rPr>
            <w:rFonts w:ascii="Times New Roman" w:eastAsia="Times New Roman" w:hAnsi="Times New Roman" w:cs="Times New Roman"/>
            <w:b/>
            <w:bCs/>
            <w:sz w:val="24"/>
            <w:szCs w:val="20"/>
            <w:lang w:val="en-GB"/>
            <w:rPrChange w:id="122" w:author="John Mettrop [2]" w:date="2022-12-05T11:54:00Z">
              <w:rPr/>
            </w:rPrChange>
          </w:rPr>
          <w:t>51</w:t>
        </w:r>
        <w:r w:rsidRPr="00250417">
          <w:rPr>
            <w:rFonts w:ascii="Times New Roman" w:eastAsia="Times New Roman" w:hAnsi="Times New Roman" w:cs="Times New Roman"/>
            <w:sz w:val="24"/>
            <w:szCs w:val="20"/>
            <w:lang w:val="en-GB"/>
          </w:rPr>
          <w:t xml:space="preserve">) of the </w:t>
        </w:r>
      </w:ins>
      <w:ins w:id="123" w:author="John Mettrop [2]" w:date="2022-12-05T11:54:00Z">
        <w:r w:rsidRPr="00250417">
          <w:rPr>
            <w:rFonts w:ascii="Times New Roman" w:eastAsia="Times New Roman" w:hAnsi="Times New Roman" w:cs="Times New Roman"/>
            <w:b/>
            <w:bCs/>
            <w:sz w:val="24"/>
            <w:szCs w:val="20"/>
            <w:lang w:val="en-GB"/>
            <w:rPrChange w:id="124" w:author="John Mettrop [2]" w:date="2022-12-05T11:55:00Z">
              <w:rPr/>
            </w:rPrChange>
          </w:rPr>
          <w:t>RR</w:t>
        </w:r>
      </w:ins>
      <w:ins w:id="125" w:author="John Mettrop [2]" w:date="2022-12-05T11:53:00Z">
        <w:r w:rsidRPr="00250417">
          <w:rPr>
            <w:rFonts w:ascii="Times New Roman" w:eastAsia="Times New Roman" w:hAnsi="Times New Roman" w:cs="Times New Roman"/>
            <w:sz w:val="24"/>
            <w:szCs w:val="20"/>
            <w:lang w:val="en-GB"/>
          </w:rPr>
          <w:t xml:space="preserve"> respectively;</w:t>
        </w:r>
      </w:ins>
    </w:p>
    <w:p w14:paraId="264A32B9"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ind w:left="1134" w:hanging="1134"/>
        <w:jc w:val="left"/>
        <w:textAlignment w:val="baseline"/>
        <w:rPr>
          <w:rFonts w:ascii="Times New Roman" w:eastAsia="Times New Roman" w:hAnsi="Times New Roman" w:cs="Times New Roman"/>
          <w:sz w:val="24"/>
          <w:szCs w:val="20"/>
          <w:lang w:val="en-GB"/>
        </w:rPr>
      </w:pPr>
      <w:ins w:id="126" w:author="John Mettrop [2]" w:date="2022-12-05T11:53:00Z">
        <w:r w:rsidRPr="00250417">
          <w:rPr>
            <w:rFonts w:ascii="Times New Roman" w:eastAsia="Times New Roman" w:hAnsi="Times New Roman" w:cs="Times New Roman"/>
            <w:i/>
            <w:iCs/>
            <w:sz w:val="24"/>
            <w:szCs w:val="20"/>
            <w:lang w:val="en-GB"/>
          </w:rPr>
          <w:t>h</w:t>
        </w:r>
        <w:r w:rsidRPr="00250417">
          <w:rPr>
            <w:rFonts w:ascii="Times New Roman" w:eastAsia="Times New Roman" w:hAnsi="Times New Roman" w:cs="Times New Roman"/>
            <w:i/>
            <w:iCs/>
            <w:sz w:val="24"/>
            <w:szCs w:val="20"/>
            <w:rPrChange w:id="127" w:author="Sinanis, Nick" w:date="2022-11-24T11:46:00Z">
              <w:rPr/>
            </w:rPrChange>
          </w:rPr>
          <w:t>)</w:t>
        </w:r>
        <w:r w:rsidRPr="00250417">
          <w:rPr>
            <w:rFonts w:ascii="Times New Roman" w:eastAsia="Times New Roman" w:hAnsi="Times New Roman" w:cs="Times New Roman"/>
            <w:sz w:val="24"/>
            <w:szCs w:val="20"/>
            <w:lang w:val="en-GB"/>
          </w:rPr>
          <w:tab/>
          <w:t>that these AMS, MMS systems are not considered as safety-of-life systems</w:t>
        </w:r>
      </w:ins>
      <w:ins w:id="128" w:author="Limousin, Catherine" w:date="2022-12-09T10:46:00Z">
        <w:r w:rsidRPr="00250417">
          <w:rPr>
            <w:rFonts w:ascii="Times New Roman" w:eastAsia="Times New Roman" w:hAnsi="Times New Roman" w:cs="Times New Roman"/>
            <w:sz w:val="24"/>
            <w:szCs w:val="20"/>
            <w:lang w:val="en-GB"/>
          </w:rPr>
          <w:t>,</w:t>
        </w:r>
      </w:ins>
    </w:p>
    <w:p w14:paraId="0788A96B"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160" w:line="240" w:lineRule="auto"/>
        <w:ind w:left="1134"/>
        <w:jc w:val="left"/>
        <w:textAlignment w:val="baseline"/>
        <w:rPr>
          <w:rFonts w:ascii="Times New Roman" w:eastAsia="Times New Roman" w:hAnsi="Times New Roman" w:cs="Times New Roman"/>
          <w:i/>
          <w:sz w:val="24"/>
          <w:szCs w:val="20"/>
          <w:lang w:val="en-GB"/>
        </w:rPr>
      </w:pPr>
      <w:r w:rsidRPr="00250417">
        <w:rPr>
          <w:rFonts w:ascii="Times New Roman" w:eastAsia="Times New Roman" w:hAnsi="Times New Roman" w:cs="Times New Roman"/>
          <w:i/>
          <w:sz w:val="24"/>
          <w:szCs w:val="20"/>
          <w:lang w:val="en-GB"/>
        </w:rPr>
        <w:t>recommends</w:t>
      </w:r>
    </w:p>
    <w:p w14:paraId="20D828EB"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129" w:author="John Mettrop [2]" w:date="2022-12-05T11:56:00Z"/>
          <w:rFonts w:ascii="Times New Roman" w:eastAsia="Times New Roman" w:hAnsi="Times New Roman" w:cs="Times New Roman"/>
          <w:sz w:val="24"/>
          <w:szCs w:val="20"/>
          <w:lang w:val="en-GB"/>
        </w:rPr>
      </w:pPr>
      <w:r w:rsidRPr="00250417">
        <w:rPr>
          <w:rFonts w:ascii="Times New Roman" w:eastAsia="Times New Roman" w:hAnsi="Times New Roman" w:cs="Times New Roman"/>
          <w:b/>
          <w:bCs/>
          <w:sz w:val="24"/>
          <w:szCs w:val="20"/>
          <w:lang w:val="en-GB"/>
        </w:rPr>
        <w:t>1</w:t>
      </w:r>
      <w:r w:rsidRPr="00250417">
        <w:rPr>
          <w:rFonts w:ascii="Times New Roman" w:eastAsia="Times New Roman" w:hAnsi="Times New Roman" w:cs="Times New Roman"/>
          <w:sz w:val="24"/>
          <w:szCs w:val="20"/>
          <w:lang w:val="en-GB"/>
        </w:rPr>
        <w:tab/>
        <w:t xml:space="preserve">that the technical </w:t>
      </w:r>
      <w:ins w:id="130" w:author="John Mettrop [2]" w:date="2022-12-05T11:55:00Z">
        <w:r w:rsidRPr="00250417">
          <w:rPr>
            <w:rFonts w:ascii="Times New Roman" w:eastAsia="Times New Roman" w:hAnsi="Times New Roman" w:cs="Times New Roman"/>
            <w:sz w:val="24"/>
            <w:szCs w:val="20"/>
            <w:lang w:val="en-GB"/>
          </w:rPr>
          <w:t xml:space="preserve">and operational </w:t>
        </w:r>
      </w:ins>
      <w:r w:rsidRPr="00250417">
        <w:rPr>
          <w:rFonts w:ascii="Times New Roman" w:eastAsia="Times New Roman" w:hAnsi="Times New Roman" w:cs="Times New Roman"/>
          <w:sz w:val="24"/>
          <w:szCs w:val="20"/>
          <w:lang w:val="en-GB"/>
        </w:rPr>
        <w:t xml:space="preserve">characteristics and protection criteria for systems operating in the AMS given in the Annex 1 should be </w:t>
      </w:r>
      <w:del w:id="131" w:author="John Mettrop [2]" w:date="2022-12-05T11:55:00Z">
        <w:r w:rsidRPr="00250417" w:rsidDel="00985000">
          <w:rPr>
            <w:rFonts w:ascii="Times New Roman" w:eastAsia="Times New Roman" w:hAnsi="Times New Roman" w:cs="Times New Roman"/>
            <w:sz w:val="24"/>
            <w:szCs w:val="20"/>
            <w:lang w:val="en-GB"/>
          </w:rPr>
          <w:delText xml:space="preserve">used </w:delText>
        </w:r>
      </w:del>
      <w:ins w:id="132" w:author="John Mettrop [2]" w:date="2022-12-05T11:55:00Z">
        <w:r w:rsidRPr="00250417">
          <w:rPr>
            <w:rFonts w:ascii="Times New Roman" w:eastAsia="Times New Roman" w:hAnsi="Times New Roman" w:cs="Times New Roman"/>
            <w:sz w:val="24"/>
            <w:szCs w:val="20"/>
            <w:lang w:val="en-GB"/>
          </w:rPr>
          <w:t xml:space="preserve">considered </w:t>
        </w:r>
      </w:ins>
      <w:del w:id="133" w:author="John Mettrop [2]" w:date="2022-12-05T11:56:00Z">
        <w:r w:rsidRPr="00250417" w:rsidDel="00985000">
          <w:rPr>
            <w:rFonts w:ascii="Times New Roman" w:eastAsia="Times New Roman" w:hAnsi="Times New Roman" w:cs="Times New Roman"/>
            <w:sz w:val="24"/>
            <w:szCs w:val="20"/>
            <w:lang w:val="en-GB"/>
          </w:rPr>
          <w:delText xml:space="preserve">in </w:delText>
        </w:r>
      </w:del>
      <w:ins w:id="134" w:author="John Mettrop [2]" w:date="2022-12-05T11:56:00Z">
        <w:r w:rsidRPr="00250417">
          <w:rPr>
            <w:rFonts w:ascii="Times New Roman" w:eastAsia="Times New Roman" w:hAnsi="Times New Roman" w:cs="Times New Roman"/>
            <w:sz w:val="24"/>
            <w:szCs w:val="20"/>
            <w:lang w:val="en-GB"/>
          </w:rPr>
          <w:t xml:space="preserve">when </w:t>
        </w:r>
      </w:ins>
      <w:r w:rsidRPr="00250417">
        <w:rPr>
          <w:rFonts w:ascii="Times New Roman" w:eastAsia="Times New Roman" w:hAnsi="Times New Roman" w:cs="Times New Roman"/>
          <w:sz w:val="24"/>
          <w:szCs w:val="20"/>
          <w:lang w:val="en-GB"/>
        </w:rPr>
        <w:t>performing sharing and compatibility analyses.</w:t>
      </w:r>
    </w:p>
    <w:p w14:paraId="1FA677F2"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135" w:author="John Mettrop [2]" w:date="2022-12-05T11:56:00Z"/>
          <w:rFonts w:ascii="Times New Roman" w:eastAsia="Times New Roman" w:hAnsi="Times New Roman" w:cs="Times New Roman"/>
          <w:sz w:val="24"/>
          <w:szCs w:val="20"/>
          <w:lang w:val="en-GB"/>
        </w:rPr>
      </w:pPr>
      <w:ins w:id="136" w:author="John Mettrop [2]" w:date="2022-12-05T11:56:00Z">
        <w:r w:rsidRPr="00250417">
          <w:rPr>
            <w:rFonts w:ascii="Times New Roman" w:eastAsia="Times New Roman" w:hAnsi="Times New Roman" w:cs="Times New Roman"/>
            <w:b/>
            <w:sz w:val="24"/>
            <w:szCs w:val="20"/>
            <w:lang w:val="en-GB"/>
          </w:rPr>
          <w:lastRenderedPageBreak/>
          <w:t>2</w:t>
        </w:r>
        <w:r w:rsidRPr="00250417">
          <w:rPr>
            <w:rFonts w:ascii="Times New Roman" w:eastAsia="Times New Roman" w:hAnsi="Times New Roman" w:cs="Times New Roman"/>
            <w:sz w:val="24"/>
            <w:szCs w:val="20"/>
            <w:lang w:val="en-GB"/>
          </w:rPr>
          <w:tab/>
          <w:t xml:space="preserve">that the technical and operational characteristics and protection criteria for systems operating in the MMS given in the Annex 2 should be considered when performing sharing and compatibility </w:t>
        </w:r>
        <w:proofErr w:type="gramStart"/>
        <w:r w:rsidRPr="00250417">
          <w:rPr>
            <w:rFonts w:ascii="Times New Roman" w:eastAsia="Times New Roman" w:hAnsi="Times New Roman" w:cs="Times New Roman"/>
            <w:sz w:val="24"/>
            <w:szCs w:val="20"/>
            <w:lang w:val="en-GB"/>
          </w:rPr>
          <w:t>analyses;</w:t>
        </w:r>
        <w:proofErr w:type="gramEnd"/>
      </w:ins>
    </w:p>
    <w:p w14:paraId="505437B6"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del w:id="137" w:author="John Mettrop [2]" w:date="2022-12-05T11:57:00Z">
        <w:r w:rsidRPr="00250417" w:rsidDel="00985000">
          <w:rPr>
            <w:rFonts w:ascii="Times New Roman" w:eastAsia="Times New Roman" w:hAnsi="Times New Roman" w:cs="Times New Roman"/>
            <w:b/>
            <w:bCs/>
            <w:sz w:val="24"/>
            <w:szCs w:val="20"/>
            <w:lang w:val="en-GB"/>
          </w:rPr>
          <w:delText>2</w:delText>
        </w:r>
      </w:del>
      <w:ins w:id="138" w:author="John Mettrop [2]" w:date="2022-12-05T11:57:00Z">
        <w:r w:rsidRPr="00250417">
          <w:rPr>
            <w:rFonts w:ascii="Times New Roman" w:eastAsia="Times New Roman" w:hAnsi="Times New Roman" w:cs="Times New Roman"/>
            <w:b/>
            <w:bCs/>
            <w:sz w:val="24"/>
            <w:szCs w:val="20"/>
            <w:lang w:val="en-GB"/>
          </w:rPr>
          <w:t>3</w:t>
        </w:r>
      </w:ins>
      <w:r w:rsidRPr="00250417">
        <w:rPr>
          <w:rFonts w:ascii="Times New Roman" w:eastAsia="Times New Roman" w:hAnsi="Times New Roman" w:cs="Times New Roman"/>
          <w:sz w:val="24"/>
          <w:szCs w:val="20"/>
          <w:lang w:val="en-GB"/>
        </w:rPr>
        <w:tab/>
        <w:t>that the following Note is considered as part of this Recommendation.</w:t>
      </w:r>
    </w:p>
    <w:p w14:paraId="49EA0ED1" w14:textId="77777777" w:rsidR="00250417" w:rsidRPr="00250417" w:rsidRDefault="00250417" w:rsidP="00250417">
      <w:pPr>
        <w:tabs>
          <w:tab w:val="left" w:pos="284"/>
          <w:tab w:val="left" w:pos="1134"/>
          <w:tab w:val="left" w:pos="1871"/>
          <w:tab w:val="left" w:pos="2268"/>
        </w:tabs>
        <w:overflowPunct w:val="0"/>
        <w:autoSpaceDE w:val="0"/>
        <w:autoSpaceDN w:val="0"/>
        <w:adjustRightInd w:val="0"/>
        <w:spacing w:before="80" w:line="240" w:lineRule="auto"/>
        <w:jc w:val="left"/>
        <w:textAlignment w:val="baseline"/>
        <w:rPr>
          <w:ins w:id="139" w:author="John Mettrop [2]" w:date="2022-12-05T11:57:00Z"/>
          <w:rFonts w:ascii="Times New Roman" w:eastAsia="Times New Roman" w:hAnsi="Times New Roman" w:cs="Times New Roman"/>
          <w:szCs w:val="20"/>
          <w:lang w:val="en-GB"/>
        </w:rPr>
      </w:pPr>
      <w:r w:rsidRPr="00250417">
        <w:rPr>
          <w:rFonts w:ascii="Times New Roman" w:eastAsia="Times New Roman" w:hAnsi="Times New Roman" w:cs="Times New Roman"/>
          <w:szCs w:val="20"/>
          <w:lang w:val="en-GB"/>
        </w:rPr>
        <w:t>NOTE – The characteristics and protection criteria should not have any adverse effect to Appendix </w:t>
      </w:r>
      <w:r w:rsidRPr="00250417">
        <w:rPr>
          <w:rFonts w:ascii="Times New Roman" w:eastAsia="Times New Roman" w:hAnsi="Times New Roman" w:cs="Times New Roman"/>
          <w:b/>
          <w:bCs/>
          <w:szCs w:val="20"/>
          <w:lang w:val="en-GB"/>
        </w:rPr>
        <w:t>30B</w:t>
      </w:r>
      <w:r w:rsidRPr="00250417">
        <w:rPr>
          <w:rFonts w:ascii="Times New Roman" w:eastAsia="Times New Roman" w:hAnsi="Times New Roman" w:cs="Times New Roman"/>
          <w:szCs w:val="20"/>
          <w:lang w:val="en-GB"/>
        </w:rPr>
        <w:t xml:space="preserve"> of the </w:t>
      </w:r>
      <w:del w:id="140" w:author="John Mettrop [2]" w:date="2022-12-05T11:57:00Z">
        <w:r w:rsidRPr="00250417" w:rsidDel="00985000">
          <w:rPr>
            <w:rFonts w:ascii="Times New Roman" w:eastAsia="Times New Roman" w:hAnsi="Times New Roman" w:cs="Times New Roman"/>
            <w:szCs w:val="20"/>
            <w:lang w:val="en-GB"/>
          </w:rPr>
          <w:delText>Radio Regulations</w:delText>
        </w:r>
      </w:del>
      <w:proofErr w:type="gramStart"/>
      <w:ins w:id="141" w:author="John Mettrop [2]" w:date="2022-12-05T11:57:00Z">
        <w:r w:rsidRPr="00250417">
          <w:rPr>
            <w:rFonts w:ascii="Times New Roman" w:eastAsia="Times New Roman" w:hAnsi="Times New Roman" w:cs="Times New Roman"/>
            <w:szCs w:val="20"/>
            <w:lang w:val="en-GB"/>
          </w:rPr>
          <w:t>RR</w:t>
        </w:r>
        <w:proofErr w:type="gramEnd"/>
      </w:ins>
    </w:p>
    <w:p w14:paraId="33474FA1" w14:textId="601972A5"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142" w:author="John Mettrop [2]" w:date="2022-12-05T11:57:00Z"/>
          <w:rFonts w:ascii="Times New Roman" w:eastAsia="Times New Roman" w:hAnsi="Times New Roman" w:cs="Times New Roman"/>
          <w:sz w:val="24"/>
          <w:szCs w:val="20"/>
          <w:lang w:val="en-GB"/>
        </w:rPr>
      </w:pPr>
      <w:ins w:id="143" w:author="John Mettrop [2]" w:date="2022-12-05T11:57:00Z">
        <w:r w:rsidRPr="00250417">
          <w:rPr>
            <w:rFonts w:ascii="Times New Roman" w:eastAsia="Times New Roman" w:hAnsi="Times New Roman" w:cs="Times New Roman"/>
            <w:sz w:val="24"/>
            <w:szCs w:val="20"/>
            <w:lang w:val="en-GB"/>
          </w:rPr>
          <w:t>NOTE</w:t>
        </w:r>
      </w:ins>
      <w:ins w:id="144" w:author="Limousin, Catherine" w:date="2022-12-09T10:47:00Z">
        <w:r w:rsidRPr="00250417">
          <w:rPr>
            <w:rFonts w:ascii="Times New Roman" w:eastAsia="Times New Roman" w:hAnsi="Times New Roman" w:cs="Times New Roman"/>
            <w:sz w:val="24"/>
            <w:szCs w:val="20"/>
            <w:lang w:val="en-GB"/>
          </w:rPr>
          <w:t xml:space="preserve"> – </w:t>
        </w:r>
      </w:ins>
      <w:ins w:id="145" w:author="USA1" w:date="2023-03-28T02:52:00Z">
        <w:r w:rsidR="003241BB" w:rsidRPr="003241BB">
          <w:rPr>
            <w:rFonts w:ascii="Times New Roman" w:eastAsia="Times New Roman" w:hAnsi="Times New Roman" w:cs="Times New Roman"/>
            <w:color w:val="FF0000"/>
            <w:sz w:val="24"/>
            <w:szCs w:val="24"/>
            <w:highlight w:val="yellow"/>
            <w:lang w:val="en-GB"/>
            <w:rPrChange w:id="146" w:author="USA1" w:date="2023-03-28T02:52:00Z">
              <w:rPr>
                <w:rFonts w:ascii="Times New Roman" w:eastAsia="Times New Roman" w:hAnsi="Times New Roman" w:cs="Times New Roman"/>
                <w:color w:val="FF0000"/>
                <w:sz w:val="24"/>
                <w:szCs w:val="24"/>
                <w:lang w:val="en-GB"/>
              </w:rPr>
            </w:rPrChange>
          </w:rPr>
          <w:t>While t</w:t>
        </w:r>
      </w:ins>
      <w:ins w:id="147" w:author="John Mettrop [2]" w:date="2022-12-05T11:57:00Z">
        <w:del w:id="148" w:author="USA1" w:date="2023-03-28T02:52:00Z">
          <w:r w:rsidRPr="003241BB" w:rsidDel="003241BB">
            <w:rPr>
              <w:rFonts w:ascii="Times New Roman" w:eastAsia="Times New Roman" w:hAnsi="Times New Roman" w:cs="Times New Roman"/>
              <w:color w:val="FF0000"/>
              <w:sz w:val="24"/>
              <w:szCs w:val="24"/>
              <w:highlight w:val="yellow"/>
              <w:lang w:val="en-GB"/>
              <w:rPrChange w:id="149" w:author="USA1" w:date="2023-03-28T02:52:00Z">
                <w:rPr>
                  <w:color w:val="FF0000"/>
                  <w:szCs w:val="24"/>
                  <w:highlight w:val="yellow"/>
                </w:rPr>
              </w:rPrChange>
            </w:rPr>
            <w:delText>T</w:delText>
          </w:r>
        </w:del>
        <w:r w:rsidRPr="00250417">
          <w:rPr>
            <w:rFonts w:ascii="Times New Roman" w:eastAsia="Times New Roman" w:hAnsi="Times New Roman" w:cs="Times New Roman"/>
            <w:color w:val="FF0000"/>
            <w:sz w:val="24"/>
            <w:szCs w:val="24"/>
            <w:lang w:val="en-GB"/>
            <w:rPrChange w:id="150" w:author="Sinanis, Nick" w:date="2022-11-24T11:00:00Z">
              <w:rPr>
                <w:color w:val="FF0000"/>
                <w:szCs w:val="24"/>
                <w:highlight w:val="yellow"/>
              </w:rPr>
            </w:rPrChange>
          </w:rPr>
          <w:t xml:space="preserve">his Recommendation </w:t>
        </w:r>
      </w:ins>
      <w:ins w:id="151" w:author="USA1" w:date="2023-03-28T02:53:00Z">
        <w:r w:rsidR="003241BB">
          <w:rPr>
            <w:rFonts w:ascii="Times New Roman" w:eastAsia="Times New Roman" w:hAnsi="Times New Roman" w:cs="Times New Roman"/>
            <w:color w:val="FF0000"/>
            <w:sz w:val="24"/>
            <w:szCs w:val="24"/>
            <w:lang w:val="en-GB"/>
          </w:rPr>
          <w:t>addresses AMS generally</w:t>
        </w:r>
        <w:r w:rsidR="003241BB" w:rsidRPr="003241BB">
          <w:rPr>
            <w:rFonts w:ascii="Times New Roman" w:eastAsia="Times New Roman" w:hAnsi="Times New Roman" w:cs="Times New Roman"/>
            <w:color w:val="FF0000"/>
            <w:sz w:val="24"/>
            <w:szCs w:val="24"/>
            <w:highlight w:val="yellow"/>
            <w:lang w:val="en-GB"/>
            <w:rPrChange w:id="152" w:author="USA1" w:date="2023-03-28T02:53:00Z">
              <w:rPr>
                <w:rFonts w:ascii="Times New Roman" w:eastAsia="Times New Roman" w:hAnsi="Times New Roman" w:cs="Times New Roman"/>
                <w:color w:val="FF0000"/>
                <w:sz w:val="24"/>
                <w:szCs w:val="24"/>
                <w:lang w:val="en-GB"/>
              </w:rPr>
            </w:rPrChange>
          </w:rPr>
          <w:t xml:space="preserve">, </w:t>
        </w:r>
      </w:ins>
      <w:ins w:id="153" w:author="John Mettrop [2]" w:date="2022-12-05T11:57:00Z">
        <w:del w:id="154" w:author="USA1" w:date="2023-03-28T02:53:00Z">
          <w:r w:rsidRPr="003241BB" w:rsidDel="003241BB">
            <w:rPr>
              <w:rFonts w:ascii="Times New Roman" w:eastAsia="Times New Roman" w:hAnsi="Times New Roman" w:cs="Times New Roman"/>
              <w:color w:val="FF0000"/>
              <w:sz w:val="24"/>
              <w:szCs w:val="24"/>
              <w:highlight w:val="yellow"/>
              <w:lang w:val="en-GB"/>
              <w:rPrChange w:id="155" w:author="USA1" w:date="2023-03-28T02:53:00Z">
                <w:rPr>
                  <w:color w:val="FF0000"/>
                  <w:szCs w:val="24"/>
                  <w:highlight w:val="yellow"/>
                </w:rPr>
              </w:rPrChange>
            </w:rPr>
            <w:delText xml:space="preserve">does not address at this stage AMT as a whole, </w:delText>
          </w:r>
        </w:del>
      </w:ins>
      <w:ins w:id="156" w:author="USA" w:date="2023-03-06T17:02:00Z">
        <w:del w:id="157" w:author="USA1" w:date="2023-03-28T02:53:00Z">
          <w:r w:rsidR="00F36012" w:rsidRPr="003241BB" w:rsidDel="003241BB">
            <w:rPr>
              <w:rFonts w:ascii="Times New Roman" w:eastAsia="Times New Roman" w:hAnsi="Times New Roman" w:cs="Times New Roman"/>
              <w:color w:val="FF0000"/>
              <w:sz w:val="24"/>
              <w:szCs w:val="24"/>
              <w:highlight w:val="yellow"/>
              <w:lang w:val="en-GB"/>
              <w:rPrChange w:id="158" w:author="USA1" w:date="2023-03-28T02:54:00Z">
                <w:rPr>
                  <w:rFonts w:ascii="Times New Roman" w:eastAsia="Times New Roman" w:hAnsi="Times New Roman" w:cs="Times New Roman"/>
                  <w:color w:val="FF0000"/>
                  <w:sz w:val="24"/>
                  <w:szCs w:val="24"/>
                  <w:lang w:val="en-GB"/>
                </w:rPr>
              </w:rPrChange>
            </w:rPr>
            <w:delText xml:space="preserve">however, </w:delText>
          </w:r>
        </w:del>
      </w:ins>
      <w:ins w:id="159" w:author="John Mettrop [2]" w:date="2022-12-05T11:57:00Z">
        <w:del w:id="160" w:author="USA1" w:date="2023-03-28T02:54:00Z">
          <w:r w:rsidRPr="003241BB" w:rsidDel="003241BB">
            <w:rPr>
              <w:rFonts w:ascii="Times New Roman" w:eastAsia="Times New Roman" w:hAnsi="Times New Roman" w:cs="Times New Roman"/>
              <w:color w:val="FF0000"/>
              <w:sz w:val="24"/>
              <w:szCs w:val="24"/>
              <w:highlight w:val="yellow"/>
              <w:lang w:val="en-GB"/>
              <w:rPrChange w:id="161" w:author="USA1" w:date="2023-03-28T02:54:00Z">
                <w:rPr>
                  <w:color w:val="FF0000"/>
                  <w:szCs w:val="24"/>
                  <w:highlight w:val="yellow"/>
                </w:rPr>
              </w:rPrChange>
            </w:rPr>
            <w:delText>the</w:delText>
          </w:r>
          <w:r w:rsidRPr="00250417" w:rsidDel="003241BB">
            <w:rPr>
              <w:rFonts w:ascii="Times New Roman" w:eastAsia="Times New Roman" w:hAnsi="Times New Roman" w:cs="Times New Roman"/>
              <w:color w:val="FF0000"/>
              <w:sz w:val="24"/>
              <w:szCs w:val="24"/>
              <w:lang w:val="en-GB"/>
              <w:rPrChange w:id="162" w:author="Sinanis, Nick" w:date="2022-11-24T11:00:00Z">
                <w:rPr>
                  <w:color w:val="FF0000"/>
                  <w:szCs w:val="24"/>
                  <w:highlight w:val="yellow"/>
                </w:rPr>
              </w:rPrChange>
            </w:rPr>
            <w:delText xml:space="preserve"> </w:delText>
          </w:r>
        </w:del>
        <w:r w:rsidRPr="00250417">
          <w:rPr>
            <w:rFonts w:ascii="Times New Roman" w:eastAsia="Times New Roman" w:hAnsi="Times New Roman" w:cs="Times New Roman"/>
            <w:color w:val="FF0000"/>
            <w:sz w:val="24"/>
            <w:szCs w:val="24"/>
            <w:lang w:val="en-GB"/>
            <w:rPrChange w:id="163" w:author="Sinanis, Nick" w:date="2022-11-24T11:00:00Z">
              <w:rPr>
                <w:color w:val="FF0000"/>
                <w:szCs w:val="24"/>
                <w:highlight w:val="yellow"/>
              </w:rPr>
            </w:rPrChange>
          </w:rPr>
          <w:t xml:space="preserve">receiver characteristics of </w:t>
        </w:r>
        <w:del w:id="164" w:author="USA" w:date="2023-03-06T17:02:00Z">
          <w:r w:rsidRPr="00F36012" w:rsidDel="00F36012">
            <w:rPr>
              <w:rFonts w:ascii="Times New Roman" w:eastAsia="Times New Roman" w:hAnsi="Times New Roman" w:cs="Times New Roman"/>
              <w:color w:val="FF0000"/>
              <w:sz w:val="24"/>
              <w:szCs w:val="24"/>
              <w:highlight w:val="yellow"/>
              <w:lang w:val="en-GB"/>
              <w:rPrChange w:id="165" w:author="USA" w:date="2023-03-06T17:02:00Z">
                <w:rPr>
                  <w:color w:val="FF0000"/>
                  <w:szCs w:val="24"/>
                  <w:highlight w:val="yellow"/>
                </w:rPr>
              </w:rPrChange>
            </w:rPr>
            <w:delText>[ground station of</w:delText>
          </w:r>
          <w:r w:rsidRPr="00F36012" w:rsidDel="00F36012">
            <w:rPr>
              <w:rFonts w:ascii="Times New Roman" w:eastAsia="Times New Roman" w:hAnsi="Times New Roman" w:cs="Times New Roman"/>
              <w:color w:val="FF0000"/>
              <w:sz w:val="24"/>
              <w:szCs w:val="24"/>
              <w:highlight w:val="yellow"/>
              <w:lang w:val="en-GB"/>
              <w:rPrChange w:id="166" w:author="USA" w:date="2023-03-06T17:02:00Z">
                <w:rPr>
                  <w:color w:val="FF0000"/>
                  <w:szCs w:val="24"/>
                  <w:highlight w:val="cyan"/>
                </w:rPr>
              </w:rPrChange>
            </w:rPr>
            <w:delText>]</w:delText>
          </w:r>
          <w:r w:rsidRPr="00250417" w:rsidDel="00F36012">
            <w:rPr>
              <w:rFonts w:ascii="Times New Roman" w:eastAsia="Times New Roman" w:hAnsi="Times New Roman" w:cs="Times New Roman"/>
              <w:color w:val="FF0000"/>
              <w:sz w:val="24"/>
              <w:szCs w:val="24"/>
              <w:lang w:val="en-GB"/>
              <w:rPrChange w:id="167" w:author="Sinanis, Nick" w:date="2022-11-24T11:00:00Z">
                <w:rPr>
                  <w:color w:val="FF0000"/>
                  <w:szCs w:val="24"/>
                  <w:highlight w:val="yellow"/>
                </w:rPr>
              </w:rPrChange>
            </w:rPr>
            <w:delText xml:space="preserve"> </w:delText>
          </w:r>
        </w:del>
        <w:r w:rsidRPr="00250417">
          <w:rPr>
            <w:rFonts w:ascii="Times New Roman" w:eastAsia="Times New Roman" w:hAnsi="Times New Roman" w:cs="Times New Roman"/>
            <w:color w:val="FF0000"/>
            <w:sz w:val="24"/>
            <w:szCs w:val="24"/>
            <w:lang w:val="en-GB"/>
            <w:rPrChange w:id="168" w:author="Sinanis, Nick" w:date="2022-11-24T11:00:00Z">
              <w:rPr>
                <w:color w:val="FF0000"/>
                <w:szCs w:val="24"/>
                <w:highlight w:val="yellow"/>
              </w:rPr>
            </w:rPrChange>
          </w:rPr>
          <w:t xml:space="preserve">System 2 from Table 1 (in Annex 1) </w:t>
        </w:r>
        <w:del w:id="169" w:author="USA1" w:date="2023-03-28T02:54:00Z">
          <w:r w:rsidRPr="003241BB" w:rsidDel="003241BB">
            <w:rPr>
              <w:rFonts w:ascii="Times New Roman" w:eastAsia="Times New Roman" w:hAnsi="Times New Roman" w:cs="Times New Roman"/>
              <w:color w:val="FF0000"/>
              <w:sz w:val="24"/>
              <w:szCs w:val="24"/>
              <w:highlight w:val="yellow"/>
              <w:lang w:val="en-GB"/>
              <w:rPrChange w:id="170" w:author="USA1" w:date="2023-03-28T02:54:00Z">
                <w:rPr>
                  <w:color w:val="FF0000"/>
                  <w:szCs w:val="24"/>
                  <w:highlight w:val="yellow"/>
                </w:rPr>
              </w:rPrChange>
            </w:rPr>
            <w:delText>may also be</w:delText>
          </w:r>
        </w:del>
      </w:ins>
      <w:ins w:id="171" w:author="USA1" w:date="2023-03-28T02:54:00Z">
        <w:r w:rsidR="003241BB" w:rsidRPr="003241BB">
          <w:rPr>
            <w:rFonts w:ascii="Times New Roman" w:eastAsia="Times New Roman" w:hAnsi="Times New Roman" w:cs="Times New Roman"/>
            <w:color w:val="FF0000"/>
            <w:sz w:val="24"/>
            <w:szCs w:val="24"/>
            <w:highlight w:val="yellow"/>
            <w:lang w:val="en-GB"/>
            <w:rPrChange w:id="172" w:author="USA1" w:date="2023-03-28T02:54:00Z">
              <w:rPr>
                <w:rFonts w:ascii="Times New Roman" w:eastAsia="Times New Roman" w:hAnsi="Times New Roman" w:cs="Times New Roman"/>
                <w:color w:val="FF0000"/>
                <w:sz w:val="24"/>
                <w:szCs w:val="24"/>
                <w:lang w:val="en-GB"/>
              </w:rPr>
            </w:rPrChange>
          </w:rPr>
          <w:t>are</w:t>
        </w:r>
      </w:ins>
      <w:ins w:id="173" w:author="John Mettrop [2]" w:date="2022-12-05T11:57:00Z">
        <w:r w:rsidRPr="00250417">
          <w:rPr>
            <w:rFonts w:ascii="Times New Roman" w:eastAsia="Times New Roman" w:hAnsi="Times New Roman" w:cs="Times New Roman"/>
            <w:color w:val="FF0000"/>
            <w:sz w:val="24"/>
            <w:szCs w:val="24"/>
            <w:lang w:val="en-GB"/>
            <w:rPrChange w:id="174" w:author="Sinanis, Nick" w:date="2022-11-24T11:00:00Z">
              <w:rPr>
                <w:color w:val="FF0000"/>
                <w:szCs w:val="24"/>
                <w:highlight w:val="yellow"/>
              </w:rPr>
            </w:rPrChange>
          </w:rPr>
          <w:t xml:space="preserve"> representative of characteristics for AMT airborne relay and ground receivers, and </w:t>
        </w:r>
        <w:del w:id="175" w:author="USA1" w:date="2023-03-28T02:55:00Z">
          <w:r w:rsidRPr="003241BB" w:rsidDel="003241BB">
            <w:rPr>
              <w:rFonts w:ascii="Times New Roman" w:eastAsia="Times New Roman" w:hAnsi="Times New Roman" w:cs="Times New Roman"/>
              <w:color w:val="FF0000"/>
              <w:sz w:val="24"/>
              <w:szCs w:val="24"/>
              <w:highlight w:val="yellow"/>
              <w:lang w:val="en-GB"/>
              <w:rPrChange w:id="176" w:author="USA1" w:date="2023-03-28T02:55:00Z">
                <w:rPr>
                  <w:color w:val="FF0000"/>
                  <w:szCs w:val="24"/>
                  <w:highlight w:val="yellow"/>
                </w:rPr>
              </w:rPrChange>
            </w:rPr>
            <w:delText>the</w:delText>
          </w:r>
          <w:r w:rsidRPr="00250417" w:rsidDel="003241BB">
            <w:rPr>
              <w:rFonts w:ascii="Times New Roman" w:eastAsia="Times New Roman" w:hAnsi="Times New Roman" w:cs="Times New Roman"/>
              <w:color w:val="FF0000"/>
              <w:sz w:val="24"/>
              <w:szCs w:val="24"/>
              <w:lang w:val="en-GB"/>
              <w:rPrChange w:id="177" w:author="Sinanis, Nick" w:date="2022-11-24T11:00:00Z">
                <w:rPr>
                  <w:color w:val="FF0000"/>
                  <w:szCs w:val="24"/>
                  <w:highlight w:val="yellow"/>
                </w:rPr>
              </w:rPrChange>
            </w:rPr>
            <w:delText xml:space="preserve"> </w:delText>
          </w:r>
        </w:del>
        <w:r w:rsidRPr="00250417">
          <w:rPr>
            <w:rFonts w:ascii="Times New Roman" w:eastAsia="Times New Roman" w:hAnsi="Times New Roman" w:cs="Times New Roman"/>
            <w:color w:val="FF0000"/>
            <w:sz w:val="24"/>
            <w:szCs w:val="24"/>
            <w:lang w:val="en-GB"/>
            <w:rPrChange w:id="178" w:author="Sinanis, Nick" w:date="2022-11-24T11:00:00Z">
              <w:rPr>
                <w:color w:val="FF0000"/>
                <w:szCs w:val="24"/>
                <w:highlight w:val="yellow"/>
              </w:rPr>
            </w:rPrChange>
          </w:rPr>
          <w:t xml:space="preserve">receiver characteristics of System 5 from Table 1 (in Annex 1) </w:t>
        </w:r>
      </w:ins>
      <w:ins w:id="179" w:author="USA1" w:date="2023-03-28T02:55:00Z">
        <w:r w:rsidR="003241BB" w:rsidRPr="003241BB">
          <w:rPr>
            <w:rFonts w:ascii="Times New Roman" w:eastAsia="Times New Roman" w:hAnsi="Times New Roman" w:cs="Times New Roman"/>
            <w:color w:val="FF0000"/>
            <w:sz w:val="24"/>
            <w:szCs w:val="24"/>
            <w:highlight w:val="yellow"/>
            <w:lang w:val="en-GB"/>
            <w:rPrChange w:id="180" w:author="USA1" w:date="2023-03-28T02:55:00Z">
              <w:rPr>
                <w:rFonts w:ascii="Times New Roman" w:eastAsia="Times New Roman" w:hAnsi="Times New Roman" w:cs="Times New Roman"/>
                <w:color w:val="FF0000"/>
                <w:sz w:val="24"/>
                <w:szCs w:val="24"/>
                <w:lang w:val="en-GB"/>
              </w:rPr>
            </w:rPrChange>
          </w:rPr>
          <w:t>are representative of characteristics</w:t>
        </w:r>
        <w:r w:rsidR="003241BB">
          <w:rPr>
            <w:rFonts w:ascii="Times New Roman" w:eastAsia="Times New Roman" w:hAnsi="Times New Roman" w:cs="Times New Roman"/>
            <w:color w:val="FF0000"/>
            <w:sz w:val="24"/>
            <w:szCs w:val="24"/>
            <w:lang w:val="en-GB"/>
          </w:rPr>
          <w:t xml:space="preserve"> </w:t>
        </w:r>
      </w:ins>
      <w:ins w:id="181" w:author="John Mettrop [2]" w:date="2022-12-05T11:57:00Z">
        <w:r w:rsidRPr="00250417">
          <w:rPr>
            <w:rFonts w:ascii="Times New Roman" w:eastAsia="Times New Roman" w:hAnsi="Times New Roman" w:cs="Times New Roman"/>
            <w:color w:val="FF0000"/>
            <w:sz w:val="24"/>
            <w:szCs w:val="24"/>
            <w:lang w:val="en-GB"/>
            <w:rPrChange w:id="182" w:author="Sinanis, Nick" w:date="2022-11-24T11:00:00Z">
              <w:rPr>
                <w:color w:val="FF0000"/>
                <w:szCs w:val="24"/>
                <w:highlight w:val="yellow"/>
              </w:rPr>
            </w:rPrChange>
          </w:rPr>
          <w:t>for AMT shipborne receivers;</w:t>
        </w:r>
      </w:ins>
    </w:p>
    <w:p w14:paraId="51C695F3" w14:textId="77777777" w:rsidR="00250417" w:rsidRPr="00250417" w:rsidRDefault="00250417" w:rsidP="00250417">
      <w:pPr>
        <w:tabs>
          <w:tab w:val="left" w:pos="1134"/>
          <w:tab w:val="left" w:pos="1871"/>
          <w:tab w:val="left" w:pos="2268"/>
        </w:tabs>
        <w:overflowPunct w:val="0"/>
        <w:autoSpaceDE w:val="0"/>
        <w:autoSpaceDN w:val="0"/>
        <w:adjustRightInd w:val="0"/>
        <w:spacing w:before="240" w:after="240" w:line="240" w:lineRule="auto"/>
        <w:jc w:val="left"/>
        <w:textAlignment w:val="baseline"/>
        <w:rPr>
          <w:rFonts w:ascii="Times New Roman" w:eastAsia="Times New Roman" w:hAnsi="Times New Roman" w:cs="Times New Roman"/>
          <w:i/>
          <w:iCs/>
          <w:color w:val="FF0000"/>
          <w:sz w:val="24"/>
          <w:szCs w:val="20"/>
          <w:lang w:val="en-GB"/>
        </w:rPr>
      </w:pPr>
      <w:r w:rsidRPr="00250417">
        <w:rPr>
          <w:rFonts w:ascii="Times New Roman" w:eastAsia="Times New Roman" w:hAnsi="Times New Roman" w:cs="Times New Roman"/>
          <w:i/>
          <w:iCs/>
          <w:color w:val="FF0000"/>
          <w:sz w:val="24"/>
          <w:szCs w:val="20"/>
          <w:highlight w:val="green"/>
          <w:lang w:val="en-GB"/>
          <w:rPrChange w:id="183" w:author="John Mettrop [2]" w:date="2022-12-09T08:14:00Z">
            <w:rPr>
              <w:i/>
              <w:color w:val="FF0000"/>
              <w:szCs w:val="24"/>
            </w:rPr>
          </w:rPrChange>
        </w:rPr>
        <w:t>[Editor’s note: this text needs to be clarified noting the requirement of Resolution 416 that “emissions limited to transmission from aircraft stations only”]</w:t>
      </w:r>
    </w:p>
    <w:p w14:paraId="4A736989" w14:textId="192E5515" w:rsidR="00250417" w:rsidRPr="00F36012" w:rsidRDefault="00F36012"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b/>
          <w:bCs/>
          <w:sz w:val="24"/>
          <w:szCs w:val="20"/>
          <w:lang w:val="en-GB"/>
          <w:rPrChange w:id="184" w:author="USA" w:date="2023-03-06T17:05:00Z">
            <w:rPr>
              <w:rFonts w:ascii="Times New Roman" w:eastAsia="Times New Roman" w:hAnsi="Times New Roman" w:cs="Times New Roman"/>
              <w:sz w:val="24"/>
              <w:szCs w:val="20"/>
              <w:lang w:val="en-GB"/>
            </w:rPr>
          </w:rPrChange>
        </w:rPr>
      </w:pPr>
      <w:bookmarkStart w:id="185" w:name="_Hlk129102876"/>
      <w:ins w:id="186" w:author="USA" w:date="2023-03-06T17:03:00Z">
        <w:r w:rsidRPr="00492B18">
          <w:rPr>
            <w:rFonts w:ascii="Times New Roman" w:eastAsia="Times New Roman" w:hAnsi="Times New Roman" w:cs="Times New Roman"/>
            <w:sz w:val="24"/>
            <w:szCs w:val="20"/>
            <w:highlight w:val="yellow"/>
            <w:lang w:val="en-GB"/>
            <w:rPrChange w:id="187" w:author="USA" w:date="2023-03-06T17:11:00Z">
              <w:rPr>
                <w:rFonts w:ascii="Times New Roman" w:eastAsia="Times New Roman" w:hAnsi="Times New Roman" w:cs="Times New Roman"/>
                <w:sz w:val="24"/>
                <w:szCs w:val="20"/>
                <w:lang w:val="en-GB"/>
              </w:rPr>
            </w:rPrChange>
          </w:rPr>
          <w:t xml:space="preserve">[USA note: At the </w:t>
        </w:r>
      </w:ins>
      <w:ins w:id="188" w:author="USA" w:date="2023-03-06T17:12:00Z">
        <w:r w:rsidR="00492B18">
          <w:rPr>
            <w:rFonts w:ascii="Times New Roman" w:eastAsia="Times New Roman" w:hAnsi="Times New Roman" w:cs="Times New Roman"/>
            <w:sz w:val="24"/>
            <w:szCs w:val="20"/>
            <w:highlight w:val="yellow"/>
            <w:lang w:val="en-GB"/>
          </w:rPr>
          <w:t xml:space="preserve">end of the </w:t>
        </w:r>
      </w:ins>
      <w:ins w:id="189" w:author="USA" w:date="2023-03-06T17:03:00Z">
        <w:r w:rsidRPr="00492B18">
          <w:rPr>
            <w:rFonts w:ascii="Times New Roman" w:eastAsia="Times New Roman" w:hAnsi="Times New Roman" w:cs="Times New Roman"/>
            <w:sz w:val="24"/>
            <w:szCs w:val="20"/>
            <w:highlight w:val="yellow"/>
            <w:lang w:val="en-GB"/>
            <w:rPrChange w:id="190" w:author="USA" w:date="2023-03-06T17:11:00Z">
              <w:rPr>
                <w:rFonts w:ascii="Times New Roman" w:eastAsia="Times New Roman" w:hAnsi="Times New Roman" w:cs="Times New Roman"/>
                <w:sz w:val="24"/>
                <w:szCs w:val="20"/>
                <w:lang w:val="en-GB"/>
              </w:rPr>
            </w:rPrChange>
          </w:rPr>
          <w:t>previous meeting the US provided clarification</w:t>
        </w:r>
      </w:ins>
      <w:ins w:id="191" w:author="USA" w:date="2023-03-06T17:14:00Z">
        <w:r w:rsidR="00492B18">
          <w:rPr>
            <w:rFonts w:ascii="Times New Roman" w:eastAsia="Times New Roman" w:hAnsi="Times New Roman" w:cs="Times New Roman"/>
            <w:sz w:val="24"/>
            <w:szCs w:val="20"/>
            <w:highlight w:val="yellow"/>
            <w:lang w:val="en-GB"/>
          </w:rPr>
          <w:t xml:space="preserve"> regarding the language in</w:t>
        </w:r>
      </w:ins>
      <w:ins w:id="192" w:author="USA" w:date="2023-03-06T17:03:00Z">
        <w:r w:rsidRPr="00492B18">
          <w:rPr>
            <w:rFonts w:ascii="Times New Roman" w:eastAsia="Times New Roman" w:hAnsi="Times New Roman" w:cs="Times New Roman"/>
            <w:sz w:val="24"/>
            <w:szCs w:val="20"/>
            <w:highlight w:val="yellow"/>
            <w:lang w:val="en-GB"/>
            <w:rPrChange w:id="193" w:author="USA" w:date="2023-03-06T17:11:00Z">
              <w:rPr>
                <w:rFonts w:ascii="Times New Roman" w:eastAsia="Times New Roman" w:hAnsi="Times New Roman" w:cs="Times New Roman"/>
                <w:sz w:val="24"/>
                <w:szCs w:val="20"/>
                <w:lang w:val="en-GB"/>
              </w:rPr>
            </w:rPrChange>
          </w:rPr>
          <w:t xml:space="preserve"> Resolution 416 </w:t>
        </w:r>
      </w:ins>
      <w:ins w:id="194" w:author="USA" w:date="2023-03-07T17:30:00Z">
        <w:r w:rsidR="001B1D14">
          <w:rPr>
            <w:rFonts w:ascii="Times New Roman" w:eastAsia="Times New Roman" w:hAnsi="Times New Roman" w:cs="Times New Roman"/>
            <w:sz w:val="24"/>
            <w:szCs w:val="20"/>
            <w:highlight w:val="yellow"/>
            <w:lang w:val="en-GB"/>
          </w:rPr>
          <w:t>limiting</w:t>
        </w:r>
      </w:ins>
      <w:ins w:id="195" w:author="USA" w:date="2023-03-06T17:03:00Z">
        <w:r w:rsidRPr="00492B18">
          <w:rPr>
            <w:rFonts w:ascii="Times New Roman" w:eastAsia="Times New Roman" w:hAnsi="Times New Roman" w:cs="Times New Roman"/>
            <w:sz w:val="24"/>
            <w:szCs w:val="20"/>
            <w:highlight w:val="yellow"/>
            <w:lang w:val="en-GB"/>
            <w:rPrChange w:id="196" w:author="USA" w:date="2023-03-06T17:11:00Z">
              <w:rPr>
                <w:rFonts w:ascii="Times New Roman" w:eastAsia="Times New Roman" w:hAnsi="Times New Roman" w:cs="Times New Roman"/>
                <w:sz w:val="24"/>
                <w:szCs w:val="20"/>
                <w:lang w:val="en-GB"/>
              </w:rPr>
            </w:rPrChange>
          </w:rPr>
          <w:t xml:space="preserve"> emissions </w:t>
        </w:r>
      </w:ins>
      <w:ins w:id="197" w:author="USA" w:date="2023-03-07T17:31:00Z">
        <w:r w:rsidR="001B1D14">
          <w:rPr>
            <w:rFonts w:ascii="Times New Roman" w:eastAsia="Times New Roman" w:hAnsi="Times New Roman" w:cs="Times New Roman"/>
            <w:sz w:val="24"/>
            <w:szCs w:val="20"/>
            <w:highlight w:val="yellow"/>
            <w:lang w:val="en-GB"/>
          </w:rPr>
          <w:t>from</w:t>
        </w:r>
      </w:ins>
      <w:ins w:id="198" w:author="USA" w:date="2023-03-06T17:04:00Z">
        <w:r w:rsidRPr="00492B18">
          <w:rPr>
            <w:rFonts w:ascii="Times New Roman" w:eastAsia="Times New Roman" w:hAnsi="Times New Roman" w:cs="Times New Roman"/>
            <w:sz w:val="24"/>
            <w:szCs w:val="20"/>
            <w:highlight w:val="yellow"/>
            <w:lang w:val="en-GB"/>
            <w:rPrChange w:id="199" w:author="USA" w:date="2023-03-06T17:11:00Z">
              <w:rPr>
                <w:rFonts w:ascii="Times New Roman" w:eastAsia="Times New Roman" w:hAnsi="Times New Roman" w:cs="Times New Roman"/>
                <w:sz w:val="24"/>
                <w:szCs w:val="20"/>
                <w:lang w:val="en-GB"/>
              </w:rPr>
            </w:rPrChange>
          </w:rPr>
          <w:t xml:space="preserve"> aircraft station</w:t>
        </w:r>
      </w:ins>
      <w:ins w:id="200" w:author="USA" w:date="2023-03-07T16:04:00Z">
        <w:r w:rsidR="008F2495">
          <w:rPr>
            <w:rFonts w:ascii="Times New Roman" w:eastAsia="Times New Roman" w:hAnsi="Times New Roman" w:cs="Times New Roman"/>
            <w:sz w:val="24"/>
            <w:szCs w:val="20"/>
            <w:highlight w:val="yellow"/>
            <w:lang w:val="en-GB"/>
          </w:rPr>
          <w:t>s</w:t>
        </w:r>
      </w:ins>
      <w:ins w:id="201" w:author="USA" w:date="2023-03-06T17:04:00Z">
        <w:r w:rsidRPr="00492B18">
          <w:rPr>
            <w:rFonts w:ascii="Times New Roman" w:eastAsia="Times New Roman" w:hAnsi="Times New Roman" w:cs="Times New Roman"/>
            <w:sz w:val="24"/>
            <w:szCs w:val="20"/>
            <w:highlight w:val="yellow"/>
            <w:lang w:val="en-GB"/>
            <w:rPrChange w:id="202" w:author="USA" w:date="2023-03-06T17:11:00Z">
              <w:rPr>
                <w:rFonts w:ascii="Times New Roman" w:eastAsia="Times New Roman" w:hAnsi="Times New Roman" w:cs="Times New Roman"/>
                <w:sz w:val="24"/>
                <w:szCs w:val="20"/>
                <w:lang w:val="en-GB"/>
              </w:rPr>
            </w:rPrChange>
          </w:rPr>
          <w:t xml:space="preserve"> only. </w:t>
        </w:r>
      </w:ins>
      <w:ins w:id="203" w:author="USA" w:date="2023-03-07T17:31:00Z">
        <w:r w:rsidR="001B1D14">
          <w:rPr>
            <w:rFonts w:ascii="Times New Roman" w:eastAsia="Times New Roman" w:hAnsi="Times New Roman" w:cs="Times New Roman"/>
            <w:sz w:val="24"/>
            <w:szCs w:val="20"/>
            <w:highlight w:val="yellow"/>
            <w:lang w:val="en-GB"/>
          </w:rPr>
          <w:t xml:space="preserve">Hence </w:t>
        </w:r>
      </w:ins>
      <w:ins w:id="204" w:author="USA" w:date="2023-03-06T17:06:00Z">
        <w:r w:rsidRPr="00492B18">
          <w:rPr>
            <w:rFonts w:ascii="Times New Roman" w:eastAsia="Times New Roman" w:hAnsi="Times New Roman" w:cs="Times New Roman"/>
            <w:sz w:val="24"/>
            <w:szCs w:val="20"/>
            <w:highlight w:val="yellow"/>
            <w:lang w:val="en-GB"/>
            <w:rPrChange w:id="205" w:author="USA" w:date="2023-03-06T17:11:00Z">
              <w:rPr>
                <w:rFonts w:ascii="Times New Roman" w:eastAsia="Times New Roman" w:hAnsi="Times New Roman" w:cs="Times New Roman"/>
                <w:sz w:val="24"/>
                <w:szCs w:val="20"/>
                <w:lang w:val="en-GB"/>
              </w:rPr>
            </w:rPrChange>
          </w:rPr>
          <w:t xml:space="preserve">AMT can have airborne relay receivers to </w:t>
        </w:r>
      </w:ins>
      <w:ins w:id="206" w:author="USA" w:date="2023-03-06T17:07:00Z">
        <w:r w:rsidRPr="00492B18">
          <w:rPr>
            <w:rFonts w:ascii="Times New Roman" w:eastAsia="Times New Roman" w:hAnsi="Times New Roman" w:cs="Times New Roman"/>
            <w:sz w:val="24"/>
            <w:szCs w:val="20"/>
            <w:highlight w:val="yellow"/>
            <w:lang w:val="en-GB"/>
            <w:rPrChange w:id="207" w:author="USA" w:date="2023-03-06T17:11:00Z">
              <w:rPr>
                <w:rFonts w:ascii="Times New Roman" w:eastAsia="Times New Roman" w:hAnsi="Times New Roman" w:cs="Times New Roman"/>
                <w:sz w:val="24"/>
                <w:szCs w:val="20"/>
                <w:lang w:val="en-GB"/>
              </w:rPr>
            </w:rPrChange>
          </w:rPr>
          <w:t>relay information to ground station</w:t>
        </w:r>
      </w:ins>
      <w:ins w:id="208" w:author="USA" w:date="2023-03-07T17:31:00Z">
        <w:r w:rsidR="001B1D14">
          <w:rPr>
            <w:rFonts w:ascii="Times New Roman" w:eastAsia="Times New Roman" w:hAnsi="Times New Roman" w:cs="Times New Roman"/>
            <w:sz w:val="24"/>
            <w:szCs w:val="20"/>
            <w:highlight w:val="yellow"/>
            <w:lang w:val="en-GB"/>
          </w:rPr>
          <w:t>s or ship stations</w:t>
        </w:r>
      </w:ins>
      <w:ins w:id="209" w:author="USA" w:date="2023-03-06T17:07:00Z">
        <w:r w:rsidRPr="00492B18">
          <w:rPr>
            <w:rFonts w:ascii="Times New Roman" w:eastAsia="Times New Roman" w:hAnsi="Times New Roman" w:cs="Times New Roman"/>
            <w:sz w:val="24"/>
            <w:szCs w:val="20"/>
            <w:highlight w:val="yellow"/>
            <w:lang w:val="en-GB"/>
            <w:rPrChange w:id="210" w:author="USA" w:date="2023-03-06T17:11:00Z">
              <w:rPr>
                <w:rFonts w:ascii="Times New Roman" w:eastAsia="Times New Roman" w:hAnsi="Times New Roman" w:cs="Times New Roman"/>
                <w:sz w:val="24"/>
                <w:szCs w:val="20"/>
                <w:lang w:val="en-GB"/>
              </w:rPr>
            </w:rPrChange>
          </w:rPr>
          <w:t xml:space="preserve">. In this scenario there can be no transmission from ground </w:t>
        </w:r>
      </w:ins>
      <w:ins w:id="211" w:author="USA" w:date="2023-03-06T17:08:00Z">
        <w:r w:rsidRPr="00492B18">
          <w:rPr>
            <w:rFonts w:ascii="Times New Roman" w:eastAsia="Times New Roman" w:hAnsi="Times New Roman" w:cs="Times New Roman"/>
            <w:sz w:val="24"/>
            <w:szCs w:val="20"/>
            <w:highlight w:val="yellow"/>
            <w:lang w:val="en-GB"/>
            <w:rPrChange w:id="212" w:author="USA" w:date="2023-03-06T17:11:00Z">
              <w:rPr>
                <w:rFonts w:ascii="Times New Roman" w:eastAsia="Times New Roman" w:hAnsi="Times New Roman" w:cs="Times New Roman"/>
                <w:sz w:val="24"/>
                <w:szCs w:val="20"/>
                <w:lang w:val="en-GB"/>
              </w:rPr>
            </w:rPrChange>
          </w:rPr>
          <w:t>or ship s</w:t>
        </w:r>
      </w:ins>
      <w:ins w:id="213" w:author="USA" w:date="2023-03-06T17:09:00Z">
        <w:r w:rsidRPr="00492B18">
          <w:rPr>
            <w:rFonts w:ascii="Times New Roman" w:eastAsia="Times New Roman" w:hAnsi="Times New Roman" w:cs="Times New Roman"/>
            <w:sz w:val="24"/>
            <w:szCs w:val="20"/>
            <w:highlight w:val="yellow"/>
            <w:lang w:val="en-GB"/>
            <w:rPrChange w:id="214" w:author="USA" w:date="2023-03-06T17:11:00Z">
              <w:rPr>
                <w:rFonts w:ascii="Times New Roman" w:eastAsia="Times New Roman" w:hAnsi="Times New Roman" w:cs="Times New Roman"/>
                <w:sz w:val="24"/>
                <w:szCs w:val="20"/>
                <w:lang w:val="en-GB"/>
              </w:rPr>
            </w:rPrChange>
          </w:rPr>
          <w:t>tations</w:t>
        </w:r>
      </w:ins>
      <w:ins w:id="215" w:author="USA" w:date="2023-03-07T17:31:00Z">
        <w:r w:rsidR="001B1D14">
          <w:rPr>
            <w:rFonts w:ascii="Times New Roman" w:eastAsia="Times New Roman" w:hAnsi="Times New Roman" w:cs="Times New Roman"/>
            <w:sz w:val="24"/>
            <w:szCs w:val="20"/>
            <w:highlight w:val="yellow"/>
            <w:lang w:val="en-GB"/>
          </w:rPr>
          <w:t xml:space="preserve"> to aircraft stations</w:t>
        </w:r>
      </w:ins>
      <w:ins w:id="216" w:author="USA" w:date="2023-03-06T17:08:00Z">
        <w:r w:rsidRPr="00492B18">
          <w:rPr>
            <w:rFonts w:ascii="Times New Roman" w:eastAsia="Times New Roman" w:hAnsi="Times New Roman" w:cs="Times New Roman"/>
            <w:sz w:val="24"/>
            <w:szCs w:val="20"/>
            <w:highlight w:val="yellow"/>
            <w:lang w:val="en-GB"/>
            <w:rPrChange w:id="217" w:author="USA" w:date="2023-03-06T17:11:00Z">
              <w:rPr>
                <w:rFonts w:ascii="Times New Roman" w:eastAsia="Times New Roman" w:hAnsi="Times New Roman" w:cs="Times New Roman"/>
                <w:sz w:val="24"/>
                <w:szCs w:val="20"/>
                <w:lang w:val="en-GB"/>
              </w:rPr>
            </w:rPrChange>
          </w:rPr>
          <w:t>, but there may be air to air and air to ground</w:t>
        </w:r>
      </w:ins>
      <w:ins w:id="218" w:author="USA" w:date="2023-03-06T17:09:00Z">
        <w:r w:rsidRPr="00492B18">
          <w:rPr>
            <w:rFonts w:ascii="Times New Roman" w:eastAsia="Times New Roman" w:hAnsi="Times New Roman" w:cs="Times New Roman"/>
            <w:sz w:val="24"/>
            <w:szCs w:val="20"/>
            <w:highlight w:val="yellow"/>
            <w:lang w:val="en-GB"/>
            <w:rPrChange w:id="219" w:author="USA" w:date="2023-03-06T17:11:00Z">
              <w:rPr>
                <w:rFonts w:ascii="Times New Roman" w:eastAsia="Times New Roman" w:hAnsi="Times New Roman" w:cs="Times New Roman"/>
                <w:sz w:val="24"/>
                <w:szCs w:val="20"/>
                <w:lang w:val="en-GB"/>
              </w:rPr>
            </w:rPrChange>
          </w:rPr>
          <w:t>/ship</w:t>
        </w:r>
      </w:ins>
      <w:ins w:id="220" w:author="USA" w:date="2023-03-06T17:08:00Z">
        <w:r w:rsidRPr="00492B18">
          <w:rPr>
            <w:rFonts w:ascii="Times New Roman" w:eastAsia="Times New Roman" w:hAnsi="Times New Roman" w:cs="Times New Roman"/>
            <w:sz w:val="24"/>
            <w:szCs w:val="20"/>
            <w:highlight w:val="yellow"/>
            <w:lang w:val="en-GB"/>
            <w:rPrChange w:id="221" w:author="USA" w:date="2023-03-06T17:11:00Z">
              <w:rPr>
                <w:rFonts w:ascii="Times New Roman" w:eastAsia="Times New Roman" w:hAnsi="Times New Roman" w:cs="Times New Roman"/>
                <w:sz w:val="24"/>
                <w:szCs w:val="20"/>
                <w:lang w:val="en-GB"/>
              </w:rPr>
            </w:rPrChange>
          </w:rPr>
          <w:t xml:space="preserve"> links. This </w:t>
        </w:r>
      </w:ins>
      <w:ins w:id="222" w:author="USA" w:date="2023-03-07T16:05:00Z">
        <w:r w:rsidR="008F2495">
          <w:rPr>
            <w:rFonts w:ascii="Times New Roman" w:eastAsia="Times New Roman" w:hAnsi="Times New Roman" w:cs="Times New Roman"/>
            <w:sz w:val="24"/>
            <w:szCs w:val="20"/>
            <w:highlight w:val="yellow"/>
            <w:lang w:val="en-GB"/>
          </w:rPr>
          <w:t>NOTE</w:t>
        </w:r>
      </w:ins>
      <w:ins w:id="223" w:author="USA" w:date="2023-03-06T17:08:00Z">
        <w:r w:rsidRPr="00492B18">
          <w:rPr>
            <w:rFonts w:ascii="Times New Roman" w:eastAsia="Times New Roman" w:hAnsi="Times New Roman" w:cs="Times New Roman"/>
            <w:sz w:val="24"/>
            <w:szCs w:val="20"/>
            <w:highlight w:val="yellow"/>
            <w:lang w:val="en-GB"/>
            <w:rPrChange w:id="224" w:author="USA" w:date="2023-03-06T17:11:00Z">
              <w:rPr>
                <w:rFonts w:ascii="Times New Roman" w:eastAsia="Times New Roman" w:hAnsi="Times New Roman" w:cs="Times New Roman"/>
                <w:sz w:val="24"/>
                <w:szCs w:val="20"/>
                <w:lang w:val="en-GB"/>
              </w:rPr>
            </w:rPrChange>
          </w:rPr>
          <w:t xml:space="preserve"> identifies which receivers </w:t>
        </w:r>
      </w:ins>
      <w:ins w:id="225" w:author="USA" w:date="2023-03-06T17:09:00Z">
        <w:r w:rsidRPr="00492B18">
          <w:rPr>
            <w:rFonts w:ascii="Times New Roman" w:eastAsia="Times New Roman" w:hAnsi="Times New Roman" w:cs="Times New Roman"/>
            <w:sz w:val="24"/>
            <w:szCs w:val="20"/>
            <w:highlight w:val="yellow"/>
            <w:lang w:val="en-GB"/>
            <w:rPrChange w:id="226" w:author="USA" w:date="2023-03-06T17:11:00Z">
              <w:rPr>
                <w:rFonts w:ascii="Times New Roman" w:eastAsia="Times New Roman" w:hAnsi="Times New Roman" w:cs="Times New Roman"/>
                <w:sz w:val="24"/>
                <w:szCs w:val="20"/>
                <w:lang w:val="en-GB"/>
              </w:rPr>
            </w:rPrChange>
          </w:rPr>
          <w:t xml:space="preserve">are representative of AMT systems operating in the band per RR No. 5.440A and </w:t>
        </w:r>
      </w:ins>
      <w:ins w:id="227" w:author="USA" w:date="2023-03-06T17:11:00Z">
        <w:r w:rsidR="00492B18" w:rsidRPr="00492B18">
          <w:rPr>
            <w:rFonts w:ascii="Times New Roman" w:eastAsia="Times New Roman" w:hAnsi="Times New Roman" w:cs="Times New Roman"/>
            <w:sz w:val="24"/>
            <w:szCs w:val="20"/>
            <w:highlight w:val="yellow"/>
            <w:lang w:val="en-GB"/>
            <w:rPrChange w:id="228" w:author="USA" w:date="2023-03-06T17:11:00Z">
              <w:rPr>
                <w:rFonts w:ascii="Times New Roman" w:eastAsia="Times New Roman" w:hAnsi="Times New Roman" w:cs="Times New Roman"/>
                <w:sz w:val="24"/>
                <w:szCs w:val="20"/>
                <w:lang w:val="en-GB"/>
              </w:rPr>
            </w:rPrChange>
          </w:rPr>
          <w:t>5.442</w:t>
        </w:r>
      </w:ins>
      <w:ins w:id="229" w:author="USA" w:date="2023-03-07T16:05:00Z">
        <w:r w:rsidR="008F2495">
          <w:rPr>
            <w:rFonts w:ascii="Times New Roman" w:eastAsia="Times New Roman" w:hAnsi="Times New Roman" w:cs="Times New Roman"/>
            <w:sz w:val="24"/>
            <w:szCs w:val="20"/>
            <w:highlight w:val="yellow"/>
            <w:lang w:val="en-GB"/>
          </w:rPr>
          <w:t>.</w:t>
        </w:r>
      </w:ins>
      <w:ins w:id="230" w:author="USA" w:date="2023-03-06T17:11:00Z">
        <w:r w:rsidR="00492B18" w:rsidRPr="00492B18">
          <w:rPr>
            <w:rFonts w:ascii="Times New Roman" w:eastAsia="Times New Roman" w:hAnsi="Times New Roman" w:cs="Times New Roman"/>
            <w:sz w:val="24"/>
            <w:szCs w:val="20"/>
            <w:highlight w:val="yellow"/>
            <w:lang w:val="en-GB"/>
            <w:rPrChange w:id="231" w:author="USA" w:date="2023-03-06T17:11:00Z">
              <w:rPr>
                <w:rFonts w:ascii="Times New Roman" w:eastAsia="Times New Roman" w:hAnsi="Times New Roman" w:cs="Times New Roman"/>
                <w:sz w:val="24"/>
                <w:szCs w:val="20"/>
                <w:lang w:val="en-GB"/>
              </w:rPr>
            </w:rPrChange>
          </w:rPr>
          <w:t xml:space="preserve"> </w:t>
        </w:r>
      </w:ins>
      <w:ins w:id="232" w:author="USA" w:date="2023-03-06T17:10:00Z">
        <w:r w:rsidRPr="00492B18">
          <w:rPr>
            <w:rFonts w:ascii="Times New Roman" w:eastAsia="Times New Roman" w:hAnsi="Times New Roman" w:cs="Times New Roman"/>
            <w:sz w:val="24"/>
            <w:szCs w:val="20"/>
            <w:highlight w:val="yellow"/>
            <w:lang w:val="en-GB"/>
            <w:rPrChange w:id="233" w:author="USA" w:date="2023-03-06T17:11:00Z">
              <w:rPr>
                <w:rFonts w:ascii="Times New Roman" w:eastAsia="Times New Roman" w:hAnsi="Times New Roman" w:cs="Times New Roman"/>
                <w:sz w:val="24"/>
                <w:szCs w:val="20"/>
                <w:lang w:val="en-GB"/>
              </w:rPr>
            </w:rPrChange>
          </w:rPr>
          <w:t>Therefore</w:t>
        </w:r>
      </w:ins>
      <w:ins w:id="234" w:author="USA" w:date="2023-03-06T17:11:00Z">
        <w:r w:rsidR="00492B18" w:rsidRPr="00492B18">
          <w:rPr>
            <w:rFonts w:ascii="Times New Roman" w:eastAsia="Times New Roman" w:hAnsi="Times New Roman" w:cs="Times New Roman"/>
            <w:sz w:val="24"/>
            <w:szCs w:val="20"/>
            <w:highlight w:val="yellow"/>
            <w:lang w:val="en-GB"/>
            <w:rPrChange w:id="235" w:author="USA" w:date="2023-03-06T17:11:00Z">
              <w:rPr>
                <w:rFonts w:ascii="Times New Roman" w:eastAsia="Times New Roman" w:hAnsi="Times New Roman" w:cs="Times New Roman"/>
                <w:sz w:val="24"/>
                <w:szCs w:val="20"/>
                <w:lang w:val="en-GB"/>
              </w:rPr>
            </w:rPrChange>
          </w:rPr>
          <w:t>,</w:t>
        </w:r>
      </w:ins>
      <w:ins w:id="236" w:author="USA" w:date="2023-03-06T17:10:00Z">
        <w:r w:rsidRPr="00492B18">
          <w:rPr>
            <w:rFonts w:ascii="Times New Roman" w:eastAsia="Times New Roman" w:hAnsi="Times New Roman" w:cs="Times New Roman"/>
            <w:sz w:val="24"/>
            <w:szCs w:val="20"/>
            <w:highlight w:val="yellow"/>
            <w:lang w:val="en-GB"/>
            <w:rPrChange w:id="237" w:author="USA" w:date="2023-03-06T17:11:00Z">
              <w:rPr>
                <w:rFonts w:ascii="Times New Roman" w:eastAsia="Times New Roman" w:hAnsi="Times New Roman" w:cs="Times New Roman"/>
                <w:sz w:val="24"/>
                <w:szCs w:val="20"/>
                <w:lang w:val="en-GB"/>
              </w:rPr>
            </w:rPrChange>
          </w:rPr>
          <w:t xml:space="preserve"> t</w:t>
        </w:r>
      </w:ins>
      <w:ins w:id="238" w:author="USA" w:date="2023-03-06T17:11:00Z">
        <w:r w:rsidRPr="00492B18">
          <w:rPr>
            <w:rFonts w:ascii="Times New Roman" w:eastAsia="Times New Roman" w:hAnsi="Times New Roman" w:cs="Times New Roman"/>
            <w:sz w:val="24"/>
            <w:szCs w:val="20"/>
            <w:highlight w:val="yellow"/>
            <w:lang w:val="en-GB"/>
            <w:rPrChange w:id="239" w:author="USA" w:date="2023-03-06T17:11:00Z">
              <w:rPr>
                <w:rFonts w:ascii="Times New Roman" w:eastAsia="Times New Roman" w:hAnsi="Times New Roman" w:cs="Times New Roman"/>
                <w:sz w:val="24"/>
                <w:szCs w:val="20"/>
                <w:lang w:val="en-GB"/>
              </w:rPr>
            </w:rPrChange>
          </w:rPr>
          <w:t xml:space="preserve">he above note was proposed </w:t>
        </w:r>
      </w:ins>
      <w:ins w:id="240" w:author="USA" w:date="2023-03-07T17:32:00Z">
        <w:r w:rsidR="001B1D14">
          <w:rPr>
            <w:rFonts w:ascii="Times New Roman" w:eastAsia="Times New Roman" w:hAnsi="Times New Roman" w:cs="Times New Roman"/>
            <w:sz w:val="24"/>
            <w:szCs w:val="20"/>
            <w:highlight w:val="yellow"/>
            <w:lang w:val="en-GB"/>
          </w:rPr>
          <w:t xml:space="preserve">so that the revision would </w:t>
        </w:r>
      </w:ins>
      <w:ins w:id="241" w:author="USA" w:date="2023-03-06T17:11:00Z">
        <w:r w:rsidR="00492B18" w:rsidRPr="00492B18">
          <w:rPr>
            <w:rFonts w:ascii="Times New Roman" w:eastAsia="Times New Roman" w:hAnsi="Times New Roman" w:cs="Times New Roman"/>
            <w:sz w:val="24"/>
            <w:szCs w:val="20"/>
            <w:highlight w:val="yellow"/>
            <w:lang w:val="en-GB"/>
            <w:rPrChange w:id="242" w:author="USA" w:date="2023-03-06T17:11:00Z">
              <w:rPr>
                <w:rFonts w:ascii="Times New Roman" w:eastAsia="Times New Roman" w:hAnsi="Times New Roman" w:cs="Times New Roman"/>
                <w:sz w:val="24"/>
                <w:szCs w:val="20"/>
                <w:lang w:val="en-GB"/>
              </w:rPr>
            </w:rPrChange>
          </w:rPr>
          <w:t>remain in line with the original scope of this document.]</w:t>
        </w:r>
      </w:ins>
      <w:ins w:id="243" w:author="USA" w:date="2023-03-06T17:05:00Z">
        <w:r>
          <w:rPr>
            <w:rFonts w:ascii="Times New Roman" w:eastAsia="Times New Roman" w:hAnsi="Times New Roman" w:cs="Times New Roman"/>
            <w:sz w:val="24"/>
            <w:szCs w:val="20"/>
            <w:lang w:val="en-GB"/>
          </w:rPr>
          <w:t xml:space="preserve"> </w:t>
        </w:r>
      </w:ins>
    </w:p>
    <w:bookmarkEnd w:id="185"/>
    <w:p w14:paraId="48A499F1"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p>
    <w:p w14:paraId="6DB27EFA" w14:textId="77777777" w:rsidR="00250417" w:rsidRPr="00250417" w:rsidRDefault="00250417" w:rsidP="00250417">
      <w:pPr>
        <w:keepNext/>
        <w:keepLines/>
        <w:tabs>
          <w:tab w:val="left" w:pos="794"/>
          <w:tab w:val="left" w:pos="1191"/>
          <w:tab w:val="left" w:pos="1588"/>
          <w:tab w:val="left" w:pos="1985"/>
        </w:tabs>
        <w:overflowPunct w:val="0"/>
        <w:autoSpaceDE w:val="0"/>
        <w:autoSpaceDN w:val="0"/>
        <w:adjustRightInd w:val="0"/>
        <w:spacing w:before="480" w:after="80" w:line="240" w:lineRule="auto"/>
        <w:textAlignment w:val="baseline"/>
        <w:outlineLvl w:val="0"/>
        <w:rPr>
          <w:rFonts w:ascii="Times New Roman" w:eastAsia="Times New Roman" w:hAnsi="Times New Roman" w:cs="Times New Roman"/>
          <w:b/>
          <w:sz w:val="28"/>
          <w:szCs w:val="20"/>
          <w:lang w:val="en-GB"/>
        </w:rPr>
      </w:pPr>
      <w:r w:rsidRPr="00250417">
        <w:rPr>
          <w:rFonts w:ascii="Times New Roman" w:eastAsia="Times New Roman" w:hAnsi="Times New Roman" w:cs="Times New Roman"/>
          <w:b/>
          <w:sz w:val="28"/>
          <w:szCs w:val="20"/>
          <w:lang w:val="en-GB"/>
        </w:rPr>
        <w:t>Annex 1</w:t>
      </w:r>
      <w:r w:rsidRPr="00250417">
        <w:rPr>
          <w:rFonts w:ascii="Times New Roman" w:eastAsia="Times New Roman" w:hAnsi="Times New Roman" w:cs="Times New Roman"/>
          <w:b/>
          <w:sz w:val="28"/>
          <w:szCs w:val="20"/>
          <w:lang w:val="en-GB"/>
        </w:rPr>
        <w:br/>
      </w:r>
      <w:r w:rsidRPr="00250417">
        <w:rPr>
          <w:rFonts w:ascii="Times New Roman" w:eastAsia="Times New Roman" w:hAnsi="Times New Roman" w:cs="Times New Roman"/>
          <w:b/>
          <w:sz w:val="28"/>
          <w:szCs w:val="20"/>
          <w:lang w:val="en-GB"/>
        </w:rPr>
        <w:br/>
        <w:t xml:space="preserve">Technical </w:t>
      </w:r>
      <w:ins w:id="244" w:author="John Mettrop [2]" w:date="2022-12-05T12:00:00Z">
        <w:r w:rsidRPr="00250417">
          <w:rPr>
            <w:rFonts w:ascii="Times New Roman" w:eastAsia="Times New Roman" w:hAnsi="Times New Roman" w:cs="Times New Roman"/>
            <w:b/>
            <w:sz w:val="28"/>
            <w:szCs w:val="20"/>
            <w:lang w:val="en-GB"/>
          </w:rPr>
          <w:t xml:space="preserve">and operational </w:t>
        </w:r>
      </w:ins>
      <w:r w:rsidRPr="00250417">
        <w:rPr>
          <w:rFonts w:ascii="Times New Roman" w:eastAsia="Times New Roman" w:hAnsi="Times New Roman" w:cs="Times New Roman"/>
          <w:b/>
          <w:sz w:val="28"/>
          <w:szCs w:val="20"/>
          <w:lang w:val="en-GB"/>
        </w:rPr>
        <w:t>characteristics and protection criteria</w:t>
      </w:r>
      <w:ins w:id="245" w:author="John Mettrop [2]" w:date="2022-12-05T12:00:00Z">
        <w:r w:rsidRPr="00250417">
          <w:rPr>
            <w:rFonts w:ascii="Times New Roman" w:eastAsia="Times New Roman" w:hAnsi="Times New Roman" w:cs="Times New Roman"/>
            <w:b/>
            <w:sz w:val="28"/>
            <w:szCs w:val="20"/>
            <w:lang w:val="en-GB"/>
          </w:rPr>
          <w:t xml:space="preserve"> for systems operating </w:t>
        </w:r>
      </w:ins>
      <w:ins w:id="246" w:author="John Mettrop [2]" w:date="2022-12-05T12:01:00Z">
        <w:r w:rsidRPr="00250417">
          <w:rPr>
            <w:rFonts w:ascii="Times New Roman" w:eastAsia="Times New Roman" w:hAnsi="Times New Roman" w:cs="Times New Roman"/>
            <w:b/>
            <w:sz w:val="28"/>
            <w:szCs w:val="20"/>
            <w:lang w:val="en-GB"/>
          </w:rPr>
          <w:t xml:space="preserve">in the aeronautical mobile </w:t>
        </w:r>
        <w:proofErr w:type="gramStart"/>
        <w:r w:rsidRPr="00250417">
          <w:rPr>
            <w:rFonts w:ascii="Times New Roman" w:eastAsia="Times New Roman" w:hAnsi="Times New Roman" w:cs="Times New Roman"/>
            <w:b/>
            <w:sz w:val="28"/>
            <w:szCs w:val="20"/>
            <w:lang w:val="en-GB"/>
          </w:rPr>
          <w:t>service</w:t>
        </w:r>
      </w:ins>
      <w:proofErr w:type="gramEnd"/>
    </w:p>
    <w:p w14:paraId="73BE2125"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8"/>
          <w:szCs w:val="20"/>
          <w:lang w:val="en-GB"/>
        </w:rPr>
      </w:pPr>
      <w:r w:rsidRPr="00250417">
        <w:rPr>
          <w:rFonts w:ascii="Times New Roman" w:eastAsia="Times New Roman" w:hAnsi="Times New Roman" w:cs="Times New Roman"/>
          <w:b/>
          <w:sz w:val="28"/>
          <w:szCs w:val="20"/>
          <w:lang w:val="en-GB"/>
        </w:rPr>
        <w:t>1</w:t>
      </w:r>
      <w:r w:rsidRPr="00250417">
        <w:rPr>
          <w:rFonts w:ascii="Times New Roman" w:eastAsia="Times New Roman" w:hAnsi="Times New Roman" w:cs="Times New Roman"/>
          <w:b/>
          <w:sz w:val="28"/>
          <w:szCs w:val="20"/>
          <w:lang w:val="en-GB"/>
        </w:rPr>
        <w:tab/>
        <w:t>Introduction</w:t>
      </w:r>
    </w:p>
    <w:p w14:paraId="600A9109"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247" w:author="John Mettrop [2]" w:date="2022-12-05T12:03:00Z"/>
          <w:rFonts w:ascii="Times New Roman" w:eastAsia="Times New Roman" w:hAnsi="Times New Roman" w:cs="Times New Roman"/>
          <w:sz w:val="24"/>
          <w:szCs w:val="20"/>
          <w:lang w:val="en-GB"/>
        </w:rPr>
      </w:pPr>
      <w:r w:rsidRPr="00250417">
        <w:rPr>
          <w:rFonts w:ascii="Times New Roman" w:eastAsia="Times New Roman" w:hAnsi="Times New Roman" w:cs="Times New Roman"/>
          <w:sz w:val="24"/>
          <w:szCs w:val="20"/>
          <w:lang w:val="en-GB"/>
        </w:rPr>
        <w:t xml:space="preserve">Systems and networks operating in the AMS </w:t>
      </w:r>
      <w:del w:id="248" w:author="John Mettrop [2]" w:date="2022-12-05T12:01:00Z">
        <w:r w:rsidRPr="00250417" w:rsidDel="00985000">
          <w:rPr>
            <w:rFonts w:ascii="Times New Roman" w:eastAsia="Times New Roman" w:hAnsi="Times New Roman" w:cs="Times New Roman"/>
            <w:sz w:val="24"/>
            <w:szCs w:val="20"/>
            <w:lang w:val="en-GB"/>
          </w:rPr>
          <w:delText xml:space="preserve">are </w:delText>
        </w:r>
      </w:del>
      <w:r w:rsidRPr="00250417">
        <w:rPr>
          <w:rFonts w:ascii="Times New Roman" w:eastAsia="Times New Roman" w:hAnsi="Times New Roman" w:cs="Times New Roman"/>
          <w:sz w:val="24"/>
          <w:szCs w:val="20"/>
          <w:lang w:val="en-GB"/>
        </w:rPr>
        <w:t>use</w:t>
      </w:r>
      <w:del w:id="249" w:author="John Mettrop [2]" w:date="2022-12-05T12:01:00Z">
        <w:r w:rsidRPr="00250417" w:rsidDel="00985000">
          <w:rPr>
            <w:rFonts w:ascii="Times New Roman" w:eastAsia="Times New Roman" w:hAnsi="Times New Roman" w:cs="Times New Roman"/>
            <w:sz w:val="24"/>
            <w:szCs w:val="20"/>
            <w:lang w:val="en-GB"/>
          </w:rPr>
          <w:delText>d for</w:delText>
        </w:r>
      </w:del>
      <w:r w:rsidRPr="00250417">
        <w:rPr>
          <w:rFonts w:ascii="Times New Roman" w:eastAsia="Times New Roman" w:hAnsi="Times New Roman" w:cs="Times New Roman"/>
          <w:sz w:val="24"/>
          <w:szCs w:val="20"/>
          <w:lang w:val="en-GB"/>
        </w:rPr>
        <w:t xml:space="preserve"> broadband</w:t>
      </w:r>
      <w:del w:id="250" w:author="John Mettrop [2]" w:date="2022-12-05T12:01:00Z">
        <w:r w:rsidRPr="00250417" w:rsidDel="00985000">
          <w:rPr>
            <w:rFonts w:ascii="Times New Roman" w:eastAsia="Times New Roman" w:hAnsi="Times New Roman" w:cs="Times New Roman"/>
            <w:sz w:val="24"/>
            <w:szCs w:val="20"/>
            <w:lang w:val="en-GB"/>
          </w:rPr>
          <w:delText>, airborne</w:delText>
        </w:r>
      </w:del>
      <w:r w:rsidRPr="00250417">
        <w:rPr>
          <w:rFonts w:ascii="Times New Roman" w:eastAsia="Times New Roman" w:hAnsi="Times New Roman" w:cs="Times New Roman"/>
          <w:sz w:val="24"/>
          <w:szCs w:val="20"/>
          <w:lang w:val="en-GB"/>
        </w:rPr>
        <w:t xml:space="preserve"> </w:t>
      </w:r>
      <w:proofErr w:type="gramStart"/>
      <w:r w:rsidRPr="00250417">
        <w:rPr>
          <w:rFonts w:ascii="Times New Roman" w:eastAsia="Times New Roman" w:hAnsi="Times New Roman" w:cs="Times New Roman"/>
          <w:sz w:val="24"/>
          <w:szCs w:val="20"/>
          <w:lang w:val="en-GB"/>
        </w:rPr>
        <w:t>data-links</w:t>
      </w:r>
      <w:proofErr w:type="gramEnd"/>
      <w:r w:rsidRPr="00250417">
        <w:rPr>
          <w:rFonts w:ascii="Times New Roman" w:eastAsia="Times New Roman" w:hAnsi="Times New Roman" w:cs="Times New Roman"/>
          <w:sz w:val="24"/>
          <w:szCs w:val="20"/>
          <w:lang w:val="en-GB"/>
        </w:rPr>
        <w:t xml:space="preserve"> </w:t>
      </w:r>
      <w:ins w:id="251" w:author="John Mettrop [2]" w:date="2022-12-05T12:02:00Z">
        <w:r w:rsidRPr="00250417">
          <w:rPr>
            <w:rFonts w:ascii="Times New Roman" w:eastAsia="Times New Roman" w:hAnsi="Times New Roman" w:cs="Times New Roman"/>
            <w:sz w:val="24"/>
            <w:szCs w:val="20"/>
            <w:lang w:val="en-GB"/>
          </w:rPr>
          <w:t xml:space="preserve">including aircraft to aircraft </w:t>
        </w:r>
      </w:ins>
      <w:r w:rsidRPr="00250417">
        <w:rPr>
          <w:rFonts w:ascii="Times New Roman" w:eastAsia="Times New Roman" w:hAnsi="Times New Roman" w:cs="Times New Roman"/>
          <w:sz w:val="24"/>
          <w:szCs w:val="20"/>
          <w:lang w:val="en-GB"/>
        </w:rPr>
        <w:t xml:space="preserve">to support </w:t>
      </w:r>
      <w:del w:id="252" w:author="John Mettrop [2]" w:date="2022-12-05T12:02:00Z">
        <w:r w:rsidRPr="00250417" w:rsidDel="00985000">
          <w:rPr>
            <w:rFonts w:ascii="Times New Roman" w:eastAsia="Times New Roman" w:hAnsi="Times New Roman" w:cs="Times New Roman"/>
            <w:sz w:val="24"/>
            <w:szCs w:val="20"/>
            <w:lang w:val="en-GB"/>
          </w:rPr>
          <w:delText>remote sensing, etc.,</w:delText>
        </w:r>
      </w:del>
      <w:ins w:id="253" w:author="John Mettrop [2]" w:date="2022-12-05T12:02:00Z">
        <w:r w:rsidRPr="00250417">
          <w:rPr>
            <w:rFonts w:ascii="Times New Roman" w:eastAsia="Times New Roman" w:hAnsi="Times New Roman" w:cs="Times New Roman"/>
            <w:sz w:val="24"/>
            <w:szCs w:val="20"/>
            <w:lang w:val="en-GB"/>
          </w:rPr>
          <w:t>various</w:t>
        </w:r>
      </w:ins>
      <w:r w:rsidRPr="00250417">
        <w:rPr>
          <w:rFonts w:ascii="Times New Roman" w:eastAsia="Times New Roman" w:hAnsi="Times New Roman" w:cs="Times New Roman"/>
          <w:sz w:val="24"/>
          <w:szCs w:val="20"/>
          <w:lang w:val="en-GB"/>
        </w:rPr>
        <w:t xml:space="preserve"> applications</w:t>
      </w:r>
      <w:ins w:id="254" w:author="John Mettrop [2]" w:date="2022-12-05T12:02:00Z">
        <w:r w:rsidRPr="00250417">
          <w:rPr>
            <w:rFonts w:ascii="Times New Roman" w:eastAsia="Times New Roman" w:hAnsi="Times New Roman" w:cs="Times New Roman"/>
            <w:sz w:val="24"/>
            <w:szCs w:val="20"/>
            <w:lang w:val="en-GB"/>
          </w:rPr>
          <w:t>, such as remote sensing for earth sciences, and energy distribution system monitoring</w:t>
        </w:r>
      </w:ins>
      <w:r w:rsidRPr="00250417">
        <w:rPr>
          <w:rFonts w:ascii="Times New Roman" w:eastAsia="Times New Roman" w:hAnsi="Times New Roman" w:cs="Times New Roman"/>
          <w:sz w:val="24"/>
          <w:szCs w:val="20"/>
          <w:lang w:val="en-GB"/>
        </w:rPr>
        <w:t>.</w:t>
      </w:r>
    </w:p>
    <w:p w14:paraId="106AE535"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255" w:author="John Mettrop [2]" w:date="2022-12-05T12:03:00Z"/>
          <w:rFonts w:ascii="Times New Roman" w:eastAsia="Times New Roman" w:hAnsi="Times New Roman" w:cs="Times New Roman"/>
          <w:sz w:val="24"/>
          <w:szCs w:val="20"/>
          <w:lang w:val="en-GB"/>
        </w:rPr>
      </w:pPr>
      <w:ins w:id="256" w:author="John Mettrop [2]" w:date="2022-12-05T12:03:00Z">
        <w:r w:rsidRPr="00250417">
          <w:rPr>
            <w:rFonts w:ascii="Times New Roman" w:eastAsia="Times New Roman" w:hAnsi="Times New Roman" w:cs="Times New Roman"/>
            <w:sz w:val="24"/>
            <w:szCs w:val="20"/>
            <w:lang w:val="en-GB"/>
          </w:rPr>
          <w:t>These aeronautical mobile systems operating throughout the 4 400</w:t>
        </w:r>
        <w:r w:rsidRPr="00250417">
          <w:rPr>
            <w:rFonts w:ascii="Times New Roman" w:eastAsia="Times New Roman" w:hAnsi="Times New Roman" w:cs="Times New Roman"/>
            <w:sz w:val="24"/>
            <w:szCs w:val="20"/>
            <w:lang w:val="en-GB"/>
          </w:rPr>
          <w:noBreakHyphen/>
          <w:t>4 990 MHz frequency range or portions thereof may also be used to support security, law enforcement, and humanitarian assistance efforts.  Sometimes these tasks are of unpredictable nature and immediate operations can be required at any time. However, some operations</w:t>
        </w:r>
        <w:r w:rsidRPr="00250417" w:rsidDel="000A2CEF">
          <w:rPr>
            <w:rFonts w:ascii="Times New Roman" w:eastAsia="Times New Roman" w:hAnsi="Times New Roman" w:cs="Times New Roman"/>
            <w:sz w:val="24"/>
            <w:szCs w:val="20"/>
            <w:lang w:val="en-GB"/>
          </w:rPr>
          <w:t xml:space="preserve"> </w:t>
        </w:r>
        <w:r w:rsidRPr="00250417">
          <w:rPr>
            <w:rFonts w:ascii="Times New Roman" w:eastAsia="Times New Roman" w:hAnsi="Times New Roman" w:cs="Times New Roman"/>
            <w:sz w:val="24"/>
            <w:szCs w:val="20"/>
            <w:lang w:val="en-GB"/>
          </w:rPr>
          <w:t xml:space="preserve">can be </w:t>
        </w:r>
        <w:proofErr w:type="gramStart"/>
        <w:r w:rsidRPr="00250417">
          <w:rPr>
            <w:rFonts w:ascii="Times New Roman" w:eastAsia="Times New Roman" w:hAnsi="Times New Roman" w:cs="Times New Roman"/>
            <w:sz w:val="24"/>
            <w:szCs w:val="20"/>
            <w:lang w:val="en-GB"/>
          </w:rPr>
          <w:t>planned in advance</w:t>
        </w:r>
        <w:proofErr w:type="gramEnd"/>
        <w:r w:rsidRPr="00250417">
          <w:rPr>
            <w:rFonts w:ascii="Times New Roman" w:eastAsia="Times New Roman" w:hAnsi="Times New Roman" w:cs="Times New Roman"/>
            <w:sz w:val="24"/>
            <w:szCs w:val="20"/>
            <w:lang w:val="en-GB"/>
          </w:rPr>
          <w:t xml:space="preserve">, </w:t>
        </w:r>
        <w:r w:rsidRPr="00250417">
          <w:rPr>
            <w:rFonts w:ascii="Times New Roman" w:eastAsia="Times New Roman" w:hAnsi="Times New Roman" w:cs="Times New Roman"/>
            <w:sz w:val="24"/>
            <w:szCs w:val="20"/>
            <w:lang w:val="en-GB"/>
            <w:rPrChange w:id="257" w:author="Sinanis, Nick" w:date="2022-11-24T11:42:00Z">
              <w:rPr>
                <w:highlight w:val="yellow"/>
              </w:rPr>
            </w:rPrChange>
          </w:rPr>
          <w:t>for which any coordinated use with relevant national authorities is possible.</w:t>
        </w:r>
        <w:r w:rsidRPr="00250417">
          <w:rPr>
            <w:rFonts w:ascii="Times New Roman" w:eastAsia="Times New Roman" w:hAnsi="Times New Roman" w:cs="Times New Roman"/>
            <w:sz w:val="24"/>
            <w:szCs w:val="20"/>
            <w:lang w:val="en-GB"/>
          </w:rPr>
          <w:t xml:space="preserve"> </w:t>
        </w:r>
      </w:ins>
    </w:p>
    <w:p w14:paraId="6FE7DB0C" w14:textId="03D0B9C9" w:rsidR="00250417" w:rsidRPr="00492B18" w:rsidDel="00492B18" w:rsidRDefault="00250417" w:rsidP="00492B18">
      <w:pPr>
        <w:tabs>
          <w:tab w:val="left" w:pos="1134"/>
          <w:tab w:val="left" w:pos="1871"/>
          <w:tab w:val="left" w:pos="2268"/>
        </w:tabs>
        <w:overflowPunct w:val="0"/>
        <w:autoSpaceDE w:val="0"/>
        <w:autoSpaceDN w:val="0"/>
        <w:adjustRightInd w:val="0"/>
        <w:spacing w:before="120" w:line="240" w:lineRule="auto"/>
        <w:jc w:val="left"/>
        <w:textAlignment w:val="baseline"/>
        <w:rPr>
          <w:ins w:id="258" w:author="John Mettrop [2]" w:date="2022-12-05T12:03:00Z"/>
          <w:del w:id="259" w:author="USA" w:date="2023-03-06T17:16:00Z"/>
          <w:rFonts w:ascii="Times New Roman" w:eastAsia="Times New Roman" w:hAnsi="Times New Roman" w:cs="Times New Roman"/>
          <w:sz w:val="24"/>
          <w:szCs w:val="20"/>
          <w:highlight w:val="yellow"/>
          <w:lang w:val="en-GB"/>
          <w:rPrChange w:id="260" w:author="USA" w:date="2023-03-06T17:16:00Z">
            <w:rPr>
              <w:ins w:id="261" w:author="John Mettrop [2]" w:date="2022-12-05T12:03:00Z"/>
              <w:del w:id="262" w:author="USA" w:date="2023-03-06T17:16:00Z"/>
              <w:highlight w:val="yellow"/>
            </w:rPr>
          </w:rPrChange>
        </w:rPr>
      </w:pPr>
      <w:ins w:id="263" w:author="John Mettrop [2]" w:date="2022-12-05T12:03:00Z">
        <w:r w:rsidRPr="00250417">
          <w:rPr>
            <w:rFonts w:ascii="Times New Roman" w:eastAsia="Times New Roman" w:hAnsi="Times New Roman" w:cs="Times New Roman"/>
            <w:sz w:val="24"/>
            <w:szCs w:val="20"/>
            <w:lang w:val="en-GB"/>
            <w:rPrChange w:id="264" w:author="Sinanis, Nick" w:date="2022-11-24T11:43:00Z">
              <w:rPr>
                <w:highlight w:val="yellow"/>
              </w:rPr>
            </w:rPrChange>
          </w:rPr>
          <w:t>Additionally, some operations (e.g.</w:t>
        </w:r>
      </w:ins>
      <w:ins w:id="265" w:author="Limousin, Catherine" w:date="2022-12-09T10:48:00Z">
        <w:r w:rsidRPr="00250417">
          <w:rPr>
            <w:rFonts w:ascii="Times New Roman" w:eastAsia="Times New Roman" w:hAnsi="Times New Roman" w:cs="Times New Roman"/>
            <w:sz w:val="24"/>
            <w:szCs w:val="20"/>
            <w:lang w:val="en-GB"/>
          </w:rPr>
          <w:t>,</w:t>
        </w:r>
      </w:ins>
      <w:ins w:id="266" w:author="John Mettrop [2]" w:date="2022-12-05T12:03:00Z">
        <w:r w:rsidRPr="00250417">
          <w:rPr>
            <w:rFonts w:ascii="Times New Roman" w:eastAsia="Times New Roman" w:hAnsi="Times New Roman" w:cs="Times New Roman"/>
            <w:sz w:val="24"/>
            <w:szCs w:val="20"/>
            <w:lang w:val="en-GB"/>
            <w:rPrChange w:id="267" w:author="Sinanis, Nick" w:date="2022-11-24T11:43:00Z">
              <w:rPr>
                <w:highlight w:val="yellow"/>
              </w:rPr>
            </w:rPrChange>
          </w:rPr>
          <w:t xml:space="preserve"> to fight against piracy, to escort ships, for deep sea rescue, for search and rescue/emergency operations at sea, etc) can also take place in the </w:t>
        </w:r>
        <w:del w:id="268" w:author="USA" w:date="2023-03-06T17:16:00Z">
          <w:r w:rsidRPr="00492B18" w:rsidDel="00492B18">
            <w:rPr>
              <w:rFonts w:ascii="Times New Roman" w:eastAsia="Times New Roman" w:hAnsi="Times New Roman" w:cs="Times New Roman"/>
              <w:sz w:val="24"/>
              <w:szCs w:val="20"/>
              <w:highlight w:val="yellow"/>
              <w:lang w:val="en-GB"/>
              <w:rPrChange w:id="269" w:author="USA" w:date="2023-03-06T17:16:00Z">
                <w:rPr>
                  <w:highlight w:val="yellow"/>
                </w:rPr>
              </w:rPrChange>
            </w:rPr>
            <w:delText>[</w:delText>
          </w:r>
        </w:del>
      </w:ins>
    </w:p>
    <w:p w14:paraId="2CCB4F6D" w14:textId="728A0DBB" w:rsidR="00250417" w:rsidRPr="00250417" w:rsidRDefault="00250417">
      <w:pPr>
        <w:tabs>
          <w:tab w:val="left" w:pos="1134"/>
          <w:tab w:val="left" w:pos="1871"/>
          <w:tab w:val="left" w:pos="2268"/>
        </w:tabs>
        <w:overflowPunct w:val="0"/>
        <w:autoSpaceDE w:val="0"/>
        <w:autoSpaceDN w:val="0"/>
        <w:adjustRightInd w:val="0"/>
        <w:spacing w:before="120" w:line="240" w:lineRule="auto"/>
        <w:jc w:val="left"/>
        <w:textAlignment w:val="baseline"/>
        <w:rPr>
          <w:ins w:id="270" w:author="John Mettrop [2]" w:date="2022-12-05T12:03:00Z"/>
          <w:rFonts w:ascii="Times New Roman" w:eastAsia="Times New Roman" w:hAnsi="Times New Roman" w:cs="Times New Roman"/>
          <w:sz w:val="24"/>
          <w:szCs w:val="20"/>
          <w:lang w:val="en-GB"/>
          <w:rPrChange w:id="271" w:author="Sinanis, Nick" w:date="2022-11-24T11:30:00Z">
            <w:rPr>
              <w:ins w:id="272" w:author="John Mettrop [2]" w:date="2022-12-05T12:03:00Z"/>
              <w:highlight w:val="yellow"/>
            </w:rPr>
          </w:rPrChange>
        </w:rPr>
        <w:pPrChange w:id="273" w:author="USA" w:date="2023-03-06T17:16:00Z">
          <w:pPr>
            <w:tabs>
              <w:tab w:val="left" w:pos="0"/>
              <w:tab w:val="left" w:pos="1134"/>
              <w:tab w:val="left" w:pos="1871"/>
              <w:tab w:val="left" w:pos="2268"/>
            </w:tabs>
            <w:overflowPunct w:val="0"/>
            <w:autoSpaceDE w:val="0"/>
            <w:autoSpaceDN w:val="0"/>
            <w:adjustRightInd w:val="0"/>
            <w:spacing w:before="120" w:line="240" w:lineRule="auto"/>
            <w:jc w:val="left"/>
            <w:textAlignment w:val="baseline"/>
          </w:pPr>
        </w:pPrChange>
      </w:pPr>
      <w:ins w:id="274" w:author="John Mettrop [2]" w:date="2022-12-05T12:03:00Z">
        <w:del w:id="275" w:author="USA" w:date="2023-03-06T17:16:00Z">
          <w:r w:rsidRPr="00492B18" w:rsidDel="00492B18">
            <w:rPr>
              <w:rFonts w:ascii="Times New Roman" w:eastAsia="Times New Roman" w:hAnsi="Times New Roman" w:cs="Times New Roman"/>
              <w:sz w:val="24"/>
              <w:szCs w:val="20"/>
              <w:highlight w:val="yellow"/>
              <w:lang w:val="en-GB"/>
              <w:rPrChange w:id="276" w:author="USA" w:date="2023-03-06T17:16:00Z">
                <w:rPr>
                  <w:highlight w:val="yellow"/>
                </w:rPr>
              </w:rPrChange>
            </w:rPr>
            <w:delText>Alternative 1: areas that are outside the territory under the jurisdiction of any ITU Member State</w:delText>
          </w:r>
        </w:del>
      </w:ins>
    </w:p>
    <w:p w14:paraId="0EB2CA03" w14:textId="6AE1C5CA" w:rsidR="00250417" w:rsidRPr="00250417" w:rsidRDefault="00250417">
      <w:pPr>
        <w:tabs>
          <w:tab w:val="left" w:pos="0"/>
          <w:tab w:val="left" w:pos="1134"/>
          <w:tab w:val="left" w:pos="1871"/>
          <w:tab w:val="left" w:pos="2268"/>
        </w:tabs>
        <w:overflowPunct w:val="0"/>
        <w:autoSpaceDE w:val="0"/>
        <w:autoSpaceDN w:val="0"/>
        <w:adjustRightInd w:val="0"/>
        <w:spacing w:before="120" w:line="240" w:lineRule="auto"/>
        <w:jc w:val="left"/>
        <w:textAlignment w:val="baseline"/>
        <w:rPr>
          <w:ins w:id="277" w:author="John Mettrop [2]" w:date="2022-12-05T12:03:00Z"/>
          <w:rFonts w:ascii="Times New Roman" w:eastAsia="Times New Roman" w:hAnsi="Times New Roman" w:cs="Times New Roman"/>
          <w:sz w:val="24"/>
          <w:szCs w:val="20"/>
          <w:lang w:val="en-GB"/>
          <w:rPrChange w:id="278" w:author="Sinanis, Nick" w:date="2022-11-24T11:30:00Z">
            <w:rPr>
              <w:ins w:id="279" w:author="John Mettrop [2]" w:date="2022-12-05T12:03:00Z"/>
              <w:highlight w:val="cyan"/>
            </w:rPr>
          </w:rPrChange>
        </w:rPr>
        <w:pPrChange w:id="280" w:author="5B-2" w:date="2022-11-23T11:58:00Z">
          <w:pPr>
            <w:ind w:left="1134" w:hanging="1134"/>
          </w:pPr>
        </w:pPrChange>
      </w:pPr>
      <w:ins w:id="281" w:author="John Mettrop [2]" w:date="2022-12-05T12:03:00Z">
        <w:del w:id="282" w:author="USA" w:date="2023-03-06T17:16:00Z">
          <w:r w:rsidRPr="00492B18" w:rsidDel="00492B18">
            <w:rPr>
              <w:rFonts w:ascii="Times New Roman" w:eastAsia="Times New Roman" w:hAnsi="Times New Roman" w:cs="Times New Roman"/>
              <w:sz w:val="24"/>
              <w:szCs w:val="20"/>
              <w:highlight w:val="yellow"/>
              <w:lang w:val="en-GB"/>
              <w:rPrChange w:id="283" w:author="USA" w:date="2023-03-06T17:16:00Z">
                <w:rPr>
                  <w:highlight w:val="cyan"/>
                </w:rPr>
              </w:rPrChange>
            </w:rPr>
            <w:delText>Alternative 2:</w:delText>
          </w:r>
          <w:r w:rsidRPr="00250417" w:rsidDel="00492B18">
            <w:rPr>
              <w:rFonts w:ascii="Times New Roman" w:eastAsia="Times New Roman" w:hAnsi="Times New Roman" w:cs="Times New Roman"/>
              <w:sz w:val="24"/>
              <w:szCs w:val="20"/>
              <w:lang w:val="en-GB"/>
              <w:rPrChange w:id="284" w:author="Sinanis, Nick" w:date="2022-11-24T11:30:00Z">
                <w:rPr>
                  <w:highlight w:val="cyan"/>
                </w:rPr>
              </w:rPrChange>
            </w:rPr>
            <w:delText xml:space="preserve"> </w:delText>
          </w:r>
        </w:del>
        <w:r w:rsidRPr="00250417">
          <w:rPr>
            <w:rFonts w:ascii="Times New Roman" w:eastAsia="Times New Roman" w:hAnsi="Times New Roman" w:cs="Times New Roman"/>
            <w:sz w:val="24"/>
            <w:szCs w:val="20"/>
            <w:lang w:val="en-GB"/>
          </w:rPr>
          <w:t xml:space="preserve">areas which </w:t>
        </w:r>
        <w:r w:rsidRPr="00250417">
          <w:rPr>
            <w:rFonts w:ascii="Times New Roman" w:eastAsia="Times New Roman" w:hAnsi="Times New Roman" w:cs="Times New Roman"/>
            <w:sz w:val="24"/>
            <w:szCs w:val="20"/>
            <w:lang w:val="en-GB"/>
            <w:rPrChange w:id="285" w:author="Sinanis, Nick" w:date="2022-11-24T11:30:00Z">
              <w:rPr>
                <w:highlight w:val="cyan"/>
              </w:rPr>
            </w:rPrChange>
          </w:rPr>
          <w:t>are</w:t>
        </w:r>
        <w:r w:rsidRPr="00250417">
          <w:rPr>
            <w:rFonts w:ascii="Times New Roman" w:eastAsia="Times New Roman" w:hAnsi="Times New Roman" w:cs="Times New Roman"/>
            <w:sz w:val="24"/>
            <w:szCs w:val="20"/>
            <w:lang w:val="en-GB"/>
          </w:rPr>
          <w:t xml:space="preserve"> not administered by any ITU Member State</w:t>
        </w:r>
        <w:del w:id="286" w:author="USA" w:date="2023-03-06T17:16:00Z">
          <w:r w:rsidRPr="00492B18" w:rsidDel="00492B18">
            <w:rPr>
              <w:rFonts w:ascii="Times New Roman" w:eastAsia="Times New Roman" w:hAnsi="Times New Roman" w:cs="Times New Roman"/>
              <w:sz w:val="24"/>
              <w:szCs w:val="20"/>
              <w:highlight w:val="yellow"/>
              <w:lang w:val="en-GB"/>
              <w:rPrChange w:id="287" w:author="USA" w:date="2023-03-06T17:16:00Z">
                <w:rPr>
                  <w:rFonts w:ascii="Times New Roman" w:eastAsia="Times New Roman" w:hAnsi="Times New Roman" w:cs="Times New Roman"/>
                  <w:sz w:val="24"/>
                  <w:szCs w:val="20"/>
                  <w:lang w:val="en-GB"/>
                </w:rPr>
              </w:rPrChange>
            </w:rPr>
            <w:delText>]</w:delText>
          </w:r>
        </w:del>
      </w:ins>
    </w:p>
    <w:p w14:paraId="7BFC9E84"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8"/>
          <w:szCs w:val="20"/>
          <w:lang w:val="en-GB"/>
        </w:rPr>
      </w:pPr>
      <w:r w:rsidRPr="00250417">
        <w:rPr>
          <w:rFonts w:ascii="Times New Roman" w:eastAsia="Times New Roman" w:hAnsi="Times New Roman" w:cs="Times New Roman"/>
          <w:b/>
          <w:sz w:val="28"/>
          <w:szCs w:val="20"/>
          <w:lang w:val="en-GB"/>
        </w:rPr>
        <w:lastRenderedPageBreak/>
        <w:t>2</w:t>
      </w:r>
      <w:r w:rsidRPr="00250417">
        <w:rPr>
          <w:rFonts w:ascii="Times New Roman" w:eastAsia="Times New Roman" w:hAnsi="Times New Roman" w:cs="Times New Roman"/>
          <w:b/>
          <w:sz w:val="28"/>
          <w:szCs w:val="20"/>
          <w:lang w:val="en-GB"/>
        </w:rPr>
        <w:tab/>
        <w:t xml:space="preserve">Operational </w:t>
      </w:r>
      <w:proofErr w:type="gramStart"/>
      <w:r w:rsidRPr="00250417">
        <w:rPr>
          <w:rFonts w:ascii="Times New Roman" w:eastAsia="Times New Roman" w:hAnsi="Times New Roman" w:cs="Times New Roman"/>
          <w:b/>
          <w:sz w:val="28"/>
          <w:szCs w:val="20"/>
          <w:lang w:val="en-GB"/>
        </w:rPr>
        <w:t>deployment</w:t>
      </w:r>
      <w:proofErr w:type="gramEnd"/>
    </w:p>
    <w:p w14:paraId="255A2E75"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288" w:author="John Mettrop [2]" w:date="2022-12-05T12:07:00Z"/>
          <w:rFonts w:ascii="Times New Roman" w:eastAsia="Times New Roman" w:hAnsi="Times New Roman" w:cs="Times New Roman"/>
          <w:sz w:val="24"/>
          <w:szCs w:val="20"/>
          <w:lang w:val="en-GB"/>
        </w:rPr>
      </w:pPr>
      <w:r w:rsidRPr="00250417">
        <w:rPr>
          <w:rFonts w:ascii="Times New Roman" w:eastAsia="Times New Roman" w:hAnsi="Times New Roman" w:cs="Times New Roman"/>
          <w:sz w:val="24"/>
          <w:szCs w:val="20"/>
          <w:lang w:val="en-GB" w:eastAsia="ja-JP"/>
        </w:rPr>
        <w:t xml:space="preserve">Aeronautical mobile data links </w:t>
      </w:r>
      <w:ins w:id="289" w:author="John Mettrop [2]" w:date="2022-12-05T12:03:00Z">
        <w:r w:rsidRPr="00250417">
          <w:rPr>
            <w:rFonts w:ascii="Times New Roman" w:eastAsia="Times New Roman" w:hAnsi="Times New Roman" w:cs="Times New Roman"/>
            <w:sz w:val="24"/>
            <w:szCs w:val="20"/>
            <w:lang w:val="en-GB" w:eastAsia="ja-JP"/>
          </w:rPr>
          <w:t>(AM</w:t>
        </w:r>
      </w:ins>
      <w:ins w:id="290" w:author="John Mettrop [2]" w:date="2022-12-05T12:04:00Z">
        <w:r w:rsidRPr="00250417">
          <w:rPr>
            <w:rFonts w:ascii="Times New Roman" w:eastAsia="Times New Roman" w:hAnsi="Times New Roman" w:cs="Times New Roman"/>
            <w:sz w:val="24"/>
            <w:szCs w:val="20"/>
            <w:lang w:val="en-GB" w:eastAsia="ja-JP"/>
          </w:rPr>
          <w:t xml:space="preserve">DL) </w:t>
        </w:r>
      </w:ins>
      <w:r w:rsidRPr="00250417">
        <w:rPr>
          <w:rFonts w:ascii="Times New Roman" w:eastAsia="Times New Roman" w:hAnsi="Times New Roman" w:cs="Times New Roman"/>
          <w:sz w:val="24"/>
          <w:szCs w:val="20"/>
          <w:lang w:val="en-GB"/>
        </w:rPr>
        <w:t xml:space="preserve">are operated between aeronautical stations and aircraft stations, </w:t>
      </w:r>
      <w:del w:id="291" w:author="John Mettrop [2]" w:date="2022-12-05T12:04:00Z">
        <w:r w:rsidRPr="00250417" w:rsidDel="00985000">
          <w:rPr>
            <w:rFonts w:ascii="Times New Roman" w:eastAsia="Times New Roman" w:hAnsi="Times New Roman" w:cs="Times New Roman"/>
            <w:sz w:val="24"/>
            <w:szCs w:val="20"/>
            <w:lang w:val="en-GB"/>
          </w:rPr>
          <w:delText xml:space="preserve">or </w:delText>
        </w:r>
      </w:del>
      <w:del w:id="292" w:author="John Mettrop [2]" w:date="2022-12-05T12:05:00Z">
        <w:r w:rsidRPr="00250417" w:rsidDel="00985000">
          <w:rPr>
            <w:rFonts w:ascii="Times New Roman" w:eastAsia="Times New Roman" w:hAnsi="Times New Roman" w:cs="Times New Roman"/>
            <w:sz w:val="24"/>
            <w:szCs w:val="20"/>
            <w:lang w:val="en-GB"/>
          </w:rPr>
          <w:delText xml:space="preserve">between </w:delText>
        </w:r>
      </w:del>
      <w:r w:rsidRPr="00250417">
        <w:rPr>
          <w:rFonts w:ascii="Times New Roman" w:eastAsia="Times New Roman" w:hAnsi="Times New Roman" w:cs="Times New Roman"/>
          <w:sz w:val="24"/>
          <w:szCs w:val="20"/>
          <w:lang w:val="en-GB"/>
        </w:rPr>
        <w:t>aircraft stations</w:t>
      </w:r>
      <w:ins w:id="293" w:author="John Mettrop [2]" w:date="2022-12-05T12:05:00Z">
        <w:r w:rsidRPr="00250417">
          <w:rPr>
            <w:rFonts w:ascii="Times New Roman" w:eastAsia="Times New Roman" w:hAnsi="Times New Roman" w:cs="Times New Roman"/>
            <w:sz w:val="24"/>
            <w:szCs w:val="20"/>
            <w:lang w:val="en-GB"/>
          </w:rPr>
          <w:t xml:space="preserve"> or aircraft stations and ship stations</w:t>
        </w:r>
      </w:ins>
      <w:r w:rsidRPr="00250417">
        <w:rPr>
          <w:rFonts w:ascii="Times New Roman" w:eastAsia="Times New Roman" w:hAnsi="Times New Roman" w:cs="Times New Roman"/>
          <w:sz w:val="24"/>
          <w:szCs w:val="20"/>
          <w:lang w:val="en-GB"/>
        </w:rPr>
        <w:t xml:space="preserve"> equipped with </w:t>
      </w:r>
      <w:del w:id="294" w:author="John Mettrop [2]" w:date="2022-12-05T12:05:00Z">
        <w:r w:rsidRPr="00250417" w:rsidDel="00725891">
          <w:rPr>
            <w:rFonts w:ascii="Times New Roman" w:eastAsia="Times New Roman" w:hAnsi="Times New Roman" w:cs="Times New Roman"/>
            <w:sz w:val="24"/>
            <w:szCs w:val="20"/>
            <w:lang w:val="en-GB"/>
          </w:rPr>
          <w:delText>AMS data links (</w:delText>
        </w:r>
      </w:del>
      <w:r w:rsidRPr="00250417">
        <w:rPr>
          <w:rFonts w:ascii="Times New Roman" w:eastAsia="Times New Roman" w:hAnsi="Times New Roman" w:cs="Times New Roman"/>
          <w:sz w:val="24"/>
          <w:szCs w:val="20"/>
          <w:lang w:val="en-GB"/>
        </w:rPr>
        <w:t>A</w:t>
      </w:r>
      <w:ins w:id="295" w:author="John Mettrop [2]" w:date="2022-12-05T12:05:00Z">
        <w:r w:rsidRPr="00250417">
          <w:rPr>
            <w:rFonts w:ascii="Times New Roman" w:eastAsia="Times New Roman" w:hAnsi="Times New Roman" w:cs="Times New Roman"/>
            <w:sz w:val="24"/>
            <w:szCs w:val="20"/>
            <w:lang w:val="en-GB"/>
          </w:rPr>
          <w:t>M</w:t>
        </w:r>
      </w:ins>
      <w:r w:rsidRPr="00250417">
        <w:rPr>
          <w:rFonts w:ascii="Times New Roman" w:eastAsia="Times New Roman" w:hAnsi="Times New Roman" w:cs="Times New Roman"/>
          <w:sz w:val="24"/>
          <w:szCs w:val="20"/>
          <w:lang w:val="en-GB"/>
        </w:rPr>
        <w:t>DL</w:t>
      </w:r>
      <w:del w:id="296" w:author="John Mettrop [2]" w:date="2022-12-05T12:06:00Z">
        <w:r w:rsidRPr="00250417" w:rsidDel="00725891">
          <w:rPr>
            <w:rFonts w:ascii="Times New Roman" w:eastAsia="Times New Roman" w:hAnsi="Times New Roman" w:cs="Times New Roman"/>
            <w:sz w:val="24"/>
            <w:szCs w:val="20"/>
            <w:lang w:val="en-GB"/>
          </w:rPr>
          <w:delText>)</w:delText>
        </w:r>
      </w:del>
      <w:r w:rsidRPr="00250417">
        <w:rPr>
          <w:rFonts w:ascii="Times New Roman" w:eastAsia="Times New Roman" w:hAnsi="Times New Roman" w:cs="Times New Roman"/>
          <w:sz w:val="24"/>
          <w:szCs w:val="20"/>
          <w:lang w:val="en-GB"/>
        </w:rPr>
        <w:t xml:space="preserve"> and can be deployed </w:t>
      </w:r>
      <w:ins w:id="297" w:author="John Mettrop [2]" w:date="2022-12-05T12:06:00Z">
        <w:r w:rsidRPr="00250417">
          <w:rPr>
            <w:rFonts w:ascii="Times New Roman" w:eastAsia="Times New Roman" w:hAnsi="Times New Roman" w:cs="Times New Roman"/>
            <w:sz w:val="24"/>
            <w:szCs w:val="20"/>
            <w:lang w:val="en-GB"/>
          </w:rPr>
          <w:t xml:space="preserve">within the  national territory of </w:t>
        </w:r>
      </w:ins>
      <w:del w:id="298" w:author="John Mettrop [2]" w:date="2022-12-05T12:06:00Z">
        <w:r w:rsidRPr="00250417" w:rsidDel="00725891">
          <w:rPr>
            <w:rFonts w:ascii="Times New Roman" w:eastAsia="Times New Roman" w:hAnsi="Times New Roman" w:cs="Times New Roman"/>
            <w:sz w:val="24"/>
            <w:szCs w:val="20"/>
            <w:lang w:val="en-GB"/>
          </w:rPr>
          <w:delText xml:space="preserve">anywhere within </w:delText>
        </w:r>
      </w:del>
      <w:r w:rsidRPr="00250417">
        <w:rPr>
          <w:rFonts w:ascii="Times New Roman" w:eastAsia="Times New Roman" w:hAnsi="Times New Roman" w:cs="Times New Roman"/>
          <w:sz w:val="24"/>
          <w:szCs w:val="20"/>
          <w:lang w:val="en-GB"/>
        </w:rPr>
        <w:t>a country whose administration has authorized their use</w:t>
      </w:r>
      <w:del w:id="299" w:author="John Mettrop [2]" w:date="2022-12-05T12:07:00Z">
        <w:r w:rsidRPr="00250417" w:rsidDel="00725891">
          <w:rPr>
            <w:rFonts w:ascii="Times New Roman" w:eastAsia="Times New Roman" w:hAnsi="Times New Roman" w:cs="Times New Roman"/>
            <w:sz w:val="24"/>
            <w:szCs w:val="20"/>
            <w:lang w:val="en-GB"/>
          </w:rPr>
          <w:delText xml:space="preserve"> in accordance with regulations</w:delText>
        </w:r>
      </w:del>
      <w:ins w:id="300" w:author="John Mettrop [2]" w:date="2022-12-05T12:07:00Z">
        <w:r w:rsidRPr="00250417">
          <w:rPr>
            <w:rFonts w:ascii="Times New Roman" w:eastAsia="Times New Roman" w:hAnsi="Times New Roman" w:cs="Times New Roman"/>
            <w:sz w:val="24"/>
            <w:szCs w:val="20"/>
            <w:lang w:val="en-GB"/>
          </w:rPr>
          <w:t xml:space="preserve"> These aeronautical mobile systems operating throughout the 4 400</w:t>
        </w:r>
        <w:r w:rsidRPr="00250417">
          <w:rPr>
            <w:rFonts w:ascii="Times New Roman" w:eastAsia="Times New Roman" w:hAnsi="Times New Roman" w:cs="Times New Roman"/>
            <w:sz w:val="24"/>
            <w:szCs w:val="20"/>
            <w:lang w:val="en-GB"/>
          </w:rPr>
          <w:noBreakHyphen/>
          <w:t>4 990 MHz frequency range or portions thereof may also be used to support security, law enforcement, and humanitarian assistance efforts.  Sometimes these tasks are of unpredictable nature and immediate operations can be required at any time. However, some operations</w:t>
        </w:r>
        <w:r w:rsidRPr="00250417" w:rsidDel="000A2CEF">
          <w:rPr>
            <w:rFonts w:ascii="Times New Roman" w:eastAsia="Times New Roman" w:hAnsi="Times New Roman" w:cs="Times New Roman"/>
            <w:sz w:val="24"/>
            <w:szCs w:val="20"/>
            <w:lang w:val="en-GB"/>
          </w:rPr>
          <w:t xml:space="preserve"> </w:t>
        </w:r>
        <w:r w:rsidRPr="00250417">
          <w:rPr>
            <w:rFonts w:ascii="Times New Roman" w:eastAsia="Times New Roman" w:hAnsi="Times New Roman" w:cs="Times New Roman"/>
            <w:sz w:val="24"/>
            <w:szCs w:val="20"/>
            <w:lang w:val="en-GB"/>
          </w:rPr>
          <w:t xml:space="preserve">can be </w:t>
        </w:r>
        <w:proofErr w:type="gramStart"/>
        <w:r w:rsidRPr="00250417">
          <w:rPr>
            <w:rFonts w:ascii="Times New Roman" w:eastAsia="Times New Roman" w:hAnsi="Times New Roman" w:cs="Times New Roman"/>
            <w:sz w:val="24"/>
            <w:szCs w:val="20"/>
            <w:lang w:val="en-GB"/>
          </w:rPr>
          <w:t>planned in advance</w:t>
        </w:r>
        <w:proofErr w:type="gramEnd"/>
        <w:r w:rsidRPr="00250417">
          <w:rPr>
            <w:rFonts w:ascii="Times New Roman" w:eastAsia="Times New Roman" w:hAnsi="Times New Roman" w:cs="Times New Roman"/>
            <w:sz w:val="24"/>
            <w:szCs w:val="20"/>
            <w:lang w:val="en-GB"/>
          </w:rPr>
          <w:t xml:space="preserve">, </w:t>
        </w:r>
        <w:r w:rsidRPr="00250417">
          <w:rPr>
            <w:rFonts w:ascii="Times New Roman" w:eastAsia="Times New Roman" w:hAnsi="Times New Roman" w:cs="Times New Roman"/>
            <w:sz w:val="24"/>
            <w:szCs w:val="20"/>
            <w:lang w:val="en-GB"/>
            <w:rPrChange w:id="301" w:author="Sinanis, Nick" w:date="2022-11-24T11:42:00Z">
              <w:rPr>
                <w:highlight w:val="yellow"/>
              </w:rPr>
            </w:rPrChange>
          </w:rPr>
          <w:t>for which any coordinated use with relevant national authorities is possible.</w:t>
        </w:r>
        <w:r w:rsidRPr="00250417">
          <w:rPr>
            <w:rFonts w:ascii="Times New Roman" w:eastAsia="Times New Roman" w:hAnsi="Times New Roman" w:cs="Times New Roman"/>
            <w:sz w:val="24"/>
            <w:szCs w:val="20"/>
            <w:lang w:val="en-GB"/>
          </w:rPr>
          <w:t xml:space="preserve"> </w:t>
        </w:r>
      </w:ins>
    </w:p>
    <w:p w14:paraId="0FB505C4" w14:textId="68B40C61" w:rsidR="00250417" w:rsidRPr="00492B18" w:rsidDel="00492B18" w:rsidRDefault="00250417" w:rsidP="00492B18">
      <w:pPr>
        <w:tabs>
          <w:tab w:val="left" w:pos="1134"/>
          <w:tab w:val="left" w:pos="1871"/>
          <w:tab w:val="left" w:pos="2268"/>
        </w:tabs>
        <w:overflowPunct w:val="0"/>
        <w:autoSpaceDE w:val="0"/>
        <w:autoSpaceDN w:val="0"/>
        <w:adjustRightInd w:val="0"/>
        <w:spacing w:before="120" w:line="240" w:lineRule="auto"/>
        <w:jc w:val="left"/>
        <w:textAlignment w:val="baseline"/>
        <w:rPr>
          <w:ins w:id="302" w:author="John Mettrop [2]" w:date="2022-12-05T12:07:00Z"/>
          <w:del w:id="303" w:author="USA" w:date="2023-03-06T17:16:00Z"/>
          <w:rFonts w:ascii="Times New Roman" w:eastAsia="Times New Roman" w:hAnsi="Times New Roman" w:cs="Times New Roman"/>
          <w:sz w:val="24"/>
          <w:szCs w:val="20"/>
          <w:highlight w:val="yellow"/>
          <w:lang w:val="en-GB"/>
          <w:rPrChange w:id="304" w:author="USA" w:date="2023-03-06T17:16:00Z">
            <w:rPr>
              <w:ins w:id="305" w:author="John Mettrop [2]" w:date="2022-12-05T12:07:00Z"/>
              <w:del w:id="306" w:author="USA" w:date="2023-03-06T17:16:00Z"/>
              <w:highlight w:val="yellow"/>
            </w:rPr>
          </w:rPrChange>
        </w:rPr>
      </w:pPr>
      <w:ins w:id="307" w:author="John Mettrop [2]" w:date="2022-12-05T12:07:00Z">
        <w:r w:rsidRPr="00250417">
          <w:rPr>
            <w:rFonts w:ascii="Times New Roman" w:eastAsia="Times New Roman" w:hAnsi="Times New Roman" w:cs="Times New Roman"/>
            <w:sz w:val="24"/>
            <w:szCs w:val="20"/>
            <w:lang w:val="en-GB"/>
            <w:rPrChange w:id="308" w:author="Sinanis, Nick" w:date="2022-11-24T11:43:00Z">
              <w:rPr>
                <w:highlight w:val="yellow"/>
              </w:rPr>
            </w:rPrChange>
          </w:rPr>
          <w:t>Additionally, some operations (e.g.</w:t>
        </w:r>
      </w:ins>
      <w:ins w:id="309" w:author="Limousin, Catherine" w:date="2022-12-09T10:49:00Z">
        <w:r w:rsidRPr="00250417">
          <w:rPr>
            <w:rFonts w:ascii="Times New Roman" w:eastAsia="Times New Roman" w:hAnsi="Times New Roman" w:cs="Times New Roman"/>
            <w:sz w:val="24"/>
            <w:szCs w:val="20"/>
            <w:lang w:val="en-GB"/>
          </w:rPr>
          <w:t>,</w:t>
        </w:r>
      </w:ins>
      <w:ins w:id="310" w:author="John Mettrop [2]" w:date="2022-12-05T12:07:00Z">
        <w:r w:rsidRPr="00250417">
          <w:rPr>
            <w:rFonts w:ascii="Times New Roman" w:eastAsia="Times New Roman" w:hAnsi="Times New Roman" w:cs="Times New Roman"/>
            <w:sz w:val="24"/>
            <w:szCs w:val="20"/>
            <w:lang w:val="en-GB"/>
            <w:rPrChange w:id="311" w:author="Sinanis, Nick" w:date="2022-11-24T11:43:00Z">
              <w:rPr>
                <w:highlight w:val="yellow"/>
              </w:rPr>
            </w:rPrChange>
          </w:rPr>
          <w:t xml:space="preserve"> to fight against piracy, to escort ships, for deep sea rescue, for search and rescue/emergency operations at sea, etc) can also take place in the </w:t>
        </w:r>
        <w:del w:id="312" w:author="USA" w:date="2023-03-06T17:16:00Z">
          <w:r w:rsidRPr="00492B18" w:rsidDel="00492B18">
            <w:rPr>
              <w:rFonts w:ascii="Times New Roman" w:eastAsia="Times New Roman" w:hAnsi="Times New Roman" w:cs="Times New Roman"/>
              <w:sz w:val="24"/>
              <w:szCs w:val="20"/>
              <w:highlight w:val="yellow"/>
              <w:lang w:val="en-GB"/>
              <w:rPrChange w:id="313" w:author="USA" w:date="2023-03-06T17:16:00Z">
                <w:rPr>
                  <w:highlight w:val="yellow"/>
                </w:rPr>
              </w:rPrChange>
            </w:rPr>
            <w:delText>[</w:delText>
          </w:r>
        </w:del>
      </w:ins>
    </w:p>
    <w:p w14:paraId="2EAAD9B7" w14:textId="1DA014E7" w:rsidR="00250417" w:rsidRPr="00250417" w:rsidRDefault="00250417">
      <w:pPr>
        <w:tabs>
          <w:tab w:val="left" w:pos="1134"/>
          <w:tab w:val="left" w:pos="1871"/>
          <w:tab w:val="left" w:pos="2268"/>
        </w:tabs>
        <w:overflowPunct w:val="0"/>
        <w:autoSpaceDE w:val="0"/>
        <w:autoSpaceDN w:val="0"/>
        <w:adjustRightInd w:val="0"/>
        <w:spacing w:before="120" w:line="240" w:lineRule="auto"/>
        <w:jc w:val="left"/>
        <w:textAlignment w:val="baseline"/>
        <w:rPr>
          <w:ins w:id="314" w:author="John Mettrop [2]" w:date="2022-12-05T12:07:00Z"/>
          <w:rFonts w:ascii="Times New Roman" w:eastAsia="Times New Roman" w:hAnsi="Times New Roman" w:cs="Times New Roman"/>
          <w:sz w:val="24"/>
          <w:szCs w:val="20"/>
          <w:lang w:val="en-GB"/>
          <w:rPrChange w:id="315" w:author="Sinanis, Nick" w:date="2022-11-24T11:30:00Z">
            <w:rPr>
              <w:ins w:id="316" w:author="John Mettrop [2]" w:date="2022-12-05T12:07:00Z"/>
              <w:highlight w:val="yellow"/>
            </w:rPr>
          </w:rPrChange>
        </w:rPr>
        <w:pPrChange w:id="317" w:author="USA" w:date="2023-03-06T17:16:00Z">
          <w:pPr>
            <w:tabs>
              <w:tab w:val="left" w:pos="0"/>
              <w:tab w:val="left" w:pos="1134"/>
              <w:tab w:val="left" w:pos="1871"/>
              <w:tab w:val="left" w:pos="2268"/>
            </w:tabs>
            <w:overflowPunct w:val="0"/>
            <w:autoSpaceDE w:val="0"/>
            <w:autoSpaceDN w:val="0"/>
            <w:adjustRightInd w:val="0"/>
            <w:spacing w:before="120" w:line="240" w:lineRule="auto"/>
            <w:jc w:val="left"/>
            <w:textAlignment w:val="baseline"/>
          </w:pPr>
        </w:pPrChange>
      </w:pPr>
      <w:ins w:id="318" w:author="John Mettrop [2]" w:date="2022-12-05T12:07:00Z">
        <w:del w:id="319" w:author="USA" w:date="2023-03-06T17:16:00Z">
          <w:r w:rsidRPr="00492B18" w:rsidDel="00492B18">
            <w:rPr>
              <w:rFonts w:ascii="Times New Roman" w:eastAsia="Times New Roman" w:hAnsi="Times New Roman" w:cs="Times New Roman"/>
              <w:sz w:val="24"/>
              <w:szCs w:val="20"/>
              <w:highlight w:val="yellow"/>
              <w:lang w:val="en-GB"/>
              <w:rPrChange w:id="320" w:author="USA" w:date="2023-03-06T17:16:00Z">
                <w:rPr>
                  <w:highlight w:val="yellow"/>
                </w:rPr>
              </w:rPrChange>
            </w:rPr>
            <w:delText>Alternative 1: areas that are outside the territory under the jurisdiction of any ITU Member State</w:delText>
          </w:r>
        </w:del>
      </w:ins>
    </w:p>
    <w:p w14:paraId="6B6F0D15" w14:textId="1F86D468" w:rsidR="00250417" w:rsidRPr="00250417" w:rsidRDefault="00250417">
      <w:pPr>
        <w:tabs>
          <w:tab w:val="left" w:pos="0"/>
          <w:tab w:val="left" w:pos="1134"/>
          <w:tab w:val="left" w:pos="1871"/>
          <w:tab w:val="left" w:pos="2268"/>
        </w:tabs>
        <w:overflowPunct w:val="0"/>
        <w:autoSpaceDE w:val="0"/>
        <w:autoSpaceDN w:val="0"/>
        <w:adjustRightInd w:val="0"/>
        <w:spacing w:before="120" w:line="240" w:lineRule="auto"/>
        <w:jc w:val="left"/>
        <w:textAlignment w:val="baseline"/>
        <w:rPr>
          <w:ins w:id="321" w:author="John Mettrop [2]" w:date="2022-12-05T12:07:00Z"/>
          <w:rFonts w:ascii="Times New Roman" w:eastAsia="Times New Roman" w:hAnsi="Times New Roman" w:cs="Times New Roman"/>
          <w:sz w:val="24"/>
          <w:szCs w:val="20"/>
          <w:lang w:val="en-GB"/>
          <w:rPrChange w:id="322" w:author="Sinanis, Nick" w:date="2022-11-24T11:30:00Z">
            <w:rPr>
              <w:ins w:id="323" w:author="John Mettrop [2]" w:date="2022-12-05T12:07:00Z"/>
              <w:highlight w:val="cyan"/>
            </w:rPr>
          </w:rPrChange>
        </w:rPr>
        <w:pPrChange w:id="324" w:author="5B-2" w:date="2022-11-23T11:58:00Z">
          <w:pPr>
            <w:ind w:left="1134" w:hanging="1134"/>
          </w:pPr>
        </w:pPrChange>
      </w:pPr>
      <w:ins w:id="325" w:author="John Mettrop [2]" w:date="2022-12-05T12:07:00Z">
        <w:del w:id="326" w:author="USA" w:date="2023-03-06T17:16:00Z">
          <w:r w:rsidRPr="00492B18" w:rsidDel="00492B18">
            <w:rPr>
              <w:rFonts w:ascii="Times New Roman" w:eastAsia="Times New Roman" w:hAnsi="Times New Roman" w:cs="Times New Roman"/>
              <w:sz w:val="24"/>
              <w:szCs w:val="20"/>
              <w:highlight w:val="yellow"/>
              <w:lang w:val="en-GB"/>
              <w:rPrChange w:id="327" w:author="USA" w:date="2023-03-06T17:16:00Z">
                <w:rPr>
                  <w:highlight w:val="cyan"/>
                </w:rPr>
              </w:rPrChange>
            </w:rPr>
            <w:delText>Alternative 2:</w:delText>
          </w:r>
          <w:r w:rsidRPr="00250417" w:rsidDel="00492B18">
            <w:rPr>
              <w:rFonts w:ascii="Times New Roman" w:eastAsia="Times New Roman" w:hAnsi="Times New Roman" w:cs="Times New Roman"/>
              <w:sz w:val="24"/>
              <w:szCs w:val="20"/>
              <w:lang w:val="en-GB"/>
              <w:rPrChange w:id="328" w:author="Sinanis, Nick" w:date="2022-11-24T11:30:00Z">
                <w:rPr>
                  <w:highlight w:val="cyan"/>
                </w:rPr>
              </w:rPrChange>
            </w:rPr>
            <w:delText xml:space="preserve"> </w:delText>
          </w:r>
        </w:del>
        <w:r w:rsidRPr="00250417">
          <w:rPr>
            <w:rFonts w:ascii="Times New Roman" w:eastAsia="Times New Roman" w:hAnsi="Times New Roman" w:cs="Times New Roman"/>
            <w:sz w:val="24"/>
            <w:szCs w:val="20"/>
            <w:lang w:val="en-GB"/>
          </w:rPr>
          <w:t xml:space="preserve">areas which </w:t>
        </w:r>
        <w:r w:rsidRPr="00250417">
          <w:rPr>
            <w:rFonts w:ascii="Times New Roman" w:eastAsia="Times New Roman" w:hAnsi="Times New Roman" w:cs="Times New Roman"/>
            <w:sz w:val="24"/>
            <w:szCs w:val="20"/>
            <w:lang w:val="en-GB"/>
            <w:rPrChange w:id="329" w:author="Sinanis, Nick" w:date="2022-11-24T11:30:00Z">
              <w:rPr>
                <w:highlight w:val="cyan"/>
              </w:rPr>
            </w:rPrChange>
          </w:rPr>
          <w:t>are</w:t>
        </w:r>
        <w:r w:rsidRPr="00250417">
          <w:rPr>
            <w:rFonts w:ascii="Times New Roman" w:eastAsia="Times New Roman" w:hAnsi="Times New Roman" w:cs="Times New Roman"/>
            <w:sz w:val="24"/>
            <w:szCs w:val="20"/>
            <w:lang w:val="en-GB"/>
          </w:rPr>
          <w:t xml:space="preserve"> not administered by any ITU Member State</w:t>
        </w:r>
        <w:del w:id="330" w:author="USA" w:date="2023-03-06T17:16:00Z">
          <w:r w:rsidRPr="00492B18" w:rsidDel="00492B18">
            <w:rPr>
              <w:rFonts w:ascii="Times New Roman" w:eastAsia="Times New Roman" w:hAnsi="Times New Roman" w:cs="Times New Roman"/>
              <w:sz w:val="24"/>
              <w:szCs w:val="20"/>
              <w:highlight w:val="yellow"/>
              <w:lang w:val="en-GB"/>
              <w:rPrChange w:id="331" w:author="USA" w:date="2023-03-06T17:17:00Z">
                <w:rPr>
                  <w:rFonts w:ascii="Times New Roman" w:eastAsia="Times New Roman" w:hAnsi="Times New Roman" w:cs="Times New Roman"/>
                  <w:sz w:val="24"/>
                  <w:szCs w:val="20"/>
                  <w:lang w:val="en-GB"/>
                </w:rPr>
              </w:rPrChange>
            </w:rPr>
            <w:delText>]</w:delText>
          </w:r>
        </w:del>
      </w:ins>
    </w:p>
    <w:p w14:paraId="1E55C309" w14:textId="042F2BCE"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332" w:author="John Mettrop [2]" w:date="2022-12-05T12:08:00Z"/>
          <w:rFonts w:ascii="Times New Roman" w:eastAsia="Times New Roman" w:hAnsi="Times New Roman" w:cs="Times New Roman"/>
          <w:sz w:val="24"/>
          <w:szCs w:val="20"/>
          <w:lang w:val="en-GB"/>
        </w:rPr>
      </w:pPr>
      <w:ins w:id="333" w:author="John Mettrop [2]" w:date="2022-12-05T12:08:00Z">
        <w:r w:rsidRPr="00250417">
          <w:rPr>
            <w:rFonts w:ascii="Times New Roman" w:eastAsia="Times New Roman" w:hAnsi="Times New Roman" w:cs="Times New Roman"/>
            <w:sz w:val="24"/>
            <w:szCs w:val="20"/>
            <w:lang w:val="en-GB"/>
          </w:rPr>
          <w:t>Depending on the area</w:t>
        </w:r>
        <w:r w:rsidRPr="00250417" w:rsidDel="000A2CEF">
          <w:rPr>
            <w:rFonts w:ascii="Times New Roman" w:eastAsia="Times New Roman" w:hAnsi="Times New Roman" w:cs="Times New Roman"/>
            <w:sz w:val="24"/>
            <w:szCs w:val="20"/>
            <w:lang w:val="en-GB"/>
          </w:rPr>
          <w:t xml:space="preserve"> </w:t>
        </w:r>
        <w:del w:id="334" w:author="USA" w:date="2023-03-06T17:17:00Z">
          <w:r w:rsidRPr="00492B18" w:rsidDel="00492B18">
            <w:rPr>
              <w:rFonts w:ascii="Times New Roman" w:eastAsia="Times New Roman" w:hAnsi="Times New Roman" w:cs="Times New Roman"/>
              <w:sz w:val="24"/>
              <w:szCs w:val="20"/>
              <w:highlight w:val="yellow"/>
              <w:lang w:val="en-GB"/>
              <w:rPrChange w:id="335" w:author="USA" w:date="2023-03-06T17:18:00Z">
                <w:rPr>
                  <w:rFonts w:ascii="Times New Roman" w:eastAsia="Times New Roman" w:hAnsi="Times New Roman" w:cs="Times New Roman"/>
                  <w:sz w:val="24"/>
                  <w:szCs w:val="20"/>
                  <w:lang w:val="en-GB"/>
                </w:rPr>
              </w:rPrChange>
            </w:rPr>
            <w:delText>[outside national airspace</w:delText>
          </w:r>
          <w:r w:rsidRPr="00492B18" w:rsidDel="00492B18">
            <w:rPr>
              <w:rFonts w:ascii="Times New Roman" w:eastAsia="Times New Roman" w:hAnsi="Times New Roman" w:cs="Times New Roman"/>
              <w:sz w:val="24"/>
              <w:szCs w:val="20"/>
              <w:highlight w:val="yellow"/>
              <w:lang w:val="en-GB"/>
              <w:rPrChange w:id="336" w:author="USA" w:date="2023-03-06T17:18:00Z">
                <w:rPr>
                  <w:highlight w:val="yellow"/>
                </w:rPr>
              </w:rPrChange>
            </w:rPr>
            <w:delText>/outside of territory under the jurisdiction of any countries</w:delText>
          </w:r>
          <w:r w:rsidRPr="00492B18" w:rsidDel="00492B18">
            <w:rPr>
              <w:rFonts w:ascii="Times New Roman" w:eastAsia="Times New Roman" w:hAnsi="Times New Roman" w:cs="Times New Roman"/>
              <w:sz w:val="24"/>
              <w:szCs w:val="20"/>
              <w:highlight w:val="yellow"/>
              <w:lang w:val="en-GB"/>
              <w:rPrChange w:id="337" w:author="USA" w:date="2023-03-06T17:18:00Z">
                <w:rPr>
                  <w:rFonts w:ascii="Times New Roman" w:eastAsia="Times New Roman" w:hAnsi="Times New Roman" w:cs="Times New Roman"/>
                  <w:sz w:val="24"/>
                  <w:szCs w:val="20"/>
                  <w:lang w:val="en-GB"/>
                </w:rPr>
              </w:rPrChange>
            </w:rPr>
            <w:delText>/</w:delText>
          </w:r>
          <w:r w:rsidRPr="00492B18" w:rsidDel="00492B18">
            <w:rPr>
              <w:rFonts w:ascii="Times New Roman" w:eastAsia="Times New Roman" w:hAnsi="Times New Roman" w:cs="Times New Roman"/>
              <w:sz w:val="24"/>
              <w:szCs w:val="20"/>
              <w:highlight w:val="yellow"/>
              <w:lang w:val="en-GB" w:eastAsia="zh-CN"/>
              <w:rPrChange w:id="338" w:author="USA" w:date="2023-03-06T17:18:00Z">
                <w:rPr>
                  <w:highlight w:val="cyan"/>
                  <w:lang w:eastAsia="zh-CN"/>
                </w:rPr>
              </w:rPrChange>
            </w:rPr>
            <w:delText xml:space="preserve"> outside territorial sea</w:delText>
          </w:r>
          <w:r w:rsidRPr="00492B18" w:rsidDel="00492B18">
            <w:rPr>
              <w:rFonts w:ascii="Times New Roman" w:eastAsia="Times New Roman" w:hAnsi="Times New Roman" w:cs="Times New Roman"/>
              <w:sz w:val="24"/>
              <w:szCs w:val="20"/>
              <w:highlight w:val="yellow"/>
              <w:lang w:val="en-GB"/>
              <w:rPrChange w:id="339" w:author="USA" w:date="2023-03-06T17:18:00Z">
                <w:rPr>
                  <w:rFonts w:ascii="Times New Roman" w:eastAsia="Times New Roman" w:hAnsi="Times New Roman" w:cs="Times New Roman"/>
                  <w:sz w:val="24"/>
                  <w:szCs w:val="20"/>
                  <w:lang w:val="en-GB"/>
                </w:rPr>
              </w:rPrChange>
            </w:rPr>
            <w:delText xml:space="preserve">] </w:delText>
          </w:r>
        </w:del>
      </w:ins>
      <w:ins w:id="340" w:author="USA" w:date="2023-03-06T17:17:00Z">
        <w:r w:rsidR="00492B18" w:rsidRPr="00492B18">
          <w:rPr>
            <w:rFonts w:ascii="Times New Roman" w:eastAsia="Times New Roman" w:hAnsi="Times New Roman" w:cs="Times New Roman"/>
            <w:sz w:val="24"/>
            <w:szCs w:val="20"/>
            <w:highlight w:val="yellow"/>
            <w:lang w:val="en-GB"/>
            <w:rPrChange w:id="341" w:author="USA" w:date="2023-03-06T17:18:00Z">
              <w:rPr>
                <w:rFonts w:ascii="Times New Roman" w:eastAsia="Times New Roman" w:hAnsi="Times New Roman" w:cs="Times New Roman"/>
                <w:sz w:val="24"/>
                <w:szCs w:val="20"/>
                <w:lang w:val="en-GB"/>
              </w:rPr>
            </w:rPrChange>
          </w:rPr>
          <w:t>not administered by any ITU Member State</w:t>
        </w:r>
      </w:ins>
      <w:ins w:id="342" w:author="USA" w:date="2023-03-06T17:18:00Z">
        <w:r w:rsidR="00492B18">
          <w:rPr>
            <w:rFonts w:ascii="Times New Roman" w:eastAsia="Times New Roman" w:hAnsi="Times New Roman" w:cs="Times New Roman"/>
            <w:sz w:val="24"/>
            <w:szCs w:val="20"/>
            <w:lang w:val="en-GB"/>
          </w:rPr>
          <w:t xml:space="preserve"> </w:t>
        </w:r>
      </w:ins>
      <w:ins w:id="343" w:author="John Mettrop [2]" w:date="2022-12-05T12:08:00Z">
        <w:r w:rsidRPr="00250417">
          <w:rPr>
            <w:rFonts w:ascii="Times New Roman" w:eastAsia="Times New Roman" w:hAnsi="Times New Roman" w:cs="Times New Roman"/>
            <w:sz w:val="24"/>
            <w:szCs w:val="20"/>
            <w:lang w:val="en-GB"/>
          </w:rPr>
          <w:t>some of these operations</w:t>
        </w:r>
        <w:r w:rsidRPr="00250417" w:rsidDel="000A2CEF">
          <w:rPr>
            <w:rFonts w:ascii="Times New Roman" w:eastAsia="Times New Roman" w:hAnsi="Times New Roman" w:cs="Times New Roman"/>
            <w:sz w:val="24"/>
            <w:szCs w:val="20"/>
            <w:lang w:val="en-GB"/>
          </w:rPr>
          <w:t xml:space="preserve"> </w:t>
        </w:r>
        <w:r w:rsidRPr="00250417">
          <w:rPr>
            <w:rFonts w:ascii="Times New Roman" w:eastAsia="Times New Roman" w:hAnsi="Times New Roman" w:cs="Times New Roman"/>
            <w:sz w:val="24"/>
            <w:szCs w:val="20"/>
            <w:lang w:val="en-GB"/>
          </w:rPr>
          <w:t xml:space="preserve">can be planned in advance. </w:t>
        </w:r>
        <w:r w:rsidRPr="00250417">
          <w:rPr>
            <w:rFonts w:ascii="Times New Roman" w:eastAsia="Times New Roman" w:hAnsi="Times New Roman" w:cs="Times New Roman"/>
            <w:sz w:val="24"/>
            <w:szCs w:val="20"/>
            <w:lang w:val="en-GB"/>
            <w:rPrChange w:id="344" w:author="Sinanis, Nick" w:date="2022-11-24T11:52:00Z">
              <w:rPr>
                <w:highlight w:val="yellow"/>
              </w:rPr>
            </w:rPrChange>
          </w:rPr>
          <w:t>Coordinated use with the relevant national authorities is a typical practice for planned operations, where appropriate.</w:t>
        </w:r>
        <w:r w:rsidRPr="00250417">
          <w:rPr>
            <w:rFonts w:ascii="Times New Roman" w:eastAsia="Times New Roman" w:hAnsi="Times New Roman" w:cs="Times New Roman"/>
            <w:sz w:val="24"/>
            <w:szCs w:val="20"/>
            <w:lang w:val="en-GB"/>
          </w:rPr>
          <w:t xml:space="preserve"> </w:t>
        </w:r>
        <w:r w:rsidRPr="00250417">
          <w:rPr>
            <w:rFonts w:ascii="Times New Roman" w:eastAsia="Times New Roman" w:hAnsi="Times New Roman" w:cs="Times New Roman"/>
            <w:sz w:val="24"/>
            <w:szCs w:val="20"/>
            <w:lang w:val="en-GB"/>
            <w:rPrChange w:id="345" w:author="Sinanis, Nick" w:date="2022-11-24T11:52:00Z">
              <w:rPr>
                <w:highlight w:val="yellow"/>
              </w:rPr>
            </w:rPrChange>
          </w:rPr>
          <w:t>W</w:t>
        </w:r>
        <w:r w:rsidRPr="00250417">
          <w:rPr>
            <w:rFonts w:ascii="Times New Roman" w:eastAsia="Times New Roman" w:hAnsi="Times New Roman" w:cs="Times New Roman"/>
            <w:sz w:val="24"/>
            <w:szCs w:val="20"/>
            <w:lang w:val="en-GB"/>
          </w:rPr>
          <w:t xml:space="preserve">hereas some other operations </w:t>
        </w:r>
        <w:r w:rsidRPr="00250417">
          <w:rPr>
            <w:rFonts w:ascii="Times New Roman" w:eastAsia="Times New Roman" w:hAnsi="Times New Roman" w:cs="Times New Roman"/>
            <w:sz w:val="24"/>
            <w:szCs w:val="20"/>
            <w:lang w:val="en-GB"/>
            <w:rPrChange w:id="346" w:author="Sinanis, Nick" w:date="2022-11-24T11:52:00Z">
              <w:rPr>
                <w:highlight w:val="yellow"/>
              </w:rPr>
            </w:rPrChange>
          </w:rPr>
          <w:t>(e.g.</w:t>
        </w:r>
      </w:ins>
      <w:ins w:id="347" w:author="Limousin, Catherine" w:date="2022-12-09T10:49:00Z">
        <w:r w:rsidRPr="00250417">
          <w:rPr>
            <w:rFonts w:ascii="Times New Roman" w:eastAsia="Times New Roman" w:hAnsi="Times New Roman" w:cs="Times New Roman"/>
            <w:sz w:val="24"/>
            <w:szCs w:val="20"/>
            <w:lang w:val="en-GB"/>
          </w:rPr>
          <w:t>,</w:t>
        </w:r>
      </w:ins>
      <w:ins w:id="348" w:author="John Mettrop [2]" w:date="2022-12-05T12:08:00Z">
        <w:r w:rsidRPr="00250417">
          <w:rPr>
            <w:rFonts w:ascii="Times New Roman" w:eastAsia="Times New Roman" w:hAnsi="Times New Roman" w:cs="Times New Roman"/>
            <w:sz w:val="24"/>
            <w:szCs w:val="20"/>
            <w:lang w:val="en-GB"/>
            <w:rPrChange w:id="349" w:author="Sinanis, Nick" w:date="2022-11-24T11:52:00Z">
              <w:rPr>
                <w:highlight w:val="yellow"/>
              </w:rPr>
            </w:rPrChange>
          </w:rPr>
          <w:t xml:space="preserve"> emergency cases)</w:t>
        </w:r>
        <w:r w:rsidRPr="00250417">
          <w:rPr>
            <w:rFonts w:ascii="Times New Roman" w:eastAsia="Times New Roman" w:hAnsi="Times New Roman" w:cs="Times New Roman"/>
            <w:sz w:val="24"/>
            <w:szCs w:val="20"/>
            <w:lang w:val="en-GB"/>
          </w:rPr>
          <w:t xml:space="preserve"> may take place at an unpredictable time and location.</w:t>
        </w:r>
      </w:ins>
    </w:p>
    <w:p w14:paraId="5B27F308" w14:textId="31556825" w:rsidR="00250417" w:rsidRPr="00492B18" w:rsidDel="00492B18"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350" w:author="John Mettrop [2]" w:date="2022-12-05T12:08:00Z"/>
          <w:del w:id="351" w:author="USA" w:date="2023-03-06T17:19:00Z"/>
          <w:rFonts w:ascii="Times New Roman" w:eastAsia="Times New Roman" w:hAnsi="Times New Roman" w:cs="Times New Roman"/>
          <w:sz w:val="24"/>
          <w:szCs w:val="20"/>
          <w:highlight w:val="yellow"/>
          <w:lang w:val="en-GB"/>
          <w:rPrChange w:id="352" w:author="USA" w:date="2023-03-06T17:19:00Z">
            <w:rPr>
              <w:ins w:id="353" w:author="John Mettrop [2]" w:date="2022-12-05T12:08:00Z"/>
              <w:del w:id="354" w:author="USA" w:date="2023-03-06T17:19:00Z"/>
              <w:highlight w:val="yellow"/>
            </w:rPr>
          </w:rPrChange>
        </w:rPr>
      </w:pPr>
      <w:ins w:id="355" w:author="John Mettrop [2]" w:date="2022-12-05T12:08:00Z">
        <w:del w:id="356" w:author="USA" w:date="2023-03-06T17:19:00Z">
          <w:r w:rsidRPr="00492B18" w:rsidDel="00492B18">
            <w:rPr>
              <w:rFonts w:ascii="Times New Roman" w:eastAsia="Times New Roman" w:hAnsi="Times New Roman" w:cs="Times New Roman"/>
              <w:sz w:val="24"/>
              <w:szCs w:val="20"/>
              <w:highlight w:val="yellow"/>
              <w:lang w:val="en-GB"/>
              <w:rPrChange w:id="357" w:author="USA" w:date="2023-03-06T17:19:00Z">
                <w:rPr>
                  <w:highlight w:val="yellow"/>
                </w:rPr>
              </w:rPrChange>
            </w:rPr>
            <w:delText>[AMS stations authorised by a costal state can freely operate within as well as beyond the territorial sea of this state, if such an operation does not contradict/breach international law.</w:delText>
          </w:r>
        </w:del>
      </w:ins>
    </w:p>
    <w:p w14:paraId="26A34DAE" w14:textId="10F1A79F" w:rsidR="00250417" w:rsidRPr="00250417" w:rsidDel="00492B18"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358" w:author="John Mettrop [2]" w:date="2022-12-05T12:08:00Z"/>
          <w:del w:id="359" w:author="USA" w:date="2023-03-06T17:19:00Z"/>
          <w:rFonts w:ascii="Times New Roman" w:eastAsia="Times New Roman" w:hAnsi="Times New Roman" w:cs="Times New Roman"/>
          <w:sz w:val="24"/>
          <w:szCs w:val="20"/>
          <w:lang w:val="en-GB"/>
        </w:rPr>
      </w:pPr>
      <w:ins w:id="360" w:author="John Mettrop [2]" w:date="2022-12-05T12:08:00Z">
        <w:del w:id="361" w:author="USA" w:date="2023-03-06T17:19:00Z">
          <w:r w:rsidRPr="00492B18" w:rsidDel="00492B18">
            <w:rPr>
              <w:rFonts w:ascii="Times New Roman" w:eastAsia="Times New Roman" w:hAnsi="Times New Roman" w:cs="Times New Roman"/>
              <w:sz w:val="24"/>
              <w:szCs w:val="20"/>
              <w:highlight w:val="yellow"/>
              <w:lang w:val="en-GB"/>
              <w:rPrChange w:id="362" w:author="USA" w:date="2023-03-06T17:19:00Z">
                <w:rPr>
                  <w:highlight w:val="yellow"/>
                </w:rPr>
              </w:rPrChange>
            </w:rPr>
            <w:delText>It should be noted that AMS stations of foreign states can be operated in the areas immediately adjacent to the territorial sea of coastal states. However</w:delText>
          </w:r>
          <w:r w:rsidRPr="00492B18" w:rsidDel="00492B18">
            <w:rPr>
              <w:rFonts w:ascii="Times New Roman" w:eastAsia="Times New Roman" w:hAnsi="Times New Roman" w:cs="Times New Roman"/>
              <w:sz w:val="24"/>
              <w:szCs w:val="20"/>
              <w:highlight w:val="yellow"/>
              <w:lang w:val="en-GB"/>
              <w:rPrChange w:id="363" w:author="USA" w:date="2023-03-06T17:19:00Z">
                <w:rPr>
                  <w:rFonts w:ascii="Times New Roman" w:eastAsia="Times New Roman" w:hAnsi="Times New Roman" w:cs="Times New Roman"/>
                  <w:sz w:val="24"/>
                  <w:szCs w:val="20"/>
                  <w:lang w:val="en-GB"/>
                </w:rPr>
              </w:rPrChange>
            </w:rPr>
            <w:delText>,</w:delText>
          </w:r>
          <w:r w:rsidRPr="00492B18" w:rsidDel="00492B18">
            <w:rPr>
              <w:rFonts w:ascii="Times New Roman" w:eastAsia="Times New Roman" w:hAnsi="Times New Roman" w:cs="Times New Roman"/>
              <w:sz w:val="24"/>
              <w:szCs w:val="20"/>
              <w:highlight w:val="yellow"/>
              <w:lang w:val="en-GB"/>
              <w:rPrChange w:id="364" w:author="USA" w:date="2023-03-06T17:19:00Z">
                <w:rPr>
                  <w:highlight w:val="yellow"/>
                </w:rPr>
              </w:rPrChange>
            </w:rPr>
            <w:delText xml:space="preserve"> in practice the operation of AMS stations in the areas close to the </w:delText>
          </w:r>
          <w:r w:rsidRPr="00492B18" w:rsidDel="00492B18">
            <w:rPr>
              <w:rFonts w:ascii="Times New Roman" w:eastAsia="Times New Roman" w:hAnsi="Times New Roman" w:cs="Times New Roman"/>
              <w:sz w:val="24"/>
              <w:szCs w:val="20"/>
              <w:highlight w:val="yellow"/>
              <w:lang w:val="en-GB"/>
              <w:rPrChange w:id="365" w:author="USA" w:date="2023-03-06T17:19:00Z">
                <w:rPr>
                  <w:rFonts w:ascii="Times New Roman" w:eastAsia="Times New Roman" w:hAnsi="Times New Roman" w:cs="Times New Roman"/>
                  <w:sz w:val="24"/>
                  <w:szCs w:val="20"/>
                  <w:lang w:val="en-GB"/>
                </w:rPr>
              </w:rPrChange>
            </w:rPr>
            <w:delText>[</w:delText>
          </w:r>
          <w:r w:rsidRPr="00492B18" w:rsidDel="00492B18">
            <w:rPr>
              <w:rFonts w:ascii="Times New Roman" w:eastAsia="Times New Roman" w:hAnsi="Times New Roman" w:cs="Times New Roman"/>
              <w:sz w:val="24"/>
              <w:szCs w:val="20"/>
              <w:highlight w:val="yellow"/>
              <w:lang w:val="en-GB"/>
              <w:rPrChange w:id="366" w:author="USA" w:date="2023-03-06T17:19:00Z">
                <w:rPr>
                  <w:highlight w:val="yellow"/>
                </w:rPr>
              </w:rPrChange>
            </w:rPr>
            <w:delText>territorial sea</w:delText>
          </w:r>
          <w:r w:rsidRPr="00492B18" w:rsidDel="00492B18">
            <w:rPr>
              <w:rFonts w:ascii="Times New Roman" w:eastAsia="Times New Roman" w:hAnsi="Times New Roman" w:cs="Times New Roman"/>
              <w:sz w:val="24"/>
              <w:szCs w:val="20"/>
              <w:highlight w:val="yellow"/>
              <w:lang w:val="en-GB"/>
              <w:rPrChange w:id="367" w:author="USA" w:date="2023-03-06T17:19:00Z">
                <w:rPr>
                  <w:rFonts w:ascii="Times New Roman" w:eastAsia="Times New Roman" w:hAnsi="Times New Roman" w:cs="Times New Roman"/>
                  <w:sz w:val="24"/>
                  <w:szCs w:val="20"/>
                  <w:lang w:val="en-GB"/>
                </w:rPr>
              </w:rPrChange>
            </w:rPr>
            <w:delText>]</w:delText>
          </w:r>
          <w:r w:rsidRPr="00492B18" w:rsidDel="00492B18">
            <w:rPr>
              <w:rFonts w:ascii="Times New Roman" w:eastAsia="Times New Roman" w:hAnsi="Times New Roman" w:cs="Times New Roman"/>
              <w:sz w:val="24"/>
              <w:szCs w:val="20"/>
              <w:highlight w:val="yellow"/>
              <w:lang w:val="en-GB"/>
              <w:rPrChange w:id="368" w:author="USA" w:date="2023-03-06T17:19:00Z">
                <w:rPr>
                  <w:highlight w:val="yellow"/>
                </w:rPr>
              </w:rPrChange>
            </w:rPr>
            <w:delText xml:space="preserve"> of other coastal states is typically conducted well beyond 12 nautical miles from the low-water mark of any state, unless such a use is coordinated with the concerned coastal state.</w:delText>
          </w:r>
          <w:r w:rsidRPr="00492B18" w:rsidDel="00492B18">
            <w:rPr>
              <w:rFonts w:ascii="Times New Roman" w:eastAsia="Times New Roman" w:hAnsi="Times New Roman" w:cs="Times New Roman"/>
              <w:sz w:val="24"/>
              <w:szCs w:val="20"/>
              <w:highlight w:val="yellow"/>
              <w:lang w:val="en-GB"/>
              <w:rPrChange w:id="369" w:author="USA" w:date="2023-03-06T17:19:00Z">
                <w:rPr>
                  <w:rFonts w:ascii="Times New Roman" w:eastAsia="Times New Roman" w:hAnsi="Times New Roman" w:cs="Times New Roman"/>
                  <w:sz w:val="24"/>
                  <w:szCs w:val="20"/>
                  <w:lang w:val="en-GB"/>
                </w:rPr>
              </w:rPrChange>
            </w:rPr>
            <w:delText>]</w:delText>
          </w:r>
        </w:del>
      </w:ins>
    </w:p>
    <w:p w14:paraId="61E7C288" w14:textId="77777777" w:rsidR="00250417" w:rsidRPr="00250417" w:rsidRDefault="00250417" w:rsidP="00250417">
      <w:pPr>
        <w:tabs>
          <w:tab w:val="left" w:pos="1134"/>
          <w:tab w:val="left" w:pos="1871"/>
          <w:tab w:val="left" w:pos="2268"/>
        </w:tabs>
        <w:overflowPunct w:val="0"/>
        <w:autoSpaceDE w:val="0"/>
        <w:autoSpaceDN w:val="0"/>
        <w:adjustRightInd w:val="0"/>
        <w:spacing w:before="240" w:after="240" w:line="240" w:lineRule="auto"/>
        <w:jc w:val="left"/>
        <w:textAlignment w:val="baseline"/>
        <w:rPr>
          <w:rFonts w:ascii="Times New Roman" w:eastAsia="Times New Roman" w:hAnsi="Times New Roman" w:cs="Times New Roman"/>
          <w:i/>
          <w:iCs/>
          <w:color w:val="FF0000"/>
          <w:sz w:val="24"/>
          <w:szCs w:val="20"/>
          <w:highlight w:val="green"/>
          <w:lang w:val="en-GB"/>
          <w:rPrChange w:id="370" w:author="John Mettrop [2]" w:date="2022-12-09T08:13:00Z">
            <w:rPr>
              <w:i/>
            </w:rPr>
          </w:rPrChange>
        </w:rPr>
      </w:pPr>
      <w:r w:rsidRPr="00250417">
        <w:rPr>
          <w:rFonts w:ascii="Times New Roman" w:eastAsia="Times New Roman" w:hAnsi="Times New Roman" w:cs="Times New Roman"/>
          <w:i/>
          <w:iCs/>
          <w:color w:val="FF0000"/>
          <w:sz w:val="24"/>
          <w:szCs w:val="20"/>
          <w:highlight w:val="green"/>
          <w:lang w:val="en-GB"/>
          <w:rPrChange w:id="371" w:author="John Mettrop [2]" w:date="2022-12-09T08:13:00Z">
            <w:rPr>
              <w:i/>
              <w:highlight w:val="cyan"/>
            </w:rPr>
          </w:rPrChange>
        </w:rPr>
        <w:t xml:space="preserve">[Editor’s note: it was proposed to consider this text as description of the characteristics for AMS operation without prejudice to the potential rights for protection of AMS/MMS stations in these areas. There is no agreement on the above two paragraphs because questions have been raised regarding which international law is being referred to and the typical use of AMS] </w:t>
      </w:r>
    </w:p>
    <w:p w14:paraId="131ECFB3" w14:textId="77777777" w:rsidR="00250417" w:rsidRPr="00250417" w:rsidRDefault="00250417" w:rsidP="00250417">
      <w:pPr>
        <w:tabs>
          <w:tab w:val="left" w:pos="1134"/>
          <w:tab w:val="left" w:pos="1871"/>
          <w:tab w:val="left" w:pos="2268"/>
        </w:tabs>
        <w:overflowPunct w:val="0"/>
        <w:autoSpaceDE w:val="0"/>
        <w:autoSpaceDN w:val="0"/>
        <w:adjustRightInd w:val="0"/>
        <w:spacing w:before="240" w:after="240" w:line="240" w:lineRule="auto"/>
        <w:jc w:val="left"/>
        <w:textAlignment w:val="baseline"/>
        <w:rPr>
          <w:rFonts w:ascii="Times New Roman" w:eastAsia="Times New Roman" w:hAnsi="Times New Roman" w:cs="Times New Roman"/>
          <w:i/>
          <w:iCs/>
          <w:color w:val="FF0000"/>
          <w:sz w:val="24"/>
          <w:szCs w:val="20"/>
          <w:lang w:val="en-GB"/>
          <w:rPrChange w:id="372" w:author="John Mettrop [2]" w:date="2022-12-05T12:08:00Z">
            <w:rPr>
              <w:i/>
            </w:rPr>
          </w:rPrChange>
        </w:rPr>
      </w:pPr>
      <w:r w:rsidRPr="00250417">
        <w:rPr>
          <w:rFonts w:ascii="Times New Roman" w:eastAsia="Times New Roman" w:hAnsi="Times New Roman" w:cs="Times New Roman"/>
          <w:i/>
          <w:iCs/>
          <w:color w:val="FF0000"/>
          <w:sz w:val="24"/>
          <w:szCs w:val="20"/>
          <w:highlight w:val="green"/>
          <w:lang w:val="en-GB"/>
          <w:rPrChange w:id="373" w:author="John Mettrop [2]" w:date="2022-12-09T08:13:00Z">
            <w:rPr>
              <w:i/>
            </w:rPr>
          </w:rPrChange>
        </w:rPr>
        <w:t xml:space="preserve">{Editor’s Note: </w:t>
      </w:r>
      <w:r w:rsidRPr="00250417">
        <w:rPr>
          <w:rFonts w:ascii="Times New Roman" w:eastAsia="Times New Roman" w:hAnsi="Times New Roman" w:cs="Times New Roman"/>
          <w:i/>
          <w:iCs/>
          <w:color w:val="FF0000"/>
          <w:sz w:val="24"/>
          <w:szCs w:val="20"/>
          <w:highlight w:val="green"/>
          <w:lang w:val="en-GB"/>
          <w:rPrChange w:id="374" w:author="John Mettrop [2]" w:date="2022-12-09T08:13:00Z">
            <w:rPr>
              <w:i/>
              <w:highlight w:val="green"/>
            </w:rPr>
          </w:rPrChange>
        </w:rPr>
        <w:t>Concerns</w:t>
      </w:r>
      <w:r w:rsidRPr="00250417">
        <w:rPr>
          <w:rFonts w:ascii="Times New Roman" w:eastAsia="Times New Roman" w:hAnsi="Times New Roman" w:cs="Times New Roman"/>
          <w:i/>
          <w:iCs/>
          <w:color w:val="FF0000"/>
          <w:sz w:val="24"/>
          <w:szCs w:val="20"/>
          <w:highlight w:val="green"/>
          <w:lang w:val="en-GB"/>
          <w:rPrChange w:id="375" w:author="John Mettrop [2]" w:date="2022-12-09T08:13:00Z">
            <w:rPr>
              <w:i/>
            </w:rPr>
          </w:rPrChange>
        </w:rPr>
        <w:t xml:space="preserve"> were expressed that the </w:t>
      </w:r>
      <w:r w:rsidRPr="00250417">
        <w:rPr>
          <w:rFonts w:ascii="Times New Roman" w:eastAsia="Times New Roman" w:hAnsi="Times New Roman" w:cs="Times New Roman"/>
          <w:i/>
          <w:iCs/>
          <w:color w:val="FF0000"/>
          <w:sz w:val="24"/>
          <w:szCs w:val="20"/>
          <w:highlight w:val="green"/>
          <w:lang w:val="en-GB"/>
          <w:rPrChange w:id="376" w:author="John Mettrop [2]" w:date="2022-12-09T08:13:00Z">
            <w:rPr>
              <w:i/>
              <w:highlight w:val="green"/>
            </w:rPr>
          </w:rPrChange>
        </w:rPr>
        <w:t xml:space="preserve">term </w:t>
      </w:r>
      <w:r w:rsidRPr="00250417">
        <w:rPr>
          <w:rFonts w:ascii="Times New Roman" w:eastAsia="Times New Roman" w:hAnsi="Times New Roman" w:cs="Times New Roman"/>
          <w:i/>
          <w:iCs/>
          <w:color w:val="FF0000"/>
          <w:sz w:val="24"/>
          <w:szCs w:val="20"/>
          <w:highlight w:val="green"/>
          <w:lang w:val="en-GB"/>
          <w:rPrChange w:id="377" w:author="John Mettrop [2]" w:date="2022-12-09T08:13:00Z">
            <w:rPr>
              <w:i/>
            </w:rPr>
          </w:rPrChange>
        </w:rPr>
        <w:t>territorial sea is not needed}</w:t>
      </w:r>
    </w:p>
    <w:p w14:paraId="2012B5E9"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378" w:author="John Mettrop [2]" w:date="2022-12-05T12:16:00Z"/>
          <w:rFonts w:ascii="Times New Roman" w:eastAsia="Times New Roman" w:hAnsi="Times New Roman" w:cs="Times New Roman"/>
          <w:sz w:val="24"/>
          <w:szCs w:val="20"/>
          <w:lang w:val="en-GB"/>
        </w:rPr>
      </w:pPr>
      <w:r w:rsidRPr="00250417">
        <w:rPr>
          <w:rFonts w:ascii="Times New Roman" w:eastAsia="Times New Roman" w:hAnsi="Times New Roman" w:cs="Times New Roman"/>
          <w:sz w:val="24"/>
          <w:szCs w:val="20"/>
          <w:lang w:val="en-GB"/>
        </w:rPr>
        <w:t>A</w:t>
      </w:r>
      <w:ins w:id="379" w:author="John Mettrop [2]" w:date="2022-12-05T12:13:00Z">
        <w:r w:rsidRPr="00250417">
          <w:rPr>
            <w:rFonts w:ascii="Times New Roman" w:eastAsia="Times New Roman" w:hAnsi="Times New Roman" w:cs="Times New Roman"/>
            <w:sz w:val="24"/>
            <w:szCs w:val="20"/>
            <w:lang w:val="en-GB"/>
          </w:rPr>
          <w:t>M</w:t>
        </w:r>
      </w:ins>
      <w:r w:rsidRPr="00250417">
        <w:rPr>
          <w:rFonts w:ascii="Times New Roman" w:eastAsia="Times New Roman" w:hAnsi="Times New Roman" w:cs="Times New Roman"/>
          <w:sz w:val="24"/>
          <w:szCs w:val="20"/>
          <w:lang w:val="en-GB"/>
        </w:rPr>
        <w:t xml:space="preserve">DL includes transmission from and to, either aircraft stations or </w:t>
      </w:r>
      <w:del w:id="380" w:author="John Mettrop [2]" w:date="2022-12-05T12:13:00Z">
        <w:r w:rsidRPr="00250417" w:rsidDel="00725891">
          <w:rPr>
            <w:rFonts w:ascii="Times New Roman" w:eastAsia="Times New Roman" w:hAnsi="Times New Roman" w:cs="Times New Roman"/>
            <w:sz w:val="24"/>
            <w:szCs w:val="20"/>
            <w:lang w:val="en-GB"/>
          </w:rPr>
          <w:delText xml:space="preserve">a ground terminal considered as </w:delText>
        </w:r>
      </w:del>
      <w:r w:rsidRPr="00250417">
        <w:rPr>
          <w:rFonts w:ascii="Times New Roman" w:eastAsia="Times New Roman" w:hAnsi="Times New Roman" w:cs="Times New Roman"/>
          <w:sz w:val="24"/>
          <w:szCs w:val="20"/>
          <w:lang w:val="en-GB"/>
        </w:rPr>
        <w:t>an aeronautical station. These transmissions could use bidirectional air</w:t>
      </w:r>
      <w:r w:rsidRPr="00250417">
        <w:rPr>
          <w:rFonts w:ascii="Times New Roman" w:eastAsia="Times New Roman" w:hAnsi="Times New Roman" w:cs="Times New Roman"/>
          <w:sz w:val="24"/>
          <w:szCs w:val="20"/>
          <w:lang w:val="en-GB"/>
        </w:rPr>
        <w:noBreakHyphen/>
        <w:t>to</w:t>
      </w:r>
      <w:r w:rsidRPr="00250417">
        <w:rPr>
          <w:rFonts w:ascii="Times New Roman" w:eastAsia="Times New Roman" w:hAnsi="Times New Roman" w:cs="Times New Roman"/>
          <w:sz w:val="24"/>
          <w:szCs w:val="20"/>
          <w:lang w:val="en-GB"/>
        </w:rPr>
        <w:noBreakHyphen/>
        <w:t>ground links, or relay through another airborne platform using an air</w:t>
      </w:r>
      <w:r w:rsidRPr="00250417">
        <w:rPr>
          <w:rFonts w:ascii="Times New Roman" w:eastAsia="Times New Roman" w:hAnsi="Times New Roman" w:cs="Times New Roman"/>
          <w:sz w:val="24"/>
          <w:szCs w:val="20"/>
          <w:lang w:val="en-GB"/>
        </w:rPr>
        <w:noBreakHyphen/>
        <w:t>to</w:t>
      </w:r>
      <w:r w:rsidRPr="00250417">
        <w:rPr>
          <w:rFonts w:ascii="Times New Roman" w:eastAsia="Times New Roman" w:hAnsi="Times New Roman" w:cs="Times New Roman"/>
          <w:sz w:val="24"/>
          <w:szCs w:val="20"/>
          <w:lang w:val="en-GB"/>
        </w:rPr>
        <w:noBreakHyphen/>
        <w:t xml:space="preserve">air data link. Links can be either simplex or duplex. The link lengths </w:t>
      </w:r>
      <w:ins w:id="381" w:author="John Mettrop [2]" w:date="2022-12-05T12:14:00Z">
        <w:r w:rsidRPr="00250417">
          <w:rPr>
            <w:rFonts w:ascii="Times New Roman" w:eastAsia="Times New Roman" w:hAnsi="Times New Roman" w:cs="Times New Roman"/>
            <w:sz w:val="24"/>
            <w:szCs w:val="20"/>
            <w:lang w:val="en-GB"/>
          </w:rPr>
          <w:t xml:space="preserve">may </w:t>
        </w:r>
      </w:ins>
      <w:r w:rsidRPr="00250417">
        <w:rPr>
          <w:rFonts w:ascii="Times New Roman" w:eastAsia="Times New Roman" w:hAnsi="Times New Roman" w:cs="Times New Roman"/>
          <w:sz w:val="24"/>
          <w:szCs w:val="20"/>
          <w:lang w:val="en-GB"/>
        </w:rPr>
        <w:t>vary</w:t>
      </w:r>
      <w:del w:id="382" w:author="John Mettrop [2]" w:date="2022-12-05T12:14:00Z">
        <w:r w:rsidRPr="00250417" w:rsidDel="00725891">
          <w:rPr>
            <w:rFonts w:ascii="Times New Roman" w:eastAsia="Times New Roman" w:hAnsi="Times New Roman" w:cs="Times New Roman"/>
            <w:sz w:val="24"/>
            <w:szCs w:val="20"/>
            <w:lang w:val="en-GB"/>
          </w:rPr>
          <w:delText xml:space="preserve"> greatly in these applications. Although some of the link lengths may be relatively short, many of the link lengths approach the radio line</w:delText>
        </w:r>
        <w:r w:rsidRPr="00250417" w:rsidDel="00725891">
          <w:rPr>
            <w:rFonts w:ascii="Times New Roman" w:eastAsia="Times New Roman" w:hAnsi="Times New Roman" w:cs="Times New Roman"/>
            <w:sz w:val="24"/>
            <w:szCs w:val="20"/>
            <w:lang w:val="en-GB"/>
          </w:rPr>
          <w:noBreakHyphen/>
          <w:delText>of</w:delText>
        </w:r>
        <w:r w:rsidRPr="00250417" w:rsidDel="00725891">
          <w:rPr>
            <w:rFonts w:ascii="Times New Roman" w:eastAsia="Times New Roman" w:hAnsi="Times New Roman" w:cs="Times New Roman"/>
            <w:sz w:val="24"/>
            <w:szCs w:val="20"/>
            <w:lang w:val="en-GB"/>
          </w:rPr>
          <w:noBreakHyphen/>
          <w:delText>sight distance</w:delText>
        </w:r>
      </w:del>
      <w:r w:rsidRPr="00250417">
        <w:rPr>
          <w:rFonts w:ascii="Times New Roman" w:eastAsia="Times New Roman" w:hAnsi="Times New Roman" w:cs="Times New Roman"/>
          <w:sz w:val="24"/>
          <w:szCs w:val="20"/>
          <w:lang w:val="en-GB"/>
        </w:rPr>
        <w:t xml:space="preserve">. The operational altitude of </w:t>
      </w:r>
      <w:del w:id="383" w:author="John Mettrop [2]" w:date="2022-12-05T12:15:00Z">
        <w:r w:rsidRPr="00250417" w:rsidDel="00E22D05">
          <w:rPr>
            <w:rFonts w:ascii="Times New Roman" w:eastAsia="Times New Roman" w:hAnsi="Times New Roman" w:cs="Times New Roman"/>
            <w:sz w:val="24"/>
            <w:szCs w:val="20"/>
            <w:lang w:val="en-GB"/>
          </w:rPr>
          <w:delText>airborne platforms</w:delText>
        </w:r>
      </w:del>
      <w:ins w:id="384" w:author="John Mettrop [2]" w:date="2022-12-05T12:15:00Z">
        <w:r w:rsidRPr="00250417">
          <w:rPr>
            <w:rFonts w:ascii="Times New Roman" w:eastAsia="Times New Roman" w:hAnsi="Times New Roman" w:cs="Times New Roman"/>
            <w:sz w:val="24"/>
            <w:szCs w:val="20"/>
            <w:lang w:val="en-GB"/>
          </w:rPr>
          <w:t>aircraft</w:t>
        </w:r>
      </w:ins>
      <w:r w:rsidRPr="00250417">
        <w:rPr>
          <w:rFonts w:ascii="Times New Roman" w:eastAsia="Times New Roman" w:hAnsi="Times New Roman" w:cs="Times New Roman"/>
          <w:sz w:val="24"/>
          <w:szCs w:val="20"/>
          <w:lang w:val="en-GB"/>
        </w:rPr>
        <w:t xml:space="preserve"> equipped with these A</w:t>
      </w:r>
      <w:ins w:id="385" w:author="John Mettrop [2]" w:date="2022-12-05T12:15:00Z">
        <w:r w:rsidRPr="00250417">
          <w:rPr>
            <w:rFonts w:ascii="Times New Roman" w:eastAsia="Times New Roman" w:hAnsi="Times New Roman" w:cs="Times New Roman"/>
            <w:sz w:val="24"/>
            <w:szCs w:val="20"/>
            <w:lang w:val="en-GB"/>
          </w:rPr>
          <w:t>M</w:t>
        </w:r>
      </w:ins>
      <w:r w:rsidRPr="00250417">
        <w:rPr>
          <w:rFonts w:ascii="Times New Roman" w:eastAsia="Times New Roman" w:hAnsi="Times New Roman" w:cs="Times New Roman"/>
          <w:sz w:val="24"/>
          <w:szCs w:val="20"/>
          <w:lang w:val="en-GB"/>
        </w:rPr>
        <w:t xml:space="preserve">DLs can vary </w:t>
      </w:r>
      <w:ins w:id="386" w:author="John Mettrop [2]" w:date="2022-12-05T12:16:00Z">
        <w:r w:rsidRPr="00250417">
          <w:rPr>
            <w:rFonts w:ascii="Times New Roman" w:eastAsia="Times New Roman" w:hAnsi="Times New Roman" w:cs="Times New Roman"/>
            <w:sz w:val="24"/>
            <w:szCs w:val="20"/>
            <w:lang w:val="en-GB"/>
          </w:rPr>
          <w:t>from ground/sea level</w:t>
        </w:r>
      </w:ins>
      <w:del w:id="387" w:author="John Mettrop [2]" w:date="2022-12-05T12:16:00Z">
        <w:r w:rsidRPr="00250417" w:rsidDel="00E22D05">
          <w:rPr>
            <w:rFonts w:ascii="Times New Roman" w:eastAsia="Times New Roman" w:hAnsi="Times New Roman" w:cs="Times New Roman"/>
            <w:sz w:val="24"/>
            <w:szCs w:val="20"/>
            <w:lang w:val="en-GB"/>
          </w:rPr>
          <w:delText>up</w:delText>
        </w:r>
      </w:del>
      <w:r w:rsidRPr="00250417">
        <w:rPr>
          <w:rFonts w:ascii="Times New Roman" w:eastAsia="Times New Roman" w:hAnsi="Times New Roman" w:cs="Times New Roman"/>
          <w:sz w:val="24"/>
          <w:szCs w:val="20"/>
          <w:lang w:val="en-GB"/>
        </w:rPr>
        <w:t xml:space="preserve"> to 20 000 m.</w:t>
      </w:r>
      <w:ins w:id="388" w:author="John Mettrop [2]" w:date="2022-12-05T12:16:00Z">
        <w:r w:rsidRPr="00250417">
          <w:rPr>
            <w:rFonts w:ascii="Times New Roman" w:eastAsia="Times New Roman" w:hAnsi="Times New Roman" w:cs="Times New Roman"/>
            <w:sz w:val="24"/>
            <w:szCs w:val="20"/>
            <w:lang w:val="en-GB"/>
          </w:rPr>
          <w:t xml:space="preserve"> </w:t>
        </w:r>
        <w:r w:rsidRPr="00250417">
          <w:rPr>
            <w:rFonts w:ascii="Times New Roman" w:eastAsia="Times New Roman" w:hAnsi="Times New Roman" w:cs="Times New Roman"/>
            <w:sz w:val="24"/>
            <w:szCs w:val="20"/>
            <w:lang w:val="en-GB"/>
            <w:rPrChange w:id="389" w:author="Sinanis, Nick" w:date="2022-11-24T11:58:00Z">
              <w:rPr>
                <w:highlight w:val="yellow"/>
              </w:rPr>
            </w:rPrChange>
          </w:rPr>
          <w:t xml:space="preserve">In case of using directional antennas, the direction of the airborne antenna’s main lobe when communicating with its aeronautical station normally </w:t>
        </w:r>
        <w:del w:id="390" w:author="Vladislav Sorokin" w:date="2022-11-22T11:49:00Z">
          <w:r w:rsidRPr="00250417" w:rsidDel="00F11876">
            <w:rPr>
              <w:rFonts w:ascii="Times New Roman" w:eastAsia="Times New Roman" w:hAnsi="Times New Roman" w:cs="Times New Roman"/>
              <w:sz w:val="24"/>
              <w:szCs w:val="20"/>
              <w:lang w:val="en-GB"/>
              <w:rPrChange w:id="391" w:author="Sinanis, Nick" w:date="2022-11-24T11:58:00Z">
                <w:rPr>
                  <w:highlight w:val="yellow"/>
                </w:rPr>
              </w:rPrChange>
            </w:rPr>
            <w:delText xml:space="preserve">can </w:delText>
          </w:r>
        </w:del>
        <w:r w:rsidRPr="00250417">
          <w:rPr>
            <w:rFonts w:ascii="Times New Roman" w:eastAsia="Times New Roman" w:hAnsi="Times New Roman" w:cs="Times New Roman"/>
            <w:sz w:val="24"/>
            <w:szCs w:val="20"/>
            <w:lang w:val="en-GB"/>
            <w:rPrChange w:id="392" w:author="Sinanis, Nick" w:date="2022-11-24T11:58:00Z">
              <w:rPr>
                <w:highlight w:val="yellow"/>
              </w:rPr>
            </w:rPrChange>
          </w:rPr>
          <w:t xml:space="preserve">points </w:t>
        </w:r>
        <w:del w:id="393" w:author="Vladislav Sorokin" w:date="2022-11-22T11:49:00Z">
          <w:r w:rsidRPr="00250417" w:rsidDel="00F11876">
            <w:rPr>
              <w:rFonts w:ascii="Times New Roman" w:eastAsia="Times New Roman" w:hAnsi="Times New Roman" w:cs="Times New Roman"/>
              <w:sz w:val="24"/>
              <w:szCs w:val="20"/>
              <w:lang w:val="en-GB"/>
              <w:rPrChange w:id="394" w:author="Sinanis, Nick" w:date="2022-11-24T11:58:00Z">
                <w:rPr>
                  <w:highlight w:val="yellow"/>
                </w:rPr>
              </w:rPrChange>
            </w:rPr>
            <w:delText xml:space="preserve">either </w:delText>
          </w:r>
        </w:del>
        <w:r w:rsidRPr="00250417">
          <w:rPr>
            <w:rFonts w:ascii="Times New Roman" w:eastAsia="Times New Roman" w:hAnsi="Times New Roman" w:cs="Times New Roman"/>
            <w:sz w:val="24"/>
            <w:szCs w:val="20"/>
            <w:lang w:val="en-GB"/>
            <w:rPrChange w:id="395" w:author="Sinanis, Nick" w:date="2022-11-24T11:58:00Z">
              <w:rPr>
                <w:highlight w:val="yellow"/>
              </w:rPr>
            </w:rPrChange>
          </w:rPr>
          <w:t xml:space="preserve">away from the territory if the aeronautical station is located away from the territory of another coastal state. </w:t>
        </w:r>
        <w:r w:rsidRPr="00250417">
          <w:rPr>
            <w:rFonts w:ascii="Times New Roman" w:eastAsia="Times New Roman" w:hAnsi="Times New Roman" w:cs="Times New Roman"/>
            <w:sz w:val="24"/>
            <w:szCs w:val="20"/>
            <w:lang w:val="en-GB"/>
          </w:rPr>
          <w:t xml:space="preserve">In certain </w:t>
        </w:r>
        <w:proofErr w:type="gramStart"/>
        <w:r w:rsidRPr="00250417">
          <w:rPr>
            <w:rFonts w:ascii="Times New Roman" w:eastAsia="Times New Roman" w:hAnsi="Times New Roman" w:cs="Times New Roman"/>
            <w:sz w:val="24"/>
            <w:szCs w:val="20"/>
            <w:lang w:val="en-GB"/>
          </w:rPr>
          <w:t>instances</w:t>
        </w:r>
        <w:proofErr w:type="gramEnd"/>
        <w:r w:rsidRPr="00250417">
          <w:rPr>
            <w:rFonts w:ascii="Times New Roman" w:eastAsia="Times New Roman" w:hAnsi="Times New Roman" w:cs="Times New Roman"/>
            <w:sz w:val="24"/>
            <w:szCs w:val="20"/>
            <w:lang w:val="en-GB"/>
          </w:rPr>
          <w:t xml:space="preserve"> </w:t>
        </w:r>
        <w:r w:rsidRPr="00250417">
          <w:rPr>
            <w:rFonts w:ascii="Times New Roman" w:eastAsia="Times New Roman" w:hAnsi="Times New Roman" w:cs="Times New Roman"/>
            <w:sz w:val="24"/>
            <w:szCs w:val="20"/>
            <w:lang w:val="en-GB"/>
            <w:rPrChange w:id="396" w:author="Sinanis, Nick" w:date="2022-11-24T11:58:00Z">
              <w:rPr>
                <w:highlight w:val="yellow"/>
              </w:rPr>
            </w:rPrChange>
          </w:rPr>
          <w:t>the direction of the airborne antenna’s main lobe can point</w:t>
        </w:r>
        <w:del w:id="397" w:author="Vladislav Sorokin" w:date="2022-11-22T11:48:00Z">
          <w:r w:rsidRPr="00250417" w:rsidDel="00F11876">
            <w:rPr>
              <w:rFonts w:ascii="Times New Roman" w:eastAsia="Times New Roman" w:hAnsi="Times New Roman" w:cs="Times New Roman"/>
              <w:sz w:val="24"/>
              <w:szCs w:val="20"/>
              <w:lang w:val="en-GB"/>
              <w:rPrChange w:id="398" w:author="Sinanis, Nick" w:date="2022-11-24T11:58:00Z">
                <w:rPr>
                  <w:highlight w:val="yellow"/>
                </w:rPr>
              </w:rPrChange>
            </w:rPr>
            <w:delText xml:space="preserve"> </w:delText>
          </w:r>
        </w:del>
        <w:del w:id="399" w:author="Vladislav Sorokin" w:date="2022-11-22T11:50:00Z">
          <w:r w:rsidRPr="00250417" w:rsidDel="00F11876">
            <w:rPr>
              <w:rFonts w:ascii="Times New Roman" w:eastAsia="Times New Roman" w:hAnsi="Times New Roman" w:cs="Times New Roman"/>
              <w:sz w:val="24"/>
              <w:szCs w:val="20"/>
              <w:lang w:val="en-GB"/>
              <w:rPrChange w:id="400" w:author="Sinanis, Nick" w:date="2022-11-24T11:58:00Z">
                <w:rPr>
                  <w:highlight w:val="yellow"/>
                </w:rPr>
              </w:rPrChange>
            </w:rPr>
            <w:delText>or</w:delText>
          </w:r>
        </w:del>
        <w:del w:id="401" w:author="Vladislav Sorokin" w:date="2022-11-22T11:47:00Z">
          <w:r w:rsidRPr="00250417" w:rsidDel="00F11876">
            <w:rPr>
              <w:rFonts w:ascii="Times New Roman" w:eastAsia="Times New Roman" w:hAnsi="Times New Roman" w:cs="Times New Roman"/>
              <w:sz w:val="24"/>
              <w:szCs w:val="20"/>
              <w:lang w:val="en-GB"/>
              <w:rPrChange w:id="402" w:author="Sinanis, Nick" w:date="2022-11-24T11:58:00Z">
                <w:rPr>
                  <w:highlight w:val="yellow"/>
                </w:rPr>
              </w:rPrChange>
            </w:rPr>
            <w:delText xml:space="preserve"> </w:delText>
          </w:r>
        </w:del>
        <w:r w:rsidRPr="00250417">
          <w:rPr>
            <w:rFonts w:ascii="Times New Roman" w:eastAsia="Times New Roman" w:hAnsi="Times New Roman" w:cs="Times New Roman"/>
            <w:sz w:val="24"/>
            <w:szCs w:val="20"/>
            <w:lang w:val="en-GB"/>
            <w:rPrChange w:id="403" w:author="Sinanis, Nick" w:date="2022-11-24T11:58:00Z">
              <w:rPr>
                <w:highlight w:val="yellow"/>
              </w:rPr>
            </w:rPrChange>
          </w:rPr>
          <w:t xml:space="preserve"> in the direction of the territory of another coastal state if the aeronautical station is </w:t>
        </w:r>
        <w:del w:id="404" w:author="Vladislav Sorokin" w:date="2022-11-21T22:52:00Z">
          <w:r w:rsidRPr="00250417" w:rsidDel="008A113E">
            <w:rPr>
              <w:rFonts w:ascii="Times New Roman" w:eastAsia="Times New Roman" w:hAnsi="Times New Roman" w:cs="Times New Roman"/>
              <w:sz w:val="24"/>
              <w:szCs w:val="20"/>
              <w:lang w:val="en-GB"/>
            </w:rPr>
            <w:delText>close</w:delText>
          </w:r>
        </w:del>
        <w:r w:rsidRPr="00250417">
          <w:rPr>
            <w:rFonts w:ascii="Times New Roman" w:eastAsia="Times New Roman" w:hAnsi="Times New Roman" w:cs="Times New Roman"/>
            <w:sz w:val="24"/>
            <w:szCs w:val="20"/>
            <w:lang w:val="en-GB"/>
            <w:rPrChange w:id="405" w:author="Sinanis, Nick" w:date="2022-11-24T11:58:00Z">
              <w:rPr>
                <w:highlight w:val="yellow"/>
              </w:rPr>
            </w:rPrChange>
          </w:rPr>
          <w:t xml:space="preserve">between the aircraft and </w:t>
        </w:r>
        <w:del w:id="406" w:author="Vladislav Sorokin" w:date="2022-11-21T22:52:00Z">
          <w:r w:rsidRPr="00250417" w:rsidDel="008A113E">
            <w:rPr>
              <w:rFonts w:ascii="Times New Roman" w:eastAsia="Times New Roman" w:hAnsi="Times New Roman" w:cs="Times New Roman"/>
              <w:sz w:val="24"/>
              <w:szCs w:val="20"/>
              <w:lang w:val="en-GB"/>
              <w:rPrChange w:id="407" w:author="Sinanis, Nick" w:date="2022-11-24T11:58:00Z">
                <w:rPr>
                  <w:highlight w:val="yellow"/>
                </w:rPr>
              </w:rPrChange>
            </w:rPr>
            <w:delText xml:space="preserve">to </w:delText>
          </w:r>
        </w:del>
        <w:r w:rsidRPr="00250417">
          <w:rPr>
            <w:rFonts w:ascii="Times New Roman" w:eastAsia="Times New Roman" w:hAnsi="Times New Roman" w:cs="Times New Roman"/>
            <w:sz w:val="24"/>
            <w:szCs w:val="20"/>
            <w:lang w:val="en-GB"/>
            <w:rPrChange w:id="408" w:author="Sinanis, Nick" w:date="2022-11-24T11:58:00Z">
              <w:rPr>
                <w:highlight w:val="yellow"/>
              </w:rPr>
            </w:rPrChange>
          </w:rPr>
          <w:t>this territory (e.g.</w:t>
        </w:r>
      </w:ins>
      <w:ins w:id="409" w:author="Limousin, Catherine" w:date="2022-12-09T10:50:00Z">
        <w:r w:rsidRPr="00250417">
          <w:rPr>
            <w:rFonts w:ascii="Times New Roman" w:eastAsia="Times New Roman" w:hAnsi="Times New Roman" w:cs="Times New Roman"/>
            <w:sz w:val="24"/>
            <w:szCs w:val="20"/>
            <w:lang w:val="en-GB"/>
          </w:rPr>
          <w:t>,</w:t>
        </w:r>
      </w:ins>
      <w:ins w:id="410" w:author="John Mettrop [2]" w:date="2022-12-05T12:16:00Z">
        <w:r w:rsidRPr="00250417">
          <w:rPr>
            <w:rFonts w:ascii="Times New Roman" w:eastAsia="Times New Roman" w:hAnsi="Times New Roman" w:cs="Times New Roman"/>
            <w:sz w:val="24"/>
            <w:szCs w:val="20"/>
            <w:lang w:val="en-GB"/>
            <w:rPrChange w:id="411" w:author="Sinanis, Nick" w:date="2022-11-24T11:58:00Z">
              <w:rPr>
                <w:highlight w:val="yellow"/>
              </w:rPr>
            </w:rPrChange>
          </w:rPr>
          <w:t xml:space="preserve"> when aeronautical station is located on board ship). </w:t>
        </w:r>
      </w:ins>
      <w:ins w:id="412" w:author="John Mettrop [2]" w:date="2022-12-05T12:17:00Z">
        <w:r w:rsidRPr="00250417">
          <w:rPr>
            <w:rFonts w:ascii="Times New Roman" w:eastAsia="Times New Roman" w:hAnsi="Times New Roman" w:cs="Times New Roman"/>
            <w:strike/>
            <w:sz w:val="24"/>
            <w:szCs w:val="20"/>
            <w:lang w:val="en-GB"/>
            <w:rPrChange w:id="413" w:author="John Mettrop [2]" w:date="2022-12-05T12:18:00Z">
              <w:rPr>
                <w:highlight w:val="yellow"/>
              </w:rPr>
            </w:rPrChange>
          </w:rPr>
          <w:t xml:space="preserve">[In case of </w:t>
        </w:r>
        <w:r w:rsidRPr="00250417">
          <w:rPr>
            <w:rFonts w:ascii="Times New Roman" w:eastAsia="Times New Roman" w:hAnsi="Times New Roman" w:cs="Times New Roman"/>
            <w:strike/>
            <w:sz w:val="24"/>
            <w:szCs w:val="20"/>
            <w:lang w:val="en-GB"/>
            <w:rPrChange w:id="414" w:author="John Mettrop [2]" w:date="2022-12-05T12:18:00Z">
              <w:rPr>
                <w:highlight w:val="yellow"/>
              </w:rPr>
            </w:rPrChange>
          </w:rPr>
          <w:lastRenderedPageBreak/>
          <w:t>using directional antennas the direction of the airborne antenna’s main lobe when communicating with its aeronautical station is normally pointing away from the territory of another coastal state.]</w:t>
        </w:r>
      </w:ins>
    </w:p>
    <w:p w14:paraId="08D961BF" w14:textId="77777777" w:rsidR="00250417" w:rsidRPr="00250417" w:rsidRDefault="00250417" w:rsidP="00250417">
      <w:pPr>
        <w:tabs>
          <w:tab w:val="left" w:pos="1134"/>
          <w:tab w:val="left" w:pos="1871"/>
          <w:tab w:val="left" w:pos="2268"/>
        </w:tabs>
        <w:overflowPunct w:val="0"/>
        <w:autoSpaceDE w:val="0"/>
        <w:autoSpaceDN w:val="0"/>
        <w:adjustRightInd w:val="0"/>
        <w:spacing w:before="240" w:after="240" w:line="240" w:lineRule="auto"/>
        <w:jc w:val="left"/>
        <w:textAlignment w:val="baseline"/>
        <w:rPr>
          <w:rFonts w:ascii="Times New Roman" w:eastAsia="Times New Roman" w:hAnsi="Times New Roman" w:cs="Times New Roman"/>
          <w:i/>
          <w:iCs/>
          <w:color w:val="FF0000"/>
          <w:sz w:val="24"/>
          <w:szCs w:val="20"/>
          <w:lang w:val="en-GB"/>
        </w:rPr>
      </w:pPr>
      <w:r w:rsidRPr="00250417">
        <w:rPr>
          <w:rFonts w:ascii="Times New Roman" w:eastAsia="Times New Roman" w:hAnsi="Times New Roman" w:cs="Times New Roman"/>
          <w:i/>
          <w:iCs/>
          <w:color w:val="FF0000"/>
          <w:sz w:val="24"/>
          <w:szCs w:val="20"/>
          <w:highlight w:val="green"/>
          <w:lang w:val="en-GB"/>
          <w:rPrChange w:id="415" w:author="John Mettrop [2]" w:date="2022-12-09T08:13:00Z">
            <w:rPr>
              <w:i/>
              <w:highlight w:val="green"/>
            </w:rPr>
          </w:rPrChange>
        </w:rPr>
        <w:t>[Editor’s note: this last sentence was proposed to be kept/deleted. Clarification was provided to aid interpretation.]</w:t>
      </w:r>
    </w:p>
    <w:p w14:paraId="16879569"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250417">
        <w:rPr>
          <w:rFonts w:ascii="Times New Roman" w:eastAsia="Times New Roman" w:hAnsi="Times New Roman" w:cs="Times New Roman"/>
          <w:sz w:val="24"/>
          <w:szCs w:val="20"/>
          <w:lang w:val="en-GB"/>
        </w:rPr>
        <w:t>The ground terminals</w:t>
      </w:r>
      <w:ins w:id="416" w:author="John Mettrop [2]" w:date="2022-12-05T12:19:00Z">
        <w:r w:rsidRPr="00250417">
          <w:rPr>
            <w:rFonts w:ascii="Times New Roman" w:eastAsia="Times New Roman" w:hAnsi="Times New Roman" w:cs="Times New Roman"/>
            <w:sz w:val="24"/>
            <w:szCs w:val="20"/>
            <w:lang w:val="en-GB"/>
          </w:rPr>
          <w:t xml:space="preserve"> (aeronautical stations)</w:t>
        </w:r>
      </w:ins>
      <w:r w:rsidRPr="00250417">
        <w:rPr>
          <w:rFonts w:ascii="Times New Roman" w:eastAsia="Times New Roman" w:hAnsi="Times New Roman" w:cs="Times New Roman"/>
          <w:sz w:val="24"/>
          <w:szCs w:val="20"/>
          <w:lang w:val="en-GB"/>
        </w:rPr>
        <w:t xml:space="preserve"> may be </w:t>
      </w:r>
      <w:ins w:id="417" w:author="John Mettrop [2]" w:date="2022-12-05T12:19:00Z">
        <w:r w:rsidRPr="00250417">
          <w:rPr>
            <w:rFonts w:ascii="Times New Roman" w:eastAsia="Times New Roman" w:hAnsi="Times New Roman" w:cs="Times New Roman"/>
            <w:sz w:val="24"/>
            <w:szCs w:val="20"/>
            <w:lang w:val="en-GB"/>
          </w:rPr>
          <w:t xml:space="preserve">either </w:t>
        </w:r>
      </w:ins>
      <w:r w:rsidRPr="00250417">
        <w:rPr>
          <w:rFonts w:ascii="Times New Roman" w:eastAsia="Times New Roman" w:hAnsi="Times New Roman" w:cs="Times New Roman"/>
          <w:sz w:val="24"/>
          <w:szCs w:val="20"/>
          <w:lang w:val="en-GB"/>
        </w:rPr>
        <w:t xml:space="preserve">at a permanent location or </w:t>
      </w:r>
      <w:del w:id="418" w:author="John Mettrop [2]" w:date="2022-12-05T12:19:00Z">
        <w:r w:rsidRPr="00250417" w:rsidDel="00E22D05">
          <w:rPr>
            <w:rFonts w:ascii="Times New Roman" w:eastAsia="Times New Roman" w:hAnsi="Times New Roman" w:cs="Times New Roman"/>
            <w:sz w:val="24"/>
            <w:szCs w:val="20"/>
            <w:lang w:val="en-GB"/>
          </w:rPr>
          <w:delText xml:space="preserve">they may be </w:delText>
        </w:r>
      </w:del>
      <w:r w:rsidRPr="00250417">
        <w:rPr>
          <w:rFonts w:ascii="Times New Roman" w:eastAsia="Times New Roman" w:hAnsi="Times New Roman" w:cs="Times New Roman"/>
          <w:sz w:val="24"/>
          <w:szCs w:val="20"/>
          <w:lang w:val="en-GB"/>
        </w:rPr>
        <w:t xml:space="preserve">transportable. Transportable ground terminals can be moved to meet operational needs and the duration of use while </w:t>
      </w:r>
      <w:del w:id="419" w:author="John Mettrop [2]" w:date="2022-12-05T12:19:00Z">
        <w:r w:rsidRPr="00250417" w:rsidDel="00E22D05">
          <w:rPr>
            <w:rFonts w:ascii="Times New Roman" w:eastAsia="Times New Roman" w:hAnsi="Times New Roman" w:cs="Times New Roman"/>
            <w:sz w:val="24"/>
            <w:szCs w:val="20"/>
            <w:lang w:val="en-GB"/>
          </w:rPr>
          <w:delText xml:space="preserve">it </w:delText>
        </w:r>
      </w:del>
      <w:ins w:id="420" w:author="John Mettrop [2]" w:date="2022-12-05T12:19:00Z">
        <w:r w:rsidRPr="00250417">
          <w:rPr>
            <w:rFonts w:ascii="Times New Roman" w:eastAsia="Times New Roman" w:hAnsi="Times New Roman" w:cs="Times New Roman"/>
            <w:sz w:val="24"/>
            <w:szCs w:val="20"/>
            <w:lang w:val="en-GB"/>
          </w:rPr>
          <w:t xml:space="preserve">the length of time </w:t>
        </w:r>
      </w:ins>
      <w:ins w:id="421" w:author="John Mettrop [2]" w:date="2022-12-05T12:20:00Z">
        <w:r w:rsidRPr="00250417">
          <w:rPr>
            <w:rFonts w:ascii="Times New Roman" w:eastAsia="Times New Roman" w:hAnsi="Times New Roman" w:cs="Times New Roman"/>
            <w:sz w:val="24"/>
            <w:szCs w:val="20"/>
            <w:lang w:val="en-GB"/>
          </w:rPr>
          <w:t>they</w:t>
        </w:r>
      </w:ins>
      <w:ins w:id="422" w:author="John Mettrop [2]" w:date="2022-12-05T12:19:00Z">
        <w:r w:rsidRPr="00250417">
          <w:rPr>
            <w:rFonts w:ascii="Times New Roman" w:eastAsia="Times New Roman" w:hAnsi="Times New Roman" w:cs="Times New Roman"/>
            <w:sz w:val="24"/>
            <w:szCs w:val="20"/>
            <w:lang w:val="en-GB"/>
          </w:rPr>
          <w:t xml:space="preserve"> </w:t>
        </w:r>
      </w:ins>
      <w:r w:rsidRPr="00250417">
        <w:rPr>
          <w:rFonts w:ascii="Times New Roman" w:eastAsia="Times New Roman" w:hAnsi="Times New Roman" w:cs="Times New Roman"/>
          <w:sz w:val="24"/>
          <w:szCs w:val="20"/>
          <w:lang w:val="en-GB"/>
        </w:rPr>
        <w:t>remain</w:t>
      </w:r>
      <w:del w:id="423" w:author="John Mettrop [2]" w:date="2022-12-05T12:20:00Z">
        <w:r w:rsidRPr="00250417" w:rsidDel="00E22D05">
          <w:rPr>
            <w:rFonts w:ascii="Times New Roman" w:eastAsia="Times New Roman" w:hAnsi="Times New Roman" w:cs="Times New Roman"/>
            <w:sz w:val="24"/>
            <w:szCs w:val="20"/>
            <w:lang w:val="en-GB"/>
          </w:rPr>
          <w:delText>s</w:delText>
        </w:r>
      </w:del>
      <w:r w:rsidRPr="00250417">
        <w:rPr>
          <w:rFonts w:ascii="Times New Roman" w:eastAsia="Times New Roman" w:hAnsi="Times New Roman" w:cs="Times New Roman"/>
          <w:sz w:val="24"/>
          <w:szCs w:val="20"/>
          <w:lang w:val="en-GB"/>
        </w:rPr>
        <w:t xml:space="preserve"> at a particular location is dependent upon operational requirements.</w:t>
      </w:r>
      <w:ins w:id="424" w:author="John Mettrop [2]" w:date="2022-12-05T12:20:00Z">
        <w:r w:rsidRPr="00250417">
          <w:rPr>
            <w:rFonts w:ascii="Times New Roman" w:eastAsia="Times New Roman" w:hAnsi="Times New Roman" w:cs="Times New Roman"/>
            <w:sz w:val="24"/>
            <w:szCs w:val="20"/>
            <w:lang w:val="en-GB"/>
          </w:rPr>
          <w:t xml:space="preserve"> In certain instances, an aeronautical station may be located, for example, on board ship or on a platform at sea.</w:t>
        </w:r>
      </w:ins>
    </w:p>
    <w:p w14:paraId="6A7B9962"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425" w:author="John Mettrop [2]" w:date="2022-12-05T12:20:00Z"/>
          <w:rFonts w:ascii="Times New Roman" w:eastAsia="Times New Roman" w:hAnsi="Times New Roman" w:cs="Times New Roman"/>
          <w:sz w:val="24"/>
          <w:szCs w:val="20"/>
          <w:lang w:val="en-GB"/>
        </w:rPr>
      </w:pPr>
      <w:r w:rsidRPr="00250417">
        <w:rPr>
          <w:rFonts w:ascii="Times New Roman" w:eastAsia="Times New Roman" w:hAnsi="Times New Roman" w:cs="Times New Roman"/>
          <w:sz w:val="24"/>
          <w:szCs w:val="20"/>
          <w:lang w:val="en-GB"/>
        </w:rPr>
        <w:t>A single ground terminal may simultaneously support several aircraft stations at the same time via different links.</w:t>
      </w:r>
    </w:p>
    <w:p w14:paraId="22B8464E" w14:textId="69B41560"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426" w:author="John Mettrop [2]" w:date="2022-12-05T12:20:00Z"/>
          <w:rFonts w:ascii="Times New Roman" w:eastAsia="Times New Roman" w:hAnsi="Times New Roman" w:cs="Times New Roman"/>
          <w:sz w:val="24"/>
          <w:szCs w:val="20"/>
          <w:lang w:val="en-GB" w:eastAsia="zh-CN"/>
        </w:rPr>
      </w:pPr>
      <w:ins w:id="427" w:author="John Mettrop [2]" w:date="2022-12-05T12:20:00Z">
        <w:r w:rsidRPr="00250417">
          <w:rPr>
            <w:rFonts w:ascii="Times New Roman" w:eastAsia="Times New Roman" w:hAnsi="Times New Roman" w:cs="Times New Roman"/>
            <w:sz w:val="24"/>
            <w:szCs w:val="20"/>
            <w:lang w:val="en-GB" w:eastAsia="zh-CN"/>
          </w:rPr>
          <w:t xml:space="preserve">The application of system 6 is on-board aircraft for wide area ocean surface exploration system used to conduct multiple activities including maritime search and rescue, disaster relief support activities and support to air crash investigations conducted </w:t>
        </w:r>
        <w:r w:rsidRPr="00250417">
          <w:rPr>
            <w:rFonts w:ascii="Times New Roman" w:eastAsia="Times New Roman" w:hAnsi="Times New Roman" w:cs="Times New Roman"/>
            <w:sz w:val="24"/>
            <w:szCs w:val="20"/>
            <w:lang w:val="en-GB"/>
            <w:rPrChange w:id="428" w:author="Sinanis, Nick" w:date="2022-11-24T12:00:00Z">
              <w:rPr>
                <w:highlight w:val="yellow"/>
              </w:rPr>
            </w:rPrChange>
          </w:rPr>
          <w:t xml:space="preserve">in </w:t>
        </w:r>
        <w:del w:id="429" w:author="USA" w:date="2023-03-06T17:24:00Z">
          <w:r w:rsidRPr="00DD2B2D" w:rsidDel="00DD2B2D">
            <w:rPr>
              <w:rFonts w:ascii="Times New Roman" w:eastAsia="Times New Roman" w:hAnsi="Times New Roman" w:cs="Times New Roman"/>
              <w:sz w:val="24"/>
              <w:szCs w:val="20"/>
              <w:highlight w:val="yellow"/>
              <w:lang w:val="en-GB"/>
              <w:rPrChange w:id="430" w:author="USA" w:date="2023-03-06T17:24:00Z">
                <w:rPr>
                  <w:highlight w:val="yellow"/>
                </w:rPr>
              </w:rPrChange>
            </w:rPr>
            <w:delText xml:space="preserve">the areas that are </w:delText>
          </w:r>
        </w:del>
        <w:del w:id="431" w:author="USA" w:date="2023-03-06T17:22:00Z">
          <w:r w:rsidRPr="00DD2B2D" w:rsidDel="00DD2B2D">
            <w:rPr>
              <w:rFonts w:ascii="Times New Roman" w:eastAsia="Times New Roman" w:hAnsi="Times New Roman" w:cs="Times New Roman"/>
              <w:sz w:val="24"/>
              <w:szCs w:val="20"/>
              <w:highlight w:val="yellow"/>
              <w:lang w:val="en-GB"/>
              <w:rPrChange w:id="432" w:author="USA" w:date="2023-03-06T17:24:00Z">
                <w:rPr>
                  <w:highlight w:val="yellow"/>
                </w:rPr>
              </w:rPrChange>
            </w:rPr>
            <w:delText xml:space="preserve">in </w:delText>
          </w:r>
        </w:del>
        <w:del w:id="433" w:author="USA" w:date="2023-03-06T17:24:00Z">
          <w:r w:rsidRPr="00DD2B2D" w:rsidDel="00DD2B2D">
            <w:rPr>
              <w:rFonts w:ascii="Times New Roman" w:eastAsia="Times New Roman" w:hAnsi="Times New Roman" w:cs="Times New Roman"/>
              <w:sz w:val="24"/>
              <w:szCs w:val="20"/>
              <w:highlight w:val="yellow"/>
              <w:lang w:val="en-GB"/>
              <w:rPrChange w:id="434" w:author="USA" w:date="2023-03-06T17:24:00Z">
                <w:rPr>
                  <w:highlight w:val="yellow"/>
                </w:rPr>
              </w:rPrChange>
            </w:rPr>
            <w:delText>territorial</w:delText>
          </w:r>
        </w:del>
      </w:ins>
      <w:ins w:id="435" w:author="USA" w:date="2023-03-06T17:24:00Z">
        <w:r w:rsidR="00DD2B2D" w:rsidRPr="00DD2B2D">
          <w:rPr>
            <w:rFonts w:ascii="Times New Roman" w:eastAsia="Times New Roman" w:hAnsi="Times New Roman" w:cs="Times New Roman"/>
            <w:sz w:val="24"/>
            <w:szCs w:val="20"/>
            <w:highlight w:val="yellow"/>
            <w:lang w:val="en-GB"/>
            <w:rPrChange w:id="436" w:author="USA" w:date="2023-03-06T17:24:00Z">
              <w:rPr>
                <w:rFonts w:ascii="Times New Roman" w:eastAsia="Times New Roman" w:hAnsi="Times New Roman" w:cs="Times New Roman"/>
                <w:sz w:val="24"/>
                <w:szCs w:val="20"/>
                <w:lang w:val="en-GB"/>
              </w:rPr>
            </w:rPrChange>
          </w:rPr>
          <w:t>national territories</w:t>
        </w:r>
      </w:ins>
      <w:ins w:id="437" w:author="John Mettrop [2]" w:date="2022-12-05T12:20:00Z">
        <w:r w:rsidRPr="00250417">
          <w:rPr>
            <w:rFonts w:ascii="Times New Roman" w:eastAsia="Times New Roman" w:hAnsi="Times New Roman" w:cs="Times New Roman"/>
            <w:sz w:val="24"/>
            <w:szCs w:val="20"/>
            <w:lang w:val="en-GB"/>
            <w:rPrChange w:id="438" w:author="Sinanis, Nick" w:date="2022-11-24T12:00:00Z">
              <w:rPr>
                <w:highlight w:val="yellow"/>
              </w:rPr>
            </w:rPrChange>
          </w:rPr>
          <w:t xml:space="preserve"> and </w:t>
        </w:r>
      </w:ins>
      <w:ins w:id="439" w:author="USA" w:date="2023-03-06T17:22:00Z">
        <w:r w:rsidR="00DD2B2D" w:rsidRPr="00DD2B2D">
          <w:rPr>
            <w:rFonts w:ascii="Times New Roman" w:eastAsia="Times New Roman" w:hAnsi="Times New Roman" w:cs="Times New Roman"/>
            <w:sz w:val="24"/>
            <w:szCs w:val="20"/>
            <w:highlight w:val="yellow"/>
            <w:lang w:val="en-GB"/>
            <w:rPrChange w:id="440" w:author="USA" w:date="2023-03-06T17:22:00Z">
              <w:rPr>
                <w:rFonts w:ascii="Times New Roman" w:eastAsia="Times New Roman" w:hAnsi="Times New Roman" w:cs="Times New Roman"/>
                <w:sz w:val="24"/>
                <w:szCs w:val="20"/>
                <w:lang w:val="en-GB"/>
              </w:rPr>
            </w:rPrChange>
          </w:rPr>
          <w:t xml:space="preserve">areas not </w:t>
        </w:r>
      </w:ins>
      <w:ins w:id="441" w:author="USA" w:date="2023-03-06T17:21:00Z">
        <w:r w:rsidR="00DD2B2D" w:rsidRPr="00DD2B2D">
          <w:rPr>
            <w:rFonts w:ascii="Times New Roman" w:eastAsia="Times New Roman" w:hAnsi="Times New Roman" w:cs="Times New Roman"/>
            <w:sz w:val="24"/>
            <w:szCs w:val="20"/>
            <w:highlight w:val="yellow"/>
            <w:lang w:val="en-GB"/>
            <w:rPrChange w:id="442" w:author="USA" w:date="2023-03-06T17:22:00Z">
              <w:rPr>
                <w:rFonts w:ascii="Times New Roman" w:eastAsia="Times New Roman" w:hAnsi="Times New Roman" w:cs="Times New Roman"/>
                <w:sz w:val="24"/>
                <w:szCs w:val="20"/>
                <w:lang w:val="en-GB"/>
              </w:rPr>
            </w:rPrChange>
          </w:rPr>
          <w:t>administer</w:t>
        </w:r>
      </w:ins>
      <w:ins w:id="443" w:author="USA" w:date="2023-03-06T17:22:00Z">
        <w:r w:rsidR="00DD2B2D" w:rsidRPr="00DD2B2D">
          <w:rPr>
            <w:rFonts w:ascii="Times New Roman" w:eastAsia="Times New Roman" w:hAnsi="Times New Roman" w:cs="Times New Roman"/>
            <w:sz w:val="24"/>
            <w:szCs w:val="20"/>
            <w:highlight w:val="yellow"/>
            <w:lang w:val="en-GB"/>
            <w:rPrChange w:id="444" w:author="USA" w:date="2023-03-06T17:22:00Z">
              <w:rPr>
                <w:rFonts w:ascii="Times New Roman" w:eastAsia="Times New Roman" w:hAnsi="Times New Roman" w:cs="Times New Roman"/>
                <w:sz w:val="24"/>
                <w:szCs w:val="20"/>
                <w:lang w:val="en-GB"/>
              </w:rPr>
            </w:rPrChange>
          </w:rPr>
          <w:t>ed by any ITU Member State</w:t>
        </w:r>
      </w:ins>
      <w:ins w:id="445" w:author="John Mettrop [2]" w:date="2022-12-05T12:20:00Z">
        <w:del w:id="446" w:author="USA" w:date="2023-03-06T17:22:00Z">
          <w:r w:rsidRPr="00DD2B2D" w:rsidDel="00DD2B2D">
            <w:rPr>
              <w:rFonts w:ascii="Times New Roman" w:eastAsia="Times New Roman" w:hAnsi="Times New Roman" w:cs="Times New Roman"/>
              <w:sz w:val="24"/>
              <w:szCs w:val="20"/>
              <w:highlight w:val="yellow"/>
              <w:lang w:val="en-GB"/>
              <w:rPrChange w:id="447" w:author="USA" w:date="2023-03-06T17:22:00Z">
                <w:rPr>
                  <w:highlight w:val="yellow"/>
                </w:rPr>
              </w:rPrChange>
            </w:rPr>
            <w:delText>[outside of territory under the jurisdiction of any countries</w:delText>
          </w:r>
          <w:r w:rsidRPr="00DD2B2D" w:rsidDel="00DD2B2D">
            <w:rPr>
              <w:rFonts w:ascii="Times New Roman" w:eastAsia="Times New Roman" w:hAnsi="Times New Roman" w:cs="Times New Roman"/>
              <w:sz w:val="24"/>
              <w:szCs w:val="20"/>
              <w:highlight w:val="yellow"/>
              <w:lang w:val="en-GB"/>
              <w:rPrChange w:id="448" w:author="USA" w:date="2023-03-06T17:22:00Z">
                <w:rPr>
                  <w:rFonts w:ascii="Times New Roman" w:eastAsia="Times New Roman" w:hAnsi="Times New Roman" w:cs="Times New Roman"/>
                  <w:sz w:val="24"/>
                  <w:szCs w:val="20"/>
                  <w:lang w:val="en-GB"/>
                </w:rPr>
              </w:rPrChange>
            </w:rPr>
            <w:delText xml:space="preserve"> </w:delText>
          </w:r>
          <w:r w:rsidRPr="00DD2B2D" w:rsidDel="00DD2B2D">
            <w:rPr>
              <w:rFonts w:ascii="Times New Roman" w:eastAsia="Times New Roman" w:hAnsi="Times New Roman" w:cs="Times New Roman"/>
              <w:sz w:val="24"/>
              <w:szCs w:val="20"/>
              <w:highlight w:val="yellow"/>
              <w:lang w:val="en-GB" w:eastAsia="zh-CN"/>
              <w:rPrChange w:id="449" w:author="USA" w:date="2023-03-06T17:22:00Z">
                <w:rPr>
                  <w:rFonts w:ascii="Times New Roman" w:eastAsia="Times New Roman" w:hAnsi="Times New Roman" w:cs="Times New Roman"/>
                  <w:sz w:val="24"/>
                  <w:szCs w:val="20"/>
                  <w:lang w:val="en-GB" w:eastAsia="zh-CN"/>
                </w:rPr>
              </w:rPrChange>
            </w:rPr>
            <w:delText>outside national waters</w:delText>
          </w:r>
          <w:r w:rsidRPr="00DD2B2D" w:rsidDel="00DD2B2D">
            <w:rPr>
              <w:rFonts w:ascii="Times New Roman" w:eastAsia="Times New Roman" w:hAnsi="Times New Roman" w:cs="Times New Roman"/>
              <w:sz w:val="24"/>
              <w:szCs w:val="20"/>
              <w:highlight w:val="yellow"/>
              <w:lang w:val="en-GB" w:eastAsia="zh-CN"/>
              <w:rPrChange w:id="450" w:author="USA" w:date="2023-03-06T17:22:00Z">
                <w:rPr>
                  <w:highlight w:val="yellow"/>
                  <w:lang w:eastAsia="zh-CN"/>
                </w:rPr>
              </w:rPrChange>
            </w:rPr>
            <w:delText>/outside territorial sea</w:delText>
          </w:r>
          <w:r w:rsidRPr="00DD2B2D" w:rsidDel="00DD2B2D">
            <w:rPr>
              <w:rFonts w:ascii="Times New Roman" w:eastAsia="Times New Roman" w:hAnsi="Times New Roman" w:cs="Times New Roman"/>
              <w:sz w:val="24"/>
              <w:szCs w:val="20"/>
              <w:highlight w:val="yellow"/>
              <w:lang w:val="en-GB" w:eastAsia="zh-CN"/>
              <w:rPrChange w:id="451" w:author="USA" w:date="2023-03-06T17:22:00Z">
                <w:rPr>
                  <w:highlight w:val="cyan"/>
                  <w:lang w:eastAsia="zh-CN"/>
                </w:rPr>
              </w:rPrChange>
            </w:rPr>
            <w:delText>]</w:delText>
          </w:r>
        </w:del>
        <w:r w:rsidRPr="00DD2B2D">
          <w:rPr>
            <w:rFonts w:ascii="Times New Roman" w:eastAsia="Times New Roman" w:hAnsi="Times New Roman" w:cs="Times New Roman"/>
            <w:sz w:val="24"/>
            <w:szCs w:val="20"/>
            <w:lang w:val="en-GB" w:eastAsia="zh-CN"/>
          </w:rPr>
          <w:t>.</w:t>
        </w:r>
        <w:r w:rsidRPr="00250417">
          <w:rPr>
            <w:rFonts w:ascii="Times New Roman" w:eastAsia="Times New Roman" w:hAnsi="Times New Roman" w:cs="Times New Roman"/>
            <w:sz w:val="24"/>
            <w:szCs w:val="20"/>
            <w:lang w:val="en-GB" w:eastAsia="zh-CN"/>
          </w:rPr>
          <w:t xml:space="preserve"> The system consists of multiple aircraft conducting video surveillance of a wide ocean surface area. </w:t>
        </w:r>
        <w:proofErr w:type="gramStart"/>
        <w:r w:rsidRPr="00250417">
          <w:rPr>
            <w:rFonts w:ascii="Times New Roman" w:eastAsia="Times New Roman" w:hAnsi="Times New Roman" w:cs="Times New Roman"/>
            <w:sz w:val="24"/>
            <w:szCs w:val="20"/>
            <w:lang w:val="en-GB" w:eastAsia="zh-CN"/>
          </w:rPr>
          <w:t>In order to</w:t>
        </w:r>
        <w:proofErr w:type="gramEnd"/>
        <w:r w:rsidRPr="00250417">
          <w:rPr>
            <w:rFonts w:ascii="Times New Roman" w:eastAsia="Times New Roman" w:hAnsi="Times New Roman" w:cs="Times New Roman"/>
            <w:sz w:val="24"/>
            <w:szCs w:val="20"/>
            <w:lang w:val="en-GB" w:eastAsia="zh-CN"/>
          </w:rPr>
          <w:t xml:space="preserve"> achieve the required coverage that satisfies large video surveillance footprints, the aircraft are part of a mesh network to deliver high resolution video to either a ship or land-based command and monitoring centres. The received video data are used to identify objects of interest, such as, aircraft debris and distressed personnel. </w:t>
        </w:r>
        <w:r w:rsidRPr="00250417">
          <w:rPr>
            <w:rFonts w:ascii="Times New Roman" w:eastAsia="Times New Roman" w:hAnsi="Times New Roman" w:cs="Times New Roman"/>
            <w:sz w:val="24"/>
            <w:szCs w:val="20"/>
            <w:lang w:val="en-GB" w:eastAsia="zh-CN"/>
            <w:rPrChange w:id="452" w:author="Sinanis, Nick" w:date="2022-11-24T12:00:00Z">
              <w:rPr>
                <w:highlight w:val="yellow"/>
                <w:lang w:eastAsia="zh-CN"/>
              </w:rPr>
            </w:rPrChange>
          </w:rPr>
          <w:t xml:space="preserve">Between 10 and 20 </w:t>
        </w:r>
        <w:r w:rsidRPr="00250417">
          <w:rPr>
            <w:rFonts w:ascii="Times New Roman" w:eastAsia="Times New Roman" w:hAnsi="Times New Roman" w:cs="Times New Roman"/>
            <w:sz w:val="24"/>
            <w:szCs w:val="20"/>
            <w:lang w:val="en-GB" w:eastAsia="zh-CN"/>
          </w:rPr>
          <w:t xml:space="preserve">aircraft </w:t>
        </w:r>
        <w:r w:rsidRPr="00250417">
          <w:rPr>
            <w:rFonts w:ascii="Times New Roman" w:eastAsia="Times New Roman" w:hAnsi="Times New Roman" w:cs="Times New Roman"/>
            <w:sz w:val="24"/>
            <w:szCs w:val="20"/>
            <w:lang w:val="en-GB" w:eastAsia="zh-CN"/>
            <w:rPrChange w:id="453" w:author="Sinanis, Nick" w:date="2022-11-24T12:00:00Z">
              <w:rPr>
                <w:highlight w:val="yellow"/>
                <w:lang w:eastAsia="zh-CN"/>
              </w:rPr>
            </w:rPrChange>
          </w:rPr>
          <w:t>(e.g.</w:t>
        </w:r>
      </w:ins>
      <w:ins w:id="454" w:author="Limousin, Catherine" w:date="2022-12-09T10:51:00Z">
        <w:r w:rsidRPr="00250417">
          <w:rPr>
            <w:rFonts w:ascii="Times New Roman" w:eastAsia="Times New Roman" w:hAnsi="Times New Roman" w:cs="Times New Roman"/>
            <w:sz w:val="24"/>
            <w:szCs w:val="20"/>
            <w:lang w:val="en-GB" w:eastAsia="zh-CN"/>
          </w:rPr>
          <w:t>,</w:t>
        </w:r>
      </w:ins>
      <w:ins w:id="455" w:author="John Mettrop [2]" w:date="2022-12-05T12:20:00Z">
        <w:r w:rsidRPr="00250417">
          <w:rPr>
            <w:rFonts w:ascii="Times New Roman" w:eastAsia="Times New Roman" w:hAnsi="Times New Roman" w:cs="Times New Roman"/>
            <w:sz w:val="24"/>
            <w:szCs w:val="20"/>
            <w:lang w:val="en-GB" w:eastAsia="zh-CN"/>
            <w:rPrChange w:id="456" w:author="Sinanis, Nick" w:date="2022-11-24T12:00:00Z">
              <w:rPr>
                <w:highlight w:val="yellow"/>
                <w:lang w:eastAsia="zh-CN"/>
              </w:rPr>
            </w:rPrChange>
          </w:rPr>
          <w:t xml:space="preserve"> Systems 1 and 2 in Table 1) could be expected to participate in a task</w:t>
        </w:r>
        <w:r w:rsidRPr="00250417">
          <w:rPr>
            <w:rFonts w:ascii="Times New Roman" w:eastAsia="Times New Roman" w:hAnsi="Times New Roman" w:cs="Times New Roman"/>
            <w:sz w:val="24"/>
            <w:szCs w:val="20"/>
            <w:lang w:val="en-GB" w:eastAsia="zh-CN"/>
          </w:rPr>
          <w:t>.</w:t>
        </w:r>
      </w:ins>
    </w:p>
    <w:p w14:paraId="126DE1ED"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457" w:author="John Mettrop [2]" w:date="2022-12-05T12:20:00Z"/>
          <w:rFonts w:ascii="Times New Roman" w:eastAsia="Times New Roman" w:hAnsi="Times New Roman" w:cs="Times New Roman"/>
          <w:sz w:val="24"/>
          <w:szCs w:val="20"/>
          <w:lang w:val="en-GB" w:eastAsia="zh-CN"/>
        </w:rPr>
      </w:pPr>
      <w:ins w:id="458" w:author="John Mettrop [2]" w:date="2022-12-05T12:20:00Z">
        <w:r w:rsidRPr="00250417">
          <w:rPr>
            <w:rFonts w:ascii="Times New Roman" w:eastAsia="Times New Roman" w:hAnsi="Times New Roman" w:cs="Times New Roman"/>
            <w:sz w:val="24"/>
            <w:szCs w:val="20"/>
            <w:lang w:val="en-GB" w:eastAsia="zh-CN"/>
          </w:rPr>
          <w:t>The mesh network can be configured in multiple ways depending on the task requirements, either as a single network or multiple sub-networks assigned with dedicated frequency channels and bandwidths. Figure 1 depicts the above-mentioned system and its application. Table 1 contains the characteristics of this radio systems</w:t>
        </w:r>
        <w:r w:rsidRPr="00250417">
          <w:rPr>
            <w:rFonts w:ascii="Times New Roman" w:eastAsia="Times New Roman" w:hAnsi="Times New Roman" w:cs="Times New Roman"/>
            <w:sz w:val="16"/>
            <w:szCs w:val="16"/>
            <w:lang w:val="en-GB"/>
          </w:rPr>
          <w:t xml:space="preserve"> </w:t>
        </w:r>
        <w:r w:rsidRPr="00250417">
          <w:rPr>
            <w:rFonts w:ascii="Times New Roman" w:eastAsia="Times New Roman" w:hAnsi="Times New Roman" w:cs="Times New Roman"/>
            <w:sz w:val="24"/>
            <w:szCs w:val="20"/>
            <w:lang w:val="en-GB" w:eastAsia="zh-CN"/>
          </w:rPr>
          <w:t>used for payload communications. In Table 1 for System 6, Airborne 1 and Airborne 2 represent two aircraft with similar radio system characteristics and are used to identify two ends of a single hop communication link within the mesh network.</w:t>
        </w:r>
      </w:ins>
    </w:p>
    <w:p w14:paraId="1C80EE6F"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480" w:after="120" w:line="240" w:lineRule="auto"/>
        <w:textAlignment w:val="baseline"/>
        <w:rPr>
          <w:ins w:id="459" w:author="John Mettrop [2]" w:date="2022-12-05T12:20:00Z"/>
          <w:rFonts w:ascii="Times New Roman" w:eastAsia="Times New Roman" w:hAnsi="Times New Roman" w:cs="Times New Roman"/>
          <w:caps/>
          <w:sz w:val="20"/>
          <w:szCs w:val="20"/>
          <w:lang w:val="en-GB" w:eastAsia="zh-CN"/>
        </w:rPr>
      </w:pPr>
      <w:ins w:id="460" w:author="John Mettrop [2]" w:date="2022-12-05T12:20:00Z">
        <w:r w:rsidRPr="00250417">
          <w:rPr>
            <w:rFonts w:ascii="Times New Roman" w:eastAsia="Times New Roman" w:hAnsi="Times New Roman" w:cs="Times New Roman"/>
            <w:caps/>
            <w:sz w:val="20"/>
            <w:szCs w:val="20"/>
            <w:lang w:val="en-GB" w:eastAsia="zh-CN"/>
          </w:rPr>
          <w:t>Figure 1</w:t>
        </w:r>
      </w:ins>
    </w:p>
    <w:p w14:paraId="1947C7AE"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after="120" w:line="240" w:lineRule="auto"/>
        <w:textAlignment w:val="baseline"/>
        <w:rPr>
          <w:ins w:id="461" w:author="John Mettrop [2]" w:date="2022-12-05T12:20:00Z"/>
          <w:rFonts w:ascii="Times New Roman Bold" w:eastAsia="Times New Roman" w:hAnsi="Times New Roman Bold" w:cs="Times New Roman"/>
          <w:b/>
          <w:sz w:val="20"/>
          <w:szCs w:val="20"/>
          <w:lang w:val="en-GB" w:eastAsia="zh-CN"/>
        </w:rPr>
      </w:pPr>
      <w:ins w:id="462" w:author="John Mettrop [2]" w:date="2022-12-05T12:20:00Z">
        <w:r w:rsidRPr="00250417">
          <w:rPr>
            <w:rFonts w:ascii="Times New Roman Bold" w:eastAsia="Times New Roman" w:hAnsi="Times New Roman Bold" w:cs="Times New Roman"/>
            <w:b/>
            <w:sz w:val="20"/>
            <w:szCs w:val="20"/>
            <w:lang w:val="en-GB" w:eastAsia="zh-CN"/>
          </w:rPr>
          <w:t>Operation of airborne for wide area ocean surface exploration system</w:t>
        </w:r>
      </w:ins>
    </w:p>
    <w:p w14:paraId="71C43041" w14:textId="77777777" w:rsidR="00250417" w:rsidRPr="00250417" w:rsidRDefault="00250417" w:rsidP="00250417">
      <w:pPr>
        <w:tabs>
          <w:tab w:val="left" w:pos="1134"/>
          <w:tab w:val="left" w:pos="1871"/>
          <w:tab w:val="left" w:pos="2268"/>
        </w:tabs>
        <w:overflowPunct w:val="0"/>
        <w:autoSpaceDE w:val="0"/>
        <w:autoSpaceDN w:val="0"/>
        <w:adjustRightInd w:val="0"/>
        <w:spacing w:before="120" w:after="240" w:line="240" w:lineRule="auto"/>
        <w:textAlignment w:val="baseline"/>
        <w:rPr>
          <w:ins w:id="463" w:author="John Mettrop [2]" w:date="2022-12-05T12:20:00Z"/>
          <w:rFonts w:ascii="Times New Roman" w:eastAsia="Times New Roman" w:hAnsi="Times New Roman" w:cs="Times New Roman"/>
          <w:noProof/>
          <w:sz w:val="24"/>
          <w:szCs w:val="20"/>
          <w:lang w:val="en-GB" w:eastAsia="zh-CN"/>
        </w:rPr>
      </w:pPr>
      <w:r w:rsidRPr="00250417">
        <w:rPr>
          <w:rFonts w:ascii="Times New Roman" w:eastAsia="Times New Roman" w:hAnsi="Times New Roman" w:cs="Times New Roman"/>
          <w:noProof/>
          <w:sz w:val="24"/>
          <w:szCs w:val="20"/>
          <w:lang w:val="en-GB" w:eastAsia="zh-CN"/>
        </w:rPr>
        <mc:AlternateContent>
          <mc:Choice Requires="wpg">
            <w:drawing>
              <wp:inline distT="0" distB="0" distL="0" distR="0" wp14:anchorId="25EF684A" wp14:editId="6C80A5B0">
                <wp:extent cx="6107430" cy="1478280"/>
                <wp:effectExtent l="0" t="0" r="0" b="0"/>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7430" cy="1478280"/>
                          <a:chOff x="0" y="0"/>
                          <a:chExt cx="61066" cy="18808"/>
                        </a:xfrm>
                      </wpg:grpSpPr>
                      <pic:pic xmlns:pic="http://schemas.openxmlformats.org/drawingml/2006/picture">
                        <pic:nvPicPr>
                          <pic:cNvPr id="8"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066" cy="14778"/>
                          </a:xfrm>
                          <a:prstGeom prst="rect">
                            <a:avLst/>
                          </a:prstGeom>
                          <a:noFill/>
                          <a:extLst>
                            <a:ext uri="{909E8E84-426E-40DD-AFC4-6F175D3DCCD1}">
                              <a14:hiddenFill xmlns:a14="http://schemas.microsoft.com/office/drawing/2010/main">
                                <a:solidFill>
                                  <a:srgbClr val="FFFFFF"/>
                                </a:solidFill>
                              </a14:hiddenFill>
                            </a:ext>
                          </a:extLst>
                        </pic:spPr>
                      </pic:pic>
                      <wps:wsp>
                        <wps:cNvPr id="9" name="Straight Connector 4"/>
                        <wps:cNvCnPr>
                          <a:cxnSpLocks noChangeShapeType="1"/>
                        </wps:cNvCnPr>
                        <wps:spPr bwMode="auto">
                          <a:xfrm>
                            <a:off x="17730" y="1231"/>
                            <a:ext cx="1047" cy="6494"/>
                          </a:xfrm>
                          <a:prstGeom prst="line">
                            <a:avLst/>
                          </a:prstGeom>
                          <a:noFill/>
                          <a:ln w="9525">
                            <a:solidFill>
                              <a:srgbClr val="4A7EBB"/>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26C8326" id="Group 7" o:spid="_x0000_s1026" style="width:480.9pt;height:116.4pt;mso-position-horizontal-relative:char;mso-position-vertical-relative:line" coordsize="61066,188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width:61066;height:147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">
                  <v:imagedata r:id="rId11" o:title=""/>
                </v:shape>
                <v:line id="Straight Connector 4" o:spid="_x0000_s1028" style="position:absolute;visibility:visible;mso-wrap-style:square" from="17730,1231" to="18777,7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" strokecolor="#4a7ebb"/>
                <w10:anchorlock/>
              </v:group>
            </w:pict>
          </mc:Fallback>
        </mc:AlternateContent>
      </w:r>
      <w:ins w:id="464" w:author="John Mettrop [2]" w:date="2022-12-05T12:20:00Z">
        <w:r w:rsidRPr="00250417">
          <w:rPr>
            <w:rFonts w:ascii="Times New Roman" w:eastAsia="Times New Roman" w:hAnsi="Times New Roman" w:cs="Times New Roman"/>
            <w:noProof/>
            <w:sz w:val="24"/>
            <w:szCs w:val="20"/>
            <w:lang w:val="en-GB" w:eastAsia="zh-CN"/>
          </w:rPr>
          <w:t xml:space="preserve"> </w:t>
        </w:r>
      </w:ins>
    </w:p>
    <w:p w14:paraId="0E7C29D9" w14:textId="77777777" w:rsidR="00250417" w:rsidRPr="00250417" w:rsidRDefault="00250417" w:rsidP="00250417">
      <w:pPr>
        <w:tabs>
          <w:tab w:val="left" w:pos="1134"/>
          <w:tab w:val="left" w:pos="1871"/>
          <w:tab w:val="left" w:pos="2268"/>
        </w:tabs>
        <w:overflowPunct w:val="0"/>
        <w:autoSpaceDE w:val="0"/>
        <w:autoSpaceDN w:val="0"/>
        <w:adjustRightInd w:val="0"/>
        <w:spacing w:before="240" w:after="240" w:line="240" w:lineRule="auto"/>
        <w:jc w:val="left"/>
        <w:textAlignment w:val="baseline"/>
        <w:rPr>
          <w:rFonts w:ascii="Times New Roman" w:eastAsia="Malgun Gothic" w:hAnsi="Times New Roman" w:cs="Times New Roman"/>
          <w:i/>
          <w:iCs/>
          <w:color w:val="FF0000"/>
          <w:sz w:val="24"/>
          <w:szCs w:val="20"/>
          <w:lang w:val="en-GB" w:eastAsia="ko-KR"/>
          <w:rPrChange w:id="465" w:author="John Mettrop [2]" w:date="2022-12-05T12:21:00Z">
            <w:rPr>
              <w:rFonts w:eastAsia="Malgun Gothic"/>
              <w:i/>
              <w:lang w:eastAsia="ko-KR"/>
            </w:rPr>
          </w:rPrChange>
        </w:rPr>
      </w:pPr>
      <w:r w:rsidRPr="00250417">
        <w:rPr>
          <w:rFonts w:ascii="Times New Roman" w:eastAsia="Malgun Gothic" w:hAnsi="Times New Roman" w:cs="Times New Roman"/>
          <w:i/>
          <w:iCs/>
          <w:color w:val="FF0000"/>
          <w:sz w:val="24"/>
          <w:szCs w:val="20"/>
          <w:highlight w:val="green"/>
          <w:lang w:val="en-GB" w:eastAsia="ko-KR"/>
          <w:rPrChange w:id="466" w:author="John Mettrop [2]" w:date="2022-12-09T08:13:00Z">
            <w:rPr>
              <w:rFonts w:eastAsia="Malgun Gothic"/>
              <w:i/>
              <w:highlight w:val="green"/>
              <w:lang w:eastAsia="ko-KR"/>
            </w:rPr>
          </w:rPrChange>
        </w:rPr>
        <w:t>[Editor’s note: the appropriate term should be used in the rest of the section once it is agreed]</w:t>
      </w:r>
    </w:p>
    <w:p w14:paraId="4C5E239A" w14:textId="2F6D2B29"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467" w:author="John Mettrop [2]" w:date="2022-12-05T12:20:00Z"/>
          <w:rFonts w:ascii="Times New Roman" w:eastAsia="Malgun Gothic" w:hAnsi="Times New Roman" w:cs="Times New Roman"/>
          <w:sz w:val="24"/>
          <w:szCs w:val="20"/>
          <w:lang w:val="en-GB" w:eastAsia="ko-KR"/>
        </w:rPr>
      </w:pPr>
      <w:ins w:id="468" w:author="John Mettrop [2]" w:date="2022-12-05T12:20:00Z">
        <w:r w:rsidRPr="00250417">
          <w:rPr>
            <w:rFonts w:ascii="Times New Roman" w:eastAsia="Malgun Gothic" w:hAnsi="Times New Roman" w:cs="Times New Roman"/>
            <w:sz w:val="24"/>
            <w:szCs w:val="20"/>
            <w:lang w:val="en-GB" w:eastAsia="ko-KR"/>
          </w:rPr>
          <w:t xml:space="preserve">The application of System 7 in Table 1 is earth surface exploration operating </w:t>
        </w:r>
        <w:r w:rsidRPr="00250417">
          <w:rPr>
            <w:rFonts w:ascii="Times New Roman" w:eastAsia="Malgun Gothic" w:hAnsi="Times New Roman" w:cs="Times New Roman"/>
            <w:sz w:val="24"/>
            <w:szCs w:val="20"/>
            <w:lang w:val="en-GB" w:eastAsia="ko-KR"/>
            <w:rPrChange w:id="469" w:author="Sinanis, Nick" w:date="2022-11-24T12:01:00Z">
              <w:rPr>
                <w:rFonts w:eastAsia="Malgun Gothic"/>
                <w:highlight w:val="yellow"/>
                <w:lang w:eastAsia="ko-KR"/>
              </w:rPr>
            </w:rPrChange>
          </w:rPr>
          <w:t xml:space="preserve">on </w:t>
        </w:r>
        <w:r w:rsidRPr="00250417">
          <w:rPr>
            <w:rFonts w:ascii="Times New Roman" w:eastAsia="Times New Roman" w:hAnsi="Times New Roman" w:cs="Times New Roman"/>
            <w:sz w:val="24"/>
            <w:szCs w:val="20"/>
            <w:lang w:val="en-GB"/>
            <w:rPrChange w:id="470" w:author="Sinanis, Nick" w:date="2022-11-24T12:01:00Z">
              <w:rPr>
                <w:highlight w:val="yellow"/>
              </w:rPr>
            </w:rPrChange>
          </w:rPr>
          <w:t xml:space="preserve">national territories and </w:t>
        </w:r>
        <w:del w:id="471" w:author="USA" w:date="2023-03-06T17:23:00Z">
          <w:r w:rsidRPr="00DD2B2D" w:rsidDel="00DD2B2D">
            <w:rPr>
              <w:rFonts w:ascii="Times New Roman" w:eastAsia="Times New Roman" w:hAnsi="Times New Roman" w:cs="Times New Roman"/>
              <w:sz w:val="24"/>
              <w:szCs w:val="20"/>
              <w:highlight w:val="yellow"/>
              <w:lang w:val="en-GB"/>
              <w:rPrChange w:id="472" w:author="USA" w:date="2023-03-06T17:24:00Z">
                <w:rPr>
                  <w:highlight w:val="yellow"/>
                </w:rPr>
              </w:rPrChange>
            </w:rPr>
            <w:delText>[in the areas that are outside of territory under the jurisdiction of any countries</w:delText>
          </w:r>
          <w:r w:rsidRPr="00DD2B2D" w:rsidDel="00DD2B2D">
            <w:rPr>
              <w:rFonts w:ascii="Times New Roman" w:eastAsia="Times New Roman" w:hAnsi="Times New Roman" w:cs="Times New Roman"/>
              <w:sz w:val="24"/>
              <w:szCs w:val="20"/>
              <w:highlight w:val="yellow"/>
              <w:lang w:val="en-GB"/>
              <w:rPrChange w:id="473" w:author="USA" w:date="2023-03-06T17:24:00Z">
                <w:rPr>
                  <w:rFonts w:ascii="Times New Roman" w:eastAsia="Times New Roman" w:hAnsi="Times New Roman" w:cs="Times New Roman"/>
                  <w:sz w:val="24"/>
                  <w:szCs w:val="20"/>
                  <w:lang w:val="en-GB"/>
                </w:rPr>
              </w:rPrChange>
            </w:rPr>
            <w:delText xml:space="preserve"> </w:delText>
          </w:r>
          <w:r w:rsidRPr="00DD2B2D" w:rsidDel="00DD2B2D">
            <w:rPr>
              <w:rFonts w:ascii="Times New Roman" w:eastAsia="Times New Roman" w:hAnsi="Times New Roman" w:cs="Times New Roman"/>
              <w:sz w:val="24"/>
              <w:szCs w:val="20"/>
              <w:highlight w:val="yellow"/>
              <w:lang w:val="en-GB" w:eastAsia="zh-CN"/>
              <w:rPrChange w:id="474" w:author="USA" w:date="2023-03-06T17:24:00Z">
                <w:rPr>
                  <w:highlight w:val="yellow"/>
                  <w:lang w:eastAsia="zh-CN"/>
                </w:rPr>
              </w:rPrChange>
            </w:rPr>
            <w:delText>/</w:delText>
          </w:r>
          <w:r w:rsidRPr="00DD2B2D" w:rsidDel="00DD2B2D">
            <w:rPr>
              <w:rFonts w:ascii="Times New Roman" w:eastAsia="Times New Roman" w:hAnsi="Times New Roman" w:cs="Times New Roman"/>
              <w:sz w:val="24"/>
              <w:szCs w:val="20"/>
              <w:highlight w:val="yellow"/>
              <w:lang w:val="en-GB" w:eastAsia="zh-CN"/>
              <w:rPrChange w:id="475" w:author="USA" w:date="2023-03-06T17:24:00Z">
                <w:rPr>
                  <w:highlight w:val="cyan"/>
                  <w:lang w:eastAsia="zh-CN"/>
                </w:rPr>
              </w:rPrChange>
            </w:rPr>
            <w:delText xml:space="preserve"> outside territorial sea </w:delText>
          </w:r>
          <w:r w:rsidRPr="00DD2B2D" w:rsidDel="00DD2B2D">
            <w:rPr>
              <w:rFonts w:ascii="Times New Roman" w:eastAsia="Times New Roman" w:hAnsi="Times New Roman" w:cs="Times New Roman"/>
              <w:sz w:val="24"/>
              <w:szCs w:val="20"/>
              <w:highlight w:val="yellow"/>
              <w:lang w:val="en-GB" w:eastAsia="zh-CN"/>
              <w:rPrChange w:id="476" w:author="USA" w:date="2023-03-06T17:24:00Z">
                <w:rPr>
                  <w:highlight w:val="yellow"/>
                  <w:lang w:eastAsia="zh-CN"/>
                </w:rPr>
              </w:rPrChange>
            </w:rPr>
            <w:delText xml:space="preserve">/outside national </w:delText>
          </w:r>
          <w:r w:rsidRPr="00DD2B2D" w:rsidDel="00DD2B2D">
            <w:rPr>
              <w:rFonts w:ascii="Times New Roman" w:eastAsia="Malgun Gothic" w:hAnsi="Times New Roman" w:cs="Times New Roman"/>
              <w:sz w:val="24"/>
              <w:szCs w:val="20"/>
              <w:highlight w:val="yellow"/>
              <w:lang w:val="en-GB" w:eastAsia="ko-KR"/>
              <w:rPrChange w:id="477" w:author="USA" w:date="2023-03-06T17:24:00Z">
                <w:rPr>
                  <w:rFonts w:eastAsia="Malgun Gothic"/>
                  <w:highlight w:val="yellow"/>
                  <w:lang w:eastAsia="ko-KR"/>
                </w:rPr>
              </w:rPrChange>
            </w:rPr>
            <w:delText>airspace</w:delText>
          </w:r>
          <w:r w:rsidRPr="00DD2B2D" w:rsidDel="00DD2B2D">
            <w:rPr>
              <w:rFonts w:ascii="Times New Roman" w:eastAsia="Malgun Gothic" w:hAnsi="Times New Roman" w:cs="Times New Roman"/>
              <w:sz w:val="24"/>
              <w:szCs w:val="20"/>
              <w:highlight w:val="yellow"/>
              <w:lang w:val="en-GB" w:eastAsia="ko-KR"/>
              <w:rPrChange w:id="478" w:author="USA" w:date="2023-03-06T17:24:00Z">
                <w:rPr>
                  <w:rFonts w:ascii="Times New Roman" w:eastAsia="Malgun Gothic" w:hAnsi="Times New Roman" w:cs="Times New Roman"/>
                  <w:sz w:val="24"/>
                  <w:szCs w:val="20"/>
                  <w:lang w:val="en-GB" w:eastAsia="ko-KR"/>
                </w:rPr>
              </w:rPrChange>
            </w:rPr>
            <w:delText>]</w:delText>
          </w:r>
        </w:del>
      </w:ins>
      <w:ins w:id="479" w:author="USA" w:date="2023-03-06T17:23:00Z">
        <w:r w:rsidR="00DD2B2D" w:rsidRPr="00DD2B2D">
          <w:rPr>
            <w:rFonts w:ascii="Times New Roman" w:eastAsia="Times New Roman" w:hAnsi="Times New Roman" w:cs="Times New Roman"/>
            <w:sz w:val="24"/>
            <w:szCs w:val="20"/>
            <w:highlight w:val="yellow"/>
            <w:lang w:val="en-GB"/>
            <w:rPrChange w:id="480" w:author="USA" w:date="2023-03-06T17:24:00Z">
              <w:rPr>
                <w:rFonts w:ascii="Times New Roman" w:eastAsia="Times New Roman" w:hAnsi="Times New Roman" w:cs="Times New Roman"/>
                <w:sz w:val="24"/>
                <w:szCs w:val="20"/>
                <w:lang w:val="en-GB"/>
              </w:rPr>
            </w:rPrChange>
          </w:rPr>
          <w:t>areas which are not administered by any ITU Member State.</w:t>
        </w:r>
      </w:ins>
      <w:ins w:id="481" w:author="John Mettrop [2]" w:date="2022-12-05T12:20:00Z">
        <w:r w:rsidRPr="00250417">
          <w:rPr>
            <w:rFonts w:ascii="Times New Roman" w:eastAsia="Malgun Gothic" w:hAnsi="Times New Roman" w:cs="Times New Roman"/>
            <w:sz w:val="24"/>
            <w:szCs w:val="20"/>
            <w:lang w:val="en-GB" w:eastAsia="ko-KR"/>
          </w:rPr>
          <w:t xml:space="preserve"> to conduct or support activities including maritime search and rescue, disaster relief and </w:t>
        </w:r>
        <w:r w:rsidRPr="00250417">
          <w:rPr>
            <w:rFonts w:ascii="Times New Roman" w:eastAsia="Malgun Gothic" w:hAnsi="Times New Roman" w:cs="Times New Roman"/>
            <w:sz w:val="24"/>
            <w:szCs w:val="20"/>
            <w:lang w:val="en-GB" w:eastAsia="ko-KR"/>
          </w:rPr>
          <w:lastRenderedPageBreak/>
          <w:t xml:space="preserve">rescue in such areas. Once the visual monitoring results are taken by any aircraft, the captured video is delivered from one aircraft to the other by using 5 MHz AMDL and any audio communication between aircrafts is delivered by using 8 kHz AMDL as depicted in Figure 2. The details of technical characteristics are given in Table 1. </w:t>
        </w:r>
      </w:ins>
    </w:p>
    <w:p w14:paraId="5288A682"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482" w:author="John Mettrop [2]" w:date="2022-12-05T12:20:00Z"/>
          <w:rFonts w:ascii="Times New Roman" w:eastAsia="Malgun Gothic" w:hAnsi="Times New Roman" w:cs="Times New Roman"/>
          <w:sz w:val="24"/>
          <w:szCs w:val="20"/>
          <w:lang w:val="en-GB" w:eastAsia="ko-KR"/>
        </w:rPr>
      </w:pPr>
      <w:ins w:id="483" w:author="John Mettrop [2]" w:date="2022-12-05T12:20:00Z">
        <w:r w:rsidRPr="00250417">
          <w:rPr>
            <w:rFonts w:ascii="Times New Roman" w:eastAsia="Malgun Gothic" w:hAnsi="Times New Roman" w:cs="Times New Roman"/>
            <w:sz w:val="24"/>
            <w:szCs w:val="20"/>
            <w:lang w:val="en-GB" w:eastAsia="ko-KR"/>
          </w:rPr>
          <w:t>The centre frequency for two AMDLs will be selected in the tuning range. In Figure 2 two aircrafts are operating in one set. There could be multiple sets.</w:t>
        </w:r>
      </w:ins>
    </w:p>
    <w:p w14:paraId="5F68A1B7"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480" w:after="120" w:line="240" w:lineRule="auto"/>
        <w:textAlignment w:val="baseline"/>
        <w:rPr>
          <w:ins w:id="484" w:author="John Mettrop [2]" w:date="2022-12-05T12:20:00Z"/>
          <w:rFonts w:ascii="Times New Roman" w:eastAsia="Times New Roman" w:hAnsi="Times New Roman" w:cs="Times New Roman"/>
          <w:caps/>
          <w:sz w:val="20"/>
          <w:szCs w:val="20"/>
          <w:lang w:val="en-GB" w:eastAsia="zh-CN"/>
        </w:rPr>
      </w:pPr>
      <w:ins w:id="485" w:author="John Mettrop [2]" w:date="2022-12-05T12:20:00Z">
        <w:r w:rsidRPr="00250417">
          <w:rPr>
            <w:rFonts w:ascii="Times New Roman" w:eastAsia="Times New Roman" w:hAnsi="Times New Roman" w:cs="Times New Roman"/>
            <w:caps/>
            <w:sz w:val="20"/>
            <w:szCs w:val="20"/>
            <w:lang w:val="en-GB"/>
          </w:rPr>
          <w:t>Figure</w:t>
        </w:r>
        <w:r w:rsidRPr="00250417">
          <w:rPr>
            <w:rFonts w:ascii="Times New Roman" w:eastAsia="Times New Roman" w:hAnsi="Times New Roman" w:cs="Times New Roman"/>
            <w:caps/>
            <w:sz w:val="20"/>
            <w:szCs w:val="20"/>
            <w:lang w:val="en-GB" w:eastAsia="zh-CN"/>
          </w:rPr>
          <w:t xml:space="preserve"> 2</w:t>
        </w:r>
      </w:ins>
    </w:p>
    <w:p w14:paraId="4C10D72D"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after="120" w:line="240" w:lineRule="auto"/>
        <w:textAlignment w:val="baseline"/>
        <w:rPr>
          <w:ins w:id="486" w:author="John Mettrop [2]" w:date="2022-12-05T12:20:00Z"/>
          <w:rFonts w:ascii="Times New Roman Bold" w:eastAsia="Malgun Gothic" w:hAnsi="Times New Roman Bold" w:cs="Times New Roman"/>
          <w:b/>
          <w:sz w:val="20"/>
          <w:szCs w:val="20"/>
          <w:lang w:val="en-GB" w:eastAsia="ko-KR"/>
        </w:rPr>
      </w:pPr>
      <w:ins w:id="487" w:author="John Mettrop [2]" w:date="2022-12-05T12:20:00Z">
        <w:r w:rsidRPr="00250417">
          <w:rPr>
            <w:rFonts w:ascii="Times New Roman Bold" w:eastAsia="Times New Roman" w:hAnsi="Times New Roman Bold" w:cs="Times New Roman"/>
            <w:b/>
            <w:sz w:val="20"/>
            <w:szCs w:val="20"/>
            <w:lang w:val="en-GB" w:eastAsia="zh-CN"/>
          </w:rPr>
          <w:t>Example of configuration of two aeronautical datalinks by system 7</w:t>
        </w:r>
      </w:ins>
    </w:p>
    <w:p w14:paraId="3D1BB031" w14:textId="77777777" w:rsidR="00250417" w:rsidRPr="00250417" w:rsidRDefault="00250417" w:rsidP="00250417">
      <w:pPr>
        <w:tabs>
          <w:tab w:val="left" w:pos="1134"/>
          <w:tab w:val="left" w:pos="1871"/>
          <w:tab w:val="left" w:pos="2268"/>
        </w:tabs>
        <w:overflowPunct w:val="0"/>
        <w:autoSpaceDE w:val="0"/>
        <w:autoSpaceDN w:val="0"/>
        <w:adjustRightInd w:val="0"/>
        <w:spacing w:before="120" w:after="240" w:line="240" w:lineRule="auto"/>
        <w:textAlignment w:val="baseline"/>
        <w:rPr>
          <w:ins w:id="488" w:author="John Mettrop [2]" w:date="2022-12-05T12:20:00Z"/>
          <w:rFonts w:ascii="Times New Roman" w:eastAsia="Malgun Gothic" w:hAnsi="Times New Roman" w:cs="Times New Roman"/>
          <w:noProof/>
          <w:sz w:val="24"/>
          <w:szCs w:val="20"/>
          <w:lang w:val="en-GB" w:eastAsia="ko-KR"/>
        </w:rPr>
      </w:pPr>
      <w:ins w:id="489" w:author="John Mettrop [2]" w:date="2022-12-05T12:20:00Z">
        <w:r w:rsidRPr="00250417">
          <w:rPr>
            <w:rFonts w:ascii="Times New Roman" w:eastAsia="Malgun Gothic" w:hAnsi="Times New Roman" w:cs="Times New Roman"/>
            <w:noProof/>
            <w:sz w:val="24"/>
            <w:szCs w:val="20"/>
            <w:lang w:val="en-GB" w:eastAsia="ru-RU"/>
            <w:rPrChange w:id="490" w:author="Unknown">
              <w:rPr>
                <w:noProof/>
                <w:lang w:val="ru-RU" w:eastAsia="ru-RU"/>
              </w:rPr>
            </w:rPrChange>
          </w:rPr>
          <w:drawing>
            <wp:inline distT="0" distB="0" distL="0" distR="0" wp14:anchorId="1E6143BB" wp14:editId="14701AE7">
              <wp:extent cx="3683000" cy="1247260"/>
              <wp:effectExtent l="0" t="0" r="0" b="0"/>
              <wp:docPr id="5" name="그림 13"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그림 13" descr="A screenshot of a video game&#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24964" cy="1261471"/>
                      </a:xfrm>
                      <a:prstGeom prst="rect">
                        <a:avLst/>
                      </a:prstGeom>
                      <a:noFill/>
                    </pic:spPr>
                  </pic:pic>
                </a:graphicData>
              </a:graphic>
            </wp:inline>
          </w:drawing>
        </w:r>
      </w:ins>
    </w:p>
    <w:p w14:paraId="6A430F48" w14:textId="244A8B54" w:rsidR="00250417" w:rsidRPr="00250417" w:rsidRDefault="00250417" w:rsidP="00250417">
      <w:pPr>
        <w:tabs>
          <w:tab w:val="left" w:pos="1134"/>
          <w:tab w:val="left" w:pos="1871"/>
          <w:tab w:val="left" w:pos="2268"/>
        </w:tabs>
        <w:overflowPunct w:val="0"/>
        <w:autoSpaceDE w:val="0"/>
        <w:autoSpaceDN w:val="0"/>
        <w:adjustRightInd w:val="0"/>
        <w:spacing w:before="360" w:line="240" w:lineRule="auto"/>
        <w:jc w:val="left"/>
        <w:textAlignment w:val="baseline"/>
        <w:rPr>
          <w:ins w:id="491" w:author="John Mettrop [2]" w:date="2022-12-05T12:20:00Z"/>
          <w:rFonts w:ascii="Times New Roman" w:eastAsia="Times New Roman" w:hAnsi="Times New Roman" w:cs="Times New Roman"/>
          <w:sz w:val="24"/>
          <w:szCs w:val="20"/>
          <w:lang w:val="en-GB" w:eastAsia="zh-CN"/>
        </w:rPr>
      </w:pPr>
      <w:ins w:id="492" w:author="John Mettrop [2]" w:date="2022-12-05T12:20:00Z">
        <w:del w:id="493" w:author="USA" w:date="2023-03-07T17:38:00Z">
          <w:r w:rsidRPr="001B1D14" w:rsidDel="001B1D14">
            <w:rPr>
              <w:rFonts w:ascii="Times New Roman" w:eastAsia="Times New Roman" w:hAnsi="Times New Roman" w:cs="Times New Roman"/>
              <w:sz w:val="24"/>
              <w:szCs w:val="20"/>
              <w:highlight w:val="yellow"/>
              <w:lang w:val="en-GB" w:eastAsia="zh-CN"/>
              <w:rPrChange w:id="494" w:author="USA" w:date="2023-03-07T17:38:00Z">
                <w:rPr>
                  <w:rFonts w:ascii="Times New Roman" w:eastAsia="Times New Roman" w:hAnsi="Times New Roman" w:cs="Times New Roman"/>
                  <w:sz w:val="24"/>
                  <w:szCs w:val="20"/>
                  <w:lang w:val="en-GB" w:eastAsia="zh-CN"/>
                </w:rPr>
              </w:rPrChange>
            </w:rPr>
            <w:delText>The</w:delText>
          </w:r>
          <w:r w:rsidRPr="00250417" w:rsidDel="001B1D14">
            <w:rPr>
              <w:rFonts w:ascii="Times New Roman" w:eastAsia="Times New Roman" w:hAnsi="Times New Roman" w:cs="Times New Roman"/>
              <w:sz w:val="24"/>
              <w:szCs w:val="20"/>
              <w:lang w:val="en-GB" w:eastAsia="zh-CN"/>
            </w:rPr>
            <w:delText xml:space="preserve"> </w:delText>
          </w:r>
        </w:del>
        <w:r w:rsidRPr="00250417">
          <w:rPr>
            <w:rFonts w:ascii="Times New Roman" w:eastAsia="Times New Roman" w:hAnsi="Times New Roman" w:cs="Times New Roman"/>
            <w:sz w:val="24"/>
            <w:szCs w:val="20"/>
            <w:lang w:val="en-GB" w:eastAsia="zh-CN"/>
          </w:rPr>
          <w:t xml:space="preserve">System 8 is designed to be used both on national territory and </w:t>
        </w:r>
        <w:del w:id="495" w:author="USA" w:date="2023-03-06T17:25:00Z">
          <w:r w:rsidRPr="00DD2B2D" w:rsidDel="00DD2B2D">
            <w:rPr>
              <w:rFonts w:ascii="Times New Roman" w:eastAsia="Times New Roman" w:hAnsi="Times New Roman" w:cs="Times New Roman"/>
              <w:sz w:val="24"/>
              <w:szCs w:val="20"/>
              <w:highlight w:val="yellow"/>
              <w:lang w:val="en-GB" w:eastAsia="zh-CN"/>
              <w:rPrChange w:id="496" w:author="USA" w:date="2023-03-06T17:25:00Z">
                <w:rPr>
                  <w:rFonts w:ascii="Times New Roman" w:eastAsia="Times New Roman" w:hAnsi="Times New Roman" w:cs="Times New Roman"/>
                  <w:sz w:val="24"/>
                  <w:szCs w:val="20"/>
                  <w:lang w:val="en-GB" w:eastAsia="zh-CN"/>
                </w:rPr>
              </w:rPrChange>
            </w:rPr>
            <w:delText>[</w:delText>
          </w:r>
          <w:r w:rsidRPr="00DD2B2D" w:rsidDel="00DD2B2D">
            <w:rPr>
              <w:rFonts w:ascii="Times New Roman" w:eastAsia="Times New Roman" w:hAnsi="Times New Roman" w:cs="Times New Roman"/>
              <w:sz w:val="24"/>
              <w:szCs w:val="20"/>
              <w:highlight w:val="yellow"/>
              <w:lang w:val="en-GB"/>
              <w:rPrChange w:id="497" w:author="USA" w:date="2023-03-06T17:25:00Z">
                <w:rPr>
                  <w:highlight w:val="yellow"/>
                </w:rPr>
              </w:rPrChange>
            </w:rPr>
            <w:delText>in the areas that are outside of territory under the jurisdiction of any countries</w:delText>
          </w:r>
          <w:r w:rsidRPr="00DD2B2D" w:rsidDel="00DD2B2D">
            <w:rPr>
              <w:rFonts w:ascii="Times New Roman" w:eastAsia="Times New Roman" w:hAnsi="Times New Roman" w:cs="Times New Roman"/>
              <w:sz w:val="24"/>
              <w:szCs w:val="20"/>
              <w:highlight w:val="yellow"/>
              <w:lang w:val="en-GB"/>
              <w:rPrChange w:id="498" w:author="USA" w:date="2023-03-06T17:25:00Z">
                <w:rPr>
                  <w:rFonts w:ascii="Times New Roman" w:eastAsia="Times New Roman" w:hAnsi="Times New Roman" w:cs="Times New Roman"/>
                  <w:sz w:val="24"/>
                  <w:szCs w:val="20"/>
                  <w:lang w:val="en-GB"/>
                </w:rPr>
              </w:rPrChange>
            </w:rPr>
            <w:delText xml:space="preserve"> </w:delText>
          </w:r>
          <w:r w:rsidRPr="00DD2B2D" w:rsidDel="00DD2B2D">
            <w:rPr>
              <w:rFonts w:ascii="Times New Roman" w:eastAsia="Times New Roman" w:hAnsi="Times New Roman" w:cs="Times New Roman"/>
              <w:sz w:val="24"/>
              <w:szCs w:val="20"/>
              <w:highlight w:val="yellow"/>
              <w:lang w:val="en-GB" w:eastAsia="zh-CN"/>
              <w:rPrChange w:id="499" w:author="USA" w:date="2023-03-06T17:25:00Z">
                <w:rPr>
                  <w:highlight w:val="yellow"/>
                  <w:lang w:eastAsia="zh-CN"/>
                </w:rPr>
              </w:rPrChange>
            </w:rPr>
            <w:delText>outside national airspace and</w:delText>
          </w:r>
          <w:r w:rsidRPr="00DD2B2D" w:rsidDel="00DD2B2D">
            <w:rPr>
              <w:rFonts w:ascii="Times New Roman" w:eastAsia="Times New Roman" w:hAnsi="Times New Roman" w:cs="Times New Roman"/>
              <w:sz w:val="24"/>
              <w:szCs w:val="20"/>
              <w:highlight w:val="yellow"/>
              <w:lang w:val="en-GB" w:eastAsia="zh-CN"/>
              <w:rPrChange w:id="500" w:author="USA" w:date="2023-03-06T17:25:00Z">
                <w:rPr>
                  <w:rFonts w:ascii="Times New Roman" w:eastAsia="Times New Roman" w:hAnsi="Times New Roman" w:cs="Times New Roman"/>
                  <w:sz w:val="24"/>
                  <w:szCs w:val="20"/>
                  <w:lang w:val="en-GB" w:eastAsia="zh-CN"/>
                </w:rPr>
              </w:rPrChange>
            </w:rPr>
            <w:delText xml:space="preserve"> </w:delText>
          </w:r>
          <w:r w:rsidRPr="00DD2B2D" w:rsidDel="00DD2B2D">
            <w:rPr>
              <w:rFonts w:ascii="Times New Roman" w:eastAsia="Times New Roman" w:hAnsi="Times New Roman" w:cs="Times New Roman"/>
              <w:sz w:val="24"/>
              <w:szCs w:val="20"/>
              <w:highlight w:val="yellow"/>
              <w:lang w:val="en-GB" w:eastAsia="zh-CN"/>
              <w:rPrChange w:id="501" w:author="USA" w:date="2023-03-06T17:25:00Z">
                <w:rPr>
                  <w:highlight w:val="yellow"/>
                  <w:lang w:eastAsia="zh-CN"/>
                </w:rPr>
              </w:rPrChange>
            </w:rPr>
            <w:delText>outside national waters/ outside territorial sea]</w:delText>
          </w:r>
        </w:del>
      </w:ins>
      <w:ins w:id="502" w:author="USA" w:date="2023-03-06T17:25:00Z">
        <w:r w:rsidR="00DD2B2D" w:rsidRPr="00DD2B2D">
          <w:rPr>
            <w:rFonts w:ascii="Times New Roman" w:eastAsia="Times New Roman" w:hAnsi="Times New Roman" w:cs="Times New Roman"/>
            <w:sz w:val="24"/>
            <w:szCs w:val="20"/>
            <w:highlight w:val="yellow"/>
            <w:lang w:val="en-GB" w:eastAsia="zh-CN"/>
            <w:rPrChange w:id="503" w:author="USA" w:date="2023-03-06T17:25:00Z">
              <w:rPr>
                <w:rFonts w:ascii="Times New Roman" w:eastAsia="Times New Roman" w:hAnsi="Times New Roman" w:cs="Times New Roman"/>
                <w:sz w:val="24"/>
                <w:szCs w:val="20"/>
                <w:lang w:val="en-GB" w:eastAsia="zh-CN"/>
              </w:rPr>
            </w:rPrChange>
          </w:rPr>
          <w:t>in areas not administered by any ITU Member State</w:t>
        </w:r>
      </w:ins>
      <w:ins w:id="504" w:author="John Mettrop [2]" w:date="2022-12-05T12:20:00Z">
        <w:r w:rsidRPr="00250417">
          <w:rPr>
            <w:rFonts w:ascii="Times New Roman" w:eastAsia="Times New Roman" w:hAnsi="Times New Roman" w:cs="Times New Roman"/>
            <w:sz w:val="24"/>
            <w:szCs w:val="20"/>
            <w:lang w:val="en-GB" w:eastAsia="zh-CN"/>
            <w:rPrChange w:id="505" w:author="Sinanis, Nick" w:date="2022-11-24T12:01:00Z">
              <w:rPr>
                <w:highlight w:val="yellow"/>
                <w:lang w:eastAsia="zh-CN"/>
              </w:rPr>
            </w:rPrChange>
          </w:rPr>
          <w:t>.</w:t>
        </w:r>
      </w:ins>
    </w:p>
    <w:p w14:paraId="29AE21F0"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506" w:author="John Mettrop [2]" w:date="2022-12-05T12:20:00Z"/>
          <w:rFonts w:ascii="Times New Roman" w:eastAsia="Times New Roman" w:hAnsi="Times New Roman" w:cs="Times New Roman"/>
          <w:sz w:val="24"/>
          <w:szCs w:val="20"/>
          <w:lang w:val="en-GB" w:eastAsia="zh-CN"/>
        </w:rPr>
      </w:pPr>
      <w:ins w:id="507" w:author="John Mettrop [2]" w:date="2022-12-05T12:20:00Z">
        <w:r w:rsidRPr="00250417">
          <w:rPr>
            <w:rFonts w:ascii="Times New Roman" w:eastAsia="Times New Roman" w:hAnsi="Times New Roman" w:cs="Times New Roman"/>
            <w:sz w:val="24"/>
            <w:szCs w:val="20"/>
            <w:lang w:val="en-GB" w:eastAsia="zh-CN"/>
          </w:rPr>
          <w:t>The main application of this system:</w:t>
        </w:r>
      </w:ins>
    </w:p>
    <w:p w14:paraId="1858B36E" w14:textId="77777777" w:rsidR="00250417" w:rsidRPr="00250417" w:rsidRDefault="00250417" w:rsidP="00250417">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rPr>
          <w:ins w:id="508" w:author="John Mettrop [2]" w:date="2022-12-05T12:20:00Z"/>
          <w:rFonts w:ascii="Times New Roman" w:eastAsia="Times New Roman" w:hAnsi="Times New Roman" w:cs="Times New Roman"/>
          <w:sz w:val="24"/>
          <w:szCs w:val="20"/>
          <w:lang w:val="en-GB" w:eastAsia="zh-CN"/>
        </w:rPr>
      </w:pPr>
      <w:ins w:id="509" w:author="John Mettrop [2]" w:date="2022-12-05T12:20:00Z">
        <w:r w:rsidRPr="00250417">
          <w:rPr>
            <w:rFonts w:ascii="Times New Roman" w:eastAsia="Times New Roman" w:hAnsi="Times New Roman" w:cs="Times New Roman"/>
            <w:sz w:val="24"/>
            <w:szCs w:val="20"/>
            <w:lang w:val="en-GB" w:eastAsia="zh-CN"/>
          </w:rPr>
          <w:t>–</w:t>
        </w:r>
        <w:r w:rsidRPr="00250417">
          <w:rPr>
            <w:rFonts w:ascii="Times New Roman" w:eastAsia="Times New Roman" w:hAnsi="Times New Roman" w:cs="Times New Roman"/>
            <w:sz w:val="24"/>
            <w:szCs w:val="20"/>
            <w:lang w:val="en-GB" w:eastAsia="zh-CN"/>
          </w:rPr>
          <w:tab/>
          <w:t xml:space="preserve">exchange of various information, including the transfer of high-speed data, with aircraft and ships performing various commercial and science </w:t>
        </w:r>
        <w:proofErr w:type="gramStart"/>
        <w:r w:rsidRPr="00250417">
          <w:rPr>
            <w:rFonts w:ascii="Times New Roman" w:eastAsia="Times New Roman" w:hAnsi="Times New Roman" w:cs="Times New Roman"/>
            <w:sz w:val="24"/>
            <w:szCs w:val="20"/>
            <w:lang w:val="en-GB" w:eastAsia="zh-CN"/>
          </w:rPr>
          <w:t>missions;</w:t>
        </w:r>
        <w:proofErr w:type="gramEnd"/>
      </w:ins>
    </w:p>
    <w:p w14:paraId="1DE84221" w14:textId="77777777" w:rsidR="00250417" w:rsidRPr="00250417" w:rsidRDefault="00250417" w:rsidP="00250417">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rPr>
          <w:ins w:id="510" w:author="John Mettrop [2]" w:date="2022-12-05T12:20:00Z"/>
          <w:rFonts w:ascii="Times New Roman" w:eastAsia="Times New Roman" w:hAnsi="Times New Roman" w:cs="Times New Roman"/>
          <w:sz w:val="24"/>
          <w:szCs w:val="20"/>
          <w:lang w:val="en-GB" w:eastAsia="zh-CN"/>
        </w:rPr>
      </w:pPr>
      <w:ins w:id="511" w:author="John Mettrop [2]" w:date="2022-12-05T12:20:00Z">
        <w:r w:rsidRPr="00250417">
          <w:rPr>
            <w:rFonts w:ascii="Times New Roman" w:eastAsia="Times New Roman" w:hAnsi="Times New Roman" w:cs="Times New Roman"/>
            <w:sz w:val="24"/>
            <w:szCs w:val="20"/>
            <w:lang w:val="en-GB" w:eastAsia="zh-CN"/>
          </w:rPr>
          <w:t>–</w:t>
        </w:r>
        <w:r w:rsidRPr="00250417">
          <w:rPr>
            <w:rFonts w:ascii="Times New Roman" w:eastAsia="Times New Roman" w:hAnsi="Times New Roman" w:cs="Times New Roman"/>
            <w:sz w:val="24"/>
            <w:szCs w:val="20"/>
            <w:lang w:val="en-GB" w:eastAsia="zh-CN"/>
          </w:rPr>
          <w:tab/>
          <w:t>organization of monitoring of linear and area hazardous production facilities and areas.</w:t>
        </w:r>
      </w:ins>
    </w:p>
    <w:p w14:paraId="723DA42F"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512" w:author="John Mettrop [2]" w:date="2022-12-05T12:20:00Z"/>
          <w:rFonts w:ascii="Times New Roman" w:eastAsia="Times New Roman" w:hAnsi="Times New Roman" w:cs="Times New Roman"/>
          <w:sz w:val="24"/>
          <w:szCs w:val="20"/>
          <w:lang w:val="en-GB" w:eastAsia="zh-CN"/>
        </w:rPr>
      </w:pPr>
      <w:ins w:id="513" w:author="John Mettrop [2]" w:date="2022-12-05T12:20:00Z">
        <w:r w:rsidRPr="00250417">
          <w:rPr>
            <w:rFonts w:ascii="Times New Roman" w:eastAsia="Times New Roman" w:hAnsi="Times New Roman" w:cs="Times New Roman"/>
            <w:sz w:val="24"/>
            <w:szCs w:val="20"/>
            <w:lang w:val="en-GB" w:eastAsia="zh-CN"/>
          </w:rPr>
          <w:t xml:space="preserve">Direct communication between aircrafts and ships is also possible. </w:t>
        </w:r>
      </w:ins>
    </w:p>
    <w:p w14:paraId="41D081C1"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514" w:author="John Mettrop [2]" w:date="2022-12-05T12:20:00Z"/>
          <w:rFonts w:ascii="Times New Roman" w:eastAsia="Times New Roman" w:hAnsi="Times New Roman" w:cs="Times New Roman"/>
          <w:sz w:val="24"/>
          <w:szCs w:val="20"/>
          <w:lang w:val="en-GB" w:eastAsia="zh-CN"/>
        </w:rPr>
      </w:pPr>
      <w:proofErr w:type="gramStart"/>
      <w:ins w:id="515" w:author="John Mettrop [2]" w:date="2022-12-05T12:20:00Z">
        <w:r w:rsidRPr="00250417">
          <w:rPr>
            <w:rFonts w:ascii="Times New Roman" w:eastAsia="Times New Roman" w:hAnsi="Times New Roman" w:cs="Times New Roman"/>
            <w:sz w:val="24"/>
            <w:szCs w:val="20"/>
            <w:lang w:val="en-GB" w:eastAsia="zh-CN"/>
          </w:rPr>
          <w:t>With regard to</w:t>
        </w:r>
        <w:proofErr w:type="gramEnd"/>
        <w:r w:rsidRPr="00250417">
          <w:rPr>
            <w:rFonts w:ascii="Times New Roman" w:eastAsia="Times New Roman" w:hAnsi="Times New Roman" w:cs="Times New Roman"/>
            <w:sz w:val="24"/>
            <w:szCs w:val="20"/>
            <w:lang w:val="en-GB" w:eastAsia="zh-CN"/>
          </w:rPr>
          <w:t xml:space="preserve"> </w:t>
        </w:r>
        <w:r w:rsidRPr="00250417">
          <w:rPr>
            <w:rFonts w:ascii="Times New Roman" w:eastAsia="Times New Roman" w:hAnsi="Times New Roman" w:cs="Times New Roman"/>
            <w:sz w:val="24"/>
            <w:szCs w:val="20"/>
            <w:lang w:val="en-GB"/>
            <w:rPrChange w:id="516" w:author="Sinanis, Nick" w:date="2022-11-24T12:01:00Z">
              <w:rPr>
                <w:highlight w:val="yellow"/>
              </w:rPr>
            </w:rPrChange>
          </w:rPr>
          <w:t xml:space="preserve">the areas that are </w:t>
        </w:r>
        <w:r w:rsidRPr="00250417">
          <w:rPr>
            <w:rFonts w:ascii="Times New Roman" w:eastAsia="Times New Roman" w:hAnsi="Times New Roman" w:cs="Times New Roman"/>
            <w:sz w:val="24"/>
            <w:szCs w:val="20"/>
            <w:lang w:val="en-GB"/>
          </w:rPr>
          <w:t>[</w:t>
        </w:r>
        <w:r w:rsidRPr="00250417">
          <w:rPr>
            <w:rFonts w:ascii="Times New Roman" w:eastAsia="Times New Roman" w:hAnsi="Times New Roman" w:cs="Times New Roman"/>
            <w:sz w:val="24"/>
            <w:szCs w:val="20"/>
            <w:lang w:val="en-GB"/>
            <w:rPrChange w:id="517" w:author="Sinanis, Nick" w:date="2022-11-24T12:01:00Z">
              <w:rPr>
                <w:highlight w:val="yellow"/>
              </w:rPr>
            </w:rPrChange>
          </w:rPr>
          <w:t>outside of territory under the jurisdiction of any countries</w:t>
        </w:r>
        <w:r w:rsidRPr="00250417">
          <w:rPr>
            <w:rFonts w:ascii="Times New Roman" w:eastAsia="Times New Roman" w:hAnsi="Times New Roman" w:cs="Times New Roman"/>
            <w:sz w:val="24"/>
            <w:szCs w:val="20"/>
            <w:lang w:val="en-GB"/>
          </w:rPr>
          <w:t xml:space="preserve"> </w:t>
        </w:r>
        <w:r w:rsidRPr="00250417">
          <w:rPr>
            <w:rFonts w:ascii="Times New Roman" w:eastAsia="Times New Roman" w:hAnsi="Times New Roman" w:cs="Times New Roman"/>
            <w:sz w:val="24"/>
            <w:szCs w:val="20"/>
            <w:lang w:val="en-GB" w:eastAsia="zh-CN"/>
            <w:rPrChange w:id="518" w:author="Sinanis, Nick" w:date="2022-11-24T12:01:00Z">
              <w:rPr>
                <w:highlight w:val="yellow"/>
                <w:lang w:eastAsia="zh-CN"/>
              </w:rPr>
            </w:rPrChange>
          </w:rPr>
          <w:t>outside national waters and airspace/ outside territorial sea],</w:t>
        </w:r>
        <w:r w:rsidRPr="00250417">
          <w:rPr>
            <w:rFonts w:ascii="Times New Roman" w:eastAsia="Times New Roman" w:hAnsi="Times New Roman" w:cs="Times New Roman"/>
            <w:sz w:val="24"/>
            <w:szCs w:val="20"/>
            <w:lang w:val="en-GB" w:eastAsia="zh-CN"/>
          </w:rPr>
          <w:t xml:space="preserve"> the use of this system is intended to conduct planned research missions in local areas, for example, scientific studies of the sea surface or the atmosphere.</w:t>
        </w:r>
      </w:ins>
    </w:p>
    <w:p w14:paraId="770EAB7E"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519" w:author="John Mettrop [2]" w:date="2022-12-05T12:20:00Z"/>
          <w:rFonts w:ascii="Times New Roman" w:eastAsia="Times New Roman" w:hAnsi="Times New Roman" w:cs="Times New Roman"/>
          <w:sz w:val="24"/>
          <w:szCs w:val="20"/>
          <w:lang w:val="en-GB" w:eastAsia="zh-CN"/>
        </w:rPr>
      </w:pPr>
      <w:ins w:id="520" w:author="John Mettrop [2]" w:date="2022-12-05T12:20:00Z">
        <w:r w:rsidRPr="00250417">
          <w:rPr>
            <w:rFonts w:ascii="Times New Roman" w:eastAsia="Times New Roman" w:hAnsi="Times New Roman" w:cs="Times New Roman"/>
            <w:sz w:val="24"/>
            <w:szCs w:val="20"/>
            <w:lang w:val="en-GB" w:eastAsia="zh-CN"/>
          </w:rPr>
          <w:t xml:space="preserve">The construction of this system is planned </w:t>
        </w:r>
        <w:proofErr w:type="gramStart"/>
        <w:r w:rsidRPr="00250417">
          <w:rPr>
            <w:rFonts w:ascii="Times New Roman" w:eastAsia="Times New Roman" w:hAnsi="Times New Roman" w:cs="Times New Roman"/>
            <w:sz w:val="24"/>
            <w:szCs w:val="20"/>
            <w:lang w:val="en-GB" w:eastAsia="zh-CN"/>
          </w:rPr>
          <w:t>on the basis of</w:t>
        </w:r>
        <w:proofErr w:type="gramEnd"/>
        <w:r w:rsidRPr="00250417">
          <w:rPr>
            <w:rFonts w:ascii="Times New Roman" w:eastAsia="Times New Roman" w:hAnsi="Times New Roman" w:cs="Times New Roman"/>
            <w:sz w:val="24"/>
            <w:szCs w:val="20"/>
            <w:lang w:val="en-GB" w:eastAsia="zh-CN"/>
          </w:rPr>
          <w:t xml:space="preserve"> a modern telecommunication equipment.</w:t>
        </w:r>
      </w:ins>
    </w:p>
    <w:p w14:paraId="08D5ED93"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8"/>
          <w:szCs w:val="20"/>
          <w:lang w:val="en-GB"/>
        </w:rPr>
      </w:pPr>
      <w:r w:rsidRPr="00250417">
        <w:rPr>
          <w:rFonts w:ascii="Times New Roman" w:eastAsia="Times New Roman" w:hAnsi="Times New Roman" w:cs="Times New Roman"/>
          <w:b/>
          <w:sz w:val="28"/>
          <w:szCs w:val="20"/>
          <w:lang w:val="en-GB"/>
        </w:rPr>
        <w:t>3</w:t>
      </w:r>
      <w:r w:rsidRPr="00250417">
        <w:rPr>
          <w:rFonts w:ascii="Times New Roman" w:eastAsia="Times New Roman" w:hAnsi="Times New Roman" w:cs="Times New Roman"/>
          <w:b/>
          <w:sz w:val="28"/>
          <w:szCs w:val="20"/>
          <w:lang w:val="en-GB"/>
        </w:rPr>
        <w:tab/>
        <w:t>Technical characteristics of aeronautical mobile systems</w:t>
      </w:r>
    </w:p>
    <w:p w14:paraId="1207C9FE"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250417">
        <w:rPr>
          <w:rFonts w:ascii="Times New Roman" w:eastAsia="Times New Roman" w:hAnsi="Times New Roman" w:cs="Times New Roman"/>
          <w:sz w:val="24"/>
          <w:szCs w:val="20"/>
          <w:lang w:val="en-GB"/>
        </w:rPr>
        <w:t xml:space="preserve">Typical technical characteristics for representative airborne data links for the frequency range </w:t>
      </w:r>
      <w:r w:rsidRPr="00250417">
        <w:rPr>
          <w:rFonts w:ascii="Times New Roman" w:eastAsia="Times New Roman" w:hAnsi="Times New Roman" w:cs="Times New Roman"/>
          <w:sz w:val="24"/>
          <w:szCs w:val="20"/>
          <w:lang w:val="en-GB" w:eastAsia="ja-JP"/>
        </w:rPr>
        <w:t>4 400-4 990 MHz</w:t>
      </w:r>
      <w:r w:rsidRPr="00250417">
        <w:rPr>
          <w:rFonts w:ascii="Times New Roman" w:eastAsia="Times New Roman" w:hAnsi="Times New Roman" w:cs="Times New Roman"/>
          <w:sz w:val="24"/>
          <w:szCs w:val="20"/>
          <w:lang w:val="en-GB"/>
        </w:rPr>
        <w:t xml:space="preserve"> are provided in Table 1.</w:t>
      </w:r>
    </w:p>
    <w:p w14:paraId="4FDCC17B"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0"/>
          <w:lang w:val="en-GB"/>
        </w:rPr>
      </w:pPr>
      <w:r w:rsidRPr="00250417">
        <w:rPr>
          <w:rFonts w:ascii="Times New Roman" w:eastAsia="Times New Roman" w:hAnsi="Times New Roman" w:cs="Times New Roman"/>
          <w:b/>
          <w:sz w:val="24"/>
          <w:szCs w:val="20"/>
          <w:lang w:val="en-GB"/>
        </w:rPr>
        <w:t>3.1</w:t>
      </w:r>
      <w:r w:rsidRPr="00250417">
        <w:rPr>
          <w:rFonts w:ascii="Times New Roman" w:eastAsia="Times New Roman" w:hAnsi="Times New Roman" w:cs="Times New Roman"/>
          <w:b/>
          <w:sz w:val="24"/>
          <w:szCs w:val="20"/>
          <w:lang w:val="en-GB"/>
        </w:rPr>
        <w:tab/>
        <w:t>Transmitter and receiver characteristics</w:t>
      </w:r>
    </w:p>
    <w:p w14:paraId="62F76BF7"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250417">
        <w:rPr>
          <w:rFonts w:ascii="Times New Roman" w:eastAsia="Times New Roman" w:hAnsi="Times New Roman" w:cs="Times New Roman"/>
          <w:sz w:val="24"/>
          <w:szCs w:val="20"/>
          <w:lang w:val="en-GB"/>
        </w:rPr>
        <w:t xml:space="preserve">The aeronautical mobile systems operating or planned to operate within the frequency range </w:t>
      </w:r>
      <w:r w:rsidRPr="00250417">
        <w:rPr>
          <w:rFonts w:ascii="Times New Roman" w:eastAsia="Times New Roman" w:hAnsi="Times New Roman" w:cs="Times New Roman"/>
          <w:sz w:val="24"/>
          <w:szCs w:val="20"/>
          <w:lang w:val="en-GB" w:eastAsia="ja-JP"/>
        </w:rPr>
        <w:t>4 400</w:t>
      </w:r>
      <w:r w:rsidRPr="00250417">
        <w:rPr>
          <w:rFonts w:ascii="Times New Roman" w:eastAsia="Times New Roman" w:hAnsi="Times New Roman" w:cs="Times New Roman"/>
          <w:sz w:val="24"/>
          <w:szCs w:val="20"/>
          <w:lang w:val="en-GB" w:eastAsia="ja-JP"/>
        </w:rPr>
        <w:noBreakHyphen/>
        <w:t>4 990 MHz</w:t>
      </w:r>
      <w:r w:rsidRPr="00250417">
        <w:rPr>
          <w:rFonts w:ascii="Times New Roman" w:eastAsia="Times New Roman" w:hAnsi="Times New Roman" w:cs="Times New Roman"/>
          <w:sz w:val="24"/>
          <w:szCs w:val="20"/>
          <w:lang w:val="en-GB"/>
        </w:rPr>
        <w:t xml:space="preserve"> typically use digital modulations. A given transmitter may be capable of radiating more than one waveform.</w:t>
      </w:r>
      <w:ins w:id="521" w:author="John Mettrop [2]" w:date="2022-12-05T12:21:00Z">
        <w:r w:rsidRPr="00250417">
          <w:rPr>
            <w:rFonts w:ascii="Times New Roman" w:eastAsia="Times New Roman" w:hAnsi="Times New Roman" w:cs="Times New Roman"/>
            <w:sz w:val="24"/>
            <w:szCs w:val="20"/>
            <w:lang w:val="en-GB"/>
          </w:rPr>
          <w:t xml:space="preserve"> The out-of-band and spurious emissions of these aeronautical systems are </w:t>
        </w:r>
        <w:r w:rsidRPr="00250417">
          <w:rPr>
            <w:rFonts w:ascii="Times New Roman" w:eastAsia="Times New Roman" w:hAnsi="Times New Roman" w:cs="Times New Roman"/>
            <w:spacing w:val="-2"/>
            <w:sz w:val="24"/>
            <w:szCs w:val="20"/>
            <w:lang w:val="en-GB"/>
          </w:rPr>
          <w:t>compliant with Recommendation ITU-R SM.</w:t>
        </w:r>
        <w:r w:rsidRPr="00250417">
          <w:rPr>
            <w:rFonts w:ascii="Times New Roman" w:eastAsia="Times New Roman" w:hAnsi="Times New Roman" w:cs="Times New Roman"/>
            <w:b/>
            <w:bCs/>
            <w:spacing w:val="-2"/>
            <w:sz w:val="24"/>
            <w:szCs w:val="20"/>
            <w:lang w:val="en-GB"/>
            <w:rPrChange w:id="522" w:author="John Mettrop [2]" w:date="2022-12-05T12:21:00Z">
              <w:rPr/>
            </w:rPrChange>
          </w:rPr>
          <w:t>1541</w:t>
        </w:r>
        <w:r w:rsidRPr="00250417">
          <w:rPr>
            <w:rFonts w:ascii="Times New Roman" w:eastAsia="Times New Roman" w:hAnsi="Times New Roman" w:cs="Times New Roman"/>
            <w:spacing w:val="-2"/>
            <w:sz w:val="24"/>
            <w:szCs w:val="20"/>
            <w:lang w:val="en-GB"/>
          </w:rPr>
          <w:t xml:space="preserve"> (Annex 11) and Recommendation ITU-R SM.</w:t>
        </w:r>
        <w:r w:rsidRPr="00250417">
          <w:rPr>
            <w:rFonts w:ascii="Times New Roman" w:eastAsia="Times New Roman" w:hAnsi="Times New Roman" w:cs="Times New Roman"/>
            <w:b/>
            <w:bCs/>
            <w:spacing w:val="-2"/>
            <w:sz w:val="24"/>
            <w:szCs w:val="20"/>
            <w:lang w:val="en-GB"/>
            <w:rPrChange w:id="523" w:author="John Mettrop [2]" w:date="2022-12-05T12:22:00Z">
              <w:rPr/>
            </w:rPrChange>
          </w:rPr>
          <w:t>329</w:t>
        </w:r>
        <w:r w:rsidRPr="00250417">
          <w:rPr>
            <w:rFonts w:ascii="Times New Roman" w:eastAsia="Times New Roman" w:hAnsi="Times New Roman" w:cs="Times New Roman"/>
            <w:sz w:val="24"/>
            <w:szCs w:val="20"/>
            <w:lang w:val="en-GB"/>
          </w:rPr>
          <w:t xml:space="preserve"> (Category A), respectively.</w:t>
        </w:r>
      </w:ins>
    </w:p>
    <w:p w14:paraId="48F5CC3B"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0"/>
          <w:lang w:val="en-GB"/>
        </w:rPr>
      </w:pPr>
      <w:r w:rsidRPr="00250417">
        <w:rPr>
          <w:rFonts w:ascii="Times New Roman" w:eastAsia="Times New Roman" w:hAnsi="Times New Roman" w:cs="Times New Roman"/>
          <w:b/>
          <w:sz w:val="24"/>
          <w:szCs w:val="20"/>
          <w:lang w:val="en-GB"/>
        </w:rPr>
        <w:t>3.2</w:t>
      </w:r>
      <w:r w:rsidRPr="00250417">
        <w:rPr>
          <w:rFonts w:ascii="Times New Roman" w:eastAsia="Times New Roman" w:hAnsi="Times New Roman" w:cs="Times New Roman"/>
          <w:b/>
          <w:sz w:val="24"/>
          <w:szCs w:val="20"/>
          <w:lang w:val="en-GB"/>
        </w:rPr>
        <w:tab/>
        <w:t>Antenna characteristics</w:t>
      </w:r>
    </w:p>
    <w:p w14:paraId="18A8C3AF"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250417">
        <w:rPr>
          <w:rFonts w:ascii="Times New Roman" w:eastAsia="Times New Roman" w:hAnsi="Times New Roman" w:cs="Times New Roman"/>
          <w:spacing w:val="-4"/>
          <w:sz w:val="24"/>
          <w:szCs w:val="20"/>
          <w:lang w:val="en-GB"/>
        </w:rPr>
        <w:t xml:space="preserve">A variety of different types of antennas are used by systems in the frequency range </w:t>
      </w:r>
      <w:r w:rsidRPr="00250417">
        <w:rPr>
          <w:rFonts w:ascii="Times New Roman" w:eastAsia="Times New Roman" w:hAnsi="Times New Roman" w:cs="Times New Roman"/>
          <w:spacing w:val="-4"/>
          <w:sz w:val="24"/>
          <w:szCs w:val="20"/>
          <w:lang w:val="en-GB" w:eastAsia="ja-JP"/>
        </w:rPr>
        <w:t>4 400</w:t>
      </w:r>
      <w:r w:rsidRPr="00250417">
        <w:rPr>
          <w:rFonts w:ascii="Times New Roman" w:eastAsia="Times New Roman" w:hAnsi="Times New Roman" w:cs="Times New Roman"/>
          <w:spacing w:val="-4"/>
          <w:sz w:val="24"/>
          <w:szCs w:val="20"/>
          <w:lang w:val="en-GB" w:eastAsia="ja-JP"/>
        </w:rPr>
        <w:noBreakHyphen/>
        <w:t>4 990 MHz</w:t>
      </w:r>
      <w:r w:rsidRPr="00250417">
        <w:rPr>
          <w:rFonts w:ascii="Times New Roman" w:eastAsia="Times New Roman" w:hAnsi="Times New Roman" w:cs="Times New Roman"/>
          <w:sz w:val="24"/>
          <w:szCs w:val="20"/>
          <w:lang w:val="en-GB"/>
        </w:rPr>
        <w:t xml:space="preserve">. Antennas in this range are generally </w:t>
      </w:r>
      <w:del w:id="524" w:author="John Mettrop [2]" w:date="2022-12-05T12:22:00Z">
        <w:r w:rsidRPr="00250417" w:rsidDel="00E22D05">
          <w:rPr>
            <w:rFonts w:ascii="Times New Roman" w:eastAsia="Times New Roman" w:hAnsi="Times New Roman" w:cs="Times New Roman"/>
            <w:sz w:val="24"/>
            <w:szCs w:val="20"/>
            <w:lang w:val="en-GB"/>
          </w:rPr>
          <w:delText>of a variety</w:delText>
        </w:r>
      </w:del>
      <w:ins w:id="525" w:author="John Mettrop [2]" w:date="2022-12-05T12:22:00Z">
        <w:r w:rsidRPr="00250417">
          <w:rPr>
            <w:rFonts w:ascii="Times New Roman" w:eastAsia="Times New Roman" w:hAnsi="Times New Roman" w:cs="Times New Roman"/>
            <w:sz w:val="24"/>
            <w:szCs w:val="20"/>
            <w:lang w:val="en-GB"/>
          </w:rPr>
          <w:t>differ in</w:t>
        </w:r>
      </w:ins>
      <w:r w:rsidRPr="00250417">
        <w:rPr>
          <w:rFonts w:ascii="Times New Roman" w:eastAsia="Times New Roman" w:hAnsi="Times New Roman" w:cs="Times New Roman"/>
          <w:sz w:val="24"/>
          <w:szCs w:val="20"/>
          <w:lang w:val="en-GB"/>
        </w:rPr>
        <w:t xml:space="preserve"> </w:t>
      </w:r>
      <w:del w:id="526" w:author="John Mettrop [2]" w:date="2022-12-05T12:22:00Z">
        <w:r w:rsidRPr="00250417" w:rsidDel="00E22D05">
          <w:rPr>
            <w:rFonts w:ascii="Times New Roman" w:eastAsia="Times New Roman" w:hAnsi="Times New Roman" w:cs="Times New Roman"/>
            <w:sz w:val="24"/>
            <w:szCs w:val="20"/>
            <w:lang w:val="en-GB"/>
          </w:rPr>
          <w:delText xml:space="preserve">of </w:delText>
        </w:r>
      </w:del>
      <w:r w:rsidRPr="00250417">
        <w:rPr>
          <w:rFonts w:ascii="Times New Roman" w:eastAsia="Times New Roman" w:hAnsi="Times New Roman" w:cs="Times New Roman"/>
          <w:sz w:val="24"/>
          <w:szCs w:val="20"/>
          <w:lang w:val="en-GB"/>
        </w:rPr>
        <w:t>size</w:t>
      </w:r>
      <w:del w:id="527" w:author="John Mettrop [2]" w:date="2022-12-05T12:22:00Z">
        <w:r w:rsidRPr="00250417" w:rsidDel="00E22D05">
          <w:rPr>
            <w:rFonts w:ascii="Times New Roman" w:eastAsia="Times New Roman" w:hAnsi="Times New Roman" w:cs="Times New Roman"/>
            <w:sz w:val="24"/>
            <w:szCs w:val="20"/>
            <w:lang w:val="en-GB"/>
          </w:rPr>
          <w:delText>s</w:delText>
        </w:r>
      </w:del>
      <w:r w:rsidRPr="00250417">
        <w:rPr>
          <w:rFonts w:ascii="Times New Roman" w:eastAsia="Times New Roman" w:hAnsi="Times New Roman" w:cs="Times New Roman"/>
          <w:sz w:val="24"/>
          <w:szCs w:val="20"/>
          <w:lang w:val="en-GB"/>
        </w:rPr>
        <w:t xml:space="preserve"> and vary between the airborne </w:t>
      </w:r>
      <w:r w:rsidRPr="00250417">
        <w:rPr>
          <w:rFonts w:ascii="Times New Roman" w:eastAsia="Times New Roman" w:hAnsi="Times New Roman" w:cs="Times New Roman"/>
          <w:sz w:val="24"/>
          <w:szCs w:val="20"/>
          <w:lang w:val="en-GB"/>
        </w:rPr>
        <w:lastRenderedPageBreak/>
        <w:t xml:space="preserve">component of the link and the </w:t>
      </w:r>
      <w:proofErr w:type="gramStart"/>
      <w:r w:rsidRPr="00250417">
        <w:rPr>
          <w:rFonts w:ascii="Times New Roman" w:eastAsia="Times New Roman" w:hAnsi="Times New Roman" w:cs="Times New Roman"/>
          <w:sz w:val="24"/>
          <w:szCs w:val="20"/>
          <w:lang w:val="en-GB"/>
        </w:rPr>
        <w:t>ground based</w:t>
      </w:r>
      <w:proofErr w:type="gramEnd"/>
      <w:r w:rsidRPr="00250417">
        <w:rPr>
          <w:rFonts w:ascii="Times New Roman" w:eastAsia="Times New Roman" w:hAnsi="Times New Roman" w:cs="Times New Roman"/>
          <w:sz w:val="24"/>
          <w:szCs w:val="20"/>
          <w:lang w:val="en-GB"/>
        </w:rPr>
        <w:t xml:space="preserve"> component of the link. The airborne antenna gains are typically between +3 dBi and 19 dBi. The </w:t>
      </w:r>
      <w:proofErr w:type="gramStart"/>
      <w:r w:rsidRPr="00250417">
        <w:rPr>
          <w:rFonts w:ascii="Times New Roman" w:eastAsia="Times New Roman" w:hAnsi="Times New Roman" w:cs="Times New Roman"/>
          <w:sz w:val="24"/>
          <w:szCs w:val="20"/>
          <w:lang w:val="en-GB"/>
        </w:rPr>
        <w:t>ground based</w:t>
      </w:r>
      <w:proofErr w:type="gramEnd"/>
      <w:r w:rsidRPr="00250417">
        <w:rPr>
          <w:rFonts w:ascii="Times New Roman" w:eastAsia="Times New Roman" w:hAnsi="Times New Roman" w:cs="Times New Roman"/>
          <w:sz w:val="24"/>
          <w:szCs w:val="20"/>
          <w:lang w:val="en-GB"/>
        </w:rPr>
        <w:t xml:space="preserve"> antenna gain is typically between 3 dBi and 31 dBi. Horizontal, and vertical polarizations could be used.</w:t>
      </w:r>
    </w:p>
    <w:p w14:paraId="1D67D8A8"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4"/>
          <w:lang w:val="en-GB"/>
        </w:rPr>
      </w:pPr>
      <w:r w:rsidRPr="00250417">
        <w:rPr>
          <w:rFonts w:ascii="Times New Roman" w:eastAsia="Times New Roman" w:hAnsi="Times New Roman" w:cs="Times New Roman"/>
          <w:sz w:val="24"/>
          <w:szCs w:val="20"/>
          <w:lang w:val="en-GB"/>
        </w:rPr>
        <w:t>Antenna characteristics available in the Table 1 should be used for studies unless measured data is available.</w:t>
      </w:r>
    </w:p>
    <w:p w14:paraId="33EF74D5"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8"/>
          <w:szCs w:val="20"/>
          <w:lang w:val="en-GB"/>
        </w:rPr>
      </w:pPr>
      <w:r w:rsidRPr="00250417">
        <w:rPr>
          <w:rFonts w:ascii="Times New Roman" w:eastAsia="Times New Roman" w:hAnsi="Times New Roman" w:cs="Times New Roman"/>
          <w:b/>
          <w:sz w:val="28"/>
          <w:szCs w:val="20"/>
          <w:lang w:val="en-GB"/>
        </w:rPr>
        <w:t>4</w:t>
      </w:r>
      <w:r w:rsidRPr="00250417">
        <w:rPr>
          <w:rFonts w:ascii="Times New Roman" w:eastAsia="Times New Roman" w:hAnsi="Times New Roman" w:cs="Times New Roman"/>
          <w:b/>
          <w:sz w:val="28"/>
          <w:szCs w:val="20"/>
          <w:lang w:val="en-GB"/>
        </w:rPr>
        <w:tab/>
        <w:t xml:space="preserve">Protection criteria </w:t>
      </w:r>
    </w:p>
    <w:p w14:paraId="0461D404"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250417">
        <w:rPr>
          <w:rFonts w:ascii="Times New Roman" w:eastAsia="Times New Roman" w:hAnsi="Times New Roman" w:cs="Times New Roman"/>
          <w:sz w:val="24"/>
          <w:szCs w:val="20"/>
          <w:lang w:val="en-GB"/>
        </w:rPr>
        <w:t xml:space="preserve">An increase in receiver effective noise of 1 dB </w:t>
      </w:r>
      <w:ins w:id="528" w:author="John Mettrop [2]" w:date="2022-12-05T12:23:00Z">
        <w:del w:id="529" w:author="USA" w:date="2023-03-06T17:26:00Z">
          <w:r w:rsidRPr="00DD2B2D" w:rsidDel="00DD2B2D">
            <w:rPr>
              <w:rFonts w:ascii="Times New Roman" w:eastAsia="Times New Roman" w:hAnsi="Times New Roman" w:cs="Times New Roman"/>
              <w:sz w:val="24"/>
              <w:szCs w:val="20"/>
              <w:highlight w:val="yellow"/>
              <w:lang w:val="en-GB"/>
              <w:rPrChange w:id="530" w:author="USA" w:date="2023-03-06T17:26:00Z">
                <w:rPr>
                  <w:highlight w:val="yellow"/>
                </w:rPr>
              </w:rPrChange>
            </w:rPr>
            <w:delText>[</w:delText>
          </w:r>
        </w:del>
        <w:del w:id="531" w:author="Vladislav Sorokin" w:date="2022-11-19T17:16:00Z">
          <w:r w:rsidRPr="00250417" w:rsidDel="000C4956">
            <w:rPr>
              <w:rFonts w:ascii="Times New Roman" w:eastAsia="Times New Roman" w:hAnsi="Times New Roman" w:cs="Times New Roman"/>
              <w:sz w:val="24"/>
              <w:szCs w:val="20"/>
              <w:lang w:val="en-GB"/>
              <w:rPrChange w:id="532" w:author="Sinanis, Nick" w:date="2022-11-24T12:01:00Z">
                <w:rPr>
                  <w:highlight w:val="yellow"/>
                </w:rPr>
              </w:rPrChange>
            </w:rPr>
            <w:delText>[</w:delText>
          </w:r>
          <w:r w:rsidRPr="00250417" w:rsidDel="000C4956">
            <w:rPr>
              <w:rFonts w:ascii="Times New Roman" w:eastAsia="Times New Roman" w:hAnsi="Times New Roman" w:cs="Times New Roman"/>
              <w:sz w:val="24"/>
              <w:szCs w:val="20"/>
              <w:lang w:val="en-GB"/>
            </w:rPr>
            <w:delText>for 20% of time]</w:delText>
          </w:r>
        </w:del>
        <w:del w:id="533" w:author="USA" w:date="2023-03-06T17:26:00Z">
          <w:r w:rsidRPr="00DD2B2D" w:rsidDel="00DD2B2D">
            <w:rPr>
              <w:rFonts w:ascii="Times New Roman" w:eastAsia="Times New Roman" w:hAnsi="Times New Roman" w:cs="Times New Roman"/>
              <w:sz w:val="24"/>
              <w:szCs w:val="20"/>
              <w:highlight w:val="yellow"/>
              <w:lang w:val="en-GB"/>
              <w:rPrChange w:id="534" w:author="USA" w:date="2023-03-06T17:26:00Z">
                <w:rPr>
                  <w:highlight w:val="yellow"/>
                </w:rPr>
              </w:rPrChange>
            </w:rPr>
            <w:delText>]</w:delText>
          </w:r>
        </w:del>
        <w:del w:id="535" w:author="Vladislav Sorokin" w:date="2022-11-19T17:16:00Z">
          <w:r w:rsidRPr="00250417" w:rsidDel="000C4956">
            <w:rPr>
              <w:rFonts w:ascii="Times New Roman" w:eastAsia="Times New Roman" w:hAnsi="Times New Roman" w:cs="Times New Roman"/>
              <w:sz w:val="24"/>
              <w:szCs w:val="20"/>
              <w:lang w:val="en-GB"/>
            </w:rPr>
            <w:delText xml:space="preserve"> </w:delText>
          </w:r>
        </w:del>
      </w:ins>
      <w:r w:rsidRPr="00250417">
        <w:rPr>
          <w:rFonts w:ascii="Times New Roman" w:eastAsia="Times New Roman" w:hAnsi="Times New Roman" w:cs="Times New Roman"/>
          <w:sz w:val="24"/>
          <w:szCs w:val="20"/>
          <w:lang w:val="en-GB"/>
        </w:rPr>
        <w:t>would result in significant degradation in communication range.</w:t>
      </w:r>
      <w:ins w:id="536" w:author="John Mettrop [2]" w:date="2022-12-05T12:23:00Z">
        <w:r w:rsidRPr="00250417">
          <w:rPr>
            <w:rFonts w:ascii="Times New Roman" w:eastAsia="Times New Roman" w:hAnsi="Times New Roman" w:cs="Times New Roman"/>
            <w:sz w:val="24"/>
            <w:szCs w:val="20"/>
            <w:lang w:val="en-GB"/>
          </w:rPr>
          <w:t xml:space="preserve"> </w:t>
        </w:r>
        <w:del w:id="537" w:author="Vladislav Sorokin" w:date="2022-11-19T17:17:00Z">
          <w:r w:rsidRPr="00250417" w:rsidDel="000C4956">
            <w:rPr>
              <w:rFonts w:ascii="Times New Roman" w:eastAsia="Times New Roman" w:hAnsi="Times New Roman" w:cs="Times New Roman"/>
              <w:i/>
              <w:sz w:val="24"/>
              <w:szCs w:val="20"/>
              <w:lang w:val="en-GB"/>
            </w:rPr>
            <w:delText>[(Note: Degradation of communication range should not be considered as a basis for the protection criteria.)]</w:delText>
          </w:r>
        </w:del>
      </w:ins>
    </w:p>
    <w:p w14:paraId="380F5F9E"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538" w:author="John Mettrop [2]" w:date="2022-12-05T12:24:00Z"/>
          <w:rFonts w:ascii="Times New Roman" w:eastAsia="Times New Roman" w:hAnsi="Times New Roman" w:cs="Times New Roman"/>
          <w:sz w:val="24"/>
          <w:szCs w:val="20"/>
          <w:lang w:val="en-GB"/>
        </w:rPr>
      </w:pPr>
      <w:r w:rsidRPr="00250417">
        <w:rPr>
          <w:rFonts w:ascii="Times New Roman" w:eastAsia="Times New Roman" w:hAnsi="Times New Roman" w:cs="Times New Roman"/>
          <w:sz w:val="24"/>
          <w:szCs w:val="20"/>
          <w:lang w:val="en-GB"/>
        </w:rPr>
        <w:t>Such an increase in effective receiver noise level corresponds to an (</w:t>
      </w:r>
      <w:r w:rsidRPr="00250417">
        <w:rPr>
          <w:rFonts w:ascii="Times New Roman" w:eastAsia="Times New Roman" w:hAnsi="Times New Roman" w:cs="Times New Roman"/>
          <w:i/>
          <w:iCs/>
          <w:sz w:val="24"/>
          <w:szCs w:val="20"/>
          <w:lang w:val="en-GB"/>
        </w:rPr>
        <w:t>I</w:t>
      </w:r>
      <w:r w:rsidRPr="00250417">
        <w:rPr>
          <w:rFonts w:ascii="Times New Roman" w:eastAsia="Times New Roman" w:hAnsi="Times New Roman" w:cs="Times New Roman"/>
          <w:sz w:val="24"/>
          <w:szCs w:val="20"/>
          <w:lang w:val="en-GB"/>
        </w:rPr>
        <w:t> + </w:t>
      </w:r>
      <w:r w:rsidRPr="00250417">
        <w:rPr>
          <w:rFonts w:ascii="Times New Roman" w:eastAsia="Times New Roman" w:hAnsi="Times New Roman" w:cs="Times New Roman"/>
          <w:i/>
          <w:iCs/>
          <w:sz w:val="24"/>
          <w:szCs w:val="20"/>
          <w:lang w:val="en-GB"/>
        </w:rPr>
        <w:t>N</w:t>
      </w:r>
      <w:r w:rsidRPr="00250417">
        <w:rPr>
          <w:rFonts w:ascii="Times New Roman" w:eastAsia="Times New Roman" w:hAnsi="Times New Roman" w:cs="Times New Roman"/>
          <w:sz w:val="24"/>
          <w:szCs w:val="20"/>
          <w:lang w:val="en-GB"/>
        </w:rPr>
        <w:t>)/</w:t>
      </w:r>
      <w:r w:rsidRPr="00250417">
        <w:rPr>
          <w:rFonts w:ascii="Times New Roman" w:eastAsia="Times New Roman" w:hAnsi="Times New Roman" w:cs="Times New Roman"/>
          <w:i/>
          <w:iCs/>
          <w:sz w:val="24"/>
          <w:szCs w:val="20"/>
          <w:lang w:val="en-GB"/>
        </w:rPr>
        <w:t>N</w:t>
      </w:r>
      <w:r w:rsidRPr="00250417">
        <w:rPr>
          <w:rFonts w:ascii="Times New Roman" w:eastAsia="Times New Roman" w:hAnsi="Times New Roman" w:cs="Times New Roman"/>
          <w:sz w:val="24"/>
          <w:szCs w:val="20"/>
          <w:lang w:val="en-GB"/>
        </w:rPr>
        <w:t xml:space="preserve"> ratio of 1.26, or an </w:t>
      </w:r>
      <w:r w:rsidRPr="00250417">
        <w:rPr>
          <w:rFonts w:ascii="Times New Roman" w:eastAsia="Times New Roman" w:hAnsi="Times New Roman" w:cs="Times New Roman"/>
          <w:i/>
          <w:iCs/>
          <w:sz w:val="24"/>
          <w:szCs w:val="20"/>
          <w:lang w:val="en-GB"/>
        </w:rPr>
        <w:t>I/N</w:t>
      </w:r>
      <w:r w:rsidRPr="00250417">
        <w:rPr>
          <w:rFonts w:ascii="Times New Roman" w:eastAsia="Times New Roman" w:hAnsi="Times New Roman" w:cs="Times New Roman"/>
          <w:sz w:val="24"/>
          <w:szCs w:val="20"/>
          <w:lang w:val="en-GB"/>
        </w:rPr>
        <w:t xml:space="preserve"> ratio of about −6 dB</w:t>
      </w:r>
      <w:ins w:id="539" w:author="John Mettrop [2]" w:date="2022-12-05T12:24:00Z">
        <w:r w:rsidRPr="00250417">
          <w:rPr>
            <w:rFonts w:ascii="Times New Roman" w:eastAsia="Times New Roman" w:hAnsi="Times New Roman" w:cs="Times New Roman"/>
            <w:sz w:val="24"/>
            <w:szCs w:val="20"/>
            <w:lang w:val="en-GB"/>
          </w:rPr>
          <w:t xml:space="preserve"> </w:t>
        </w:r>
        <w:del w:id="540" w:author="USA" w:date="2023-03-06T17:26:00Z">
          <w:r w:rsidRPr="00DD2B2D" w:rsidDel="00DD2B2D">
            <w:rPr>
              <w:rFonts w:ascii="Times New Roman" w:eastAsia="Times New Roman" w:hAnsi="Times New Roman" w:cs="Times New Roman"/>
              <w:sz w:val="24"/>
              <w:szCs w:val="20"/>
              <w:highlight w:val="yellow"/>
              <w:lang w:val="en-GB"/>
              <w:rPrChange w:id="541" w:author="USA" w:date="2023-03-06T17:26:00Z">
                <w:rPr>
                  <w:highlight w:val="yellow"/>
                </w:rPr>
              </w:rPrChange>
            </w:rPr>
            <w:delText>[</w:delText>
          </w:r>
        </w:del>
        <w:del w:id="542" w:author="Vladislav Sorokin" w:date="2022-11-19T17:17:00Z">
          <w:r w:rsidRPr="00250417" w:rsidDel="000C4956">
            <w:rPr>
              <w:rFonts w:ascii="Times New Roman" w:eastAsia="Times New Roman" w:hAnsi="Times New Roman" w:cs="Times New Roman"/>
              <w:sz w:val="24"/>
              <w:szCs w:val="20"/>
              <w:lang w:val="en-GB"/>
              <w:rPrChange w:id="543" w:author="Sinanis, Nick" w:date="2022-11-24T12:01:00Z">
                <w:rPr>
                  <w:highlight w:val="yellow"/>
                </w:rPr>
              </w:rPrChange>
            </w:rPr>
            <w:delText>[</w:delText>
          </w:r>
          <w:r w:rsidRPr="00250417" w:rsidDel="000C4956">
            <w:rPr>
              <w:rFonts w:ascii="Times New Roman" w:eastAsia="Times New Roman" w:hAnsi="Times New Roman" w:cs="Times New Roman"/>
              <w:sz w:val="24"/>
              <w:szCs w:val="20"/>
              <w:lang w:val="en-GB"/>
            </w:rPr>
            <w:delText>for 20% of time]</w:delText>
          </w:r>
        </w:del>
        <w:del w:id="544" w:author="USA" w:date="2023-03-06T17:26:00Z">
          <w:r w:rsidRPr="00DD2B2D" w:rsidDel="00DD2B2D">
            <w:rPr>
              <w:rFonts w:ascii="Times New Roman" w:eastAsia="Times New Roman" w:hAnsi="Times New Roman" w:cs="Times New Roman"/>
              <w:sz w:val="24"/>
              <w:szCs w:val="20"/>
              <w:highlight w:val="yellow"/>
              <w:lang w:val="en-GB"/>
              <w:rPrChange w:id="545" w:author="USA" w:date="2023-03-06T17:26:00Z">
                <w:rPr>
                  <w:highlight w:val="yellow"/>
                </w:rPr>
              </w:rPrChange>
            </w:rPr>
            <w:delText>]</w:delText>
          </w:r>
        </w:del>
      </w:ins>
      <w:r w:rsidRPr="00250417">
        <w:rPr>
          <w:rFonts w:ascii="Times New Roman" w:eastAsia="Times New Roman" w:hAnsi="Times New Roman" w:cs="Times New Roman"/>
          <w:sz w:val="24"/>
          <w:szCs w:val="20"/>
          <w:lang w:val="en-GB"/>
        </w:rPr>
        <w:t>. This represents the required protection criterion for the AMS systems referenced herein from interference due to another radiocommunication service</w:t>
      </w:r>
      <w:ins w:id="546" w:author="John Mettrop [2]" w:date="2022-12-05T12:24:00Z">
        <w:r w:rsidRPr="00250417">
          <w:rPr>
            <w:rFonts w:ascii="Times New Roman" w:eastAsia="Times New Roman" w:hAnsi="Times New Roman" w:cs="Times New Roman"/>
            <w:sz w:val="24"/>
            <w:szCs w:val="20"/>
            <w:lang w:val="en-GB"/>
          </w:rPr>
          <w:t xml:space="preserve"> or another application in the mobile service</w:t>
        </w:r>
      </w:ins>
      <w:r w:rsidRPr="00250417">
        <w:rPr>
          <w:rFonts w:ascii="Times New Roman" w:eastAsia="Times New Roman" w:hAnsi="Times New Roman" w:cs="Times New Roman"/>
          <w:sz w:val="24"/>
          <w:szCs w:val="20"/>
          <w:lang w:val="en-GB"/>
        </w:rPr>
        <w:t>. If multiple potential interference sources are present, protection of the AMS systems requires that this criterion is not exceeded due to the aggregate interference from the multiple sources.</w:t>
      </w:r>
    </w:p>
    <w:p w14:paraId="40D3F2C9" w14:textId="16B7947F" w:rsidR="00250417" w:rsidRPr="00250417" w:rsidDel="00DD2B2D"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547" w:author="John Mettrop [2]" w:date="2022-12-05T12:24:00Z"/>
          <w:del w:id="548" w:author="USA" w:date="2023-03-06T17:26:00Z"/>
          <w:rFonts w:ascii="Times New Roman" w:eastAsia="Times New Roman" w:hAnsi="Times New Roman" w:cs="Times New Roman"/>
          <w:sz w:val="24"/>
          <w:szCs w:val="20"/>
          <w:lang w:val="en-GB"/>
        </w:rPr>
      </w:pPr>
      <w:ins w:id="549" w:author="John Mettrop [2]" w:date="2022-12-05T12:24:00Z">
        <w:del w:id="550" w:author="USA" w:date="2023-03-06T17:26:00Z">
          <w:r w:rsidRPr="00DD2B2D" w:rsidDel="00DD2B2D">
            <w:rPr>
              <w:rFonts w:ascii="Times New Roman" w:eastAsia="Times New Roman" w:hAnsi="Times New Roman" w:cs="Times New Roman"/>
              <w:sz w:val="24"/>
              <w:szCs w:val="20"/>
              <w:highlight w:val="yellow"/>
              <w:lang w:val="en-GB"/>
              <w:rPrChange w:id="551" w:author="USA" w:date="2023-03-06T17:26:00Z">
                <w:rPr>
                  <w:highlight w:val="yellow"/>
                </w:rPr>
              </w:rPrChange>
            </w:rPr>
            <w:delText>[The mentioned above protection criterion can be applied in sharing studies with a certain time percentage depending on the scenarios of potential interference to AMS stations from other radio systems.</w:delText>
          </w:r>
          <w:r w:rsidRPr="00DD2B2D" w:rsidDel="00DD2B2D">
            <w:rPr>
              <w:rFonts w:ascii="Times New Roman" w:eastAsia="Times New Roman" w:hAnsi="Times New Roman" w:cs="Times New Roman"/>
              <w:sz w:val="24"/>
              <w:szCs w:val="20"/>
              <w:highlight w:val="yellow"/>
              <w:lang w:val="en-GB"/>
              <w:rPrChange w:id="552" w:author="USA" w:date="2023-03-06T17:26:00Z">
                <w:rPr>
                  <w:rFonts w:ascii="Times New Roman" w:eastAsia="Times New Roman" w:hAnsi="Times New Roman" w:cs="Times New Roman"/>
                  <w:sz w:val="24"/>
                  <w:szCs w:val="20"/>
                  <w:lang w:val="en-GB"/>
                </w:rPr>
              </w:rPrChange>
            </w:rPr>
            <w:delText>]</w:delText>
          </w:r>
        </w:del>
      </w:ins>
    </w:p>
    <w:p w14:paraId="1E15E050" w14:textId="77777777" w:rsidR="00250417" w:rsidRPr="00250417" w:rsidRDefault="00250417" w:rsidP="00250417">
      <w:pPr>
        <w:tabs>
          <w:tab w:val="left" w:pos="1134"/>
          <w:tab w:val="left" w:pos="1871"/>
          <w:tab w:val="left" w:pos="2268"/>
        </w:tabs>
        <w:overflowPunct w:val="0"/>
        <w:autoSpaceDE w:val="0"/>
        <w:autoSpaceDN w:val="0"/>
        <w:adjustRightInd w:val="0"/>
        <w:spacing w:before="240" w:after="240" w:line="240" w:lineRule="auto"/>
        <w:jc w:val="left"/>
        <w:textAlignment w:val="baseline"/>
        <w:rPr>
          <w:ins w:id="553" w:author="John Mettrop [2]" w:date="2022-12-05T12:24:00Z"/>
          <w:rFonts w:ascii="Times New Roman" w:eastAsia="Times New Roman" w:hAnsi="Times New Roman" w:cs="Times New Roman"/>
          <w:i/>
          <w:iCs/>
          <w:color w:val="FF0000"/>
          <w:sz w:val="24"/>
          <w:szCs w:val="20"/>
          <w:lang w:val="en-GB"/>
        </w:rPr>
      </w:pPr>
      <w:r w:rsidRPr="00250417">
        <w:rPr>
          <w:rFonts w:ascii="Times New Roman" w:eastAsia="Times New Roman" w:hAnsi="Times New Roman" w:cs="Times New Roman"/>
          <w:i/>
          <w:iCs/>
          <w:color w:val="FF0000"/>
          <w:sz w:val="24"/>
          <w:szCs w:val="20"/>
          <w:highlight w:val="green"/>
          <w:lang w:val="en-GB"/>
          <w:rPrChange w:id="554" w:author="John Mettrop [2]" w:date="2022-12-09T08:13:00Z">
            <w:rPr>
              <w:i/>
              <w:highlight w:val="green"/>
            </w:rPr>
          </w:rPrChange>
        </w:rPr>
        <w:t>[Editor’s note: No agreement on removal of 20% of time or addition of sentence regarding sharing studies.]</w:t>
      </w:r>
    </w:p>
    <w:p w14:paraId="6C43F2F6" w14:textId="24C1F3A3" w:rsidR="00DD2B2D" w:rsidRPr="00250417" w:rsidRDefault="00DD2B2D"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ins w:id="555" w:author="USA" w:date="2023-03-06T17:26:00Z">
        <w:r w:rsidRPr="00DD2B2D">
          <w:rPr>
            <w:rFonts w:ascii="Times New Roman" w:eastAsia="Times New Roman" w:hAnsi="Times New Roman" w:cs="Times New Roman"/>
            <w:sz w:val="24"/>
            <w:szCs w:val="20"/>
            <w:highlight w:val="yellow"/>
            <w:lang w:val="en-GB"/>
            <w:rPrChange w:id="556" w:author="USA" w:date="2023-03-06T17:30:00Z">
              <w:rPr>
                <w:rFonts w:ascii="Times New Roman" w:eastAsia="Times New Roman" w:hAnsi="Times New Roman" w:cs="Times New Roman"/>
                <w:sz w:val="24"/>
                <w:szCs w:val="20"/>
                <w:lang w:val="en-GB"/>
              </w:rPr>
            </w:rPrChange>
          </w:rPr>
          <w:t>[USA note: The US continues to support no change</w:t>
        </w:r>
      </w:ins>
      <w:ins w:id="557" w:author="USA" w:date="2023-03-06T17:27:00Z">
        <w:r w:rsidRPr="00DD2B2D">
          <w:rPr>
            <w:rFonts w:ascii="Times New Roman" w:eastAsia="Times New Roman" w:hAnsi="Times New Roman" w:cs="Times New Roman"/>
            <w:sz w:val="24"/>
            <w:szCs w:val="20"/>
            <w:highlight w:val="yellow"/>
            <w:lang w:val="en-GB"/>
            <w:rPrChange w:id="558" w:author="USA" w:date="2023-03-06T17:30:00Z">
              <w:rPr>
                <w:rFonts w:ascii="Times New Roman" w:eastAsia="Times New Roman" w:hAnsi="Times New Roman" w:cs="Times New Roman"/>
                <w:sz w:val="24"/>
                <w:szCs w:val="20"/>
                <w:lang w:val="en-GB"/>
              </w:rPr>
            </w:rPrChange>
          </w:rPr>
          <w:t xml:space="preserve"> to the protection criteria</w:t>
        </w:r>
      </w:ins>
      <w:ins w:id="559" w:author="USA " w:date="2023-04-04T03:18:00Z">
        <w:r w:rsidR="004B7D9F">
          <w:rPr>
            <w:rFonts w:ascii="Times New Roman" w:eastAsia="Times New Roman" w:hAnsi="Times New Roman" w:cs="Times New Roman"/>
            <w:sz w:val="24"/>
            <w:szCs w:val="20"/>
            <w:highlight w:val="yellow"/>
            <w:lang w:val="en-GB"/>
          </w:rPr>
          <w:t xml:space="preserve"> as is consistent with other AMS Recommendations (</w:t>
        </w:r>
        <w:proofErr w:type="gramStart"/>
        <w:r w:rsidR="004B7D9F">
          <w:rPr>
            <w:rFonts w:ascii="Times New Roman" w:eastAsia="Times New Roman" w:hAnsi="Times New Roman" w:cs="Times New Roman"/>
            <w:sz w:val="24"/>
            <w:szCs w:val="20"/>
            <w:highlight w:val="yellow"/>
            <w:lang w:val="en-GB"/>
          </w:rPr>
          <w:t>e.g.</w:t>
        </w:r>
        <w:proofErr w:type="gramEnd"/>
        <w:r w:rsidR="004B7D9F">
          <w:rPr>
            <w:rFonts w:ascii="Times New Roman" w:eastAsia="Times New Roman" w:hAnsi="Times New Roman" w:cs="Times New Roman"/>
            <w:sz w:val="24"/>
            <w:szCs w:val="20"/>
            <w:highlight w:val="yellow"/>
            <w:lang w:val="en-GB"/>
          </w:rPr>
          <w:t xml:space="preserve"> M.2114, M.2115, etc.)</w:t>
        </w:r>
      </w:ins>
      <w:ins w:id="560" w:author="USA " w:date="2023-04-05T03:27:00Z">
        <w:r w:rsidR="00660636">
          <w:rPr>
            <w:rFonts w:ascii="Times New Roman" w:eastAsia="Times New Roman" w:hAnsi="Times New Roman" w:cs="Times New Roman"/>
            <w:sz w:val="24"/>
            <w:szCs w:val="20"/>
            <w:highlight w:val="yellow"/>
            <w:lang w:val="en-GB"/>
          </w:rPr>
          <w:t>.</w:t>
        </w:r>
      </w:ins>
      <w:ins w:id="561" w:author="USA" w:date="2023-03-06T17:27:00Z">
        <w:del w:id="562" w:author="USA1" w:date="2023-03-28T02:56:00Z">
          <w:r w:rsidRPr="00DD2B2D" w:rsidDel="003241BB">
            <w:rPr>
              <w:rFonts w:ascii="Times New Roman" w:eastAsia="Times New Roman" w:hAnsi="Times New Roman" w:cs="Times New Roman"/>
              <w:sz w:val="24"/>
              <w:szCs w:val="20"/>
              <w:highlight w:val="yellow"/>
              <w:lang w:val="en-GB"/>
              <w:rPrChange w:id="563" w:author="USA" w:date="2023-03-06T17:30:00Z">
                <w:rPr>
                  <w:rFonts w:ascii="Times New Roman" w:eastAsia="Times New Roman" w:hAnsi="Times New Roman" w:cs="Times New Roman"/>
                  <w:sz w:val="24"/>
                  <w:szCs w:val="20"/>
                  <w:lang w:val="en-GB"/>
                </w:rPr>
              </w:rPrChange>
            </w:rPr>
            <w:delText xml:space="preserve"> without any technical justification or rationale</w:delText>
          </w:r>
        </w:del>
        <w:r w:rsidRPr="00DD2B2D">
          <w:rPr>
            <w:rFonts w:ascii="Times New Roman" w:eastAsia="Times New Roman" w:hAnsi="Times New Roman" w:cs="Times New Roman"/>
            <w:sz w:val="24"/>
            <w:szCs w:val="20"/>
            <w:highlight w:val="yellow"/>
            <w:lang w:val="en-GB"/>
            <w:rPrChange w:id="564" w:author="USA" w:date="2023-03-06T17:30:00Z">
              <w:rPr>
                <w:rFonts w:ascii="Times New Roman" w:eastAsia="Times New Roman" w:hAnsi="Times New Roman" w:cs="Times New Roman"/>
                <w:sz w:val="24"/>
                <w:szCs w:val="20"/>
                <w:lang w:val="en-GB"/>
              </w:rPr>
            </w:rPrChange>
          </w:rPr>
          <w:t xml:space="preserve">. </w:t>
        </w:r>
        <w:del w:id="565" w:author="USA " w:date="2023-04-03T10:23:00Z">
          <w:r w:rsidRPr="00DD2B2D" w:rsidDel="004E121D">
            <w:rPr>
              <w:rFonts w:ascii="Times New Roman" w:eastAsia="Times New Roman" w:hAnsi="Times New Roman" w:cs="Times New Roman"/>
              <w:sz w:val="24"/>
              <w:szCs w:val="20"/>
              <w:highlight w:val="yellow"/>
              <w:lang w:val="en-GB"/>
              <w:rPrChange w:id="566" w:author="USA" w:date="2023-03-06T17:30:00Z">
                <w:rPr>
                  <w:rFonts w:ascii="Times New Roman" w:eastAsia="Times New Roman" w:hAnsi="Times New Roman" w:cs="Times New Roman"/>
                  <w:sz w:val="24"/>
                  <w:szCs w:val="20"/>
                  <w:lang w:val="en-GB"/>
                </w:rPr>
              </w:rPrChange>
            </w:rPr>
            <w:delText>The US understands that various time</w:delText>
          </w:r>
        </w:del>
      </w:ins>
      <w:ins w:id="567" w:author="USA" w:date="2023-03-06T17:28:00Z">
        <w:del w:id="568" w:author="USA " w:date="2023-04-03T10:23:00Z">
          <w:r w:rsidRPr="00DD2B2D" w:rsidDel="004E121D">
            <w:rPr>
              <w:rFonts w:ascii="Times New Roman" w:eastAsia="Times New Roman" w:hAnsi="Times New Roman" w:cs="Times New Roman"/>
              <w:sz w:val="24"/>
              <w:szCs w:val="20"/>
              <w:highlight w:val="yellow"/>
              <w:lang w:val="en-GB"/>
              <w:rPrChange w:id="569" w:author="USA" w:date="2023-03-06T17:30:00Z">
                <w:rPr>
                  <w:rFonts w:ascii="Times New Roman" w:eastAsia="Times New Roman" w:hAnsi="Times New Roman" w:cs="Times New Roman"/>
                  <w:sz w:val="24"/>
                  <w:szCs w:val="20"/>
                  <w:lang w:val="en-GB"/>
                </w:rPr>
              </w:rPrChange>
            </w:rPr>
            <w:delText>-</w:delText>
          </w:r>
        </w:del>
      </w:ins>
      <w:ins w:id="570" w:author="USA" w:date="2023-03-06T17:27:00Z">
        <w:del w:id="571" w:author="USA " w:date="2023-04-03T10:23:00Z">
          <w:r w:rsidRPr="00DD2B2D" w:rsidDel="004E121D">
            <w:rPr>
              <w:rFonts w:ascii="Times New Roman" w:eastAsia="Times New Roman" w:hAnsi="Times New Roman" w:cs="Times New Roman"/>
              <w:sz w:val="24"/>
              <w:szCs w:val="20"/>
              <w:highlight w:val="yellow"/>
              <w:lang w:val="en-GB"/>
              <w:rPrChange w:id="572" w:author="USA" w:date="2023-03-06T17:30:00Z">
                <w:rPr>
                  <w:rFonts w:ascii="Times New Roman" w:eastAsia="Times New Roman" w:hAnsi="Times New Roman" w:cs="Times New Roman"/>
                  <w:sz w:val="24"/>
                  <w:szCs w:val="20"/>
                  <w:lang w:val="en-GB"/>
                </w:rPr>
              </w:rPrChange>
            </w:rPr>
            <w:delText xml:space="preserve">based inputs </w:delText>
          </w:r>
        </w:del>
      </w:ins>
      <w:ins w:id="573" w:author="USA" w:date="2023-03-06T17:28:00Z">
        <w:del w:id="574" w:author="USA " w:date="2023-04-03T10:23:00Z">
          <w:r w:rsidRPr="00DD2B2D" w:rsidDel="004E121D">
            <w:rPr>
              <w:rFonts w:ascii="Times New Roman" w:eastAsia="Times New Roman" w:hAnsi="Times New Roman" w:cs="Times New Roman"/>
              <w:sz w:val="24"/>
              <w:szCs w:val="20"/>
              <w:highlight w:val="yellow"/>
              <w:lang w:val="en-GB"/>
              <w:rPrChange w:id="575" w:author="USA" w:date="2023-03-06T17:30:00Z">
                <w:rPr>
                  <w:rFonts w:ascii="Times New Roman" w:eastAsia="Times New Roman" w:hAnsi="Times New Roman" w:cs="Times New Roman"/>
                  <w:sz w:val="24"/>
                  <w:szCs w:val="20"/>
                  <w:lang w:val="en-GB"/>
                </w:rPr>
              </w:rPrChange>
            </w:rPr>
            <w:delText xml:space="preserve">and/or assumptions </w:delText>
          </w:r>
        </w:del>
      </w:ins>
      <w:ins w:id="576" w:author="USA" w:date="2023-03-06T17:27:00Z">
        <w:del w:id="577" w:author="USA " w:date="2023-04-03T10:23:00Z">
          <w:r w:rsidRPr="00DD2B2D" w:rsidDel="004E121D">
            <w:rPr>
              <w:rFonts w:ascii="Times New Roman" w:eastAsia="Times New Roman" w:hAnsi="Times New Roman" w:cs="Times New Roman"/>
              <w:sz w:val="24"/>
              <w:szCs w:val="20"/>
              <w:highlight w:val="yellow"/>
              <w:lang w:val="en-GB"/>
              <w:rPrChange w:id="578" w:author="USA" w:date="2023-03-06T17:30:00Z">
                <w:rPr>
                  <w:rFonts w:ascii="Times New Roman" w:eastAsia="Times New Roman" w:hAnsi="Times New Roman" w:cs="Times New Roman"/>
                  <w:sz w:val="24"/>
                  <w:szCs w:val="20"/>
                  <w:lang w:val="en-GB"/>
                </w:rPr>
              </w:rPrChange>
            </w:rPr>
            <w:delText xml:space="preserve">may be needed in sharing </w:delText>
          </w:r>
        </w:del>
      </w:ins>
      <w:ins w:id="579" w:author="USA" w:date="2023-03-06T17:30:00Z">
        <w:del w:id="580" w:author="USA " w:date="2023-04-03T10:23:00Z">
          <w:r w:rsidRPr="00DD2B2D" w:rsidDel="004E121D">
            <w:rPr>
              <w:rFonts w:ascii="Times New Roman" w:eastAsia="Times New Roman" w:hAnsi="Times New Roman" w:cs="Times New Roman"/>
              <w:sz w:val="24"/>
              <w:szCs w:val="20"/>
              <w:highlight w:val="yellow"/>
              <w:lang w:val="en-GB"/>
              <w:rPrChange w:id="581" w:author="USA" w:date="2023-03-06T17:30:00Z">
                <w:rPr>
                  <w:rFonts w:ascii="Times New Roman" w:eastAsia="Times New Roman" w:hAnsi="Times New Roman" w:cs="Times New Roman"/>
                  <w:sz w:val="24"/>
                  <w:szCs w:val="20"/>
                  <w:lang w:val="en-GB"/>
                </w:rPr>
              </w:rPrChange>
            </w:rPr>
            <w:delText>studies,</w:delText>
          </w:r>
        </w:del>
      </w:ins>
      <w:ins w:id="582" w:author="USA" w:date="2023-03-06T17:27:00Z">
        <w:del w:id="583" w:author="USA " w:date="2023-04-03T10:23:00Z">
          <w:r w:rsidRPr="00DD2B2D" w:rsidDel="004E121D">
            <w:rPr>
              <w:rFonts w:ascii="Times New Roman" w:eastAsia="Times New Roman" w:hAnsi="Times New Roman" w:cs="Times New Roman"/>
              <w:sz w:val="24"/>
              <w:szCs w:val="20"/>
              <w:highlight w:val="yellow"/>
              <w:lang w:val="en-GB"/>
              <w:rPrChange w:id="584" w:author="USA" w:date="2023-03-06T17:30:00Z">
                <w:rPr>
                  <w:rFonts w:ascii="Times New Roman" w:eastAsia="Times New Roman" w:hAnsi="Times New Roman" w:cs="Times New Roman"/>
                  <w:sz w:val="24"/>
                  <w:szCs w:val="20"/>
                  <w:lang w:val="en-GB"/>
                </w:rPr>
              </w:rPrChange>
            </w:rPr>
            <w:delText xml:space="preserve"> </w:delText>
          </w:r>
        </w:del>
      </w:ins>
      <w:ins w:id="585" w:author="USA" w:date="2023-03-06T17:29:00Z">
        <w:del w:id="586" w:author="USA " w:date="2023-04-03T10:23:00Z">
          <w:r w:rsidRPr="00DD2B2D" w:rsidDel="004E121D">
            <w:rPr>
              <w:rFonts w:ascii="Times New Roman" w:eastAsia="Times New Roman" w:hAnsi="Times New Roman" w:cs="Times New Roman"/>
              <w:sz w:val="24"/>
              <w:szCs w:val="20"/>
              <w:highlight w:val="yellow"/>
              <w:lang w:val="en-GB"/>
              <w:rPrChange w:id="587" w:author="USA" w:date="2023-03-06T17:30:00Z">
                <w:rPr>
                  <w:rFonts w:ascii="Times New Roman" w:eastAsia="Times New Roman" w:hAnsi="Times New Roman" w:cs="Times New Roman"/>
                  <w:sz w:val="24"/>
                  <w:szCs w:val="20"/>
                  <w:lang w:val="en-GB"/>
                </w:rPr>
              </w:rPrChange>
            </w:rPr>
            <w:delText xml:space="preserve">but this is fundamentally different from associating a time percentage to protection criteria. </w:delText>
          </w:r>
        </w:del>
        <w:del w:id="588" w:author="USA " w:date="2023-04-04T03:21:00Z">
          <w:r w:rsidRPr="00DD2B2D" w:rsidDel="004B7D9F">
            <w:rPr>
              <w:rFonts w:ascii="Times New Roman" w:eastAsia="Times New Roman" w:hAnsi="Times New Roman" w:cs="Times New Roman"/>
              <w:sz w:val="24"/>
              <w:szCs w:val="20"/>
              <w:highlight w:val="yellow"/>
              <w:lang w:val="en-GB"/>
              <w:rPrChange w:id="589" w:author="USA" w:date="2023-03-06T17:30:00Z">
                <w:rPr>
                  <w:rFonts w:ascii="Times New Roman" w:eastAsia="Times New Roman" w:hAnsi="Times New Roman" w:cs="Times New Roman"/>
                  <w:sz w:val="24"/>
                  <w:szCs w:val="20"/>
                  <w:lang w:val="en-GB"/>
                </w:rPr>
              </w:rPrChange>
            </w:rPr>
            <w:delText xml:space="preserve">Therefore, the US does not support the final </w:delText>
          </w:r>
        </w:del>
      </w:ins>
      <w:ins w:id="590" w:author="USA" w:date="2023-03-06T17:30:00Z">
        <w:del w:id="591" w:author="USA " w:date="2023-04-04T03:21:00Z">
          <w:r w:rsidRPr="00DD2B2D" w:rsidDel="004B7D9F">
            <w:rPr>
              <w:rFonts w:ascii="Times New Roman" w:eastAsia="Times New Roman" w:hAnsi="Times New Roman" w:cs="Times New Roman"/>
              <w:sz w:val="24"/>
              <w:szCs w:val="20"/>
              <w:highlight w:val="yellow"/>
              <w:lang w:val="en-GB"/>
              <w:rPrChange w:id="592" w:author="USA" w:date="2023-03-06T17:30:00Z">
                <w:rPr>
                  <w:rFonts w:ascii="Times New Roman" w:eastAsia="Times New Roman" w:hAnsi="Times New Roman" w:cs="Times New Roman"/>
                  <w:sz w:val="24"/>
                  <w:szCs w:val="20"/>
                  <w:lang w:val="en-GB"/>
                </w:rPr>
              </w:rPrChange>
            </w:rPr>
            <w:delText>paragraph and proposes deletion.</w:delText>
          </w:r>
        </w:del>
        <w:r w:rsidRPr="00DD2B2D">
          <w:rPr>
            <w:rFonts w:ascii="Times New Roman" w:eastAsia="Times New Roman" w:hAnsi="Times New Roman" w:cs="Times New Roman"/>
            <w:sz w:val="24"/>
            <w:szCs w:val="20"/>
            <w:highlight w:val="yellow"/>
            <w:lang w:val="en-GB"/>
            <w:rPrChange w:id="593" w:author="USA" w:date="2023-03-06T17:30:00Z">
              <w:rPr>
                <w:rFonts w:ascii="Times New Roman" w:eastAsia="Times New Roman" w:hAnsi="Times New Roman" w:cs="Times New Roman"/>
                <w:sz w:val="24"/>
                <w:szCs w:val="20"/>
                <w:lang w:val="en-GB"/>
              </w:rPr>
            </w:rPrChange>
          </w:rPr>
          <w:t>]</w:t>
        </w:r>
      </w:ins>
    </w:p>
    <w:p w14:paraId="064A0754"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p>
    <w:p w14:paraId="6107E300"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560" w:after="120" w:line="240" w:lineRule="auto"/>
        <w:textAlignment w:val="baseline"/>
        <w:rPr>
          <w:rFonts w:ascii="Times New Roman" w:eastAsia="Times New Roman" w:hAnsi="Times New Roman" w:cs="Times New Roman"/>
          <w:caps/>
          <w:sz w:val="24"/>
          <w:szCs w:val="24"/>
          <w:lang w:val="en-GB"/>
        </w:rPr>
        <w:sectPr w:rsidR="00250417" w:rsidRPr="00250417" w:rsidSect="007B6C48">
          <w:headerReference w:type="default" r:id="rId13"/>
          <w:footerReference w:type="default" r:id="rId14"/>
          <w:footerReference w:type="first" r:id="rId15"/>
          <w:pgSz w:w="11907" w:h="16834"/>
          <w:pgMar w:top="1418" w:right="1134" w:bottom="1418" w:left="1134" w:header="720" w:footer="720" w:gutter="0"/>
          <w:paperSrc w:first="15" w:other="15"/>
          <w:cols w:space="720"/>
          <w:titlePg/>
        </w:sectPr>
      </w:pPr>
    </w:p>
    <w:p w14:paraId="069C6DC4"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560" w:after="120" w:line="240" w:lineRule="auto"/>
        <w:textAlignment w:val="baseline"/>
        <w:rPr>
          <w:rFonts w:ascii="Times New Roman" w:eastAsia="Times New Roman" w:hAnsi="Times New Roman" w:cs="Times New Roman"/>
          <w:caps/>
          <w:sz w:val="20"/>
          <w:szCs w:val="20"/>
          <w:lang w:val="en-GB"/>
        </w:rPr>
      </w:pPr>
      <w:r w:rsidRPr="00250417">
        <w:rPr>
          <w:rFonts w:ascii="Times New Roman" w:eastAsia="Times New Roman" w:hAnsi="Times New Roman" w:cs="Times New Roman"/>
          <w:caps/>
          <w:sz w:val="20"/>
          <w:szCs w:val="20"/>
          <w:lang w:val="en-GB"/>
        </w:rPr>
        <w:lastRenderedPageBreak/>
        <w:t>TABLE 1</w:t>
      </w:r>
    </w:p>
    <w:p w14:paraId="3A2BA7DC"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after="120" w:line="240" w:lineRule="auto"/>
        <w:textAlignment w:val="baseline"/>
        <w:rPr>
          <w:rFonts w:ascii="Times New Roman Bold" w:eastAsia="Times New Roman" w:hAnsi="Times New Roman Bold" w:cs="Times New Roman"/>
          <w:b/>
          <w:sz w:val="20"/>
          <w:szCs w:val="20"/>
          <w:lang w:val="en-GB" w:eastAsia="ja-JP"/>
        </w:rPr>
      </w:pPr>
      <w:r w:rsidRPr="00250417">
        <w:rPr>
          <w:rFonts w:ascii="Times New Roman Bold" w:eastAsia="Times New Roman" w:hAnsi="Times New Roman Bold" w:cs="Times New Roman"/>
          <w:b/>
          <w:sz w:val="20"/>
          <w:szCs w:val="20"/>
          <w:lang w:val="en-GB"/>
        </w:rPr>
        <w:t xml:space="preserve">Typical technical characteristics of representative </w:t>
      </w:r>
      <w:ins w:id="602" w:author="John Mettrop [2]" w:date="2022-12-05T12:25:00Z">
        <w:r w:rsidRPr="00250417">
          <w:rPr>
            <w:rFonts w:ascii="Times New Roman Bold" w:eastAsia="Times New Roman" w:hAnsi="Times New Roman Bold" w:cs="Times New Roman"/>
            <w:b/>
            <w:sz w:val="20"/>
            <w:szCs w:val="20"/>
            <w:lang w:val="en-GB"/>
          </w:rPr>
          <w:t xml:space="preserve">systems operating in the </w:t>
        </w:r>
      </w:ins>
      <w:r w:rsidRPr="00250417">
        <w:rPr>
          <w:rFonts w:ascii="Times New Roman Bold" w:eastAsia="Times New Roman" w:hAnsi="Times New Roman Bold" w:cs="Times New Roman"/>
          <w:b/>
          <w:sz w:val="20"/>
          <w:szCs w:val="20"/>
          <w:lang w:val="en-GB"/>
        </w:rPr>
        <w:t xml:space="preserve">aeronautical mobile service </w:t>
      </w:r>
      <w:del w:id="603" w:author="John Mettrop [2]" w:date="2022-12-05T12:26:00Z">
        <w:r w:rsidRPr="00250417" w:rsidDel="00FD5917">
          <w:rPr>
            <w:rFonts w:ascii="Times New Roman Bold" w:eastAsia="Times New Roman" w:hAnsi="Times New Roman Bold" w:cs="Times New Roman"/>
            <w:b/>
            <w:sz w:val="20"/>
            <w:szCs w:val="20"/>
            <w:lang w:val="en-GB"/>
          </w:rPr>
          <w:delText xml:space="preserve">systems operated </w:delText>
        </w:r>
      </w:del>
      <w:ins w:id="604" w:author="John Mettrop [2]" w:date="2022-12-05T12:26:00Z">
        <w:r w:rsidRPr="00250417">
          <w:rPr>
            <w:rFonts w:ascii="Times New Roman Bold" w:eastAsia="Times New Roman" w:hAnsi="Times New Roman Bold" w:cs="Times New Roman"/>
            <w:b/>
            <w:sz w:val="20"/>
            <w:szCs w:val="20"/>
            <w:lang w:val="en-GB"/>
          </w:rPr>
          <w:t>`</w:t>
        </w:r>
      </w:ins>
      <w:r w:rsidRPr="00250417">
        <w:rPr>
          <w:rFonts w:ascii="Times New Roman Bold" w:eastAsia="Times New Roman" w:hAnsi="Times New Roman Bold" w:cs="Times New Roman"/>
          <w:b/>
          <w:sz w:val="20"/>
          <w:szCs w:val="20"/>
          <w:lang w:val="en-GB"/>
        </w:rPr>
        <w:t xml:space="preserve">in the frequency range </w:t>
      </w:r>
      <w:r w:rsidRPr="00250417">
        <w:rPr>
          <w:rFonts w:ascii="Times New Roman Bold" w:eastAsia="Times New Roman" w:hAnsi="Times New Roman Bold" w:cs="Times New Roman"/>
          <w:b/>
          <w:sz w:val="20"/>
          <w:szCs w:val="20"/>
          <w:lang w:val="en-GB" w:eastAsia="ja-JP"/>
        </w:rPr>
        <w:t xml:space="preserve">4 400-4 990 </w:t>
      </w:r>
      <w:proofErr w:type="gramStart"/>
      <w:r w:rsidRPr="00250417">
        <w:rPr>
          <w:rFonts w:ascii="Times New Roman Bold" w:eastAsia="Times New Roman" w:hAnsi="Times New Roman Bold" w:cs="Times New Roman"/>
          <w:b/>
          <w:sz w:val="20"/>
          <w:szCs w:val="20"/>
          <w:lang w:val="en-GB" w:eastAsia="ja-JP"/>
        </w:rPr>
        <w:t>MHz</w:t>
      </w:r>
      <w:proofErr w:type="gramEnd"/>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7"/>
        <w:gridCol w:w="1195"/>
        <w:gridCol w:w="2799"/>
        <w:gridCol w:w="1384"/>
        <w:gridCol w:w="672"/>
        <w:gridCol w:w="673"/>
        <w:gridCol w:w="2541"/>
        <w:gridCol w:w="1419"/>
        <w:gridCol w:w="710"/>
        <w:gridCol w:w="710"/>
      </w:tblGrid>
      <w:tr w:rsidR="00250417" w:rsidRPr="00250417" w14:paraId="660BFD39" w14:textId="77777777" w:rsidTr="00250417">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7D36A7B"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4A8B611"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Units</w:t>
            </w:r>
          </w:p>
        </w:tc>
        <w:tc>
          <w:tcPr>
            <w:tcW w:w="2799" w:type="dxa"/>
            <w:tcBorders>
              <w:top w:val="single" w:sz="4" w:space="0" w:color="auto"/>
              <w:left w:val="single" w:sz="4" w:space="0" w:color="auto"/>
              <w:bottom w:val="single" w:sz="4" w:space="0" w:color="auto"/>
              <w:right w:val="single" w:sz="4" w:space="0" w:color="auto"/>
            </w:tcBorders>
            <w:shd w:val="clear" w:color="auto" w:fill="D9D9D9"/>
            <w:hideMark/>
          </w:tcPr>
          <w:p w14:paraId="175D8BA9"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System 1</w:t>
            </w:r>
          </w:p>
          <w:p w14:paraId="7AC391EE"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Airborne</w:t>
            </w:r>
          </w:p>
        </w:tc>
        <w:tc>
          <w:tcPr>
            <w:tcW w:w="2729"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3BC258DD"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System 1</w:t>
            </w:r>
          </w:p>
          <w:p w14:paraId="29D7E470"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Ground</w:t>
            </w:r>
          </w:p>
        </w:tc>
        <w:tc>
          <w:tcPr>
            <w:tcW w:w="2541" w:type="dxa"/>
            <w:tcBorders>
              <w:top w:val="single" w:sz="4" w:space="0" w:color="auto"/>
              <w:left w:val="single" w:sz="4" w:space="0" w:color="auto"/>
              <w:bottom w:val="single" w:sz="4" w:space="0" w:color="auto"/>
              <w:right w:val="single" w:sz="4" w:space="0" w:color="auto"/>
            </w:tcBorders>
            <w:shd w:val="clear" w:color="auto" w:fill="D9D9D9"/>
            <w:hideMark/>
          </w:tcPr>
          <w:p w14:paraId="5A636178"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System 2</w:t>
            </w:r>
          </w:p>
          <w:p w14:paraId="319F2F0E"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Airborne</w:t>
            </w:r>
          </w:p>
        </w:tc>
        <w:tc>
          <w:tcPr>
            <w:tcW w:w="2839"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42DD0C98"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System 2</w:t>
            </w:r>
          </w:p>
          <w:p w14:paraId="3538FB43"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Ground</w:t>
            </w:r>
          </w:p>
        </w:tc>
      </w:tr>
      <w:tr w:rsidR="00250417" w:rsidRPr="00250417" w14:paraId="5E336006" w14:textId="77777777" w:rsidTr="00250417">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74FE634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Transmitter</w:t>
            </w:r>
          </w:p>
        </w:tc>
      </w:tr>
      <w:tr w:rsidR="00250417" w:rsidRPr="00250417" w14:paraId="6202A603"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hideMark/>
          </w:tcPr>
          <w:p w14:paraId="73F7C01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0290FA2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0ED8EB2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4 400-4 990</w:t>
            </w:r>
            <w:r w:rsidRPr="00250417">
              <w:rPr>
                <w:rFonts w:ascii="Times New Roman" w:eastAsia="Times New Roman" w:hAnsi="Times New Roman" w:cs="Times New Roman"/>
                <w:sz w:val="20"/>
                <w:szCs w:val="20"/>
                <w:vertAlign w:val="superscript"/>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32C21A3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4 400-4 990</w:t>
            </w:r>
            <w:r w:rsidRPr="00250417">
              <w:rPr>
                <w:rFonts w:ascii="Times New Roman" w:eastAsia="Times New Roman" w:hAnsi="Times New Roman" w:cs="Times New Roman"/>
                <w:sz w:val="20"/>
                <w:szCs w:val="20"/>
                <w:vertAlign w:val="superscript"/>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B74F27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4 400-4 990</w:t>
            </w:r>
            <w:r w:rsidRPr="00250417">
              <w:rPr>
                <w:rFonts w:ascii="Times New Roman" w:eastAsia="Times New Roman" w:hAnsi="Times New Roman" w:cs="Times New Roman"/>
                <w:sz w:val="20"/>
                <w:szCs w:val="20"/>
                <w:vertAlign w:val="superscript"/>
                <w:lang w:val="en-GB"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3087BA4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4 400-4 990</w:t>
            </w:r>
            <w:r w:rsidRPr="00250417">
              <w:rPr>
                <w:rFonts w:ascii="Times New Roman" w:eastAsia="Times New Roman" w:hAnsi="Times New Roman" w:cs="Times New Roman"/>
                <w:sz w:val="20"/>
                <w:szCs w:val="20"/>
                <w:vertAlign w:val="superscript"/>
                <w:lang w:val="en-GB" w:eastAsia="ja-JP"/>
              </w:rPr>
              <w:t>(1)</w:t>
            </w:r>
          </w:p>
        </w:tc>
      </w:tr>
      <w:tr w:rsidR="00250417" w:rsidRPr="00250417" w14:paraId="41D3245D"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hideMark/>
          </w:tcPr>
          <w:p w14:paraId="1AA7A7F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2CE397A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323CE0B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6485B58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45</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891EF3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35-39</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1192A51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30-39</w:t>
            </w:r>
          </w:p>
        </w:tc>
      </w:tr>
      <w:tr w:rsidR="00250417" w:rsidRPr="00250417" w14:paraId="570256C1"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hideMark/>
          </w:tcPr>
          <w:p w14:paraId="5C26DD8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5A0E34E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6E11459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27A83F8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C99C70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32753F1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6 / 10 / 20</w:t>
            </w:r>
          </w:p>
        </w:tc>
      </w:tr>
      <w:tr w:rsidR="00250417" w:rsidRPr="00250417" w14:paraId="64EBEB66" w14:textId="77777777" w:rsidTr="00250417">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0FC71E8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roofErr w:type="gramStart"/>
            <w:r w:rsidRPr="00250417">
              <w:rPr>
                <w:rFonts w:ascii="Times New Roman" w:eastAsia="Times New Roman" w:hAnsi="Times New Roman" w:cs="Times New Roman"/>
                <w:sz w:val="20"/>
                <w:szCs w:val="20"/>
                <w:lang w:val="en-GB" w:eastAsia="ja-JP"/>
              </w:rPr>
              <w:t>Receiver</w:t>
            </w:r>
            <w:ins w:id="605" w:author="John Mettrop [2]" w:date="2022-12-09T08:07:00Z">
              <w:r w:rsidRPr="00250417">
                <w:rPr>
                  <w:rFonts w:ascii="Times New Roman" w:eastAsia="Times New Roman" w:hAnsi="Times New Roman" w:cs="Times New Roman"/>
                  <w:sz w:val="20"/>
                  <w:szCs w:val="20"/>
                  <w:vertAlign w:val="superscript"/>
                  <w:lang w:val="en-GB" w:eastAsia="ja-JP"/>
                </w:rPr>
                <w:t>(</w:t>
              </w:r>
              <w:proofErr w:type="gramEnd"/>
              <w:r w:rsidRPr="00250417">
                <w:rPr>
                  <w:rFonts w:ascii="Times New Roman" w:eastAsia="Times New Roman" w:hAnsi="Times New Roman" w:cs="Times New Roman"/>
                  <w:sz w:val="20"/>
                  <w:szCs w:val="20"/>
                  <w:vertAlign w:val="superscript"/>
                  <w:lang w:val="en-GB" w:eastAsia="ja-JP"/>
                </w:rPr>
                <w:t>4)</w:t>
              </w:r>
            </w:ins>
          </w:p>
        </w:tc>
      </w:tr>
      <w:tr w:rsidR="00250417" w:rsidRPr="00250417" w14:paraId="7A30CB1A"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hideMark/>
          </w:tcPr>
          <w:p w14:paraId="49B2A2A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6516275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1DF05CE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4 400-4 990</w:t>
            </w:r>
            <w:r w:rsidRPr="00250417">
              <w:rPr>
                <w:rFonts w:ascii="Times New Roman" w:eastAsia="Times New Roman" w:hAnsi="Times New Roman" w:cs="Times New Roman"/>
                <w:sz w:val="20"/>
                <w:szCs w:val="20"/>
                <w:vertAlign w:val="superscript"/>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292895A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4 400-4 990</w:t>
            </w:r>
            <w:r w:rsidRPr="00250417">
              <w:rPr>
                <w:rFonts w:ascii="Times New Roman" w:eastAsia="Times New Roman" w:hAnsi="Times New Roman" w:cs="Times New Roman"/>
                <w:sz w:val="20"/>
                <w:szCs w:val="20"/>
                <w:vertAlign w:val="superscript"/>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150321E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4 400-4 990</w:t>
            </w:r>
            <w:r w:rsidRPr="00250417">
              <w:rPr>
                <w:rFonts w:ascii="Times New Roman" w:eastAsia="Times New Roman" w:hAnsi="Times New Roman" w:cs="Times New Roman"/>
                <w:sz w:val="20"/>
                <w:szCs w:val="20"/>
                <w:vertAlign w:val="superscript"/>
                <w:lang w:val="en-GB"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3438982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4 400-4 990</w:t>
            </w:r>
            <w:r w:rsidRPr="00250417">
              <w:rPr>
                <w:rFonts w:ascii="Times New Roman" w:eastAsia="Times New Roman" w:hAnsi="Times New Roman" w:cs="Times New Roman"/>
                <w:sz w:val="20"/>
                <w:szCs w:val="20"/>
                <w:vertAlign w:val="superscript"/>
                <w:lang w:val="en-GB" w:eastAsia="ja-JP"/>
              </w:rPr>
              <w:t>(1)</w:t>
            </w:r>
          </w:p>
        </w:tc>
      </w:tr>
      <w:tr w:rsidR="00250417" w:rsidRPr="00250417" w14:paraId="312FD5EA"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hideMark/>
          </w:tcPr>
          <w:p w14:paraId="3CECAF9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Selectivity (3 dB)</w:t>
            </w:r>
          </w:p>
        </w:tc>
        <w:tc>
          <w:tcPr>
            <w:tcW w:w="1195" w:type="dxa"/>
            <w:tcBorders>
              <w:top w:val="single" w:sz="4" w:space="0" w:color="auto"/>
              <w:left w:val="single" w:sz="4" w:space="0" w:color="auto"/>
              <w:bottom w:val="single" w:sz="4" w:space="0" w:color="auto"/>
              <w:right w:val="single" w:sz="4" w:space="0" w:color="auto"/>
            </w:tcBorders>
            <w:hideMark/>
          </w:tcPr>
          <w:p w14:paraId="5F18F32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5B35A51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340C4A5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68CA84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6D214A6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6 / 10 / 20</w:t>
            </w:r>
          </w:p>
        </w:tc>
      </w:tr>
      <w:tr w:rsidR="00250417" w:rsidRPr="00250417" w14:paraId="0182D4D3"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hideMark/>
          </w:tcPr>
          <w:p w14:paraId="132E47F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718B1C3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dB</w:t>
            </w:r>
          </w:p>
        </w:tc>
        <w:tc>
          <w:tcPr>
            <w:tcW w:w="2799" w:type="dxa"/>
            <w:tcBorders>
              <w:top w:val="single" w:sz="4" w:space="0" w:color="auto"/>
              <w:left w:val="single" w:sz="4" w:space="0" w:color="auto"/>
              <w:bottom w:val="single" w:sz="4" w:space="0" w:color="auto"/>
              <w:right w:val="single" w:sz="4" w:space="0" w:color="auto"/>
            </w:tcBorders>
            <w:vAlign w:val="center"/>
            <w:hideMark/>
          </w:tcPr>
          <w:p w14:paraId="00C6CCF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65B0F45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09BAA8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7EEA671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w:t>
            </w:r>
          </w:p>
        </w:tc>
      </w:tr>
      <w:tr w:rsidR="00250417" w:rsidRPr="00250417" w14:paraId="047FE11F"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hideMark/>
          </w:tcPr>
          <w:p w14:paraId="132B5DE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01BEF43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15AB99E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−110.5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733C837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38CFA3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−102.5 to −97.5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0268AB4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−103 to −98</w:t>
            </w:r>
          </w:p>
        </w:tc>
      </w:tr>
      <w:tr w:rsidR="00250417" w:rsidRPr="00250417" w14:paraId="52EE4921" w14:textId="77777777" w:rsidTr="00250417">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38EC0E5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roofErr w:type="gramStart"/>
            <w:r w:rsidRPr="00250417">
              <w:rPr>
                <w:rFonts w:ascii="Times New Roman" w:eastAsia="Times New Roman" w:hAnsi="Times New Roman" w:cs="Times New Roman"/>
                <w:sz w:val="20"/>
                <w:szCs w:val="20"/>
                <w:lang w:val="en-GB" w:eastAsia="ja-JP"/>
              </w:rPr>
              <w:t>Antenna</w:t>
            </w:r>
            <w:ins w:id="606" w:author="John Mettrop [2]" w:date="2022-12-09T08:07:00Z">
              <w:r w:rsidRPr="00250417">
                <w:rPr>
                  <w:rFonts w:ascii="Times New Roman" w:eastAsia="Times New Roman" w:hAnsi="Times New Roman" w:cs="Times New Roman"/>
                  <w:sz w:val="20"/>
                  <w:szCs w:val="20"/>
                  <w:vertAlign w:val="superscript"/>
                  <w:lang w:val="en-GB" w:eastAsia="ja-JP"/>
                </w:rPr>
                <w:t>(</w:t>
              </w:r>
              <w:proofErr w:type="gramEnd"/>
              <w:r w:rsidRPr="00250417">
                <w:rPr>
                  <w:rFonts w:ascii="Times New Roman" w:eastAsia="Times New Roman" w:hAnsi="Times New Roman" w:cs="Times New Roman"/>
                  <w:sz w:val="20"/>
                  <w:szCs w:val="20"/>
                  <w:vertAlign w:val="superscript"/>
                  <w:lang w:val="en-GB" w:eastAsia="ja-JP"/>
                </w:rPr>
                <w:t>4)</w:t>
              </w:r>
            </w:ins>
          </w:p>
        </w:tc>
      </w:tr>
      <w:tr w:rsidR="00250417" w:rsidRPr="00250417" w14:paraId="4B6F16F7"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1A78506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Antenna type</w:t>
            </w:r>
          </w:p>
        </w:tc>
        <w:tc>
          <w:tcPr>
            <w:tcW w:w="1195" w:type="dxa"/>
            <w:tcBorders>
              <w:top w:val="single" w:sz="4" w:space="0" w:color="auto"/>
              <w:left w:val="single" w:sz="4" w:space="0" w:color="auto"/>
              <w:bottom w:val="single" w:sz="4" w:space="0" w:color="auto"/>
              <w:right w:val="single" w:sz="4" w:space="0" w:color="auto"/>
            </w:tcBorders>
          </w:tcPr>
          <w:p w14:paraId="14B0677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tcPr>
          <w:p w14:paraId="4E7E0BF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Omnidirectional</w:t>
            </w:r>
          </w:p>
        </w:tc>
        <w:tc>
          <w:tcPr>
            <w:tcW w:w="1384" w:type="dxa"/>
            <w:tcBorders>
              <w:top w:val="single" w:sz="4" w:space="0" w:color="auto"/>
              <w:left w:val="single" w:sz="4" w:space="0" w:color="auto"/>
              <w:bottom w:val="single" w:sz="4" w:space="0" w:color="auto"/>
              <w:right w:val="single" w:sz="4" w:space="0" w:color="auto"/>
            </w:tcBorders>
            <w:vAlign w:val="center"/>
          </w:tcPr>
          <w:p w14:paraId="549E8E8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Omni-directional</w:t>
            </w:r>
          </w:p>
        </w:tc>
        <w:tc>
          <w:tcPr>
            <w:tcW w:w="1345" w:type="dxa"/>
            <w:gridSpan w:val="2"/>
            <w:tcBorders>
              <w:top w:val="single" w:sz="4" w:space="0" w:color="auto"/>
              <w:left w:val="single" w:sz="4" w:space="0" w:color="auto"/>
              <w:bottom w:val="single" w:sz="4" w:space="0" w:color="auto"/>
              <w:right w:val="single" w:sz="4" w:space="0" w:color="auto"/>
            </w:tcBorders>
            <w:vAlign w:val="center"/>
          </w:tcPr>
          <w:p w14:paraId="61CE8B8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Directional</w:t>
            </w:r>
          </w:p>
        </w:tc>
        <w:tc>
          <w:tcPr>
            <w:tcW w:w="2541" w:type="dxa"/>
            <w:tcBorders>
              <w:top w:val="single" w:sz="4" w:space="0" w:color="auto"/>
              <w:left w:val="single" w:sz="4" w:space="0" w:color="auto"/>
              <w:bottom w:val="single" w:sz="4" w:space="0" w:color="auto"/>
              <w:right w:val="single" w:sz="4" w:space="0" w:color="auto"/>
            </w:tcBorders>
            <w:vAlign w:val="center"/>
          </w:tcPr>
          <w:p w14:paraId="4BCCE7D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Omnidirectional</w:t>
            </w:r>
          </w:p>
        </w:tc>
        <w:tc>
          <w:tcPr>
            <w:tcW w:w="1419" w:type="dxa"/>
            <w:tcBorders>
              <w:top w:val="single" w:sz="4" w:space="0" w:color="auto"/>
              <w:left w:val="single" w:sz="4" w:space="0" w:color="auto"/>
              <w:bottom w:val="single" w:sz="4" w:space="0" w:color="auto"/>
              <w:right w:val="single" w:sz="4" w:space="0" w:color="auto"/>
            </w:tcBorders>
            <w:vAlign w:val="center"/>
          </w:tcPr>
          <w:p w14:paraId="0EE6AC0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Omni-directional</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42622D4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Directional</w:t>
            </w:r>
          </w:p>
        </w:tc>
      </w:tr>
      <w:tr w:rsidR="00250417" w:rsidRPr="00250417" w14:paraId="29379AFE"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7FD0E15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Antenna gain</w:t>
            </w:r>
          </w:p>
        </w:tc>
        <w:tc>
          <w:tcPr>
            <w:tcW w:w="1195" w:type="dxa"/>
            <w:tcBorders>
              <w:top w:val="single" w:sz="4" w:space="0" w:color="auto"/>
              <w:left w:val="single" w:sz="4" w:space="0" w:color="auto"/>
              <w:bottom w:val="single" w:sz="4" w:space="0" w:color="auto"/>
              <w:right w:val="single" w:sz="4" w:space="0" w:color="auto"/>
            </w:tcBorders>
            <w:hideMark/>
          </w:tcPr>
          <w:p w14:paraId="0B6197C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dBi</w:t>
            </w:r>
          </w:p>
        </w:tc>
        <w:tc>
          <w:tcPr>
            <w:tcW w:w="2799" w:type="dxa"/>
            <w:tcBorders>
              <w:top w:val="single" w:sz="4" w:space="0" w:color="auto"/>
              <w:left w:val="single" w:sz="4" w:space="0" w:color="auto"/>
              <w:bottom w:val="single" w:sz="4" w:space="0" w:color="auto"/>
              <w:right w:val="single" w:sz="4" w:space="0" w:color="auto"/>
            </w:tcBorders>
            <w:vAlign w:val="center"/>
            <w:hideMark/>
          </w:tcPr>
          <w:p w14:paraId="3A07962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w:t>
            </w:r>
          </w:p>
        </w:tc>
        <w:tc>
          <w:tcPr>
            <w:tcW w:w="1384" w:type="dxa"/>
            <w:tcBorders>
              <w:top w:val="single" w:sz="4" w:space="0" w:color="auto"/>
              <w:left w:val="single" w:sz="4" w:space="0" w:color="auto"/>
              <w:bottom w:val="single" w:sz="4" w:space="0" w:color="auto"/>
              <w:right w:val="single" w:sz="4" w:space="0" w:color="auto"/>
            </w:tcBorders>
            <w:vAlign w:val="center"/>
            <w:hideMark/>
          </w:tcPr>
          <w:p w14:paraId="501894E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w:t>
            </w:r>
          </w:p>
        </w:tc>
        <w:tc>
          <w:tcPr>
            <w:tcW w:w="672" w:type="dxa"/>
            <w:tcBorders>
              <w:top w:val="single" w:sz="4" w:space="0" w:color="auto"/>
              <w:left w:val="single" w:sz="4" w:space="0" w:color="auto"/>
              <w:bottom w:val="single" w:sz="4" w:space="0" w:color="auto"/>
              <w:right w:val="single" w:sz="4" w:space="0" w:color="auto"/>
            </w:tcBorders>
            <w:vAlign w:val="center"/>
          </w:tcPr>
          <w:p w14:paraId="5A16803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19</w:t>
            </w:r>
          </w:p>
        </w:tc>
        <w:tc>
          <w:tcPr>
            <w:tcW w:w="673" w:type="dxa"/>
            <w:tcBorders>
              <w:top w:val="single" w:sz="4" w:space="0" w:color="auto"/>
              <w:left w:val="single" w:sz="4" w:space="0" w:color="auto"/>
              <w:bottom w:val="single" w:sz="4" w:space="0" w:color="auto"/>
              <w:right w:val="single" w:sz="4" w:space="0" w:color="auto"/>
            </w:tcBorders>
            <w:vAlign w:val="center"/>
          </w:tcPr>
          <w:p w14:paraId="2C40E32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057BCC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w:t>
            </w:r>
          </w:p>
        </w:tc>
        <w:tc>
          <w:tcPr>
            <w:tcW w:w="1419" w:type="dxa"/>
            <w:tcBorders>
              <w:top w:val="single" w:sz="4" w:space="0" w:color="auto"/>
              <w:left w:val="single" w:sz="4" w:space="0" w:color="auto"/>
              <w:bottom w:val="single" w:sz="4" w:space="0" w:color="auto"/>
              <w:right w:val="single" w:sz="4" w:space="0" w:color="auto"/>
            </w:tcBorders>
            <w:vAlign w:val="center"/>
            <w:hideMark/>
          </w:tcPr>
          <w:p w14:paraId="50F1845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6</w:t>
            </w:r>
          </w:p>
        </w:tc>
        <w:tc>
          <w:tcPr>
            <w:tcW w:w="710" w:type="dxa"/>
            <w:tcBorders>
              <w:top w:val="single" w:sz="4" w:space="0" w:color="auto"/>
              <w:left w:val="single" w:sz="4" w:space="0" w:color="auto"/>
              <w:bottom w:val="single" w:sz="4" w:space="0" w:color="auto"/>
              <w:right w:val="single" w:sz="4" w:space="0" w:color="auto"/>
            </w:tcBorders>
            <w:vAlign w:val="center"/>
          </w:tcPr>
          <w:p w14:paraId="5C6FE9D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19</w:t>
            </w:r>
          </w:p>
        </w:tc>
        <w:tc>
          <w:tcPr>
            <w:tcW w:w="710" w:type="dxa"/>
            <w:tcBorders>
              <w:top w:val="single" w:sz="4" w:space="0" w:color="auto"/>
              <w:left w:val="single" w:sz="4" w:space="0" w:color="auto"/>
              <w:bottom w:val="single" w:sz="4" w:space="0" w:color="auto"/>
              <w:right w:val="single" w:sz="4" w:space="0" w:color="auto"/>
            </w:tcBorders>
            <w:vAlign w:val="center"/>
          </w:tcPr>
          <w:p w14:paraId="4C6A687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31</w:t>
            </w:r>
          </w:p>
        </w:tc>
      </w:tr>
      <w:tr w:rsidR="00250417" w:rsidRPr="00250417" w14:paraId="5A3ECB07"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5541C75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w:t>
            </w:r>
            <w:r w:rsidRPr="00250417">
              <w:rPr>
                <w:rFonts w:ascii="Times New Roman" w:eastAsia="Times New Roman" w:hAnsi="Times New Roman" w:cs="Times New Roman"/>
                <w:sz w:val="20"/>
                <w:szCs w:val="20"/>
                <w:vertAlign w:val="superscript"/>
                <w:lang w:val="en-GB" w:eastAsia="ja-JP"/>
              </w:rPr>
              <w:t xml:space="preserve">st </w:t>
            </w:r>
            <w:r w:rsidRPr="00250417">
              <w:rPr>
                <w:rFonts w:ascii="Times New Roman" w:eastAsia="Times New Roman" w:hAnsi="Times New Roman" w:cs="Times New Roman"/>
                <w:sz w:val="20"/>
                <w:szCs w:val="20"/>
                <w:lang w:val="en-GB" w:eastAsia="ja-JP"/>
              </w:rPr>
              <w:t>sidelobe</w:t>
            </w:r>
          </w:p>
        </w:tc>
        <w:tc>
          <w:tcPr>
            <w:tcW w:w="1195" w:type="dxa"/>
            <w:tcBorders>
              <w:top w:val="single" w:sz="4" w:space="0" w:color="auto"/>
              <w:left w:val="single" w:sz="4" w:space="0" w:color="auto"/>
              <w:bottom w:val="single" w:sz="4" w:space="0" w:color="auto"/>
              <w:right w:val="single" w:sz="4" w:space="0" w:color="auto"/>
            </w:tcBorders>
            <w:hideMark/>
          </w:tcPr>
          <w:p w14:paraId="5789DA0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dBi</w:t>
            </w:r>
          </w:p>
        </w:tc>
        <w:tc>
          <w:tcPr>
            <w:tcW w:w="2799" w:type="dxa"/>
            <w:tcBorders>
              <w:top w:val="single" w:sz="4" w:space="0" w:color="auto"/>
              <w:left w:val="single" w:sz="4" w:space="0" w:color="auto"/>
              <w:bottom w:val="single" w:sz="4" w:space="0" w:color="auto"/>
              <w:right w:val="single" w:sz="4" w:space="0" w:color="auto"/>
            </w:tcBorders>
            <w:vAlign w:val="center"/>
            <w:hideMark/>
          </w:tcPr>
          <w:p w14:paraId="5E7E34E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w:t>
            </w:r>
            <w:proofErr w:type="gramStart"/>
            <w:r w:rsidRPr="00250417">
              <w:rPr>
                <w:rFonts w:ascii="Times New Roman" w:eastAsia="Times New Roman" w:hAnsi="Times New Roman" w:cs="Times New Roman"/>
                <w:sz w:val="20"/>
                <w:szCs w:val="20"/>
                <w:lang w:val="en-GB" w:eastAsia="ja-JP"/>
              </w:rPr>
              <w:t>A</w:t>
            </w:r>
            <w:r w:rsidRPr="00250417">
              <w:rPr>
                <w:rFonts w:ascii="Times New Roman" w:eastAsia="Times New Roman" w:hAnsi="Times New Roman" w:cs="Times New Roman"/>
                <w:sz w:val="20"/>
                <w:szCs w:val="20"/>
                <w:vertAlign w:val="superscript"/>
                <w:lang w:val="en-GB" w:eastAsia="ja-JP"/>
              </w:rPr>
              <w:t>(</w:t>
            </w:r>
            <w:proofErr w:type="gramEnd"/>
            <w:r w:rsidRPr="00250417">
              <w:rPr>
                <w:rFonts w:ascii="Times New Roman" w:eastAsia="Times New Roman" w:hAnsi="Times New Roman" w:cs="Times New Roman"/>
                <w:sz w:val="20"/>
                <w:szCs w:val="20"/>
                <w:vertAlign w:val="superscript"/>
                <w:lang w:val="en-GB" w:eastAsia="ja-JP"/>
              </w:rPr>
              <w:t>2)</w:t>
            </w:r>
          </w:p>
        </w:tc>
        <w:tc>
          <w:tcPr>
            <w:tcW w:w="1384" w:type="dxa"/>
            <w:tcBorders>
              <w:top w:val="single" w:sz="4" w:space="0" w:color="auto"/>
              <w:left w:val="single" w:sz="4" w:space="0" w:color="auto"/>
              <w:bottom w:val="single" w:sz="4" w:space="0" w:color="auto"/>
              <w:right w:val="single" w:sz="4" w:space="0" w:color="auto"/>
            </w:tcBorders>
            <w:vAlign w:val="center"/>
            <w:hideMark/>
          </w:tcPr>
          <w:p w14:paraId="2AC1680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w:t>
            </w:r>
            <w:proofErr w:type="gramStart"/>
            <w:r w:rsidRPr="00250417">
              <w:rPr>
                <w:rFonts w:ascii="Times New Roman" w:eastAsia="Times New Roman" w:hAnsi="Times New Roman" w:cs="Times New Roman"/>
                <w:sz w:val="20"/>
                <w:szCs w:val="20"/>
                <w:lang w:val="en-GB" w:eastAsia="ja-JP"/>
              </w:rPr>
              <w:t>A</w:t>
            </w:r>
            <w:r w:rsidRPr="00250417">
              <w:rPr>
                <w:rFonts w:ascii="Times New Roman" w:eastAsia="Times New Roman" w:hAnsi="Times New Roman" w:cs="Times New Roman"/>
                <w:sz w:val="20"/>
                <w:szCs w:val="20"/>
                <w:vertAlign w:val="superscript"/>
                <w:lang w:val="en-GB" w:eastAsia="ja-JP"/>
              </w:rPr>
              <w:t>(</w:t>
            </w:r>
            <w:proofErr w:type="gramEnd"/>
            <w:r w:rsidRPr="00250417">
              <w:rPr>
                <w:rFonts w:ascii="Times New Roman" w:eastAsia="Times New Roman" w:hAnsi="Times New Roman" w:cs="Times New Roman"/>
                <w:sz w:val="20"/>
                <w:szCs w:val="20"/>
                <w:vertAlign w:val="superscript"/>
                <w:lang w:val="en-GB" w:eastAsia="ja-JP"/>
              </w:rPr>
              <w:t>2)</w:t>
            </w:r>
          </w:p>
        </w:tc>
        <w:tc>
          <w:tcPr>
            <w:tcW w:w="672" w:type="dxa"/>
            <w:tcBorders>
              <w:top w:val="single" w:sz="4" w:space="0" w:color="auto"/>
              <w:left w:val="single" w:sz="4" w:space="0" w:color="auto"/>
              <w:bottom w:val="single" w:sz="4" w:space="0" w:color="auto"/>
              <w:right w:val="single" w:sz="4" w:space="0" w:color="auto"/>
            </w:tcBorders>
            <w:vAlign w:val="center"/>
          </w:tcPr>
          <w:p w14:paraId="58BFA42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6</w:t>
            </w:r>
          </w:p>
        </w:tc>
        <w:tc>
          <w:tcPr>
            <w:tcW w:w="673" w:type="dxa"/>
            <w:tcBorders>
              <w:top w:val="single" w:sz="4" w:space="0" w:color="auto"/>
              <w:left w:val="single" w:sz="4" w:space="0" w:color="auto"/>
              <w:bottom w:val="single" w:sz="4" w:space="0" w:color="auto"/>
              <w:right w:val="single" w:sz="4" w:space="0" w:color="auto"/>
            </w:tcBorders>
            <w:vAlign w:val="center"/>
          </w:tcPr>
          <w:p w14:paraId="4B09A2C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4BB62C4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w:t>
            </w:r>
            <w:proofErr w:type="gramStart"/>
            <w:r w:rsidRPr="00250417">
              <w:rPr>
                <w:rFonts w:ascii="Times New Roman" w:eastAsia="Times New Roman" w:hAnsi="Times New Roman" w:cs="Times New Roman"/>
                <w:sz w:val="20"/>
                <w:szCs w:val="20"/>
                <w:lang w:val="en-GB" w:eastAsia="ja-JP"/>
              </w:rPr>
              <w:t>A</w:t>
            </w:r>
            <w:r w:rsidRPr="00250417">
              <w:rPr>
                <w:rFonts w:ascii="Times New Roman" w:eastAsia="Times New Roman" w:hAnsi="Times New Roman" w:cs="Times New Roman"/>
                <w:sz w:val="20"/>
                <w:szCs w:val="20"/>
                <w:vertAlign w:val="superscript"/>
                <w:lang w:val="en-GB" w:eastAsia="ja-JP"/>
              </w:rPr>
              <w:t>(</w:t>
            </w:r>
            <w:proofErr w:type="gramEnd"/>
            <w:r w:rsidRPr="00250417">
              <w:rPr>
                <w:rFonts w:ascii="Times New Roman" w:eastAsia="Times New Roman" w:hAnsi="Times New Roman" w:cs="Times New Roman"/>
                <w:sz w:val="20"/>
                <w:szCs w:val="20"/>
                <w:vertAlign w:val="superscript"/>
                <w:lang w:val="en-GB" w:eastAsia="ja-JP"/>
              </w:rPr>
              <w:t>2)</w:t>
            </w:r>
          </w:p>
        </w:tc>
        <w:tc>
          <w:tcPr>
            <w:tcW w:w="1419" w:type="dxa"/>
            <w:tcBorders>
              <w:top w:val="single" w:sz="4" w:space="0" w:color="auto"/>
              <w:left w:val="single" w:sz="4" w:space="0" w:color="auto"/>
              <w:bottom w:val="single" w:sz="4" w:space="0" w:color="auto"/>
              <w:right w:val="single" w:sz="4" w:space="0" w:color="auto"/>
            </w:tcBorders>
            <w:vAlign w:val="center"/>
            <w:hideMark/>
          </w:tcPr>
          <w:p w14:paraId="26CE131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w:t>
            </w:r>
            <w:proofErr w:type="gramStart"/>
            <w:r w:rsidRPr="00250417">
              <w:rPr>
                <w:rFonts w:ascii="Times New Roman" w:eastAsia="Times New Roman" w:hAnsi="Times New Roman" w:cs="Times New Roman"/>
                <w:sz w:val="20"/>
                <w:szCs w:val="20"/>
                <w:lang w:val="en-GB" w:eastAsia="ja-JP"/>
              </w:rPr>
              <w:t>A</w:t>
            </w:r>
            <w:r w:rsidRPr="00250417">
              <w:rPr>
                <w:rFonts w:ascii="Times New Roman" w:eastAsia="Times New Roman" w:hAnsi="Times New Roman" w:cs="Times New Roman"/>
                <w:sz w:val="20"/>
                <w:szCs w:val="20"/>
                <w:vertAlign w:val="superscript"/>
                <w:lang w:val="en-GB" w:eastAsia="ja-JP"/>
              </w:rPr>
              <w:t>(</w:t>
            </w:r>
            <w:proofErr w:type="gramEnd"/>
            <w:r w:rsidRPr="00250417">
              <w:rPr>
                <w:rFonts w:ascii="Times New Roman" w:eastAsia="Times New Roman" w:hAnsi="Times New Roman" w:cs="Times New Roman"/>
                <w:sz w:val="20"/>
                <w:szCs w:val="20"/>
                <w:vertAlign w:val="superscript"/>
                <w:lang w:val="en-GB" w:eastAsia="ja-JP"/>
              </w:rPr>
              <w:t>2)</w:t>
            </w:r>
          </w:p>
        </w:tc>
        <w:tc>
          <w:tcPr>
            <w:tcW w:w="710" w:type="dxa"/>
            <w:tcBorders>
              <w:top w:val="single" w:sz="4" w:space="0" w:color="auto"/>
              <w:left w:val="single" w:sz="4" w:space="0" w:color="auto"/>
              <w:bottom w:val="single" w:sz="4" w:space="0" w:color="auto"/>
              <w:right w:val="single" w:sz="4" w:space="0" w:color="auto"/>
            </w:tcBorders>
            <w:vAlign w:val="center"/>
          </w:tcPr>
          <w:p w14:paraId="4ABF04A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6</w:t>
            </w:r>
          </w:p>
        </w:tc>
        <w:tc>
          <w:tcPr>
            <w:tcW w:w="710" w:type="dxa"/>
            <w:tcBorders>
              <w:top w:val="single" w:sz="4" w:space="0" w:color="auto"/>
              <w:left w:val="single" w:sz="4" w:space="0" w:color="auto"/>
              <w:bottom w:val="single" w:sz="4" w:space="0" w:color="auto"/>
              <w:right w:val="single" w:sz="4" w:space="0" w:color="auto"/>
            </w:tcBorders>
            <w:vAlign w:val="center"/>
          </w:tcPr>
          <w:p w14:paraId="1D22C72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11</w:t>
            </w:r>
          </w:p>
        </w:tc>
      </w:tr>
      <w:tr w:rsidR="00250417" w:rsidRPr="00250417" w14:paraId="4D7369EA"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35FFBDA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Polarization</w:t>
            </w:r>
          </w:p>
        </w:tc>
        <w:tc>
          <w:tcPr>
            <w:tcW w:w="1195" w:type="dxa"/>
            <w:tcBorders>
              <w:top w:val="single" w:sz="4" w:space="0" w:color="auto"/>
              <w:left w:val="single" w:sz="4" w:space="0" w:color="auto"/>
              <w:bottom w:val="single" w:sz="4" w:space="0" w:color="auto"/>
              <w:right w:val="single" w:sz="4" w:space="0" w:color="auto"/>
            </w:tcBorders>
          </w:tcPr>
          <w:p w14:paraId="2F1BC86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57E2C56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w:t>
            </w:r>
          </w:p>
        </w:tc>
        <w:tc>
          <w:tcPr>
            <w:tcW w:w="1384" w:type="dxa"/>
            <w:tcBorders>
              <w:top w:val="single" w:sz="4" w:space="0" w:color="auto"/>
              <w:left w:val="single" w:sz="4" w:space="0" w:color="auto"/>
              <w:bottom w:val="single" w:sz="4" w:space="0" w:color="auto"/>
              <w:right w:val="single" w:sz="4" w:space="0" w:color="auto"/>
            </w:tcBorders>
            <w:vAlign w:val="center"/>
            <w:hideMark/>
          </w:tcPr>
          <w:p w14:paraId="31BB883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w:t>
            </w:r>
          </w:p>
        </w:tc>
        <w:tc>
          <w:tcPr>
            <w:tcW w:w="1345" w:type="dxa"/>
            <w:gridSpan w:val="2"/>
            <w:tcBorders>
              <w:top w:val="single" w:sz="4" w:space="0" w:color="auto"/>
              <w:left w:val="single" w:sz="4" w:space="0" w:color="auto"/>
              <w:bottom w:val="single" w:sz="4" w:space="0" w:color="auto"/>
              <w:right w:val="single" w:sz="4" w:space="0" w:color="auto"/>
            </w:tcBorders>
            <w:vAlign w:val="center"/>
          </w:tcPr>
          <w:p w14:paraId="0265554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484B66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w:t>
            </w:r>
          </w:p>
        </w:tc>
        <w:tc>
          <w:tcPr>
            <w:tcW w:w="1419" w:type="dxa"/>
            <w:tcBorders>
              <w:top w:val="single" w:sz="4" w:space="0" w:color="auto"/>
              <w:left w:val="single" w:sz="4" w:space="0" w:color="auto"/>
              <w:bottom w:val="single" w:sz="4" w:space="0" w:color="auto"/>
              <w:right w:val="single" w:sz="4" w:space="0" w:color="auto"/>
            </w:tcBorders>
            <w:vAlign w:val="center"/>
            <w:hideMark/>
          </w:tcPr>
          <w:p w14:paraId="725700D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0EC8EE8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w:t>
            </w:r>
          </w:p>
        </w:tc>
      </w:tr>
      <w:tr w:rsidR="00250417" w:rsidRPr="00250417" w14:paraId="633E625F"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5FB30AA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Antenna pattern</w:t>
            </w:r>
          </w:p>
        </w:tc>
        <w:tc>
          <w:tcPr>
            <w:tcW w:w="1195" w:type="dxa"/>
            <w:tcBorders>
              <w:top w:val="single" w:sz="4" w:space="0" w:color="auto"/>
              <w:left w:val="single" w:sz="4" w:space="0" w:color="auto"/>
              <w:bottom w:val="single" w:sz="4" w:space="0" w:color="auto"/>
              <w:right w:val="single" w:sz="4" w:space="0" w:color="auto"/>
            </w:tcBorders>
          </w:tcPr>
          <w:p w14:paraId="72AD726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tcPr>
          <w:p w14:paraId="030BA8C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w:t>
            </w:r>
            <w:proofErr w:type="gramStart"/>
            <w:r w:rsidRPr="00250417">
              <w:rPr>
                <w:rFonts w:ascii="Times New Roman" w:eastAsia="Times New Roman" w:hAnsi="Times New Roman" w:cs="Times New Roman"/>
                <w:sz w:val="20"/>
                <w:szCs w:val="20"/>
                <w:lang w:val="en-GB" w:eastAsia="ja-JP"/>
              </w:rPr>
              <w:t>A</w:t>
            </w:r>
            <w:r w:rsidRPr="00250417">
              <w:rPr>
                <w:rFonts w:ascii="Times New Roman" w:eastAsia="Times New Roman" w:hAnsi="Times New Roman" w:cs="Times New Roman"/>
                <w:sz w:val="20"/>
                <w:szCs w:val="20"/>
                <w:vertAlign w:val="superscript"/>
                <w:lang w:val="en-GB" w:eastAsia="ja-JP"/>
              </w:rPr>
              <w:t>(</w:t>
            </w:r>
            <w:proofErr w:type="gramEnd"/>
            <w:r w:rsidRPr="00250417">
              <w:rPr>
                <w:rFonts w:ascii="Times New Roman" w:eastAsia="Times New Roman" w:hAnsi="Times New Roman" w:cs="Times New Roman"/>
                <w:sz w:val="20"/>
                <w:szCs w:val="20"/>
                <w:vertAlign w:val="superscript"/>
                <w:lang w:val="en-GB" w:eastAsia="ja-JP"/>
              </w:rPr>
              <w:t>2)</w:t>
            </w:r>
          </w:p>
        </w:tc>
        <w:tc>
          <w:tcPr>
            <w:tcW w:w="1384" w:type="dxa"/>
            <w:tcBorders>
              <w:top w:val="single" w:sz="4" w:space="0" w:color="auto"/>
              <w:left w:val="single" w:sz="4" w:space="0" w:color="auto"/>
              <w:bottom w:val="single" w:sz="4" w:space="0" w:color="auto"/>
              <w:right w:val="single" w:sz="4" w:space="0" w:color="auto"/>
            </w:tcBorders>
            <w:vAlign w:val="center"/>
          </w:tcPr>
          <w:p w14:paraId="715774D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w:t>
            </w:r>
            <w:proofErr w:type="gramStart"/>
            <w:r w:rsidRPr="00250417">
              <w:rPr>
                <w:rFonts w:ascii="Times New Roman" w:eastAsia="Times New Roman" w:hAnsi="Times New Roman" w:cs="Times New Roman"/>
                <w:sz w:val="20"/>
                <w:szCs w:val="20"/>
                <w:lang w:val="en-GB" w:eastAsia="ja-JP"/>
              </w:rPr>
              <w:t>A</w:t>
            </w:r>
            <w:r w:rsidRPr="00250417">
              <w:rPr>
                <w:rFonts w:ascii="Times New Roman" w:eastAsia="Times New Roman" w:hAnsi="Times New Roman" w:cs="Times New Roman"/>
                <w:sz w:val="20"/>
                <w:szCs w:val="20"/>
                <w:vertAlign w:val="superscript"/>
                <w:lang w:val="en-GB" w:eastAsia="ja-JP"/>
              </w:rPr>
              <w:t>(</w:t>
            </w:r>
            <w:proofErr w:type="gramEnd"/>
            <w:r w:rsidRPr="00250417">
              <w:rPr>
                <w:rFonts w:ascii="Times New Roman" w:eastAsia="Times New Roman" w:hAnsi="Times New Roman" w:cs="Times New Roman"/>
                <w:sz w:val="20"/>
                <w:szCs w:val="20"/>
                <w:vertAlign w:val="superscript"/>
                <w:lang w:val="en-GB" w:eastAsia="ja-JP"/>
              </w:rPr>
              <w:t>2)</w:t>
            </w:r>
          </w:p>
        </w:tc>
        <w:tc>
          <w:tcPr>
            <w:tcW w:w="1345" w:type="dxa"/>
            <w:gridSpan w:val="2"/>
            <w:tcBorders>
              <w:top w:val="single" w:sz="4" w:space="0" w:color="auto"/>
              <w:left w:val="single" w:sz="4" w:space="0" w:color="auto"/>
              <w:bottom w:val="single" w:sz="4" w:space="0" w:color="auto"/>
              <w:right w:val="single" w:sz="4" w:space="0" w:color="auto"/>
            </w:tcBorders>
            <w:vAlign w:val="center"/>
          </w:tcPr>
          <w:p w14:paraId="432A816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vertAlign w:val="superscript"/>
                <w:lang w:val="en-GB" w:eastAsia="ja-JP"/>
              </w:rPr>
            </w:pPr>
            <w:r w:rsidRPr="00250417">
              <w:rPr>
                <w:rFonts w:ascii="Times New Roman" w:eastAsia="Times New Roman" w:hAnsi="Times New Roman" w:cs="Times New Roman"/>
                <w:sz w:val="20"/>
                <w:szCs w:val="20"/>
                <w:lang w:val="en-GB" w:eastAsia="ja-JP"/>
              </w:rPr>
              <w:t xml:space="preserve">Uniform </w:t>
            </w:r>
            <w:proofErr w:type="gramStart"/>
            <w:r w:rsidRPr="00250417">
              <w:rPr>
                <w:rFonts w:ascii="Times New Roman" w:eastAsia="Times New Roman" w:hAnsi="Times New Roman" w:cs="Times New Roman"/>
                <w:sz w:val="20"/>
                <w:szCs w:val="20"/>
                <w:lang w:val="en-GB" w:eastAsia="ja-JP"/>
              </w:rPr>
              <w:t>distribution</w:t>
            </w:r>
            <w:r w:rsidRPr="00250417">
              <w:rPr>
                <w:rFonts w:ascii="Times New Roman" w:eastAsia="Times New Roman" w:hAnsi="Times New Roman" w:cs="Times New Roman"/>
                <w:sz w:val="20"/>
                <w:szCs w:val="20"/>
                <w:vertAlign w:val="superscript"/>
                <w:lang w:val="en-GB" w:eastAsia="ja-JP"/>
              </w:rPr>
              <w:t>(</w:t>
            </w:r>
            <w:proofErr w:type="gramEnd"/>
            <w:r w:rsidRPr="00250417">
              <w:rPr>
                <w:rFonts w:ascii="Times New Roman" w:eastAsia="Times New Roman" w:hAnsi="Times New Roman" w:cs="Times New Roman"/>
                <w:sz w:val="20"/>
                <w:szCs w:val="20"/>
                <w:vertAlign w:val="superscript"/>
                <w:lang w:val="en-GB" w:eastAsia="ja-JP"/>
              </w:rPr>
              <w:t>3)</w:t>
            </w:r>
          </w:p>
        </w:tc>
        <w:tc>
          <w:tcPr>
            <w:tcW w:w="2541" w:type="dxa"/>
            <w:tcBorders>
              <w:top w:val="single" w:sz="4" w:space="0" w:color="auto"/>
              <w:left w:val="single" w:sz="4" w:space="0" w:color="auto"/>
              <w:bottom w:val="single" w:sz="4" w:space="0" w:color="auto"/>
              <w:right w:val="single" w:sz="4" w:space="0" w:color="auto"/>
            </w:tcBorders>
            <w:vAlign w:val="center"/>
          </w:tcPr>
          <w:p w14:paraId="50B30B6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w:t>
            </w:r>
            <w:proofErr w:type="gramStart"/>
            <w:r w:rsidRPr="00250417">
              <w:rPr>
                <w:rFonts w:ascii="Times New Roman" w:eastAsia="Times New Roman" w:hAnsi="Times New Roman" w:cs="Times New Roman"/>
                <w:sz w:val="20"/>
                <w:szCs w:val="20"/>
                <w:lang w:val="en-GB" w:eastAsia="ja-JP"/>
              </w:rPr>
              <w:t>A</w:t>
            </w:r>
            <w:r w:rsidRPr="00250417">
              <w:rPr>
                <w:rFonts w:ascii="Times New Roman" w:eastAsia="Times New Roman" w:hAnsi="Times New Roman" w:cs="Times New Roman"/>
                <w:sz w:val="20"/>
                <w:szCs w:val="20"/>
                <w:vertAlign w:val="superscript"/>
                <w:lang w:val="en-GB" w:eastAsia="ja-JP"/>
              </w:rPr>
              <w:t>(</w:t>
            </w:r>
            <w:proofErr w:type="gramEnd"/>
            <w:r w:rsidRPr="00250417">
              <w:rPr>
                <w:rFonts w:ascii="Times New Roman" w:eastAsia="Times New Roman" w:hAnsi="Times New Roman" w:cs="Times New Roman"/>
                <w:sz w:val="20"/>
                <w:szCs w:val="20"/>
                <w:vertAlign w:val="superscript"/>
                <w:lang w:val="en-GB" w:eastAsia="ja-JP"/>
              </w:rPr>
              <w:t>2)</w:t>
            </w:r>
          </w:p>
        </w:tc>
        <w:tc>
          <w:tcPr>
            <w:tcW w:w="1419" w:type="dxa"/>
            <w:tcBorders>
              <w:top w:val="single" w:sz="4" w:space="0" w:color="auto"/>
              <w:left w:val="single" w:sz="4" w:space="0" w:color="auto"/>
              <w:bottom w:val="single" w:sz="4" w:space="0" w:color="auto"/>
              <w:right w:val="single" w:sz="4" w:space="0" w:color="auto"/>
            </w:tcBorders>
            <w:vAlign w:val="center"/>
          </w:tcPr>
          <w:p w14:paraId="7FCA71F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w:t>
            </w:r>
            <w:proofErr w:type="gramStart"/>
            <w:r w:rsidRPr="00250417">
              <w:rPr>
                <w:rFonts w:ascii="Times New Roman" w:eastAsia="Times New Roman" w:hAnsi="Times New Roman" w:cs="Times New Roman"/>
                <w:sz w:val="20"/>
                <w:szCs w:val="20"/>
                <w:lang w:val="en-GB" w:eastAsia="ja-JP"/>
              </w:rPr>
              <w:t>A</w:t>
            </w:r>
            <w:r w:rsidRPr="00250417">
              <w:rPr>
                <w:rFonts w:ascii="Times New Roman" w:eastAsia="Times New Roman" w:hAnsi="Times New Roman" w:cs="Times New Roman"/>
                <w:sz w:val="20"/>
                <w:szCs w:val="20"/>
                <w:vertAlign w:val="superscript"/>
                <w:lang w:val="en-GB" w:eastAsia="ja-JP"/>
              </w:rPr>
              <w:t>(</w:t>
            </w:r>
            <w:proofErr w:type="gramEnd"/>
            <w:r w:rsidRPr="00250417">
              <w:rPr>
                <w:rFonts w:ascii="Times New Roman" w:eastAsia="Times New Roman" w:hAnsi="Times New Roman" w:cs="Times New Roman"/>
                <w:sz w:val="20"/>
                <w:szCs w:val="20"/>
                <w:vertAlign w:val="superscript"/>
                <w:lang w:val="en-GB" w:eastAsia="ja-JP"/>
              </w:rPr>
              <w:t>2)</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14823BD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 xml:space="preserve">Uniform </w:t>
            </w:r>
            <w:proofErr w:type="gramStart"/>
            <w:r w:rsidRPr="00250417">
              <w:rPr>
                <w:rFonts w:ascii="Times New Roman" w:eastAsia="Times New Roman" w:hAnsi="Times New Roman" w:cs="Times New Roman"/>
                <w:sz w:val="20"/>
                <w:szCs w:val="20"/>
                <w:lang w:val="en-GB" w:eastAsia="ja-JP"/>
              </w:rPr>
              <w:t>distribution</w:t>
            </w:r>
            <w:r w:rsidRPr="00250417">
              <w:rPr>
                <w:rFonts w:ascii="Times New Roman" w:eastAsia="Times New Roman" w:hAnsi="Times New Roman" w:cs="Times New Roman"/>
                <w:sz w:val="20"/>
                <w:szCs w:val="20"/>
                <w:vertAlign w:val="superscript"/>
                <w:lang w:val="en-GB" w:eastAsia="ja-JP"/>
              </w:rPr>
              <w:t>(</w:t>
            </w:r>
            <w:proofErr w:type="gramEnd"/>
            <w:r w:rsidRPr="00250417">
              <w:rPr>
                <w:rFonts w:ascii="Times New Roman" w:eastAsia="Times New Roman" w:hAnsi="Times New Roman" w:cs="Times New Roman"/>
                <w:sz w:val="20"/>
                <w:szCs w:val="20"/>
                <w:vertAlign w:val="superscript"/>
                <w:lang w:val="en-GB" w:eastAsia="ja-JP"/>
              </w:rPr>
              <w:t>3)</w:t>
            </w:r>
          </w:p>
        </w:tc>
      </w:tr>
      <w:tr w:rsidR="00250417" w:rsidRPr="00250417" w14:paraId="3169DF0A"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6B50CA5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Horizontal beamwidth</w:t>
            </w:r>
          </w:p>
        </w:tc>
        <w:tc>
          <w:tcPr>
            <w:tcW w:w="1195" w:type="dxa"/>
            <w:tcBorders>
              <w:top w:val="single" w:sz="4" w:space="0" w:color="auto"/>
              <w:left w:val="single" w:sz="4" w:space="0" w:color="auto"/>
              <w:bottom w:val="single" w:sz="4" w:space="0" w:color="auto"/>
              <w:right w:val="single" w:sz="4" w:space="0" w:color="auto"/>
            </w:tcBorders>
            <w:hideMark/>
          </w:tcPr>
          <w:p w14:paraId="156FB17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78F8FDA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360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0328939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360</w:t>
            </w:r>
          </w:p>
        </w:tc>
        <w:tc>
          <w:tcPr>
            <w:tcW w:w="672" w:type="dxa"/>
            <w:tcBorders>
              <w:top w:val="single" w:sz="4" w:space="0" w:color="auto"/>
              <w:left w:val="single" w:sz="4" w:space="0" w:color="auto"/>
              <w:bottom w:val="single" w:sz="4" w:space="0" w:color="auto"/>
              <w:right w:val="single" w:sz="4" w:space="0" w:color="auto"/>
            </w:tcBorders>
            <w:vAlign w:val="center"/>
          </w:tcPr>
          <w:p w14:paraId="46B2D51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16</w:t>
            </w:r>
          </w:p>
        </w:tc>
        <w:tc>
          <w:tcPr>
            <w:tcW w:w="673" w:type="dxa"/>
            <w:tcBorders>
              <w:top w:val="single" w:sz="4" w:space="0" w:color="auto"/>
              <w:left w:val="single" w:sz="4" w:space="0" w:color="auto"/>
              <w:bottom w:val="single" w:sz="4" w:space="0" w:color="auto"/>
              <w:right w:val="single" w:sz="4" w:space="0" w:color="auto"/>
            </w:tcBorders>
            <w:vAlign w:val="center"/>
          </w:tcPr>
          <w:p w14:paraId="55A6511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880C50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360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2F128A4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360</w:t>
            </w:r>
          </w:p>
        </w:tc>
        <w:tc>
          <w:tcPr>
            <w:tcW w:w="710" w:type="dxa"/>
            <w:tcBorders>
              <w:top w:val="single" w:sz="4" w:space="0" w:color="auto"/>
              <w:left w:val="single" w:sz="4" w:space="0" w:color="auto"/>
              <w:bottom w:val="single" w:sz="4" w:space="0" w:color="auto"/>
              <w:right w:val="single" w:sz="4" w:space="0" w:color="auto"/>
            </w:tcBorders>
            <w:vAlign w:val="center"/>
          </w:tcPr>
          <w:p w14:paraId="7550D57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16</w:t>
            </w:r>
          </w:p>
        </w:tc>
        <w:tc>
          <w:tcPr>
            <w:tcW w:w="710" w:type="dxa"/>
            <w:tcBorders>
              <w:top w:val="single" w:sz="4" w:space="0" w:color="auto"/>
              <w:left w:val="single" w:sz="4" w:space="0" w:color="auto"/>
              <w:bottom w:val="single" w:sz="4" w:space="0" w:color="auto"/>
              <w:right w:val="single" w:sz="4" w:space="0" w:color="auto"/>
            </w:tcBorders>
            <w:vAlign w:val="center"/>
          </w:tcPr>
          <w:p w14:paraId="3919E4C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3.3</w:t>
            </w:r>
          </w:p>
        </w:tc>
      </w:tr>
      <w:tr w:rsidR="00250417" w:rsidRPr="00250417" w14:paraId="682E1CF5"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459E401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 beamwidth</w:t>
            </w:r>
          </w:p>
        </w:tc>
        <w:tc>
          <w:tcPr>
            <w:tcW w:w="1195" w:type="dxa"/>
            <w:tcBorders>
              <w:top w:val="single" w:sz="4" w:space="0" w:color="auto"/>
              <w:left w:val="single" w:sz="4" w:space="0" w:color="auto"/>
              <w:bottom w:val="single" w:sz="4" w:space="0" w:color="auto"/>
              <w:right w:val="single" w:sz="4" w:space="0" w:color="auto"/>
            </w:tcBorders>
            <w:hideMark/>
          </w:tcPr>
          <w:p w14:paraId="630CF0A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0278B85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90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6C43D51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90</w:t>
            </w:r>
          </w:p>
        </w:tc>
        <w:tc>
          <w:tcPr>
            <w:tcW w:w="672" w:type="dxa"/>
            <w:tcBorders>
              <w:top w:val="single" w:sz="4" w:space="0" w:color="auto"/>
              <w:left w:val="single" w:sz="4" w:space="0" w:color="auto"/>
              <w:bottom w:val="single" w:sz="4" w:space="0" w:color="auto"/>
              <w:right w:val="single" w:sz="4" w:space="0" w:color="auto"/>
            </w:tcBorders>
            <w:vAlign w:val="center"/>
          </w:tcPr>
          <w:p w14:paraId="0153A3A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16</w:t>
            </w:r>
          </w:p>
        </w:tc>
        <w:tc>
          <w:tcPr>
            <w:tcW w:w="673" w:type="dxa"/>
            <w:tcBorders>
              <w:top w:val="single" w:sz="4" w:space="0" w:color="auto"/>
              <w:left w:val="single" w:sz="4" w:space="0" w:color="auto"/>
              <w:bottom w:val="single" w:sz="4" w:space="0" w:color="auto"/>
              <w:right w:val="single" w:sz="4" w:space="0" w:color="auto"/>
            </w:tcBorders>
            <w:vAlign w:val="center"/>
          </w:tcPr>
          <w:p w14:paraId="00B9769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6063DB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90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18798A4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90</w:t>
            </w:r>
          </w:p>
        </w:tc>
        <w:tc>
          <w:tcPr>
            <w:tcW w:w="710" w:type="dxa"/>
            <w:tcBorders>
              <w:top w:val="single" w:sz="4" w:space="0" w:color="auto"/>
              <w:left w:val="single" w:sz="4" w:space="0" w:color="auto"/>
              <w:bottom w:val="single" w:sz="4" w:space="0" w:color="auto"/>
              <w:right w:val="single" w:sz="4" w:space="0" w:color="auto"/>
            </w:tcBorders>
            <w:vAlign w:val="center"/>
          </w:tcPr>
          <w:p w14:paraId="09BB72C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16</w:t>
            </w:r>
          </w:p>
        </w:tc>
        <w:tc>
          <w:tcPr>
            <w:tcW w:w="710" w:type="dxa"/>
            <w:tcBorders>
              <w:top w:val="single" w:sz="4" w:space="0" w:color="auto"/>
              <w:left w:val="single" w:sz="4" w:space="0" w:color="auto"/>
              <w:bottom w:val="single" w:sz="4" w:space="0" w:color="auto"/>
              <w:right w:val="single" w:sz="4" w:space="0" w:color="auto"/>
            </w:tcBorders>
            <w:vAlign w:val="center"/>
          </w:tcPr>
          <w:p w14:paraId="772F2F1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3.3</w:t>
            </w:r>
          </w:p>
        </w:tc>
      </w:tr>
    </w:tbl>
    <w:p w14:paraId="4C19C53C" w14:textId="77777777" w:rsidR="00250417" w:rsidRPr="00250417" w:rsidRDefault="00250417" w:rsidP="00250417">
      <w:pPr>
        <w:overflowPunct w:val="0"/>
        <w:autoSpaceDE w:val="0"/>
        <w:autoSpaceDN w:val="0"/>
        <w:adjustRightInd w:val="0"/>
        <w:spacing w:line="240" w:lineRule="auto"/>
        <w:jc w:val="left"/>
        <w:textAlignment w:val="baseline"/>
        <w:rPr>
          <w:rFonts w:ascii="Times New Roman" w:eastAsia="Times New Roman" w:hAnsi="Times New Roman" w:cs="Times New Roman"/>
          <w:sz w:val="20"/>
          <w:szCs w:val="20"/>
          <w:lang w:val="en-GB" w:eastAsia="ja-JP"/>
        </w:rPr>
      </w:pPr>
    </w:p>
    <w:p w14:paraId="13B06DA9" w14:textId="77777777" w:rsidR="00250417" w:rsidRPr="00250417" w:rsidRDefault="00250417" w:rsidP="00250417">
      <w:pPr>
        <w:tabs>
          <w:tab w:val="left" w:pos="1134"/>
          <w:tab w:val="left" w:pos="1871"/>
          <w:tab w:val="left" w:pos="2268"/>
        </w:tabs>
        <w:spacing w:line="240" w:lineRule="auto"/>
        <w:jc w:val="left"/>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4"/>
          <w:szCs w:val="20"/>
          <w:lang w:val="pt-BR" w:eastAsia="ja-JP"/>
        </w:rPr>
        <w:br w:type="page"/>
      </w:r>
    </w:p>
    <w:p w14:paraId="726B9E38"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560" w:after="120" w:line="240" w:lineRule="auto"/>
        <w:textAlignment w:val="baseline"/>
        <w:rPr>
          <w:rFonts w:ascii="Times New Roman" w:eastAsia="Times New Roman" w:hAnsi="Times New Roman" w:cs="Times New Roman"/>
          <w:caps/>
          <w:sz w:val="20"/>
          <w:szCs w:val="20"/>
          <w:lang w:val="en-GB"/>
        </w:rPr>
      </w:pPr>
      <w:r w:rsidRPr="00250417">
        <w:rPr>
          <w:rFonts w:ascii="Times New Roman" w:eastAsia="Times New Roman" w:hAnsi="Times New Roman" w:cs="Times New Roman"/>
          <w:caps/>
          <w:sz w:val="20"/>
          <w:szCs w:val="20"/>
          <w:lang w:val="en-GB"/>
        </w:rPr>
        <w:lastRenderedPageBreak/>
        <w:br/>
        <w:t>TABLE 1 (</w:t>
      </w:r>
      <w:r w:rsidRPr="00250417">
        <w:rPr>
          <w:rFonts w:ascii="Times New Roman" w:eastAsia="Times New Roman" w:hAnsi="Times New Roman" w:cs="Times New Roman"/>
          <w:i/>
          <w:iCs/>
          <w:caps/>
          <w:sz w:val="20"/>
          <w:szCs w:val="20"/>
          <w:lang w:val="en-GB"/>
        </w:rPr>
        <w:t>continued</w:t>
      </w:r>
      <w:r w:rsidRPr="00250417">
        <w:rPr>
          <w:rFonts w:ascii="Times New Roman" w:eastAsia="Times New Roman" w:hAnsi="Times New Roman" w:cs="Times New Roman"/>
          <w:caps/>
          <w:sz w:val="20"/>
          <w:szCs w:val="20"/>
          <w:lang w:val="en-GB"/>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2"/>
        <w:gridCol w:w="1183"/>
        <w:gridCol w:w="1406"/>
        <w:gridCol w:w="1407"/>
        <w:gridCol w:w="1332"/>
        <w:gridCol w:w="1333"/>
        <w:gridCol w:w="1398"/>
        <w:gridCol w:w="1398"/>
        <w:gridCol w:w="1335"/>
        <w:gridCol w:w="1335"/>
      </w:tblGrid>
      <w:tr w:rsidR="00250417" w:rsidRPr="00250417" w14:paraId="5A84AF01" w14:textId="77777777" w:rsidTr="00250417">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5A1C288"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9B09C5E"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Units</w:t>
            </w:r>
          </w:p>
        </w:tc>
        <w:tc>
          <w:tcPr>
            <w:tcW w:w="283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176BAE7F"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System 3</w:t>
            </w:r>
          </w:p>
          <w:p w14:paraId="19120AA4"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Airborne</w:t>
            </w:r>
          </w:p>
        </w:tc>
        <w:tc>
          <w:tcPr>
            <w:tcW w:w="268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642EFA83"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System 3</w:t>
            </w:r>
          </w:p>
          <w:p w14:paraId="794D519F"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Ground</w:t>
            </w:r>
            <w:ins w:id="607" w:author="John Mettrop [2]" w:date="2022-12-05T12:27:00Z">
              <w:r w:rsidRPr="00250417">
                <w:rPr>
                  <w:rFonts w:ascii="Times New Roman Bold" w:eastAsia="Times New Roman" w:hAnsi="Times New Roman Bold" w:cs="Times New Roman Bold"/>
                  <w:b/>
                  <w:sz w:val="20"/>
                  <w:szCs w:val="20"/>
                  <w:lang w:val="en-GB" w:eastAsia="ja-JP"/>
                </w:rPr>
                <w:t xml:space="preserve"> and shipborne</w:t>
              </w:r>
            </w:ins>
          </w:p>
        </w:tc>
        <w:tc>
          <w:tcPr>
            <w:tcW w:w="2822"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26413F64"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System 4</w:t>
            </w:r>
          </w:p>
          <w:p w14:paraId="3029B845"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 xml:space="preserve">Airborne </w:t>
            </w:r>
          </w:p>
        </w:tc>
        <w:tc>
          <w:tcPr>
            <w:tcW w:w="2694"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4B8EF9D8"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System 4</w:t>
            </w:r>
          </w:p>
          <w:p w14:paraId="4713B7F3"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Ground</w:t>
            </w:r>
          </w:p>
        </w:tc>
      </w:tr>
      <w:tr w:rsidR="00250417" w:rsidRPr="00250417" w14:paraId="7966D2EF" w14:textId="77777777" w:rsidTr="00250417">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2F3AAF6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Transmitter</w:t>
            </w:r>
          </w:p>
        </w:tc>
      </w:tr>
      <w:tr w:rsidR="00250417" w:rsidRPr="00250417" w14:paraId="1EA1D664"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hideMark/>
          </w:tcPr>
          <w:p w14:paraId="78B70B9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214487E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5D1F9AD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4 400-4 940</w:t>
            </w:r>
            <w:r w:rsidRPr="00250417">
              <w:rPr>
                <w:rFonts w:ascii="Times New Roman" w:eastAsia="Times New Roman" w:hAnsi="Times New Roman" w:cs="Times New Roman"/>
                <w:sz w:val="20"/>
                <w:szCs w:val="20"/>
                <w:vertAlign w:val="superscript"/>
                <w:lang w:val="en-GB" w:eastAsia="ja-JP"/>
              </w:rPr>
              <w:t>(1)</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2083FAB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4 400-4 940</w:t>
            </w:r>
            <w:r w:rsidRPr="00250417">
              <w:rPr>
                <w:rFonts w:ascii="Times New Roman" w:eastAsia="Times New Roman" w:hAnsi="Times New Roman" w:cs="Times New Roman"/>
                <w:sz w:val="20"/>
                <w:szCs w:val="20"/>
                <w:vertAlign w:val="superscript"/>
                <w:lang w:val="en-GB" w:eastAsia="ja-JP"/>
              </w:rPr>
              <w:t>(1)</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02369C7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4 400-4 940</w:t>
            </w:r>
            <w:r w:rsidRPr="00250417">
              <w:rPr>
                <w:rFonts w:ascii="Times New Roman" w:eastAsia="Times New Roman" w:hAnsi="Times New Roman" w:cs="Times New Roman"/>
                <w:sz w:val="20"/>
                <w:szCs w:val="20"/>
                <w:vertAlign w:val="superscript"/>
                <w:lang w:val="en-GB" w:eastAsia="ja-JP"/>
              </w:rPr>
              <w:t>(1)</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041E6F5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4 400-4 940</w:t>
            </w:r>
            <w:r w:rsidRPr="00250417">
              <w:rPr>
                <w:rFonts w:ascii="Times New Roman" w:eastAsia="Times New Roman" w:hAnsi="Times New Roman" w:cs="Times New Roman"/>
                <w:sz w:val="20"/>
                <w:szCs w:val="20"/>
                <w:vertAlign w:val="superscript"/>
                <w:lang w:val="en-GB" w:eastAsia="ja-JP"/>
              </w:rPr>
              <w:t>(1)</w:t>
            </w:r>
          </w:p>
        </w:tc>
      </w:tr>
      <w:tr w:rsidR="00250417" w:rsidRPr="00250417" w14:paraId="7968E6C8" w14:textId="77777777" w:rsidTr="00F57A39">
        <w:trPr>
          <w:trHeight w:val="431"/>
          <w:jc w:val="center"/>
        </w:trPr>
        <w:tc>
          <w:tcPr>
            <w:tcW w:w="2357" w:type="dxa"/>
            <w:tcBorders>
              <w:top w:val="single" w:sz="4" w:space="0" w:color="auto"/>
              <w:left w:val="single" w:sz="4" w:space="0" w:color="auto"/>
              <w:bottom w:val="single" w:sz="4" w:space="0" w:color="auto"/>
              <w:right w:val="single" w:sz="4" w:space="0" w:color="auto"/>
            </w:tcBorders>
            <w:hideMark/>
          </w:tcPr>
          <w:p w14:paraId="41AA81E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45454AE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dBm</w:t>
            </w: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0E56431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42-50</w:t>
            </w:r>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1E58FA1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42</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567FF0D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43</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05466A4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37</w:t>
            </w:r>
          </w:p>
        </w:tc>
      </w:tr>
      <w:tr w:rsidR="00250417" w:rsidRPr="00250417" w14:paraId="6CEEAC44"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hideMark/>
          </w:tcPr>
          <w:p w14:paraId="486A8C8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3A9EEDD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7E172B2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0.158 / 0.97 / 1.23 / 4.0</w:t>
            </w:r>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59DFF73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0.158 / 0.97 / 1.23 / 4.0</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001B2CA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0.158 / 2.4 / 4.8 / 9.6</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2D8BF2C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0.158 / 2.4 / 4.8 / 9.6</w:t>
            </w:r>
          </w:p>
        </w:tc>
      </w:tr>
      <w:tr w:rsidR="00250417" w:rsidRPr="00250417" w14:paraId="70BBD907" w14:textId="77777777" w:rsidTr="00250417">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1B53965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roofErr w:type="gramStart"/>
            <w:r w:rsidRPr="00250417">
              <w:rPr>
                <w:rFonts w:ascii="Times New Roman" w:eastAsia="Times New Roman" w:hAnsi="Times New Roman" w:cs="Times New Roman"/>
                <w:sz w:val="20"/>
                <w:szCs w:val="20"/>
                <w:lang w:val="en-GB" w:eastAsia="ja-JP"/>
              </w:rPr>
              <w:t>Receiver</w:t>
            </w:r>
            <w:ins w:id="608" w:author="John Mettrop [2]" w:date="2022-12-05T12:28:00Z">
              <w:r w:rsidRPr="00250417">
                <w:rPr>
                  <w:rFonts w:ascii="Times New Roman" w:eastAsia="Times New Roman" w:hAnsi="Times New Roman" w:cs="Times New Roman"/>
                  <w:sz w:val="20"/>
                  <w:szCs w:val="20"/>
                  <w:vertAlign w:val="superscript"/>
                  <w:lang w:val="en-GB" w:eastAsia="ja-JP"/>
                </w:rPr>
                <w:t>(</w:t>
              </w:r>
              <w:proofErr w:type="gramEnd"/>
              <w:r w:rsidRPr="00250417">
                <w:rPr>
                  <w:rFonts w:ascii="Times New Roman" w:eastAsia="Times New Roman" w:hAnsi="Times New Roman" w:cs="Times New Roman"/>
                  <w:sz w:val="20"/>
                  <w:szCs w:val="20"/>
                  <w:vertAlign w:val="superscript"/>
                  <w:lang w:val="en-GB" w:eastAsia="ja-JP"/>
                </w:rPr>
                <w:t>4)</w:t>
              </w:r>
            </w:ins>
          </w:p>
        </w:tc>
      </w:tr>
      <w:tr w:rsidR="00250417" w:rsidRPr="00250417" w14:paraId="7488C836"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hideMark/>
          </w:tcPr>
          <w:p w14:paraId="7181D5A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1CEF630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26B6F64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4 400-4 940</w:t>
            </w:r>
            <w:r w:rsidRPr="00250417">
              <w:rPr>
                <w:rFonts w:ascii="Times New Roman" w:eastAsia="Times New Roman" w:hAnsi="Times New Roman" w:cs="Times New Roman"/>
                <w:sz w:val="20"/>
                <w:szCs w:val="20"/>
                <w:vertAlign w:val="superscript"/>
                <w:lang w:val="en-GB" w:eastAsia="ja-JP"/>
              </w:rPr>
              <w:t>(1)</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54121F5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4 400-4 940</w:t>
            </w:r>
            <w:r w:rsidRPr="00250417">
              <w:rPr>
                <w:rFonts w:ascii="Times New Roman" w:eastAsia="Times New Roman" w:hAnsi="Times New Roman" w:cs="Times New Roman"/>
                <w:sz w:val="20"/>
                <w:szCs w:val="20"/>
                <w:vertAlign w:val="superscript"/>
                <w:lang w:val="en-GB" w:eastAsia="ja-JP"/>
              </w:rPr>
              <w:t>(1)</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56490C8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4 400-4 940</w:t>
            </w:r>
            <w:r w:rsidRPr="00250417">
              <w:rPr>
                <w:rFonts w:ascii="Times New Roman" w:eastAsia="Times New Roman" w:hAnsi="Times New Roman" w:cs="Times New Roman"/>
                <w:sz w:val="20"/>
                <w:szCs w:val="20"/>
                <w:vertAlign w:val="superscript"/>
                <w:lang w:val="en-GB" w:eastAsia="ja-JP"/>
              </w:rPr>
              <w:t>(1)</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4B7221D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4 400-4 940</w:t>
            </w:r>
            <w:r w:rsidRPr="00250417">
              <w:rPr>
                <w:rFonts w:ascii="Times New Roman" w:eastAsia="Times New Roman" w:hAnsi="Times New Roman" w:cs="Times New Roman"/>
                <w:sz w:val="20"/>
                <w:szCs w:val="20"/>
                <w:vertAlign w:val="superscript"/>
                <w:lang w:val="en-GB" w:eastAsia="ja-JP"/>
              </w:rPr>
              <w:t>(1)</w:t>
            </w:r>
          </w:p>
        </w:tc>
      </w:tr>
      <w:tr w:rsidR="00250417" w:rsidRPr="00250417" w14:paraId="36C9F3A9"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tcPr>
          <w:p w14:paraId="3E75A5A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Selectivity (3 dB)</w:t>
            </w:r>
          </w:p>
        </w:tc>
        <w:tc>
          <w:tcPr>
            <w:tcW w:w="1195" w:type="dxa"/>
            <w:tcBorders>
              <w:top w:val="single" w:sz="4" w:space="0" w:color="auto"/>
              <w:left w:val="single" w:sz="4" w:space="0" w:color="auto"/>
              <w:bottom w:val="single" w:sz="4" w:space="0" w:color="auto"/>
              <w:right w:val="single" w:sz="4" w:space="0" w:color="auto"/>
            </w:tcBorders>
          </w:tcPr>
          <w:p w14:paraId="42617A3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309B96A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0.2 / 1 / 1.5 / 4.5</w:t>
            </w:r>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5BEF87B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0.2 / 1 / 1.5 / 4.5</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0F366BC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0.2 / 2.6 / 5.0 / 10</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35D13AC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0.2 / 2.6 / 5.0 / 10</w:t>
            </w:r>
          </w:p>
        </w:tc>
      </w:tr>
      <w:tr w:rsidR="00250417" w:rsidRPr="00250417" w14:paraId="0C07AD8A"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hideMark/>
          </w:tcPr>
          <w:p w14:paraId="7C9579C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0D6DA9E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dB</w:t>
            </w: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431BB7E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2.5</w:t>
            </w:r>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196A8FC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2.5</w:t>
            </w:r>
            <w:ins w:id="609" w:author="John Mettrop [2]" w:date="2022-12-05T12:28:00Z">
              <w:r w:rsidRPr="00250417">
                <w:rPr>
                  <w:rFonts w:ascii="Times New Roman" w:eastAsia="Times New Roman" w:hAnsi="Times New Roman" w:cs="Times New Roman"/>
                  <w:sz w:val="20"/>
                  <w:szCs w:val="20"/>
                  <w:lang w:val="en-GB" w:eastAsia="ja-JP"/>
                </w:rPr>
                <w:t xml:space="preserve"> (ground)/6 (shipborn</w:t>
              </w:r>
            </w:ins>
            <w:ins w:id="610" w:author="John Mettrop [2]" w:date="2022-12-05T12:29:00Z">
              <w:r w:rsidRPr="00250417">
                <w:rPr>
                  <w:rFonts w:ascii="Times New Roman" w:eastAsia="Times New Roman" w:hAnsi="Times New Roman" w:cs="Times New Roman"/>
                  <w:sz w:val="20"/>
                  <w:szCs w:val="20"/>
                  <w:lang w:val="en-GB" w:eastAsia="ja-JP"/>
                </w:rPr>
                <w:t>e)</w:t>
              </w:r>
            </w:ins>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281A98F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2.5</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1F6BF7A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w:t>
            </w:r>
          </w:p>
        </w:tc>
      </w:tr>
      <w:tr w:rsidR="00250417" w:rsidRPr="00250417" w14:paraId="5728B94B"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hideMark/>
          </w:tcPr>
          <w:p w14:paraId="1D9936A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19D1EB3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dBm</w:t>
            </w: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2538D12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sym w:font="Symbol" w:char="F02D"/>
            </w:r>
            <w:r w:rsidRPr="00250417">
              <w:rPr>
                <w:rFonts w:ascii="Times New Roman" w:eastAsia="Times New Roman" w:hAnsi="Times New Roman" w:cs="Times New Roman"/>
                <w:sz w:val="20"/>
                <w:szCs w:val="20"/>
                <w:lang w:val="en-GB" w:eastAsia="ja-JP"/>
              </w:rPr>
              <w:t xml:space="preserve">118.5 to </w:t>
            </w:r>
            <w:r w:rsidRPr="00250417">
              <w:rPr>
                <w:rFonts w:ascii="Times New Roman" w:eastAsia="Times New Roman" w:hAnsi="Times New Roman" w:cs="Times New Roman"/>
                <w:sz w:val="20"/>
                <w:szCs w:val="20"/>
                <w:lang w:val="en-GB" w:eastAsia="ja-JP"/>
              </w:rPr>
              <w:sym w:font="Symbol" w:char="F02D"/>
            </w:r>
            <w:r w:rsidRPr="00250417">
              <w:rPr>
                <w:rFonts w:ascii="Times New Roman" w:eastAsia="Times New Roman" w:hAnsi="Times New Roman" w:cs="Times New Roman"/>
                <w:sz w:val="20"/>
                <w:szCs w:val="20"/>
                <w:lang w:val="en-GB" w:eastAsia="ja-JP"/>
              </w:rPr>
              <w:t>105.0</w:t>
            </w:r>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0FBCA5E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sym w:font="Symbol" w:char="F02D"/>
            </w:r>
            <w:r w:rsidRPr="00250417">
              <w:rPr>
                <w:rFonts w:ascii="Times New Roman" w:eastAsia="Times New Roman" w:hAnsi="Times New Roman" w:cs="Times New Roman"/>
                <w:sz w:val="20"/>
                <w:szCs w:val="20"/>
                <w:lang w:val="en-GB" w:eastAsia="ja-JP"/>
              </w:rPr>
              <w:t xml:space="preserve">118.5 to </w:t>
            </w:r>
            <w:r w:rsidRPr="00250417">
              <w:rPr>
                <w:rFonts w:ascii="Times New Roman" w:eastAsia="Times New Roman" w:hAnsi="Times New Roman" w:cs="Times New Roman"/>
                <w:sz w:val="20"/>
                <w:szCs w:val="20"/>
                <w:lang w:val="en-GB" w:eastAsia="ja-JP"/>
              </w:rPr>
              <w:sym w:font="Symbol" w:char="F02D"/>
            </w:r>
            <w:r w:rsidRPr="00250417">
              <w:rPr>
                <w:rFonts w:ascii="Times New Roman" w:eastAsia="Times New Roman" w:hAnsi="Times New Roman" w:cs="Times New Roman"/>
                <w:sz w:val="20"/>
                <w:szCs w:val="20"/>
                <w:lang w:val="en-GB" w:eastAsia="ja-JP"/>
              </w:rPr>
              <w:t>105.0</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5335558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sym w:font="Symbol" w:char="F02D"/>
            </w:r>
            <w:r w:rsidRPr="00250417">
              <w:rPr>
                <w:rFonts w:ascii="Times New Roman" w:eastAsia="Times New Roman" w:hAnsi="Times New Roman" w:cs="Times New Roman"/>
                <w:sz w:val="20"/>
                <w:szCs w:val="20"/>
                <w:lang w:val="en-GB" w:eastAsia="ja-JP"/>
              </w:rPr>
              <w:t xml:space="preserve">118.5 to </w:t>
            </w:r>
            <w:r w:rsidRPr="00250417">
              <w:rPr>
                <w:rFonts w:ascii="Times New Roman" w:eastAsia="Times New Roman" w:hAnsi="Times New Roman" w:cs="Times New Roman"/>
                <w:sz w:val="20"/>
                <w:szCs w:val="20"/>
                <w:lang w:val="en-GB" w:eastAsia="ja-JP"/>
              </w:rPr>
              <w:sym w:font="Symbol" w:char="F02D"/>
            </w:r>
            <w:r w:rsidRPr="00250417">
              <w:rPr>
                <w:rFonts w:ascii="Times New Roman" w:eastAsia="Times New Roman" w:hAnsi="Times New Roman" w:cs="Times New Roman"/>
                <w:sz w:val="20"/>
                <w:szCs w:val="20"/>
                <w:lang w:val="en-GB" w:eastAsia="ja-JP"/>
              </w:rPr>
              <w:t>101.5</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401DED6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sym w:font="Symbol" w:char="F02D"/>
            </w:r>
            <w:r w:rsidRPr="00250417">
              <w:rPr>
                <w:rFonts w:ascii="Times New Roman" w:eastAsia="Times New Roman" w:hAnsi="Times New Roman" w:cs="Times New Roman"/>
                <w:sz w:val="20"/>
                <w:szCs w:val="20"/>
                <w:lang w:val="en-GB" w:eastAsia="ja-JP"/>
              </w:rPr>
              <w:t xml:space="preserve">118 to </w:t>
            </w:r>
            <w:r w:rsidRPr="00250417">
              <w:rPr>
                <w:rFonts w:ascii="Times New Roman" w:eastAsia="Times New Roman" w:hAnsi="Times New Roman" w:cs="Times New Roman"/>
                <w:sz w:val="20"/>
                <w:szCs w:val="20"/>
                <w:lang w:val="en-GB" w:eastAsia="ja-JP"/>
              </w:rPr>
              <w:sym w:font="Symbol" w:char="F02D"/>
            </w:r>
            <w:r w:rsidRPr="00250417">
              <w:rPr>
                <w:rFonts w:ascii="Times New Roman" w:eastAsia="Times New Roman" w:hAnsi="Times New Roman" w:cs="Times New Roman"/>
                <w:sz w:val="20"/>
                <w:szCs w:val="20"/>
                <w:lang w:val="en-GB" w:eastAsia="ja-JP"/>
              </w:rPr>
              <w:t>101</w:t>
            </w:r>
          </w:p>
        </w:tc>
      </w:tr>
      <w:tr w:rsidR="00250417" w:rsidRPr="00250417" w14:paraId="0DDCAD41" w14:textId="77777777" w:rsidTr="00250417">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5059534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roofErr w:type="gramStart"/>
            <w:r w:rsidRPr="00250417">
              <w:rPr>
                <w:rFonts w:ascii="Times New Roman" w:eastAsia="Times New Roman" w:hAnsi="Times New Roman" w:cs="Times New Roman"/>
                <w:sz w:val="20"/>
                <w:szCs w:val="20"/>
                <w:lang w:val="en-GB" w:eastAsia="ja-JP"/>
              </w:rPr>
              <w:t>Antenna</w:t>
            </w:r>
            <w:ins w:id="611" w:author="John Mettrop [2]" w:date="2022-12-05T12:29:00Z">
              <w:r w:rsidRPr="00250417">
                <w:rPr>
                  <w:rFonts w:ascii="Times New Roman" w:eastAsia="Times New Roman" w:hAnsi="Times New Roman" w:cs="Times New Roman"/>
                  <w:sz w:val="20"/>
                  <w:szCs w:val="20"/>
                  <w:vertAlign w:val="superscript"/>
                  <w:lang w:val="en-GB" w:eastAsia="ja-JP"/>
                </w:rPr>
                <w:t>(</w:t>
              </w:r>
              <w:proofErr w:type="gramEnd"/>
              <w:r w:rsidRPr="00250417">
                <w:rPr>
                  <w:rFonts w:ascii="Times New Roman" w:eastAsia="Times New Roman" w:hAnsi="Times New Roman" w:cs="Times New Roman"/>
                  <w:sz w:val="20"/>
                  <w:szCs w:val="20"/>
                  <w:vertAlign w:val="superscript"/>
                  <w:lang w:val="en-GB" w:eastAsia="ja-JP"/>
                </w:rPr>
                <w:t>4)</w:t>
              </w:r>
            </w:ins>
          </w:p>
        </w:tc>
      </w:tr>
      <w:tr w:rsidR="00250417" w:rsidRPr="00250417" w14:paraId="5278CC40"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65EF3DA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Antenna type</w:t>
            </w:r>
          </w:p>
        </w:tc>
        <w:tc>
          <w:tcPr>
            <w:tcW w:w="1195" w:type="dxa"/>
            <w:tcBorders>
              <w:top w:val="single" w:sz="4" w:space="0" w:color="auto"/>
              <w:left w:val="single" w:sz="4" w:space="0" w:color="auto"/>
              <w:bottom w:val="single" w:sz="4" w:space="0" w:color="auto"/>
              <w:right w:val="single" w:sz="4" w:space="0" w:color="auto"/>
            </w:tcBorders>
            <w:vAlign w:val="center"/>
          </w:tcPr>
          <w:p w14:paraId="261CFB7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1419" w:type="dxa"/>
            <w:tcBorders>
              <w:top w:val="single" w:sz="4" w:space="0" w:color="auto"/>
              <w:left w:val="single" w:sz="4" w:space="0" w:color="auto"/>
              <w:bottom w:val="single" w:sz="4" w:space="0" w:color="auto"/>
              <w:right w:val="single" w:sz="4" w:space="0" w:color="auto"/>
            </w:tcBorders>
            <w:vAlign w:val="center"/>
          </w:tcPr>
          <w:p w14:paraId="40E90A1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Omni-directional</w:t>
            </w:r>
          </w:p>
        </w:tc>
        <w:tc>
          <w:tcPr>
            <w:tcW w:w="1420" w:type="dxa"/>
            <w:tcBorders>
              <w:top w:val="single" w:sz="4" w:space="0" w:color="auto"/>
              <w:left w:val="single" w:sz="4" w:space="0" w:color="auto"/>
              <w:bottom w:val="single" w:sz="4" w:space="0" w:color="auto"/>
              <w:right w:val="single" w:sz="4" w:space="0" w:color="auto"/>
            </w:tcBorders>
            <w:vAlign w:val="center"/>
          </w:tcPr>
          <w:p w14:paraId="4734A46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Directional</w:t>
            </w:r>
          </w:p>
        </w:tc>
        <w:tc>
          <w:tcPr>
            <w:tcW w:w="1344" w:type="dxa"/>
            <w:tcBorders>
              <w:top w:val="single" w:sz="4" w:space="0" w:color="auto"/>
              <w:left w:val="single" w:sz="4" w:space="0" w:color="auto"/>
              <w:bottom w:val="single" w:sz="4" w:space="0" w:color="auto"/>
              <w:right w:val="single" w:sz="4" w:space="0" w:color="auto"/>
            </w:tcBorders>
            <w:vAlign w:val="center"/>
          </w:tcPr>
          <w:p w14:paraId="4993653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Omni-directional</w:t>
            </w:r>
          </w:p>
        </w:tc>
        <w:tc>
          <w:tcPr>
            <w:tcW w:w="1345" w:type="dxa"/>
            <w:tcBorders>
              <w:top w:val="single" w:sz="4" w:space="0" w:color="auto"/>
              <w:left w:val="single" w:sz="4" w:space="0" w:color="auto"/>
              <w:bottom w:val="single" w:sz="4" w:space="0" w:color="auto"/>
              <w:right w:val="single" w:sz="4" w:space="0" w:color="auto"/>
            </w:tcBorders>
            <w:vAlign w:val="center"/>
          </w:tcPr>
          <w:p w14:paraId="369F0DD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Directional</w:t>
            </w:r>
          </w:p>
        </w:tc>
        <w:tc>
          <w:tcPr>
            <w:tcW w:w="1411" w:type="dxa"/>
            <w:tcBorders>
              <w:top w:val="single" w:sz="4" w:space="0" w:color="auto"/>
              <w:left w:val="single" w:sz="4" w:space="0" w:color="auto"/>
              <w:bottom w:val="single" w:sz="4" w:space="0" w:color="auto"/>
              <w:right w:val="single" w:sz="4" w:space="0" w:color="auto"/>
            </w:tcBorders>
            <w:vAlign w:val="center"/>
          </w:tcPr>
          <w:p w14:paraId="0EE25AD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Omni-directional</w:t>
            </w:r>
          </w:p>
        </w:tc>
        <w:tc>
          <w:tcPr>
            <w:tcW w:w="1411" w:type="dxa"/>
            <w:tcBorders>
              <w:top w:val="single" w:sz="4" w:space="0" w:color="auto"/>
              <w:left w:val="single" w:sz="4" w:space="0" w:color="auto"/>
              <w:bottom w:val="single" w:sz="4" w:space="0" w:color="auto"/>
              <w:right w:val="single" w:sz="4" w:space="0" w:color="auto"/>
            </w:tcBorders>
            <w:vAlign w:val="center"/>
          </w:tcPr>
          <w:p w14:paraId="1CC4390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Directional</w:t>
            </w:r>
          </w:p>
        </w:tc>
        <w:tc>
          <w:tcPr>
            <w:tcW w:w="1347" w:type="dxa"/>
            <w:tcBorders>
              <w:top w:val="single" w:sz="4" w:space="0" w:color="auto"/>
              <w:left w:val="single" w:sz="4" w:space="0" w:color="auto"/>
              <w:bottom w:val="single" w:sz="4" w:space="0" w:color="auto"/>
              <w:right w:val="single" w:sz="4" w:space="0" w:color="auto"/>
            </w:tcBorders>
            <w:vAlign w:val="center"/>
          </w:tcPr>
          <w:p w14:paraId="2ECDC27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Omni-directional</w:t>
            </w:r>
          </w:p>
        </w:tc>
        <w:tc>
          <w:tcPr>
            <w:tcW w:w="1347" w:type="dxa"/>
            <w:tcBorders>
              <w:top w:val="single" w:sz="4" w:space="0" w:color="auto"/>
              <w:left w:val="single" w:sz="4" w:space="0" w:color="auto"/>
              <w:bottom w:val="single" w:sz="4" w:space="0" w:color="auto"/>
              <w:right w:val="single" w:sz="4" w:space="0" w:color="auto"/>
            </w:tcBorders>
            <w:vAlign w:val="center"/>
          </w:tcPr>
          <w:p w14:paraId="26A992F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Directional</w:t>
            </w:r>
          </w:p>
        </w:tc>
      </w:tr>
      <w:tr w:rsidR="00250417" w:rsidRPr="00250417" w14:paraId="06F7087B"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hideMark/>
          </w:tcPr>
          <w:p w14:paraId="7F40930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 xml:space="preserve">Antenna gain </w:t>
            </w:r>
          </w:p>
        </w:tc>
        <w:tc>
          <w:tcPr>
            <w:tcW w:w="1195" w:type="dxa"/>
            <w:tcBorders>
              <w:top w:val="single" w:sz="4" w:space="0" w:color="auto"/>
              <w:left w:val="single" w:sz="4" w:space="0" w:color="auto"/>
              <w:bottom w:val="single" w:sz="4" w:space="0" w:color="auto"/>
              <w:right w:val="single" w:sz="4" w:space="0" w:color="auto"/>
            </w:tcBorders>
            <w:hideMark/>
          </w:tcPr>
          <w:p w14:paraId="6B5492C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dBi</w:t>
            </w:r>
          </w:p>
        </w:tc>
        <w:tc>
          <w:tcPr>
            <w:tcW w:w="1419" w:type="dxa"/>
            <w:tcBorders>
              <w:top w:val="single" w:sz="4" w:space="0" w:color="auto"/>
              <w:left w:val="single" w:sz="4" w:space="0" w:color="auto"/>
              <w:bottom w:val="single" w:sz="4" w:space="0" w:color="auto"/>
              <w:right w:val="single" w:sz="4" w:space="0" w:color="auto"/>
            </w:tcBorders>
            <w:vAlign w:val="center"/>
          </w:tcPr>
          <w:p w14:paraId="2690FC5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3.5</w:t>
            </w:r>
          </w:p>
        </w:tc>
        <w:tc>
          <w:tcPr>
            <w:tcW w:w="1420" w:type="dxa"/>
            <w:tcBorders>
              <w:top w:val="single" w:sz="4" w:space="0" w:color="auto"/>
              <w:left w:val="single" w:sz="4" w:space="0" w:color="auto"/>
              <w:bottom w:val="single" w:sz="4" w:space="0" w:color="auto"/>
              <w:right w:val="single" w:sz="4" w:space="0" w:color="auto"/>
            </w:tcBorders>
            <w:vAlign w:val="center"/>
          </w:tcPr>
          <w:p w14:paraId="232E950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16</w:t>
            </w:r>
          </w:p>
        </w:tc>
        <w:tc>
          <w:tcPr>
            <w:tcW w:w="1344" w:type="dxa"/>
            <w:tcBorders>
              <w:top w:val="single" w:sz="4" w:space="0" w:color="auto"/>
              <w:left w:val="single" w:sz="4" w:space="0" w:color="auto"/>
              <w:bottom w:val="single" w:sz="4" w:space="0" w:color="auto"/>
              <w:right w:val="single" w:sz="4" w:space="0" w:color="auto"/>
            </w:tcBorders>
            <w:vAlign w:val="center"/>
          </w:tcPr>
          <w:p w14:paraId="4D177F6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w:t>
            </w:r>
          </w:p>
        </w:tc>
        <w:tc>
          <w:tcPr>
            <w:tcW w:w="1345" w:type="dxa"/>
            <w:tcBorders>
              <w:top w:val="single" w:sz="4" w:space="0" w:color="auto"/>
              <w:left w:val="single" w:sz="4" w:space="0" w:color="auto"/>
              <w:bottom w:val="single" w:sz="4" w:space="0" w:color="auto"/>
              <w:right w:val="single" w:sz="4" w:space="0" w:color="auto"/>
            </w:tcBorders>
            <w:vAlign w:val="center"/>
          </w:tcPr>
          <w:p w14:paraId="197ED70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30</w:t>
            </w:r>
          </w:p>
        </w:tc>
        <w:tc>
          <w:tcPr>
            <w:tcW w:w="1411" w:type="dxa"/>
            <w:tcBorders>
              <w:top w:val="single" w:sz="4" w:space="0" w:color="auto"/>
              <w:left w:val="single" w:sz="4" w:space="0" w:color="auto"/>
              <w:bottom w:val="single" w:sz="4" w:space="0" w:color="auto"/>
              <w:right w:val="single" w:sz="4" w:space="0" w:color="auto"/>
            </w:tcBorders>
            <w:vAlign w:val="center"/>
          </w:tcPr>
          <w:p w14:paraId="320AF34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4.5</w:t>
            </w:r>
          </w:p>
        </w:tc>
        <w:tc>
          <w:tcPr>
            <w:tcW w:w="1411" w:type="dxa"/>
            <w:tcBorders>
              <w:top w:val="single" w:sz="4" w:space="0" w:color="auto"/>
              <w:left w:val="single" w:sz="4" w:space="0" w:color="auto"/>
              <w:bottom w:val="single" w:sz="4" w:space="0" w:color="auto"/>
              <w:right w:val="single" w:sz="4" w:space="0" w:color="auto"/>
            </w:tcBorders>
            <w:vAlign w:val="center"/>
          </w:tcPr>
          <w:p w14:paraId="6923507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16</w:t>
            </w:r>
          </w:p>
        </w:tc>
        <w:tc>
          <w:tcPr>
            <w:tcW w:w="1347" w:type="dxa"/>
            <w:tcBorders>
              <w:top w:val="single" w:sz="4" w:space="0" w:color="auto"/>
              <w:left w:val="single" w:sz="4" w:space="0" w:color="auto"/>
              <w:bottom w:val="single" w:sz="4" w:space="0" w:color="auto"/>
              <w:right w:val="single" w:sz="4" w:space="0" w:color="auto"/>
            </w:tcBorders>
            <w:vAlign w:val="center"/>
          </w:tcPr>
          <w:p w14:paraId="0AD3D4F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w:t>
            </w:r>
          </w:p>
        </w:tc>
        <w:tc>
          <w:tcPr>
            <w:tcW w:w="1347" w:type="dxa"/>
            <w:tcBorders>
              <w:top w:val="single" w:sz="4" w:space="0" w:color="auto"/>
              <w:left w:val="single" w:sz="4" w:space="0" w:color="auto"/>
              <w:bottom w:val="single" w:sz="4" w:space="0" w:color="auto"/>
              <w:right w:val="single" w:sz="4" w:space="0" w:color="auto"/>
            </w:tcBorders>
            <w:vAlign w:val="center"/>
          </w:tcPr>
          <w:p w14:paraId="7B9E678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30</w:t>
            </w:r>
          </w:p>
        </w:tc>
      </w:tr>
      <w:tr w:rsidR="00250417" w:rsidRPr="00250417" w14:paraId="77F37867"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hideMark/>
          </w:tcPr>
          <w:p w14:paraId="4E0D072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w:t>
            </w:r>
            <w:r w:rsidRPr="00250417">
              <w:rPr>
                <w:rFonts w:ascii="Times New Roman" w:eastAsia="Times New Roman" w:hAnsi="Times New Roman" w:cs="Times New Roman"/>
                <w:sz w:val="20"/>
                <w:szCs w:val="20"/>
                <w:vertAlign w:val="superscript"/>
                <w:lang w:val="en-GB" w:eastAsia="ja-JP"/>
              </w:rPr>
              <w:t xml:space="preserve">st </w:t>
            </w:r>
            <w:r w:rsidRPr="00250417">
              <w:rPr>
                <w:rFonts w:ascii="Times New Roman" w:eastAsia="Times New Roman" w:hAnsi="Times New Roman" w:cs="Times New Roman"/>
                <w:sz w:val="20"/>
                <w:szCs w:val="20"/>
                <w:lang w:val="en-GB" w:eastAsia="ja-JP"/>
              </w:rPr>
              <w:t>sidelobe</w:t>
            </w:r>
          </w:p>
        </w:tc>
        <w:tc>
          <w:tcPr>
            <w:tcW w:w="1195" w:type="dxa"/>
            <w:tcBorders>
              <w:top w:val="single" w:sz="4" w:space="0" w:color="auto"/>
              <w:left w:val="single" w:sz="4" w:space="0" w:color="auto"/>
              <w:bottom w:val="single" w:sz="4" w:space="0" w:color="auto"/>
              <w:right w:val="single" w:sz="4" w:space="0" w:color="auto"/>
            </w:tcBorders>
            <w:hideMark/>
          </w:tcPr>
          <w:p w14:paraId="64D89DB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dBi</w:t>
            </w:r>
          </w:p>
        </w:tc>
        <w:tc>
          <w:tcPr>
            <w:tcW w:w="1419" w:type="dxa"/>
            <w:tcBorders>
              <w:top w:val="single" w:sz="4" w:space="0" w:color="auto"/>
              <w:left w:val="single" w:sz="4" w:space="0" w:color="auto"/>
              <w:bottom w:val="single" w:sz="4" w:space="0" w:color="auto"/>
              <w:right w:val="single" w:sz="4" w:space="0" w:color="auto"/>
            </w:tcBorders>
            <w:vAlign w:val="center"/>
          </w:tcPr>
          <w:p w14:paraId="6528407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w:t>
            </w:r>
            <w:proofErr w:type="gramStart"/>
            <w:r w:rsidRPr="00250417">
              <w:rPr>
                <w:rFonts w:ascii="Times New Roman" w:eastAsia="Times New Roman" w:hAnsi="Times New Roman" w:cs="Times New Roman"/>
                <w:sz w:val="20"/>
                <w:szCs w:val="20"/>
                <w:lang w:val="en-GB" w:eastAsia="ja-JP"/>
              </w:rPr>
              <w:t>A</w:t>
            </w:r>
            <w:r w:rsidRPr="00250417">
              <w:rPr>
                <w:rFonts w:ascii="Times New Roman" w:eastAsia="Times New Roman" w:hAnsi="Times New Roman" w:cs="Times New Roman"/>
                <w:sz w:val="20"/>
                <w:szCs w:val="20"/>
                <w:vertAlign w:val="superscript"/>
                <w:lang w:val="en-GB" w:eastAsia="ja-JP"/>
              </w:rPr>
              <w:t>(</w:t>
            </w:r>
            <w:proofErr w:type="gramEnd"/>
            <w:r w:rsidRPr="00250417">
              <w:rPr>
                <w:rFonts w:ascii="Times New Roman" w:eastAsia="Times New Roman" w:hAnsi="Times New Roman" w:cs="Times New Roman"/>
                <w:sz w:val="20"/>
                <w:szCs w:val="20"/>
                <w:vertAlign w:val="superscript"/>
                <w:lang w:val="en-GB" w:eastAsia="ja-JP"/>
              </w:rPr>
              <w:t>2)</w:t>
            </w:r>
          </w:p>
        </w:tc>
        <w:tc>
          <w:tcPr>
            <w:tcW w:w="1420" w:type="dxa"/>
            <w:tcBorders>
              <w:top w:val="single" w:sz="4" w:space="0" w:color="auto"/>
              <w:left w:val="single" w:sz="4" w:space="0" w:color="auto"/>
              <w:bottom w:val="single" w:sz="4" w:space="0" w:color="auto"/>
              <w:right w:val="single" w:sz="4" w:space="0" w:color="auto"/>
            </w:tcBorders>
            <w:vAlign w:val="center"/>
          </w:tcPr>
          <w:p w14:paraId="543CEE4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9</w:t>
            </w:r>
          </w:p>
        </w:tc>
        <w:tc>
          <w:tcPr>
            <w:tcW w:w="1344" w:type="dxa"/>
            <w:tcBorders>
              <w:top w:val="single" w:sz="4" w:space="0" w:color="auto"/>
              <w:left w:val="single" w:sz="4" w:space="0" w:color="auto"/>
              <w:bottom w:val="single" w:sz="4" w:space="0" w:color="auto"/>
              <w:right w:val="single" w:sz="4" w:space="0" w:color="auto"/>
            </w:tcBorders>
            <w:vAlign w:val="center"/>
          </w:tcPr>
          <w:p w14:paraId="408E726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w:t>
            </w:r>
            <w:proofErr w:type="gramStart"/>
            <w:r w:rsidRPr="00250417">
              <w:rPr>
                <w:rFonts w:ascii="Times New Roman" w:eastAsia="Times New Roman" w:hAnsi="Times New Roman" w:cs="Times New Roman"/>
                <w:sz w:val="20"/>
                <w:szCs w:val="20"/>
                <w:lang w:val="en-GB" w:eastAsia="ja-JP"/>
              </w:rPr>
              <w:t>A</w:t>
            </w:r>
            <w:r w:rsidRPr="00250417">
              <w:rPr>
                <w:rFonts w:ascii="Times New Roman" w:eastAsia="Times New Roman" w:hAnsi="Times New Roman" w:cs="Times New Roman"/>
                <w:sz w:val="20"/>
                <w:szCs w:val="20"/>
                <w:vertAlign w:val="superscript"/>
                <w:lang w:val="en-GB" w:eastAsia="ja-JP"/>
              </w:rPr>
              <w:t>(</w:t>
            </w:r>
            <w:proofErr w:type="gramEnd"/>
            <w:r w:rsidRPr="00250417">
              <w:rPr>
                <w:rFonts w:ascii="Times New Roman" w:eastAsia="Times New Roman" w:hAnsi="Times New Roman" w:cs="Times New Roman"/>
                <w:sz w:val="20"/>
                <w:szCs w:val="20"/>
                <w:vertAlign w:val="superscript"/>
                <w:lang w:val="en-GB" w:eastAsia="ja-JP"/>
              </w:rPr>
              <w:t>2)</w:t>
            </w:r>
          </w:p>
        </w:tc>
        <w:tc>
          <w:tcPr>
            <w:tcW w:w="1345" w:type="dxa"/>
            <w:tcBorders>
              <w:top w:val="single" w:sz="4" w:space="0" w:color="auto"/>
              <w:left w:val="single" w:sz="4" w:space="0" w:color="auto"/>
              <w:bottom w:val="single" w:sz="4" w:space="0" w:color="auto"/>
              <w:right w:val="single" w:sz="4" w:space="0" w:color="auto"/>
            </w:tcBorders>
            <w:vAlign w:val="center"/>
          </w:tcPr>
          <w:p w14:paraId="33C804B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17</w:t>
            </w:r>
          </w:p>
        </w:tc>
        <w:tc>
          <w:tcPr>
            <w:tcW w:w="1411" w:type="dxa"/>
            <w:tcBorders>
              <w:top w:val="single" w:sz="4" w:space="0" w:color="auto"/>
              <w:left w:val="single" w:sz="4" w:space="0" w:color="auto"/>
              <w:bottom w:val="single" w:sz="4" w:space="0" w:color="auto"/>
              <w:right w:val="single" w:sz="4" w:space="0" w:color="auto"/>
            </w:tcBorders>
            <w:vAlign w:val="center"/>
          </w:tcPr>
          <w:p w14:paraId="1B69501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w:t>
            </w:r>
            <w:proofErr w:type="gramStart"/>
            <w:r w:rsidRPr="00250417">
              <w:rPr>
                <w:rFonts w:ascii="Times New Roman" w:eastAsia="Times New Roman" w:hAnsi="Times New Roman" w:cs="Times New Roman"/>
                <w:sz w:val="20"/>
                <w:szCs w:val="20"/>
                <w:lang w:val="en-GB" w:eastAsia="ja-JP"/>
              </w:rPr>
              <w:t>A</w:t>
            </w:r>
            <w:r w:rsidRPr="00250417">
              <w:rPr>
                <w:rFonts w:ascii="Times New Roman" w:eastAsia="Times New Roman" w:hAnsi="Times New Roman" w:cs="Times New Roman"/>
                <w:sz w:val="20"/>
                <w:szCs w:val="20"/>
                <w:vertAlign w:val="superscript"/>
                <w:lang w:val="en-GB" w:eastAsia="ja-JP"/>
              </w:rPr>
              <w:t>(</w:t>
            </w:r>
            <w:proofErr w:type="gramEnd"/>
            <w:r w:rsidRPr="00250417">
              <w:rPr>
                <w:rFonts w:ascii="Times New Roman" w:eastAsia="Times New Roman" w:hAnsi="Times New Roman" w:cs="Times New Roman"/>
                <w:sz w:val="20"/>
                <w:szCs w:val="20"/>
                <w:vertAlign w:val="superscript"/>
                <w:lang w:val="en-GB" w:eastAsia="ja-JP"/>
              </w:rPr>
              <w:t>2)</w:t>
            </w:r>
          </w:p>
        </w:tc>
        <w:tc>
          <w:tcPr>
            <w:tcW w:w="1411" w:type="dxa"/>
            <w:tcBorders>
              <w:top w:val="single" w:sz="4" w:space="0" w:color="auto"/>
              <w:left w:val="single" w:sz="4" w:space="0" w:color="auto"/>
              <w:bottom w:val="single" w:sz="4" w:space="0" w:color="auto"/>
              <w:right w:val="single" w:sz="4" w:space="0" w:color="auto"/>
            </w:tcBorders>
            <w:vAlign w:val="center"/>
          </w:tcPr>
          <w:p w14:paraId="3231A4D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9</w:t>
            </w:r>
          </w:p>
        </w:tc>
        <w:tc>
          <w:tcPr>
            <w:tcW w:w="1347" w:type="dxa"/>
            <w:tcBorders>
              <w:top w:val="single" w:sz="4" w:space="0" w:color="auto"/>
              <w:left w:val="single" w:sz="4" w:space="0" w:color="auto"/>
              <w:bottom w:val="single" w:sz="4" w:space="0" w:color="auto"/>
              <w:right w:val="single" w:sz="4" w:space="0" w:color="auto"/>
            </w:tcBorders>
            <w:vAlign w:val="center"/>
          </w:tcPr>
          <w:p w14:paraId="358DD84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w:t>
            </w:r>
            <w:proofErr w:type="gramStart"/>
            <w:r w:rsidRPr="00250417">
              <w:rPr>
                <w:rFonts w:ascii="Times New Roman" w:eastAsia="Times New Roman" w:hAnsi="Times New Roman" w:cs="Times New Roman"/>
                <w:sz w:val="20"/>
                <w:szCs w:val="20"/>
                <w:lang w:val="en-GB" w:eastAsia="ja-JP"/>
              </w:rPr>
              <w:t>A</w:t>
            </w:r>
            <w:r w:rsidRPr="00250417">
              <w:rPr>
                <w:rFonts w:ascii="Times New Roman" w:eastAsia="Times New Roman" w:hAnsi="Times New Roman" w:cs="Times New Roman"/>
                <w:sz w:val="20"/>
                <w:szCs w:val="20"/>
                <w:vertAlign w:val="superscript"/>
                <w:lang w:val="en-GB" w:eastAsia="ja-JP"/>
              </w:rPr>
              <w:t>(</w:t>
            </w:r>
            <w:proofErr w:type="gramEnd"/>
            <w:r w:rsidRPr="00250417">
              <w:rPr>
                <w:rFonts w:ascii="Times New Roman" w:eastAsia="Times New Roman" w:hAnsi="Times New Roman" w:cs="Times New Roman"/>
                <w:sz w:val="20"/>
                <w:szCs w:val="20"/>
                <w:vertAlign w:val="superscript"/>
                <w:lang w:val="en-GB" w:eastAsia="ja-JP"/>
              </w:rPr>
              <w:t>2)</w:t>
            </w:r>
          </w:p>
        </w:tc>
        <w:tc>
          <w:tcPr>
            <w:tcW w:w="1347" w:type="dxa"/>
            <w:tcBorders>
              <w:top w:val="single" w:sz="4" w:space="0" w:color="auto"/>
              <w:left w:val="single" w:sz="4" w:space="0" w:color="auto"/>
              <w:bottom w:val="single" w:sz="4" w:space="0" w:color="auto"/>
              <w:right w:val="single" w:sz="4" w:space="0" w:color="auto"/>
            </w:tcBorders>
            <w:vAlign w:val="center"/>
          </w:tcPr>
          <w:p w14:paraId="1DAFAFA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17</w:t>
            </w:r>
          </w:p>
        </w:tc>
      </w:tr>
      <w:tr w:rsidR="00250417" w:rsidRPr="00250417" w14:paraId="66EE95F1"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hideMark/>
          </w:tcPr>
          <w:p w14:paraId="525F119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Polarization</w:t>
            </w:r>
          </w:p>
        </w:tc>
        <w:tc>
          <w:tcPr>
            <w:tcW w:w="1195" w:type="dxa"/>
            <w:tcBorders>
              <w:top w:val="single" w:sz="4" w:space="0" w:color="auto"/>
              <w:left w:val="single" w:sz="4" w:space="0" w:color="auto"/>
              <w:bottom w:val="single" w:sz="4" w:space="0" w:color="auto"/>
              <w:right w:val="single" w:sz="4" w:space="0" w:color="auto"/>
            </w:tcBorders>
          </w:tcPr>
          <w:p w14:paraId="24327F3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1419" w:type="dxa"/>
            <w:tcBorders>
              <w:top w:val="single" w:sz="4" w:space="0" w:color="auto"/>
              <w:left w:val="single" w:sz="4" w:space="0" w:color="auto"/>
              <w:bottom w:val="single" w:sz="4" w:space="0" w:color="auto"/>
              <w:right w:val="single" w:sz="4" w:space="0" w:color="auto"/>
            </w:tcBorders>
            <w:vAlign w:val="center"/>
          </w:tcPr>
          <w:p w14:paraId="4047EF2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w:t>
            </w:r>
          </w:p>
        </w:tc>
        <w:tc>
          <w:tcPr>
            <w:tcW w:w="1420" w:type="dxa"/>
            <w:tcBorders>
              <w:top w:val="single" w:sz="4" w:space="0" w:color="auto"/>
              <w:left w:val="single" w:sz="4" w:space="0" w:color="auto"/>
              <w:bottom w:val="single" w:sz="4" w:space="0" w:color="auto"/>
              <w:right w:val="single" w:sz="4" w:space="0" w:color="auto"/>
            </w:tcBorders>
            <w:vAlign w:val="center"/>
          </w:tcPr>
          <w:p w14:paraId="22AF44A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w:t>
            </w:r>
          </w:p>
        </w:tc>
        <w:tc>
          <w:tcPr>
            <w:tcW w:w="1344" w:type="dxa"/>
            <w:tcBorders>
              <w:top w:val="single" w:sz="4" w:space="0" w:color="auto"/>
              <w:left w:val="single" w:sz="4" w:space="0" w:color="auto"/>
              <w:bottom w:val="single" w:sz="4" w:space="0" w:color="auto"/>
              <w:right w:val="single" w:sz="4" w:space="0" w:color="auto"/>
            </w:tcBorders>
            <w:vAlign w:val="center"/>
          </w:tcPr>
          <w:p w14:paraId="38EA649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w:t>
            </w:r>
          </w:p>
        </w:tc>
        <w:tc>
          <w:tcPr>
            <w:tcW w:w="1345" w:type="dxa"/>
            <w:tcBorders>
              <w:top w:val="single" w:sz="4" w:space="0" w:color="auto"/>
              <w:left w:val="single" w:sz="4" w:space="0" w:color="auto"/>
              <w:bottom w:val="single" w:sz="4" w:space="0" w:color="auto"/>
              <w:right w:val="single" w:sz="4" w:space="0" w:color="auto"/>
            </w:tcBorders>
            <w:vAlign w:val="center"/>
          </w:tcPr>
          <w:p w14:paraId="132189C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w:t>
            </w:r>
          </w:p>
        </w:tc>
        <w:tc>
          <w:tcPr>
            <w:tcW w:w="1411" w:type="dxa"/>
            <w:tcBorders>
              <w:top w:val="single" w:sz="4" w:space="0" w:color="auto"/>
              <w:left w:val="single" w:sz="4" w:space="0" w:color="auto"/>
              <w:bottom w:val="single" w:sz="4" w:space="0" w:color="auto"/>
              <w:right w:val="single" w:sz="4" w:space="0" w:color="auto"/>
            </w:tcBorders>
            <w:vAlign w:val="center"/>
          </w:tcPr>
          <w:p w14:paraId="08AECB5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w:t>
            </w:r>
          </w:p>
        </w:tc>
        <w:tc>
          <w:tcPr>
            <w:tcW w:w="1411" w:type="dxa"/>
            <w:tcBorders>
              <w:top w:val="single" w:sz="4" w:space="0" w:color="auto"/>
              <w:left w:val="single" w:sz="4" w:space="0" w:color="auto"/>
              <w:bottom w:val="single" w:sz="4" w:space="0" w:color="auto"/>
              <w:right w:val="single" w:sz="4" w:space="0" w:color="auto"/>
            </w:tcBorders>
            <w:vAlign w:val="center"/>
          </w:tcPr>
          <w:p w14:paraId="34BAB53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w:t>
            </w:r>
          </w:p>
        </w:tc>
        <w:tc>
          <w:tcPr>
            <w:tcW w:w="1347" w:type="dxa"/>
            <w:tcBorders>
              <w:top w:val="single" w:sz="4" w:space="0" w:color="auto"/>
              <w:left w:val="single" w:sz="4" w:space="0" w:color="auto"/>
              <w:bottom w:val="single" w:sz="4" w:space="0" w:color="auto"/>
              <w:right w:val="single" w:sz="4" w:space="0" w:color="auto"/>
            </w:tcBorders>
            <w:vAlign w:val="center"/>
          </w:tcPr>
          <w:p w14:paraId="79C71A8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w:t>
            </w:r>
          </w:p>
        </w:tc>
        <w:tc>
          <w:tcPr>
            <w:tcW w:w="1347" w:type="dxa"/>
            <w:tcBorders>
              <w:top w:val="single" w:sz="4" w:space="0" w:color="auto"/>
              <w:left w:val="single" w:sz="4" w:space="0" w:color="auto"/>
              <w:bottom w:val="single" w:sz="4" w:space="0" w:color="auto"/>
              <w:right w:val="single" w:sz="4" w:space="0" w:color="auto"/>
            </w:tcBorders>
            <w:vAlign w:val="center"/>
          </w:tcPr>
          <w:p w14:paraId="6651B08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w:t>
            </w:r>
          </w:p>
        </w:tc>
      </w:tr>
      <w:tr w:rsidR="00250417" w:rsidRPr="00250417" w14:paraId="66AF243F"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hideMark/>
          </w:tcPr>
          <w:p w14:paraId="69FB296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Antenna pattern</w:t>
            </w:r>
          </w:p>
        </w:tc>
        <w:tc>
          <w:tcPr>
            <w:tcW w:w="1195" w:type="dxa"/>
            <w:tcBorders>
              <w:top w:val="single" w:sz="4" w:space="0" w:color="auto"/>
              <w:left w:val="single" w:sz="4" w:space="0" w:color="auto"/>
              <w:bottom w:val="single" w:sz="4" w:space="0" w:color="auto"/>
              <w:right w:val="single" w:sz="4" w:space="0" w:color="auto"/>
            </w:tcBorders>
          </w:tcPr>
          <w:p w14:paraId="637008A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1419" w:type="dxa"/>
            <w:tcBorders>
              <w:top w:val="single" w:sz="4" w:space="0" w:color="auto"/>
              <w:left w:val="single" w:sz="4" w:space="0" w:color="auto"/>
              <w:bottom w:val="single" w:sz="4" w:space="0" w:color="auto"/>
              <w:right w:val="single" w:sz="4" w:space="0" w:color="auto"/>
            </w:tcBorders>
            <w:vAlign w:val="center"/>
          </w:tcPr>
          <w:p w14:paraId="5C086C9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w:t>
            </w:r>
            <w:proofErr w:type="gramStart"/>
            <w:r w:rsidRPr="00250417">
              <w:rPr>
                <w:rFonts w:ascii="Times New Roman" w:eastAsia="Times New Roman" w:hAnsi="Times New Roman" w:cs="Times New Roman"/>
                <w:sz w:val="20"/>
                <w:szCs w:val="20"/>
                <w:lang w:val="en-GB" w:eastAsia="ja-JP"/>
              </w:rPr>
              <w:t>A</w:t>
            </w:r>
            <w:r w:rsidRPr="00250417">
              <w:rPr>
                <w:rFonts w:ascii="Times New Roman" w:eastAsia="Times New Roman" w:hAnsi="Times New Roman" w:cs="Times New Roman"/>
                <w:sz w:val="20"/>
                <w:szCs w:val="20"/>
                <w:vertAlign w:val="superscript"/>
                <w:lang w:val="en-GB" w:eastAsia="ja-JP"/>
              </w:rPr>
              <w:t>(</w:t>
            </w:r>
            <w:proofErr w:type="gramEnd"/>
            <w:r w:rsidRPr="00250417">
              <w:rPr>
                <w:rFonts w:ascii="Times New Roman" w:eastAsia="Times New Roman" w:hAnsi="Times New Roman" w:cs="Times New Roman"/>
                <w:sz w:val="20"/>
                <w:szCs w:val="20"/>
                <w:vertAlign w:val="superscript"/>
                <w:lang w:val="en-GB" w:eastAsia="ja-JP"/>
              </w:rPr>
              <w:t>2)</w:t>
            </w:r>
          </w:p>
        </w:tc>
        <w:tc>
          <w:tcPr>
            <w:tcW w:w="1420" w:type="dxa"/>
            <w:tcBorders>
              <w:top w:val="single" w:sz="4" w:space="0" w:color="auto"/>
              <w:left w:val="single" w:sz="4" w:space="0" w:color="auto"/>
              <w:bottom w:val="single" w:sz="4" w:space="0" w:color="auto"/>
              <w:right w:val="single" w:sz="4" w:space="0" w:color="auto"/>
            </w:tcBorders>
            <w:vAlign w:val="center"/>
          </w:tcPr>
          <w:p w14:paraId="4A39F39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 xml:space="preserve">Uniform </w:t>
            </w:r>
            <w:proofErr w:type="gramStart"/>
            <w:r w:rsidRPr="00250417">
              <w:rPr>
                <w:rFonts w:ascii="Times New Roman" w:eastAsia="Times New Roman" w:hAnsi="Times New Roman" w:cs="Times New Roman"/>
                <w:sz w:val="20"/>
                <w:szCs w:val="20"/>
                <w:lang w:val="en-GB" w:eastAsia="ja-JP"/>
              </w:rPr>
              <w:t>distribution</w:t>
            </w:r>
            <w:r w:rsidRPr="00250417">
              <w:rPr>
                <w:rFonts w:ascii="Times New Roman" w:eastAsia="Times New Roman" w:hAnsi="Times New Roman" w:cs="Times New Roman"/>
                <w:sz w:val="20"/>
                <w:szCs w:val="20"/>
                <w:vertAlign w:val="superscript"/>
                <w:lang w:val="en-GB" w:eastAsia="ja-JP"/>
              </w:rPr>
              <w:t>(</w:t>
            </w:r>
            <w:proofErr w:type="gramEnd"/>
            <w:r w:rsidRPr="00250417">
              <w:rPr>
                <w:rFonts w:ascii="Times New Roman" w:eastAsia="Times New Roman" w:hAnsi="Times New Roman" w:cs="Times New Roman"/>
                <w:sz w:val="20"/>
                <w:szCs w:val="20"/>
                <w:vertAlign w:val="superscript"/>
                <w:lang w:val="en-GB" w:eastAsia="ja-JP"/>
              </w:rPr>
              <w:t>3)</w:t>
            </w:r>
          </w:p>
        </w:tc>
        <w:tc>
          <w:tcPr>
            <w:tcW w:w="1344" w:type="dxa"/>
            <w:tcBorders>
              <w:top w:val="single" w:sz="4" w:space="0" w:color="auto"/>
              <w:left w:val="single" w:sz="4" w:space="0" w:color="auto"/>
              <w:bottom w:val="single" w:sz="4" w:space="0" w:color="auto"/>
              <w:right w:val="single" w:sz="4" w:space="0" w:color="auto"/>
            </w:tcBorders>
            <w:vAlign w:val="center"/>
          </w:tcPr>
          <w:p w14:paraId="2C426D1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w:t>
            </w:r>
            <w:proofErr w:type="gramStart"/>
            <w:r w:rsidRPr="00250417">
              <w:rPr>
                <w:rFonts w:ascii="Times New Roman" w:eastAsia="Times New Roman" w:hAnsi="Times New Roman" w:cs="Times New Roman"/>
                <w:sz w:val="20"/>
                <w:szCs w:val="20"/>
                <w:lang w:val="en-GB" w:eastAsia="ja-JP"/>
              </w:rPr>
              <w:t>A</w:t>
            </w:r>
            <w:r w:rsidRPr="00250417">
              <w:rPr>
                <w:rFonts w:ascii="Times New Roman" w:eastAsia="Times New Roman" w:hAnsi="Times New Roman" w:cs="Times New Roman"/>
                <w:sz w:val="20"/>
                <w:szCs w:val="20"/>
                <w:vertAlign w:val="superscript"/>
                <w:lang w:val="en-GB" w:eastAsia="ja-JP"/>
              </w:rPr>
              <w:t>(</w:t>
            </w:r>
            <w:proofErr w:type="gramEnd"/>
            <w:r w:rsidRPr="00250417">
              <w:rPr>
                <w:rFonts w:ascii="Times New Roman" w:eastAsia="Times New Roman" w:hAnsi="Times New Roman" w:cs="Times New Roman"/>
                <w:sz w:val="20"/>
                <w:szCs w:val="20"/>
                <w:vertAlign w:val="superscript"/>
                <w:lang w:val="en-GB" w:eastAsia="ja-JP"/>
              </w:rPr>
              <w:t>2)</w:t>
            </w:r>
          </w:p>
        </w:tc>
        <w:tc>
          <w:tcPr>
            <w:tcW w:w="1345" w:type="dxa"/>
            <w:tcBorders>
              <w:top w:val="single" w:sz="4" w:space="0" w:color="auto"/>
              <w:left w:val="single" w:sz="4" w:space="0" w:color="auto"/>
              <w:bottom w:val="single" w:sz="4" w:space="0" w:color="auto"/>
              <w:right w:val="single" w:sz="4" w:space="0" w:color="auto"/>
            </w:tcBorders>
            <w:vAlign w:val="center"/>
          </w:tcPr>
          <w:p w14:paraId="0B604D5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 xml:space="preserve">Uniform </w:t>
            </w:r>
            <w:proofErr w:type="gramStart"/>
            <w:r w:rsidRPr="00250417">
              <w:rPr>
                <w:rFonts w:ascii="Times New Roman" w:eastAsia="Times New Roman" w:hAnsi="Times New Roman" w:cs="Times New Roman"/>
                <w:sz w:val="20"/>
                <w:szCs w:val="20"/>
                <w:lang w:val="en-GB" w:eastAsia="ja-JP"/>
              </w:rPr>
              <w:t>distribution</w:t>
            </w:r>
            <w:r w:rsidRPr="00250417">
              <w:rPr>
                <w:rFonts w:ascii="Times New Roman" w:eastAsia="Times New Roman" w:hAnsi="Times New Roman" w:cs="Times New Roman"/>
                <w:sz w:val="20"/>
                <w:szCs w:val="20"/>
                <w:vertAlign w:val="superscript"/>
                <w:lang w:val="en-GB" w:eastAsia="ja-JP"/>
              </w:rPr>
              <w:t>(</w:t>
            </w:r>
            <w:proofErr w:type="gramEnd"/>
            <w:r w:rsidRPr="00250417">
              <w:rPr>
                <w:rFonts w:ascii="Times New Roman" w:eastAsia="Times New Roman" w:hAnsi="Times New Roman" w:cs="Times New Roman"/>
                <w:sz w:val="20"/>
                <w:szCs w:val="20"/>
                <w:vertAlign w:val="superscript"/>
                <w:lang w:val="en-GB" w:eastAsia="ja-JP"/>
              </w:rPr>
              <w:t>3)</w:t>
            </w:r>
          </w:p>
        </w:tc>
        <w:tc>
          <w:tcPr>
            <w:tcW w:w="1411" w:type="dxa"/>
            <w:tcBorders>
              <w:top w:val="single" w:sz="4" w:space="0" w:color="auto"/>
              <w:left w:val="single" w:sz="4" w:space="0" w:color="auto"/>
              <w:bottom w:val="single" w:sz="4" w:space="0" w:color="auto"/>
              <w:right w:val="single" w:sz="4" w:space="0" w:color="auto"/>
            </w:tcBorders>
            <w:vAlign w:val="center"/>
          </w:tcPr>
          <w:p w14:paraId="08840D1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w:t>
            </w:r>
            <w:proofErr w:type="gramStart"/>
            <w:r w:rsidRPr="00250417">
              <w:rPr>
                <w:rFonts w:ascii="Times New Roman" w:eastAsia="Times New Roman" w:hAnsi="Times New Roman" w:cs="Times New Roman"/>
                <w:sz w:val="20"/>
                <w:szCs w:val="20"/>
                <w:lang w:val="en-GB" w:eastAsia="ja-JP"/>
              </w:rPr>
              <w:t>A</w:t>
            </w:r>
            <w:r w:rsidRPr="00250417">
              <w:rPr>
                <w:rFonts w:ascii="Times New Roman" w:eastAsia="Times New Roman" w:hAnsi="Times New Roman" w:cs="Times New Roman"/>
                <w:sz w:val="20"/>
                <w:szCs w:val="20"/>
                <w:vertAlign w:val="superscript"/>
                <w:lang w:val="en-GB" w:eastAsia="ja-JP"/>
              </w:rPr>
              <w:t>(</w:t>
            </w:r>
            <w:proofErr w:type="gramEnd"/>
            <w:r w:rsidRPr="00250417">
              <w:rPr>
                <w:rFonts w:ascii="Times New Roman" w:eastAsia="Times New Roman" w:hAnsi="Times New Roman" w:cs="Times New Roman"/>
                <w:sz w:val="20"/>
                <w:szCs w:val="20"/>
                <w:vertAlign w:val="superscript"/>
                <w:lang w:val="en-GB" w:eastAsia="ja-JP"/>
              </w:rPr>
              <w:t>2)</w:t>
            </w:r>
          </w:p>
        </w:tc>
        <w:tc>
          <w:tcPr>
            <w:tcW w:w="1411" w:type="dxa"/>
            <w:tcBorders>
              <w:top w:val="single" w:sz="4" w:space="0" w:color="auto"/>
              <w:left w:val="single" w:sz="4" w:space="0" w:color="auto"/>
              <w:bottom w:val="single" w:sz="4" w:space="0" w:color="auto"/>
              <w:right w:val="single" w:sz="4" w:space="0" w:color="auto"/>
            </w:tcBorders>
            <w:vAlign w:val="center"/>
          </w:tcPr>
          <w:p w14:paraId="4CF65F2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 xml:space="preserve">Uniform </w:t>
            </w:r>
            <w:proofErr w:type="gramStart"/>
            <w:r w:rsidRPr="00250417">
              <w:rPr>
                <w:rFonts w:ascii="Times New Roman" w:eastAsia="Times New Roman" w:hAnsi="Times New Roman" w:cs="Times New Roman"/>
                <w:sz w:val="20"/>
                <w:szCs w:val="20"/>
                <w:lang w:val="en-GB" w:eastAsia="ja-JP"/>
              </w:rPr>
              <w:t>distribution</w:t>
            </w:r>
            <w:r w:rsidRPr="00250417">
              <w:rPr>
                <w:rFonts w:ascii="Times New Roman" w:eastAsia="Times New Roman" w:hAnsi="Times New Roman" w:cs="Times New Roman"/>
                <w:sz w:val="20"/>
                <w:szCs w:val="20"/>
                <w:vertAlign w:val="superscript"/>
                <w:lang w:val="en-GB" w:eastAsia="ja-JP"/>
              </w:rPr>
              <w:t>(</w:t>
            </w:r>
            <w:proofErr w:type="gramEnd"/>
            <w:r w:rsidRPr="00250417">
              <w:rPr>
                <w:rFonts w:ascii="Times New Roman" w:eastAsia="Times New Roman" w:hAnsi="Times New Roman" w:cs="Times New Roman"/>
                <w:sz w:val="20"/>
                <w:szCs w:val="20"/>
                <w:vertAlign w:val="superscript"/>
                <w:lang w:val="en-GB" w:eastAsia="ja-JP"/>
              </w:rPr>
              <w:t>3)</w:t>
            </w:r>
          </w:p>
        </w:tc>
        <w:tc>
          <w:tcPr>
            <w:tcW w:w="1347" w:type="dxa"/>
            <w:tcBorders>
              <w:top w:val="single" w:sz="4" w:space="0" w:color="auto"/>
              <w:left w:val="single" w:sz="4" w:space="0" w:color="auto"/>
              <w:bottom w:val="single" w:sz="4" w:space="0" w:color="auto"/>
              <w:right w:val="single" w:sz="4" w:space="0" w:color="auto"/>
            </w:tcBorders>
            <w:vAlign w:val="center"/>
          </w:tcPr>
          <w:p w14:paraId="22AD3F6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w:t>
            </w:r>
            <w:proofErr w:type="gramStart"/>
            <w:r w:rsidRPr="00250417">
              <w:rPr>
                <w:rFonts w:ascii="Times New Roman" w:eastAsia="Times New Roman" w:hAnsi="Times New Roman" w:cs="Times New Roman"/>
                <w:sz w:val="20"/>
                <w:szCs w:val="20"/>
                <w:lang w:val="en-GB" w:eastAsia="ja-JP"/>
              </w:rPr>
              <w:t>A</w:t>
            </w:r>
            <w:r w:rsidRPr="00250417">
              <w:rPr>
                <w:rFonts w:ascii="Times New Roman" w:eastAsia="Times New Roman" w:hAnsi="Times New Roman" w:cs="Times New Roman"/>
                <w:sz w:val="20"/>
                <w:szCs w:val="20"/>
                <w:vertAlign w:val="superscript"/>
                <w:lang w:val="en-GB" w:eastAsia="ja-JP"/>
              </w:rPr>
              <w:t>(</w:t>
            </w:r>
            <w:proofErr w:type="gramEnd"/>
            <w:r w:rsidRPr="00250417">
              <w:rPr>
                <w:rFonts w:ascii="Times New Roman" w:eastAsia="Times New Roman" w:hAnsi="Times New Roman" w:cs="Times New Roman"/>
                <w:sz w:val="20"/>
                <w:szCs w:val="20"/>
                <w:vertAlign w:val="superscript"/>
                <w:lang w:val="en-GB" w:eastAsia="ja-JP"/>
              </w:rPr>
              <w:t>2)</w:t>
            </w:r>
          </w:p>
        </w:tc>
        <w:tc>
          <w:tcPr>
            <w:tcW w:w="1347" w:type="dxa"/>
            <w:tcBorders>
              <w:top w:val="single" w:sz="4" w:space="0" w:color="auto"/>
              <w:left w:val="single" w:sz="4" w:space="0" w:color="auto"/>
              <w:bottom w:val="single" w:sz="4" w:space="0" w:color="auto"/>
              <w:right w:val="single" w:sz="4" w:space="0" w:color="auto"/>
            </w:tcBorders>
            <w:vAlign w:val="center"/>
          </w:tcPr>
          <w:p w14:paraId="6B66ED6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 xml:space="preserve">Uniform </w:t>
            </w:r>
            <w:proofErr w:type="gramStart"/>
            <w:r w:rsidRPr="00250417">
              <w:rPr>
                <w:rFonts w:ascii="Times New Roman" w:eastAsia="Times New Roman" w:hAnsi="Times New Roman" w:cs="Times New Roman"/>
                <w:sz w:val="20"/>
                <w:szCs w:val="20"/>
                <w:lang w:val="en-GB" w:eastAsia="ja-JP"/>
              </w:rPr>
              <w:t>distribution</w:t>
            </w:r>
            <w:r w:rsidRPr="00250417">
              <w:rPr>
                <w:rFonts w:ascii="Times New Roman" w:eastAsia="Times New Roman" w:hAnsi="Times New Roman" w:cs="Times New Roman"/>
                <w:sz w:val="20"/>
                <w:szCs w:val="20"/>
                <w:vertAlign w:val="superscript"/>
                <w:lang w:val="en-GB" w:eastAsia="ja-JP"/>
              </w:rPr>
              <w:t>(</w:t>
            </w:r>
            <w:proofErr w:type="gramEnd"/>
            <w:r w:rsidRPr="00250417">
              <w:rPr>
                <w:rFonts w:ascii="Times New Roman" w:eastAsia="Times New Roman" w:hAnsi="Times New Roman" w:cs="Times New Roman"/>
                <w:sz w:val="20"/>
                <w:szCs w:val="20"/>
                <w:vertAlign w:val="superscript"/>
                <w:lang w:val="en-GB" w:eastAsia="ja-JP"/>
              </w:rPr>
              <w:t>3)</w:t>
            </w:r>
          </w:p>
        </w:tc>
      </w:tr>
      <w:tr w:rsidR="00250417" w:rsidRPr="00250417" w14:paraId="2C806F4D"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hideMark/>
          </w:tcPr>
          <w:p w14:paraId="680E60D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 xml:space="preserve">Horizontal beamwidth </w:t>
            </w:r>
          </w:p>
        </w:tc>
        <w:tc>
          <w:tcPr>
            <w:tcW w:w="1195" w:type="dxa"/>
            <w:tcBorders>
              <w:top w:val="single" w:sz="4" w:space="0" w:color="auto"/>
              <w:left w:val="single" w:sz="4" w:space="0" w:color="auto"/>
              <w:bottom w:val="single" w:sz="4" w:space="0" w:color="auto"/>
              <w:right w:val="single" w:sz="4" w:space="0" w:color="auto"/>
            </w:tcBorders>
            <w:hideMark/>
          </w:tcPr>
          <w:p w14:paraId="0AA553A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degrees</w:t>
            </w:r>
          </w:p>
        </w:tc>
        <w:tc>
          <w:tcPr>
            <w:tcW w:w="1419" w:type="dxa"/>
            <w:tcBorders>
              <w:top w:val="single" w:sz="4" w:space="0" w:color="auto"/>
              <w:left w:val="single" w:sz="4" w:space="0" w:color="auto"/>
              <w:bottom w:val="single" w:sz="4" w:space="0" w:color="auto"/>
              <w:right w:val="single" w:sz="4" w:space="0" w:color="auto"/>
            </w:tcBorders>
            <w:vAlign w:val="center"/>
          </w:tcPr>
          <w:p w14:paraId="0385D3D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360</w:t>
            </w:r>
          </w:p>
        </w:tc>
        <w:tc>
          <w:tcPr>
            <w:tcW w:w="1420" w:type="dxa"/>
            <w:tcBorders>
              <w:top w:val="single" w:sz="4" w:space="0" w:color="auto"/>
              <w:left w:val="single" w:sz="4" w:space="0" w:color="auto"/>
              <w:bottom w:val="single" w:sz="4" w:space="0" w:color="auto"/>
              <w:right w:val="single" w:sz="4" w:space="0" w:color="auto"/>
            </w:tcBorders>
            <w:vAlign w:val="center"/>
          </w:tcPr>
          <w:p w14:paraId="401D2AE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33</w:t>
            </w:r>
          </w:p>
        </w:tc>
        <w:tc>
          <w:tcPr>
            <w:tcW w:w="1344" w:type="dxa"/>
            <w:tcBorders>
              <w:top w:val="single" w:sz="4" w:space="0" w:color="auto"/>
              <w:left w:val="single" w:sz="4" w:space="0" w:color="auto"/>
              <w:bottom w:val="single" w:sz="4" w:space="0" w:color="auto"/>
              <w:right w:val="single" w:sz="4" w:space="0" w:color="auto"/>
            </w:tcBorders>
            <w:vAlign w:val="center"/>
          </w:tcPr>
          <w:p w14:paraId="3A0408E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360</w:t>
            </w:r>
          </w:p>
        </w:tc>
        <w:tc>
          <w:tcPr>
            <w:tcW w:w="1345" w:type="dxa"/>
            <w:tcBorders>
              <w:top w:val="single" w:sz="4" w:space="0" w:color="auto"/>
              <w:left w:val="single" w:sz="4" w:space="0" w:color="auto"/>
              <w:bottom w:val="single" w:sz="4" w:space="0" w:color="auto"/>
              <w:right w:val="single" w:sz="4" w:space="0" w:color="auto"/>
            </w:tcBorders>
            <w:vAlign w:val="center"/>
          </w:tcPr>
          <w:p w14:paraId="47D5909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4.4</w:t>
            </w:r>
          </w:p>
        </w:tc>
        <w:tc>
          <w:tcPr>
            <w:tcW w:w="1411" w:type="dxa"/>
            <w:tcBorders>
              <w:top w:val="single" w:sz="4" w:space="0" w:color="auto"/>
              <w:left w:val="single" w:sz="4" w:space="0" w:color="auto"/>
              <w:bottom w:val="single" w:sz="4" w:space="0" w:color="auto"/>
              <w:right w:val="single" w:sz="4" w:space="0" w:color="auto"/>
            </w:tcBorders>
            <w:vAlign w:val="center"/>
          </w:tcPr>
          <w:p w14:paraId="67186CB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360</w:t>
            </w:r>
          </w:p>
        </w:tc>
        <w:tc>
          <w:tcPr>
            <w:tcW w:w="1411" w:type="dxa"/>
            <w:tcBorders>
              <w:top w:val="single" w:sz="4" w:space="0" w:color="auto"/>
              <w:left w:val="single" w:sz="4" w:space="0" w:color="auto"/>
              <w:bottom w:val="single" w:sz="4" w:space="0" w:color="auto"/>
              <w:right w:val="single" w:sz="4" w:space="0" w:color="auto"/>
            </w:tcBorders>
            <w:vAlign w:val="center"/>
          </w:tcPr>
          <w:p w14:paraId="2F10428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33</w:t>
            </w:r>
          </w:p>
        </w:tc>
        <w:tc>
          <w:tcPr>
            <w:tcW w:w="1347" w:type="dxa"/>
            <w:tcBorders>
              <w:top w:val="single" w:sz="4" w:space="0" w:color="auto"/>
              <w:left w:val="single" w:sz="4" w:space="0" w:color="auto"/>
              <w:bottom w:val="single" w:sz="4" w:space="0" w:color="auto"/>
              <w:right w:val="single" w:sz="4" w:space="0" w:color="auto"/>
            </w:tcBorders>
            <w:vAlign w:val="center"/>
          </w:tcPr>
          <w:p w14:paraId="1DD469B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360</w:t>
            </w:r>
          </w:p>
        </w:tc>
        <w:tc>
          <w:tcPr>
            <w:tcW w:w="1347" w:type="dxa"/>
            <w:tcBorders>
              <w:top w:val="single" w:sz="4" w:space="0" w:color="auto"/>
              <w:left w:val="single" w:sz="4" w:space="0" w:color="auto"/>
              <w:bottom w:val="single" w:sz="4" w:space="0" w:color="auto"/>
              <w:right w:val="single" w:sz="4" w:space="0" w:color="auto"/>
            </w:tcBorders>
            <w:vAlign w:val="center"/>
          </w:tcPr>
          <w:p w14:paraId="78E962C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4.4</w:t>
            </w:r>
          </w:p>
        </w:tc>
      </w:tr>
      <w:tr w:rsidR="00250417" w:rsidRPr="00250417" w14:paraId="131AFD8F"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hideMark/>
          </w:tcPr>
          <w:p w14:paraId="563A973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 xml:space="preserve">Vertical beamwidth </w:t>
            </w:r>
          </w:p>
        </w:tc>
        <w:tc>
          <w:tcPr>
            <w:tcW w:w="1195" w:type="dxa"/>
            <w:tcBorders>
              <w:top w:val="single" w:sz="4" w:space="0" w:color="auto"/>
              <w:left w:val="single" w:sz="4" w:space="0" w:color="auto"/>
              <w:bottom w:val="single" w:sz="4" w:space="0" w:color="auto"/>
              <w:right w:val="single" w:sz="4" w:space="0" w:color="auto"/>
            </w:tcBorders>
            <w:hideMark/>
          </w:tcPr>
          <w:p w14:paraId="20C711D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degrees</w:t>
            </w:r>
          </w:p>
        </w:tc>
        <w:tc>
          <w:tcPr>
            <w:tcW w:w="1419" w:type="dxa"/>
            <w:tcBorders>
              <w:top w:val="single" w:sz="4" w:space="0" w:color="auto"/>
              <w:left w:val="single" w:sz="4" w:space="0" w:color="auto"/>
              <w:bottom w:val="single" w:sz="4" w:space="0" w:color="auto"/>
              <w:right w:val="single" w:sz="4" w:space="0" w:color="auto"/>
            </w:tcBorders>
            <w:vAlign w:val="center"/>
          </w:tcPr>
          <w:p w14:paraId="1003185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35</w:t>
            </w:r>
          </w:p>
        </w:tc>
        <w:tc>
          <w:tcPr>
            <w:tcW w:w="1420" w:type="dxa"/>
            <w:tcBorders>
              <w:top w:val="single" w:sz="4" w:space="0" w:color="auto"/>
              <w:left w:val="single" w:sz="4" w:space="0" w:color="auto"/>
              <w:bottom w:val="single" w:sz="4" w:space="0" w:color="auto"/>
              <w:right w:val="single" w:sz="4" w:space="0" w:color="auto"/>
            </w:tcBorders>
            <w:vAlign w:val="center"/>
          </w:tcPr>
          <w:p w14:paraId="61C9181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33</w:t>
            </w:r>
          </w:p>
        </w:tc>
        <w:tc>
          <w:tcPr>
            <w:tcW w:w="1344" w:type="dxa"/>
            <w:tcBorders>
              <w:top w:val="single" w:sz="4" w:space="0" w:color="auto"/>
              <w:left w:val="single" w:sz="4" w:space="0" w:color="auto"/>
              <w:bottom w:val="single" w:sz="4" w:space="0" w:color="auto"/>
              <w:right w:val="single" w:sz="4" w:space="0" w:color="auto"/>
            </w:tcBorders>
            <w:vAlign w:val="center"/>
          </w:tcPr>
          <w:p w14:paraId="7AAE38C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40</w:t>
            </w:r>
          </w:p>
        </w:tc>
        <w:tc>
          <w:tcPr>
            <w:tcW w:w="1345" w:type="dxa"/>
            <w:tcBorders>
              <w:top w:val="single" w:sz="4" w:space="0" w:color="auto"/>
              <w:left w:val="single" w:sz="4" w:space="0" w:color="auto"/>
              <w:bottom w:val="single" w:sz="4" w:space="0" w:color="auto"/>
              <w:right w:val="single" w:sz="4" w:space="0" w:color="auto"/>
            </w:tcBorders>
            <w:vAlign w:val="center"/>
          </w:tcPr>
          <w:p w14:paraId="08C5A90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4.4</w:t>
            </w:r>
          </w:p>
        </w:tc>
        <w:tc>
          <w:tcPr>
            <w:tcW w:w="1411" w:type="dxa"/>
            <w:tcBorders>
              <w:top w:val="single" w:sz="4" w:space="0" w:color="auto"/>
              <w:left w:val="single" w:sz="4" w:space="0" w:color="auto"/>
              <w:bottom w:val="single" w:sz="4" w:space="0" w:color="auto"/>
              <w:right w:val="single" w:sz="4" w:space="0" w:color="auto"/>
            </w:tcBorders>
            <w:vAlign w:val="center"/>
          </w:tcPr>
          <w:p w14:paraId="21F3216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35</w:t>
            </w:r>
          </w:p>
        </w:tc>
        <w:tc>
          <w:tcPr>
            <w:tcW w:w="1411" w:type="dxa"/>
            <w:tcBorders>
              <w:top w:val="single" w:sz="4" w:space="0" w:color="auto"/>
              <w:left w:val="single" w:sz="4" w:space="0" w:color="auto"/>
              <w:bottom w:val="single" w:sz="4" w:space="0" w:color="auto"/>
              <w:right w:val="single" w:sz="4" w:space="0" w:color="auto"/>
            </w:tcBorders>
            <w:vAlign w:val="center"/>
          </w:tcPr>
          <w:p w14:paraId="07544EE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33</w:t>
            </w:r>
          </w:p>
        </w:tc>
        <w:tc>
          <w:tcPr>
            <w:tcW w:w="1347" w:type="dxa"/>
            <w:tcBorders>
              <w:top w:val="single" w:sz="4" w:space="0" w:color="auto"/>
              <w:left w:val="single" w:sz="4" w:space="0" w:color="auto"/>
              <w:bottom w:val="single" w:sz="4" w:space="0" w:color="auto"/>
              <w:right w:val="single" w:sz="4" w:space="0" w:color="auto"/>
            </w:tcBorders>
            <w:vAlign w:val="center"/>
          </w:tcPr>
          <w:p w14:paraId="48646E8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60</w:t>
            </w:r>
          </w:p>
        </w:tc>
        <w:tc>
          <w:tcPr>
            <w:tcW w:w="1347" w:type="dxa"/>
            <w:tcBorders>
              <w:top w:val="single" w:sz="4" w:space="0" w:color="auto"/>
              <w:left w:val="single" w:sz="4" w:space="0" w:color="auto"/>
              <w:bottom w:val="single" w:sz="4" w:space="0" w:color="auto"/>
              <w:right w:val="single" w:sz="4" w:space="0" w:color="auto"/>
            </w:tcBorders>
            <w:vAlign w:val="center"/>
          </w:tcPr>
          <w:p w14:paraId="4FF2079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4.4</w:t>
            </w:r>
          </w:p>
        </w:tc>
      </w:tr>
    </w:tbl>
    <w:p w14:paraId="0D7E2388" w14:textId="77777777" w:rsidR="00250417" w:rsidRPr="00250417" w:rsidRDefault="00250417" w:rsidP="00250417">
      <w:pPr>
        <w:overflowPunct w:val="0"/>
        <w:autoSpaceDE w:val="0"/>
        <w:autoSpaceDN w:val="0"/>
        <w:adjustRightInd w:val="0"/>
        <w:spacing w:line="240" w:lineRule="auto"/>
        <w:jc w:val="left"/>
        <w:textAlignment w:val="baseline"/>
        <w:rPr>
          <w:rFonts w:ascii="Times New Roman" w:eastAsia="Times New Roman" w:hAnsi="Times New Roman" w:cs="Times New Roman"/>
          <w:sz w:val="20"/>
          <w:szCs w:val="20"/>
          <w:lang w:val="en-GB" w:eastAsia="ja-JP"/>
        </w:rPr>
      </w:pPr>
    </w:p>
    <w:p w14:paraId="3B25BDF2"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560" w:after="120" w:line="240" w:lineRule="auto"/>
        <w:textAlignment w:val="baseline"/>
        <w:rPr>
          <w:rFonts w:ascii="Times New Roman" w:eastAsia="Times New Roman" w:hAnsi="Times New Roman" w:cs="Times New Roman"/>
          <w:sz w:val="24"/>
          <w:szCs w:val="20"/>
          <w:lang w:val="en-GB"/>
        </w:rPr>
      </w:pPr>
      <w:r w:rsidRPr="00250417">
        <w:rPr>
          <w:rFonts w:ascii="Times New Roman" w:eastAsia="Times New Roman" w:hAnsi="Times New Roman" w:cs="Times New Roman"/>
          <w:sz w:val="24"/>
          <w:szCs w:val="20"/>
          <w:lang w:val="en-GB"/>
        </w:rPr>
        <w:br w:type="page"/>
      </w:r>
    </w:p>
    <w:p w14:paraId="31F4C6D4"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560" w:after="120" w:line="240" w:lineRule="auto"/>
        <w:textAlignment w:val="baseline"/>
        <w:rPr>
          <w:rFonts w:ascii="Times New Roman" w:eastAsia="Times New Roman" w:hAnsi="Times New Roman" w:cs="Times New Roman"/>
          <w:caps/>
          <w:sz w:val="20"/>
          <w:szCs w:val="20"/>
          <w:lang w:val="en-GB"/>
        </w:rPr>
      </w:pPr>
      <w:r w:rsidRPr="00250417">
        <w:rPr>
          <w:rFonts w:ascii="Times New Roman" w:eastAsia="Times New Roman" w:hAnsi="Times New Roman" w:cs="Times New Roman"/>
          <w:caps/>
          <w:sz w:val="20"/>
          <w:szCs w:val="20"/>
          <w:lang w:val="en-GB"/>
        </w:rPr>
        <w:lastRenderedPageBreak/>
        <w:br/>
        <w:t>TABLE  1 (</w:t>
      </w:r>
      <w:del w:id="612" w:author="John Mettrop [2]" w:date="2022-12-05T12:29:00Z">
        <w:r w:rsidRPr="00250417" w:rsidDel="00FD5917">
          <w:rPr>
            <w:rFonts w:ascii="Times New Roman" w:eastAsia="Times New Roman" w:hAnsi="Times New Roman" w:cs="Times New Roman"/>
            <w:i/>
            <w:iCs/>
            <w:caps/>
            <w:sz w:val="20"/>
            <w:szCs w:val="20"/>
            <w:lang w:val="en-GB"/>
          </w:rPr>
          <w:delText>end</w:delText>
        </w:r>
      </w:del>
      <w:ins w:id="613" w:author="John Mettrop [2]" w:date="2022-12-05T12:29:00Z">
        <w:r w:rsidRPr="00250417">
          <w:rPr>
            <w:rFonts w:ascii="Times New Roman" w:eastAsia="Times New Roman" w:hAnsi="Times New Roman" w:cs="Times New Roman"/>
            <w:i/>
            <w:iCs/>
            <w:caps/>
            <w:sz w:val="20"/>
            <w:szCs w:val="20"/>
            <w:lang w:val="en-GB"/>
          </w:rPr>
          <w:t>continued</w:t>
        </w:r>
      </w:ins>
      <w:r w:rsidRPr="00250417">
        <w:rPr>
          <w:rFonts w:ascii="Times New Roman" w:eastAsia="Times New Roman" w:hAnsi="Times New Roman" w:cs="Times New Roman"/>
          <w:caps/>
          <w:sz w:val="20"/>
          <w:szCs w:val="20"/>
          <w:lang w:val="en-GB"/>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94"/>
        <w:gridCol w:w="1875"/>
        <w:gridCol w:w="2219"/>
        <w:gridCol w:w="2220"/>
        <w:gridCol w:w="2225"/>
        <w:gridCol w:w="1113"/>
        <w:gridCol w:w="1113"/>
      </w:tblGrid>
      <w:tr w:rsidR="00250417" w:rsidRPr="00250417" w14:paraId="7791013F" w14:textId="77777777" w:rsidTr="00250417">
        <w:trPr>
          <w:jc w:val="center"/>
        </w:trPr>
        <w:tc>
          <w:tcPr>
            <w:tcW w:w="369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67C8BA9"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Parameter</w:t>
            </w:r>
          </w:p>
        </w:tc>
        <w:tc>
          <w:tcPr>
            <w:tcW w:w="187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306814D"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Units</w:t>
            </w:r>
          </w:p>
        </w:tc>
        <w:tc>
          <w:tcPr>
            <w:tcW w:w="443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6B9B3592"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System 5</w:t>
            </w:r>
          </w:p>
          <w:p w14:paraId="3C6310A2"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Airborne</w:t>
            </w:r>
          </w:p>
        </w:tc>
        <w:tc>
          <w:tcPr>
            <w:tcW w:w="4451"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3F81F496"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System 5</w:t>
            </w:r>
            <w:r w:rsidRPr="00250417">
              <w:rPr>
                <w:rFonts w:ascii="Times New Roman Bold" w:eastAsia="Times New Roman" w:hAnsi="Times New Roman Bold" w:cs="Times New Roman Bold"/>
                <w:b/>
                <w:sz w:val="20"/>
                <w:szCs w:val="20"/>
                <w:lang w:val="en-GB" w:eastAsia="ja-JP"/>
              </w:rPr>
              <w:br/>
              <w:t>Ground</w:t>
            </w:r>
            <w:ins w:id="614" w:author="John Mettrop [2]" w:date="2022-12-05T12:30:00Z">
              <w:r w:rsidRPr="00250417">
                <w:rPr>
                  <w:rFonts w:ascii="Times New Roman Bold" w:eastAsia="Times New Roman" w:hAnsi="Times New Roman Bold" w:cs="Times New Roman Bold"/>
                  <w:b/>
                  <w:sz w:val="20"/>
                  <w:szCs w:val="20"/>
                  <w:lang w:val="en-GB" w:eastAsia="ja-JP"/>
                </w:rPr>
                <w:t xml:space="preserve"> and shipborne</w:t>
              </w:r>
            </w:ins>
          </w:p>
        </w:tc>
      </w:tr>
      <w:tr w:rsidR="00250417" w:rsidRPr="00250417" w14:paraId="712481AC" w14:textId="77777777" w:rsidTr="00250417">
        <w:trPr>
          <w:jc w:val="center"/>
        </w:trPr>
        <w:tc>
          <w:tcPr>
            <w:tcW w:w="14459" w:type="dxa"/>
            <w:gridSpan w:val="7"/>
            <w:tcBorders>
              <w:top w:val="single" w:sz="4" w:space="0" w:color="auto"/>
              <w:left w:val="single" w:sz="4" w:space="0" w:color="auto"/>
              <w:bottom w:val="single" w:sz="4" w:space="0" w:color="auto"/>
              <w:right w:val="single" w:sz="4" w:space="0" w:color="auto"/>
            </w:tcBorders>
            <w:shd w:val="clear" w:color="auto" w:fill="D9D9D9"/>
            <w:hideMark/>
          </w:tcPr>
          <w:p w14:paraId="10E9B72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Transmitter</w:t>
            </w:r>
          </w:p>
        </w:tc>
      </w:tr>
      <w:tr w:rsidR="00250417" w:rsidRPr="00250417" w14:paraId="59A66C22" w14:textId="77777777" w:rsidTr="00F57A39">
        <w:trPr>
          <w:jc w:val="center"/>
        </w:trPr>
        <w:tc>
          <w:tcPr>
            <w:tcW w:w="3694" w:type="dxa"/>
            <w:tcBorders>
              <w:top w:val="single" w:sz="4" w:space="0" w:color="auto"/>
              <w:left w:val="single" w:sz="4" w:space="0" w:color="auto"/>
              <w:bottom w:val="single" w:sz="4" w:space="0" w:color="auto"/>
              <w:right w:val="single" w:sz="4" w:space="0" w:color="auto"/>
            </w:tcBorders>
            <w:hideMark/>
          </w:tcPr>
          <w:p w14:paraId="208FA54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Tuning range</w:t>
            </w:r>
          </w:p>
        </w:tc>
        <w:tc>
          <w:tcPr>
            <w:tcW w:w="1875" w:type="dxa"/>
            <w:tcBorders>
              <w:top w:val="single" w:sz="4" w:space="0" w:color="auto"/>
              <w:left w:val="single" w:sz="4" w:space="0" w:color="auto"/>
              <w:bottom w:val="single" w:sz="4" w:space="0" w:color="auto"/>
              <w:right w:val="single" w:sz="4" w:space="0" w:color="auto"/>
            </w:tcBorders>
            <w:hideMark/>
          </w:tcPr>
          <w:p w14:paraId="41C3C5E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MHz</w:t>
            </w:r>
          </w:p>
        </w:tc>
        <w:tc>
          <w:tcPr>
            <w:tcW w:w="4439" w:type="dxa"/>
            <w:gridSpan w:val="2"/>
            <w:tcBorders>
              <w:top w:val="single" w:sz="4" w:space="0" w:color="auto"/>
              <w:left w:val="single" w:sz="4" w:space="0" w:color="auto"/>
              <w:bottom w:val="single" w:sz="4" w:space="0" w:color="auto"/>
              <w:right w:val="single" w:sz="4" w:space="0" w:color="auto"/>
            </w:tcBorders>
            <w:vAlign w:val="center"/>
            <w:hideMark/>
          </w:tcPr>
          <w:p w14:paraId="0E8BB1C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4 400-4 990</w:t>
            </w:r>
            <w:r w:rsidRPr="00250417">
              <w:rPr>
                <w:rFonts w:ascii="Times New Roman" w:eastAsia="Times New Roman" w:hAnsi="Times New Roman" w:cs="Times New Roman"/>
                <w:sz w:val="20"/>
                <w:szCs w:val="20"/>
                <w:vertAlign w:val="superscript"/>
                <w:lang w:val="en-GB" w:eastAsia="ja-JP"/>
              </w:rPr>
              <w:t>(1)</w:t>
            </w:r>
          </w:p>
        </w:tc>
        <w:tc>
          <w:tcPr>
            <w:tcW w:w="4451" w:type="dxa"/>
            <w:gridSpan w:val="3"/>
            <w:tcBorders>
              <w:top w:val="single" w:sz="4" w:space="0" w:color="auto"/>
              <w:left w:val="single" w:sz="4" w:space="0" w:color="auto"/>
              <w:bottom w:val="single" w:sz="4" w:space="0" w:color="auto"/>
              <w:right w:val="single" w:sz="4" w:space="0" w:color="auto"/>
            </w:tcBorders>
            <w:vAlign w:val="center"/>
            <w:hideMark/>
          </w:tcPr>
          <w:p w14:paraId="202F824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4 400-4 990</w:t>
            </w:r>
            <w:r w:rsidRPr="00250417">
              <w:rPr>
                <w:rFonts w:ascii="Times New Roman" w:eastAsia="Times New Roman" w:hAnsi="Times New Roman" w:cs="Times New Roman"/>
                <w:sz w:val="20"/>
                <w:szCs w:val="20"/>
                <w:vertAlign w:val="superscript"/>
                <w:lang w:val="en-GB" w:eastAsia="ja-JP"/>
              </w:rPr>
              <w:t>(1)</w:t>
            </w:r>
          </w:p>
        </w:tc>
      </w:tr>
      <w:tr w:rsidR="00250417" w:rsidRPr="00250417" w14:paraId="4B0C6778" w14:textId="77777777" w:rsidTr="00F57A39">
        <w:trPr>
          <w:jc w:val="center"/>
        </w:trPr>
        <w:tc>
          <w:tcPr>
            <w:tcW w:w="3694" w:type="dxa"/>
            <w:tcBorders>
              <w:top w:val="single" w:sz="4" w:space="0" w:color="auto"/>
              <w:left w:val="single" w:sz="4" w:space="0" w:color="auto"/>
              <w:bottom w:val="single" w:sz="4" w:space="0" w:color="auto"/>
              <w:right w:val="single" w:sz="4" w:space="0" w:color="auto"/>
            </w:tcBorders>
            <w:hideMark/>
          </w:tcPr>
          <w:p w14:paraId="608F3BF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Power output</w:t>
            </w:r>
          </w:p>
        </w:tc>
        <w:tc>
          <w:tcPr>
            <w:tcW w:w="1875" w:type="dxa"/>
            <w:tcBorders>
              <w:top w:val="single" w:sz="4" w:space="0" w:color="auto"/>
              <w:left w:val="single" w:sz="4" w:space="0" w:color="auto"/>
              <w:bottom w:val="single" w:sz="4" w:space="0" w:color="auto"/>
              <w:right w:val="single" w:sz="4" w:space="0" w:color="auto"/>
            </w:tcBorders>
            <w:hideMark/>
          </w:tcPr>
          <w:p w14:paraId="71FCC7A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dBm</w:t>
            </w:r>
          </w:p>
        </w:tc>
        <w:tc>
          <w:tcPr>
            <w:tcW w:w="4439" w:type="dxa"/>
            <w:gridSpan w:val="2"/>
            <w:tcBorders>
              <w:top w:val="single" w:sz="4" w:space="0" w:color="auto"/>
              <w:left w:val="single" w:sz="4" w:space="0" w:color="auto"/>
              <w:bottom w:val="single" w:sz="4" w:space="0" w:color="auto"/>
              <w:right w:val="single" w:sz="4" w:space="0" w:color="auto"/>
            </w:tcBorders>
            <w:vAlign w:val="center"/>
          </w:tcPr>
          <w:p w14:paraId="09851A3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45</w:t>
            </w:r>
          </w:p>
        </w:tc>
        <w:tc>
          <w:tcPr>
            <w:tcW w:w="4451" w:type="dxa"/>
            <w:gridSpan w:val="3"/>
            <w:tcBorders>
              <w:top w:val="single" w:sz="4" w:space="0" w:color="auto"/>
              <w:left w:val="single" w:sz="4" w:space="0" w:color="auto"/>
              <w:bottom w:val="single" w:sz="4" w:space="0" w:color="auto"/>
              <w:right w:val="single" w:sz="4" w:space="0" w:color="auto"/>
            </w:tcBorders>
            <w:vAlign w:val="center"/>
          </w:tcPr>
          <w:p w14:paraId="524C0FF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45</w:t>
            </w:r>
          </w:p>
        </w:tc>
      </w:tr>
      <w:tr w:rsidR="00250417" w:rsidRPr="00250417" w14:paraId="2262921B" w14:textId="77777777" w:rsidTr="00F57A39">
        <w:trPr>
          <w:jc w:val="center"/>
        </w:trPr>
        <w:tc>
          <w:tcPr>
            <w:tcW w:w="3694" w:type="dxa"/>
            <w:tcBorders>
              <w:top w:val="single" w:sz="4" w:space="0" w:color="auto"/>
              <w:left w:val="single" w:sz="4" w:space="0" w:color="auto"/>
              <w:bottom w:val="single" w:sz="4" w:space="0" w:color="auto"/>
              <w:right w:val="single" w:sz="4" w:space="0" w:color="auto"/>
            </w:tcBorders>
            <w:hideMark/>
          </w:tcPr>
          <w:p w14:paraId="35EA350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Bandwidth (3 dB)</w:t>
            </w:r>
          </w:p>
        </w:tc>
        <w:tc>
          <w:tcPr>
            <w:tcW w:w="1875" w:type="dxa"/>
            <w:tcBorders>
              <w:top w:val="single" w:sz="4" w:space="0" w:color="auto"/>
              <w:left w:val="single" w:sz="4" w:space="0" w:color="auto"/>
              <w:bottom w:val="single" w:sz="4" w:space="0" w:color="auto"/>
              <w:right w:val="single" w:sz="4" w:space="0" w:color="auto"/>
            </w:tcBorders>
            <w:hideMark/>
          </w:tcPr>
          <w:p w14:paraId="7501C7A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MHz</w:t>
            </w:r>
          </w:p>
        </w:tc>
        <w:tc>
          <w:tcPr>
            <w:tcW w:w="4439" w:type="dxa"/>
            <w:gridSpan w:val="2"/>
            <w:tcBorders>
              <w:top w:val="single" w:sz="4" w:space="0" w:color="auto"/>
              <w:left w:val="single" w:sz="4" w:space="0" w:color="auto"/>
              <w:bottom w:val="single" w:sz="4" w:space="0" w:color="auto"/>
              <w:right w:val="single" w:sz="4" w:space="0" w:color="auto"/>
            </w:tcBorders>
            <w:vAlign w:val="center"/>
          </w:tcPr>
          <w:p w14:paraId="605537A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0.4 / 3 / 8.5</w:t>
            </w:r>
          </w:p>
        </w:tc>
        <w:tc>
          <w:tcPr>
            <w:tcW w:w="4451" w:type="dxa"/>
            <w:gridSpan w:val="3"/>
            <w:tcBorders>
              <w:top w:val="single" w:sz="4" w:space="0" w:color="auto"/>
              <w:left w:val="single" w:sz="4" w:space="0" w:color="auto"/>
              <w:bottom w:val="single" w:sz="4" w:space="0" w:color="auto"/>
              <w:right w:val="single" w:sz="4" w:space="0" w:color="auto"/>
            </w:tcBorders>
            <w:vAlign w:val="center"/>
          </w:tcPr>
          <w:p w14:paraId="4044970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0.4 / 3 / 8.5</w:t>
            </w:r>
          </w:p>
        </w:tc>
      </w:tr>
      <w:tr w:rsidR="00250417" w:rsidRPr="00250417" w14:paraId="20B2BBD0" w14:textId="77777777" w:rsidTr="00250417">
        <w:trPr>
          <w:jc w:val="center"/>
        </w:trPr>
        <w:tc>
          <w:tcPr>
            <w:tcW w:w="14459" w:type="dxa"/>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3A8BCFE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roofErr w:type="gramStart"/>
            <w:r w:rsidRPr="00250417">
              <w:rPr>
                <w:rFonts w:ascii="Times New Roman" w:eastAsia="Times New Roman" w:hAnsi="Times New Roman" w:cs="Times New Roman"/>
                <w:sz w:val="20"/>
                <w:szCs w:val="20"/>
                <w:lang w:val="en-GB" w:eastAsia="ja-JP"/>
              </w:rPr>
              <w:t>Receiver</w:t>
            </w:r>
            <w:ins w:id="615" w:author="John Mettrop [2]" w:date="2022-12-05T12:30:00Z">
              <w:r w:rsidRPr="00250417">
                <w:rPr>
                  <w:rFonts w:ascii="Times New Roman" w:eastAsia="Times New Roman" w:hAnsi="Times New Roman" w:cs="Times New Roman"/>
                  <w:sz w:val="20"/>
                  <w:szCs w:val="20"/>
                  <w:vertAlign w:val="superscript"/>
                  <w:lang w:val="en-GB" w:eastAsia="ja-JP"/>
                </w:rPr>
                <w:t>(</w:t>
              </w:r>
              <w:proofErr w:type="gramEnd"/>
              <w:r w:rsidRPr="00250417">
                <w:rPr>
                  <w:rFonts w:ascii="Times New Roman" w:eastAsia="Times New Roman" w:hAnsi="Times New Roman" w:cs="Times New Roman"/>
                  <w:sz w:val="20"/>
                  <w:szCs w:val="20"/>
                  <w:vertAlign w:val="superscript"/>
                  <w:lang w:val="en-GB" w:eastAsia="ja-JP"/>
                </w:rPr>
                <w:t>4)</w:t>
              </w:r>
            </w:ins>
          </w:p>
        </w:tc>
      </w:tr>
      <w:tr w:rsidR="00250417" w:rsidRPr="00250417" w14:paraId="05140DF8" w14:textId="77777777" w:rsidTr="00F57A39">
        <w:trPr>
          <w:jc w:val="center"/>
        </w:trPr>
        <w:tc>
          <w:tcPr>
            <w:tcW w:w="3694" w:type="dxa"/>
            <w:tcBorders>
              <w:top w:val="single" w:sz="4" w:space="0" w:color="auto"/>
              <w:left w:val="single" w:sz="4" w:space="0" w:color="auto"/>
              <w:bottom w:val="single" w:sz="4" w:space="0" w:color="auto"/>
              <w:right w:val="single" w:sz="4" w:space="0" w:color="auto"/>
            </w:tcBorders>
            <w:hideMark/>
          </w:tcPr>
          <w:p w14:paraId="03DBE29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Tuning range</w:t>
            </w:r>
          </w:p>
        </w:tc>
        <w:tc>
          <w:tcPr>
            <w:tcW w:w="1875" w:type="dxa"/>
            <w:tcBorders>
              <w:top w:val="single" w:sz="4" w:space="0" w:color="auto"/>
              <w:left w:val="single" w:sz="4" w:space="0" w:color="auto"/>
              <w:bottom w:val="single" w:sz="4" w:space="0" w:color="auto"/>
              <w:right w:val="single" w:sz="4" w:space="0" w:color="auto"/>
            </w:tcBorders>
            <w:hideMark/>
          </w:tcPr>
          <w:p w14:paraId="258FC3D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MHz</w:t>
            </w:r>
          </w:p>
        </w:tc>
        <w:tc>
          <w:tcPr>
            <w:tcW w:w="4439" w:type="dxa"/>
            <w:gridSpan w:val="2"/>
            <w:tcBorders>
              <w:top w:val="single" w:sz="4" w:space="0" w:color="auto"/>
              <w:left w:val="single" w:sz="4" w:space="0" w:color="auto"/>
              <w:bottom w:val="single" w:sz="4" w:space="0" w:color="auto"/>
              <w:right w:val="single" w:sz="4" w:space="0" w:color="auto"/>
            </w:tcBorders>
            <w:vAlign w:val="center"/>
            <w:hideMark/>
          </w:tcPr>
          <w:p w14:paraId="175A0AC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4 400-4 990</w:t>
            </w:r>
            <w:r w:rsidRPr="00250417">
              <w:rPr>
                <w:rFonts w:ascii="Times New Roman" w:eastAsia="Times New Roman" w:hAnsi="Times New Roman" w:cs="Times New Roman"/>
                <w:sz w:val="20"/>
                <w:szCs w:val="20"/>
                <w:vertAlign w:val="superscript"/>
                <w:lang w:val="en-GB" w:eastAsia="ja-JP"/>
              </w:rPr>
              <w:t>(1)</w:t>
            </w:r>
          </w:p>
        </w:tc>
        <w:tc>
          <w:tcPr>
            <w:tcW w:w="4451" w:type="dxa"/>
            <w:gridSpan w:val="3"/>
            <w:tcBorders>
              <w:top w:val="single" w:sz="4" w:space="0" w:color="auto"/>
              <w:left w:val="single" w:sz="4" w:space="0" w:color="auto"/>
              <w:bottom w:val="single" w:sz="4" w:space="0" w:color="auto"/>
              <w:right w:val="single" w:sz="4" w:space="0" w:color="auto"/>
            </w:tcBorders>
            <w:vAlign w:val="center"/>
            <w:hideMark/>
          </w:tcPr>
          <w:p w14:paraId="745BE95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4 400-4 990</w:t>
            </w:r>
            <w:r w:rsidRPr="00250417">
              <w:rPr>
                <w:rFonts w:ascii="Times New Roman" w:eastAsia="Times New Roman" w:hAnsi="Times New Roman" w:cs="Times New Roman"/>
                <w:sz w:val="20"/>
                <w:szCs w:val="20"/>
                <w:vertAlign w:val="superscript"/>
                <w:lang w:val="en-GB" w:eastAsia="ja-JP"/>
              </w:rPr>
              <w:t>(1)</w:t>
            </w:r>
          </w:p>
        </w:tc>
      </w:tr>
      <w:tr w:rsidR="00250417" w:rsidRPr="00250417" w14:paraId="16979131" w14:textId="77777777" w:rsidTr="00F57A39">
        <w:trPr>
          <w:jc w:val="center"/>
        </w:trPr>
        <w:tc>
          <w:tcPr>
            <w:tcW w:w="3694" w:type="dxa"/>
            <w:tcBorders>
              <w:top w:val="single" w:sz="4" w:space="0" w:color="auto"/>
              <w:left w:val="single" w:sz="4" w:space="0" w:color="auto"/>
              <w:bottom w:val="single" w:sz="4" w:space="0" w:color="auto"/>
              <w:right w:val="single" w:sz="4" w:space="0" w:color="auto"/>
            </w:tcBorders>
            <w:hideMark/>
          </w:tcPr>
          <w:p w14:paraId="6D68A8B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Selectivity (3 dB)</w:t>
            </w:r>
          </w:p>
        </w:tc>
        <w:tc>
          <w:tcPr>
            <w:tcW w:w="1875" w:type="dxa"/>
            <w:tcBorders>
              <w:top w:val="single" w:sz="4" w:space="0" w:color="auto"/>
              <w:left w:val="single" w:sz="4" w:space="0" w:color="auto"/>
              <w:bottom w:val="single" w:sz="4" w:space="0" w:color="auto"/>
              <w:right w:val="single" w:sz="4" w:space="0" w:color="auto"/>
            </w:tcBorders>
            <w:hideMark/>
          </w:tcPr>
          <w:p w14:paraId="631CD16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MHz</w:t>
            </w:r>
          </w:p>
        </w:tc>
        <w:tc>
          <w:tcPr>
            <w:tcW w:w="4439" w:type="dxa"/>
            <w:gridSpan w:val="2"/>
            <w:tcBorders>
              <w:top w:val="single" w:sz="4" w:space="0" w:color="auto"/>
              <w:left w:val="single" w:sz="4" w:space="0" w:color="auto"/>
              <w:bottom w:val="single" w:sz="4" w:space="0" w:color="auto"/>
              <w:right w:val="single" w:sz="4" w:space="0" w:color="auto"/>
            </w:tcBorders>
            <w:vAlign w:val="center"/>
            <w:hideMark/>
          </w:tcPr>
          <w:p w14:paraId="639AA90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0.4 / 3 / 17</w:t>
            </w:r>
          </w:p>
        </w:tc>
        <w:tc>
          <w:tcPr>
            <w:tcW w:w="4451" w:type="dxa"/>
            <w:gridSpan w:val="3"/>
            <w:tcBorders>
              <w:top w:val="single" w:sz="4" w:space="0" w:color="auto"/>
              <w:left w:val="single" w:sz="4" w:space="0" w:color="auto"/>
              <w:bottom w:val="single" w:sz="4" w:space="0" w:color="auto"/>
              <w:right w:val="single" w:sz="4" w:space="0" w:color="auto"/>
            </w:tcBorders>
            <w:vAlign w:val="center"/>
            <w:hideMark/>
          </w:tcPr>
          <w:p w14:paraId="3F540D8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0.4 / 3 / 17</w:t>
            </w:r>
          </w:p>
        </w:tc>
      </w:tr>
      <w:tr w:rsidR="00250417" w:rsidRPr="00250417" w14:paraId="0123D505" w14:textId="77777777" w:rsidTr="00F57A39">
        <w:trPr>
          <w:jc w:val="center"/>
        </w:trPr>
        <w:tc>
          <w:tcPr>
            <w:tcW w:w="3694" w:type="dxa"/>
            <w:tcBorders>
              <w:top w:val="single" w:sz="4" w:space="0" w:color="auto"/>
              <w:left w:val="single" w:sz="4" w:space="0" w:color="auto"/>
              <w:bottom w:val="single" w:sz="4" w:space="0" w:color="auto"/>
              <w:right w:val="single" w:sz="4" w:space="0" w:color="auto"/>
            </w:tcBorders>
            <w:hideMark/>
          </w:tcPr>
          <w:p w14:paraId="4FA9D18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Noise figure</w:t>
            </w:r>
          </w:p>
        </w:tc>
        <w:tc>
          <w:tcPr>
            <w:tcW w:w="1875" w:type="dxa"/>
            <w:tcBorders>
              <w:top w:val="single" w:sz="4" w:space="0" w:color="auto"/>
              <w:left w:val="single" w:sz="4" w:space="0" w:color="auto"/>
              <w:bottom w:val="single" w:sz="4" w:space="0" w:color="auto"/>
              <w:right w:val="single" w:sz="4" w:space="0" w:color="auto"/>
            </w:tcBorders>
            <w:hideMark/>
          </w:tcPr>
          <w:p w14:paraId="40D801E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dB</w:t>
            </w:r>
          </w:p>
        </w:tc>
        <w:tc>
          <w:tcPr>
            <w:tcW w:w="4439" w:type="dxa"/>
            <w:gridSpan w:val="2"/>
            <w:tcBorders>
              <w:top w:val="single" w:sz="4" w:space="0" w:color="auto"/>
              <w:left w:val="single" w:sz="4" w:space="0" w:color="auto"/>
              <w:bottom w:val="single" w:sz="4" w:space="0" w:color="auto"/>
              <w:right w:val="single" w:sz="4" w:space="0" w:color="auto"/>
            </w:tcBorders>
            <w:vAlign w:val="center"/>
            <w:hideMark/>
          </w:tcPr>
          <w:p w14:paraId="39CD0CC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3.5</w:t>
            </w:r>
          </w:p>
        </w:tc>
        <w:tc>
          <w:tcPr>
            <w:tcW w:w="4451" w:type="dxa"/>
            <w:gridSpan w:val="3"/>
            <w:tcBorders>
              <w:top w:val="single" w:sz="4" w:space="0" w:color="auto"/>
              <w:left w:val="single" w:sz="4" w:space="0" w:color="auto"/>
              <w:bottom w:val="single" w:sz="4" w:space="0" w:color="auto"/>
              <w:right w:val="single" w:sz="4" w:space="0" w:color="auto"/>
            </w:tcBorders>
            <w:vAlign w:val="center"/>
            <w:hideMark/>
          </w:tcPr>
          <w:p w14:paraId="0A6FE15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3.5</w:t>
            </w:r>
            <w:ins w:id="616" w:author="John Mettrop [2]" w:date="2022-12-05T12:30:00Z">
              <w:r w:rsidRPr="00250417">
                <w:rPr>
                  <w:rFonts w:ascii="Times New Roman" w:eastAsia="Times New Roman" w:hAnsi="Times New Roman" w:cs="Times New Roman"/>
                  <w:sz w:val="20"/>
                  <w:szCs w:val="20"/>
                  <w:lang w:val="en-GB" w:eastAsia="ja-JP"/>
                </w:rPr>
                <w:t xml:space="preserve"> (ground)/6 (shipborne)</w:t>
              </w:r>
            </w:ins>
          </w:p>
        </w:tc>
      </w:tr>
      <w:tr w:rsidR="00250417" w:rsidRPr="00250417" w14:paraId="6521ECD4" w14:textId="77777777" w:rsidTr="00F57A39">
        <w:trPr>
          <w:jc w:val="center"/>
        </w:trPr>
        <w:tc>
          <w:tcPr>
            <w:tcW w:w="3694" w:type="dxa"/>
            <w:tcBorders>
              <w:top w:val="single" w:sz="4" w:space="0" w:color="auto"/>
              <w:left w:val="single" w:sz="4" w:space="0" w:color="auto"/>
              <w:bottom w:val="single" w:sz="4" w:space="0" w:color="auto"/>
              <w:right w:val="single" w:sz="4" w:space="0" w:color="auto"/>
            </w:tcBorders>
            <w:hideMark/>
          </w:tcPr>
          <w:p w14:paraId="56AFC63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Thermal noise level</w:t>
            </w:r>
          </w:p>
        </w:tc>
        <w:tc>
          <w:tcPr>
            <w:tcW w:w="1875" w:type="dxa"/>
            <w:tcBorders>
              <w:top w:val="single" w:sz="4" w:space="0" w:color="auto"/>
              <w:left w:val="single" w:sz="4" w:space="0" w:color="auto"/>
              <w:bottom w:val="single" w:sz="4" w:space="0" w:color="auto"/>
              <w:right w:val="single" w:sz="4" w:space="0" w:color="auto"/>
            </w:tcBorders>
            <w:hideMark/>
          </w:tcPr>
          <w:p w14:paraId="3053AB3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dBm</w:t>
            </w:r>
          </w:p>
        </w:tc>
        <w:tc>
          <w:tcPr>
            <w:tcW w:w="4439" w:type="dxa"/>
            <w:gridSpan w:val="2"/>
            <w:tcBorders>
              <w:top w:val="single" w:sz="4" w:space="0" w:color="auto"/>
              <w:left w:val="single" w:sz="4" w:space="0" w:color="auto"/>
              <w:bottom w:val="single" w:sz="4" w:space="0" w:color="auto"/>
              <w:right w:val="single" w:sz="4" w:space="0" w:color="auto"/>
            </w:tcBorders>
            <w:vAlign w:val="center"/>
            <w:hideMark/>
          </w:tcPr>
          <w:p w14:paraId="14DCE2C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−114.5 to −98</w:t>
            </w:r>
          </w:p>
        </w:tc>
        <w:tc>
          <w:tcPr>
            <w:tcW w:w="4451" w:type="dxa"/>
            <w:gridSpan w:val="3"/>
            <w:tcBorders>
              <w:top w:val="single" w:sz="4" w:space="0" w:color="auto"/>
              <w:left w:val="single" w:sz="4" w:space="0" w:color="auto"/>
              <w:bottom w:val="single" w:sz="4" w:space="0" w:color="auto"/>
              <w:right w:val="single" w:sz="4" w:space="0" w:color="auto"/>
            </w:tcBorders>
            <w:vAlign w:val="center"/>
            <w:hideMark/>
          </w:tcPr>
          <w:p w14:paraId="78F4DF2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−114.5 to −98</w:t>
            </w:r>
          </w:p>
        </w:tc>
      </w:tr>
      <w:tr w:rsidR="00250417" w:rsidRPr="00250417" w14:paraId="21564DFE" w14:textId="77777777" w:rsidTr="00250417">
        <w:trPr>
          <w:jc w:val="center"/>
        </w:trPr>
        <w:tc>
          <w:tcPr>
            <w:tcW w:w="14459" w:type="dxa"/>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61875F0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roofErr w:type="gramStart"/>
            <w:r w:rsidRPr="00250417">
              <w:rPr>
                <w:rFonts w:ascii="Times New Roman" w:eastAsia="Times New Roman" w:hAnsi="Times New Roman" w:cs="Times New Roman"/>
                <w:sz w:val="20"/>
                <w:szCs w:val="20"/>
                <w:lang w:val="en-GB" w:eastAsia="ja-JP"/>
              </w:rPr>
              <w:t>Antenna</w:t>
            </w:r>
            <w:ins w:id="617" w:author="John Mettrop [2]" w:date="2022-12-05T12:31:00Z">
              <w:r w:rsidRPr="00250417">
                <w:rPr>
                  <w:rFonts w:ascii="Times New Roman" w:eastAsia="Times New Roman" w:hAnsi="Times New Roman" w:cs="Times New Roman"/>
                  <w:sz w:val="20"/>
                  <w:szCs w:val="20"/>
                  <w:vertAlign w:val="superscript"/>
                  <w:lang w:val="en-GB" w:eastAsia="ja-JP"/>
                </w:rPr>
                <w:t>(</w:t>
              </w:r>
              <w:proofErr w:type="gramEnd"/>
              <w:r w:rsidRPr="00250417">
                <w:rPr>
                  <w:rFonts w:ascii="Times New Roman" w:eastAsia="Times New Roman" w:hAnsi="Times New Roman" w:cs="Times New Roman"/>
                  <w:sz w:val="20"/>
                  <w:szCs w:val="20"/>
                  <w:vertAlign w:val="superscript"/>
                  <w:lang w:val="en-GB" w:eastAsia="ja-JP"/>
                </w:rPr>
                <w:t>4)</w:t>
              </w:r>
            </w:ins>
          </w:p>
        </w:tc>
      </w:tr>
      <w:tr w:rsidR="00250417" w:rsidRPr="00250417" w14:paraId="44D5C89D" w14:textId="77777777" w:rsidTr="00F57A39">
        <w:trPr>
          <w:jc w:val="center"/>
        </w:trPr>
        <w:tc>
          <w:tcPr>
            <w:tcW w:w="3694" w:type="dxa"/>
            <w:tcBorders>
              <w:top w:val="single" w:sz="4" w:space="0" w:color="auto"/>
              <w:left w:val="single" w:sz="4" w:space="0" w:color="auto"/>
              <w:bottom w:val="single" w:sz="4" w:space="0" w:color="auto"/>
              <w:right w:val="single" w:sz="4" w:space="0" w:color="auto"/>
            </w:tcBorders>
            <w:vAlign w:val="center"/>
            <w:hideMark/>
          </w:tcPr>
          <w:p w14:paraId="06FABBB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Antenna type</w:t>
            </w:r>
          </w:p>
        </w:tc>
        <w:tc>
          <w:tcPr>
            <w:tcW w:w="1875" w:type="dxa"/>
            <w:tcBorders>
              <w:top w:val="single" w:sz="4" w:space="0" w:color="auto"/>
              <w:left w:val="single" w:sz="4" w:space="0" w:color="auto"/>
              <w:bottom w:val="single" w:sz="4" w:space="0" w:color="auto"/>
              <w:right w:val="single" w:sz="4" w:space="0" w:color="auto"/>
            </w:tcBorders>
            <w:vAlign w:val="center"/>
          </w:tcPr>
          <w:p w14:paraId="5BFFA53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2219" w:type="dxa"/>
            <w:tcBorders>
              <w:top w:val="single" w:sz="4" w:space="0" w:color="auto"/>
              <w:left w:val="single" w:sz="4" w:space="0" w:color="auto"/>
              <w:bottom w:val="single" w:sz="4" w:space="0" w:color="auto"/>
              <w:right w:val="single" w:sz="4" w:space="0" w:color="auto"/>
            </w:tcBorders>
            <w:vAlign w:val="center"/>
          </w:tcPr>
          <w:p w14:paraId="7972B52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Omni-directional</w:t>
            </w:r>
          </w:p>
        </w:tc>
        <w:tc>
          <w:tcPr>
            <w:tcW w:w="2220" w:type="dxa"/>
            <w:tcBorders>
              <w:top w:val="single" w:sz="4" w:space="0" w:color="auto"/>
              <w:left w:val="single" w:sz="4" w:space="0" w:color="auto"/>
              <w:bottom w:val="single" w:sz="4" w:space="0" w:color="auto"/>
              <w:right w:val="single" w:sz="4" w:space="0" w:color="auto"/>
            </w:tcBorders>
            <w:vAlign w:val="center"/>
          </w:tcPr>
          <w:p w14:paraId="409C888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Directional</w:t>
            </w:r>
          </w:p>
        </w:tc>
        <w:tc>
          <w:tcPr>
            <w:tcW w:w="2225" w:type="dxa"/>
            <w:tcBorders>
              <w:top w:val="single" w:sz="4" w:space="0" w:color="auto"/>
              <w:left w:val="single" w:sz="4" w:space="0" w:color="auto"/>
              <w:bottom w:val="single" w:sz="4" w:space="0" w:color="auto"/>
              <w:right w:val="single" w:sz="4" w:space="0" w:color="auto"/>
            </w:tcBorders>
            <w:vAlign w:val="center"/>
          </w:tcPr>
          <w:p w14:paraId="502DE06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Omni-directional</w:t>
            </w:r>
          </w:p>
        </w:tc>
        <w:tc>
          <w:tcPr>
            <w:tcW w:w="2226" w:type="dxa"/>
            <w:gridSpan w:val="2"/>
            <w:tcBorders>
              <w:top w:val="single" w:sz="4" w:space="0" w:color="auto"/>
              <w:left w:val="single" w:sz="4" w:space="0" w:color="auto"/>
              <w:bottom w:val="single" w:sz="4" w:space="0" w:color="auto"/>
              <w:right w:val="single" w:sz="4" w:space="0" w:color="auto"/>
            </w:tcBorders>
            <w:vAlign w:val="center"/>
          </w:tcPr>
          <w:p w14:paraId="0B07C9C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Directional</w:t>
            </w:r>
          </w:p>
        </w:tc>
      </w:tr>
      <w:tr w:rsidR="00250417" w:rsidRPr="00250417" w14:paraId="6A2F13A6" w14:textId="77777777" w:rsidTr="00F57A39">
        <w:trPr>
          <w:trHeight w:val="197"/>
          <w:jc w:val="center"/>
        </w:trPr>
        <w:tc>
          <w:tcPr>
            <w:tcW w:w="3694" w:type="dxa"/>
            <w:tcBorders>
              <w:top w:val="single" w:sz="4" w:space="0" w:color="auto"/>
              <w:left w:val="single" w:sz="4" w:space="0" w:color="auto"/>
              <w:bottom w:val="single" w:sz="4" w:space="0" w:color="auto"/>
              <w:right w:val="single" w:sz="4" w:space="0" w:color="auto"/>
            </w:tcBorders>
            <w:hideMark/>
          </w:tcPr>
          <w:p w14:paraId="587E14A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 xml:space="preserve">Antenna gain </w:t>
            </w:r>
          </w:p>
        </w:tc>
        <w:tc>
          <w:tcPr>
            <w:tcW w:w="1875" w:type="dxa"/>
            <w:tcBorders>
              <w:top w:val="single" w:sz="4" w:space="0" w:color="auto"/>
              <w:left w:val="single" w:sz="4" w:space="0" w:color="auto"/>
              <w:bottom w:val="single" w:sz="4" w:space="0" w:color="auto"/>
              <w:right w:val="single" w:sz="4" w:space="0" w:color="auto"/>
            </w:tcBorders>
            <w:hideMark/>
          </w:tcPr>
          <w:p w14:paraId="77EA96B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dBi</w:t>
            </w:r>
          </w:p>
        </w:tc>
        <w:tc>
          <w:tcPr>
            <w:tcW w:w="2219" w:type="dxa"/>
            <w:tcBorders>
              <w:top w:val="single" w:sz="4" w:space="0" w:color="auto"/>
              <w:left w:val="single" w:sz="4" w:space="0" w:color="auto"/>
              <w:bottom w:val="single" w:sz="4" w:space="0" w:color="auto"/>
              <w:right w:val="single" w:sz="4" w:space="0" w:color="auto"/>
            </w:tcBorders>
            <w:vAlign w:val="center"/>
            <w:hideMark/>
          </w:tcPr>
          <w:p w14:paraId="7DA5D59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w:t>
            </w:r>
          </w:p>
        </w:tc>
        <w:tc>
          <w:tcPr>
            <w:tcW w:w="2220" w:type="dxa"/>
            <w:tcBorders>
              <w:top w:val="single" w:sz="4" w:space="0" w:color="auto"/>
              <w:left w:val="single" w:sz="4" w:space="0" w:color="auto"/>
              <w:bottom w:val="single" w:sz="4" w:space="0" w:color="auto"/>
              <w:right w:val="single" w:sz="4" w:space="0" w:color="auto"/>
            </w:tcBorders>
            <w:vAlign w:val="center"/>
          </w:tcPr>
          <w:p w14:paraId="5DFF97F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19</w:t>
            </w:r>
          </w:p>
        </w:tc>
        <w:tc>
          <w:tcPr>
            <w:tcW w:w="2225" w:type="dxa"/>
            <w:tcBorders>
              <w:top w:val="single" w:sz="4" w:space="0" w:color="auto"/>
              <w:left w:val="single" w:sz="4" w:space="0" w:color="auto"/>
              <w:bottom w:val="single" w:sz="4" w:space="0" w:color="auto"/>
              <w:right w:val="single" w:sz="4" w:space="0" w:color="auto"/>
            </w:tcBorders>
            <w:vAlign w:val="center"/>
            <w:hideMark/>
          </w:tcPr>
          <w:p w14:paraId="3175825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w:t>
            </w:r>
          </w:p>
        </w:tc>
        <w:tc>
          <w:tcPr>
            <w:tcW w:w="1113" w:type="dxa"/>
            <w:tcBorders>
              <w:top w:val="single" w:sz="4" w:space="0" w:color="auto"/>
              <w:left w:val="single" w:sz="4" w:space="0" w:color="auto"/>
              <w:bottom w:val="single" w:sz="4" w:space="0" w:color="auto"/>
              <w:right w:val="single" w:sz="4" w:space="0" w:color="auto"/>
            </w:tcBorders>
            <w:vAlign w:val="center"/>
          </w:tcPr>
          <w:p w14:paraId="0415685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19</w:t>
            </w:r>
          </w:p>
        </w:tc>
        <w:tc>
          <w:tcPr>
            <w:tcW w:w="1113" w:type="dxa"/>
            <w:tcBorders>
              <w:top w:val="single" w:sz="4" w:space="0" w:color="auto"/>
              <w:left w:val="single" w:sz="4" w:space="0" w:color="auto"/>
              <w:bottom w:val="single" w:sz="4" w:space="0" w:color="auto"/>
              <w:right w:val="single" w:sz="4" w:space="0" w:color="auto"/>
            </w:tcBorders>
            <w:vAlign w:val="center"/>
          </w:tcPr>
          <w:p w14:paraId="4450C8A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31</w:t>
            </w:r>
          </w:p>
        </w:tc>
      </w:tr>
      <w:tr w:rsidR="00250417" w:rsidRPr="00250417" w14:paraId="658D3CBF" w14:textId="77777777" w:rsidTr="00F57A39">
        <w:trPr>
          <w:jc w:val="center"/>
        </w:trPr>
        <w:tc>
          <w:tcPr>
            <w:tcW w:w="3694" w:type="dxa"/>
            <w:tcBorders>
              <w:top w:val="single" w:sz="4" w:space="0" w:color="auto"/>
              <w:left w:val="single" w:sz="4" w:space="0" w:color="auto"/>
              <w:bottom w:val="single" w:sz="4" w:space="0" w:color="auto"/>
              <w:right w:val="single" w:sz="4" w:space="0" w:color="auto"/>
            </w:tcBorders>
            <w:hideMark/>
          </w:tcPr>
          <w:p w14:paraId="2B11A4B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w:t>
            </w:r>
            <w:r w:rsidRPr="00250417">
              <w:rPr>
                <w:rFonts w:ascii="Times New Roman" w:eastAsia="Times New Roman" w:hAnsi="Times New Roman" w:cs="Times New Roman"/>
                <w:sz w:val="20"/>
                <w:szCs w:val="20"/>
                <w:vertAlign w:val="superscript"/>
                <w:lang w:val="en-GB" w:eastAsia="ja-JP"/>
              </w:rPr>
              <w:t xml:space="preserve">st </w:t>
            </w:r>
            <w:r w:rsidRPr="00250417">
              <w:rPr>
                <w:rFonts w:ascii="Times New Roman" w:eastAsia="Times New Roman" w:hAnsi="Times New Roman" w:cs="Times New Roman"/>
                <w:sz w:val="20"/>
                <w:szCs w:val="20"/>
                <w:lang w:val="en-GB" w:eastAsia="ja-JP"/>
              </w:rPr>
              <w:t>sidelobe</w:t>
            </w:r>
          </w:p>
        </w:tc>
        <w:tc>
          <w:tcPr>
            <w:tcW w:w="1875" w:type="dxa"/>
            <w:tcBorders>
              <w:top w:val="single" w:sz="4" w:space="0" w:color="auto"/>
              <w:left w:val="single" w:sz="4" w:space="0" w:color="auto"/>
              <w:bottom w:val="single" w:sz="4" w:space="0" w:color="auto"/>
              <w:right w:val="single" w:sz="4" w:space="0" w:color="auto"/>
            </w:tcBorders>
            <w:hideMark/>
          </w:tcPr>
          <w:p w14:paraId="5EE9D3E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dBi</w:t>
            </w:r>
          </w:p>
        </w:tc>
        <w:tc>
          <w:tcPr>
            <w:tcW w:w="2219" w:type="dxa"/>
            <w:tcBorders>
              <w:top w:val="single" w:sz="4" w:space="0" w:color="auto"/>
              <w:left w:val="single" w:sz="4" w:space="0" w:color="auto"/>
              <w:bottom w:val="single" w:sz="4" w:space="0" w:color="auto"/>
              <w:right w:val="single" w:sz="4" w:space="0" w:color="auto"/>
            </w:tcBorders>
            <w:vAlign w:val="center"/>
            <w:hideMark/>
          </w:tcPr>
          <w:p w14:paraId="4B733EA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w:t>
            </w:r>
            <w:proofErr w:type="gramStart"/>
            <w:r w:rsidRPr="00250417">
              <w:rPr>
                <w:rFonts w:ascii="Times New Roman" w:eastAsia="Times New Roman" w:hAnsi="Times New Roman" w:cs="Times New Roman"/>
                <w:sz w:val="20"/>
                <w:szCs w:val="20"/>
                <w:lang w:val="en-GB" w:eastAsia="ja-JP"/>
              </w:rPr>
              <w:t>A</w:t>
            </w:r>
            <w:r w:rsidRPr="00250417">
              <w:rPr>
                <w:rFonts w:ascii="Times New Roman" w:eastAsia="Times New Roman" w:hAnsi="Times New Roman" w:cs="Times New Roman"/>
                <w:sz w:val="20"/>
                <w:szCs w:val="20"/>
                <w:vertAlign w:val="superscript"/>
                <w:lang w:val="en-GB" w:eastAsia="ja-JP"/>
              </w:rPr>
              <w:t>(</w:t>
            </w:r>
            <w:proofErr w:type="gramEnd"/>
            <w:r w:rsidRPr="00250417">
              <w:rPr>
                <w:rFonts w:ascii="Times New Roman" w:eastAsia="Times New Roman" w:hAnsi="Times New Roman" w:cs="Times New Roman"/>
                <w:sz w:val="20"/>
                <w:szCs w:val="20"/>
                <w:vertAlign w:val="superscript"/>
                <w:lang w:val="en-GB" w:eastAsia="ja-JP"/>
              </w:rPr>
              <w:t>2)</w:t>
            </w:r>
          </w:p>
        </w:tc>
        <w:tc>
          <w:tcPr>
            <w:tcW w:w="2220" w:type="dxa"/>
            <w:tcBorders>
              <w:top w:val="single" w:sz="4" w:space="0" w:color="auto"/>
              <w:left w:val="single" w:sz="4" w:space="0" w:color="auto"/>
              <w:bottom w:val="single" w:sz="4" w:space="0" w:color="auto"/>
              <w:right w:val="single" w:sz="4" w:space="0" w:color="auto"/>
            </w:tcBorders>
            <w:vAlign w:val="center"/>
          </w:tcPr>
          <w:p w14:paraId="1F38530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6</w:t>
            </w:r>
          </w:p>
        </w:tc>
        <w:tc>
          <w:tcPr>
            <w:tcW w:w="2225" w:type="dxa"/>
            <w:tcBorders>
              <w:top w:val="single" w:sz="4" w:space="0" w:color="auto"/>
              <w:left w:val="single" w:sz="4" w:space="0" w:color="auto"/>
              <w:bottom w:val="single" w:sz="4" w:space="0" w:color="auto"/>
              <w:right w:val="single" w:sz="4" w:space="0" w:color="auto"/>
            </w:tcBorders>
            <w:vAlign w:val="center"/>
            <w:hideMark/>
          </w:tcPr>
          <w:p w14:paraId="4ED7229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w:t>
            </w:r>
            <w:proofErr w:type="gramStart"/>
            <w:r w:rsidRPr="00250417">
              <w:rPr>
                <w:rFonts w:ascii="Times New Roman" w:eastAsia="Times New Roman" w:hAnsi="Times New Roman" w:cs="Times New Roman"/>
                <w:sz w:val="20"/>
                <w:szCs w:val="20"/>
                <w:lang w:val="en-GB" w:eastAsia="ja-JP"/>
              </w:rPr>
              <w:t>A</w:t>
            </w:r>
            <w:r w:rsidRPr="00250417">
              <w:rPr>
                <w:rFonts w:ascii="Times New Roman" w:eastAsia="Times New Roman" w:hAnsi="Times New Roman" w:cs="Times New Roman"/>
                <w:sz w:val="20"/>
                <w:szCs w:val="20"/>
                <w:vertAlign w:val="superscript"/>
                <w:lang w:val="en-GB" w:eastAsia="ja-JP"/>
              </w:rPr>
              <w:t>(</w:t>
            </w:r>
            <w:proofErr w:type="gramEnd"/>
            <w:r w:rsidRPr="00250417">
              <w:rPr>
                <w:rFonts w:ascii="Times New Roman" w:eastAsia="Times New Roman" w:hAnsi="Times New Roman" w:cs="Times New Roman"/>
                <w:sz w:val="20"/>
                <w:szCs w:val="20"/>
                <w:vertAlign w:val="superscript"/>
                <w:lang w:val="en-GB" w:eastAsia="ja-JP"/>
              </w:rPr>
              <w:t>2)</w:t>
            </w:r>
          </w:p>
        </w:tc>
        <w:tc>
          <w:tcPr>
            <w:tcW w:w="1113" w:type="dxa"/>
            <w:tcBorders>
              <w:top w:val="single" w:sz="4" w:space="0" w:color="auto"/>
              <w:left w:val="single" w:sz="4" w:space="0" w:color="auto"/>
              <w:bottom w:val="single" w:sz="4" w:space="0" w:color="auto"/>
              <w:right w:val="single" w:sz="4" w:space="0" w:color="auto"/>
            </w:tcBorders>
            <w:vAlign w:val="center"/>
          </w:tcPr>
          <w:p w14:paraId="2E57DBC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6</w:t>
            </w:r>
          </w:p>
        </w:tc>
        <w:tc>
          <w:tcPr>
            <w:tcW w:w="1113" w:type="dxa"/>
            <w:tcBorders>
              <w:top w:val="single" w:sz="4" w:space="0" w:color="auto"/>
              <w:left w:val="single" w:sz="4" w:space="0" w:color="auto"/>
              <w:bottom w:val="single" w:sz="4" w:space="0" w:color="auto"/>
              <w:right w:val="single" w:sz="4" w:space="0" w:color="auto"/>
            </w:tcBorders>
            <w:vAlign w:val="center"/>
          </w:tcPr>
          <w:p w14:paraId="7B96DC4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11</w:t>
            </w:r>
          </w:p>
        </w:tc>
      </w:tr>
      <w:tr w:rsidR="00250417" w:rsidRPr="00250417" w14:paraId="040337B3" w14:textId="77777777" w:rsidTr="00F57A39">
        <w:trPr>
          <w:jc w:val="center"/>
        </w:trPr>
        <w:tc>
          <w:tcPr>
            <w:tcW w:w="3694" w:type="dxa"/>
            <w:tcBorders>
              <w:top w:val="single" w:sz="4" w:space="0" w:color="auto"/>
              <w:left w:val="single" w:sz="4" w:space="0" w:color="auto"/>
              <w:bottom w:val="single" w:sz="4" w:space="0" w:color="auto"/>
              <w:right w:val="single" w:sz="4" w:space="0" w:color="auto"/>
            </w:tcBorders>
            <w:hideMark/>
          </w:tcPr>
          <w:p w14:paraId="76606AF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Polarization</w:t>
            </w:r>
          </w:p>
        </w:tc>
        <w:tc>
          <w:tcPr>
            <w:tcW w:w="1875" w:type="dxa"/>
            <w:tcBorders>
              <w:top w:val="single" w:sz="4" w:space="0" w:color="auto"/>
              <w:left w:val="single" w:sz="4" w:space="0" w:color="auto"/>
              <w:bottom w:val="single" w:sz="4" w:space="0" w:color="auto"/>
              <w:right w:val="single" w:sz="4" w:space="0" w:color="auto"/>
            </w:tcBorders>
          </w:tcPr>
          <w:p w14:paraId="6BF5528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2219" w:type="dxa"/>
            <w:tcBorders>
              <w:top w:val="single" w:sz="4" w:space="0" w:color="auto"/>
              <w:left w:val="single" w:sz="4" w:space="0" w:color="auto"/>
              <w:bottom w:val="single" w:sz="4" w:space="0" w:color="auto"/>
              <w:right w:val="single" w:sz="4" w:space="0" w:color="auto"/>
            </w:tcBorders>
            <w:vAlign w:val="center"/>
            <w:hideMark/>
          </w:tcPr>
          <w:p w14:paraId="3D6D327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w:t>
            </w:r>
          </w:p>
        </w:tc>
        <w:tc>
          <w:tcPr>
            <w:tcW w:w="2220" w:type="dxa"/>
            <w:tcBorders>
              <w:top w:val="single" w:sz="4" w:space="0" w:color="auto"/>
              <w:left w:val="single" w:sz="4" w:space="0" w:color="auto"/>
              <w:bottom w:val="single" w:sz="4" w:space="0" w:color="auto"/>
              <w:right w:val="single" w:sz="4" w:space="0" w:color="auto"/>
            </w:tcBorders>
            <w:vAlign w:val="center"/>
          </w:tcPr>
          <w:p w14:paraId="21358BB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w:t>
            </w:r>
          </w:p>
        </w:tc>
        <w:tc>
          <w:tcPr>
            <w:tcW w:w="2225" w:type="dxa"/>
            <w:tcBorders>
              <w:top w:val="single" w:sz="4" w:space="0" w:color="auto"/>
              <w:left w:val="single" w:sz="4" w:space="0" w:color="auto"/>
              <w:bottom w:val="single" w:sz="4" w:space="0" w:color="auto"/>
              <w:right w:val="single" w:sz="4" w:space="0" w:color="auto"/>
            </w:tcBorders>
            <w:vAlign w:val="center"/>
            <w:hideMark/>
          </w:tcPr>
          <w:p w14:paraId="1E3EDEA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w:t>
            </w:r>
          </w:p>
        </w:tc>
        <w:tc>
          <w:tcPr>
            <w:tcW w:w="2226" w:type="dxa"/>
            <w:gridSpan w:val="2"/>
            <w:tcBorders>
              <w:top w:val="single" w:sz="4" w:space="0" w:color="auto"/>
              <w:left w:val="single" w:sz="4" w:space="0" w:color="auto"/>
              <w:bottom w:val="single" w:sz="4" w:space="0" w:color="auto"/>
              <w:right w:val="single" w:sz="4" w:space="0" w:color="auto"/>
            </w:tcBorders>
            <w:vAlign w:val="center"/>
          </w:tcPr>
          <w:p w14:paraId="6CF166D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w:t>
            </w:r>
          </w:p>
        </w:tc>
      </w:tr>
      <w:tr w:rsidR="00250417" w:rsidRPr="00250417" w14:paraId="52769AE1" w14:textId="77777777" w:rsidTr="00F57A39">
        <w:trPr>
          <w:jc w:val="center"/>
        </w:trPr>
        <w:tc>
          <w:tcPr>
            <w:tcW w:w="3694" w:type="dxa"/>
            <w:tcBorders>
              <w:top w:val="single" w:sz="4" w:space="0" w:color="auto"/>
              <w:left w:val="single" w:sz="4" w:space="0" w:color="auto"/>
              <w:bottom w:val="single" w:sz="4" w:space="0" w:color="auto"/>
              <w:right w:val="single" w:sz="4" w:space="0" w:color="auto"/>
            </w:tcBorders>
            <w:vAlign w:val="center"/>
            <w:hideMark/>
          </w:tcPr>
          <w:p w14:paraId="0A7C8F9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Antenna pattern</w:t>
            </w:r>
          </w:p>
        </w:tc>
        <w:tc>
          <w:tcPr>
            <w:tcW w:w="1875" w:type="dxa"/>
            <w:tcBorders>
              <w:top w:val="single" w:sz="4" w:space="0" w:color="auto"/>
              <w:left w:val="single" w:sz="4" w:space="0" w:color="auto"/>
              <w:bottom w:val="single" w:sz="4" w:space="0" w:color="auto"/>
              <w:right w:val="single" w:sz="4" w:space="0" w:color="auto"/>
            </w:tcBorders>
            <w:vAlign w:val="center"/>
          </w:tcPr>
          <w:p w14:paraId="679D6B3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2219" w:type="dxa"/>
            <w:tcBorders>
              <w:top w:val="single" w:sz="4" w:space="0" w:color="auto"/>
              <w:left w:val="single" w:sz="4" w:space="0" w:color="auto"/>
              <w:bottom w:val="single" w:sz="4" w:space="0" w:color="auto"/>
              <w:right w:val="single" w:sz="4" w:space="0" w:color="auto"/>
            </w:tcBorders>
            <w:vAlign w:val="center"/>
          </w:tcPr>
          <w:p w14:paraId="1D273B9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w:t>
            </w:r>
            <w:proofErr w:type="gramStart"/>
            <w:r w:rsidRPr="00250417">
              <w:rPr>
                <w:rFonts w:ascii="Times New Roman" w:eastAsia="Times New Roman" w:hAnsi="Times New Roman" w:cs="Times New Roman"/>
                <w:sz w:val="20"/>
                <w:szCs w:val="20"/>
                <w:lang w:val="en-GB" w:eastAsia="ja-JP"/>
              </w:rPr>
              <w:t>A</w:t>
            </w:r>
            <w:r w:rsidRPr="00250417">
              <w:rPr>
                <w:rFonts w:ascii="Times New Roman" w:eastAsia="Times New Roman" w:hAnsi="Times New Roman" w:cs="Times New Roman"/>
                <w:sz w:val="20"/>
                <w:szCs w:val="20"/>
                <w:vertAlign w:val="superscript"/>
                <w:lang w:val="en-GB" w:eastAsia="ja-JP"/>
              </w:rPr>
              <w:t>(</w:t>
            </w:r>
            <w:proofErr w:type="gramEnd"/>
            <w:r w:rsidRPr="00250417">
              <w:rPr>
                <w:rFonts w:ascii="Times New Roman" w:eastAsia="Times New Roman" w:hAnsi="Times New Roman" w:cs="Times New Roman"/>
                <w:sz w:val="20"/>
                <w:szCs w:val="20"/>
                <w:vertAlign w:val="superscript"/>
                <w:lang w:val="en-GB" w:eastAsia="ja-JP"/>
              </w:rPr>
              <w:t>2)</w:t>
            </w:r>
          </w:p>
        </w:tc>
        <w:tc>
          <w:tcPr>
            <w:tcW w:w="2220" w:type="dxa"/>
            <w:tcBorders>
              <w:top w:val="single" w:sz="4" w:space="0" w:color="auto"/>
              <w:left w:val="single" w:sz="4" w:space="0" w:color="auto"/>
              <w:bottom w:val="single" w:sz="4" w:space="0" w:color="auto"/>
              <w:right w:val="single" w:sz="4" w:space="0" w:color="auto"/>
            </w:tcBorders>
            <w:vAlign w:val="center"/>
          </w:tcPr>
          <w:p w14:paraId="0526713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del w:id="618" w:author="John Mettrop [2]" w:date="2022-12-05T12:31:00Z">
              <w:r w:rsidRPr="00250417" w:rsidDel="00FD5917">
                <w:rPr>
                  <w:rFonts w:ascii="Times New Roman" w:eastAsia="Times New Roman" w:hAnsi="Times New Roman" w:cs="Times New Roman"/>
                  <w:sz w:val="20"/>
                  <w:szCs w:val="20"/>
                  <w:lang w:val="en-GB" w:eastAsia="ja-JP"/>
                </w:rPr>
                <w:delText>Uniform distribution</w:delText>
              </w:r>
              <w:r w:rsidRPr="00250417" w:rsidDel="00FD5917">
                <w:rPr>
                  <w:rFonts w:ascii="Times New Roman" w:eastAsia="Times New Roman" w:hAnsi="Times New Roman" w:cs="Times New Roman"/>
                  <w:sz w:val="20"/>
                  <w:szCs w:val="20"/>
                  <w:vertAlign w:val="superscript"/>
                  <w:lang w:val="en-GB" w:eastAsia="ja-JP"/>
                </w:rPr>
                <w:delText>(3)</w:delText>
              </w:r>
            </w:del>
            <w:ins w:id="619" w:author="John Mettrop [2]" w:date="2022-12-05T12:31:00Z">
              <w:r w:rsidRPr="00250417">
                <w:rPr>
                  <w:rFonts w:ascii="Times New Roman" w:eastAsia="Times New Roman" w:hAnsi="Times New Roman" w:cs="Times New Roman"/>
                  <w:sz w:val="20"/>
                  <w:szCs w:val="20"/>
                  <w:lang w:val="en-GB" w:eastAsia="ja-JP"/>
                </w:rPr>
                <w:t xml:space="preserve"> See </w:t>
              </w:r>
              <w:proofErr w:type="gramStart"/>
              <w:r w:rsidRPr="00250417">
                <w:rPr>
                  <w:rFonts w:ascii="Times New Roman" w:eastAsia="Times New Roman" w:hAnsi="Times New Roman" w:cs="Times New Roman"/>
                  <w:sz w:val="20"/>
                  <w:szCs w:val="20"/>
                  <w:lang w:val="en-GB" w:eastAsia="ja-JP"/>
                </w:rPr>
                <w:t>equation</w:t>
              </w:r>
              <w:r w:rsidRPr="00250417">
                <w:rPr>
                  <w:rFonts w:ascii="Times New Roman" w:eastAsia="Times New Roman" w:hAnsi="Times New Roman" w:cs="Times New Roman"/>
                  <w:sz w:val="20"/>
                  <w:szCs w:val="20"/>
                  <w:vertAlign w:val="superscript"/>
                  <w:lang w:val="en-GB" w:eastAsia="ja-JP"/>
                </w:rPr>
                <w:t>(</w:t>
              </w:r>
              <w:proofErr w:type="gramEnd"/>
              <w:r w:rsidRPr="00250417">
                <w:rPr>
                  <w:rFonts w:ascii="Times New Roman" w:eastAsia="Times New Roman" w:hAnsi="Times New Roman" w:cs="Times New Roman"/>
                  <w:sz w:val="20"/>
                  <w:szCs w:val="20"/>
                  <w:vertAlign w:val="superscript"/>
                  <w:lang w:val="en-GB" w:eastAsia="ja-JP"/>
                </w:rPr>
                <w:t>5)</w:t>
              </w:r>
            </w:ins>
          </w:p>
        </w:tc>
        <w:tc>
          <w:tcPr>
            <w:tcW w:w="2225" w:type="dxa"/>
            <w:tcBorders>
              <w:top w:val="single" w:sz="4" w:space="0" w:color="auto"/>
              <w:left w:val="single" w:sz="4" w:space="0" w:color="auto"/>
              <w:bottom w:val="single" w:sz="4" w:space="0" w:color="auto"/>
              <w:right w:val="single" w:sz="4" w:space="0" w:color="auto"/>
            </w:tcBorders>
            <w:vAlign w:val="center"/>
          </w:tcPr>
          <w:p w14:paraId="2ED3196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w:t>
            </w:r>
            <w:proofErr w:type="gramStart"/>
            <w:r w:rsidRPr="00250417">
              <w:rPr>
                <w:rFonts w:ascii="Times New Roman" w:eastAsia="Times New Roman" w:hAnsi="Times New Roman" w:cs="Times New Roman"/>
                <w:sz w:val="20"/>
                <w:szCs w:val="20"/>
                <w:lang w:val="en-GB" w:eastAsia="ja-JP"/>
              </w:rPr>
              <w:t>A</w:t>
            </w:r>
            <w:r w:rsidRPr="00250417">
              <w:rPr>
                <w:rFonts w:ascii="Times New Roman" w:eastAsia="Times New Roman" w:hAnsi="Times New Roman" w:cs="Times New Roman"/>
                <w:sz w:val="20"/>
                <w:szCs w:val="20"/>
                <w:vertAlign w:val="superscript"/>
                <w:lang w:val="en-GB" w:eastAsia="ja-JP"/>
              </w:rPr>
              <w:t>(</w:t>
            </w:r>
            <w:proofErr w:type="gramEnd"/>
            <w:r w:rsidRPr="00250417">
              <w:rPr>
                <w:rFonts w:ascii="Times New Roman" w:eastAsia="Times New Roman" w:hAnsi="Times New Roman" w:cs="Times New Roman"/>
                <w:sz w:val="20"/>
                <w:szCs w:val="20"/>
                <w:vertAlign w:val="superscript"/>
                <w:lang w:val="en-GB" w:eastAsia="ja-JP"/>
              </w:rPr>
              <w:t>2)</w:t>
            </w:r>
          </w:p>
        </w:tc>
        <w:tc>
          <w:tcPr>
            <w:tcW w:w="2226" w:type="dxa"/>
            <w:gridSpan w:val="2"/>
            <w:tcBorders>
              <w:top w:val="single" w:sz="4" w:space="0" w:color="auto"/>
              <w:left w:val="single" w:sz="4" w:space="0" w:color="auto"/>
              <w:bottom w:val="single" w:sz="4" w:space="0" w:color="auto"/>
              <w:right w:val="single" w:sz="4" w:space="0" w:color="auto"/>
            </w:tcBorders>
            <w:vAlign w:val="center"/>
          </w:tcPr>
          <w:p w14:paraId="7381B7D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del w:id="620" w:author="John Mettrop [2]" w:date="2022-12-05T12:31:00Z">
              <w:r w:rsidRPr="00250417" w:rsidDel="00FD5917">
                <w:rPr>
                  <w:rFonts w:ascii="Times New Roman" w:eastAsia="Times New Roman" w:hAnsi="Times New Roman" w:cs="Times New Roman"/>
                  <w:sz w:val="20"/>
                  <w:szCs w:val="20"/>
                  <w:lang w:val="en-GB" w:eastAsia="ja-JP"/>
                </w:rPr>
                <w:delText>Uniform distribution</w:delText>
              </w:r>
              <w:r w:rsidRPr="00250417" w:rsidDel="00FD5917">
                <w:rPr>
                  <w:rFonts w:ascii="Times New Roman" w:eastAsia="Times New Roman" w:hAnsi="Times New Roman" w:cs="Times New Roman"/>
                  <w:sz w:val="20"/>
                  <w:szCs w:val="20"/>
                  <w:vertAlign w:val="superscript"/>
                  <w:lang w:val="en-GB" w:eastAsia="ja-JP"/>
                </w:rPr>
                <w:delText>(3)</w:delText>
              </w:r>
            </w:del>
            <w:ins w:id="621" w:author="John Mettrop [2]" w:date="2022-12-05T12:32:00Z">
              <w:r w:rsidRPr="00250417">
                <w:rPr>
                  <w:rFonts w:ascii="Times New Roman" w:eastAsia="Times New Roman" w:hAnsi="Times New Roman" w:cs="Times New Roman"/>
                  <w:sz w:val="20"/>
                  <w:szCs w:val="20"/>
                  <w:lang w:val="en-GB" w:eastAsia="ja-JP"/>
                </w:rPr>
                <w:t xml:space="preserve"> See </w:t>
              </w:r>
              <w:proofErr w:type="gramStart"/>
              <w:r w:rsidRPr="00250417">
                <w:rPr>
                  <w:rFonts w:ascii="Times New Roman" w:eastAsia="Times New Roman" w:hAnsi="Times New Roman" w:cs="Times New Roman"/>
                  <w:sz w:val="20"/>
                  <w:szCs w:val="20"/>
                  <w:lang w:val="en-GB" w:eastAsia="ja-JP"/>
                </w:rPr>
                <w:t>equations</w:t>
              </w:r>
              <w:r w:rsidRPr="00250417">
                <w:rPr>
                  <w:rFonts w:ascii="Times New Roman" w:eastAsia="Times New Roman" w:hAnsi="Times New Roman" w:cs="Times New Roman"/>
                  <w:sz w:val="20"/>
                  <w:szCs w:val="20"/>
                  <w:vertAlign w:val="superscript"/>
                  <w:lang w:val="en-GB" w:eastAsia="ja-JP"/>
                </w:rPr>
                <w:t>(</w:t>
              </w:r>
              <w:proofErr w:type="gramEnd"/>
              <w:r w:rsidRPr="00250417">
                <w:rPr>
                  <w:rFonts w:ascii="Times New Roman" w:eastAsia="Times New Roman" w:hAnsi="Times New Roman" w:cs="Times New Roman"/>
                  <w:sz w:val="20"/>
                  <w:szCs w:val="20"/>
                  <w:vertAlign w:val="superscript"/>
                  <w:lang w:val="en-GB" w:eastAsia="ja-JP"/>
                </w:rPr>
                <w:t>5) &amp; (6)</w:t>
              </w:r>
            </w:ins>
          </w:p>
        </w:tc>
      </w:tr>
      <w:tr w:rsidR="00250417" w:rsidRPr="00250417" w14:paraId="1E363BF1" w14:textId="77777777" w:rsidTr="00F57A39">
        <w:trPr>
          <w:jc w:val="center"/>
        </w:trPr>
        <w:tc>
          <w:tcPr>
            <w:tcW w:w="3694" w:type="dxa"/>
            <w:tcBorders>
              <w:top w:val="single" w:sz="4" w:space="0" w:color="auto"/>
              <w:left w:val="single" w:sz="4" w:space="0" w:color="auto"/>
              <w:bottom w:val="single" w:sz="4" w:space="0" w:color="auto"/>
              <w:right w:val="single" w:sz="4" w:space="0" w:color="auto"/>
            </w:tcBorders>
            <w:hideMark/>
          </w:tcPr>
          <w:p w14:paraId="2B20999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Horizontal beamwidth</w:t>
            </w:r>
          </w:p>
        </w:tc>
        <w:tc>
          <w:tcPr>
            <w:tcW w:w="1875" w:type="dxa"/>
            <w:tcBorders>
              <w:top w:val="single" w:sz="4" w:space="0" w:color="auto"/>
              <w:left w:val="single" w:sz="4" w:space="0" w:color="auto"/>
              <w:bottom w:val="single" w:sz="4" w:space="0" w:color="auto"/>
              <w:right w:val="single" w:sz="4" w:space="0" w:color="auto"/>
            </w:tcBorders>
            <w:hideMark/>
          </w:tcPr>
          <w:p w14:paraId="1CB1B06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degrees</w:t>
            </w:r>
          </w:p>
        </w:tc>
        <w:tc>
          <w:tcPr>
            <w:tcW w:w="2219" w:type="dxa"/>
            <w:tcBorders>
              <w:top w:val="single" w:sz="4" w:space="0" w:color="auto"/>
              <w:left w:val="single" w:sz="4" w:space="0" w:color="auto"/>
              <w:bottom w:val="single" w:sz="4" w:space="0" w:color="auto"/>
              <w:right w:val="single" w:sz="4" w:space="0" w:color="auto"/>
            </w:tcBorders>
            <w:vAlign w:val="center"/>
          </w:tcPr>
          <w:p w14:paraId="67C9BBE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360</w:t>
            </w:r>
          </w:p>
        </w:tc>
        <w:tc>
          <w:tcPr>
            <w:tcW w:w="2220" w:type="dxa"/>
            <w:tcBorders>
              <w:top w:val="single" w:sz="4" w:space="0" w:color="auto"/>
              <w:left w:val="single" w:sz="4" w:space="0" w:color="auto"/>
              <w:bottom w:val="single" w:sz="4" w:space="0" w:color="auto"/>
              <w:right w:val="single" w:sz="4" w:space="0" w:color="auto"/>
            </w:tcBorders>
            <w:vAlign w:val="center"/>
          </w:tcPr>
          <w:p w14:paraId="413B891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16</w:t>
            </w:r>
          </w:p>
        </w:tc>
        <w:tc>
          <w:tcPr>
            <w:tcW w:w="2225" w:type="dxa"/>
            <w:tcBorders>
              <w:top w:val="single" w:sz="4" w:space="0" w:color="auto"/>
              <w:left w:val="single" w:sz="4" w:space="0" w:color="auto"/>
              <w:bottom w:val="single" w:sz="4" w:space="0" w:color="auto"/>
              <w:right w:val="single" w:sz="4" w:space="0" w:color="auto"/>
            </w:tcBorders>
            <w:vAlign w:val="center"/>
          </w:tcPr>
          <w:p w14:paraId="24079D0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360</w:t>
            </w:r>
          </w:p>
        </w:tc>
        <w:tc>
          <w:tcPr>
            <w:tcW w:w="1113" w:type="dxa"/>
            <w:tcBorders>
              <w:top w:val="single" w:sz="4" w:space="0" w:color="auto"/>
              <w:left w:val="single" w:sz="4" w:space="0" w:color="auto"/>
              <w:bottom w:val="single" w:sz="4" w:space="0" w:color="auto"/>
              <w:right w:val="single" w:sz="4" w:space="0" w:color="auto"/>
            </w:tcBorders>
            <w:vAlign w:val="center"/>
          </w:tcPr>
          <w:p w14:paraId="531F4B8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16</w:t>
            </w:r>
          </w:p>
        </w:tc>
        <w:tc>
          <w:tcPr>
            <w:tcW w:w="1113" w:type="dxa"/>
            <w:tcBorders>
              <w:top w:val="single" w:sz="4" w:space="0" w:color="auto"/>
              <w:left w:val="single" w:sz="4" w:space="0" w:color="auto"/>
              <w:bottom w:val="single" w:sz="4" w:space="0" w:color="auto"/>
              <w:right w:val="single" w:sz="4" w:space="0" w:color="auto"/>
            </w:tcBorders>
            <w:vAlign w:val="center"/>
          </w:tcPr>
          <w:p w14:paraId="72A0CF1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3.3</w:t>
            </w:r>
          </w:p>
        </w:tc>
      </w:tr>
      <w:tr w:rsidR="00250417" w:rsidRPr="00250417" w14:paraId="279C7973" w14:textId="77777777" w:rsidTr="00F57A39">
        <w:trPr>
          <w:jc w:val="center"/>
        </w:trPr>
        <w:tc>
          <w:tcPr>
            <w:tcW w:w="3694" w:type="dxa"/>
            <w:tcBorders>
              <w:top w:val="single" w:sz="4" w:space="0" w:color="auto"/>
              <w:left w:val="single" w:sz="4" w:space="0" w:color="auto"/>
              <w:bottom w:val="single" w:sz="4" w:space="0" w:color="auto"/>
              <w:right w:val="single" w:sz="4" w:space="0" w:color="auto"/>
            </w:tcBorders>
            <w:hideMark/>
          </w:tcPr>
          <w:p w14:paraId="21A64D3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 beamwidth</w:t>
            </w:r>
          </w:p>
        </w:tc>
        <w:tc>
          <w:tcPr>
            <w:tcW w:w="1875" w:type="dxa"/>
            <w:tcBorders>
              <w:top w:val="single" w:sz="4" w:space="0" w:color="auto"/>
              <w:left w:val="single" w:sz="4" w:space="0" w:color="auto"/>
              <w:bottom w:val="single" w:sz="4" w:space="0" w:color="auto"/>
              <w:right w:val="single" w:sz="4" w:space="0" w:color="auto"/>
            </w:tcBorders>
            <w:hideMark/>
          </w:tcPr>
          <w:p w14:paraId="03ED077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degrees</w:t>
            </w:r>
          </w:p>
        </w:tc>
        <w:tc>
          <w:tcPr>
            <w:tcW w:w="2219" w:type="dxa"/>
            <w:tcBorders>
              <w:top w:val="single" w:sz="4" w:space="0" w:color="auto"/>
              <w:left w:val="single" w:sz="4" w:space="0" w:color="auto"/>
              <w:bottom w:val="single" w:sz="4" w:space="0" w:color="auto"/>
              <w:right w:val="single" w:sz="4" w:space="0" w:color="auto"/>
            </w:tcBorders>
            <w:vAlign w:val="center"/>
          </w:tcPr>
          <w:p w14:paraId="3743CA2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90</w:t>
            </w:r>
          </w:p>
        </w:tc>
        <w:tc>
          <w:tcPr>
            <w:tcW w:w="2220" w:type="dxa"/>
            <w:tcBorders>
              <w:top w:val="single" w:sz="4" w:space="0" w:color="auto"/>
              <w:left w:val="single" w:sz="4" w:space="0" w:color="auto"/>
              <w:bottom w:val="single" w:sz="4" w:space="0" w:color="auto"/>
              <w:right w:val="single" w:sz="4" w:space="0" w:color="auto"/>
            </w:tcBorders>
            <w:vAlign w:val="center"/>
          </w:tcPr>
          <w:p w14:paraId="3EAE176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16</w:t>
            </w:r>
          </w:p>
        </w:tc>
        <w:tc>
          <w:tcPr>
            <w:tcW w:w="2225" w:type="dxa"/>
            <w:tcBorders>
              <w:top w:val="single" w:sz="4" w:space="0" w:color="auto"/>
              <w:left w:val="single" w:sz="4" w:space="0" w:color="auto"/>
              <w:bottom w:val="single" w:sz="4" w:space="0" w:color="auto"/>
              <w:right w:val="single" w:sz="4" w:space="0" w:color="auto"/>
            </w:tcBorders>
            <w:vAlign w:val="center"/>
          </w:tcPr>
          <w:p w14:paraId="37C5765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360</w:t>
            </w:r>
          </w:p>
        </w:tc>
        <w:tc>
          <w:tcPr>
            <w:tcW w:w="1113" w:type="dxa"/>
            <w:tcBorders>
              <w:top w:val="single" w:sz="4" w:space="0" w:color="auto"/>
              <w:left w:val="single" w:sz="4" w:space="0" w:color="auto"/>
              <w:bottom w:val="single" w:sz="4" w:space="0" w:color="auto"/>
              <w:right w:val="single" w:sz="4" w:space="0" w:color="auto"/>
            </w:tcBorders>
            <w:vAlign w:val="center"/>
          </w:tcPr>
          <w:p w14:paraId="2D5A5F0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16</w:t>
            </w:r>
          </w:p>
        </w:tc>
        <w:tc>
          <w:tcPr>
            <w:tcW w:w="1113" w:type="dxa"/>
            <w:tcBorders>
              <w:top w:val="single" w:sz="4" w:space="0" w:color="auto"/>
              <w:left w:val="single" w:sz="4" w:space="0" w:color="auto"/>
              <w:bottom w:val="single" w:sz="4" w:space="0" w:color="auto"/>
              <w:right w:val="single" w:sz="4" w:space="0" w:color="auto"/>
            </w:tcBorders>
            <w:vAlign w:val="center"/>
          </w:tcPr>
          <w:p w14:paraId="7EFC141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3.3</w:t>
            </w:r>
          </w:p>
        </w:tc>
      </w:tr>
    </w:tbl>
    <w:p w14:paraId="38EBED3F"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560" w:after="120" w:line="240" w:lineRule="auto"/>
        <w:textAlignment w:val="baseline"/>
        <w:rPr>
          <w:ins w:id="622" w:author="John Mettrop [2]" w:date="2022-12-05T12:33:00Z"/>
          <w:rFonts w:ascii="Times New Roman" w:eastAsia="Times New Roman" w:hAnsi="Times New Roman" w:cs="Times New Roman"/>
          <w:caps/>
          <w:sz w:val="20"/>
          <w:szCs w:val="20"/>
          <w:lang w:val="en-GB"/>
        </w:rPr>
      </w:pPr>
    </w:p>
    <w:p w14:paraId="4DF953C4" w14:textId="77777777" w:rsidR="00250417" w:rsidRPr="00250417" w:rsidRDefault="00250417" w:rsidP="00250417">
      <w:pPr>
        <w:tabs>
          <w:tab w:val="left" w:pos="1134"/>
          <w:tab w:val="left" w:pos="1871"/>
          <w:tab w:val="left" w:pos="2268"/>
        </w:tabs>
        <w:spacing w:line="240" w:lineRule="auto"/>
        <w:jc w:val="left"/>
        <w:rPr>
          <w:ins w:id="623" w:author="John Mettrop [2]" w:date="2022-12-05T12:33:00Z"/>
          <w:rFonts w:ascii="Times New Roman" w:eastAsia="Times New Roman" w:hAnsi="Times New Roman" w:cs="Times New Roman"/>
          <w:sz w:val="24"/>
          <w:szCs w:val="20"/>
          <w:lang w:val="en-GB"/>
        </w:rPr>
      </w:pPr>
      <w:ins w:id="624" w:author="John Mettrop [2]" w:date="2022-12-05T12:33:00Z">
        <w:r w:rsidRPr="00250417">
          <w:rPr>
            <w:rFonts w:ascii="Times New Roman" w:eastAsia="Times New Roman" w:hAnsi="Times New Roman" w:cs="Times New Roman"/>
            <w:sz w:val="24"/>
            <w:szCs w:val="20"/>
            <w:lang w:val="en-GB"/>
          </w:rPr>
          <w:br w:type="page"/>
        </w:r>
      </w:ins>
    </w:p>
    <w:p w14:paraId="710F63C9"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560" w:after="120" w:line="240" w:lineRule="auto"/>
        <w:textAlignment w:val="baseline"/>
        <w:rPr>
          <w:ins w:id="625" w:author="John Mettrop [2]" w:date="2022-12-05T12:32:00Z"/>
          <w:rFonts w:ascii="Times New Roman" w:eastAsia="Times New Roman" w:hAnsi="Times New Roman" w:cs="Times New Roman"/>
          <w:caps/>
          <w:sz w:val="20"/>
          <w:szCs w:val="20"/>
          <w:lang w:val="en-GB"/>
        </w:rPr>
      </w:pPr>
      <w:ins w:id="626" w:author="John Mettrop [2]" w:date="2022-12-05T12:32:00Z">
        <w:r w:rsidRPr="00250417">
          <w:rPr>
            <w:rFonts w:ascii="Times New Roman" w:eastAsia="Times New Roman" w:hAnsi="Times New Roman" w:cs="Times New Roman"/>
            <w:caps/>
            <w:sz w:val="20"/>
            <w:szCs w:val="20"/>
            <w:lang w:val="en-GB"/>
          </w:rPr>
          <w:lastRenderedPageBreak/>
          <w:br/>
          <w:t>TABLE 1 (</w:t>
        </w:r>
        <w:r w:rsidRPr="00250417">
          <w:rPr>
            <w:rFonts w:ascii="Times New Roman" w:eastAsia="Times New Roman" w:hAnsi="Times New Roman" w:cs="Times New Roman"/>
            <w:i/>
            <w:iCs/>
            <w:caps/>
            <w:sz w:val="20"/>
            <w:szCs w:val="20"/>
            <w:lang w:val="en-GB"/>
          </w:rPr>
          <w:t>continued</w:t>
        </w:r>
        <w:r w:rsidRPr="00250417">
          <w:rPr>
            <w:rFonts w:ascii="Times New Roman" w:eastAsia="Times New Roman" w:hAnsi="Times New Roman" w:cs="Times New Roman"/>
            <w:caps/>
            <w:sz w:val="20"/>
            <w:szCs w:val="20"/>
            <w:lang w:val="en-GB"/>
          </w:rPr>
          <w:t xml:space="preserve">) </w:t>
        </w:r>
      </w:ins>
    </w:p>
    <w:tbl>
      <w:tblPr>
        <w:tblW w:w="144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7"/>
        <w:gridCol w:w="1199"/>
        <w:gridCol w:w="2801"/>
        <w:gridCol w:w="2730"/>
        <w:gridCol w:w="1269"/>
        <w:gridCol w:w="1271"/>
        <w:gridCol w:w="1419"/>
        <w:gridCol w:w="1414"/>
      </w:tblGrid>
      <w:tr w:rsidR="00250417" w:rsidRPr="00250417" w14:paraId="5709F0C7" w14:textId="77777777" w:rsidTr="00250417">
        <w:trPr>
          <w:jc w:val="center"/>
          <w:ins w:id="627"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6741133"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628" w:author="John Mettrop [2]" w:date="2022-12-05T12:32:00Z"/>
                <w:rFonts w:ascii="Times New Roman Bold" w:eastAsia="Times New Roman" w:hAnsi="Times New Roman Bold" w:cs="Times New Roman Bold"/>
                <w:b/>
                <w:sz w:val="28"/>
                <w:szCs w:val="20"/>
                <w:lang w:val="en-GB"/>
              </w:rPr>
            </w:pPr>
            <w:ins w:id="629" w:author="John Mettrop [2]" w:date="2022-12-05T12:32:00Z">
              <w:r w:rsidRPr="00250417">
                <w:rPr>
                  <w:rFonts w:ascii="Times New Roman Bold" w:eastAsia="Times New Roman" w:hAnsi="Times New Roman Bold" w:cs="Times New Roman Bold"/>
                  <w:b/>
                  <w:sz w:val="28"/>
                  <w:szCs w:val="20"/>
                  <w:lang w:val="en-GB"/>
                </w:rPr>
                <w:br w:type="page"/>
              </w:r>
              <w:r w:rsidRPr="00250417">
                <w:rPr>
                  <w:rFonts w:ascii="Times New Roman Bold" w:eastAsia="Times New Roman" w:hAnsi="Times New Roman Bold" w:cs="Times New Roman Bold"/>
                  <w:b/>
                  <w:sz w:val="20"/>
                  <w:szCs w:val="20"/>
                  <w:lang w:val="en-GB" w:eastAsia="ja-JP"/>
                </w:rPr>
                <w:t>Parameter</w:t>
              </w:r>
            </w:ins>
          </w:p>
        </w:tc>
        <w:tc>
          <w:tcPr>
            <w:tcW w:w="119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DC4C30B"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630" w:author="John Mettrop [2]" w:date="2022-12-05T12:32:00Z"/>
                <w:rFonts w:ascii="Times New Roman Bold" w:eastAsia="Times New Roman" w:hAnsi="Times New Roman Bold" w:cs="Times New Roman Bold"/>
                <w:b/>
                <w:sz w:val="20"/>
                <w:szCs w:val="20"/>
                <w:lang w:val="en-GB" w:eastAsia="ja-JP"/>
              </w:rPr>
            </w:pPr>
            <w:ins w:id="631" w:author="John Mettrop [2]" w:date="2022-12-05T12:32:00Z">
              <w:r w:rsidRPr="00250417">
                <w:rPr>
                  <w:rFonts w:ascii="Times New Roman Bold" w:eastAsia="Times New Roman" w:hAnsi="Times New Roman Bold" w:cs="Times New Roman Bold"/>
                  <w:b/>
                  <w:sz w:val="20"/>
                  <w:szCs w:val="20"/>
                  <w:lang w:val="en-GB" w:eastAsia="ja-JP"/>
                </w:rPr>
                <w:t>Units</w:t>
              </w:r>
            </w:ins>
          </w:p>
        </w:tc>
        <w:tc>
          <w:tcPr>
            <w:tcW w:w="2801" w:type="dxa"/>
            <w:tcBorders>
              <w:top w:val="single" w:sz="4" w:space="0" w:color="000000"/>
              <w:left w:val="single" w:sz="4" w:space="0" w:color="000000"/>
              <w:bottom w:val="single" w:sz="4" w:space="0" w:color="000000"/>
              <w:right w:val="single" w:sz="4" w:space="0" w:color="000000"/>
            </w:tcBorders>
            <w:shd w:val="clear" w:color="auto" w:fill="D9D9D9"/>
          </w:tcPr>
          <w:p w14:paraId="607B5E07"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632" w:author="John Mettrop [2]" w:date="2022-12-05T12:32:00Z"/>
                <w:rFonts w:ascii="Times New Roman Bold" w:eastAsia="Times New Roman" w:hAnsi="Times New Roman Bold" w:cs="Times New Roman Bold"/>
                <w:b/>
                <w:sz w:val="20"/>
                <w:szCs w:val="20"/>
                <w:lang w:val="en-GB" w:eastAsia="ja-JP"/>
              </w:rPr>
            </w:pPr>
            <w:ins w:id="633" w:author="John Mettrop [2]" w:date="2022-12-05T12:32:00Z">
              <w:r w:rsidRPr="00250417">
                <w:rPr>
                  <w:rFonts w:ascii="Times New Roman Bold" w:eastAsia="Times New Roman" w:hAnsi="Times New Roman Bold" w:cs="Times New Roman Bold"/>
                  <w:b/>
                  <w:sz w:val="20"/>
                  <w:szCs w:val="20"/>
                  <w:lang w:val="en-GB" w:eastAsia="ja-JP"/>
                </w:rPr>
                <w:t>System 6</w:t>
              </w:r>
              <w:r w:rsidRPr="00250417">
                <w:rPr>
                  <w:rFonts w:ascii="Times New Roman Bold" w:eastAsia="Times New Roman" w:hAnsi="Times New Roman Bold" w:cs="Times New Roman Bold"/>
                  <w:b/>
                  <w:sz w:val="20"/>
                  <w:szCs w:val="20"/>
                  <w:lang w:val="en-GB" w:eastAsia="ja-JP"/>
                </w:rPr>
                <w:br/>
                <w:t>Airborne 1</w:t>
              </w:r>
            </w:ins>
          </w:p>
        </w:tc>
        <w:tc>
          <w:tcPr>
            <w:tcW w:w="2730" w:type="dxa"/>
            <w:tcBorders>
              <w:top w:val="single" w:sz="4" w:space="0" w:color="000000"/>
              <w:left w:val="single" w:sz="4" w:space="0" w:color="000000"/>
              <w:bottom w:val="single" w:sz="4" w:space="0" w:color="000000"/>
              <w:right w:val="single" w:sz="4" w:space="0" w:color="000000"/>
            </w:tcBorders>
            <w:shd w:val="clear" w:color="auto" w:fill="D9D9D9"/>
          </w:tcPr>
          <w:p w14:paraId="77D314FF"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634" w:author="John Mettrop [2]" w:date="2022-12-05T12:32:00Z"/>
                <w:rFonts w:ascii="Times New Roman Bold" w:eastAsia="Times New Roman" w:hAnsi="Times New Roman Bold" w:cs="Times New Roman Bold"/>
                <w:b/>
                <w:sz w:val="20"/>
                <w:szCs w:val="20"/>
                <w:lang w:val="en-GB" w:eastAsia="ja-JP"/>
              </w:rPr>
            </w:pPr>
            <w:ins w:id="635" w:author="John Mettrop [2]" w:date="2022-12-05T12:32:00Z">
              <w:r w:rsidRPr="00250417">
                <w:rPr>
                  <w:rFonts w:ascii="Times New Roman Bold" w:eastAsia="Times New Roman" w:hAnsi="Times New Roman Bold" w:cs="Times New Roman Bold"/>
                  <w:b/>
                  <w:sz w:val="20"/>
                  <w:szCs w:val="20"/>
                  <w:lang w:val="en-GB" w:eastAsia="ja-JP"/>
                </w:rPr>
                <w:t>System 6</w:t>
              </w:r>
              <w:r w:rsidRPr="00250417">
                <w:rPr>
                  <w:rFonts w:ascii="Times New Roman Bold" w:eastAsia="Times New Roman" w:hAnsi="Times New Roman Bold" w:cs="Times New Roman Bold"/>
                  <w:b/>
                  <w:sz w:val="20"/>
                  <w:szCs w:val="20"/>
                  <w:lang w:val="en-GB" w:eastAsia="ja-JP"/>
                </w:rPr>
                <w:br/>
                <w:t>Airborne 2</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D9D9D9"/>
          </w:tcPr>
          <w:p w14:paraId="77D96E66"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636" w:author="John Mettrop [2]" w:date="2022-12-05T12:32:00Z"/>
                <w:rFonts w:ascii="Times New Roman Bold" w:eastAsia="Times New Roman" w:hAnsi="Times New Roman Bold" w:cs="Times New Roman Bold"/>
                <w:b/>
                <w:sz w:val="20"/>
                <w:szCs w:val="20"/>
                <w:lang w:val="en-GB" w:eastAsia="ja-JP"/>
              </w:rPr>
            </w:pPr>
            <w:ins w:id="637" w:author="John Mettrop [2]" w:date="2022-12-05T12:32:00Z">
              <w:r w:rsidRPr="00250417">
                <w:rPr>
                  <w:rFonts w:ascii="Times New Roman Bold" w:eastAsia="Times New Roman" w:hAnsi="Times New Roman Bold" w:cs="Times New Roman Bold"/>
                  <w:b/>
                  <w:sz w:val="20"/>
                  <w:szCs w:val="20"/>
                  <w:lang w:val="en-GB" w:eastAsia="ja-JP"/>
                </w:rPr>
                <w:t>System 6</w:t>
              </w:r>
              <w:r w:rsidRPr="00250417">
                <w:rPr>
                  <w:rFonts w:ascii="Times New Roman Bold" w:eastAsia="Times New Roman" w:hAnsi="Times New Roman Bold" w:cs="Times New Roman Bold"/>
                  <w:b/>
                  <w:sz w:val="20"/>
                  <w:szCs w:val="20"/>
                  <w:lang w:val="en-GB" w:eastAsia="ja-JP"/>
                </w:rPr>
                <w:br/>
                <w:t>Ship borne</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D9D9D9"/>
          </w:tcPr>
          <w:p w14:paraId="6B6D3151"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638" w:author="John Mettrop [2]" w:date="2022-12-05T12:32:00Z"/>
                <w:rFonts w:ascii="Times New Roman Bold" w:eastAsia="Times New Roman" w:hAnsi="Times New Roman Bold" w:cs="Times New Roman Bold"/>
                <w:b/>
                <w:sz w:val="20"/>
                <w:szCs w:val="20"/>
                <w:lang w:val="en-GB" w:eastAsia="ja-JP"/>
              </w:rPr>
            </w:pPr>
            <w:ins w:id="639" w:author="John Mettrop [2]" w:date="2022-12-05T12:32:00Z">
              <w:r w:rsidRPr="00250417">
                <w:rPr>
                  <w:rFonts w:ascii="Times New Roman Bold" w:eastAsia="Times New Roman" w:hAnsi="Times New Roman Bold" w:cs="Times New Roman Bold"/>
                  <w:b/>
                  <w:sz w:val="20"/>
                  <w:szCs w:val="20"/>
                  <w:lang w:val="en-GB" w:eastAsia="ja-JP"/>
                </w:rPr>
                <w:t>System 6</w:t>
              </w:r>
              <w:r w:rsidRPr="00250417">
                <w:rPr>
                  <w:rFonts w:ascii="Times New Roman Bold" w:eastAsia="Times New Roman" w:hAnsi="Times New Roman Bold" w:cs="Times New Roman Bold"/>
                  <w:b/>
                  <w:sz w:val="20"/>
                  <w:szCs w:val="20"/>
                  <w:lang w:val="en-GB" w:eastAsia="ja-JP"/>
                </w:rPr>
                <w:br/>
                <w:t>Ground</w:t>
              </w:r>
            </w:ins>
          </w:p>
        </w:tc>
      </w:tr>
      <w:tr w:rsidR="00250417" w:rsidRPr="00250417" w14:paraId="0CF80BF0" w14:textId="77777777" w:rsidTr="00250417">
        <w:trPr>
          <w:jc w:val="center"/>
          <w:ins w:id="640" w:author="John Mettrop [2]" w:date="2022-12-05T12:32:00Z"/>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tcPr>
          <w:p w14:paraId="3366E1F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641" w:author="John Mettrop [2]" w:date="2022-12-05T12:32:00Z"/>
                <w:rFonts w:ascii="Times New Roman" w:eastAsia="Times New Roman" w:hAnsi="Times New Roman" w:cs="Times New Roman"/>
                <w:b/>
                <w:bCs/>
                <w:sz w:val="20"/>
                <w:szCs w:val="20"/>
                <w:lang w:val="en-GB" w:eastAsia="ja-JP"/>
              </w:rPr>
            </w:pPr>
            <w:ins w:id="642" w:author="John Mettrop [2]" w:date="2022-12-05T12:32:00Z">
              <w:r w:rsidRPr="00250417">
                <w:rPr>
                  <w:rFonts w:ascii="Times New Roman" w:eastAsia="Times New Roman" w:hAnsi="Times New Roman" w:cs="Times New Roman"/>
                  <w:b/>
                  <w:bCs/>
                  <w:sz w:val="20"/>
                  <w:szCs w:val="20"/>
                  <w:lang w:val="en-GB" w:eastAsia="ja-JP"/>
                </w:rPr>
                <w:t>Transmitter</w:t>
              </w:r>
            </w:ins>
          </w:p>
        </w:tc>
      </w:tr>
      <w:tr w:rsidR="00250417" w:rsidRPr="00250417" w14:paraId="1D97EA0A" w14:textId="77777777" w:rsidTr="00F57A39">
        <w:trPr>
          <w:jc w:val="center"/>
          <w:ins w:id="643"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22EEC10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644" w:author="John Mettrop [2]" w:date="2022-12-05T12:32:00Z"/>
                <w:rFonts w:ascii="Times New Roman" w:eastAsia="Times New Roman" w:hAnsi="Times New Roman" w:cs="Times New Roman"/>
                <w:sz w:val="20"/>
                <w:szCs w:val="20"/>
                <w:lang w:val="en-GB" w:eastAsia="ja-JP"/>
              </w:rPr>
            </w:pPr>
            <w:ins w:id="645" w:author="John Mettrop [2]" w:date="2022-12-05T12:32:00Z">
              <w:r w:rsidRPr="00250417">
                <w:rPr>
                  <w:rFonts w:ascii="Times New Roman" w:eastAsia="Times New Roman" w:hAnsi="Times New Roman" w:cs="Times New Roman"/>
                  <w:sz w:val="20"/>
                  <w:szCs w:val="20"/>
                  <w:lang w:val="en-GB"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3C70881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46" w:author="John Mettrop [2]" w:date="2022-12-05T12:32:00Z"/>
                <w:rFonts w:ascii="Times New Roman" w:eastAsia="Times New Roman" w:hAnsi="Times New Roman" w:cs="Times New Roman"/>
                <w:sz w:val="20"/>
                <w:szCs w:val="20"/>
                <w:lang w:val="en-GB" w:eastAsia="ja-JP"/>
              </w:rPr>
            </w:pPr>
            <w:ins w:id="647" w:author="John Mettrop [2]" w:date="2022-12-05T12:32:00Z">
              <w:r w:rsidRPr="00250417">
                <w:rPr>
                  <w:rFonts w:ascii="Times New Roman" w:eastAsia="Times New Roman" w:hAnsi="Times New Roman" w:cs="Times New Roman"/>
                  <w:sz w:val="20"/>
                  <w:szCs w:val="20"/>
                  <w:lang w:val="en-GB"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21533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48" w:author="John Mettrop [2]" w:date="2022-12-05T12:32:00Z"/>
                <w:rFonts w:ascii="Times New Roman" w:eastAsia="Times New Roman" w:hAnsi="Times New Roman" w:cs="Times New Roman"/>
                <w:sz w:val="20"/>
                <w:szCs w:val="20"/>
                <w:lang w:val="en-GB" w:eastAsia="ja-JP"/>
              </w:rPr>
            </w:pPr>
            <w:ins w:id="649" w:author="John Mettrop [2]" w:date="2022-12-05T12:32:00Z">
              <w:r w:rsidRPr="00250417">
                <w:rPr>
                  <w:rFonts w:ascii="Times New Roman" w:eastAsia="Times New Roman" w:hAnsi="Times New Roman" w:cs="Times New Roman"/>
                  <w:sz w:val="20"/>
                  <w:szCs w:val="20"/>
                  <w:lang w:val="en-GB" w:eastAsia="ja-JP"/>
                </w:rPr>
                <w:t>4 800-4 990</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31B2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50" w:author="John Mettrop [2]" w:date="2022-12-05T12:32:00Z"/>
                <w:rFonts w:ascii="Times New Roman" w:eastAsia="Times New Roman" w:hAnsi="Times New Roman" w:cs="Times New Roman"/>
                <w:sz w:val="20"/>
                <w:szCs w:val="20"/>
                <w:lang w:val="en-GB" w:eastAsia="ja-JP"/>
              </w:rPr>
            </w:pPr>
            <w:ins w:id="651" w:author="John Mettrop [2]" w:date="2022-12-05T12:32:00Z">
              <w:r w:rsidRPr="00250417">
                <w:rPr>
                  <w:rFonts w:ascii="Times New Roman" w:eastAsia="Times New Roman" w:hAnsi="Times New Roman" w:cs="Times New Roman"/>
                  <w:sz w:val="20"/>
                  <w:szCs w:val="20"/>
                  <w:lang w:val="en-GB" w:eastAsia="ja-JP"/>
                </w:rPr>
                <w:t>4 800-4 990</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B6B39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52" w:author="John Mettrop [2]" w:date="2022-12-05T12:32:00Z"/>
                <w:rFonts w:ascii="Times New Roman" w:eastAsia="Times New Roman" w:hAnsi="Times New Roman" w:cs="Times New Roman"/>
                <w:sz w:val="20"/>
                <w:szCs w:val="20"/>
                <w:lang w:val="en-GB" w:eastAsia="ja-JP"/>
              </w:rPr>
            </w:pPr>
            <w:ins w:id="653" w:author="John Mettrop [2]" w:date="2022-12-05T12:32:00Z">
              <w:r w:rsidRPr="00250417">
                <w:rPr>
                  <w:rFonts w:ascii="Times New Roman" w:eastAsia="Times New Roman" w:hAnsi="Times New Roman" w:cs="Times New Roman"/>
                  <w:sz w:val="20"/>
                  <w:szCs w:val="20"/>
                  <w:lang w:val="en-GB" w:eastAsia="ja-JP"/>
                </w:rPr>
                <w:t>4 800-4 990</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156A3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54" w:author="John Mettrop [2]" w:date="2022-12-05T12:32:00Z"/>
                <w:rFonts w:ascii="Times New Roman" w:eastAsia="Times New Roman" w:hAnsi="Times New Roman" w:cs="Times New Roman"/>
                <w:sz w:val="20"/>
                <w:szCs w:val="20"/>
                <w:lang w:val="en-GB" w:eastAsia="ja-JP"/>
              </w:rPr>
            </w:pPr>
            <w:ins w:id="655" w:author="John Mettrop [2]" w:date="2022-12-05T12:32:00Z">
              <w:r w:rsidRPr="00250417">
                <w:rPr>
                  <w:rFonts w:ascii="Times New Roman" w:eastAsia="Times New Roman" w:hAnsi="Times New Roman" w:cs="Times New Roman"/>
                  <w:sz w:val="20"/>
                  <w:szCs w:val="20"/>
                  <w:lang w:val="en-GB" w:eastAsia="ja-JP"/>
                </w:rPr>
                <w:t>4 800-4 990</w:t>
              </w:r>
            </w:ins>
          </w:p>
        </w:tc>
      </w:tr>
      <w:tr w:rsidR="00250417" w:rsidRPr="00250417" w14:paraId="0C45EC09" w14:textId="77777777" w:rsidTr="00F57A39">
        <w:trPr>
          <w:jc w:val="center"/>
          <w:ins w:id="656"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67FA4E5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657" w:author="John Mettrop [2]" w:date="2022-12-05T12:32:00Z"/>
                <w:rFonts w:ascii="Times New Roman" w:eastAsia="Times New Roman" w:hAnsi="Times New Roman" w:cs="Times New Roman"/>
                <w:sz w:val="20"/>
                <w:szCs w:val="20"/>
                <w:lang w:val="en-GB" w:eastAsia="ja-JP"/>
              </w:rPr>
            </w:pPr>
            <w:ins w:id="658" w:author="John Mettrop [2]" w:date="2022-12-05T12:32:00Z">
              <w:r w:rsidRPr="00250417">
                <w:rPr>
                  <w:rFonts w:ascii="Times New Roman" w:eastAsia="Times New Roman" w:hAnsi="Times New Roman" w:cs="Times New Roman"/>
                  <w:sz w:val="20"/>
                  <w:szCs w:val="20"/>
                  <w:lang w:val="en-GB" w:eastAsia="ja-JP"/>
                </w:rPr>
                <w:t>Power output</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089CF94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59" w:author="John Mettrop [2]" w:date="2022-12-05T12:32:00Z"/>
                <w:rFonts w:ascii="Times New Roman" w:eastAsia="Times New Roman" w:hAnsi="Times New Roman" w:cs="Times New Roman"/>
                <w:sz w:val="20"/>
                <w:szCs w:val="20"/>
                <w:lang w:val="en-GB" w:eastAsia="ja-JP"/>
              </w:rPr>
            </w:pPr>
            <w:ins w:id="660" w:author="John Mettrop [2]" w:date="2022-12-05T12:32:00Z">
              <w:r w:rsidRPr="00250417">
                <w:rPr>
                  <w:rFonts w:ascii="Times New Roman" w:eastAsia="Times New Roman" w:hAnsi="Times New Roman" w:cs="Times New Roman"/>
                  <w:sz w:val="20"/>
                  <w:szCs w:val="20"/>
                  <w:lang w:val="en-GB" w:eastAsia="ja-JP"/>
                </w:rPr>
                <w:t>dBm</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3510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61" w:author="John Mettrop [2]" w:date="2022-12-05T12:32:00Z"/>
                <w:rFonts w:ascii="Times New Roman" w:eastAsia="Times New Roman" w:hAnsi="Times New Roman" w:cs="Times New Roman"/>
                <w:sz w:val="20"/>
                <w:szCs w:val="20"/>
                <w:lang w:val="en-GB" w:eastAsia="ja-JP"/>
              </w:rPr>
            </w:pPr>
            <w:ins w:id="662" w:author="John Mettrop [2]" w:date="2022-12-05T12:32:00Z">
              <w:r w:rsidRPr="00250417">
                <w:rPr>
                  <w:rFonts w:ascii="Times New Roman" w:eastAsia="Times New Roman" w:hAnsi="Times New Roman" w:cs="Times New Roman"/>
                  <w:sz w:val="20"/>
                  <w:szCs w:val="20"/>
                  <w:lang w:val="en-GB" w:eastAsia="ja-JP"/>
                </w:rPr>
                <w:t>27-33</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17B97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63" w:author="John Mettrop [2]" w:date="2022-12-05T12:32:00Z"/>
                <w:rFonts w:ascii="Times New Roman" w:eastAsia="Times New Roman" w:hAnsi="Times New Roman" w:cs="Times New Roman"/>
                <w:sz w:val="20"/>
                <w:szCs w:val="20"/>
                <w:lang w:val="en-GB" w:eastAsia="ja-JP"/>
              </w:rPr>
            </w:pPr>
            <w:ins w:id="664" w:author="John Mettrop [2]" w:date="2022-12-05T12:32:00Z">
              <w:r w:rsidRPr="00250417">
                <w:rPr>
                  <w:rFonts w:ascii="Times New Roman" w:eastAsia="Times New Roman" w:hAnsi="Times New Roman" w:cs="Times New Roman"/>
                  <w:sz w:val="20"/>
                  <w:szCs w:val="20"/>
                  <w:lang w:val="en-GB" w:eastAsia="ja-JP"/>
                </w:rPr>
                <w:t>27-33</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3371E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65" w:author="John Mettrop [2]" w:date="2022-12-05T12:32:00Z"/>
                <w:rFonts w:ascii="Times New Roman" w:eastAsia="Times New Roman" w:hAnsi="Times New Roman" w:cs="Times New Roman"/>
                <w:sz w:val="20"/>
                <w:szCs w:val="20"/>
                <w:lang w:val="en-GB" w:eastAsia="ja-JP"/>
              </w:rPr>
            </w:pPr>
            <w:ins w:id="666" w:author="John Mettrop [2]" w:date="2022-12-05T12:32:00Z">
              <w:r w:rsidRPr="00250417">
                <w:rPr>
                  <w:rFonts w:ascii="Times New Roman" w:eastAsia="Times New Roman" w:hAnsi="Times New Roman" w:cs="Times New Roman"/>
                  <w:sz w:val="20"/>
                  <w:szCs w:val="20"/>
                  <w:lang w:val="en-GB" w:eastAsia="ja-JP"/>
                </w:rPr>
                <w:t>35</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A5C36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67" w:author="John Mettrop [2]" w:date="2022-12-05T12:32:00Z"/>
                <w:rFonts w:ascii="Times New Roman" w:eastAsia="Times New Roman" w:hAnsi="Times New Roman" w:cs="Times New Roman"/>
                <w:sz w:val="20"/>
                <w:szCs w:val="20"/>
                <w:lang w:val="en-GB" w:eastAsia="ja-JP"/>
              </w:rPr>
            </w:pPr>
            <w:ins w:id="668" w:author="John Mettrop [2]" w:date="2022-12-05T12:32:00Z">
              <w:r w:rsidRPr="00250417">
                <w:rPr>
                  <w:rFonts w:ascii="Times New Roman" w:eastAsia="Times New Roman" w:hAnsi="Times New Roman" w:cs="Times New Roman"/>
                  <w:sz w:val="20"/>
                  <w:szCs w:val="20"/>
                  <w:lang w:val="en-GB" w:eastAsia="ja-JP"/>
                </w:rPr>
                <w:t>35</w:t>
              </w:r>
            </w:ins>
          </w:p>
        </w:tc>
      </w:tr>
      <w:tr w:rsidR="00250417" w:rsidRPr="00250417" w14:paraId="54F7616A" w14:textId="77777777" w:rsidTr="00F57A39">
        <w:trPr>
          <w:jc w:val="center"/>
          <w:ins w:id="669"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717CCFC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670" w:author="John Mettrop [2]" w:date="2022-12-05T12:32:00Z"/>
                <w:rFonts w:ascii="Times New Roman" w:eastAsia="Times New Roman" w:hAnsi="Times New Roman" w:cs="Times New Roman"/>
                <w:sz w:val="20"/>
                <w:szCs w:val="20"/>
                <w:lang w:val="en-GB" w:eastAsia="ja-JP"/>
              </w:rPr>
            </w:pPr>
            <w:ins w:id="671" w:author="John Mettrop [2]" w:date="2022-12-05T12:32:00Z">
              <w:r w:rsidRPr="00250417">
                <w:rPr>
                  <w:rFonts w:ascii="Times New Roman" w:eastAsia="Times New Roman" w:hAnsi="Times New Roman" w:cs="Times New Roman"/>
                  <w:sz w:val="20"/>
                  <w:szCs w:val="20"/>
                  <w:lang w:val="en-GB" w:eastAsia="ja-JP"/>
                </w:rPr>
                <w:t>Bandwidth (3 dB)</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5C3C4CE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72" w:author="John Mettrop [2]" w:date="2022-12-05T12:32:00Z"/>
                <w:rFonts w:ascii="Times New Roman" w:eastAsia="Times New Roman" w:hAnsi="Times New Roman" w:cs="Times New Roman"/>
                <w:sz w:val="20"/>
                <w:szCs w:val="20"/>
                <w:lang w:val="en-GB" w:eastAsia="ja-JP"/>
              </w:rPr>
            </w:pPr>
            <w:ins w:id="673" w:author="John Mettrop [2]" w:date="2022-12-05T12:32:00Z">
              <w:r w:rsidRPr="00250417">
                <w:rPr>
                  <w:rFonts w:ascii="Times New Roman" w:eastAsia="Times New Roman" w:hAnsi="Times New Roman" w:cs="Times New Roman"/>
                  <w:sz w:val="20"/>
                  <w:szCs w:val="20"/>
                  <w:lang w:val="en-GB"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5F0F9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74" w:author="John Mettrop [2]" w:date="2022-12-05T12:32:00Z"/>
                <w:rFonts w:ascii="Times New Roman" w:eastAsia="Times New Roman" w:hAnsi="Times New Roman" w:cs="Times New Roman"/>
                <w:sz w:val="20"/>
                <w:szCs w:val="20"/>
                <w:lang w:val="en-GB" w:eastAsia="ja-JP"/>
              </w:rPr>
            </w:pPr>
            <w:ins w:id="675" w:author="John Mettrop [2]" w:date="2022-12-05T12:32:00Z">
              <w:r w:rsidRPr="00250417">
                <w:rPr>
                  <w:rFonts w:ascii="Times New Roman" w:eastAsia="Times New Roman" w:hAnsi="Times New Roman" w:cs="Times New Roman"/>
                  <w:sz w:val="20"/>
                  <w:szCs w:val="20"/>
                  <w:lang w:val="en-GB" w:eastAsia="ja-JP"/>
                </w:rPr>
                <w:t>5/10/20/40 (software configurable)</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E4D26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76" w:author="John Mettrop [2]" w:date="2022-12-05T12:32:00Z"/>
                <w:rFonts w:ascii="Times New Roman" w:eastAsia="Times New Roman" w:hAnsi="Times New Roman" w:cs="Times New Roman"/>
                <w:sz w:val="20"/>
                <w:szCs w:val="20"/>
                <w:lang w:val="en-GB" w:eastAsia="ja-JP"/>
              </w:rPr>
            </w:pPr>
            <w:ins w:id="677" w:author="John Mettrop [2]" w:date="2022-12-05T12:32:00Z">
              <w:r w:rsidRPr="00250417">
                <w:rPr>
                  <w:rFonts w:ascii="Times New Roman" w:eastAsia="Times New Roman" w:hAnsi="Times New Roman" w:cs="Times New Roman"/>
                  <w:sz w:val="20"/>
                  <w:szCs w:val="20"/>
                  <w:lang w:val="en-GB" w:eastAsia="ja-JP"/>
                </w:rPr>
                <w:t>5/10/20/40 (software configurable)</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68205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78" w:author="John Mettrop [2]" w:date="2022-12-05T12:32:00Z"/>
                <w:rFonts w:ascii="Times New Roman" w:eastAsia="Times New Roman" w:hAnsi="Times New Roman" w:cs="Times New Roman"/>
                <w:sz w:val="20"/>
                <w:szCs w:val="20"/>
                <w:lang w:val="en-GB" w:eastAsia="ja-JP"/>
              </w:rPr>
            </w:pPr>
            <w:ins w:id="679" w:author="John Mettrop [2]" w:date="2022-12-05T12:32:00Z">
              <w:r w:rsidRPr="00250417">
                <w:rPr>
                  <w:rFonts w:ascii="Times New Roman" w:eastAsia="Times New Roman" w:hAnsi="Times New Roman" w:cs="Times New Roman"/>
                  <w:sz w:val="20"/>
                  <w:szCs w:val="20"/>
                  <w:lang w:val="en-GB" w:eastAsia="ja-JP"/>
                </w:rPr>
                <w:t>5/10/20/40 (software configurable)</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ACA30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80" w:author="John Mettrop [2]" w:date="2022-12-05T12:32:00Z"/>
                <w:rFonts w:ascii="Times New Roman" w:eastAsia="Times New Roman" w:hAnsi="Times New Roman" w:cs="Times New Roman"/>
                <w:sz w:val="20"/>
                <w:szCs w:val="20"/>
                <w:lang w:val="en-GB" w:eastAsia="ja-JP"/>
              </w:rPr>
            </w:pPr>
            <w:ins w:id="681" w:author="John Mettrop [2]" w:date="2022-12-05T12:32:00Z">
              <w:r w:rsidRPr="00250417">
                <w:rPr>
                  <w:rFonts w:ascii="Times New Roman" w:eastAsia="Times New Roman" w:hAnsi="Times New Roman" w:cs="Times New Roman"/>
                  <w:sz w:val="20"/>
                  <w:szCs w:val="20"/>
                  <w:lang w:val="en-GB" w:eastAsia="ja-JP"/>
                </w:rPr>
                <w:t>5/10/20/40 (software configurable)</w:t>
              </w:r>
            </w:ins>
          </w:p>
        </w:tc>
      </w:tr>
      <w:tr w:rsidR="00250417" w:rsidRPr="00250417" w14:paraId="74698D8A" w14:textId="77777777" w:rsidTr="00250417">
        <w:trPr>
          <w:jc w:val="center"/>
          <w:ins w:id="682" w:author="John Mettrop [2]" w:date="2022-12-05T12:32:00Z"/>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tcPr>
          <w:p w14:paraId="316114D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683" w:author="John Mettrop [2]" w:date="2022-12-05T12:32:00Z"/>
                <w:rFonts w:ascii="Times New Roman" w:eastAsia="Times New Roman" w:hAnsi="Times New Roman" w:cs="Times New Roman"/>
                <w:b/>
                <w:bCs/>
                <w:sz w:val="20"/>
                <w:szCs w:val="20"/>
                <w:lang w:val="en-GB" w:eastAsia="ja-JP"/>
              </w:rPr>
            </w:pPr>
            <w:proofErr w:type="gramStart"/>
            <w:ins w:id="684" w:author="John Mettrop [2]" w:date="2022-12-05T12:32:00Z">
              <w:r w:rsidRPr="00250417">
                <w:rPr>
                  <w:rFonts w:ascii="Times New Roman" w:eastAsia="Times New Roman" w:hAnsi="Times New Roman" w:cs="Times New Roman"/>
                  <w:b/>
                  <w:bCs/>
                  <w:sz w:val="20"/>
                  <w:szCs w:val="20"/>
                  <w:lang w:val="en-GB" w:eastAsia="ja-JP"/>
                </w:rPr>
                <w:t>Receiver</w:t>
              </w:r>
              <w:r w:rsidRPr="00250417">
                <w:rPr>
                  <w:rFonts w:ascii="Times New Roman" w:eastAsia="Calibri" w:hAnsi="Times New Roman" w:cs="Times New Roman"/>
                  <w:sz w:val="20"/>
                  <w:szCs w:val="20"/>
                  <w:vertAlign w:val="superscript"/>
                  <w:lang w:val="en-GB" w:eastAsia="ja-JP"/>
                </w:rPr>
                <w:t>(</w:t>
              </w:r>
              <w:proofErr w:type="gramEnd"/>
              <w:r w:rsidRPr="00250417">
                <w:rPr>
                  <w:rFonts w:ascii="Times New Roman" w:eastAsia="Calibri" w:hAnsi="Times New Roman" w:cs="Times New Roman"/>
                  <w:sz w:val="20"/>
                  <w:szCs w:val="20"/>
                  <w:vertAlign w:val="superscript"/>
                  <w:lang w:val="en-GB" w:eastAsia="ja-JP"/>
                </w:rPr>
                <w:t>4)</w:t>
              </w:r>
            </w:ins>
          </w:p>
        </w:tc>
      </w:tr>
      <w:tr w:rsidR="00250417" w:rsidRPr="00250417" w14:paraId="3921BD9B" w14:textId="77777777" w:rsidTr="00F57A39">
        <w:trPr>
          <w:jc w:val="center"/>
          <w:ins w:id="685"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1067D6A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686" w:author="John Mettrop [2]" w:date="2022-12-05T12:32:00Z"/>
                <w:rFonts w:ascii="Times New Roman" w:eastAsia="Times New Roman" w:hAnsi="Times New Roman" w:cs="Times New Roman"/>
                <w:sz w:val="20"/>
                <w:szCs w:val="20"/>
                <w:lang w:val="en-GB" w:eastAsia="ja-JP"/>
              </w:rPr>
            </w:pPr>
            <w:ins w:id="687" w:author="John Mettrop [2]" w:date="2022-12-05T12:32:00Z">
              <w:r w:rsidRPr="00250417">
                <w:rPr>
                  <w:rFonts w:ascii="Times New Roman" w:eastAsia="Times New Roman" w:hAnsi="Times New Roman" w:cs="Times New Roman"/>
                  <w:sz w:val="20"/>
                  <w:szCs w:val="20"/>
                  <w:lang w:val="en-GB"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7AA19CC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688" w:author="John Mettrop [2]" w:date="2022-12-05T12:32:00Z"/>
                <w:rFonts w:ascii="Times New Roman" w:eastAsia="Times New Roman" w:hAnsi="Times New Roman" w:cs="Times New Roman"/>
                <w:sz w:val="20"/>
                <w:szCs w:val="20"/>
                <w:lang w:val="en-GB" w:eastAsia="ja-JP"/>
              </w:rPr>
            </w:pPr>
            <w:ins w:id="689" w:author="John Mettrop [2]" w:date="2022-12-05T12:32:00Z">
              <w:r w:rsidRPr="00250417">
                <w:rPr>
                  <w:rFonts w:ascii="Times New Roman" w:eastAsia="Times New Roman" w:hAnsi="Times New Roman" w:cs="Times New Roman"/>
                  <w:sz w:val="20"/>
                  <w:szCs w:val="20"/>
                  <w:lang w:val="en-GB"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076FC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690" w:author="John Mettrop [2]" w:date="2022-12-05T12:32:00Z"/>
                <w:rFonts w:ascii="Times New Roman" w:eastAsia="Times New Roman" w:hAnsi="Times New Roman" w:cs="Times New Roman"/>
                <w:sz w:val="20"/>
                <w:szCs w:val="20"/>
                <w:lang w:val="en-GB" w:eastAsia="ja-JP"/>
              </w:rPr>
            </w:pPr>
            <w:ins w:id="691" w:author="John Mettrop [2]" w:date="2022-12-05T12:32:00Z">
              <w:r w:rsidRPr="00250417">
                <w:rPr>
                  <w:rFonts w:ascii="Times New Roman" w:eastAsia="Times New Roman" w:hAnsi="Times New Roman" w:cs="Times New Roman"/>
                  <w:sz w:val="20"/>
                  <w:szCs w:val="20"/>
                  <w:lang w:val="en-GB" w:eastAsia="ja-JP"/>
                </w:rPr>
                <w:t>4 800-4 990</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58133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692" w:author="John Mettrop [2]" w:date="2022-12-05T12:32:00Z"/>
                <w:rFonts w:ascii="Times New Roman" w:eastAsia="Times New Roman" w:hAnsi="Times New Roman" w:cs="Times New Roman"/>
                <w:sz w:val="20"/>
                <w:szCs w:val="20"/>
                <w:lang w:val="en-GB" w:eastAsia="ja-JP"/>
              </w:rPr>
            </w:pPr>
            <w:ins w:id="693" w:author="John Mettrop [2]" w:date="2022-12-05T12:32:00Z">
              <w:r w:rsidRPr="00250417">
                <w:rPr>
                  <w:rFonts w:ascii="Times New Roman" w:eastAsia="Times New Roman" w:hAnsi="Times New Roman" w:cs="Times New Roman"/>
                  <w:sz w:val="20"/>
                  <w:szCs w:val="20"/>
                  <w:lang w:val="en-GB" w:eastAsia="ja-JP"/>
                </w:rPr>
                <w:t>4 800-4 990</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E5EA5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694" w:author="John Mettrop [2]" w:date="2022-12-05T12:32:00Z"/>
                <w:rFonts w:ascii="Times New Roman" w:eastAsia="Times New Roman" w:hAnsi="Times New Roman" w:cs="Times New Roman"/>
                <w:sz w:val="20"/>
                <w:szCs w:val="20"/>
                <w:lang w:val="en-GB" w:eastAsia="ja-JP"/>
              </w:rPr>
            </w:pPr>
            <w:ins w:id="695" w:author="John Mettrop [2]" w:date="2022-12-05T12:32:00Z">
              <w:r w:rsidRPr="00250417">
                <w:rPr>
                  <w:rFonts w:ascii="Times New Roman" w:eastAsia="Times New Roman" w:hAnsi="Times New Roman" w:cs="Times New Roman"/>
                  <w:sz w:val="20"/>
                  <w:szCs w:val="20"/>
                  <w:lang w:val="en-GB" w:eastAsia="ja-JP"/>
                </w:rPr>
                <w:t>4 800-4 990</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5CD34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696" w:author="John Mettrop [2]" w:date="2022-12-05T12:32:00Z"/>
                <w:rFonts w:ascii="Times New Roman" w:eastAsia="Times New Roman" w:hAnsi="Times New Roman" w:cs="Times New Roman"/>
                <w:sz w:val="20"/>
                <w:szCs w:val="20"/>
                <w:lang w:val="en-GB" w:eastAsia="ja-JP"/>
              </w:rPr>
            </w:pPr>
            <w:ins w:id="697" w:author="John Mettrop [2]" w:date="2022-12-05T12:32:00Z">
              <w:r w:rsidRPr="00250417">
                <w:rPr>
                  <w:rFonts w:ascii="Times New Roman" w:eastAsia="Times New Roman" w:hAnsi="Times New Roman" w:cs="Times New Roman"/>
                  <w:sz w:val="20"/>
                  <w:szCs w:val="20"/>
                  <w:lang w:val="en-GB" w:eastAsia="ja-JP"/>
                </w:rPr>
                <w:t>4 800-4 990</w:t>
              </w:r>
            </w:ins>
          </w:p>
        </w:tc>
      </w:tr>
      <w:tr w:rsidR="00250417" w:rsidRPr="00250417" w14:paraId="2CDC4360" w14:textId="77777777" w:rsidTr="00F57A39">
        <w:trPr>
          <w:jc w:val="center"/>
          <w:ins w:id="698"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5E73BE5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699" w:author="John Mettrop [2]" w:date="2022-12-05T12:32:00Z"/>
                <w:rFonts w:ascii="Times New Roman" w:eastAsia="Times New Roman" w:hAnsi="Times New Roman" w:cs="Times New Roman"/>
                <w:sz w:val="20"/>
                <w:szCs w:val="20"/>
                <w:lang w:val="en-GB" w:eastAsia="ja-JP"/>
              </w:rPr>
            </w:pPr>
            <w:ins w:id="700" w:author="John Mettrop [2]" w:date="2022-12-05T12:32:00Z">
              <w:r w:rsidRPr="00250417">
                <w:rPr>
                  <w:rFonts w:ascii="Times New Roman" w:eastAsia="Times New Roman" w:hAnsi="Times New Roman" w:cs="Times New Roman"/>
                  <w:sz w:val="20"/>
                  <w:szCs w:val="20"/>
                  <w:lang w:val="en-GB" w:eastAsia="ja-JP"/>
                </w:rPr>
                <w:t>Selectivity (3 dB)</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195A2A6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01" w:author="John Mettrop [2]" w:date="2022-12-05T12:32:00Z"/>
                <w:rFonts w:ascii="Times New Roman" w:eastAsia="Times New Roman" w:hAnsi="Times New Roman" w:cs="Times New Roman"/>
                <w:sz w:val="20"/>
                <w:szCs w:val="20"/>
                <w:lang w:val="en-GB" w:eastAsia="ja-JP"/>
              </w:rPr>
            </w:pPr>
            <w:ins w:id="702" w:author="John Mettrop [2]" w:date="2022-12-05T12:32:00Z">
              <w:r w:rsidRPr="00250417">
                <w:rPr>
                  <w:rFonts w:ascii="Times New Roman" w:eastAsia="Times New Roman" w:hAnsi="Times New Roman" w:cs="Times New Roman"/>
                  <w:sz w:val="20"/>
                  <w:szCs w:val="20"/>
                  <w:lang w:val="en-GB"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9BBF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03" w:author="John Mettrop [2]" w:date="2022-12-05T12:32:00Z"/>
                <w:rFonts w:ascii="Times New Roman" w:eastAsia="Times New Roman" w:hAnsi="Times New Roman" w:cs="Times New Roman"/>
                <w:sz w:val="20"/>
                <w:szCs w:val="20"/>
                <w:lang w:val="en-GB" w:eastAsia="ja-JP"/>
              </w:rPr>
            </w:pPr>
            <w:ins w:id="704" w:author="John Mettrop [2]" w:date="2022-12-05T12:32:00Z">
              <w:r w:rsidRPr="00250417">
                <w:rPr>
                  <w:rFonts w:ascii="Times New Roman" w:eastAsia="Times New Roman" w:hAnsi="Times New Roman" w:cs="Times New Roman"/>
                  <w:sz w:val="20"/>
                  <w:szCs w:val="20"/>
                  <w:lang w:val="en-GB" w:eastAsia="ja-JP"/>
                </w:rPr>
                <w:t>5/10/20/40</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4CA09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05" w:author="John Mettrop [2]" w:date="2022-12-05T12:32:00Z"/>
                <w:rFonts w:ascii="Times New Roman" w:eastAsia="Times New Roman" w:hAnsi="Times New Roman" w:cs="Times New Roman"/>
                <w:sz w:val="20"/>
                <w:szCs w:val="20"/>
                <w:lang w:val="en-GB" w:eastAsia="ja-JP"/>
              </w:rPr>
            </w:pPr>
            <w:ins w:id="706" w:author="John Mettrop [2]" w:date="2022-12-05T12:32:00Z">
              <w:r w:rsidRPr="00250417">
                <w:rPr>
                  <w:rFonts w:ascii="Times New Roman" w:eastAsia="Times New Roman" w:hAnsi="Times New Roman" w:cs="Times New Roman"/>
                  <w:sz w:val="20"/>
                  <w:szCs w:val="20"/>
                  <w:lang w:val="en-GB" w:eastAsia="ja-JP"/>
                </w:rPr>
                <w:t>5/10/20/40</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B97A9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07" w:author="John Mettrop [2]" w:date="2022-12-05T12:32:00Z"/>
                <w:rFonts w:ascii="Times New Roman" w:eastAsia="Times New Roman" w:hAnsi="Times New Roman" w:cs="Times New Roman"/>
                <w:sz w:val="20"/>
                <w:szCs w:val="20"/>
                <w:lang w:val="en-GB" w:eastAsia="ja-JP"/>
              </w:rPr>
            </w:pPr>
            <w:ins w:id="708" w:author="John Mettrop [2]" w:date="2022-12-05T12:32:00Z">
              <w:r w:rsidRPr="00250417">
                <w:rPr>
                  <w:rFonts w:ascii="Times New Roman" w:eastAsia="Times New Roman" w:hAnsi="Times New Roman" w:cs="Times New Roman"/>
                  <w:sz w:val="20"/>
                  <w:szCs w:val="20"/>
                  <w:lang w:val="en-GB" w:eastAsia="ja-JP"/>
                </w:rPr>
                <w:t>5/10/20/40</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A227C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09" w:author="John Mettrop [2]" w:date="2022-12-05T12:32:00Z"/>
                <w:rFonts w:ascii="Times New Roman" w:eastAsia="Times New Roman" w:hAnsi="Times New Roman" w:cs="Times New Roman"/>
                <w:sz w:val="20"/>
                <w:szCs w:val="20"/>
                <w:lang w:val="en-GB" w:eastAsia="ja-JP"/>
              </w:rPr>
            </w:pPr>
            <w:ins w:id="710" w:author="John Mettrop [2]" w:date="2022-12-05T12:32:00Z">
              <w:r w:rsidRPr="00250417">
                <w:rPr>
                  <w:rFonts w:ascii="Times New Roman" w:eastAsia="Times New Roman" w:hAnsi="Times New Roman" w:cs="Times New Roman"/>
                  <w:sz w:val="20"/>
                  <w:szCs w:val="20"/>
                  <w:lang w:val="en-GB" w:eastAsia="ja-JP"/>
                </w:rPr>
                <w:t>5/10/20/40</w:t>
              </w:r>
            </w:ins>
          </w:p>
        </w:tc>
      </w:tr>
      <w:tr w:rsidR="00250417" w:rsidRPr="00250417" w14:paraId="7CB144D5" w14:textId="77777777" w:rsidTr="00F57A39">
        <w:trPr>
          <w:jc w:val="center"/>
          <w:ins w:id="711"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1911840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712" w:author="John Mettrop [2]" w:date="2022-12-05T12:32:00Z"/>
                <w:rFonts w:ascii="Times New Roman" w:eastAsia="Times New Roman" w:hAnsi="Times New Roman" w:cs="Times New Roman"/>
                <w:sz w:val="20"/>
                <w:szCs w:val="20"/>
                <w:lang w:val="en-GB" w:eastAsia="ja-JP"/>
              </w:rPr>
            </w:pPr>
            <w:ins w:id="713" w:author="John Mettrop [2]" w:date="2022-12-05T12:32:00Z">
              <w:r w:rsidRPr="00250417">
                <w:rPr>
                  <w:rFonts w:ascii="Times New Roman" w:eastAsia="Times New Roman" w:hAnsi="Times New Roman" w:cs="Times New Roman"/>
                  <w:sz w:val="20"/>
                  <w:szCs w:val="20"/>
                  <w:lang w:val="en-GB" w:eastAsia="ja-JP"/>
                </w:rPr>
                <w:t>Noise figure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5003E02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14" w:author="John Mettrop [2]" w:date="2022-12-05T12:32:00Z"/>
                <w:rFonts w:ascii="Times New Roman" w:eastAsia="Times New Roman" w:hAnsi="Times New Roman" w:cs="Times New Roman"/>
                <w:sz w:val="20"/>
                <w:szCs w:val="20"/>
                <w:lang w:val="en-GB" w:eastAsia="ja-JP"/>
              </w:rPr>
            </w:pPr>
            <w:ins w:id="715" w:author="John Mettrop [2]" w:date="2022-12-05T12:32:00Z">
              <w:r w:rsidRPr="00250417">
                <w:rPr>
                  <w:rFonts w:ascii="Times New Roman" w:eastAsia="Times New Roman" w:hAnsi="Times New Roman" w:cs="Times New Roman"/>
                  <w:sz w:val="20"/>
                  <w:szCs w:val="20"/>
                  <w:lang w:val="en-GB" w:eastAsia="ja-JP"/>
                </w:rPr>
                <w:t>dB</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BC2F6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16" w:author="John Mettrop [2]" w:date="2022-12-05T12:32:00Z"/>
                <w:rFonts w:ascii="Times New Roman" w:eastAsia="Times New Roman" w:hAnsi="Times New Roman" w:cs="Times New Roman"/>
                <w:sz w:val="20"/>
                <w:szCs w:val="20"/>
                <w:lang w:val="en-GB" w:eastAsia="ja-JP"/>
              </w:rPr>
            </w:pPr>
            <w:ins w:id="717" w:author="John Mettrop [2]" w:date="2022-12-05T12:32:00Z">
              <w:r w:rsidRPr="00250417">
                <w:rPr>
                  <w:rFonts w:ascii="Times New Roman" w:eastAsia="Times New Roman" w:hAnsi="Times New Roman" w:cs="Times New Roman"/>
                  <w:sz w:val="20"/>
                  <w:szCs w:val="20"/>
                  <w:lang w:val="en-GB" w:eastAsia="ja-JP"/>
                </w:rPr>
                <w:t>6</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739BC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18" w:author="John Mettrop [2]" w:date="2022-12-05T12:32:00Z"/>
                <w:rFonts w:ascii="Times New Roman" w:eastAsia="Times New Roman" w:hAnsi="Times New Roman" w:cs="Times New Roman"/>
                <w:sz w:val="20"/>
                <w:szCs w:val="20"/>
                <w:lang w:val="en-GB" w:eastAsia="ja-JP"/>
              </w:rPr>
            </w:pPr>
            <w:ins w:id="719" w:author="John Mettrop [2]" w:date="2022-12-05T12:32:00Z">
              <w:r w:rsidRPr="00250417">
                <w:rPr>
                  <w:rFonts w:ascii="Times New Roman" w:eastAsia="Times New Roman" w:hAnsi="Times New Roman" w:cs="Times New Roman"/>
                  <w:sz w:val="20"/>
                  <w:szCs w:val="20"/>
                  <w:lang w:val="en-GB" w:eastAsia="ja-JP"/>
                </w:rPr>
                <w:t>6</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2CB3F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20" w:author="John Mettrop [2]" w:date="2022-12-05T12:32:00Z"/>
                <w:rFonts w:ascii="Times New Roman" w:eastAsia="Times New Roman" w:hAnsi="Times New Roman" w:cs="Times New Roman"/>
                <w:sz w:val="20"/>
                <w:szCs w:val="20"/>
                <w:lang w:val="en-GB" w:eastAsia="ja-JP"/>
              </w:rPr>
            </w:pPr>
            <w:ins w:id="721" w:author="John Mettrop [2]" w:date="2022-12-05T12:32:00Z">
              <w:r w:rsidRPr="00250417">
                <w:rPr>
                  <w:rFonts w:ascii="Times New Roman" w:eastAsia="Times New Roman" w:hAnsi="Times New Roman" w:cs="Times New Roman"/>
                  <w:color w:val="00000A"/>
                  <w:sz w:val="20"/>
                  <w:szCs w:val="20"/>
                  <w:lang w:val="en-GB" w:eastAsia="ja-JP"/>
                </w:rPr>
                <w:t>6</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0179F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22" w:author="John Mettrop [2]" w:date="2022-12-05T12:32:00Z"/>
                <w:rFonts w:ascii="Times New Roman" w:eastAsia="Times New Roman" w:hAnsi="Times New Roman" w:cs="Times New Roman"/>
                <w:sz w:val="20"/>
                <w:szCs w:val="20"/>
                <w:lang w:val="en-GB" w:eastAsia="ja-JP"/>
              </w:rPr>
            </w:pPr>
            <w:ins w:id="723" w:author="John Mettrop [2]" w:date="2022-12-05T12:32:00Z">
              <w:r w:rsidRPr="00250417">
                <w:rPr>
                  <w:rFonts w:ascii="Times New Roman" w:eastAsia="Times New Roman" w:hAnsi="Times New Roman" w:cs="Times New Roman"/>
                  <w:sz w:val="20"/>
                  <w:szCs w:val="20"/>
                  <w:lang w:val="en-GB" w:eastAsia="ja-JP"/>
                </w:rPr>
                <w:t>4</w:t>
              </w:r>
            </w:ins>
          </w:p>
        </w:tc>
      </w:tr>
      <w:tr w:rsidR="00250417" w:rsidRPr="00250417" w14:paraId="2B7A49EA" w14:textId="77777777" w:rsidTr="00F57A39">
        <w:trPr>
          <w:jc w:val="center"/>
          <w:ins w:id="724"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37AA977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725" w:author="John Mettrop [2]" w:date="2022-12-05T12:32:00Z"/>
                <w:rFonts w:ascii="Times New Roman" w:eastAsia="Times New Roman" w:hAnsi="Times New Roman" w:cs="Times New Roman"/>
                <w:sz w:val="20"/>
                <w:szCs w:val="20"/>
                <w:lang w:val="en-GB" w:eastAsia="ja-JP"/>
              </w:rPr>
            </w:pPr>
            <w:ins w:id="726" w:author="John Mettrop [2]" w:date="2022-12-05T12:32:00Z">
              <w:r w:rsidRPr="00250417">
                <w:rPr>
                  <w:rFonts w:ascii="Times New Roman" w:eastAsia="Times New Roman" w:hAnsi="Times New Roman" w:cs="Times New Roman"/>
                  <w:sz w:val="20"/>
                  <w:szCs w:val="20"/>
                  <w:lang w:val="en-GB" w:eastAsia="ja-JP"/>
                </w:rPr>
                <w:t>Thermal noise level</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268276D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27" w:author="John Mettrop [2]" w:date="2022-12-05T12:32:00Z"/>
                <w:rFonts w:ascii="Times New Roman" w:eastAsia="Times New Roman" w:hAnsi="Times New Roman" w:cs="Times New Roman"/>
                <w:sz w:val="20"/>
                <w:szCs w:val="20"/>
                <w:lang w:val="en-GB" w:eastAsia="ja-JP"/>
              </w:rPr>
            </w:pPr>
            <w:ins w:id="728" w:author="John Mettrop [2]" w:date="2022-12-05T12:32:00Z">
              <w:r w:rsidRPr="00250417">
                <w:rPr>
                  <w:rFonts w:ascii="Times New Roman" w:eastAsia="Times New Roman" w:hAnsi="Times New Roman" w:cs="Times New Roman"/>
                  <w:sz w:val="20"/>
                  <w:szCs w:val="20"/>
                  <w:lang w:val="en-GB" w:eastAsia="ja-JP"/>
                </w:rPr>
                <w:t>dBm</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60D8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29" w:author="John Mettrop [2]" w:date="2022-12-05T12:32:00Z"/>
                <w:rFonts w:ascii="Times New Roman" w:eastAsia="Times New Roman" w:hAnsi="Times New Roman" w:cs="Times New Roman"/>
                <w:sz w:val="20"/>
                <w:szCs w:val="20"/>
                <w:lang w:val="en-GB" w:eastAsia="ja-JP"/>
              </w:rPr>
            </w:pPr>
            <w:ins w:id="730" w:author="John Mettrop [2]" w:date="2022-12-05T12:32:00Z">
              <w:r w:rsidRPr="00250417">
                <w:rPr>
                  <w:rFonts w:ascii="Times New Roman" w:eastAsia="Times New Roman" w:hAnsi="Times New Roman" w:cs="Times New Roman"/>
                  <w:sz w:val="20"/>
                  <w:szCs w:val="20"/>
                  <w:lang w:val="en-GB" w:eastAsia="ja-JP"/>
                </w:rPr>
                <w:t>−101 to −92</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12558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31" w:author="John Mettrop [2]" w:date="2022-12-05T12:32:00Z"/>
                <w:rFonts w:ascii="Times New Roman" w:eastAsia="Times New Roman" w:hAnsi="Times New Roman" w:cs="Times New Roman"/>
                <w:sz w:val="20"/>
                <w:szCs w:val="20"/>
                <w:lang w:val="en-GB" w:eastAsia="ja-JP"/>
              </w:rPr>
            </w:pPr>
            <w:ins w:id="732" w:author="John Mettrop [2]" w:date="2022-12-05T12:32:00Z">
              <w:r w:rsidRPr="00250417">
                <w:rPr>
                  <w:rFonts w:ascii="Times New Roman" w:eastAsia="Times New Roman" w:hAnsi="Times New Roman" w:cs="Times New Roman"/>
                  <w:sz w:val="20"/>
                  <w:szCs w:val="20"/>
                  <w:lang w:val="en-GB" w:eastAsia="ja-JP"/>
                </w:rPr>
                <w:t>−101 to −92</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66FEC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33" w:author="John Mettrop [2]" w:date="2022-12-05T12:32:00Z"/>
                <w:rFonts w:ascii="Times New Roman" w:eastAsia="Times New Roman" w:hAnsi="Times New Roman" w:cs="Times New Roman"/>
                <w:sz w:val="20"/>
                <w:szCs w:val="20"/>
                <w:lang w:val="en-GB" w:eastAsia="ja-JP"/>
              </w:rPr>
            </w:pPr>
            <w:ins w:id="734" w:author="John Mettrop [2]" w:date="2022-12-05T12:32:00Z">
              <w:r w:rsidRPr="00250417">
                <w:rPr>
                  <w:rFonts w:ascii="Times New Roman" w:eastAsia="Times New Roman" w:hAnsi="Times New Roman" w:cs="Times New Roman"/>
                  <w:sz w:val="20"/>
                  <w:szCs w:val="20"/>
                  <w:lang w:val="en-GB" w:eastAsia="ja-JP"/>
                </w:rPr>
                <w:t>−103 to −94</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489B4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35" w:author="John Mettrop [2]" w:date="2022-12-05T12:32:00Z"/>
                <w:rFonts w:ascii="Times New Roman" w:eastAsia="Times New Roman" w:hAnsi="Times New Roman" w:cs="Times New Roman"/>
                <w:sz w:val="20"/>
                <w:szCs w:val="20"/>
                <w:lang w:val="en-GB" w:eastAsia="ja-JP"/>
              </w:rPr>
            </w:pPr>
            <w:ins w:id="736" w:author="John Mettrop [2]" w:date="2022-12-05T12:32:00Z">
              <w:r w:rsidRPr="00250417">
                <w:rPr>
                  <w:rFonts w:ascii="Times New Roman" w:eastAsia="Times New Roman" w:hAnsi="Times New Roman" w:cs="Times New Roman"/>
                  <w:sz w:val="20"/>
                  <w:szCs w:val="20"/>
                  <w:lang w:val="en-GB" w:eastAsia="ja-JP"/>
                </w:rPr>
                <w:t>−103 to −94</w:t>
              </w:r>
            </w:ins>
          </w:p>
        </w:tc>
      </w:tr>
      <w:tr w:rsidR="00250417" w:rsidRPr="00250417" w14:paraId="774E4B20" w14:textId="77777777" w:rsidTr="00250417">
        <w:trPr>
          <w:jc w:val="center"/>
          <w:ins w:id="737" w:author="John Mettrop [2]" w:date="2022-12-05T12:32:00Z"/>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tcPr>
          <w:p w14:paraId="0D725C5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738" w:author="John Mettrop [2]" w:date="2022-12-05T12:32:00Z"/>
                <w:rFonts w:ascii="Times New Roman" w:eastAsia="Times New Roman" w:hAnsi="Times New Roman" w:cs="Times New Roman"/>
                <w:b/>
                <w:bCs/>
                <w:sz w:val="20"/>
                <w:szCs w:val="20"/>
                <w:lang w:val="en-GB" w:eastAsia="ja-JP"/>
              </w:rPr>
            </w:pPr>
            <w:proofErr w:type="gramStart"/>
            <w:ins w:id="739" w:author="John Mettrop [2]" w:date="2022-12-05T12:32:00Z">
              <w:r w:rsidRPr="00250417">
                <w:rPr>
                  <w:rFonts w:ascii="Times New Roman" w:eastAsia="Times New Roman" w:hAnsi="Times New Roman" w:cs="Times New Roman"/>
                  <w:b/>
                  <w:bCs/>
                  <w:sz w:val="20"/>
                  <w:szCs w:val="20"/>
                  <w:lang w:val="en-GB" w:eastAsia="ja-JP"/>
                </w:rPr>
                <w:t>Antenna</w:t>
              </w:r>
              <w:r w:rsidRPr="00250417">
                <w:rPr>
                  <w:rFonts w:ascii="Times New Roman" w:eastAsia="Calibri" w:hAnsi="Times New Roman" w:cs="Times New Roman"/>
                  <w:sz w:val="20"/>
                  <w:szCs w:val="20"/>
                  <w:vertAlign w:val="superscript"/>
                  <w:lang w:val="en-GB" w:eastAsia="ja-JP"/>
                </w:rPr>
                <w:t>(</w:t>
              </w:r>
              <w:proofErr w:type="gramEnd"/>
              <w:r w:rsidRPr="00250417">
                <w:rPr>
                  <w:rFonts w:ascii="Times New Roman" w:eastAsia="Calibri" w:hAnsi="Times New Roman" w:cs="Times New Roman"/>
                  <w:sz w:val="20"/>
                  <w:szCs w:val="20"/>
                  <w:vertAlign w:val="superscript"/>
                  <w:lang w:val="en-GB" w:eastAsia="ja-JP"/>
                </w:rPr>
                <w:t>4)</w:t>
              </w:r>
            </w:ins>
          </w:p>
        </w:tc>
      </w:tr>
      <w:tr w:rsidR="00250417" w:rsidRPr="00250417" w14:paraId="78197FA9" w14:textId="77777777" w:rsidTr="00F57A39">
        <w:trPr>
          <w:jc w:val="center"/>
          <w:ins w:id="740"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A507A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741" w:author="John Mettrop [2]" w:date="2022-12-05T12:32:00Z"/>
                <w:rFonts w:ascii="Times New Roman" w:eastAsia="Times New Roman" w:hAnsi="Times New Roman" w:cs="Times New Roman"/>
                <w:sz w:val="20"/>
                <w:szCs w:val="20"/>
                <w:lang w:val="en-GB" w:eastAsia="ja-JP"/>
              </w:rPr>
            </w:pPr>
            <w:ins w:id="742" w:author="John Mettrop [2]" w:date="2022-12-05T12:32:00Z">
              <w:r w:rsidRPr="00250417">
                <w:rPr>
                  <w:rFonts w:ascii="Times New Roman" w:eastAsia="Times New Roman" w:hAnsi="Times New Roman" w:cs="Times New Roman"/>
                  <w:sz w:val="20"/>
                  <w:szCs w:val="20"/>
                  <w:lang w:val="en-GB" w:eastAsia="ja-JP"/>
                </w:rPr>
                <w:t>Antenna type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03247E3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743" w:author="John Mettrop [2]" w:date="2022-12-05T12:32:00Z"/>
                <w:rFonts w:ascii="Times New Roman" w:eastAsia="Times New Roman" w:hAnsi="Times New Roman" w:cs="Times New Roman"/>
                <w:sz w:val="20"/>
                <w:szCs w:val="20"/>
                <w:lang w:val="en-GB" w:eastAsia="ja-JP"/>
              </w:rPr>
            </w:pPr>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A11C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744" w:author="John Mettrop [2]" w:date="2022-12-05T12:32:00Z"/>
                <w:rFonts w:ascii="Times New Roman" w:eastAsia="Times New Roman" w:hAnsi="Times New Roman" w:cs="Times New Roman"/>
                <w:sz w:val="20"/>
                <w:szCs w:val="20"/>
                <w:lang w:val="en-GB" w:eastAsia="ja-JP"/>
              </w:rPr>
            </w:pPr>
            <w:ins w:id="745" w:author="John Mettrop [2]" w:date="2022-12-05T12:32:00Z">
              <w:r w:rsidRPr="00250417">
                <w:rPr>
                  <w:rFonts w:ascii="Times New Roman" w:eastAsia="Times New Roman" w:hAnsi="Times New Roman" w:cs="Times New Roman"/>
                  <w:sz w:val="20"/>
                  <w:szCs w:val="20"/>
                  <w:lang w:val="en-GB" w:eastAsia="ja-JP"/>
                </w:rPr>
                <w:t>Omnidirectional</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59531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746" w:author="John Mettrop [2]" w:date="2022-12-05T12:32:00Z"/>
                <w:rFonts w:ascii="Times New Roman" w:eastAsia="Times New Roman" w:hAnsi="Times New Roman" w:cs="Times New Roman"/>
                <w:sz w:val="20"/>
                <w:szCs w:val="20"/>
                <w:lang w:val="en-GB" w:eastAsia="ja-JP"/>
              </w:rPr>
            </w:pPr>
            <w:ins w:id="747" w:author="John Mettrop [2]" w:date="2022-12-05T12:32:00Z">
              <w:r w:rsidRPr="00250417">
                <w:rPr>
                  <w:rFonts w:ascii="Times New Roman" w:eastAsia="Times New Roman" w:hAnsi="Times New Roman" w:cs="Times New Roman"/>
                  <w:sz w:val="20"/>
                  <w:szCs w:val="20"/>
                  <w:lang w:val="en-GB" w:eastAsia="ja-JP"/>
                </w:rPr>
                <w:t>Omnidirectional</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D6837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748" w:author="John Mettrop [2]" w:date="2022-12-05T12:32:00Z"/>
                <w:rFonts w:ascii="Times New Roman" w:eastAsia="Times New Roman" w:hAnsi="Times New Roman" w:cs="Times New Roman"/>
                <w:sz w:val="20"/>
                <w:szCs w:val="20"/>
                <w:lang w:val="en-GB" w:eastAsia="ja-JP"/>
              </w:rPr>
            </w:pPr>
            <w:ins w:id="749" w:author="John Mettrop [2]" w:date="2022-12-05T12:32:00Z">
              <w:r w:rsidRPr="00250417">
                <w:rPr>
                  <w:rFonts w:ascii="Times New Roman" w:eastAsia="Times New Roman" w:hAnsi="Times New Roman" w:cs="Times New Roman"/>
                  <w:sz w:val="20"/>
                  <w:szCs w:val="20"/>
                  <w:lang w:val="en-GB" w:eastAsia="ja-JP"/>
                </w:rPr>
                <w:t>Omni-directional</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7F00D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750" w:author="John Mettrop [2]" w:date="2022-12-05T12:32:00Z"/>
                <w:rFonts w:ascii="Times New Roman" w:eastAsia="Times New Roman" w:hAnsi="Times New Roman" w:cs="Times New Roman"/>
                <w:sz w:val="20"/>
                <w:szCs w:val="20"/>
                <w:lang w:val="en-GB" w:eastAsia="ja-JP"/>
              </w:rPr>
            </w:pPr>
            <w:ins w:id="751" w:author="John Mettrop [2]" w:date="2022-12-05T12:32:00Z">
              <w:r w:rsidRPr="00250417">
                <w:rPr>
                  <w:rFonts w:ascii="Times New Roman" w:eastAsia="Times New Roman" w:hAnsi="Times New Roman" w:cs="Times New Roman"/>
                  <w:sz w:val="20"/>
                  <w:szCs w:val="20"/>
                  <w:lang w:val="en-GB" w:eastAsia="ja-JP"/>
                </w:rPr>
                <w:t>Directional</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10FC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752" w:author="John Mettrop [2]" w:date="2022-12-05T12:32:00Z"/>
                <w:rFonts w:ascii="Times New Roman" w:eastAsia="Times New Roman" w:hAnsi="Times New Roman" w:cs="Times New Roman"/>
                <w:sz w:val="20"/>
                <w:szCs w:val="20"/>
                <w:lang w:val="en-GB" w:eastAsia="ja-JP"/>
              </w:rPr>
            </w:pPr>
            <w:ins w:id="753" w:author="John Mettrop [2]" w:date="2022-12-05T12:32:00Z">
              <w:r w:rsidRPr="00250417">
                <w:rPr>
                  <w:rFonts w:ascii="Times New Roman" w:eastAsia="Times New Roman" w:hAnsi="Times New Roman" w:cs="Times New Roman"/>
                  <w:sz w:val="20"/>
                  <w:szCs w:val="20"/>
                  <w:lang w:val="en-GB" w:eastAsia="ja-JP"/>
                </w:rPr>
                <w:t>Omni-directional</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817E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754" w:author="John Mettrop [2]" w:date="2022-12-05T12:32:00Z"/>
                <w:rFonts w:ascii="Times New Roman" w:eastAsia="Times New Roman" w:hAnsi="Times New Roman" w:cs="Times New Roman"/>
                <w:sz w:val="20"/>
                <w:szCs w:val="20"/>
                <w:lang w:val="en-GB" w:eastAsia="ja-JP"/>
              </w:rPr>
            </w:pPr>
            <w:ins w:id="755" w:author="John Mettrop [2]" w:date="2022-12-05T12:32:00Z">
              <w:r w:rsidRPr="00250417">
                <w:rPr>
                  <w:rFonts w:ascii="Times New Roman" w:eastAsia="Times New Roman" w:hAnsi="Times New Roman" w:cs="Times New Roman"/>
                  <w:sz w:val="20"/>
                  <w:szCs w:val="20"/>
                  <w:lang w:val="en-GB" w:eastAsia="ja-JP"/>
                </w:rPr>
                <w:t>Directional</w:t>
              </w:r>
            </w:ins>
          </w:p>
        </w:tc>
      </w:tr>
      <w:tr w:rsidR="00250417" w:rsidRPr="00250417" w14:paraId="6D964F18" w14:textId="77777777" w:rsidTr="00F57A39">
        <w:trPr>
          <w:jc w:val="center"/>
          <w:ins w:id="756"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35D9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757" w:author="John Mettrop [2]" w:date="2022-12-05T12:32:00Z"/>
                <w:rFonts w:ascii="Times New Roman" w:eastAsia="Times New Roman" w:hAnsi="Times New Roman" w:cs="Times New Roman"/>
                <w:sz w:val="20"/>
                <w:szCs w:val="20"/>
                <w:lang w:val="en-GB" w:eastAsia="ja-JP"/>
              </w:rPr>
            </w:pPr>
            <w:ins w:id="758" w:author="John Mettrop [2]" w:date="2022-12-05T12:32:00Z">
              <w:r w:rsidRPr="00250417">
                <w:rPr>
                  <w:rFonts w:ascii="Times New Roman" w:eastAsia="Times New Roman" w:hAnsi="Times New Roman" w:cs="Times New Roman"/>
                  <w:sz w:val="20"/>
                  <w:szCs w:val="20"/>
                  <w:lang w:val="en-GB" w:eastAsia="ja-JP"/>
                </w:rPr>
                <w:t>Antenna gain</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0469888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59" w:author="John Mettrop [2]" w:date="2022-12-05T12:32:00Z"/>
                <w:rFonts w:ascii="Times New Roman" w:eastAsia="Times New Roman" w:hAnsi="Times New Roman" w:cs="Times New Roman"/>
                <w:sz w:val="20"/>
                <w:szCs w:val="20"/>
                <w:lang w:val="en-GB" w:eastAsia="ja-JP"/>
              </w:rPr>
            </w:pPr>
            <w:ins w:id="760" w:author="John Mettrop [2]" w:date="2022-12-05T12:32:00Z">
              <w:r w:rsidRPr="00250417">
                <w:rPr>
                  <w:rFonts w:ascii="Times New Roman" w:eastAsia="Times New Roman" w:hAnsi="Times New Roman" w:cs="Times New Roman"/>
                  <w:sz w:val="20"/>
                  <w:szCs w:val="20"/>
                  <w:lang w:val="en-GB" w:eastAsia="ja-JP"/>
                </w:rPr>
                <w:t>dBi</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A7586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61" w:author="John Mettrop [2]" w:date="2022-12-05T12:32:00Z"/>
                <w:rFonts w:ascii="Times New Roman" w:eastAsia="Times New Roman" w:hAnsi="Times New Roman" w:cs="Times New Roman"/>
                <w:sz w:val="20"/>
                <w:szCs w:val="20"/>
                <w:lang w:val="en-GB"/>
              </w:rPr>
            </w:pPr>
            <w:ins w:id="762" w:author="John Mettrop [2]" w:date="2022-12-05T12:32:00Z">
              <w:r w:rsidRPr="00250417">
                <w:rPr>
                  <w:rFonts w:ascii="Times New Roman" w:eastAsia="Times New Roman" w:hAnsi="Times New Roman" w:cs="Times New Roman"/>
                  <w:sz w:val="20"/>
                  <w:szCs w:val="20"/>
                  <w:lang w:val="en-GB" w:eastAsia="ja-JP"/>
                </w:rPr>
                <w:t>4.7</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6DAC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63" w:author="John Mettrop [2]" w:date="2022-12-05T12:32:00Z"/>
                <w:rFonts w:ascii="Times New Roman" w:eastAsia="Times New Roman" w:hAnsi="Times New Roman" w:cs="Times New Roman"/>
                <w:sz w:val="20"/>
                <w:szCs w:val="20"/>
                <w:lang w:val="en-GB"/>
              </w:rPr>
            </w:pPr>
            <w:ins w:id="764" w:author="John Mettrop [2]" w:date="2022-12-05T12:32:00Z">
              <w:r w:rsidRPr="00250417">
                <w:rPr>
                  <w:rFonts w:ascii="Times New Roman" w:eastAsia="Times New Roman" w:hAnsi="Times New Roman" w:cs="Times New Roman"/>
                  <w:sz w:val="20"/>
                  <w:szCs w:val="20"/>
                  <w:lang w:val="en-GB" w:eastAsia="ja-JP"/>
                </w:rPr>
                <w:t>4.7</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33039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65" w:author="John Mettrop [2]" w:date="2022-12-05T12:32:00Z"/>
                <w:rFonts w:ascii="Times New Roman" w:eastAsia="Times New Roman" w:hAnsi="Times New Roman" w:cs="Times New Roman"/>
                <w:sz w:val="20"/>
                <w:szCs w:val="20"/>
                <w:lang w:val="en-GB"/>
              </w:rPr>
            </w:pPr>
            <w:ins w:id="766" w:author="John Mettrop [2]" w:date="2022-12-05T12:32:00Z">
              <w:r w:rsidRPr="00250417">
                <w:rPr>
                  <w:rFonts w:ascii="Times New Roman" w:eastAsia="Times New Roman" w:hAnsi="Times New Roman" w:cs="Times New Roman"/>
                  <w:sz w:val="20"/>
                  <w:szCs w:val="20"/>
                  <w:lang w:val="en-GB" w:eastAsia="ja-JP"/>
                </w:rPr>
                <w:t>6</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1CA94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67" w:author="John Mettrop [2]" w:date="2022-12-05T12:32:00Z"/>
                <w:rFonts w:ascii="Times New Roman" w:eastAsia="Times New Roman" w:hAnsi="Times New Roman" w:cs="Times New Roman"/>
                <w:sz w:val="20"/>
                <w:szCs w:val="20"/>
                <w:lang w:val="en-GB"/>
              </w:rPr>
            </w:pPr>
            <w:ins w:id="768" w:author="John Mettrop [2]" w:date="2022-12-05T12:32:00Z">
              <w:r w:rsidRPr="00250417">
                <w:rPr>
                  <w:rFonts w:ascii="Times New Roman" w:eastAsia="Times New Roman" w:hAnsi="Times New Roman" w:cs="Times New Roman"/>
                  <w:sz w:val="20"/>
                  <w:szCs w:val="20"/>
                  <w:lang w:val="en-GB" w:eastAsia="ja-JP"/>
                </w:rPr>
                <w:t>11.8</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967C8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69" w:author="John Mettrop [2]" w:date="2022-12-05T12:32:00Z"/>
                <w:rFonts w:ascii="Times New Roman" w:eastAsia="Times New Roman" w:hAnsi="Times New Roman" w:cs="Times New Roman"/>
                <w:sz w:val="20"/>
                <w:szCs w:val="20"/>
                <w:lang w:val="en-GB"/>
              </w:rPr>
            </w:pPr>
            <w:ins w:id="770" w:author="John Mettrop [2]" w:date="2022-12-05T12:32:00Z">
              <w:r w:rsidRPr="00250417">
                <w:rPr>
                  <w:rFonts w:ascii="Times New Roman" w:eastAsia="Times New Roman" w:hAnsi="Times New Roman" w:cs="Times New Roman"/>
                  <w:sz w:val="20"/>
                  <w:szCs w:val="20"/>
                  <w:lang w:val="en-GB" w:eastAsia="ja-JP"/>
                </w:rPr>
                <w:t>6</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3342C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71" w:author="John Mettrop [2]" w:date="2022-12-05T12:32:00Z"/>
                <w:rFonts w:ascii="Times New Roman" w:eastAsia="Times New Roman" w:hAnsi="Times New Roman" w:cs="Times New Roman"/>
                <w:sz w:val="20"/>
                <w:szCs w:val="20"/>
                <w:lang w:val="en-GB" w:eastAsia="ja-JP"/>
              </w:rPr>
            </w:pPr>
            <w:ins w:id="772" w:author="John Mettrop [2]" w:date="2022-12-05T12:32:00Z">
              <w:r w:rsidRPr="00250417">
                <w:rPr>
                  <w:rFonts w:ascii="Times New Roman" w:eastAsia="Times New Roman" w:hAnsi="Times New Roman" w:cs="Times New Roman"/>
                  <w:sz w:val="20"/>
                  <w:szCs w:val="20"/>
                  <w:lang w:val="en-GB" w:eastAsia="ja-JP"/>
                </w:rPr>
                <w:t>11.8</w:t>
              </w:r>
            </w:ins>
          </w:p>
        </w:tc>
      </w:tr>
      <w:tr w:rsidR="00250417" w:rsidRPr="00250417" w14:paraId="32B23FEC" w14:textId="77777777" w:rsidTr="00F57A39">
        <w:trPr>
          <w:trHeight w:val="287"/>
          <w:jc w:val="center"/>
          <w:ins w:id="773"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5348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774" w:author="John Mettrop [2]" w:date="2022-12-05T12:32:00Z"/>
                <w:rFonts w:ascii="Times New Roman" w:eastAsia="Times New Roman" w:hAnsi="Times New Roman" w:cs="Times New Roman"/>
                <w:sz w:val="20"/>
                <w:szCs w:val="20"/>
                <w:lang w:val="en-GB" w:eastAsia="ja-JP"/>
              </w:rPr>
            </w:pPr>
            <w:ins w:id="775" w:author="John Mettrop [2]" w:date="2022-12-05T12:32:00Z">
              <w:r w:rsidRPr="00250417">
                <w:rPr>
                  <w:rFonts w:ascii="Times New Roman" w:eastAsia="Times New Roman" w:hAnsi="Times New Roman" w:cs="Times New Roman"/>
                  <w:sz w:val="20"/>
                  <w:szCs w:val="20"/>
                  <w:lang w:val="en-GB" w:eastAsia="ja-JP"/>
                </w:rPr>
                <w:t>1</w:t>
              </w:r>
              <w:r w:rsidRPr="00250417">
                <w:rPr>
                  <w:rFonts w:ascii="Times New Roman" w:eastAsia="Times New Roman" w:hAnsi="Times New Roman" w:cs="Times New Roman"/>
                  <w:sz w:val="20"/>
                  <w:szCs w:val="20"/>
                  <w:vertAlign w:val="superscript"/>
                  <w:lang w:val="en-GB" w:eastAsia="ja-JP"/>
                </w:rPr>
                <w:t xml:space="preserve">st </w:t>
              </w:r>
              <w:r w:rsidRPr="00250417">
                <w:rPr>
                  <w:rFonts w:ascii="Times New Roman" w:eastAsia="Times New Roman" w:hAnsi="Times New Roman" w:cs="Times New Roman"/>
                  <w:sz w:val="20"/>
                  <w:szCs w:val="20"/>
                  <w:lang w:val="en-GB" w:eastAsia="ja-JP"/>
                </w:rPr>
                <w:t>sidelobe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579D96D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76" w:author="John Mettrop [2]" w:date="2022-12-05T12:32:00Z"/>
                <w:rFonts w:ascii="Times New Roman" w:eastAsia="Times New Roman" w:hAnsi="Times New Roman" w:cs="Times New Roman"/>
                <w:sz w:val="20"/>
                <w:szCs w:val="20"/>
                <w:lang w:val="en-GB" w:eastAsia="ja-JP"/>
              </w:rPr>
            </w:pPr>
            <w:ins w:id="777" w:author="John Mettrop [2]" w:date="2022-12-05T12:32:00Z">
              <w:r w:rsidRPr="00250417">
                <w:rPr>
                  <w:rFonts w:ascii="Times New Roman" w:eastAsia="Times New Roman" w:hAnsi="Times New Roman" w:cs="Times New Roman"/>
                  <w:sz w:val="20"/>
                  <w:szCs w:val="20"/>
                  <w:lang w:val="en-GB" w:eastAsia="ja-JP"/>
                </w:rPr>
                <w:t>dBi</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B0372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78" w:author="John Mettrop [2]" w:date="2022-12-05T12:32:00Z"/>
                <w:rFonts w:ascii="Times New Roman" w:eastAsia="Times New Roman" w:hAnsi="Times New Roman" w:cs="Times New Roman"/>
                <w:sz w:val="20"/>
                <w:szCs w:val="20"/>
                <w:lang w:val="en-GB" w:eastAsia="ja-JP"/>
              </w:rPr>
            </w:pPr>
            <w:ins w:id="779" w:author="John Mettrop [2]" w:date="2022-12-05T12:32:00Z">
              <w:r w:rsidRPr="00250417">
                <w:rPr>
                  <w:rFonts w:ascii="Times New Roman" w:eastAsia="Times New Roman" w:hAnsi="Times New Roman" w:cs="Times New Roman"/>
                  <w:sz w:val="20"/>
                  <w:szCs w:val="20"/>
                  <w:lang w:val="en-GB" w:eastAsia="ja-JP"/>
                </w:rPr>
                <w:t>N/A</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0C1D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80" w:author="John Mettrop [2]" w:date="2022-12-05T12:32:00Z"/>
                <w:rFonts w:ascii="Times New Roman" w:eastAsia="Times New Roman" w:hAnsi="Times New Roman" w:cs="Times New Roman"/>
                <w:sz w:val="20"/>
                <w:szCs w:val="20"/>
                <w:lang w:val="en-GB" w:eastAsia="ja-JP"/>
              </w:rPr>
            </w:pPr>
            <w:ins w:id="781" w:author="John Mettrop [2]" w:date="2022-12-05T12:32:00Z">
              <w:r w:rsidRPr="00250417">
                <w:rPr>
                  <w:rFonts w:ascii="Times New Roman" w:eastAsia="Times New Roman" w:hAnsi="Times New Roman" w:cs="Times New Roman"/>
                  <w:sz w:val="20"/>
                  <w:szCs w:val="20"/>
                  <w:lang w:val="en-GB" w:eastAsia="ja-JP"/>
                </w:rPr>
                <w:t>N/A</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59137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82" w:author="John Mettrop [2]" w:date="2022-12-05T12:32:00Z"/>
                <w:rFonts w:ascii="Times New Roman" w:eastAsia="Times New Roman" w:hAnsi="Times New Roman" w:cs="Times New Roman"/>
                <w:sz w:val="20"/>
                <w:szCs w:val="20"/>
                <w:lang w:val="en-GB" w:eastAsia="ja-JP"/>
              </w:rPr>
            </w:pPr>
            <w:ins w:id="783" w:author="John Mettrop [2]" w:date="2022-12-05T12:32:00Z">
              <w:r w:rsidRPr="00250417">
                <w:rPr>
                  <w:rFonts w:ascii="Times New Roman" w:eastAsia="Times New Roman" w:hAnsi="Times New Roman" w:cs="Times New Roman"/>
                  <w:sz w:val="20"/>
                  <w:szCs w:val="20"/>
                  <w:lang w:val="en-GB" w:eastAsia="ja-JP"/>
                </w:rPr>
                <w:t>N/A</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4BDB0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84" w:author="John Mettrop [2]" w:date="2022-12-05T12:32:00Z"/>
                <w:rFonts w:ascii="Times New Roman" w:eastAsia="Times New Roman" w:hAnsi="Times New Roman" w:cs="Times New Roman"/>
                <w:sz w:val="20"/>
                <w:szCs w:val="20"/>
                <w:lang w:val="en-GB"/>
              </w:rPr>
            </w:pPr>
            <w:ins w:id="785" w:author="John Mettrop [2]" w:date="2022-12-05T12:32:00Z">
              <w:r w:rsidRPr="00250417">
                <w:rPr>
                  <w:rFonts w:ascii="Times New Roman" w:eastAsia="Times New Roman" w:hAnsi="Times New Roman" w:cs="Times New Roman"/>
                  <w:sz w:val="20"/>
                  <w:szCs w:val="20"/>
                  <w:lang w:val="en-GB" w:eastAsia="ja-JP"/>
                </w:rPr>
                <w:t>Note 2</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F450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86" w:author="John Mettrop [2]" w:date="2022-12-05T12:32:00Z"/>
                <w:rFonts w:ascii="Times New Roman" w:eastAsia="Times New Roman" w:hAnsi="Times New Roman" w:cs="Times New Roman"/>
                <w:sz w:val="20"/>
                <w:szCs w:val="20"/>
                <w:lang w:val="en-GB" w:eastAsia="ja-JP"/>
              </w:rPr>
            </w:pPr>
            <w:ins w:id="787" w:author="John Mettrop [2]" w:date="2022-12-05T12:32:00Z">
              <w:r w:rsidRPr="00250417">
                <w:rPr>
                  <w:rFonts w:ascii="Times New Roman" w:eastAsia="Times New Roman" w:hAnsi="Times New Roman" w:cs="Times New Roman"/>
                  <w:sz w:val="20"/>
                  <w:szCs w:val="20"/>
                  <w:lang w:val="en-GB" w:eastAsia="ja-JP"/>
                </w:rPr>
                <w:t>N/A</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A73BE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88" w:author="John Mettrop [2]" w:date="2022-12-05T12:32:00Z"/>
                <w:rFonts w:ascii="Times New Roman" w:eastAsia="Times New Roman" w:hAnsi="Times New Roman" w:cs="Times New Roman"/>
                <w:sz w:val="20"/>
                <w:szCs w:val="20"/>
                <w:lang w:val="en-GB"/>
              </w:rPr>
            </w:pPr>
            <w:ins w:id="789" w:author="John Mettrop [2]" w:date="2022-12-05T12:32:00Z">
              <w:r w:rsidRPr="00250417">
                <w:rPr>
                  <w:rFonts w:ascii="Times New Roman" w:eastAsia="Times New Roman" w:hAnsi="Times New Roman" w:cs="Times New Roman"/>
                  <w:sz w:val="20"/>
                  <w:szCs w:val="20"/>
                  <w:lang w:val="en-GB" w:eastAsia="ja-JP"/>
                </w:rPr>
                <w:t>Note 2</w:t>
              </w:r>
            </w:ins>
          </w:p>
        </w:tc>
      </w:tr>
      <w:tr w:rsidR="00250417" w:rsidRPr="00250417" w14:paraId="75E41E08" w14:textId="77777777" w:rsidTr="00F57A39">
        <w:trPr>
          <w:jc w:val="center"/>
          <w:ins w:id="790"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4B183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791" w:author="John Mettrop [2]" w:date="2022-12-05T12:32:00Z"/>
                <w:rFonts w:ascii="Times New Roman" w:eastAsia="Times New Roman" w:hAnsi="Times New Roman" w:cs="Times New Roman"/>
                <w:sz w:val="20"/>
                <w:szCs w:val="20"/>
                <w:lang w:val="en-GB" w:eastAsia="ja-JP"/>
              </w:rPr>
            </w:pPr>
            <w:ins w:id="792" w:author="John Mettrop [2]" w:date="2022-12-05T12:32:00Z">
              <w:r w:rsidRPr="00250417">
                <w:rPr>
                  <w:rFonts w:ascii="Times New Roman" w:eastAsia="Times New Roman" w:hAnsi="Times New Roman" w:cs="Times New Roman"/>
                  <w:sz w:val="20"/>
                  <w:szCs w:val="20"/>
                  <w:lang w:val="en-GB" w:eastAsia="ja-JP"/>
                </w:rPr>
                <w:t>Polarization</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0AEE2F1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93" w:author="John Mettrop [2]" w:date="2022-12-05T12:32:00Z"/>
                <w:rFonts w:ascii="Times New Roman" w:eastAsia="Times New Roman" w:hAnsi="Times New Roman" w:cs="Times New Roman"/>
                <w:sz w:val="20"/>
                <w:szCs w:val="20"/>
                <w:lang w:val="en-GB" w:eastAsia="ja-JP"/>
              </w:rPr>
            </w:pPr>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911EC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94" w:author="John Mettrop [2]" w:date="2022-12-05T12:32:00Z"/>
                <w:rFonts w:ascii="Times New Roman" w:eastAsia="Times New Roman" w:hAnsi="Times New Roman" w:cs="Times New Roman"/>
                <w:sz w:val="20"/>
                <w:szCs w:val="20"/>
                <w:lang w:val="en-GB" w:eastAsia="ja-JP"/>
              </w:rPr>
            </w:pPr>
            <w:ins w:id="795" w:author="John Mettrop [2]" w:date="2022-12-05T12:32:00Z">
              <w:r w:rsidRPr="00250417">
                <w:rPr>
                  <w:rFonts w:ascii="Times New Roman" w:eastAsia="Times New Roman" w:hAnsi="Times New Roman" w:cs="Times New Roman"/>
                  <w:sz w:val="20"/>
                  <w:szCs w:val="20"/>
                  <w:lang w:val="en-GB" w:eastAsia="ja-JP"/>
                </w:rPr>
                <w:t>Vertical</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55C20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96" w:author="John Mettrop [2]" w:date="2022-12-05T12:32:00Z"/>
                <w:rFonts w:ascii="Times New Roman" w:eastAsia="Times New Roman" w:hAnsi="Times New Roman" w:cs="Times New Roman"/>
                <w:sz w:val="20"/>
                <w:szCs w:val="20"/>
                <w:lang w:val="en-GB" w:eastAsia="ja-JP"/>
              </w:rPr>
            </w:pPr>
            <w:ins w:id="797" w:author="John Mettrop [2]" w:date="2022-12-05T12:32:00Z">
              <w:r w:rsidRPr="00250417">
                <w:rPr>
                  <w:rFonts w:ascii="Times New Roman" w:eastAsia="Times New Roman" w:hAnsi="Times New Roman" w:cs="Times New Roman"/>
                  <w:sz w:val="20"/>
                  <w:szCs w:val="20"/>
                  <w:lang w:val="en-GB" w:eastAsia="ja-JP"/>
                </w:rPr>
                <w:t>Vertical</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027B5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98" w:author="John Mettrop [2]" w:date="2022-12-05T12:32:00Z"/>
                <w:rFonts w:ascii="Times New Roman" w:eastAsia="Times New Roman" w:hAnsi="Times New Roman" w:cs="Times New Roman"/>
                <w:sz w:val="20"/>
                <w:szCs w:val="20"/>
                <w:lang w:val="en-GB" w:eastAsia="ja-JP"/>
              </w:rPr>
            </w:pPr>
            <w:ins w:id="799" w:author="John Mettrop [2]" w:date="2022-12-05T12:32:00Z">
              <w:r w:rsidRPr="00250417">
                <w:rPr>
                  <w:rFonts w:ascii="Times New Roman" w:eastAsia="Times New Roman" w:hAnsi="Times New Roman" w:cs="Times New Roman"/>
                  <w:sz w:val="20"/>
                  <w:szCs w:val="20"/>
                  <w:lang w:val="en-GB" w:eastAsia="ja-JP"/>
                </w:rPr>
                <w:t>Vertical</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4178F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800" w:author="John Mettrop [2]" w:date="2022-12-05T12:32:00Z"/>
                <w:rFonts w:ascii="Times New Roman" w:eastAsia="Times New Roman" w:hAnsi="Times New Roman" w:cs="Times New Roman"/>
                <w:sz w:val="20"/>
                <w:szCs w:val="20"/>
                <w:lang w:val="en-GB" w:eastAsia="ja-JP"/>
              </w:rPr>
            </w:pPr>
            <w:ins w:id="801" w:author="John Mettrop [2]" w:date="2022-12-05T12:32:00Z">
              <w:r w:rsidRPr="00250417">
                <w:rPr>
                  <w:rFonts w:ascii="Times New Roman" w:eastAsia="Times New Roman" w:hAnsi="Times New Roman" w:cs="Times New Roman"/>
                  <w:sz w:val="20"/>
                  <w:szCs w:val="20"/>
                  <w:lang w:val="en-GB" w:eastAsia="ja-JP"/>
                </w:rPr>
                <w:t>Vertical</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C976F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802" w:author="John Mettrop [2]" w:date="2022-12-05T12:32:00Z"/>
                <w:rFonts w:ascii="Times New Roman" w:eastAsia="Times New Roman" w:hAnsi="Times New Roman" w:cs="Times New Roman"/>
                <w:sz w:val="20"/>
                <w:szCs w:val="20"/>
                <w:lang w:val="en-GB" w:eastAsia="ja-JP"/>
              </w:rPr>
            </w:pPr>
            <w:ins w:id="803" w:author="John Mettrop [2]" w:date="2022-12-05T12:32:00Z">
              <w:r w:rsidRPr="00250417">
                <w:rPr>
                  <w:rFonts w:ascii="Times New Roman" w:eastAsia="Times New Roman" w:hAnsi="Times New Roman" w:cs="Times New Roman"/>
                  <w:sz w:val="20"/>
                  <w:szCs w:val="20"/>
                  <w:lang w:val="en-GB" w:eastAsia="ja-JP"/>
                </w:rPr>
                <w:t>Vertical</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E5AB2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804" w:author="John Mettrop [2]" w:date="2022-12-05T12:32:00Z"/>
                <w:rFonts w:ascii="Times New Roman" w:eastAsia="Times New Roman" w:hAnsi="Times New Roman" w:cs="Times New Roman"/>
                <w:sz w:val="20"/>
                <w:szCs w:val="20"/>
                <w:lang w:val="en-GB" w:eastAsia="ja-JP"/>
              </w:rPr>
            </w:pPr>
            <w:ins w:id="805" w:author="John Mettrop [2]" w:date="2022-12-05T12:32:00Z">
              <w:r w:rsidRPr="00250417">
                <w:rPr>
                  <w:rFonts w:ascii="Times New Roman" w:eastAsia="Times New Roman" w:hAnsi="Times New Roman" w:cs="Times New Roman"/>
                  <w:sz w:val="20"/>
                  <w:szCs w:val="20"/>
                  <w:lang w:val="en-GB" w:eastAsia="ja-JP"/>
                </w:rPr>
                <w:t>Vertical</w:t>
              </w:r>
            </w:ins>
          </w:p>
        </w:tc>
      </w:tr>
      <w:tr w:rsidR="00250417" w:rsidRPr="00250417" w14:paraId="45CB0538" w14:textId="77777777" w:rsidTr="00F57A39">
        <w:trPr>
          <w:jc w:val="center"/>
          <w:ins w:id="806"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61067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807" w:author="John Mettrop [2]" w:date="2022-12-05T12:32:00Z"/>
                <w:rFonts w:ascii="Times New Roman" w:eastAsia="Times New Roman" w:hAnsi="Times New Roman" w:cs="Times New Roman"/>
                <w:sz w:val="20"/>
                <w:szCs w:val="20"/>
                <w:lang w:val="en-GB" w:eastAsia="ja-JP"/>
              </w:rPr>
            </w:pPr>
            <w:ins w:id="808" w:author="John Mettrop [2]" w:date="2022-12-05T12:32:00Z">
              <w:r w:rsidRPr="00250417">
                <w:rPr>
                  <w:rFonts w:ascii="Times New Roman" w:eastAsia="Times New Roman" w:hAnsi="Times New Roman" w:cs="Times New Roman"/>
                  <w:sz w:val="20"/>
                  <w:szCs w:val="20"/>
                  <w:lang w:val="en-GB" w:eastAsia="ja-JP"/>
                </w:rPr>
                <w:t>Antenna pattern</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6441593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809" w:author="John Mettrop [2]" w:date="2022-12-05T12:32:00Z"/>
                <w:rFonts w:ascii="Times New Roman" w:eastAsia="Times New Roman" w:hAnsi="Times New Roman" w:cs="Times New Roman"/>
                <w:sz w:val="20"/>
                <w:szCs w:val="20"/>
                <w:lang w:val="en-GB" w:eastAsia="ja-JP"/>
              </w:rPr>
            </w:pPr>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07B0D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810" w:author="John Mettrop [2]" w:date="2022-12-05T12:32:00Z"/>
                <w:rFonts w:ascii="Times New Roman" w:eastAsia="Times New Roman" w:hAnsi="Times New Roman" w:cs="Times New Roman"/>
                <w:sz w:val="20"/>
                <w:szCs w:val="20"/>
                <w:lang w:val="en-GB" w:eastAsia="ja-JP"/>
              </w:rPr>
            </w:pPr>
            <w:ins w:id="811" w:author="John Mettrop [2]" w:date="2022-12-05T12:32:00Z">
              <w:r w:rsidRPr="00250417">
                <w:rPr>
                  <w:rFonts w:ascii="Times New Roman" w:eastAsia="Times New Roman" w:hAnsi="Times New Roman" w:cs="Times New Roman"/>
                  <w:sz w:val="20"/>
                  <w:szCs w:val="20"/>
                  <w:lang w:val="en-GB" w:eastAsia="ja-JP"/>
                </w:rPr>
                <w:t>N/A</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176A7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812" w:author="John Mettrop [2]" w:date="2022-12-05T12:32:00Z"/>
                <w:rFonts w:ascii="Times New Roman" w:eastAsia="Times New Roman" w:hAnsi="Times New Roman" w:cs="Times New Roman"/>
                <w:sz w:val="20"/>
                <w:szCs w:val="20"/>
                <w:lang w:val="en-GB" w:eastAsia="ja-JP"/>
              </w:rPr>
            </w:pPr>
            <w:ins w:id="813" w:author="John Mettrop [2]" w:date="2022-12-05T12:32:00Z">
              <w:r w:rsidRPr="00250417">
                <w:rPr>
                  <w:rFonts w:ascii="Times New Roman" w:eastAsia="Times New Roman" w:hAnsi="Times New Roman" w:cs="Times New Roman"/>
                  <w:sz w:val="20"/>
                  <w:szCs w:val="20"/>
                  <w:lang w:val="en-GB" w:eastAsia="ja-JP"/>
                </w:rPr>
                <w:t>N/A</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5B381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814" w:author="John Mettrop [2]" w:date="2022-12-05T12:32:00Z"/>
                <w:rFonts w:ascii="Times New Roman" w:eastAsia="Times New Roman" w:hAnsi="Times New Roman" w:cs="Times New Roman"/>
                <w:sz w:val="20"/>
                <w:szCs w:val="20"/>
                <w:lang w:val="en-GB" w:eastAsia="ja-JP"/>
              </w:rPr>
            </w:pPr>
            <w:ins w:id="815" w:author="John Mettrop [2]" w:date="2022-12-05T12:32:00Z">
              <w:r w:rsidRPr="00250417">
                <w:rPr>
                  <w:rFonts w:ascii="Times New Roman" w:eastAsia="Times New Roman" w:hAnsi="Times New Roman" w:cs="Times New Roman"/>
                  <w:sz w:val="20"/>
                  <w:szCs w:val="20"/>
                  <w:lang w:val="en-GB" w:eastAsia="ja-JP"/>
                </w:rPr>
                <w:t>Note 1</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835EF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816" w:author="John Mettrop [2]" w:date="2022-12-05T12:32:00Z"/>
                <w:rFonts w:ascii="Times New Roman" w:eastAsia="Times New Roman" w:hAnsi="Times New Roman" w:cs="Times New Roman"/>
                <w:sz w:val="20"/>
                <w:szCs w:val="20"/>
                <w:lang w:val="en-GB" w:eastAsia="ja-JP"/>
              </w:rPr>
            </w:pPr>
            <w:ins w:id="817" w:author="John Mettrop [2]" w:date="2022-12-05T12:32:00Z">
              <w:r w:rsidRPr="00250417">
                <w:rPr>
                  <w:rFonts w:ascii="Times New Roman" w:eastAsia="Times New Roman" w:hAnsi="Times New Roman" w:cs="Times New Roman"/>
                  <w:sz w:val="20"/>
                  <w:szCs w:val="20"/>
                  <w:lang w:val="en-GB" w:eastAsia="ja-JP"/>
                </w:rPr>
                <w:t>Note 2</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DEDB5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818" w:author="John Mettrop [2]" w:date="2022-12-05T12:32:00Z"/>
                <w:rFonts w:ascii="Times New Roman" w:eastAsia="Times New Roman" w:hAnsi="Times New Roman" w:cs="Times New Roman"/>
                <w:sz w:val="20"/>
                <w:szCs w:val="20"/>
                <w:lang w:val="en-GB" w:eastAsia="ja-JP"/>
              </w:rPr>
            </w:pPr>
            <w:ins w:id="819" w:author="John Mettrop [2]" w:date="2022-12-05T12:32:00Z">
              <w:r w:rsidRPr="00250417">
                <w:rPr>
                  <w:rFonts w:ascii="Times New Roman" w:eastAsia="Times New Roman" w:hAnsi="Times New Roman" w:cs="Times New Roman"/>
                  <w:sz w:val="20"/>
                  <w:szCs w:val="20"/>
                  <w:lang w:val="en-GB" w:eastAsia="ja-JP"/>
                </w:rPr>
                <w:t>Note 1</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912F2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820" w:author="John Mettrop [2]" w:date="2022-12-05T12:32:00Z"/>
                <w:rFonts w:ascii="Times New Roman" w:eastAsia="Times New Roman" w:hAnsi="Times New Roman" w:cs="Times New Roman"/>
                <w:sz w:val="20"/>
                <w:szCs w:val="20"/>
                <w:lang w:val="en-GB" w:eastAsia="ja-JP"/>
              </w:rPr>
            </w:pPr>
            <w:ins w:id="821" w:author="John Mettrop [2]" w:date="2022-12-05T12:32:00Z">
              <w:r w:rsidRPr="00250417">
                <w:rPr>
                  <w:rFonts w:ascii="Times New Roman" w:eastAsia="Times New Roman" w:hAnsi="Times New Roman" w:cs="Times New Roman"/>
                  <w:sz w:val="20"/>
                  <w:szCs w:val="20"/>
                  <w:lang w:val="en-GB" w:eastAsia="ja-JP"/>
                </w:rPr>
                <w:t>Note 2</w:t>
              </w:r>
            </w:ins>
          </w:p>
        </w:tc>
      </w:tr>
      <w:tr w:rsidR="00250417" w:rsidRPr="00250417" w14:paraId="5C7F3A14" w14:textId="77777777" w:rsidTr="00F57A39">
        <w:trPr>
          <w:jc w:val="center"/>
          <w:ins w:id="822"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94209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823" w:author="John Mettrop [2]" w:date="2022-12-05T12:32:00Z"/>
                <w:rFonts w:ascii="Times New Roman" w:eastAsia="Times New Roman" w:hAnsi="Times New Roman" w:cs="Times New Roman"/>
                <w:sz w:val="20"/>
                <w:szCs w:val="20"/>
                <w:lang w:val="en-GB" w:eastAsia="ja-JP"/>
              </w:rPr>
            </w:pPr>
            <w:ins w:id="824" w:author="John Mettrop [2]" w:date="2022-12-05T12:32:00Z">
              <w:r w:rsidRPr="00250417">
                <w:rPr>
                  <w:rFonts w:ascii="Times New Roman" w:eastAsia="Times New Roman" w:hAnsi="Times New Roman" w:cs="Times New Roman"/>
                  <w:sz w:val="20"/>
                  <w:szCs w:val="20"/>
                  <w:lang w:val="en-GB" w:eastAsia="ja-JP"/>
                </w:rPr>
                <w:t>Horizontal beamwidth</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05B231B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825" w:author="John Mettrop [2]" w:date="2022-12-05T12:32:00Z"/>
                <w:rFonts w:ascii="Times New Roman" w:eastAsia="Times New Roman" w:hAnsi="Times New Roman" w:cs="Times New Roman"/>
                <w:sz w:val="20"/>
                <w:szCs w:val="20"/>
                <w:lang w:val="en-GB" w:eastAsia="ja-JP"/>
              </w:rPr>
            </w:pPr>
            <w:ins w:id="826" w:author="John Mettrop [2]" w:date="2022-12-05T12:32:00Z">
              <w:r w:rsidRPr="00250417">
                <w:rPr>
                  <w:rFonts w:ascii="Times New Roman" w:eastAsia="Times New Roman" w:hAnsi="Times New Roman" w:cs="Times New Roman"/>
                  <w:sz w:val="20"/>
                  <w:szCs w:val="20"/>
                  <w:lang w:val="en-GB" w:eastAsia="ja-JP"/>
                </w:rPr>
                <w:t>Degrees</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B226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827" w:author="John Mettrop [2]" w:date="2022-12-05T12:32:00Z"/>
                <w:rFonts w:ascii="Times New Roman" w:eastAsia="Times New Roman" w:hAnsi="Times New Roman" w:cs="Times New Roman"/>
                <w:sz w:val="20"/>
                <w:szCs w:val="20"/>
                <w:lang w:val="en-GB" w:eastAsia="ja-JP"/>
              </w:rPr>
            </w:pPr>
            <w:ins w:id="828" w:author="John Mettrop [2]" w:date="2022-12-05T12:32:00Z">
              <w:r w:rsidRPr="00250417">
                <w:rPr>
                  <w:rFonts w:ascii="Times New Roman" w:eastAsia="Times New Roman" w:hAnsi="Times New Roman" w:cs="Times New Roman"/>
                  <w:sz w:val="20"/>
                  <w:szCs w:val="20"/>
                  <w:lang w:val="en-GB" w:eastAsia="ja-JP"/>
                </w:rPr>
                <w:t>360</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D3EE9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829" w:author="John Mettrop [2]" w:date="2022-12-05T12:32:00Z"/>
                <w:rFonts w:ascii="Times New Roman" w:eastAsia="Times New Roman" w:hAnsi="Times New Roman" w:cs="Times New Roman"/>
                <w:sz w:val="20"/>
                <w:szCs w:val="20"/>
                <w:lang w:val="en-GB" w:eastAsia="ja-JP"/>
              </w:rPr>
            </w:pPr>
            <w:ins w:id="830" w:author="John Mettrop [2]" w:date="2022-12-05T12:32:00Z">
              <w:r w:rsidRPr="00250417">
                <w:rPr>
                  <w:rFonts w:ascii="Times New Roman" w:eastAsia="Times New Roman" w:hAnsi="Times New Roman" w:cs="Times New Roman"/>
                  <w:sz w:val="20"/>
                  <w:szCs w:val="20"/>
                  <w:lang w:val="en-GB" w:eastAsia="ja-JP"/>
                </w:rPr>
                <w:t>360</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3CAA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831" w:author="John Mettrop [2]" w:date="2022-12-05T12:32:00Z"/>
                <w:rFonts w:ascii="Times New Roman" w:eastAsia="Times New Roman" w:hAnsi="Times New Roman" w:cs="Times New Roman"/>
                <w:sz w:val="20"/>
                <w:szCs w:val="20"/>
                <w:lang w:val="en-GB" w:eastAsia="ja-JP"/>
              </w:rPr>
            </w:pPr>
            <w:ins w:id="832" w:author="John Mettrop [2]" w:date="2022-12-05T12:32:00Z">
              <w:r w:rsidRPr="00250417">
                <w:rPr>
                  <w:rFonts w:ascii="Times New Roman" w:eastAsia="Times New Roman" w:hAnsi="Times New Roman" w:cs="Times New Roman"/>
                  <w:sz w:val="20"/>
                  <w:szCs w:val="20"/>
                  <w:lang w:val="en-GB" w:eastAsia="ja-JP"/>
                </w:rPr>
                <w:t>360</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329D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833" w:author="John Mettrop [2]" w:date="2022-12-05T12:32:00Z"/>
                <w:rFonts w:ascii="Times New Roman" w:eastAsia="Times New Roman" w:hAnsi="Times New Roman" w:cs="Times New Roman"/>
                <w:sz w:val="20"/>
                <w:szCs w:val="20"/>
                <w:lang w:val="en-GB" w:eastAsia="ja-JP"/>
              </w:rPr>
            </w:pPr>
            <w:ins w:id="834" w:author="John Mettrop [2]" w:date="2022-12-05T12:32:00Z">
              <w:r w:rsidRPr="00250417">
                <w:rPr>
                  <w:rFonts w:ascii="Times New Roman" w:eastAsia="Times New Roman" w:hAnsi="Times New Roman" w:cs="Times New Roman"/>
                  <w:sz w:val="20"/>
                  <w:szCs w:val="20"/>
                  <w:lang w:val="en-GB" w:eastAsia="ja-JP"/>
                </w:rPr>
                <w:t>30</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D7D7A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835" w:author="John Mettrop [2]" w:date="2022-12-05T12:32:00Z"/>
                <w:rFonts w:ascii="Times New Roman" w:eastAsia="Times New Roman" w:hAnsi="Times New Roman" w:cs="Times New Roman"/>
                <w:sz w:val="20"/>
                <w:szCs w:val="20"/>
                <w:lang w:val="en-GB" w:eastAsia="ja-JP"/>
              </w:rPr>
            </w:pPr>
            <w:ins w:id="836" w:author="John Mettrop [2]" w:date="2022-12-05T12:32:00Z">
              <w:r w:rsidRPr="00250417">
                <w:rPr>
                  <w:rFonts w:ascii="Times New Roman" w:eastAsia="Times New Roman" w:hAnsi="Times New Roman" w:cs="Times New Roman"/>
                  <w:sz w:val="20"/>
                  <w:szCs w:val="20"/>
                  <w:lang w:val="en-GB" w:eastAsia="ja-JP"/>
                </w:rPr>
                <w:t>360</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79A36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837" w:author="John Mettrop [2]" w:date="2022-12-05T12:32:00Z"/>
                <w:rFonts w:ascii="Times New Roman" w:eastAsia="Times New Roman" w:hAnsi="Times New Roman" w:cs="Times New Roman"/>
                <w:sz w:val="20"/>
                <w:szCs w:val="20"/>
                <w:lang w:val="en-GB" w:eastAsia="ja-JP"/>
              </w:rPr>
            </w:pPr>
            <w:ins w:id="838" w:author="John Mettrop [2]" w:date="2022-12-05T12:32:00Z">
              <w:r w:rsidRPr="00250417">
                <w:rPr>
                  <w:rFonts w:ascii="Times New Roman" w:eastAsia="Times New Roman" w:hAnsi="Times New Roman" w:cs="Times New Roman"/>
                  <w:sz w:val="20"/>
                  <w:szCs w:val="20"/>
                  <w:lang w:val="en-GB" w:eastAsia="ja-JP"/>
                </w:rPr>
                <w:t>30</w:t>
              </w:r>
            </w:ins>
          </w:p>
        </w:tc>
      </w:tr>
      <w:tr w:rsidR="00250417" w:rsidRPr="00250417" w14:paraId="3BACFFEC" w14:textId="77777777" w:rsidTr="00F57A39">
        <w:trPr>
          <w:jc w:val="center"/>
          <w:ins w:id="839"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E3F4E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840" w:author="John Mettrop [2]" w:date="2022-12-05T12:32:00Z"/>
                <w:rFonts w:ascii="Times New Roman" w:eastAsia="Times New Roman" w:hAnsi="Times New Roman" w:cs="Times New Roman"/>
                <w:sz w:val="20"/>
                <w:szCs w:val="20"/>
                <w:lang w:val="en-GB" w:eastAsia="ja-JP"/>
              </w:rPr>
            </w:pPr>
            <w:ins w:id="841" w:author="John Mettrop [2]" w:date="2022-12-05T12:32:00Z">
              <w:r w:rsidRPr="00250417">
                <w:rPr>
                  <w:rFonts w:ascii="Times New Roman" w:eastAsia="Times New Roman" w:hAnsi="Times New Roman" w:cs="Times New Roman"/>
                  <w:sz w:val="20"/>
                  <w:szCs w:val="20"/>
                  <w:lang w:val="en-GB" w:eastAsia="ja-JP"/>
                </w:rPr>
                <w:t>Vertical beamwidth</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1F37CB8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842" w:author="John Mettrop [2]" w:date="2022-12-05T12:32:00Z"/>
                <w:rFonts w:ascii="Times New Roman" w:eastAsia="Times New Roman" w:hAnsi="Times New Roman" w:cs="Times New Roman"/>
                <w:sz w:val="20"/>
                <w:szCs w:val="20"/>
                <w:lang w:val="en-GB" w:eastAsia="ja-JP"/>
              </w:rPr>
            </w:pPr>
            <w:ins w:id="843" w:author="John Mettrop [2]" w:date="2022-12-05T12:32:00Z">
              <w:r w:rsidRPr="00250417">
                <w:rPr>
                  <w:rFonts w:ascii="Times New Roman" w:eastAsia="Times New Roman" w:hAnsi="Times New Roman" w:cs="Times New Roman"/>
                  <w:sz w:val="20"/>
                  <w:szCs w:val="20"/>
                  <w:lang w:val="en-GB" w:eastAsia="ja-JP"/>
                </w:rPr>
                <w:t>Degrees</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8843C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844" w:author="John Mettrop [2]" w:date="2022-12-05T12:32:00Z"/>
                <w:rFonts w:ascii="Times New Roman" w:eastAsia="Times New Roman" w:hAnsi="Times New Roman" w:cs="Times New Roman"/>
                <w:sz w:val="20"/>
                <w:szCs w:val="20"/>
                <w:lang w:val="en-GB" w:eastAsia="ja-JP"/>
              </w:rPr>
            </w:pPr>
            <w:ins w:id="845" w:author="John Mettrop [2]" w:date="2022-12-05T12:32:00Z">
              <w:r w:rsidRPr="00250417">
                <w:rPr>
                  <w:rFonts w:ascii="Times New Roman" w:eastAsia="Times New Roman" w:hAnsi="Times New Roman" w:cs="Times New Roman"/>
                  <w:sz w:val="20"/>
                  <w:szCs w:val="20"/>
                  <w:lang w:val="en-GB" w:eastAsia="ja-JP"/>
                </w:rPr>
                <w:t>90</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9BF5B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846" w:author="John Mettrop [2]" w:date="2022-12-05T12:32:00Z"/>
                <w:rFonts w:ascii="Times New Roman" w:eastAsia="Times New Roman" w:hAnsi="Times New Roman" w:cs="Times New Roman"/>
                <w:sz w:val="20"/>
                <w:szCs w:val="20"/>
                <w:lang w:val="en-GB" w:eastAsia="ja-JP"/>
              </w:rPr>
            </w:pPr>
            <w:ins w:id="847" w:author="John Mettrop [2]" w:date="2022-12-05T12:32:00Z">
              <w:r w:rsidRPr="00250417">
                <w:rPr>
                  <w:rFonts w:ascii="Times New Roman" w:eastAsia="Times New Roman" w:hAnsi="Times New Roman" w:cs="Times New Roman"/>
                  <w:sz w:val="20"/>
                  <w:szCs w:val="20"/>
                  <w:lang w:val="en-GB" w:eastAsia="ja-JP"/>
                </w:rPr>
                <w:t>90</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2D521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848" w:author="John Mettrop [2]" w:date="2022-12-05T12:32:00Z"/>
                <w:rFonts w:ascii="Times New Roman" w:eastAsia="Times New Roman" w:hAnsi="Times New Roman" w:cs="Times New Roman"/>
                <w:sz w:val="20"/>
                <w:szCs w:val="20"/>
                <w:lang w:val="en-GB" w:eastAsia="ja-JP"/>
              </w:rPr>
            </w:pPr>
            <w:ins w:id="849" w:author="John Mettrop [2]" w:date="2022-12-05T12:32:00Z">
              <w:r w:rsidRPr="00250417">
                <w:rPr>
                  <w:rFonts w:ascii="Times New Roman" w:eastAsia="Times New Roman" w:hAnsi="Times New Roman" w:cs="Times New Roman"/>
                  <w:sz w:val="20"/>
                  <w:szCs w:val="20"/>
                  <w:lang w:val="en-GB" w:eastAsia="ja-JP"/>
                </w:rPr>
                <w:t>28</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B2ADB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850" w:author="John Mettrop [2]" w:date="2022-12-05T12:32:00Z"/>
                <w:rFonts w:ascii="Times New Roman" w:eastAsia="Times New Roman" w:hAnsi="Times New Roman" w:cs="Times New Roman"/>
                <w:sz w:val="20"/>
                <w:szCs w:val="20"/>
                <w:lang w:val="en-GB" w:eastAsia="ja-JP"/>
              </w:rPr>
            </w:pPr>
            <w:ins w:id="851" w:author="John Mettrop [2]" w:date="2022-12-05T12:32:00Z">
              <w:r w:rsidRPr="00250417">
                <w:rPr>
                  <w:rFonts w:ascii="Times New Roman" w:eastAsia="Times New Roman" w:hAnsi="Times New Roman" w:cs="Times New Roman"/>
                  <w:sz w:val="20"/>
                  <w:szCs w:val="20"/>
                  <w:lang w:val="en-GB" w:eastAsia="ja-JP"/>
                </w:rPr>
                <w:t>18</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0421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852" w:author="John Mettrop [2]" w:date="2022-12-05T12:32:00Z"/>
                <w:rFonts w:ascii="Times New Roman" w:eastAsia="Times New Roman" w:hAnsi="Times New Roman" w:cs="Times New Roman"/>
                <w:sz w:val="20"/>
                <w:szCs w:val="20"/>
                <w:lang w:val="en-GB" w:eastAsia="ja-JP"/>
              </w:rPr>
            </w:pPr>
            <w:ins w:id="853" w:author="John Mettrop [2]" w:date="2022-12-05T12:32:00Z">
              <w:r w:rsidRPr="00250417">
                <w:rPr>
                  <w:rFonts w:ascii="Times New Roman" w:eastAsia="Times New Roman" w:hAnsi="Times New Roman" w:cs="Times New Roman"/>
                  <w:sz w:val="20"/>
                  <w:szCs w:val="20"/>
                  <w:lang w:val="en-GB" w:eastAsia="ja-JP"/>
                </w:rPr>
                <w:t>28</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B5488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854" w:author="John Mettrop [2]" w:date="2022-12-05T12:32:00Z"/>
                <w:rFonts w:ascii="Times New Roman" w:eastAsia="Times New Roman" w:hAnsi="Times New Roman" w:cs="Times New Roman"/>
                <w:sz w:val="20"/>
                <w:szCs w:val="20"/>
                <w:lang w:val="en-GB" w:eastAsia="ja-JP"/>
              </w:rPr>
            </w:pPr>
            <w:ins w:id="855" w:author="John Mettrop [2]" w:date="2022-12-05T12:32:00Z">
              <w:r w:rsidRPr="00250417">
                <w:rPr>
                  <w:rFonts w:ascii="Times New Roman" w:eastAsia="Times New Roman" w:hAnsi="Times New Roman" w:cs="Times New Roman"/>
                  <w:sz w:val="20"/>
                  <w:szCs w:val="20"/>
                  <w:lang w:val="en-GB" w:eastAsia="ja-JP"/>
                </w:rPr>
                <w:t>18</w:t>
              </w:r>
            </w:ins>
          </w:p>
        </w:tc>
      </w:tr>
    </w:tbl>
    <w:p w14:paraId="76E2CB49" w14:textId="77777777" w:rsidR="00250417" w:rsidRPr="00250417" w:rsidRDefault="00250417" w:rsidP="00250417">
      <w:pPr>
        <w:tabs>
          <w:tab w:val="left" w:pos="1134"/>
          <w:tab w:val="left" w:pos="1871"/>
          <w:tab w:val="left" w:pos="2268"/>
        </w:tabs>
        <w:spacing w:line="240" w:lineRule="auto"/>
        <w:jc w:val="left"/>
        <w:rPr>
          <w:ins w:id="856" w:author="John Mettrop [2]" w:date="2022-12-05T12:33:00Z"/>
          <w:rFonts w:ascii="Times New Roman" w:eastAsia="Times New Roman" w:hAnsi="Times New Roman" w:cs="Times New Roman"/>
          <w:caps/>
          <w:sz w:val="20"/>
          <w:szCs w:val="20"/>
          <w:lang w:val="en-GB"/>
        </w:rPr>
      </w:pPr>
    </w:p>
    <w:p w14:paraId="759DA574" w14:textId="77777777" w:rsidR="00250417" w:rsidRPr="00250417" w:rsidRDefault="00250417" w:rsidP="00250417">
      <w:pPr>
        <w:tabs>
          <w:tab w:val="left" w:pos="1134"/>
          <w:tab w:val="left" w:pos="1871"/>
          <w:tab w:val="left" w:pos="2268"/>
        </w:tabs>
        <w:spacing w:line="240" w:lineRule="auto"/>
        <w:jc w:val="left"/>
        <w:rPr>
          <w:ins w:id="857" w:author="John Mettrop [2]" w:date="2022-12-05T12:33:00Z"/>
          <w:rFonts w:ascii="Times New Roman" w:eastAsia="Times New Roman" w:hAnsi="Times New Roman" w:cs="Times New Roman"/>
          <w:caps/>
          <w:sz w:val="20"/>
          <w:szCs w:val="20"/>
          <w:lang w:val="en-GB"/>
        </w:rPr>
      </w:pPr>
      <w:ins w:id="858" w:author="John Mettrop [2]" w:date="2022-12-05T12:33:00Z">
        <w:r w:rsidRPr="00250417">
          <w:rPr>
            <w:rFonts w:ascii="Times New Roman" w:eastAsia="Times New Roman" w:hAnsi="Times New Roman" w:cs="Times New Roman"/>
            <w:caps/>
            <w:sz w:val="20"/>
            <w:szCs w:val="20"/>
            <w:lang w:val="en-GB"/>
          </w:rPr>
          <w:br w:type="page"/>
        </w:r>
      </w:ins>
    </w:p>
    <w:p w14:paraId="3BE14FBF"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560" w:after="120" w:line="240" w:lineRule="auto"/>
        <w:textAlignment w:val="baseline"/>
        <w:rPr>
          <w:ins w:id="859" w:author="John Mettrop [2]" w:date="2022-12-05T12:33:00Z"/>
          <w:rFonts w:ascii="Times New Roman" w:eastAsia="Times New Roman" w:hAnsi="Times New Roman" w:cs="Times New Roman"/>
          <w:b/>
          <w:caps/>
          <w:sz w:val="28"/>
          <w:szCs w:val="20"/>
          <w:lang w:val="en-GB"/>
        </w:rPr>
      </w:pPr>
      <w:ins w:id="860" w:author="Limousin, Catherine" w:date="2022-12-09T10:54:00Z">
        <w:r w:rsidRPr="00250417">
          <w:rPr>
            <w:rFonts w:ascii="Times New Roman" w:eastAsia="Times New Roman" w:hAnsi="Times New Roman" w:cs="Times New Roman"/>
            <w:caps/>
            <w:sz w:val="20"/>
            <w:szCs w:val="20"/>
            <w:lang w:val="en-GB"/>
          </w:rPr>
          <w:lastRenderedPageBreak/>
          <w:br/>
        </w:r>
      </w:ins>
      <w:ins w:id="861" w:author="John Mettrop [2]" w:date="2022-12-05T12:33:00Z">
        <w:r w:rsidRPr="00250417">
          <w:rPr>
            <w:rFonts w:ascii="Times New Roman" w:eastAsia="Times New Roman" w:hAnsi="Times New Roman" w:cs="Times New Roman"/>
            <w:caps/>
            <w:sz w:val="20"/>
            <w:szCs w:val="20"/>
            <w:lang w:val="en-GB"/>
          </w:rPr>
          <w:t>TABLE 1 (</w:t>
        </w:r>
        <w:r w:rsidRPr="00250417">
          <w:rPr>
            <w:rFonts w:ascii="Times New Roman" w:eastAsia="Times New Roman" w:hAnsi="Times New Roman" w:cs="Times New Roman"/>
            <w:i/>
            <w:iCs/>
            <w:caps/>
            <w:sz w:val="20"/>
            <w:szCs w:val="20"/>
            <w:lang w:val="en-GB"/>
          </w:rPr>
          <w:t>continued</w:t>
        </w:r>
        <w:r w:rsidRPr="00250417">
          <w:rPr>
            <w:rFonts w:ascii="Times New Roman" w:eastAsia="Times New Roman" w:hAnsi="Times New Roman" w:cs="Times New Roman"/>
            <w:caps/>
            <w:sz w:val="20"/>
            <w:szCs w:val="20"/>
            <w:lang w:val="en-GB"/>
          </w:rPr>
          <w:t>)</w:t>
        </w:r>
      </w:ins>
    </w:p>
    <w:tbl>
      <w:tblPr>
        <w:tblW w:w="13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83"/>
        <w:gridCol w:w="1714"/>
        <w:gridCol w:w="4019"/>
        <w:gridCol w:w="3925"/>
      </w:tblGrid>
      <w:tr w:rsidR="00250417" w:rsidRPr="00250417" w14:paraId="3771E934" w14:textId="77777777" w:rsidTr="00250417">
        <w:trPr>
          <w:trHeight w:val="720"/>
          <w:tblHeader/>
          <w:jc w:val="center"/>
          <w:ins w:id="862" w:author="John Mettrop [2]" w:date="2022-12-05T12:33:00Z"/>
        </w:trPr>
        <w:tc>
          <w:tcPr>
            <w:tcW w:w="338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DBD2EEC"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863" w:author="John Mettrop [2]" w:date="2022-12-05T12:33:00Z"/>
                <w:rFonts w:ascii="Times New Roman Bold" w:eastAsia="Times New Roman" w:hAnsi="Times New Roman Bold" w:cs="Times New Roman Bold"/>
                <w:b/>
                <w:sz w:val="20"/>
                <w:szCs w:val="20"/>
                <w:lang w:val="en-GB" w:eastAsia="ja-JP"/>
              </w:rPr>
            </w:pPr>
            <w:ins w:id="864" w:author="John Mettrop [2]" w:date="2022-12-05T12:33:00Z">
              <w:r w:rsidRPr="00250417">
                <w:rPr>
                  <w:rFonts w:ascii="Times New Roman Bold" w:eastAsia="Times New Roman" w:hAnsi="Times New Roman Bold" w:cs="Times New Roman Bold"/>
                  <w:b/>
                  <w:sz w:val="20"/>
                  <w:szCs w:val="20"/>
                  <w:lang w:val="en-GB" w:eastAsia="ja-JP"/>
                </w:rPr>
                <w:t>Parameter</w:t>
              </w:r>
            </w:ins>
          </w:p>
        </w:tc>
        <w:tc>
          <w:tcPr>
            <w:tcW w:w="171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DBDFA15"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865" w:author="John Mettrop [2]" w:date="2022-12-05T12:33:00Z"/>
                <w:rFonts w:ascii="Times New Roman Bold" w:eastAsia="Times New Roman" w:hAnsi="Times New Roman Bold" w:cs="Times New Roman Bold"/>
                <w:b/>
                <w:sz w:val="20"/>
                <w:szCs w:val="20"/>
                <w:lang w:val="en-GB" w:eastAsia="ja-JP"/>
              </w:rPr>
            </w:pPr>
            <w:ins w:id="866" w:author="John Mettrop [2]" w:date="2022-12-05T12:33:00Z">
              <w:r w:rsidRPr="00250417">
                <w:rPr>
                  <w:rFonts w:ascii="Times New Roman Bold" w:eastAsia="Times New Roman" w:hAnsi="Times New Roman Bold" w:cs="Times New Roman Bold"/>
                  <w:b/>
                  <w:sz w:val="20"/>
                  <w:szCs w:val="20"/>
                  <w:lang w:val="en-GB" w:eastAsia="ja-JP"/>
                </w:rPr>
                <w:t>Units</w:t>
              </w:r>
            </w:ins>
          </w:p>
        </w:tc>
        <w:tc>
          <w:tcPr>
            <w:tcW w:w="4019" w:type="dxa"/>
            <w:tcBorders>
              <w:top w:val="single" w:sz="4" w:space="0" w:color="auto"/>
              <w:left w:val="single" w:sz="4" w:space="0" w:color="auto"/>
              <w:bottom w:val="single" w:sz="4" w:space="0" w:color="auto"/>
              <w:right w:val="single" w:sz="4" w:space="0" w:color="auto"/>
            </w:tcBorders>
            <w:shd w:val="clear" w:color="auto" w:fill="D9D9D9"/>
            <w:hideMark/>
          </w:tcPr>
          <w:p w14:paraId="2C2FFC7A"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867" w:author="John Mettrop [2]" w:date="2022-12-05T12:33:00Z"/>
                <w:rFonts w:ascii="Times New Roman Bold" w:eastAsia="Times New Roman" w:hAnsi="Times New Roman Bold" w:cs="Times New Roman Bold"/>
                <w:b/>
                <w:sz w:val="20"/>
                <w:szCs w:val="20"/>
                <w:lang w:val="en-GB" w:eastAsia="ja-JP"/>
              </w:rPr>
            </w:pPr>
            <w:ins w:id="868" w:author="John Mettrop [2]" w:date="2022-12-05T12:33:00Z">
              <w:r w:rsidRPr="00250417">
                <w:rPr>
                  <w:rFonts w:ascii="Times New Roman Bold" w:eastAsia="Times New Roman" w:hAnsi="Times New Roman Bold" w:cs="Times New Roman Bold"/>
                  <w:b/>
                  <w:sz w:val="20"/>
                  <w:szCs w:val="20"/>
                  <w:lang w:val="en-GB" w:eastAsia="ja-JP"/>
                </w:rPr>
                <w:t>System 7</w:t>
              </w:r>
              <w:r w:rsidRPr="00250417">
                <w:rPr>
                  <w:rFonts w:ascii="Times New Roman Bold" w:eastAsia="Times New Roman" w:hAnsi="Times New Roman Bold" w:cs="Times New Roman Bold"/>
                  <w:b/>
                  <w:sz w:val="20"/>
                  <w:szCs w:val="20"/>
                  <w:lang w:val="en-GB" w:eastAsia="ja-JP"/>
                </w:rPr>
                <w:br/>
                <w:t>Airborne 1</w:t>
              </w:r>
            </w:ins>
          </w:p>
        </w:tc>
        <w:tc>
          <w:tcPr>
            <w:tcW w:w="3925" w:type="dxa"/>
            <w:tcBorders>
              <w:top w:val="single" w:sz="4" w:space="0" w:color="auto"/>
              <w:left w:val="single" w:sz="4" w:space="0" w:color="auto"/>
              <w:bottom w:val="single" w:sz="4" w:space="0" w:color="auto"/>
              <w:right w:val="single" w:sz="4" w:space="0" w:color="auto"/>
            </w:tcBorders>
            <w:shd w:val="clear" w:color="auto" w:fill="D9D9D9"/>
            <w:hideMark/>
          </w:tcPr>
          <w:p w14:paraId="47F5B01B"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869" w:author="John Mettrop [2]" w:date="2022-12-05T12:33:00Z"/>
                <w:rFonts w:ascii="Times New Roman Bold" w:eastAsia="Times New Roman" w:hAnsi="Times New Roman Bold" w:cs="Times New Roman Bold"/>
                <w:b/>
                <w:sz w:val="20"/>
                <w:szCs w:val="20"/>
                <w:lang w:val="en-GB" w:eastAsia="ja-JP"/>
              </w:rPr>
            </w:pPr>
            <w:ins w:id="870" w:author="John Mettrop [2]" w:date="2022-12-05T12:33:00Z">
              <w:r w:rsidRPr="00250417">
                <w:rPr>
                  <w:rFonts w:ascii="Times New Roman Bold" w:eastAsia="Times New Roman" w:hAnsi="Times New Roman Bold" w:cs="Times New Roman Bold"/>
                  <w:b/>
                  <w:sz w:val="20"/>
                  <w:szCs w:val="20"/>
                  <w:lang w:val="en-GB" w:eastAsia="ja-JP"/>
                </w:rPr>
                <w:t>System 7</w:t>
              </w:r>
              <w:r w:rsidRPr="00250417">
                <w:rPr>
                  <w:rFonts w:ascii="Times New Roman Bold" w:eastAsia="Times New Roman" w:hAnsi="Times New Roman Bold" w:cs="Times New Roman Bold"/>
                  <w:b/>
                  <w:sz w:val="20"/>
                  <w:szCs w:val="20"/>
                  <w:lang w:val="en-GB" w:eastAsia="ja-JP"/>
                </w:rPr>
                <w:br/>
                <w:t>Airborne 2</w:t>
              </w:r>
            </w:ins>
          </w:p>
        </w:tc>
      </w:tr>
      <w:tr w:rsidR="00250417" w:rsidRPr="00250417" w14:paraId="7B94CFAB" w14:textId="77777777" w:rsidTr="00250417">
        <w:trPr>
          <w:trHeight w:val="279"/>
          <w:jc w:val="center"/>
          <w:ins w:id="871" w:author="John Mettrop [2]" w:date="2022-12-05T12:33:00Z"/>
        </w:trPr>
        <w:tc>
          <w:tcPr>
            <w:tcW w:w="13041" w:type="dxa"/>
            <w:gridSpan w:val="4"/>
            <w:tcBorders>
              <w:top w:val="single" w:sz="4" w:space="0" w:color="auto"/>
              <w:left w:val="single" w:sz="4" w:space="0" w:color="auto"/>
              <w:bottom w:val="single" w:sz="4" w:space="0" w:color="auto"/>
              <w:right w:val="single" w:sz="2" w:space="0" w:color="000000"/>
            </w:tcBorders>
            <w:shd w:val="clear" w:color="auto" w:fill="D9D9D9"/>
            <w:hideMark/>
          </w:tcPr>
          <w:p w14:paraId="280C513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872" w:author="John Mettrop [2]" w:date="2022-12-05T12:33:00Z"/>
                <w:rFonts w:ascii="Times New Roman" w:eastAsia="Times New Roman" w:hAnsi="Times New Roman" w:cs="Times New Roman"/>
                <w:b/>
                <w:bCs/>
                <w:sz w:val="20"/>
                <w:szCs w:val="20"/>
                <w:lang w:val="en-GB" w:eastAsia="ja-JP"/>
              </w:rPr>
            </w:pPr>
            <w:ins w:id="873" w:author="John Mettrop [2]" w:date="2022-12-05T12:33:00Z">
              <w:r w:rsidRPr="00250417">
                <w:rPr>
                  <w:rFonts w:ascii="Times New Roman" w:eastAsia="Times New Roman" w:hAnsi="Times New Roman" w:cs="Times New Roman"/>
                  <w:b/>
                  <w:bCs/>
                  <w:sz w:val="20"/>
                  <w:szCs w:val="20"/>
                  <w:lang w:val="en-GB" w:eastAsia="ja-JP"/>
                </w:rPr>
                <w:t>Transmitter</w:t>
              </w:r>
            </w:ins>
          </w:p>
        </w:tc>
      </w:tr>
      <w:tr w:rsidR="00250417" w:rsidRPr="00250417" w14:paraId="7A7C8B3A" w14:textId="77777777" w:rsidTr="00F57A39">
        <w:trPr>
          <w:trHeight w:val="319"/>
          <w:jc w:val="center"/>
          <w:ins w:id="874" w:author="John Mettrop [2]" w:date="2022-12-05T12:33:00Z"/>
        </w:trPr>
        <w:tc>
          <w:tcPr>
            <w:tcW w:w="3383" w:type="dxa"/>
            <w:tcBorders>
              <w:top w:val="single" w:sz="4" w:space="0" w:color="auto"/>
              <w:left w:val="single" w:sz="4" w:space="0" w:color="auto"/>
              <w:bottom w:val="single" w:sz="4" w:space="0" w:color="auto"/>
              <w:right w:val="single" w:sz="4" w:space="0" w:color="auto"/>
            </w:tcBorders>
            <w:hideMark/>
          </w:tcPr>
          <w:p w14:paraId="16EFDCC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875" w:author="John Mettrop [2]" w:date="2022-12-05T12:33:00Z"/>
                <w:rFonts w:ascii="Times New Roman" w:eastAsia="Times New Roman" w:hAnsi="Times New Roman" w:cs="Times New Roman"/>
                <w:color w:val="000000"/>
                <w:sz w:val="20"/>
                <w:szCs w:val="20"/>
                <w:lang w:val="en-GB" w:eastAsia="ja-JP"/>
              </w:rPr>
            </w:pPr>
            <w:ins w:id="876" w:author="John Mettrop [2]" w:date="2022-12-05T12:33:00Z">
              <w:r w:rsidRPr="00250417">
                <w:rPr>
                  <w:rFonts w:ascii="Times New Roman" w:eastAsia="Times New Roman" w:hAnsi="Times New Roman" w:cs="Times New Roman"/>
                  <w:color w:val="000000"/>
                  <w:sz w:val="20"/>
                  <w:szCs w:val="20"/>
                  <w:lang w:val="en-GB" w:eastAsia="ja-JP"/>
                </w:rPr>
                <w:t>Tuning range</w:t>
              </w:r>
            </w:ins>
          </w:p>
        </w:tc>
        <w:tc>
          <w:tcPr>
            <w:tcW w:w="1714" w:type="dxa"/>
            <w:tcBorders>
              <w:top w:val="single" w:sz="4" w:space="0" w:color="auto"/>
              <w:left w:val="single" w:sz="4" w:space="0" w:color="auto"/>
              <w:bottom w:val="single" w:sz="4" w:space="0" w:color="auto"/>
              <w:right w:val="single" w:sz="4" w:space="0" w:color="auto"/>
            </w:tcBorders>
            <w:hideMark/>
          </w:tcPr>
          <w:p w14:paraId="0AF5189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77" w:author="John Mettrop [2]" w:date="2022-12-05T12:33:00Z"/>
                <w:rFonts w:ascii="Times New Roman" w:eastAsia="Times New Roman" w:hAnsi="Times New Roman" w:cs="Times New Roman"/>
                <w:color w:val="000000"/>
                <w:sz w:val="20"/>
                <w:szCs w:val="20"/>
                <w:lang w:val="en-GB" w:eastAsia="ja-JP"/>
              </w:rPr>
            </w:pPr>
            <w:ins w:id="878" w:author="John Mettrop [2]" w:date="2022-12-05T12:33:00Z">
              <w:r w:rsidRPr="00250417">
                <w:rPr>
                  <w:rFonts w:ascii="Times New Roman" w:eastAsia="Times New Roman" w:hAnsi="Times New Roman" w:cs="Times New Roman"/>
                  <w:color w:val="000000"/>
                  <w:sz w:val="20"/>
                  <w:szCs w:val="20"/>
                  <w:lang w:val="en-GB" w:eastAsia="ja-JP"/>
                </w:rPr>
                <w:t>MHz</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77BDBE2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79" w:author="John Mettrop [2]" w:date="2022-12-05T12:33:00Z"/>
                <w:rFonts w:ascii="Times New Roman" w:eastAsia="Times New Roman" w:hAnsi="Times New Roman" w:cs="Times New Roman"/>
                <w:color w:val="000000"/>
                <w:sz w:val="20"/>
                <w:szCs w:val="20"/>
                <w:lang w:val="en-GB" w:eastAsia="ja-JP"/>
              </w:rPr>
            </w:pPr>
            <w:ins w:id="880" w:author="John Mettrop [2]" w:date="2022-12-05T12:33:00Z">
              <w:r w:rsidRPr="00250417">
                <w:rPr>
                  <w:rFonts w:ascii="Times New Roman" w:eastAsia="Times New Roman" w:hAnsi="Times New Roman" w:cs="Times New Roman"/>
                  <w:color w:val="000000"/>
                  <w:sz w:val="20"/>
                  <w:szCs w:val="20"/>
                  <w:lang w:val="en-GB" w:eastAsia="ja-JP"/>
                </w:rPr>
                <w:t>4 400-4 990</w:t>
              </w:r>
            </w:ins>
          </w:p>
        </w:tc>
        <w:tc>
          <w:tcPr>
            <w:tcW w:w="3925" w:type="dxa"/>
            <w:tcBorders>
              <w:top w:val="single" w:sz="4" w:space="0" w:color="auto"/>
              <w:left w:val="single" w:sz="4" w:space="0" w:color="auto"/>
              <w:bottom w:val="single" w:sz="4" w:space="0" w:color="auto"/>
              <w:right w:val="single" w:sz="2" w:space="0" w:color="000000"/>
            </w:tcBorders>
            <w:vAlign w:val="center"/>
            <w:hideMark/>
          </w:tcPr>
          <w:p w14:paraId="453417A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81" w:author="John Mettrop [2]" w:date="2022-12-05T12:33:00Z"/>
                <w:rFonts w:ascii="Times New Roman" w:eastAsia="Times New Roman" w:hAnsi="Times New Roman" w:cs="Times New Roman"/>
                <w:color w:val="000000"/>
                <w:sz w:val="20"/>
                <w:szCs w:val="20"/>
                <w:lang w:val="en-GB" w:eastAsia="ja-JP"/>
              </w:rPr>
            </w:pPr>
            <w:ins w:id="882" w:author="John Mettrop [2]" w:date="2022-12-05T12:33:00Z">
              <w:r w:rsidRPr="00250417">
                <w:rPr>
                  <w:rFonts w:ascii="Times New Roman" w:eastAsia="Times New Roman" w:hAnsi="Times New Roman" w:cs="Times New Roman"/>
                  <w:color w:val="000000"/>
                  <w:sz w:val="20"/>
                  <w:szCs w:val="20"/>
                  <w:lang w:val="en-GB" w:eastAsia="ja-JP"/>
                </w:rPr>
                <w:t>4 400-4 990</w:t>
              </w:r>
            </w:ins>
          </w:p>
        </w:tc>
      </w:tr>
      <w:tr w:rsidR="00250417" w:rsidRPr="00250417" w14:paraId="6212F8F4" w14:textId="77777777" w:rsidTr="00F57A39">
        <w:trPr>
          <w:trHeight w:val="279"/>
          <w:jc w:val="center"/>
          <w:ins w:id="883" w:author="John Mettrop [2]" w:date="2022-12-05T12:33:00Z"/>
        </w:trPr>
        <w:tc>
          <w:tcPr>
            <w:tcW w:w="3383" w:type="dxa"/>
            <w:tcBorders>
              <w:top w:val="single" w:sz="4" w:space="0" w:color="auto"/>
              <w:left w:val="single" w:sz="4" w:space="0" w:color="auto"/>
              <w:bottom w:val="single" w:sz="4" w:space="0" w:color="auto"/>
              <w:right w:val="single" w:sz="4" w:space="0" w:color="auto"/>
            </w:tcBorders>
            <w:hideMark/>
          </w:tcPr>
          <w:p w14:paraId="16F6324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884" w:author="John Mettrop [2]" w:date="2022-12-05T12:33:00Z"/>
                <w:rFonts w:ascii="Times New Roman" w:eastAsia="Times New Roman" w:hAnsi="Times New Roman" w:cs="Times New Roman"/>
                <w:color w:val="000000"/>
                <w:sz w:val="20"/>
                <w:szCs w:val="20"/>
                <w:lang w:val="en-GB" w:eastAsia="ja-JP"/>
              </w:rPr>
            </w:pPr>
            <w:ins w:id="885" w:author="John Mettrop [2]" w:date="2022-12-05T12:33:00Z">
              <w:r w:rsidRPr="00250417">
                <w:rPr>
                  <w:rFonts w:ascii="Times New Roman" w:eastAsia="Times New Roman" w:hAnsi="Times New Roman" w:cs="Times New Roman"/>
                  <w:color w:val="000000"/>
                  <w:sz w:val="20"/>
                  <w:szCs w:val="20"/>
                  <w:lang w:val="en-GB" w:eastAsia="ja-JP"/>
                </w:rPr>
                <w:t>Power output</w:t>
              </w:r>
            </w:ins>
          </w:p>
        </w:tc>
        <w:tc>
          <w:tcPr>
            <w:tcW w:w="1714" w:type="dxa"/>
            <w:tcBorders>
              <w:top w:val="single" w:sz="4" w:space="0" w:color="auto"/>
              <w:left w:val="single" w:sz="4" w:space="0" w:color="auto"/>
              <w:bottom w:val="single" w:sz="4" w:space="0" w:color="auto"/>
              <w:right w:val="single" w:sz="4" w:space="0" w:color="auto"/>
            </w:tcBorders>
            <w:hideMark/>
          </w:tcPr>
          <w:p w14:paraId="7DF45BC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86" w:author="John Mettrop [2]" w:date="2022-12-05T12:33:00Z"/>
                <w:rFonts w:ascii="Times New Roman" w:eastAsia="Times New Roman" w:hAnsi="Times New Roman" w:cs="Times New Roman"/>
                <w:color w:val="000000"/>
                <w:sz w:val="20"/>
                <w:szCs w:val="20"/>
                <w:lang w:val="en-GB" w:eastAsia="ja-JP"/>
              </w:rPr>
            </w:pPr>
            <w:ins w:id="887" w:author="John Mettrop [2]" w:date="2022-12-05T12:33:00Z">
              <w:r w:rsidRPr="00250417">
                <w:rPr>
                  <w:rFonts w:ascii="Times New Roman" w:eastAsia="Times New Roman" w:hAnsi="Times New Roman" w:cs="Times New Roman"/>
                  <w:color w:val="000000"/>
                  <w:sz w:val="20"/>
                  <w:szCs w:val="20"/>
                  <w:lang w:val="en-GB" w:eastAsia="ja-JP"/>
                </w:rPr>
                <w:t>dBm</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22710CA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88" w:author="John Mettrop [2]" w:date="2022-12-05T12:33:00Z"/>
                <w:rFonts w:ascii="Times New Roman" w:eastAsia="Times New Roman" w:hAnsi="Times New Roman" w:cs="Times New Roman"/>
                <w:color w:val="000000"/>
                <w:sz w:val="20"/>
                <w:szCs w:val="20"/>
                <w:lang w:val="en-GB" w:eastAsia="ko-KR"/>
              </w:rPr>
            </w:pPr>
            <w:ins w:id="889" w:author="John Mettrop [2]" w:date="2022-12-05T12:33:00Z">
              <w:r w:rsidRPr="00250417">
                <w:rPr>
                  <w:rFonts w:ascii="Times New Roman" w:eastAsia="Times New Roman" w:hAnsi="Times New Roman" w:cs="Times New Roman"/>
                  <w:color w:val="000000"/>
                  <w:sz w:val="20"/>
                  <w:szCs w:val="20"/>
                  <w:lang w:val="en-GB" w:eastAsia="ko-KR"/>
                </w:rPr>
                <w:t>30-43</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65FE265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90" w:author="John Mettrop [2]" w:date="2022-12-05T12:33:00Z"/>
                <w:rFonts w:ascii="Times New Roman" w:eastAsia="Times New Roman" w:hAnsi="Times New Roman" w:cs="Times New Roman"/>
                <w:color w:val="000000"/>
                <w:sz w:val="20"/>
                <w:szCs w:val="20"/>
                <w:lang w:val="en-GB" w:eastAsia="ko-KR"/>
              </w:rPr>
            </w:pPr>
            <w:ins w:id="891" w:author="John Mettrop [2]" w:date="2022-12-05T12:33:00Z">
              <w:r w:rsidRPr="00250417">
                <w:rPr>
                  <w:rFonts w:ascii="Times New Roman" w:eastAsia="Times New Roman" w:hAnsi="Times New Roman" w:cs="Times New Roman"/>
                  <w:color w:val="000000"/>
                  <w:sz w:val="20"/>
                  <w:szCs w:val="20"/>
                  <w:lang w:val="en-GB" w:eastAsia="ko-KR"/>
                </w:rPr>
                <w:t>30-43</w:t>
              </w:r>
            </w:ins>
          </w:p>
        </w:tc>
      </w:tr>
      <w:tr w:rsidR="00250417" w:rsidRPr="00250417" w14:paraId="5D9153BF" w14:textId="77777777" w:rsidTr="00F57A39">
        <w:trPr>
          <w:trHeight w:val="319"/>
          <w:jc w:val="center"/>
          <w:ins w:id="892" w:author="John Mettrop [2]" w:date="2022-12-05T12:33:00Z"/>
        </w:trPr>
        <w:tc>
          <w:tcPr>
            <w:tcW w:w="3383" w:type="dxa"/>
            <w:tcBorders>
              <w:top w:val="single" w:sz="4" w:space="0" w:color="auto"/>
              <w:left w:val="single" w:sz="4" w:space="0" w:color="auto"/>
              <w:bottom w:val="single" w:sz="4" w:space="0" w:color="auto"/>
              <w:right w:val="single" w:sz="4" w:space="0" w:color="auto"/>
            </w:tcBorders>
            <w:hideMark/>
          </w:tcPr>
          <w:p w14:paraId="0CE59EC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893" w:author="John Mettrop [2]" w:date="2022-12-05T12:33:00Z"/>
                <w:rFonts w:ascii="Times New Roman" w:eastAsia="Times New Roman" w:hAnsi="Times New Roman" w:cs="Times New Roman"/>
                <w:color w:val="000000"/>
                <w:sz w:val="20"/>
                <w:szCs w:val="20"/>
                <w:lang w:val="en-GB" w:eastAsia="ja-JP"/>
              </w:rPr>
            </w:pPr>
            <w:ins w:id="894" w:author="John Mettrop [2]" w:date="2022-12-05T12:33:00Z">
              <w:r w:rsidRPr="00250417">
                <w:rPr>
                  <w:rFonts w:ascii="Times New Roman" w:eastAsia="Times New Roman" w:hAnsi="Times New Roman" w:cs="Times New Roman"/>
                  <w:color w:val="000000"/>
                  <w:sz w:val="20"/>
                  <w:szCs w:val="20"/>
                  <w:lang w:val="en-GB" w:eastAsia="ja-JP"/>
                </w:rPr>
                <w:t>Bandwidth (3 dB)</w:t>
              </w:r>
            </w:ins>
          </w:p>
        </w:tc>
        <w:tc>
          <w:tcPr>
            <w:tcW w:w="1714" w:type="dxa"/>
            <w:tcBorders>
              <w:top w:val="single" w:sz="4" w:space="0" w:color="auto"/>
              <w:left w:val="single" w:sz="4" w:space="0" w:color="auto"/>
              <w:bottom w:val="single" w:sz="4" w:space="0" w:color="auto"/>
              <w:right w:val="single" w:sz="4" w:space="0" w:color="auto"/>
            </w:tcBorders>
            <w:hideMark/>
          </w:tcPr>
          <w:p w14:paraId="600A097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95" w:author="John Mettrop [2]" w:date="2022-12-05T12:33:00Z"/>
                <w:rFonts w:ascii="Times New Roman" w:eastAsia="Times New Roman" w:hAnsi="Times New Roman" w:cs="Times New Roman"/>
                <w:color w:val="000000"/>
                <w:sz w:val="20"/>
                <w:szCs w:val="20"/>
                <w:lang w:val="en-GB" w:eastAsia="ja-JP"/>
              </w:rPr>
            </w:pPr>
            <w:ins w:id="896" w:author="John Mettrop [2]" w:date="2022-12-05T12:33:00Z">
              <w:r w:rsidRPr="00250417">
                <w:rPr>
                  <w:rFonts w:ascii="Times New Roman" w:eastAsia="Times New Roman" w:hAnsi="Times New Roman" w:cs="Times New Roman"/>
                  <w:color w:val="000000"/>
                  <w:sz w:val="20"/>
                  <w:szCs w:val="20"/>
                  <w:lang w:val="en-GB" w:eastAsia="ja-JP"/>
                </w:rPr>
                <w:t>MHz</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7C1A291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97" w:author="John Mettrop [2]" w:date="2022-12-05T12:33:00Z"/>
                <w:rFonts w:ascii="Times New Roman" w:eastAsia="Times New Roman" w:hAnsi="Times New Roman" w:cs="Times New Roman"/>
                <w:color w:val="000000"/>
                <w:sz w:val="20"/>
                <w:szCs w:val="20"/>
                <w:lang w:val="en-GB" w:eastAsia="ja-JP"/>
              </w:rPr>
            </w:pPr>
            <w:ins w:id="898" w:author="John Mettrop [2]" w:date="2022-12-05T12:33:00Z">
              <w:r w:rsidRPr="00250417">
                <w:rPr>
                  <w:rFonts w:ascii="Times New Roman" w:eastAsia="Times New Roman" w:hAnsi="Times New Roman" w:cs="Times New Roman"/>
                  <w:color w:val="000000"/>
                  <w:sz w:val="20"/>
                  <w:szCs w:val="20"/>
                  <w:lang w:val="en-GB" w:eastAsia="ja-JP"/>
                </w:rPr>
                <w:t>5 / 0.008</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12A84CA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99" w:author="John Mettrop [2]" w:date="2022-12-05T12:33:00Z"/>
                <w:rFonts w:ascii="Times New Roman" w:eastAsia="Times New Roman" w:hAnsi="Times New Roman" w:cs="Times New Roman"/>
                <w:color w:val="000000"/>
                <w:sz w:val="20"/>
                <w:szCs w:val="20"/>
                <w:lang w:val="en-GB" w:eastAsia="ko-KR"/>
              </w:rPr>
            </w:pPr>
            <w:ins w:id="900" w:author="John Mettrop [2]" w:date="2022-12-05T12:33:00Z">
              <w:r w:rsidRPr="00250417">
                <w:rPr>
                  <w:rFonts w:ascii="Times New Roman" w:eastAsia="Times New Roman" w:hAnsi="Times New Roman" w:cs="Times New Roman"/>
                  <w:color w:val="000000"/>
                  <w:sz w:val="20"/>
                  <w:szCs w:val="20"/>
                  <w:lang w:val="en-GB" w:eastAsia="ja-JP"/>
                </w:rPr>
                <w:t xml:space="preserve">5 / </w:t>
              </w:r>
              <w:r w:rsidRPr="00250417">
                <w:rPr>
                  <w:rFonts w:ascii="Times New Roman" w:eastAsia="Times New Roman" w:hAnsi="Times New Roman" w:cs="Times New Roman"/>
                  <w:color w:val="000000"/>
                  <w:sz w:val="20"/>
                  <w:szCs w:val="20"/>
                  <w:lang w:val="en-GB" w:eastAsia="ko-KR"/>
                </w:rPr>
                <w:t>0.008</w:t>
              </w:r>
            </w:ins>
          </w:p>
        </w:tc>
      </w:tr>
      <w:tr w:rsidR="00250417" w:rsidRPr="00250417" w14:paraId="4F58446C" w14:textId="77777777" w:rsidTr="00250417">
        <w:trPr>
          <w:trHeight w:val="279"/>
          <w:jc w:val="center"/>
          <w:ins w:id="901" w:author="John Mettrop [2]" w:date="2022-12-05T12:33:00Z"/>
        </w:trPr>
        <w:tc>
          <w:tcPr>
            <w:tcW w:w="13041" w:type="dxa"/>
            <w:gridSpan w:val="4"/>
            <w:tcBorders>
              <w:top w:val="single" w:sz="4" w:space="0" w:color="auto"/>
              <w:left w:val="single" w:sz="4" w:space="0" w:color="auto"/>
              <w:bottom w:val="single" w:sz="4" w:space="0" w:color="auto"/>
              <w:right w:val="single" w:sz="2" w:space="0" w:color="000000"/>
            </w:tcBorders>
            <w:shd w:val="clear" w:color="auto" w:fill="D9D9D9"/>
            <w:hideMark/>
          </w:tcPr>
          <w:p w14:paraId="2B469F4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902" w:author="John Mettrop [2]" w:date="2022-12-05T12:33:00Z"/>
                <w:rFonts w:ascii="Times New Roman" w:eastAsia="Times New Roman" w:hAnsi="Times New Roman" w:cs="Times New Roman"/>
                <w:b/>
                <w:bCs/>
                <w:color w:val="000000"/>
                <w:sz w:val="20"/>
                <w:szCs w:val="20"/>
                <w:lang w:val="en-GB" w:eastAsia="ja-JP"/>
              </w:rPr>
            </w:pPr>
            <w:proofErr w:type="gramStart"/>
            <w:ins w:id="903" w:author="John Mettrop [2]" w:date="2022-12-05T12:33:00Z">
              <w:r w:rsidRPr="00250417">
                <w:rPr>
                  <w:rFonts w:ascii="Times New Roman" w:eastAsia="Times New Roman" w:hAnsi="Times New Roman" w:cs="Times New Roman"/>
                  <w:b/>
                  <w:bCs/>
                  <w:color w:val="000000"/>
                  <w:sz w:val="20"/>
                  <w:szCs w:val="20"/>
                  <w:lang w:val="en-GB" w:eastAsia="ja-JP"/>
                </w:rPr>
                <w:t>Receiver</w:t>
              </w:r>
              <w:r w:rsidRPr="00250417">
                <w:rPr>
                  <w:rFonts w:ascii="Times New Roman" w:eastAsia="Calibri" w:hAnsi="Times New Roman" w:cs="Times New Roman"/>
                  <w:sz w:val="20"/>
                  <w:szCs w:val="20"/>
                  <w:vertAlign w:val="superscript"/>
                  <w:lang w:val="en-GB" w:eastAsia="ja-JP"/>
                </w:rPr>
                <w:t>(</w:t>
              </w:r>
              <w:proofErr w:type="gramEnd"/>
              <w:r w:rsidRPr="00250417">
                <w:rPr>
                  <w:rFonts w:ascii="Times New Roman" w:eastAsia="Calibri" w:hAnsi="Times New Roman" w:cs="Times New Roman"/>
                  <w:sz w:val="20"/>
                  <w:szCs w:val="20"/>
                  <w:vertAlign w:val="superscript"/>
                  <w:lang w:val="en-GB" w:eastAsia="ja-JP"/>
                </w:rPr>
                <w:t>4)</w:t>
              </w:r>
            </w:ins>
          </w:p>
        </w:tc>
      </w:tr>
      <w:tr w:rsidR="00250417" w:rsidRPr="00250417" w14:paraId="7E01CBA4" w14:textId="77777777" w:rsidTr="00F57A39">
        <w:trPr>
          <w:trHeight w:val="279"/>
          <w:jc w:val="center"/>
          <w:ins w:id="904" w:author="John Mettrop [2]" w:date="2022-12-05T12:33:00Z"/>
        </w:trPr>
        <w:tc>
          <w:tcPr>
            <w:tcW w:w="3383" w:type="dxa"/>
            <w:tcBorders>
              <w:top w:val="single" w:sz="4" w:space="0" w:color="auto"/>
              <w:left w:val="single" w:sz="4" w:space="0" w:color="auto"/>
              <w:bottom w:val="single" w:sz="4" w:space="0" w:color="auto"/>
              <w:right w:val="single" w:sz="4" w:space="0" w:color="auto"/>
            </w:tcBorders>
            <w:hideMark/>
          </w:tcPr>
          <w:p w14:paraId="0845CBD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905" w:author="John Mettrop [2]" w:date="2022-12-05T12:33:00Z"/>
                <w:rFonts w:ascii="Times New Roman" w:eastAsia="Times New Roman" w:hAnsi="Times New Roman" w:cs="Times New Roman"/>
                <w:color w:val="000000"/>
                <w:sz w:val="20"/>
                <w:szCs w:val="20"/>
                <w:lang w:val="en-GB" w:eastAsia="ja-JP"/>
              </w:rPr>
            </w:pPr>
            <w:ins w:id="906" w:author="John Mettrop [2]" w:date="2022-12-05T12:33:00Z">
              <w:r w:rsidRPr="00250417">
                <w:rPr>
                  <w:rFonts w:ascii="Times New Roman" w:eastAsia="Times New Roman" w:hAnsi="Times New Roman" w:cs="Times New Roman"/>
                  <w:color w:val="000000"/>
                  <w:sz w:val="20"/>
                  <w:szCs w:val="20"/>
                  <w:lang w:val="en-GB" w:eastAsia="ja-JP"/>
                </w:rPr>
                <w:t>Tuning range</w:t>
              </w:r>
            </w:ins>
          </w:p>
        </w:tc>
        <w:tc>
          <w:tcPr>
            <w:tcW w:w="1714" w:type="dxa"/>
            <w:tcBorders>
              <w:top w:val="single" w:sz="4" w:space="0" w:color="auto"/>
              <w:left w:val="single" w:sz="4" w:space="0" w:color="auto"/>
              <w:bottom w:val="single" w:sz="4" w:space="0" w:color="auto"/>
              <w:right w:val="single" w:sz="4" w:space="0" w:color="auto"/>
            </w:tcBorders>
            <w:hideMark/>
          </w:tcPr>
          <w:p w14:paraId="78A99A1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07" w:author="John Mettrop [2]" w:date="2022-12-05T12:33:00Z"/>
                <w:rFonts w:ascii="Times New Roman" w:eastAsia="Times New Roman" w:hAnsi="Times New Roman" w:cs="Times New Roman"/>
                <w:color w:val="000000"/>
                <w:sz w:val="20"/>
                <w:szCs w:val="20"/>
                <w:lang w:val="en-GB" w:eastAsia="ja-JP"/>
              </w:rPr>
            </w:pPr>
            <w:ins w:id="908" w:author="John Mettrop [2]" w:date="2022-12-05T12:33:00Z">
              <w:r w:rsidRPr="00250417">
                <w:rPr>
                  <w:rFonts w:ascii="Times New Roman" w:eastAsia="Times New Roman" w:hAnsi="Times New Roman" w:cs="Times New Roman"/>
                  <w:color w:val="000000"/>
                  <w:sz w:val="20"/>
                  <w:szCs w:val="20"/>
                  <w:lang w:val="en-GB" w:eastAsia="ja-JP"/>
                </w:rPr>
                <w:t>MHz</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1D89844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09" w:author="John Mettrop [2]" w:date="2022-12-05T12:33:00Z"/>
                <w:rFonts w:ascii="Times New Roman" w:eastAsia="Times New Roman" w:hAnsi="Times New Roman" w:cs="Times New Roman"/>
                <w:color w:val="000000"/>
                <w:sz w:val="20"/>
                <w:szCs w:val="20"/>
                <w:lang w:val="en-GB" w:eastAsia="ja-JP"/>
              </w:rPr>
            </w:pPr>
            <w:ins w:id="910" w:author="John Mettrop [2]" w:date="2022-12-05T12:33:00Z">
              <w:r w:rsidRPr="00250417">
                <w:rPr>
                  <w:rFonts w:ascii="Times New Roman" w:eastAsia="Times New Roman" w:hAnsi="Times New Roman" w:cs="Times New Roman"/>
                  <w:color w:val="000000"/>
                  <w:sz w:val="20"/>
                  <w:szCs w:val="20"/>
                  <w:lang w:val="en-GB" w:eastAsia="ja-JP"/>
                </w:rPr>
                <w:t>4 400-4 990</w:t>
              </w:r>
            </w:ins>
          </w:p>
        </w:tc>
        <w:tc>
          <w:tcPr>
            <w:tcW w:w="3925" w:type="dxa"/>
            <w:tcBorders>
              <w:top w:val="single" w:sz="4" w:space="0" w:color="auto"/>
              <w:left w:val="single" w:sz="4" w:space="0" w:color="auto"/>
              <w:bottom w:val="single" w:sz="4" w:space="0" w:color="auto"/>
              <w:right w:val="single" w:sz="2" w:space="0" w:color="000000"/>
            </w:tcBorders>
            <w:vAlign w:val="center"/>
            <w:hideMark/>
          </w:tcPr>
          <w:p w14:paraId="3FA37D1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11" w:author="John Mettrop [2]" w:date="2022-12-05T12:33:00Z"/>
                <w:rFonts w:ascii="Times New Roman" w:eastAsia="Times New Roman" w:hAnsi="Times New Roman" w:cs="Times New Roman"/>
                <w:color w:val="000000"/>
                <w:sz w:val="20"/>
                <w:szCs w:val="20"/>
                <w:lang w:val="en-GB" w:eastAsia="ja-JP"/>
              </w:rPr>
            </w:pPr>
            <w:ins w:id="912" w:author="John Mettrop [2]" w:date="2022-12-05T12:33:00Z">
              <w:r w:rsidRPr="00250417">
                <w:rPr>
                  <w:rFonts w:ascii="Times New Roman" w:eastAsia="Times New Roman" w:hAnsi="Times New Roman" w:cs="Times New Roman"/>
                  <w:color w:val="000000"/>
                  <w:sz w:val="20"/>
                  <w:szCs w:val="20"/>
                  <w:lang w:val="en-GB" w:eastAsia="ja-JP"/>
                </w:rPr>
                <w:t>4 400-4 990</w:t>
              </w:r>
            </w:ins>
          </w:p>
        </w:tc>
      </w:tr>
      <w:tr w:rsidR="00250417" w:rsidRPr="00250417" w14:paraId="5B1A1932" w14:textId="77777777" w:rsidTr="00F57A39">
        <w:trPr>
          <w:trHeight w:val="319"/>
          <w:jc w:val="center"/>
          <w:ins w:id="913" w:author="John Mettrop [2]" w:date="2022-12-05T12:33:00Z"/>
        </w:trPr>
        <w:tc>
          <w:tcPr>
            <w:tcW w:w="3383" w:type="dxa"/>
            <w:tcBorders>
              <w:top w:val="single" w:sz="4" w:space="0" w:color="auto"/>
              <w:left w:val="single" w:sz="4" w:space="0" w:color="auto"/>
              <w:bottom w:val="single" w:sz="4" w:space="0" w:color="auto"/>
              <w:right w:val="single" w:sz="4" w:space="0" w:color="auto"/>
            </w:tcBorders>
            <w:hideMark/>
          </w:tcPr>
          <w:p w14:paraId="25EE43F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914" w:author="John Mettrop [2]" w:date="2022-12-05T12:33:00Z"/>
                <w:rFonts w:ascii="Times New Roman" w:eastAsia="Times New Roman" w:hAnsi="Times New Roman" w:cs="Times New Roman"/>
                <w:color w:val="000000"/>
                <w:sz w:val="20"/>
                <w:szCs w:val="20"/>
                <w:lang w:val="en-GB" w:eastAsia="ja-JP"/>
              </w:rPr>
            </w:pPr>
            <w:ins w:id="915" w:author="John Mettrop [2]" w:date="2022-12-05T12:33:00Z">
              <w:r w:rsidRPr="00250417">
                <w:rPr>
                  <w:rFonts w:ascii="Times New Roman" w:eastAsia="Times New Roman" w:hAnsi="Times New Roman" w:cs="Times New Roman"/>
                  <w:color w:val="000000"/>
                  <w:sz w:val="20"/>
                  <w:szCs w:val="20"/>
                  <w:lang w:val="en-GB" w:eastAsia="ja-JP"/>
                </w:rPr>
                <w:t>Selectivity (3 dB)</w:t>
              </w:r>
            </w:ins>
          </w:p>
        </w:tc>
        <w:tc>
          <w:tcPr>
            <w:tcW w:w="1714" w:type="dxa"/>
            <w:tcBorders>
              <w:top w:val="single" w:sz="4" w:space="0" w:color="auto"/>
              <w:left w:val="single" w:sz="4" w:space="0" w:color="auto"/>
              <w:bottom w:val="single" w:sz="4" w:space="0" w:color="auto"/>
              <w:right w:val="single" w:sz="4" w:space="0" w:color="auto"/>
            </w:tcBorders>
            <w:hideMark/>
          </w:tcPr>
          <w:p w14:paraId="40B16E0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16" w:author="John Mettrop [2]" w:date="2022-12-05T12:33:00Z"/>
                <w:rFonts w:ascii="Times New Roman" w:eastAsia="Times New Roman" w:hAnsi="Times New Roman" w:cs="Times New Roman"/>
                <w:color w:val="000000"/>
                <w:sz w:val="20"/>
                <w:szCs w:val="20"/>
                <w:lang w:val="en-GB" w:eastAsia="ja-JP"/>
              </w:rPr>
            </w:pPr>
            <w:ins w:id="917" w:author="John Mettrop [2]" w:date="2022-12-05T12:33:00Z">
              <w:r w:rsidRPr="00250417">
                <w:rPr>
                  <w:rFonts w:ascii="Times New Roman" w:eastAsia="Times New Roman" w:hAnsi="Times New Roman" w:cs="Times New Roman"/>
                  <w:color w:val="000000"/>
                  <w:sz w:val="20"/>
                  <w:szCs w:val="20"/>
                  <w:lang w:val="en-GB" w:eastAsia="ja-JP"/>
                </w:rPr>
                <w:t>MHz</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71D62D6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18" w:author="John Mettrop [2]" w:date="2022-12-05T12:33:00Z"/>
                <w:rFonts w:ascii="Times New Roman" w:eastAsia="Times New Roman" w:hAnsi="Times New Roman" w:cs="Times New Roman"/>
                <w:color w:val="000000"/>
                <w:sz w:val="20"/>
                <w:szCs w:val="20"/>
                <w:lang w:val="en-GB" w:eastAsia="ja-JP"/>
              </w:rPr>
            </w:pPr>
            <w:ins w:id="919" w:author="John Mettrop [2]" w:date="2022-12-05T12:33:00Z">
              <w:r w:rsidRPr="00250417">
                <w:rPr>
                  <w:rFonts w:ascii="Times New Roman" w:eastAsia="Times New Roman" w:hAnsi="Times New Roman" w:cs="Times New Roman"/>
                  <w:color w:val="000000"/>
                  <w:sz w:val="20"/>
                  <w:szCs w:val="20"/>
                  <w:lang w:val="en-GB" w:eastAsia="ja-JP"/>
                </w:rPr>
                <w:t>5 / 0.008</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40997B4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20" w:author="John Mettrop [2]" w:date="2022-12-05T12:33:00Z"/>
                <w:rFonts w:ascii="Times New Roman" w:eastAsia="Times New Roman" w:hAnsi="Times New Roman" w:cs="Times New Roman"/>
                <w:color w:val="000000"/>
                <w:sz w:val="20"/>
                <w:szCs w:val="20"/>
                <w:lang w:val="en-GB" w:eastAsia="ja-JP"/>
              </w:rPr>
            </w:pPr>
            <w:ins w:id="921" w:author="John Mettrop [2]" w:date="2022-12-05T12:33:00Z">
              <w:r w:rsidRPr="00250417">
                <w:rPr>
                  <w:rFonts w:ascii="Times New Roman" w:eastAsia="Times New Roman" w:hAnsi="Times New Roman" w:cs="Times New Roman"/>
                  <w:color w:val="000000"/>
                  <w:sz w:val="20"/>
                  <w:szCs w:val="20"/>
                  <w:lang w:val="en-GB" w:eastAsia="ja-JP"/>
                </w:rPr>
                <w:t>5 / 0.008</w:t>
              </w:r>
            </w:ins>
          </w:p>
        </w:tc>
      </w:tr>
      <w:tr w:rsidR="00250417" w:rsidRPr="00250417" w14:paraId="05FE82E9" w14:textId="77777777" w:rsidTr="00F57A39">
        <w:trPr>
          <w:trHeight w:val="279"/>
          <w:jc w:val="center"/>
          <w:ins w:id="922" w:author="John Mettrop [2]" w:date="2022-12-05T12:33:00Z"/>
        </w:trPr>
        <w:tc>
          <w:tcPr>
            <w:tcW w:w="3383" w:type="dxa"/>
            <w:tcBorders>
              <w:top w:val="single" w:sz="4" w:space="0" w:color="auto"/>
              <w:left w:val="single" w:sz="4" w:space="0" w:color="auto"/>
              <w:bottom w:val="single" w:sz="4" w:space="0" w:color="auto"/>
              <w:right w:val="single" w:sz="4" w:space="0" w:color="auto"/>
            </w:tcBorders>
            <w:hideMark/>
          </w:tcPr>
          <w:p w14:paraId="13456FE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923" w:author="John Mettrop [2]" w:date="2022-12-05T12:33:00Z"/>
                <w:rFonts w:ascii="Times New Roman" w:eastAsia="Times New Roman" w:hAnsi="Times New Roman" w:cs="Times New Roman"/>
                <w:color w:val="000000"/>
                <w:sz w:val="20"/>
                <w:szCs w:val="20"/>
                <w:lang w:val="en-GB" w:eastAsia="ja-JP"/>
              </w:rPr>
            </w:pPr>
            <w:ins w:id="924" w:author="John Mettrop [2]" w:date="2022-12-05T12:33:00Z">
              <w:r w:rsidRPr="00250417">
                <w:rPr>
                  <w:rFonts w:ascii="Times New Roman" w:eastAsia="Times New Roman" w:hAnsi="Times New Roman" w:cs="Times New Roman"/>
                  <w:color w:val="000000"/>
                  <w:sz w:val="20"/>
                  <w:szCs w:val="20"/>
                  <w:lang w:val="en-GB" w:eastAsia="ja-JP"/>
                </w:rPr>
                <w:t>Noise figure</w:t>
              </w:r>
            </w:ins>
          </w:p>
        </w:tc>
        <w:tc>
          <w:tcPr>
            <w:tcW w:w="1714" w:type="dxa"/>
            <w:tcBorders>
              <w:top w:val="single" w:sz="4" w:space="0" w:color="auto"/>
              <w:left w:val="single" w:sz="4" w:space="0" w:color="auto"/>
              <w:bottom w:val="single" w:sz="4" w:space="0" w:color="auto"/>
              <w:right w:val="single" w:sz="4" w:space="0" w:color="auto"/>
            </w:tcBorders>
            <w:hideMark/>
          </w:tcPr>
          <w:p w14:paraId="69E3ABF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25" w:author="John Mettrop [2]" w:date="2022-12-05T12:33:00Z"/>
                <w:rFonts w:ascii="Times New Roman" w:eastAsia="Times New Roman" w:hAnsi="Times New Roman" w:cs="Times New Roman"/>
                <w:color w:val="000000"/>
                <w:sz w:val="20"/>
                <w:szCs w:val="20"/>
                <w:lang w:val="en-GB" w:eastAsia="ja-JP"/>
              </w:rPr>
            </w:pPr>
            <w:ins w:id="926" w:author="John Mettrop [2]" w:date="2022-12-05T12:33:00Z">
              <w:r w:rsidRPr="00250417">
                <w:rPr>
                  <w:rFonts w:ascii="Times New Roman" w:eastAsia="Times New Roman" w:hAnsi="Times New Roman" w:cs="Times New Roman"/>
                  <w:color w:val="000000"/>
                  <w:sz w:val="20"/>
                  <w:szCs w:val="20"/>
                  <w:lang w:val="en-GB" w:eastAsia="ja-JP"/>
                </w:rPr>
                <w:t>dB</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5E4A016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27" w:author="John Mettrop [2]" w:date="2022-12-05T12:33:00Z"/>
                <w:rFonts w:ascii="Times New Roman" w:eastAsia="Times New Roman" w:hAnsi="Times New Roman" w:cs="Times New Roman"/>
                <w:color w:val="000000"/>
                <w:sz w:val="20"/>
                <w:szCs w:val="20"/>
                <w:lang w:val="en-GB" w:eastAsia="ja-JP"/>
              </w:rPr>
            </w:pPr>
            <w:ins w:id="928" w:author="John Mettrop [2]" w:date="2022-12-05T12:33:00Z">
              <w:r w:rsidRPr="00250417">
                <w:rPr>
                  <w:rFonts w:ascii="Times New Roman" w:eastAsia="Times New Roman" w:hAnsi="Times New Roman" w:cs="Times New Roman"/>
                  <w:color w:val="000000"/>
                  <w:sz w:val="20"/>
                  <w:szCs w:val="20"/>
                  <w:lang w:val="en-GB" w:eastAsia="ja-JP"/>
                </w:rPr>
                <w:t>6</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58245C8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29" w:author="John Mettrop [2]" w:date="2022-12-05T12:33:00Z"/>
                <w:rFonts w:ascii="Times New Roman" w:eastAsia="Times New Roman" w:hAnsi="Times New Roman" w:cs="Times New Roman"/>
                <w:color w:val="000000"/>
                <w:sz w:val="20"/>
                <w:szCs w:val="20"/>
                <w:lang w:val="en-GB" w:eastAsia="ja-JP"/>
              </w:rPr>
            </w:pPr>
            <w:ins w:id="930" w:author="John Mettrop [2]" w:date="2022-12-05T12:33:00Z">
              <w:r w:rsidRPr="00250417">
                <w:rPr>
                  <w:rFonts w:ascii="Times New Roman" w:eastAsia="Times New Roman" w:hAnsi="Times New Roman" w:cs="Times New Roman"/>
                  <w:color w:val="000000"/>
                  <w:sz w:val="20"/>
                  <w:szCs w:val="20"/>
                  <w:lang w:val="en-GB" w:eastAsia="ja-JP"/>
                </w:rPr>
                <w:t>6</w:t>
              </w:r>
            </w:ins>
          </w:p>
        </w:tc>
      </w:tr>
      <w:tr w:rsidR="00250417" w:rsidRPr="00250417" w14:paraId="6F044CDA" w14:textId="77777777" w:rsidTr="00F57A39">
        <w:trPr>
          <w:trHeight w:val="319"/>
          <w:jc w:val="center"/>
          <w:ins w:id="931" w:author="John Mettrop [2]" w:date="2022-12-05T12:33:00Z"/>
        </w:trPr>
        <w:tc>
          <w:tcPr>
            <w:tcW w:w="3383" w:type="dxa"/>
            <w:tcBorders>
              <w:top w:val="single" w:sz="4" w:space="0" w:color="auto"/>
              <w:left w:val="single" w:sz="4" w:space="0" w:color="auto"/>
              <w:bottom w:val="single" w:sz="4" w:space="0" w:color="auto"/>
              <w:right w:val="single" w:sz="4" w:space="0" w:color="auto"/>
            </w:tcBorders>
            <w:hideMark/>
          </w:tcPr>
          <w:p w14:paraId="0FF0CC4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932" w:author="John Mettrop [2]" w:date="2022-12-05T12:33:00Z"/>
                <w:rFonts w:ascii="Times New Roman" w:eastAsia="Times New Roman" w:hAnsi="Times New Roman" w:cs="Times New Roman"/>
                <w:color w:val="000000"/>
                <w:sz w:val="20"/>
                <w:szCs w:val="20"/>
                <w:lang w:val="en-GB" w:eastAsia="ja-JP"/>
              </w:rPr>
            </w:pPr>
            <w:ins w:id="933" w:author="John Mettrop [2]" w:date="2022-12-05T12:33:00Z">
              <w:r w:rsidRPr="00250417">
                <w:rPr>
                  <w:rFonts w:ascii="Times New Roman" w:eastAsia="Times New Roman" w:hAnsi="Times New Roman" w:cs="Times New Roman"/>
                  <w:color w:val="000000"/>
                  <w:sz w:val="20"/>
                  <w:szCs w:val="20"/>
                  <w:lang w:val="en-GB" w:eastAsia="ja-JP"/>
                </w:rPr>
                <w:t>Thermal noise level</w:t>
              </w:r>
            </w:ins>
          </w:p>
        </w:tc>
        <w:tc>
          <w:tcPr>
            <w:tcW w:w="1714" w:type="dxa"/>
            <w:tcBorders>
              <w:top w:val="single" w:sz="4" w:space="0" w:color="auto"/>
              <w:left w:val="single" w:sz="4" w:space="0" w:color="auto"/>
              <w:bottom w:val="single" w:sz="4" w:space="0" w:color="auto"/>
              <w:right w:val="single" w:sz="4" w:space="0" w:color="auto"/>
            </w:tcBorders>
            <w:hideMark/>
          </w:tcPr>
          <w:p w14:paraId="23D9C35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34" w:author="John Mettrop [2]" w:date="2022-12-05T12:33:00Z"/>
                <w:rFonts w:ascii="Times New Roman" w:eastAsia="Times New Roman" w:hAnsi="Times New Roman" w:cs="Times New Roman"/>
                <w:color w:val="000000"/>
                <w:sz w:val="20"/>
                <w:szCs w:val="20"/>
                <w:lang w:val="en-GB" w:eastAsia="ja-JP"/>
              </w:rPr>
            </w:pPr>
            <w:ins w:id="935" w:author="John Mettrop [2]" w:date="2022-12-05T12:33:00Z">
              <w:r w:rsidRPr="00250417">
                <w:rPr>
                  <w:rFonts w:ascii="Times New Roman" w:eastAsia="Times New Roman" w:hAnsi="Times New Roman" w:cs="Times New Roman"/>
                  <w:color w:val="000000"/>
                  <w:sz w:val="20"/>
                  <w:szCs w:val="20"/>
                  <w:lang w:val="en-GB" w:eastAsia="ja-JP"/>
                </w:rPr>
                <w:t>dBm</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7428C57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36" w:author="John Mettrop [2]" w:date="2022-12-05T12:33:00Z"/>
                <w:rFonts w:ascii="Times New Roman" w:eastAsia="Times New Roman" w:hAnsi="Times New Roman" w:cs="Times New Roman"/>
                <w:color w:val="000000"/>
                <w:sz w:val="20"/>
                <w:szCs w:val="20"/>
                <w:lang w:val="en-GB" w:eastAsia="ja-JP"/>
              </w:rPr>
            </w:pPr>
            <w:ins w:id="937" w:author="John Mettrop [2]" w:date="2022-12-05T12:33:00Z">
              <w:r w:rsidRPr="00250417">
                <w:rPr>
                  <w:rFonts w:ascii="Times New Roman" w:eastAsia="Times New Roman" w:hAnsi="Times New Roman" w:cs="Times New Roman"/>
                  <w:color w:val="000000"/>
                  <w:sz w:val="20"/>
                  <w:szCs w:val="20"/>
                  <w:lang w:val="en-GB" w:eastAsia="ja-JP"/>
                </w:rPr>
                <w:t>-103 / −131</w:t>
              </w:r>
            </w:ins>
          </w:p>
        </w:tc>
        <w:tc>
          <w:tcPr>
            <w:tcW w:w="3925" w:type="dxa"/>
            <w:tcBorders>
              <w:top w:val="single" w:sz="4" w:space="0" w:color="auto"/>
              <w:left w:val="single" w:sz="4" w:space="0" w:color="auto"/>
              <w:bottom w:val="single" w:sz="4" w:space="0" w:color="auto"/>
              <w:right w:val="single" w:sz="2" w:space="0" w:color="000000"/>
            </w:tcBorders>
            <w:vAlign w:val="center"/>
            <w:hideMark/>
          </w:tcPr>
          <w:p w14:paraId="5B2D2C2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38" w:author="John Mettrop [2]" w:date="2022-12-05T12:33:00Z"/>
                <w:rFonts w:ascii="Times New Roman" w:eastAsia="Times New Roman" w:hAnsi="Times New Roman" w:cs="Times New Roman"/>
                <w:color w:val="000000"/>
                <w:sz w:val="20"/>
                <w:szCs w:val="20"/>
                <w:lang w:val="en-GB" w:eastAsia="ja-JP"/>
              </w:rPr>
            </w:pPr>
            <w:ins w:id="939" w:author="John Mettrop [2]" w:date="2022-12-05T12:33:00Z">
              <w:r w:rsidRPr="00250417">
                <w:rPr>
                  <w:rFonts w:ascii="Times New Roman" w:eastAsia="Times New Roman" w:hAnsi="Times New Roman" w:cs="Times New Roman"/>
                  <w:color w:val="000000"/>
                  <w:sz w:val="20"/>
                  <w:szCs w:val="20"/>
                  <w:lang w:val="en-GB" w:eastAsia="ja-JP"/>
                </w:rPr>
                <w:t>-103/ −131</w:t>
              </w:r>
            </w:ins>
          </w:p>
        </w:tc>
      </w:tr>
      <w:tr w:rsidR="00250417" w:rsidRPr="00250417" w14:paraId="4BCA8ECD" w14:textId="77777777" w:rsidTr="00250417">
        <w:trPr>
          <w:trHeight w:val="279"/>
          <w:jc w:val="center"/>
          <w:ins w:id="940" w:author="John Mettrop [2]" w:date="2022-12-05T12:33:00Z"/>
        </w:trPr>
        <w:tc>
          <w:tcPr>
            <w:tcW w:w="13041" w:type="dxa"/>
            <w:gridSpan w:val="4"/>
            <w:tcBorders>
              <w:top w:val="single" w:sz="4" w:space="0" w:color="auto"/>
              <w:left w:val="single" w:sz="4" w:space="0" w:color="auto"/>
              <w:bottom w:val="single" w:sz="4" w:space="0" w:color="auto"/>
              <w:right w:val="single" w:sz="2" w:space="0" w:color="000000"/>
            </w:tcBorders>
            <w:shd w:val="clear" w:color="auto" w:fill="D9D9D9"/>
            <w:hideMark/>
          </w:tcPr>
          <w:p w14:paraId="1305423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941" w:author="John Mettrop [2]" w:date="2022-12-05T12:33:00Z"/>
                <w:rFonts w:ascii="Times New Roman" w:eastAsia="Times New Roman" w:hAnsi="Times New Roman" w:cs="Times New Roman"/>
                <w:b/>
                <w:bCs/>
                <w:color w:val="000000"/>
                <w:sz w:val="20"/>
                <w:szCs w:val="20"/>
                <w:lang w:val="en-GB" w:eastAsia="ja-JP"/>
              </w:rPr>
            </w:pPr>
            <w:proofErr w:type="gramStart"/>
            <w:ins w:id="942" w:author="John Mettrop [2]" w:date="2022-12-05T12:33:00Z">
              <w:r w:rsidRPr="00250417">
                <w:rPr>
                  <w:rFonts w:ascii="Times New Roman" w:eastAsia="Times New Roman" w:hAnsi="Times New Roman" w:cs="Times New Roman"/>
                  <w:b/>
                  <w:bCs/>
                  <w:color w:val="000000"/>
                  <w:sz w:val="20"/>
                  <w:szCs w:val="20"/>
                  <w:lang w:val="en-GB" w:eastAsia="ja-JP"/>
                </w:rPr>
                <w:t>Antenna</w:t>
              </w:r>
              <w:r w:rsidRPr="00250417">
                <w:rPr>
                  <w:rFonts w:ascii="Times New Roman" w:eastAsia="Calibri" w:hAnsi="Times New Roman" w:cs="Times New Roman"/>
                  <w:sz w:val="20"/>
                  <w:szCs w:val="20"/>
                  <w:vertAlign w:val="superscript"/>
                  <w:lang w:val="en-GB" w:eastAsia="ja-JP"/>
                </w:rPr>
                <w:t>(</w:t>
              </w:r>
              <w:proofErr w:type="gramEnd"/>
              <w:r w:rsidRPr="00250417">
                <w:rPr>
                  <w:rFonts w:ascii="Times New Roman" w:eastAsia="Calibri" w:hAnsi="Times New Roman" w:cs="Times New Roman"/>
                  <w:sz w:val="20"/>
                  <w:szCs w:val="20"/>
                  <w:vertAlign w:val="superscript"/>
                  <w:lang w:val="en-GB" w:eastAsia="ja-JP"/>
                </w:rPr>
                <w:t>4)</w:t>
              </w:r>
            </w:ins>
          </w:p>
        </w:tc>
      </w:tr>
      <w:tr w:rsidR="00250417" w:rsidRPr="00250417" w14:paraId="158C9C5D" w14:textId="77777777" w:rsidTr="00F57A39">
        <w:trPr>
          <w:trHeight w:val="319"/>
          <w:jc w:val="center"/>
          <w:ins w:id="943" w:author="John Mettrop [2]" w:date="2022-12-05T12:33:00Z"/>
        </w:trPr>
        <w:tc>
          <w:tcPr>
            <w:tcW w:w="3383" w:type="dxa"/>
            <w:tcBorders>
              <w:top w:val="single" w:sz="4" w:space="0" w:color="auto"/>
              <w:left w:val="single" w:sz="4" w:space="0" w:color="auto"/>
              <w:bottom w:val="single" w:sz="4" w:space="0" w:color="auto"/>
              <w:right w:val="single" w:sz="4" w:space="0" w:color="auto"/>
            </w:tcBorders>
            <w:vAlign w:val="center"/>
            <w:hideMark/>
          </w:tcPr>
          <w:p w14:paraId="34D51F3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944" w:author="John Mettrop [2]" w:date="2022-12-05T12:33:00Z"/>
                <w:rFonts w:ascii="Times New Roman" w:eastAsia="Times New Roman" w:hAnsi="Times New Roman" w:cs="Times New Roman"/>
                <w:color w:val="000000"/>
                <w:sz w:val="20"/>
                <w:szCs w:val="20"/>
                <w:lang w:val="en-GB" w:eastAsia="ja-JP"/>
              </w:rPr>
            </w:pPr>
            <w:ins w:id="945" w:author="John Mettrop [2]" w:date="2022-12-05T12:33:00Z">
              <w:r w:rsidRPr="00250417">
                <w:rPr>
                  <w:rFonts w:ascii="Times New Roman" w:eastAsia="Times New Roman" w:hAnsi="Times New Roman" w:cs="Times New Roman"/>
                  <w:color w:val="000000"/>
                  <w:sz w:val="20"/>
                  <w:szCs w:val="20"/>
                  <w:lang w:val="en-GB" w:eastAsia="ja-JP"/>
                </w:rPr>
                <w:t>Antenna type</w:t>
              </w:r>
            </w:ins>
          </w:p>
        </w:tc>
        <w:tc>
          <w:tcPr>
            <w:tcW w:w="1714" w:type="dxa"/>
            <w:tcBorders>
              <w:top w:val="single" w:sz="4" w:space="0" w:color="auto"/>
              <w:left w:val="single" w:sz="4" w:space="0" w:color="auto"/>
              <w:bottom w:val="single" w:sz="4" w:space="0" w:color="auto"/>
              <w:right w:val="single" w:sz="4" w:space="0" w:color="auto"/>
            </w:tcBorders>
          </w:tcPr>
          <w:p w14:paraId="6F1C866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46" w:author="John Mettrop [2]" w:date="2022-12-05T12:33:00Z"/>
                <w:rFonts w:ascii="Times New Roman" w:eastAsia="Times New Roman" w:hAnsi="Times New Roman" w:cs="Times New Roman"/>
                <w:color w:val="000000"/>
                <w:sz w:val="20"/>
                <w:szCs w:val="20"/>
                <w:lang w:val="en-GB" w:eastAsia="ja-JP"/>
              </w:rPr>
            </w:pPr>
          </w:p>
        </w:tc>
        <w:tc>
          <w:tcPr>
            <w:tcW w:w="4019" w:type="dxa"/>
            <w:tcBorders>
              <w:top w:val="single" w:sz="4" w:space="0" w:color="auto"/>
              <w:left w:val="single" w:sz="4" w:space="0" w:color="auto"/>
              <w:bottom w:val="single" w:sz="4" w:space="0" w:color="auto"/>
              <w:right w:val="single" w:sz="4" w:space="0" w:color="auto"/>
            </w:tcBorders>
            <w:vAlign w:val="center"/>
          </w:tcPr>
          <w:p w14:paraId="345C36E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47" w:author="John Mettrop [2]" w:date="2022-12-05T12:33:00Z"/>
                <w:rFonts w:ascii="Times New Roman" w:eastAsia="Times New Roman" w:hAnsi="Times New Roman" w:cs="Times New Roman"/>
                <w:color w:val="000000"/>
                <w:sz w:val="20"/>
                <w:szCs w:val="20"/>
                <w:lang w:val="en-GB" w:eastAsia="ja-JP"/>
              </w:rPr>
            </w:pPr>
            <w:ins w:id="948" w:author="John Mettrop [2]" w:date="2022-12-05T12:33:00Z">
              <w:r w:rsidRPr="00250417">
                <w:rPr>
                  <w:rFonts w:ascii="Times New Roman" w:eastAsia="Times New Roman" w:hAnsi="Times New Roman" w:cs="Times New Roman"/>
                  <w:color w:val="000000"/>
                  <w:sz w:val="20"/>
                  <w:szCs w:val="20"/>
                  <w:lang w:val="en-GB" w:eastAsia="ja-JP"/>
                </w:rPr>
                <w:t>Directional</w:t>
              </w:r>
            </w:ins>
          </w:p>
        </w:tc>
        <w:tc>
          <w:tcPr>
            <w:tcW w:w="3925" w:type="dxa"/>
            <w:tcBorders>
              <w:top w:val="single" w:sz="4" w:space="0" w:color="auto"/>
              <w:left w:val="single" w:sz="4" w:space="0" w:color="auto"/>
              <w:bottom w:val="single" w:sz="4" w:space="0" w:color="auto"/>
              <w:right w:val="single" w:sz="2" w:space="0" w:color="000000"/>
            </w:tcBorders>
            <w:vAlign w:val="center"/>
          </w:tcPr>
          <w:p w14:paraId="50B39CA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49" w:author="John Mettrop [2]" w:date="2022-12-05T12:33:00Z"/>
                <w:rFonts w:ascii="Times New Roman" w:eastAsia="Times New Roman" w:hAnsi="Times New Roman" w:cs="Times New Roman"/>
                <w:color w:val="000000"/>
                <w:sz w:val="20"/>
                <w:szCs w:val="20"/>
                <w:lang w:val="en-GB" w:eastAsia="ja-JP"/>
              </w:rPr>
            </w:pPr>
            <w:ins w:id="950" w:author="John Mettrop [2]" w:date="2022-12-05T12:33:00Z">
              <w:r w:rsidRPr="00250417">
                <w:rPr>
                  <w:rFonts w:ascii="Times New Roman" w:eastAsia="Times New Roman" w:hAnsi="Times New Roman" w:cs="Times New Roman"/>
                  <w:color w:val="000000"/>
                  <w:sz w:val="20"/>
                  <w:szCs w:val="20"/>
                  <w:lang w:val="en-GB" w:eastAsia="ja-JP"/>
                </w:rPr>
                <w:t>Directional</w:t>
              </w:r>
            </w:ins>
          </w:p>
        </w:tc>
      </w:tr>
      <w:tr w:rsidR="00250417" w:rsidRPr="00250417" w14:paraId="5EAEDE5D" w14:textId="77777777" w:rsidTr="00F57A39">
        <w:trPr>
          <w:trHeight w:val="279"/>
          <w:jc w:val="center"/>
          <w:ins w:id="951" w:author="John Mettrop [2]" w:date="2022-12-05T12:33:00Z"/>
        </w:trPr>
        <w:tc>
          <w:tcPr>
            <w:tcW w:w="3383" w:type="dxa"/>
            <w:tcBorders>
              <w:top w:val="single" w:sz="4" w:space="0" w:color="auto"/>
              <w:left w:val="single" w:sz="4" w:space="0" w:color="auto"/>
              <w:bottom w:val="single" w:sz="4" w:space="0" w:color="auto"/>
              <w:right w:val="single" w:sz="4" w:space="0" w:color="auto"/>
            </w:tcBorders>
            <w:vAlign w:val="center"/>
            <w:hideMark/>
          </w:tcPr>
          <w:p w14:paraId="4E57676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952" w:author="John Mettrop [2]" w:date="2022-12-05T12:33:00Z"/>
                <w:rFonts w:ascii="Times New Roman" w:eastAsia="Times New Roman" w:hAnsi="Times New Roman" w:cs="Times New Roman"/>
                <w:color w:val="000000"/>
                <w:sz w:val="20"/>
                <w:szCs w:val="20"/>
                <w:lang w:val="en-GB" w:eastAsia="ja-JP"/>
              </w:rPr>
            </w:pPr>
            <w:ins w:id="953" w:author="John Mettrop [2]" w:date="2022-12-05T12:33:00Z">
              <w:r w:rsidRPr="00250417">
                <w:rPr>
                  <w:rFonts w:ascii="Times New Roman" w:eastAsia="Times New Roman" w:hAnsi="Times New Roman" w:cs="Times New Roman"/>
                  <w:color w:val="000000"/>
                  <w:sz w:val="20"/>
                  <w:szCs w:val="20"/>
                  <w:lang w:val="en-GB" w:eastAsia="ja-JP"/>
                </w:rPr>
                <w:t>Antenna gain</w:t>
              </w:r>
            </w:ins>
          </w:p>
        </w:tc>
        <w:tc>
          <w:tcPr>
            <w:tcW w:w="1714" w:type="dxa"/>
            <w:tcBorders>
              <w:top w:val="single" w:sz="4" w:space="0" w:color="auto"/>
              <w:left w:val="single" w:sz="4" w:space="0" w:color="auto"/>
              <w:bottom w:val="single" w:sz="4" w:space="0" w:color="auto"/>
              <w:right w:val="single" w:sz="4" w:space="0" w:color="auto"/>
            </w:tcBorders>
            <w:hideMark/>
          </w:tcPr>
          <w:p w14:paraId="0A26255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54" w:author="John Mettrop [2]" w:date="2022-12-05T12:33:00Z"/>
                <w:rFonts w:ascii="Times New Roman" w:eastAsia="Times New Roman" w:hAnsi="Times New Roman" w:cs="Times New Roman"/>
                <w:color w:val="000000"/>
                <w:sz w:val="20"/>
                <w:szCs w:val="20"/>
                <w:lang w:val="en-GB" w:eastAsia="ja-JP"/>
              </w:rPr>
            </w:pPr>
            <w:ins w:id="955" w:author="John Mettrop [2]" w:date="2022-12-05T12:33:00Z">
              <w:r w:rsidRPr="00250417">
                <w:rPr>
                  <w:rFonts w:ascii="Times New Roman" w:eastAsia="Times New Roman" w:hAnsi="Times New Roman" w:cs="Times New Roman"/>
                  <w:color w:val="000000"/>
                  <w:sz w:val="20"/>
                  <w:szCs w:val="20"/>
                  <w:lang w:val="en-GB" w:eastAsia="ja-JP"/>
                </w:rPr>
                <w:t>dBi</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7474704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56" w:author="John Mettrop [2]" w:date="2022-12-05T12:33:00Z"/>
                <w:rFonts w:ascii="Times New Roman" w:eastAsia="Times New Roman" w:hAnsi="Times New Roman" w:cs="Times New Roman"/>
                <w:color w:val="000000"/>
                <w:sz w:val="20"/>
                <w:szCs w:val="20"/>
                <w:lang w:val="en-GB" w:eastAsia="ko-KR"/>
              </w:rPr>
            </w:pPr>
            <w:ins w:id="957" w:author="John Mettrop [2]" w:date="2022-12-05T12:33:00Z">
              <w:r w:rsidRPr="00250417">
                <w:rPr>
                  <w:rFonts w:ascii="Times New Roman" w:eastAsia="Times New Roman" w:hAnsi="Times New Roman" w:cs="Times New Roman"/>
                  <w:color w:val="000000"/>
                  <w:sz w:val="20"/>
                  <w:szCs w:val="20"/>
                  <w:lang w:val="en-GB" w:eastAsia="ko-KR"/>
                </w:rPr>
                <w:t>14</w:t>
              </w:r>
            </w:ins>
          </w:p>
        </w:tc>
        <w:tc>
          <w:tcPr>
            <w:tcW w:w="3925" w:type="dxa"/>
            <w:tcBorders>
              <w:top w:val="single" w:sz="4" w:space="0" w:color="auto"/>
              <w:left w:val="single" w:sz="4" w:space="0" w:color="auto"/>
              <w:bottom w:val="single" w:sz="4" w:space="0" w:color="auto"/>
              <w:right w:val="single" w:sz="4" w:space="0" w:color="auto"/>
            </w:tcBorders>
            <w:vAlign w:val="center"/>
          </w:tcPr>
          <w:p w14:paraId="3204013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58" w:author="John Mettrop [2]" w:date="2022-12-05T12:33:00Z"/>
                <w:rFonts w:ascii="Times New Roman" w:eastAsia="Times New Roman" w:hAnsi="Times New Roman" w:cs="Times New Roman"/>
                <w:color w:val="000000"/>
                <w:sz w:val="20"/>
                <w:szCs w:val="20"/>
                <w:lang w:val="en-GB" w:eastAsia="ja-JP"/>
              </w:rPr>
            </w:pPr>
            <w:ins w:id="959" w:author="John Mettrop [2]" w:date="2022-12-05T12:33:00Z">
              <w:r w:rsidRPr="00250417">
                <w:rPr>
                  <w:rFonts w:ascii="Times New Roman" w:eastAsia="Times New Roman" w:hAnsi="Times New Roman" w:cs="Times New Roman"/>
                  <w:color w:val="000000"/>
                  <w:sz w:val="20"/>
                  <w:szCs w:val="20"/>
                  <w:lang w:val="en-GB" w:eastAsia="ko-KR"/>
                </w:rPr>
                <w:t>14</w:t>
              </w:r>
            </w:ins>
          </w:p>
        </w:tc>
      </w:tr>
      <w:tr w:rsidR="00250417" w:rsidRPr="00250417" w14:paraId="247AFCAD" w14:textId="77777777" w:rsidTr="00F57A39">
        <w:trPr>
          <w:trHeight w:val="279"/>
          <w:jc w:val="center"/>
          <w:ins w:id="960" w:author="John Mettrop [2]" w:date="2022-12-05T12:33:00Z"/>
        </w:trPr>
        <w:tc>
          <w:tcPr>
            <w:tcW w:w="3383" w:type="dxa"/>
            <w:tcBorders>
              <w:top w:val="single" w:sz="4" w:space="0" w:color="auto"/>
              <w:left w:val="single" w:sz="4" w:space="0" w:color="auto"/>
              <w:bottom w:val="single" w:sz="4" w:space="0" w:color="auto"/>
              <w:right w:val="single" w:sz="4" w:space="0" w:color="auto"/>
            </w:tcBorders>
            <w:vAlign w:val="center"/>
            <w:hideMark/>
          </w:tcPr>
          <w:p w14:paraId="759571A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961" w:author="John Mettrop [2]" w:date="2022-12-05T12:33:00Z"/>
                <w:rFonts w:ascii="Times New Roman" w:eastAsia="Times New Roman" w:hAnsi="Times New Roman" w:cs="Times New Roman"/>
                <w:color w:val="000000"/>
                <w:sz w:val="20"/>
                <w:szCs w:val="20"/>
                <w:lang w:val="en-GB" w:eastAsia="ja-JP"/>
              </w:rPr>
            </w:pPr>
            <w:ins w:id="962" w:author="John Mettrop [2]" w:date="2022-12-05T12:33:00Z">
              <w:r w:rsidRPr="00250417">
                <w:rPr>
                  <w:rFonts w:ascii="Times New Roman" w:eastAsia="Times New Roman" w:hAnsi="Times New Roman" w:cs="Times New Roman"/>
                  <w:color w:val="000000"/>
                  <w:sz w:val="20"/>
                  <w:szCs w:val="20"/>
                  <w:lang w:val="en-GB" w:eastAsia="ja-JP"/>
                </w:rPr>
                <w:t>1</w:t>
              </w:r>
              <w:r w:rsidRPr="00250417">
                <w:rPr>
                  <w:rFonts w:ascii="Times New Roman" w:eastAsia="Times New Roman" w:hAnsi="Times New Roman" w:cs="Times New Roman"/>
                  <w:color w:val="000000"/>
                  <w:sz w:val="20"/>
                  <w:szCs w:val="20"/>
                  <w:vertAlign w:val="superscript"/>
                  <w:lang w:val="en-GB" w:eastAsia="ja-JP"/>
                </w:rPr>
                <w:t xml:space="preserve">st </w:t>
              </w:r>
              <w:r w:rsidRPr="00250417">
                <w:rPr>
                  <w:rFonts w:ascii="Times New Roman" w:eastAsia="Times New Roman" w:hAnsi="Times New Roman" w:cs="Times New Roman"/>
                  <w:color w:val="000000"/>
                  <w:sz w:val="20"/>
                  <w:szCs w:val="20"/>
                  <w:lang w:val="en-GB" w:eastAsia="ja-JP"/>
                </w:rPr>
                <w:t>sidelobe</w:t>
              </w:r>
            </w:ins>
          </w:p>
        </w:tc>
        <w:tc>
          <w:tcPr>
            <w:tcW w:w="1714" w:type="dxa"/>
            <w:tcBorders>
              <w:top w:val="single" w:sz="4" w:space="0" w:color="auto"/>
              <w:left w:val="single" w:sz="4" w:space="0" w:color="auto"/>
              <w:bottom w:val="single" w:sz="4" w:space="0" w:color="auto"/>
              <w:right w:val="single" w:sz="4" w:space="0" w:color="auto"/>
            </w:tcBorders>
            <w:hideMark/>
          </w:tcPr>
          <w:p w14:paraId="0135BB4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63" w:author="John Mettrop [2]" w:date="2022-12-05T12:33:00Z"/>
                <w:rFonts w:ascii="Times New Roman" w:eastAsia="Times New Roman" w:hAnsi="Times New Roman" w:cs="Times New Roman"/>
                <w:color w:val="000000"/>
                <w:sz w:val="20"/>
                <w:szCs w:val="20"/>
                <w:lang w:val="en-GB" w:eastAsia="ja-JP"/>
              </w:rPr>
            </w:pPr>
            <w:ins w:id="964" w:author="John Mettrop [2]" w:date="2022-12-05T12:33:00Z">
              <w:r w:rsidRPr="00250417">
                <w:rPr>
                  <w:rFonts w:ascii="Times New Roman" w:eastAsia="Times New Roman" w:hAnsi="Times New Roman" w:cs="Times New Roman"/>
                  <w:color w:val="000000"/>
                  <w:sz w:val="20"/>
                  <w:szCs w:val="20"/>
                  <w:lang w:val="en-GB" w:eastAsia="ja-JP"/>
                </w:rPr>
                <w:t>dBi</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055F7CA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65" w:author="John Mettrop [2]" w:date="2022-12-05T12:33:00Z"/>
                <w:rFonts w:ascii="Times New Roman" w:eastAsia="Times New Roman" w:hAnsi="Times New Roman" w:cs="Times New Roman"/>
                <w:color w:val="000000"/>
                <w:sz w:val="20"/>
                <w:szCs w:val="20"/>
                <w:lang w:val="en-GB" w:eastAsia="ja-JP"/>
              </w:rPr>
            </w:pPr>
            <w:ins w:id="966" w:author="John Mettrop [2]" w:date="2022-12-05T12:33:00Z">
              <w:r w:rsidRPr="00250417">
                <w:rPr>
                  <w:rFonts w:ascii="Times New Roman" w:eastAsia="Times New Roman" w:hAnsi="Times New Roman" w:cs="Times New Roman"/>
                  <w:color w:val="000000"/>
                  <w:sz w:val="20"/>
                  <w:szCs w:val="20"/>
                  <w:lang w:val="en-GB" w:eastAsia="ja-JP"/>
                </w:rPr>
                <w:t>-1</w:t>
              </w:r>
            </w:ins>
          </w:p>
        </w:tc>
        <w:tc>
          <w:tcPr>
            <w:tcW w:w="3925" w:type="dxa"/>
            <w:tcBorders>
              <w:top w:val="single" w:sz="4" w:space="0" w:color="auto"/>
              <w:left w:val="single" w:sz="4" w:space="0" w:color="auto"/>
              <w:bottom w:val="single" w:sz="4" w:space="0" w:color="auto"/>
              <w:right w:val="single" w:sz="4" w:space="0" w:color="auto"/>
            </w:tcBorders>
            <w:vAlign w:val="center"/>
          </w:tcPr>
          <w:p w14:paraId="3B3CBF1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67" w:author="John Mettrop [2]" w:date="2022-12-05T12:33:00Z"/>
                <w:rFonts w:ascii="Times New Roman" w:eastAsia="Times New Roman" w:hAnsi="Times New Roman" w:cs="Times New Roman"/>
                <w:color w:val="000000"/>
                <w:sz w:val="20"/>
                <w:szCs w:val="20"/>
                <w:lang w:val="en-GB" w:eastAsia="ja-JP"/>
              </w:rPr>
            </w:pPr>
            <w:ins w:id="968" w:author="John Mettrop [2]" w:date="2022-12-05T12:33:00Z">
              <w:r w:rsidRPr="00250417">
                <w:rPr>
                  <w:rFonts w:ascii="Times New Roman" w:eastAsia="Times New Roman" w:hAnsi="Times New Roman" w:cs="Times New Roman"/>
                  <w:color w:val="000000"/>
                  <w:sz w:val="20"/>
                  <w:szCs w:val="20"/>
                  <w:lang w:val="en-GB" w:eastAsia="ja-JP"/>
                </w:rPr>
                <w:t>-1</w:t>
              </w:r>
            </w:ins>
          </w:p>
        </w:tc>
      </w:tr>
      <w:tr w:rsidR="00250417" w:rsidRPr="00250417" w14:paraId="105810D3" w14:textId="77777777" w:rsidTr="00F57A39">
        <w:trPr>
          <w:trHeight w:val="319"/>
          <w:jc w:val="center"/>
          <w:ins w:id="969" w:author="John Mettrop [2]" w:date="2022-12-05T12:33:00Z"/>
        </w:trPr>
        <w:tc>
          <w:tcPr>
            <w:tcW w:w="3383" w:type="dxa"/>
            <w:tcBorders>
              <w:top w:val="single" w:sz="4" w:space="0" w:color="auto"/>
              <w:left w:val="single" w:sz="4" w:space="0" w:color="auto"/>
              <w:bottom w:val="single" w:sz="4" w:space="0" w:color="auto"/>
              <w:right w:val="single" w:sz="4" w:space="0" w:color="auto"/>
            </w:tcBorders>
            <w:vAlign w:val="center"/>
            <w:hideMark/>
          </w:tcPr>
          <w:p w14:paraId="1D3C38F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970" w:author="John Mettrop [2]" w:date="2022-12-05T12:33:00Z"/>
                <w:rFonts w:ascii="Times New Roman" w:eastAsia="Times New Roman" w:hAnsi="Times New Roman" w:cs="Times New Roman"/>
                <w:color w:val="000000"/>
                <w:sz w:val="20"/>
                <w:szCs w:val="20"/>
                <w:lang w:val="en-GB" w:eastAsia="ja-JP"/>
              </w:rPr>
            </w:pPr>
            <w:ins w:id="971" w:author="John Mettrop [2]" w:date="2022-12-05T12:33:00Z">
              <w:r w:rsidRPr="00250417">
                <w:rPr>
                  <w:rFonts w:ascii="Times New Roman" w:eastAsia="Times New Roman" w:hAnsi="Times New Roman" w:cs="Times New Roman"/>
                  <w:color w:val="000000"/>
                  <w:sz w:val="20"/>
                  <w:szCs w:val="20"/>
                  <w:lang w:val="en-GB" w:eastAsia="ja-JP"/>
                </w:rPr>
                <w:t>Polarization</w:t>
              </w:r>
            </w:ins>
          </w:p>
        </w:tc>
        <w:tc>
          <w:tcPr>
            <w:tcW w:w="1714" w:type="dxa"/>
            <w:tcBorders>
              <w:top w:val="single" w:sz="4" w:space="0" w:color="auto"/>
              <w:left w:val="single" w:sz="4" w:space="0" w:color="auto"/>
              <w:bottom w:val="single" w:sz="4" w:space="0" w:color="auto"/>
              <w:right w:val="single" w:sz="4" w:space="0" w:color="auto"/>
            </w:tcBorders>
          </w:tcPr>
          <w:p w14:paraId="2A6307F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72" w:author="John Mettrop [2]" w:date="2022-12-05T12:33:00Z"/>
                <w:rFonts w:ascii="Times New Roman" w:eastAsia="Times New Roman" w:hAnsi="Times New Roman" w:cs="Times New Roman"/>
                <w:color w:val="000000"/>
                <w:sz w:val="20"/>
                <w:szCs w:val="20"/>
                <w:lang w:val="en-GB" w:eastAsia="ja-JP"/>
              </w:rPr>
            </w:pPr>
          </w:p>
        </w:tc>
        <w:tc>
          <w:tcPr>
            <w:tcW w:w="4019" w:type="dxa"/>
            <w:tcBorders>
              <w:top w:val="single" w:sz="4" w:space="0" w:color="auto"/>
              <w:left w:val="single" w:sz="4" w:space="0" w:color="auto"/>
              <w:bottom w:val="single" w:sz="4" w:space="0" w:color="auto"/>
              <w:right w:val="single" w:sz="4" w:space="0" w:color="auto"/>
            </w:tcBorders>
            <w:vAlign w:val="center"/>
            <w:hideMark/>
          </w:tcPr>
          <w:p w14:paraId="3435889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73" w:author="John Mettrop [2]" w:date="2022-12-05T12:33:00Z"/>
                <w:rFonts w:ascii="Times New Roman" w:eastAsia="Times New Roman" w:hAnsi="Times New Roman" w:cs="Times New Roman"/>
                <w:color w:val="000000"/>
                <w:sz w:val="20"/>
                <w:szCs w:val="20"/>
                <w:lang w:val="en-GB" w:eastAsia="ja-JP"/>
              </w:rPr>
            </w:pPr>
            <w:ins w:id="974" w:author="John Mettrop [2]" w:date="2022-12-05T12:33:00Z">
              <w:r w:rsidRPr="00250417">
                <w:rPr>
                  <w:rFonts w:ascii="Times New Roman" w:eastAsia="Times New Roman" w:hAnsi="Times New Roman" w:cs="Times New Roman"/>
                  <w:color w:val="000000"/>
                  <w:sz w:val="20"/>
                  <w:szCs w:val="20"/>
                  <w:lang w:val="en-GB" w:eastAsia="ja-JP"/>
                </w:rPr>
                <w:t>Vertical</w:t>
              </w:r>
            </w:ins>
          </w:p>
        </w:tc>
        <w:tc>
          <w:tcPr>
            <w:tcW w:w="3925" w:type="dxa"/>
            <w:tcBorders>
              <w:top w:val="single" w:sz="4" w:space="0" w:color="auto"/>
              <w:left w:val="single" w:sz="4" w:space="0" w:color="auto"/>
              <w:bottom w:val="single" w:sz="4" w:space="0" w:color="auto"/>
              <w:right w:val="single" w:sz="4" w:space="0" w:color="auto"/>
            </w:tcBorders>
            <w:vAlign w:val="center"/>
          </w:tcPr>
          <w:p w14:paraId="04C4E37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75" w:author="John Mettrop [2]" w:date="2022-12-05T12:33:00Z"/>
                <w:rFonts w:ascii="Times New Roman" w:eastAsia="Times New Roman" w:hAnsi="Times New Roman" w:cs="Times New Roman"/>
                <w:color w:val="000000"/>
                <w:sz w:val="20"/>
                <w:szCs w:val="20"/>
                <w:lang w:val="en-GB" w:eastAsia="ja-JP"/>
              </w:rPr>
            </w:pPr>
            <w:ins w:id="976" w:author="John Mettrop [2]" w:date="2022-12-05T12:33:00Z">
              <w:r w:rsidRPr="00250417">
                <w:rPr>
                  <w:rFonts w:ascii="Times New Roman" w:eastAsia="Times New Roman" w:hAnsi="Times New Roman" w:cs="Times New Roman"/>
                  <w:color w:val="000000"/>
                  <w:sz w:val="20"/>
                  <w:szCs w:val="20"/>
                  <w:lang w:val="en-GB" w:eastAsia="ja-JP"/>
                </w:rPr>
                <w:t>Vertical</w:t>
              </w:r>
            </w:ins>
          </w:p>
        </w:tc>
      </w:tr>
      <w:tr w:rsidR="00250417" w:rsidRPr="00250417" w14:paraId="7BBC3D8B" w14:textId="77777777" w:rsidTr="00F57A39">
        <w:trPr>
          <w:trHeight w:val="279"/>
          <w:jc w:val="center"/>
          <w:ins w:id="977" w:author="John Mettrop [2]" w:date="2022-12-05T12:33:00Z"/>
        </w:trPr>
        <w:tc>
          <w:tcPr>
            <w:tcW w:w="3383" w:type="dxa"/>
            <w:tcBorders>
              <w:top w:val="single" w:sz="4" w:space="0" w:color="auto"/>
              <w:left w:val="single" w:sz="4" w:space="0" w:color="auto"/>
              <w:bottom w:val="single" w:sz="4" w:space="0" w:color="auto"/>
              <w:right w:val="single" w:sz="4" w:space="0" w:color="auto"/>
            </w:tcBorders>
            <w:vAlign w:val="center"/>
            <w:hideMark/>
          </w:tcPr>
          <w:p w14:paraId="1D8A1D0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978" w:author="John Mettrop [2]" w:date="2022-12-05T12:33:00Z"/>
                <w:rFonts w:ascii="Times New Roman" w:eastAsia="Times New Roman" w:hAnsi="Times New Roman" w:cs="Times New Roman"/>
                <w:color w:val="000000"/>
                <w:sz w:val="20"/>
                <w:szCs w:val="20"/>
                <w:lang w:val="en-GB" w:eastAsia="ja-JP"/>
              </w:rPr>
            </w:pPr>
            <w:ins w:id="979" w:author="John Mettrop [2]" w:date="2022-12-05T12:33:00Z">
              <w:r w:rsidRPr="00250417">
                <w:rPr>
                  <w:rFonts w:ascii="Times New Roman" w:eastAsia="Times New Roman" w:hAnsi="Times New Roman" w:cs="Times New Roman"/>
                  <w:color w:val="000000"/>
                  <w:sz w:val="20"/>
                  <w:szCs w:val="20"/>
                  <w:lang w:val="en-GB" w:eastAsia="ja-JP"/>
                </w:rPr>
                <w:t>Antenna pattern</w:t>
              </w:r>
            </w:ins>
          </w:p>
        </w:tc>
        <w:tc>
          <w:tcPr>
            <w:tcW w:w="1714" w:type="dxa"/>
            <w:tcBorders>
              <w:top w:val="single" w:sz="4" w:space="0" w:color="auto"/>
              <w:left w:val="single" w:sz="4" w:space="0" w:color="auto"/>
              <w:bottom w:val="single" w:sz="4" w:space="0" w:color="auto"/>
              <w:right w:val="single" w:sz="4" w:space="0" w:color="auto"/>
            </w:tcBorders>
          </w:tcPr>
          <w:p w14:paraId="5688A67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80" w:author="John Mettrop [2]" w:date="2022-12-05T12:33:00Z"/>
                <w:rFonts w:ascii="Times New Roman" w:eastAsia="Times New Roman" w:hAnsi="Times New Roman" w:cs="Times New Roman"/>
                <w:color w:val="000000"/>
                <w:sz w:val="20"/>
                <w:szCs w:val="20"/>
                <w:lang w:val="en-GB" w:eastAsia="ja-JP"/>
              </w:rPr>
            </w:pPr>
          </w:p>
        </w:tc>
        <w:tc>
          <w:tcPr>
            <w:tcW w:w="4019" w:type="dxa"/>
            <w:tcBorders>
              <w:top w:val="single" w:sz="4" w:space="0" w:color="auto"/>
              <w:left w:val="single" w:sz="4" w:space="0" w:color="auto"/>
              <w:bottom w:val="single" w:sz="4" w:space="0" w:color="auto"/>
              <w:right w:val="single" w:sz="4" w:space="0" w:color="auto"/>
            </w:tcBorders>
            <w:vAlign w:val="center"/>
          </w:tcPr>
          <w:p w14:paraId="5366953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81" w:author="John Mettrop [2]" w:date="2022-12-05T12:33:00Z"/>
                <w:rFonts w:ascii="Times New Roman" w:eastAsia="Times New Roman" w:hAnsi="Times New Roman" w:cs="Times New Roman"/>
                <w:color w:val="000000"/>
                <w:sz w:val="20"/>
                <w:szCs w:val="20"/>
                <w:lang w:val="en-GB" w:eastAsia="ja-JP"/>
              </w:rPr>
            </w:pPr>
            <w:ins w:id="982" w:author="John Mettrop [2]" w:date="2022-12-05T12:33:00Z">
              <w:r w:rsidRPr="00250417">
                <w:rPr>
                  <w:rFonts w:ascii="Times New Roman" w:eastAsia="Times New Roman" w:hAnsi="Times New Roman" w:cs="Times New Roman"/>
                  <w:color w:val="000000"/>
                  <w:sz w:val="20"/>
                  <w:szCs w:val="20"/>
                  <w:lang w:val="en-GB" w:eastAsia="ja-JP"/>
                </w:rPr>
                <w:t>Uniform distribution</w:t>
              </w:r>
              <w:r w:rsidRPr="00250417">
                <w:rPr>
                  <w:rFonts w:ascii="Times New Roman" w:eastAsia="Times New Roman" w:hAnsi="Times New Roman" w:cs="Times New Roman"/>
                  <w:color w:val="000000"/>
                  <w:sz w:val="20"/>
                  <w:szCs w:val="20"/>
                  <w:lang w:val="en-GB" w:eastAsia="ja-JP"/>
                </w:rPr>
                <w:br/>
                <w:t>(Refer to Rec. ITU-R M.1851)</w:t>
              </w:r>
            </w:ins>
          </w:p>
        </w:tc>
        <w:tc>
          <w:tcPr>
            <w:tcW w:w="3925" w:type="dxa"/>
            <w:tcBorders>
              <w:top w:val="single" w:sz="4" w:space="0" w:color="auto"/>
              <w:left w:val="single" w:sz="4" w:space="0" w:color="auto"/>
              <w:bottom w:val="single" w:sz="4" w:space="0" w:color="auto"/>
              <w:right w:val="single" w:sz="4" w:space="0" w:color="auto"/>
            </w:tcBorders>
            <w:vAlign w:val="center"/>
          </w:tcPr>
          <w:p w14:paraId="2177607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83" w:author="John Mettrop [2]" w:date="2022-12-05T12:33:00Z"/>
                <w:rFonts w:ascii="Times New Roman" w:eastAsia="Times New Roman" w:hAnsi="Times New Roman" w:cs="Times New Roman"/>
                <w:color w:val="000000"/>
                <w:sz w:val="20"/>
                <w:szCs w:val="20"/>
                <w:vertAlign w:val="superscript"/>
                <w:lang w:val="en-GB" w:eastAsia="ja-JP"/>
              </w:rPr>
            </w:pPr>
            <w:ins w:id="984" w:author="John Mettrop [2]" w:date="2022-12-05T12:33:00Z">
              <w:r w:rsidRPr="00250417">
                <w:rPr>
                  <w:rFonts w:ascii="Times New Roman" w:eastAsia="Times New Roman" w:hAnsi="Times New Roman" w:cs="Times New Roman"/>
                  <w:color w:val="000000"/>
                  <w:sz w:val="20"/>
                  <w:szCs w:val="20"/>
                  <w:lang w:val="en-GB" w:eastAsia="ja-JP"/>
                </w:rPr>
                <w:t>Uniform distribution</w:t>
              </w:r>
              <w:r w:rsidRPr="00250417">
                <w:rPr>
                  <w:rFonts w:ascii="Times New Roman" w:eastAsia="Times New Roman" w:hAnsi="Times New Roman" w:cs="Times New Roman"/>
                  <w:color w:val="000000"/>
                  <w:sz w:val="20"/>
                  <w:szCs w:val="20"/>
                  <w:lang w:val="en-GB" w:eastAsia="ja-JP"/>
                </w:rPr>
                <w:br/>
                <w:t>(Refer to Rec. ITU-R M.1851)</w:t>
              </w:r>
            </w:ins>
          </w:p>
        </w:tc>
      </w:tr>
      <w:tr w:rsidR="00250417" w:rsidRPr="00250417" w14:paraId="767C50C1" w14:textId="77777777" w:rsidTr="00F57A39">
        <w:trPr>
          <w:trHeight w:val="319"/>
          <w:jc w:val="center"/>
          <w:ins w:id="985" w:author="John Mettrop [2]" w:date="2022-12-05T12:33:00Z"/>
        </w:trPr>
        <w:tc>
          <w:tcPr>
            <w:tcW w:w="3383" w:type="dxa"/>
            <w:tcBorders>
              <w:top w:val="single" w:sz="4" w:space="0" w:color="auto"/>
              <w:left w:val="single" w:sz="4" w:space="0" w:color="auto"/>
              <w:bottom w:val="single" w:sz="4" w:space="0" w:color="auto"/>
              <w:right w:val="single" w:sz="4" w:space="0" w:color="auto"/>
            </w:tcBorders>
            <w:vAlign w:val="center"/>
            <w:hideMark/>
          </w:tcPr>
          <w:p w14:paraId="7F9203E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986" w:author="John Mettrop [2]" w:date="2022-12-05T12:33:00Z"/>
                <w:rFonts w:ascii="Times New Roman" w:eastAsia="Times New Roman" w:hAnsi="Times New Roman" w:cs="Times New Roman"/>
                <w:color w:val="000000"/>
                <w:sz w:val="20"/>
                <w:szCs w:val="20"/>
                <w:lang w:val="en-GB" w:eastAsia="ja-JP"/>
              </w:rPr>
            </w:pPr>
            <w:ins w:id="987" w:author="John Mettrop [2]" w:date="2022-12-05T12:33:00Z">
              <w:r w:rsidRPr="00250417">
                <w:rPr>
                  <w:rFonts w:ascii="Times New Roman" w:eastAsia="Times New Roman" w:hAnsi="Times New Roman" w:cs="Times New Roman"/>
                  <w:color w:val="000000"/>
                  <w:sz w:val="20"/>
                  <w:szCs w:val="20"/>
                  <w:lang w:val="en-GB" w:eastAsia="ja-JP"/>
                </w:rPr>
                <w:t>Horizontal beamwidth</w:t>
              </w:r>
            </w:ins>
          </w:p>
        </w:tc>
        <w:tc>
          <w:tcPr>
            <w:tcW w:w="1714" w:type="dxa"/>
            <w:tcBorders>
              <w:top w:val="single" w:sz="4" w:space="0" w:color="auto"/>
              <w:left w:val="single" w:sz="4" w:space="0" w:color="auto"/>
              <w:bottom w:val="single" w:sz="4" w:space="0" w:color="auto"/>
              <w:right w:val="single" w:sz="4" w:space="0" w:color="auto"/>
            </w:tcBorders>
            <w:hideMark/>
          </w:tcPr>
          <w:p w14:paraId="1FAD231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88" w:author="John Mettrop [2]" w:date="2022-12-05T12:33:00Z"/>
                <w:rFonts w:ascii="Times New Roman" w:eastAsia="Times New Roman" w:hAnsi="Times New Roman" w:cs="Times New Roman"/>
                <w:color w:val="000000"/>
                <w:sz w:val="20"/>
                <w:szCs w:val="20"/>
                <w:lang w:val="en-GB" w:eastAsia="ja-JP"/>
              </w:rPr>
            </w:pPr>
            <w:ins w:id="989" w:author="John Mettrop [2]" w:date="2022-12-05T12:33:00Z">
              <w:r w:rsidRPr="00250417">
                <w:rPr>
                  <w:rFonts w:ascii="Times New Roman" w:eastAsia="Times New Roman" w:hAnsi="Times New Roman" w:cs="Times New Roman"/>
                  <w:color w:val="000000"/>
                  <w:sz w:val="20"/>
                  <w:szCs w:val="20"/>
                  <w:lang w:val="en-GB" w:eastAsia="ja-JP"/>
                </w:rPr>
                <w:t>Degrees</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5028FA2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90" w:author="John Mettrop [2]" w:date="2022-12-05T12:33:00Z"/>
                <w:rFonts w:ascii="Times New Roman" w:eastAsia="Times New Roman" w:hAnsi="Times New Roman" w:cs="Times New Roman"/>
                <w:color w:val="000000"/>
                <w:sz w:val="20"/>
                <w:szCs w:val="20"/>
                <w:lang w:val="en-GB" w:eastAsia="ja-JP"/>
              </w:rPr>
            </w:pPr>
            <w:ins w:id="991" w:author="John Mettrop [2]" w:date="2022-12-05T12:33:00Z">
              <w:r w:rsidRPr="00250417">
                <w:rPr>
                  <w:rFonts w:ascii="Times New Roman" w:eastAsia="Times New Roman" w:hAnsi="Times New Roman" w:cs="Times New Roman"/>
                  <w:color w:val="000000"/>
                  <w:sz w:val="20"/>
                  <w:szCs w:val="20"/>
                  <w:lang w:val="en-GB" w:eastAsia="ja-JP"/>
                </w:rPr>
                <w:t>24</w:t>
              </w:r>
            </w:ins>
          </w:p>
        </w:tc>
        <w:tc>
          <w:tcPr>
            <w:tcW w:w="3925" w:type="dxa"/>
            <w:tcBorders>
              <w:top w:val="single" w:sz="4" w:space="0" w:color="auto"/>
              <w:left w:val="single" w:sz="4" w:space="0" w:color="auto"/>
              <w:bottom w:val="single" w:sz="4" w:space="0" w:color="auto"/>
              <w:right w:val="single" w:sz="4" w:space="0" w:color="auto"/>
            </w:tcBorders>
            <w:vAlign w:val="center"/>
          </w:tcPr>
          <w:p w14:paraId="4F11BC9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92" w:author="John Mettrop [2]" w:date="2022-12-05T12:33:00Z"/>
                <w:rFonts w:ascii="Times New Roman" w:eastAsia="Times New Roman" w:hAnsi="Times New Roman" w:cs="Times New Roman"/>
                <w:color w:val="000000"/>
                <w:sz w:val="20"/>
                <w:szCs w:val="20"/>
                <w:lang w:val="en-GB" w:eastAsia="ja-JP"/>
              </w:rPr>
            </w:pPr>
            <w:ins w:id="993" w:author="John Mettrop [2]" w:date="2022-12-05T12:33:00Z">
              <w:r w:rsidRPr="00250417">
                <w:rPr>
                  <w:rFonts w:ascii="Times New Roman" w:eastAsia="Times New Roman" w:hAnsi="Times New Roman" w:cs="Times New Roman"/>
                  <w:color w:val="000000"/>
                  <w:sz w:val="20"/>
                  <w:szCs w:val="20"/>
                  <w:lang w:val="en-GB" w:eastAsia="ja-JP"/>
                </w:rPr>
                <w:t>28</w:t>
              </w:r>
            </w:ins>
          </w:p>
        </w:tc>
      </w:tr>
      <w:tr w:rsidR="00250417" w:rsidRPr="00250417" w14:paraId="4B074121" w14:textId="77777777" w:rsidTr="00F57A39">
        <w:trPr>
          <w:trHeight w:val="279"/>
          <w:jc w:val="center"/>
          <w:ins w:id="994" w:author="John Mettrop [2]" w:date="2022-12-05T12:33:00Z"/>
        </w:trPr>
        <w:tc>
          <w:tcPr>
            <w:tcW w:w="3383" w:type="dxa"/>
            <w:tcBorders>
              <w:top w:val="single" w:sz="4" w:space="0" w:color="auto"/>
              <w:left w:val="single" w:sz="4" w:space="0" w:color="auto"/>
              <w:bottom w:val="single" w:sz="4" w:space="0" w:color="auto"/>
              <w:right w:val="single" w:sz="4" w:space="0" w:color="auto"/>
            </w:tcBorders>
            <w:vAlign w:val="center"/>
            <w:hideMark/>
          </w:tcPr>
          <w:p w14:paraId="1A32F7E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995" w:author="John Mettrop [2]" w:date="2022-12-05T12:33:00Z"/>
                <w:rFonts w:ascii="Times New Roman" w:eastAsia="Times New Roman" w:hAnsi="Times New Roman" w:cs="Times New Roman"/>
                <w:color w:val="000000"/>
                <w:sz w:val="20"/>
                <w:szCs w:val="20"/>
                <w:lang w:val="en-GB" w:eastAsia="ja-JP"/>
              </w:rPr>
            </w:pPr>
            <w:ins w:id="996" w:author="John Mettrop [2]" w:date="2022-12-05T12:33:00Z">
              <w:r w:rsidRPr="00250417">
                <w:rPr>
                  <w:rFonts w:ascii="Times New Roman" w:eastAsia="Times New Roman" w:hAnsi="Times New Roman" w:cs="Times New Roman"/>
                  <w:color w:val="000000"/>
                  <w:sz w:val="20"/>
                  <w:szCs w:val="20"/>
                  <w:lang w:val="en-GB" w:eastAsia="ja-JP"/>
                </w:rPr>
                <w:t>Vertical beamwidth</w:t>
              </w:r>
            </w:ins>
          </w:p>
        </w:tc>
        <w:tc>
          <w:tcPr>
            <w:tcW w:w="1714" w:type="dxa"/>
            <w:tcBorders>
              <w:top w:val="single" w:sz="4" w:space="0" w:color="auto"/>
              <w:left w:val="single" w:sz="4" w:space="0" w:color="auto"/>
              <w:bottom w:val="single" w:sz="4" w:space="0" w:color="auto"/>
              <w:right w:val="single" w:sz="4" w:space="0" w:color="auto"/>
            </w:tcBorders>
            <w:hideMark/>
          </w:tcPr>
          <w:p w14:paraId="305CE8B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97" w:author="John Mettrop [2]" w:date="2022-12-05T12:33:00Z"/>
                <w:rFonts w:ascii="Times New Roman" w:eastAsia="Times New Roman" w:hAnsi="Times New Roman" w:cs="Times New Roman"/>
                <w:color w:val="000000"/>
                <w:sz w:val="20"/>
                <w:szCs w:val="20"/>
                <w:lang w:val="en-GB" w:eastAsia="ja-JP"/>
              </w:rPr>
            </w:pPr>
            <w:ins w:id="998" w:author="John Mettrop [2]" w:date="2022-12-05T12:33:00Z">
              <w:r w:rsidRPr="00250417">
                <w:rPr>
                  <w:rFonts w:ascii="Times New Roman" w:eastAsia="Times New Roman" w:hAnsi="Times New Roman" w:cs="Times New Roman"/>
                  <w:color w:val="000000"/>
                  <w:sz w:val="20"/>
                  <w:szCs w:val="20"/>
                  <w:lang w:val="en-GB" w:eastAsia="ja-JP"/>
                </w:rPr>
                <w:t>Degrees</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77590DE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99" w:author="John Mettrop [2]" w:date="2022-12-05T12:33:00Z"/>
                <w:rFonts w:ascii="Times New Roman" w:eastAsia="Times New Roman" w:hAnsi="Times New Roman" w:cs="Times New Roman"/>
                <w:color w:val="000000"/>
                <w:sz w:val="20"/>
                <w:szCs w:val="20"/>
                <w:lang w:val="en-GB" w:eastAsia="ja-JP"/>
              </w:rPr>
            </w:pPr>
            <w:ins w:id="1000" w:author="John Mettrop [2]" w:date="2022-12-05T12:33:00Z">
              <w:r w:rsidRPr="00250417">
                <w:rPr>
                  <w:rFonts w:ascii="Times New Roman" w:eastAsia="Times New Roman" w:hAnsi="Times New Roman" w:cs="Times New Roman"/>
                  <w:color w:val="000000"/>
                  <w:sz w:val="20"/>
                  <w:szCs w:val="20"/>
                  <w:lang w:val="en-GB" w:eastAsia="ja-JP"/>
                </w:rPr>
                <w:t>24</w:t>
              </w:r>
            </w:ins>
          </w:p>
        </w:tc>
        <w:tc>
          <w:tcPr>
            <w:tcW w:w="3925" w:type="dxa"/>
            <w:tcBorders>
              <w:top w:val="single" w:sz="4" w:space="0" w:color="auto"/>
              <w:left w:val="single" w:sz="4" w:space="0" w:color="auto"/>
              <w:bottom w:val="single" w:sz="4" w:space="0" w:color="auto"/>
              <w:right w:val="single" w:sz="4" w:space="0" w:color="auto"/>
            </w:tcBorders>
            <w:vAlign w:val="center"/>
          </w:tcPr>
          <w:p w14:paraId="2E77F53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01" w:author="John Mettrop [2]" w:date="2022-12-05T12:33:00Z"/>
                <w:rFonts w:ascii="Times New Roman" w:eastAsia="Times New Roman" w:hAnsi="Times New Roman" w:cs="Times New Roman"/>
                <w:color w:val="000000"/>
                <w:sz w:val="20"/>
                <w:szCs w:val="20"/>
                <w:lang w:val="en-GB" w:eastAsia="ja-JP"/>
              </w:rPr>
            </w:pPr>
            <w:ins w:id="1002" w:author="John Mettrop [2]" w:date="2022-12-05T12:33:00Z">
              <w:r w:rsidRPr="00250417">
                <w:rPr>
                  <w:rFonts w:ascii="Times New Roman" w:eastAsia="Times New Roman" w:hAnsi="Times New Roman" w:cs="Times New Roman"/>
                  <w:color w:val="000000"/>
                  <w:sz w:val="20"/>
                  <w:szCs w:val="20"/>
                  <w:lang w:val="en-GB" w:eastAsia="ja-JP"/>
                </w:rPr>
                <w:t>28</w:t>
              </w:r>
            </w:ins>
          </w:p>
        </w:tc>
      </w:tr>
    </w:tbl>
    <w:p w14:paraId="705A7C62" w14:textId="77777777" w:rsidR="00250417" w:rsidRPr="00250417" w:rsidRDefault="00250417" w:rsidP="00250417">
      <w:pPr>
        <w:tabs>
          <w:tab w:val="left" w:pos="1134"/>
          <w:tab w:val="left" w:pos="1871"/>
          <w:tab w:val="left" w:pos="2268"/>
        </w:tabs>
        <w:spacing w:line="240" w:lineRule="auto"/>
        <w:jc w:val="left"/>
        <w:rPr>
          <w:ins w:id="1003" w:author="John Mettrop [2]" w:date="2022-12-05T12:33:00Z"/>
          <w:rFonts w:ascii="Times New Roman" w:eastAsia="Times New Roman" w:hAnsi="Times New Roman" w:cs="Times New Roman"/>
          <w:sz w:val="24"/>
          <w:szCs w:val="18"/>
          <w:lang w:val="en-GB"/>
        </w:rPr>
      </w:pPr>
      <w:ins w:id="1004" w:author="John Mettrop [2]" w:date="2022-12-05T12:33:00Z">
        <w:r w:rsidRPr="00250417">
          <w:rPr>
            <w:rFonts w:ascii="Times New Roman" w:eastAsia="Times New Roman" w:hAnsi="Times New Roman" w:cs="Times New Roman"/>
            <w:sz w:val="24"/>
            <w:szCs w:val="18"/>
            <w:lang w:val="en-GB"/>
          </w:rPr>
          <w:br w:type="page"/>
        </w:r>
      </w:ins>
    </w:p>
    <w:p w14:paraId="5A629CEF"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560" w:after="120" w:line="240" w:lineRule="auto"/>
        <w:textAlignment w:val="baseline"/>
        <w:rPr>
          <w:ins w:id="1005" w:author="John Mettrop [2]" w:date="2022-12-05T12:33:00Z"/>
          <w:rFonts w:ascii="Times New Roman" w:eastAsia="Times New Roman" w:hAnsi="Times New Roman" w:cs="Times New Roman"/>
          <w:i/>
          <w:caps/>
          <w:sz w:val="20"/>
          <w:szCs w:val="20"/>
          <w:lang w:val="en-GB"/>
        </w:rPr>
      </w:pPr>
      <w:ins w:id="1006" w:author="John Mettrop [2]" w:date="2022-12-05T12:33:00Z">
        <w:r w:rsidRPr="00250417">
          <w:rPr>
            <w:rFonts w:ascii="Times New Roman" w:eastAsia="Times New Roman" w:hAnsi="Times New Roman" w:cs="Times New Roman"/>
            <w:caps/>
            <w:sz w:val="20"/>
            <w:szCs w:val="20"/>
            <w:lang w:val="en-GB"/>
          </w:rPr>
          <w:lastRenderedPageBreak/>
          <w:br/>
          <w:t xml:space="preserve">TABLE 1 </w:t>
        </w:r>
        <w:r w:rsidRPr="00250417">
          <w:rPr>
            <w:rFonts w:ascii="Times New Roman" w:eastAsia="Times New Roman" w:hAnsi="Times New Roman" w:cs="Times New Roman"/>
            <w:i/>
            <w:caps/>
            <w:sz w:val="20"/>
            <w:szCs w:val="20"/>
            <w:lang w:val="en-GB"/>
          </w:rPr>
          <w:t>(end)</w:t>
        </w:r>
      </w:ins>
    </w:p>
    <w:tbl>
      <w:tblPr>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29"/>
        <w:gridCol w:w="1440"/>
        <w:gridCol w:w="3364"/>
        <w:gridCol w:w="3422"/>
        <w:gridCol w:w="3404"/>
        <w:tblGridChange w:id="1007">
          <w:tblGrid>
            <w:gridCol w:w="2829"/>
            <w:gridCol w:w="1440"/>
            <w:gridCol w:w="3364"/>
            <w:gridCol w:w="3422"/>
            <w:gridCol w:w="3404"/>
          </w:tblGrid>
        </w:tblGridChange>
      </w:tblGrid>
      <w:tr w:rsidR="00250417" w:rsidRPr="00250417" w14:paraId="2515C2A3" w14:textId="77777777" w:rsidTr="00250417">
        <w:trPr>
          <w:jc w:val="center"/>
          <w:ins w:id="1008" w:author="John Mettrop [2]" w:date="2022-12-05T12:33:00Z"/>
        </w:trPr>
        <w:tc>
          <w:tcPr>
            <w:tcW w:w="282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42B54DE"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1009" w:author="John Mettrop [2]" w:date="2022-12-05T12:33:00Z"/>
                <w:rFonts w:ascii="Times New Roman Bold" w:eastAsia="Times New Roman" w:hAnsi="Times New Roman Bold" w:cs="Times New Roman Bold"/>
                <w:b/>
                <w:sz w:val="19"/>
                <w:szCs w:val="19"/>
                <w:lang w:val="en-GB" w:eastAsia="ja-JP"/>
              </w:rPr>
            </w:pPr>
            <w:ins w:id="1010" w:author="John Mettrop [2]" w:date="2022-12-05T12:33:00Z">
              <w:r w:rsidRPr="00250417">
                <w:rPr>
                  <w:rFonts w:ascii="Times New Roman Bold" w:eastAsia="Times New Roman" w:hAnsi="Times New Roman Bold" w:cs="Times New Roman Bold"/>
                  <w:b/>
                  <w:sz w:val="19"/>
                  <w:szCs w:val="19"/>
                  <w:lang w:val="en-GB" w:eastAsia="ja-JP"/>
                </w:rPr>
                <w:t>Parameter</w:t>
              </w:r>
            </w:ins>
          </w:p>
        </w:tc>
        <w:tc>
          <w:tcPr>
            <w:tcW w:w="144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D638C88"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1011" w:author="John Mettrop [2]" w:date="2022-12-05T12:33:00Z"/>
                <w:rFonts w:ascii="Times New Roman Bold" w:eastAsia="Times New Roman" w:hAnsi="Times New Roman Bold" w:cs="Times New Roman Bold"/>
                <w:b/>
                <w:sz w:val="19"/>
                <w:szCs w:val="19"/>
                <w:lang w:val="en-GB" w:eastAsia="ja-JP"/>
              </w:rPr>
            </w:pPr>
            <w:ins w:id="1012" w:author="John Mettrop [2]" w:date="2022-12-05T12:33:00Z">
              <w:r w:rsidRPr="00250417">
                <w:rPr>
                  <w:rFonts w:ascii="Times New Roman Bold" w:eastAsia="Times New Roman" w:hAnsi="Times New Roman Bold" w:cs="Times New Roman Bold"/>
                  <w:b/>
                  <w:sz w:val="19"/>
                  <w:szCs w:val="19"/>
                  <w:lang w:val="en-GB" w:eastAsia="ja-JP"/>
                </w:rPr>
                <w:t>Units</w:t>
              </w:r>
            </w:ins>
          </w:p>
        </w:tc>
        <w:tc>
          <w:tcPr>
            <w:tcW w:w="3364" w:type="dxa"/>
            <w:tcBorders>
              <w:top w:val="single" w:sz="4" w:space="0" w:color="000000"/>
              <w:left w:val="single" w:sz="4" w:space="0" w:color="000000"/>
              <w:bottom w:val="single" w:sz="4" w:space="0" w:color="000000"/>
              <w:right w:val="single" w:sz="4" w:space="0" w:color="000000"/>
            </w:tcBorders>
            <w:shd w:val="clear" w:color="auto" w:fill="D9D9D9"/>
            <w:hideMark/>
          </w:tcPr>
          <w:p w14:paraId="4F132CF9"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1013" w:author="John Mettrop [2]" w:date="2022-12-05T12:33:00Z"/>
                <w:rFonts w:ascii="Times New Roman Bold" w:eastAsia="Times New Roman" w:hAnsi="Times New Roman Bold" w:cs="Times New Roman Bold"/>
                <w:b/>
                <w:sz w:val="19"/>
                <w:szCs w:val="19"/>
                <w:lang w:val="en-GB" w:eastAsia="ja-JP"/>
              </w:rPr>
            </w:pPr>
            <w:ins w:id="1014" w:author="John Mettrop [2]" w:date="2022-12-05T12:33:00Z">
              <w:r w:rsidRPr="00250417">
                <w:rPr>
                  <w:rFonts w:ascii="Times New Roman Bold" w:eastAsia="Times New Roman" w:hAnsi="Times New Roman Bold" w:cs="Times New Roman Bold"/>
                  <w:b/>
                  <w:sz w:val="19"/>
                  <w:szCs w:val="19"/>
                  <w:lang w:val="en-GB" w:eastAsia="ja-JP"/>
                </w:rPr>
                <w:t>System 8</w:t>
              </w:r>
              <w:r w:rsidRPr="00250417">
                <w:rPr>
                  <w:rFonts w:ascii="Times New Roman Bold" w:eastAsia="Times New Roman" w:hAnsi="Times New Roman Bold" w:cs="Times New Roman Bold"/>
                  <w:b/>
                  <w:sz w:val="19"/>
                  <w:szCs w:val="19"/>
                  <w:lang w:val="en-GB" w:eastAsia="ja-JP"/>
                </w:rPr>
                <w:br/>
                <w:t>Airborne</w:t>
              </w:r>
            </w:ins>
          </w:p>
        </w:tc>
        <w:tc>
          <w:tcPr>
            <w:tcW w:w="3422" w:type="dxa"/>
            <w:tcBorders>
              <w:top w:val="single" w:sz="4" w:space="0" w:color="000000"/>
              <w:left w:val="single" w:sz="4" w:space="0" w:color="000000"/>
              <w:bottom w:val="single" w:sz="4" w:space="0" w:color="000000"/>
              <w:right w:val="single" w:sz="4" w:space="0" w:color="000000"/>
            </w:tcBorders>
            <w:shd w:val="clear" w:color="auto" w:fill="D9D9D9"/>
            <w:hideMark/>
          </w:tcPr>
          <w:p w14:paraId="2DB1380E"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1015" w:author="John Mettrop [2]" w:date="2022-12-05T12:33:00Z"/>
                <w:rFonts w:ascii="Times New Roman Bold" w:eastAsia="Times New Roman" w:hAnsi="Times New Roman Bold" w:cs="Times New Roman Bold"/>
                <w:b/>
                <w:sz w:val="19"/>
                <w:szCs w:val="19"/>
                <w:lang w:val="en-GB" w:eastAsia="ja-JP"/>
              </w:rPr>
            </w:pPr>
            <w:ins w:id="1016" w:author="John Mettrop [2]" w:date="2022-12-05T12:33:00Z">
              <w:r w:rsidRPr="00250417">
                <w:rPr>
                  <w:rFonts w:ascii="Times New Roman Bold" w:eastAsia="Times New Roman" w:hAnsi="Times New Roman Bold" w:cs="Times New Roman Bold"/>
                  <w:b/>
                  <w:sz w:val="19"/>
                  <w:szCs w:val="19"/>
                  <w:lang w:val="en-GB" w:eastAsia="ja-JP"/>
                </w:rPr>
                <w:t>System 8</w:t>
              </w:r>
              <w:r w:rsidRPr="00250417">
                <w:rPr>
                  <w:rFonts w:ascii="Times New Roman Bold" w:eastAsia="Times New Roman" w:hAnsi="Times New Roman Bold" w:cs="Times New Roman Bold"/>
                  <w:b/>
                  <w:sz w:val="19"/>
                  <w:szCs w:val="19"/>
                  <w:lang w:val="en-GB" w:eastAsia="ja-JP"/>
                </w:rPr>
                <w:br/>
                <w:t>Ground</w:t>
              </w:r>
            </w:ins>
          </w:p>
        </w:tc>
        <w:tc>
          <w:tcPr>
            <w:tcW w:w="3404" w:type="dxa"/>
            <w:tcBorders>
              <w:top w:val="single" w:sz="4" w:space="0" w:color="000000"/>
              <w:left w:val="single" w:sz="4" w:space="0" w:color="000000"/>
              <w:bottom w:val="single" w:sz="4" w:space="0" w:color="000000"/>
              <w:right w:val="single" w:sz="4" w:space="0" w:color="auto"/>
            </w:tcBorders>
            <w:shd w:val="clear" w:color="auto" w:fill="D9D9D9"/>
            <w:hideMark/>
          </w:tcPr>
          <w:p w14:paraId="02C044A3"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1017" w:author="John Mettrop [2]" w:date="2022-12-05T12:33:00Z"/>
                <w:rFonts w:ascii="Times New Roman Bold" w:eastAsia="Times New Roman" w:hAnsi="Times New Roman Bold" w:cs="Times New Roman Bold"/>
                <w:b/>
                <w:sz w:val="19"/>
                <w:szCs w:val="19"/>
                <w:lang w:val="en-GB" w:eastAsia="ja-JP"/>
              </w:rPr>
            </w:pPr>
            <w:ins w:id="1018" w:author="John Mettrop [2]" w:date="2022-12-05T12:33:00Z">
              <w:r w:rsidRPr="00250417">
                <w:rPr>
                  <w:rFonts w:ascii="Times New Roman Bold" w:eastAsia="Times New Roman" w:hAnsi="Times New Roman Bold" w:cs="Times New Roman Bold"/>
                  <w:b/>
                  <w:sz w:val="19"/>
                  <w:szCs w:val="19"/>
                  <w:lang w:val="en-GB" w:eastAsia="ja-JP"/>
                </w:rPr>
                <w:t>System 8</w:t>
              </w:r>
              <w:r w:rsidRPr="00250417">
                <w:rPr>
                  <w:rFonts w:ascii="Times New Roman Bold" w:eastAsia="Times New Roman" w:hAnsi="Times New Roman Bold" w:cs="Times New Roman Bold"/>
                  <w:b/>
                  <w:sz w:val="19"/>
                  <w:szCs w:val="19"/>
                  <w:lang w:val="en-GB" w:eastAsia="ja-JP"/>
                </w:rPr>
                <w:br/>
                <w:t>Shipborne</w:t>
              </w:r>
            </w:ins>
          </w:p>
        </w:tc>
      </w:tr>
      <w:tr w:rsidR="00250417" w:rsidRPr="00250417" w14:paraId="66C4A033" w14:textId="77777777" w:rsidTr="00250417">
        <w:trPr>
          <w:jc w:val="center"/>
          <w:ins w:id="1019" w:author="John Mettrop [2]" w:date="2022-12-05T12:33:00Z"/>
        </w:trPr>
        <w:tc>
          <w:tcPr>
            <w:tcW w:w="14459" w:type="dxa"/>
            <w:gridSpan w:val="5"/>
            <w:tcBorders>
              <w:top w:val="single" w:sz="4" w:space="0" w:color="000000"/>
              <w:left w:val="single" w:sz="4" w:space="0" w:color="000000"/>
              <w:bottom w:val="single" w:sz="4" w:space="0" w:color="000000"/>
              <w:right w:val="single" w:sz="4" w:space="0" w:color="auto"/>
            </w:tcBorders>
            <w:shd w:val="clear" w:color="auto" w:fill="D9D9D9"/>
            <w:hideMark/>
          </w:tcPr>
          <w:p w14:paraId="4ED89B2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020" w:author="John Mettrop [2]" w:date="2022-12-05T12:33:00Z"/>
                <w:rFonts w:ascii="Times New Roman" w:eastAsia="Times New Roman" w:hAnsi="Times New Roman" w:cs="Times New Roman"/>
                <w:b/>
                <w:bCs/>
                <w:sz w:val="19"/>
                <w:szCs w:val="19"/>
                <w:lang w:val="en-GB" w:eastAsia="ja-JP"/>
              </w:rPr>
            </w:pPr>
            <w:ins w:id="1021" w:author="John Mettrop [2]" w:date="2022-12-05T12:33:00Z">
              <w:r w:rsidRPr="00250417">
                <w:rPr>
                  <w:rFonts w:ascii="Times New Roman" w:eastAsia="Times New Roman" w:hAnsi="Times New Roman" w:cs="Times New Roman"/>
                  <w:b/>
                  <w:bCs/>
                  <w:sz w:val="19"/>
                  <w:szCs w:val="19"/>
                  <w:lang w:val="en-GB" w:eastAsia="ja-JP"/>
                </w:rPr>
                <w:t>Transmitter</w:t>
              </w:r>
            </w:ins>
          </w:p>
        </w:tc>
      </w:tr>
      <w:tr w:rsidR="00250417" w:rsidRPr="00250417" w14:paraId="3731F9E2" w14:textId="77777777" w:rsidTr="00F57A3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22"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23" w:author="John Mettrop [2]" w:date="2022-12-05T12:33:00Z"/>
          <w:trPrChange w:id="1024"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025"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2042A27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026" w:author="John Mettrop [2]" w:date="2022-12-05T12:33:00Z"/>
                <w:rFonts w:ascii="Times New Roman" w:eastAsia="Times New Roman" w:hAnsi="Times New Roman" w:cs="Times New Roman"/>
                <w:sz w:val="19"/>
                <w:szCs w:val="19"/>
                <w:lang w:val="en-GB" w:eastAsia="ja-JP"/>
              </w:rPr>
            </w:pPr>
            <w:ins w:id="1027" w:author="John Mettrop [2]" w:date="2022-12-05T12:33:00Z">
              <w:r w:rsidRPr="00250417">
                <w:rPr>
                  <w:rFonts w:ascii="Times New Roman" w:eastAsia="Times New Roman" w:hAnsi="Times New Roman" w:cs="Times New Roman"/>
                  <w:sz w:val="19"/>
                  <w:szCs w:val="19"/>
                  <w:lang w:val="en-GB" w:eastAsia="ja-JP"/>
                </w:rPr>
                <w:t>Tuning range</w:t>
              </w:r>
            </w:ins>
          </w:p>
        </w:tc>
        <w:tc>
          <w:tcPr>
            <w:tcW w:w="1440" w:type="dxa"/>
            <w:tcBorders>
              <w:top w:val="single" w:sz="4" w:space="0" w:color="000000"/>
              <w:left w:val="single" w:sz="4" w:space="0" w:color="000000"/>
              <w:bottom w:val="single" w:sz="4" w:space="0" w:color="000000"/>
              <w:right w:val="single" w:sz="4" w:space="0" w:color="000000"/>
            </w:tcBorders>
            <w:hideMark/>
            <w:tcPrChange w:id="1028"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376066B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29" w:author="John Mettrop [2]" w:date="2022-12-05T12:33:00Z"/>
                <w:rFonts w:ascii="Times New Roman" w:eastAsia="Times New Roman" w:hAnsi="Times New Roman" w:cs="Times New Roman"/>
                <w:sz w:val="19"/>
                <w:szCs w:val="19"/>
                <w:lang w:val="en-GB" w:eastAsia="ja-JP"/>
              </w:rPr>
            </w:pPr>
            <w:ins w:id="1030" w:author="John Mettrop [2]" w:date="2022-12-05T12:33:00Z">
              <w:r w:rsidRPr="00250417">
                <w:rPr>
                  <w:rFonts w:ascii="Times New Roman" w:eastAsia="Times New Roman" w:hAnsi="Times New Roman" w:cs="Times New Roman"/>
                  <w:sz w:val="19"/>
                  <w:szCs w:val="19"/>
                  <w:lang w:val="en-GB"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031"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08510AA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32" w:author="John Mettrop [2]" w:date="2022-12-05T12:33:00Z"/>
                <w:rFonts w:ascii="Times New Roman" w:eastAsia="Times New Roman" w:hAnsi="Times New Roman" w:cs="Times New Roman"/>
                <w:sz w:val="19"/>
                <w:szCs w:val="19"/>
                <w:lang w:val="en-GB" w:eastAsia="ja-JP"/>
              </w:rPr>
            </w:pPr>
            <w:ins w:id="1033" w:author="John Mettrop [2]" w:date="2022-12-05T12:33:00Z">
              <w:r w:rsidRPr="00250417">
                <w:rPr>
                  <w:rFonts w:ascii="Times New Roman" w:eastAsia="Times New Roman" w:hAnsi="Times New Roman" w:cs="Times New Roman"/>
                  <w:sz w:val="19"/>
                  <w:szCs w:val="19"/>
                  <w:lang w:val="en-GB" w:eastAsia="ja-JP"/>
                </w:rPr>
                <w:t>4 800-4 990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034"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2812FE9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35" w:author="John Mettrop [2]" w:date="2022-12-05T12:33:00Z"/>
                <w:rFonts w:ascii="Times New Roman" w:eastAsia="Times New Roman" w:hAnsi="Times New Roman" w:cs="Times New Roman"/>
                <w:sz w:val="19"/>
                <w:szCs w:val="19"/>
                <w:lang w:val="en-GB" w:eastAsia="ja-JP"/>
              </w:rPr>
            </w:pPr>
            <w:ins w:id="1036" w:author="John Mettrop [2]" w:date="2022-12-05T12:33:00Z">
              <w:r w:rsidRPr="00250417">
                <w:rPr>
                  <w:rFonts w:ascii="Times New Roman" w:eastAsia="Times New Roman" w:hAnsi="Times New Roman" w:cs="Times New Roman"/>
                  <w:sz w:val="19"/>
                  <w:szCs w:val="19"/>
                  <w:lang w:val="en-GB" w:eastAsia="ja-JP"/>
                </w:rPr>
                <w:t>4 800-4 990</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037"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7BBDB0B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38" w:author="John Mettrop [2]" w:date="2022-12-05T12:33:00Z"/>
                <w:rFonts w:ascii="Times New Roman" w:eastAsia="Times New Roman" w:hAnsi="Times New Roman" w:cs="Times New Roman"/>
                <w:sz w:val="19"/>
                <w:szCs w:val="19"/>
                <w:lang w:val="en-GB" w:eastAsia="ja-JP"/>
              </w:rPr>
            </w:pPr>
            <w:ins w:id="1039" w:author="John Mettrop [2]" w:date="2022-12-05T12:33:00Z">
              <w:r w:rsidRPr="00250417">
                <w:rPr>
                  <w:rFonts w:ascii="Times New Roman" w:eastAsia="Times New Roman" w:hAnsi="Times New Roman" w:cs="Times New Roman"/>
                  <w:sz w:val="19"/>
                  <w:szCs w:val="19"/>
                  <w:lang w:val="en-GB" w:eastAsia="ja-JP"/>
                </w:rPr>
                <w:t>4 800-4 990</w:t>
              </w:r>
            </w:ins>
          </w:p>
        </w:tc>
      </w:tr>
      <w:tr w:rsidR="00250417" w:rsidRPr="00250417" w14:paraId="2C99B62F" w14:textId="77777777" w:rsidTr="00F57A3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40"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41" w:author="John Mettrop [2]" w:date="2022-12-05T12:33:00Z"/>
          <w:trPrChange w:id="1042"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043"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134C280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044" w:author="John Mettrop [2]" w:date="2022-12-05T12:33:00Z"/>
                <w:rFonts w:ascii="Times New Roman" w:eastAsia="Times New Roman" w:hAnsi="Times New Roman" w:cs="Times New Roman"/>
                <w:sz w:val="19"/>
                <w:szCs w:val="19"/>
                <w:lang w:val="en-GB" w:eastAsia="ja-JP"/>
              </w:rPr>
            </w:pPr>
            <w:ins w:id="1045" w:author="John Mettrop [2]" w:date="2022-12-05T12:33:00Z">
              <w:r w:rsidRPr="00250417">
                <w:rPr>
                  <w:rFonts w:ascii="Times New Roman" w:eastAsia="Times New Roman" w:hAnsi="Times New Roman" w:cs="Times New Roman"/>
                  <w:sz w:val="19"/>
                  <w:szCs w:val="19"/>
                  <w:lang w:val="en-GB" w:eastAsia="ja-JP"/>
                </w:rPr>
                <w:t>Power output</w:t>
              </w:r>
            </w:ins>
          </w:p>
        </w:tc>
        <w:tc>
          <w:tcPr>
            <w:tcW w:w="1440" w:type="dxa"/>
            <w:tcBorders>
              <w:top w:val="single" w:sz="4" w:space="0" w:color="000000"/>
              <w:left w:val="single" w:sz="4" w:space="0" w:color="000000"/>
              <w:bottom w:val="single" w:sz="4" w:space="0" w:color="000000"/>
              <w:right w:val="single" w:sz="4" w:space="0" w:color="000000"/>
            </w:tcBorders>
            <w:hideMark/>
            <w:tcPrChange w:id="1046"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6BA733C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47" w:author="John Mettrop [2]" w:date="2022-12-05T12:33:00Z"/>
                <w:rFonts w:ascii="Times New Roman" w:eastAsia="Times New Roman" w:hAnsi="Times New Roman" w:cs="Times New Roman"/>
                <w:sz w:val="19"/>
                <w:szCs w:val="19"/>
                <w:lang w:val="en-GB" w:eastAsia="ja-JP"/>
              </w:rPr>
            </w:pPr>
            <w:ins w:id="1048" w:author="John Mettrop [2]" w:date="2022-12-05T12:33:00Z">
              <w:r w:rsidRPr="00250417">
                <w:rPr>
                  <w:rFonts w:ascii="Times New Roman" w:eastAsia="Times New Roman" w:hAnsi="Times New Roman" w:cs="Times New Roman"/>
                  <w:sz w:val="19"/>
                  <w:szCs w:val="19"/>
                  <w:lang w:val="en-GB" w:eastAsia="ja-JP"/>
                </w:rPr>
                <w:t>dBm</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049"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0879765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50" w:author="John Mettrop [2]" w:date="2022-12-05T12:33:00Z"/>
                <w:rFonts w:ascii="Times New Roman" w:eastAsia="Times New Roman" w:hAnsi="Times New Roman" w:cs="Times New Roman"/>
                <w:sz w:val="19"/>
                <w:szCs w:val="19"/>
                <w:lang w:val="en-GB" w:eastAsia="ja-JP"/>
              </w:rPr>
            </w:pPr>
            <w:ins w:id="1051" w:author="John Mettrop [2]" w:date="2022-12-05T12:33:00Z">
              <w:r w:rsidRPr="00250417">
                <w:rPr>
                  <w:rFonts w:ascii="Times New Roman" w:eastAsia="Times New Roman" w:hAnsi="Times New Roman" w:cs="Times New Roman"/>
                  <w:sz w:val="19"/>
                  <w:szCs w:val="19"/>
                  <w:lang w:val="en-GB" w:eastAsia="ja-JP"/>
                </w:rPr>
                <w:t>26</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052"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36BCB70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53" w:author="John Mettrop [2]" w:date="2022-12-05T12:33:00Z"/>
                <w:rFonts w:ascii="Times New Roman" w:eastAsia="Times New Roman" w:hAnsi="Times New Roman" w:cs="Times New Roman"/>
                <w:sz w:val="19"/>
                <w:szCs w:val="19"/>
                <w:lang w:val="en-GB" w:eastAsia="ja-JP"/>
              </w:rPr>
            </w:pPr>
            <w:ins w:id="1054" w:author="John Mettrop [2]" w:date="2022-12-05T12:33:00Z">
              <w:r w:rsidRPr="00250417">
                <w:rPr>
                  <w:rFonts w:ascii="Times New Roman" w:eastAsia="Times New Roman" w:hAnsi="Times New Roman" w:cs="Times New Roman"/>
                  <w:sz w:val="19"/>
                  <w:szCs w:val="19"/>
                  <w:lang w:val="en-GB" w:eastAsia="ja-JP"/>
                </w:rPr>
                <w:t>46</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055"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00C54FF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56" w:author="John Mettrop [2]" w:date="2022-12-05T12:33:00Z"/>
                <w:rFonts w:ascii="Times New Roman" w:eastAsia="Times New Roman" w:hAnsi="Times New Roman" w:cs="Times New Roman"/>
                <w:sz w:val="19"/>
                <w:szCs w:val="19"/>
                <w:lang w:val="en-GB" w:eastAsia="ja-JP"/>
              </w:rPr>
            </w:pPr>
            <w:ins w:id="1057" w:author="John Mettrop [2]" w:date="2022-12-05T12:33:00Z">
              <w:r w:rsidRPr="00250417">
                <w:rPr>
                  <w:rFonts w:ascii="Times New Roman" w:eastAsia="Times New Roman" w:hAnsi="Times New Roman" w:cs="Times New Roman"/>
                  <w:sz w:val="19"/>
                  <w:szCs w:val="19"/>
                  <w:lang w:val="en-GB" w:eastAsia="ja-JP"/>
                </w:rPr>
                <w:t>46</w:t>
              </w:r>
            </w:ins>
          </w:p>
        </w:tc>
      </w:tr>
      <w:tr w:rsidR="00250417" w:rsidRPr="00250417" w14:paraId="1444B739" w14:textId="77777777" w:rsidTr="00F57A3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58"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59" w:author="John Mettrop [2]" w:date="2022-12-05T12:33:00Z"/>
          <w:trPrChange w:id="1060"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061"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1FEF01C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062" w:author="John Mettrop [2]" w:date="2022-12-05T12:33:00Z"/>
                <w:rFonts w:ascii="Times New Roman" w:eastAsia="Times New Roman" w:hAnsi="Times New Roman" w:cs="Times New Roman"/>
                <w:sz w:val="19"/>
                <w:szCs w:val="19"/>
                <w:lang w:val="en-GB" w:eastAsia="ja-JP"/>
              </w:rPr>
            </w:pPr>
            <w:ins w:id="1063" w:author="John Mettrop [2]" w:date="2022-12-05T12:33:00Z">
              <w:r w:rsidRPr="00250417">
                <w:rPr>
                  <w:rFonts w:ascii="Times New Roman" w:eastAsia="Times New Roman" w:hAnsi="Times New Roman" w:cs="Times New Roman"/>
                  <w:sz w:val="19"/>
                  <w:szCs w:val="19"/>
                  <w:lang w:val="en-GB" w:eastAsia="ja-JP"/>
                </w:rPr>
                <w:t>Bandwidth (3 dB)</w:t>
              </w:r>
            </w:ins>
          </w:p>
        </w:tc>
        <w:tc>
          <w:tcPr>
            <w:tcW w:w="1440" w:type="dxa"/>
            <w:tcBorders>
              <w:top w:val="single" w:sz="4" w:space="0" w:color="000000"/>
              <w:left w:val="single" w:sz="4" w:space="0" w:color="000000"/>
              <w:bottom w:val="single" w:sz="4" w:space="0" w:color="000000"/>
              <w:right w:val="single" w:sz="4" w:space="0" w:color="000000"/>
            </w:tcBorders>
            <w:hideMark/>
            <w:tcPrChange w:id="1064"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2F248A1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65" w:author="John Mettrop [2]" w:date="2022-12-05T12:33:00Z"/>
                <w:rFonts w:ascii="Times New Roman" w:eastAsia="Times New Roman" w:hAnsi="Times New Roman" w:cs="Times New Roman"/>
                <w:sz w:val="19"/>
                <w:szCs w:val="19"/>
                <w:lang w:val="en-GB" w:eastAsia="ja-JP"/>
              </w:rPr>
            </w:pPr>
            <w:ins w:id="1066" w:author="John Mettrop [2]" w:date="2022-12-05T12:33:00Z">
              <w:r w:rsidRPr="00250417">
                <w:rPr>
                  <w:rFonts w:ascii="Times New Roman" w:eastAsia="Times New Roman" w:hAnsi="Times New Roman" w:cs="Times New Roman"/>
                  <w:sz w:val="19"/>
                  <w:szCs w:val="19"/>
                  <w:lang w:val="en-GB"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067"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27D3A06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68" w:author="John Mettrop [2]" w:date="2022-12-05T12:33:00Z"/>
                <w:rFonts w:ascii="Times New Roman" w:eastAsia="Times New Roman" w:hAnsi="Times New Roman" w:cs="Times New Roman"/>
                <w:sz w:val="19"/>
                <w:szCs w:val="19"/>
                <w:lang w:val="en-GB" w:eastAsia="ja-JP"/>
              </w:rPr>
            </w:pPr>
            <w:ins w:id="1069" w:author="John Mettrop [2]" w:date="2022-12-05T12:33:00Z">
              <w:r w:rsidRPr="00250417">
                <w:rPr>
                  <w:rFonts w:ascii="Times New Roman" w:eastAsia="Times New Roman" w:hAnsi="Times New Roman" w:cs="Times New Roman"/>
                  <w:sz w:val="19"/>
                  <w:szCs w:val="19"/>
                  <w:lang w:val="en-GB" w:eastAsia="ja-JP"/>
                </w:rPr>
                <w:t>40/50/60/80/100</w:t>
              </w:r>
              <w:r w:rsidRPr="00250417">
                <w:rPr>
                  <w:rFonts w:ascii="Times New Roman" w:eastAsia="Times New Roman" w:hAnsi="Times New Roman" w:cs="Times New Roman"/>
                  <w:sz w:val="19"/>
                  <w:szCs w:val="19"/>
                  <w:lang w:val="en-GB" w:eastAsia="ja-JP"/>
                </w:rPr>
                <w:br/>
                <w:t>(software configurable)</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070"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7CBCE55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71" w:author="John Mettrop [2]" w:date="2022-12-05T12:33:00Z"/>
                <w:rFonts w:ascii="Times New Roman" w:eastAsia="Times New Roman" w:hAnsi="Times New Roman" w:cs="Times New Roman"/>
                <w:sz w:val="19"/>
                <w:szCs w:val="19"/>
                <w:lang w:val="en-GB" w:eastAsia="ja-JP"/>
              </w:rPr>
            </w:pPr>
            <w:ins w:id="1072" w:author="John Mettrop [2]" w:date="2022-12-05T12:33:00Z">
              <w:r w:rsidRPr="00250417">
                <w:rPr>
                  <w:rFonts w:ascii="Times New Roman" w:eastAsia="Times New Roman" w:hAnsi="Times New Roman" w:cs="Times New Roman"/>
                  <w:sz w:val="19"/>
                  <w:szCs w:val="19"/>
                  <w:lang w:val="en-GB" w:eastAsia="ja-JP"/>
                </w:rPr>
                <w:t>40/50/60/80/100</w:t>
              </w:r>
              <w:r w:rsidRPr="00250417">
                <w:rPr>
                  <w:rFonts w:ascii="Times New Roman" w:eastAsia="Times New Roman" w:hAnsi="Times New Roman" w:cs="Times New Roman"/>
                  <w:sz w:val="19"/>
                  <w:szCs w:val="19"/>
                  <w:lang w:val="en-GB" w:eastAsia="ja-JP"/>
                </w:rPr>
                <w:br/>
                <w:t>(software configurable)</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073"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75B74E5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74" w:author="John Mettrop [2]" w:date="2022-12-05T12:33:00Z"/>
                <w:rFonts w:ascii="Times New Roman" w:eastAsia="Times New Roman" w:hAnsi="Times New Roman" w:cs="Times New Roman"/>
                <w:sz w:val="19"/>
                <w:szCs w:val="19"/>
                <w:lang w:val="en-GB" w:eastAsia="ja-JP"/>
              </w:rPr>
            </w:pPr>
            <w:ins w:id="1075" w:author="John Mettrop [2]" w:date="2022-12-05T12:33:00Z">
              <w:r w:rsidRPr="00250417">
                <w:rPr>
                  <w:rFonts w:ascii="Times New Roman" w:eastAsia="Times New Roman" w:hAnsi="Times New Roman" w:cs="Times New Roman"/>
                  <w:sz w:val="19"/>
                  <w:szCs w:val="19"/>
                  <w:lang w:val="en-GB" w:eastAsia="ja-JP"/>
                </w:rPr>
                <w:t>40/50/60/80/100</w:t>
              </w:r>
              <w:r w:rsidRPr="00250417">
                <w:rPr>
                  <w:rFonts w:ascii="Times New Roman" w:eastAsia="Times New Roman" w:hAnsi="Times New Roman" w:cs="Times New Roman"/>
                  <w:sz w:val="19"/>
                  <w:szCs w:val="19"/>
                  <w:lang w:val="en-GB" w:eastAsia="ja-JP"/>
                </w:rPr>
                <w:br/>
                <w:t>(software configurable)</w:t>
              </w:r>
            </w:ins>
          </w:p>
        </w:tc>
      </w:tr>
      <w:tr w:rsidR="00250417" w:rsidRPr="00250417" w14:paraId="479DCB48" w14:textId="77777777" w:rsidTr="00250417">
        <w:trPr>
          <w:jc w:val="center"/>
          <w:ins w:id="1076" w:author="John Mettrop [2]" w:date="2022-12-05T12:33:00Z"/>
        </w:trPr>
        <w:tc>
          <w:tcPr>
            <w:tcW w:w="14459" w:type="dxa"/>
            <w:gridSpan w:val="5"/>
            <w:tcBorders>
              <w:top w:val="single" w:sz="4" w:space="0" w:color="000000"/>
              <w:left w:val="single" w:sz="4" w:space="0" w:color="000000"/>
              <w:bottom w:val="single" w:sz="4" w:space="0" w:color="000000"/>
              <w:right w:val="single" w:sz="4" w:space="0" w:color="auto"/>
            </w:tcBorders>
            <w:shd w:val="clear" w:color="auto" w:fill="D9D9D9"/>
            <w:hideMark/>
          </w:tcPr>
          <w:p w14:paraId="2B35BCE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077" w:author="John Mettrop [2]" w:date="2022-12-05T12:33:00Z"/>
                <w:rFonts w:ascii="Times New Roman" w:eastAsia="Times New Roman" w:hAnsi="Times New Roman" w:cs="Times New Roman"/>
                <w:b/>
                <w:bCs/>
                <w:sz w:val="19"/>
                <w:szCs w:val="19"/>
                <w:lang w:val="en-GB" w:eastAsia="ja-JP"/>
              </w:rPr>
            </w:pPr>
            <w:proofErr w:type="gramStart"/>
            <w:ins w:id="1078" w:author="John Mettrop [2]" w:date="2022-12-05T12:33:00Z">
              <w:r w:rsidRPr="00250417">
                <w:rPr>
                  <w:rFonts w:ascii="Times New Roman" w:eastAsia="Times New Roman" w:hAnsi="Times New Roman" w:cs="Times New Roman"/>
                  <w:b/>
                  <w:bCs/>
                  <w:sz w:val="19"/>
                  <w:szCs w:val="19"/>
                  <w:lang w:val="en-GB" w:eastAsia="ja-JP"/>
                </w:rPr>
                <w:t>Receiver</w:t>
              </w:r>
              <w:r w:rsidRPr="00250417">
                <w:rPr>
                  <w:rFonts w:ascii="Times New Roman" w:eastAsia="Calibri" w:hAnsi="Times New Roman" w:cs="Times New Roman"/>
                  <w:sz w:val="19"/>
                  <w:szCs w:val="19"/>
                  <w:vertAlign w:val="superscript"/>
                  <w:lang w:val="en-GB" w:eastAsia="ja-JP"/>
                </w:rPr>
                <w:t>(</w:t>
              </w:r>
              <w:proofErr w:type="gramEnd"/>
              <w:r w:rsidRPr="00250417">
                <w:rPr>
                  <w:rFonts w:ascii="Times New Roman" w:eastAsia="Calibri" w:hAnsi="Times New Roman" w:cs="Times New Roman"/>
                  <w:sz w:val="19"/>
                  <w:szCs w:val="19"/>
                  <w:vertAlign w:val="superscript"/>
                  <w:lang w:val="en-GB" w:eastAsia="ja-JP"/>
                </w:rPr>
                <w:t>4)</w:t>
              </w:r>
            </w:ins>
          </w:p>
        </w:tc>
      </w:tr>
      <w:tr w:rsidR="00250417" w:rsidRPr="00250417" w14:paraId="410DA56B" w14:textId="77777777" w:rsidTr="00F57A3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79"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80" w:author="John Mettrop [2]" w:date="2022-12-05T12:33:00Z"/>
          <w:trPrChange w:id="1081"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082"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0B8C545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083" w:author="John Mettrop [2]" w:date="2022-12-05T12:33:00Z"/>
                <w:rFonts w:ascii="Times New Roman" w:eastAsia="Times New Roman" w:hAnsi="Times New Roman" w:cs="Times New Roman"/>
                <w:sz w:val="19"/>
                <w:szCs w:val="19"/>
                <w:lang w:val="en-GB" w:eastAsia="ja-JP"/>
              </w:rPr>
            </w:pPr>
            <w:ins w:id="1084" w:author="John Mettrop [2]" w:date="2022-12-05T12:33:00Z">
              <w:r w:rsidRPr="00250417">
                <w:rPr>
                  <w:rFonts w:ascii="Times New Roman" w:eastAsia="Times New Roman" w:hAnsi="Times New Roman" w:cs="Times New Roman"/>
                  <w:sz w:val="19"/>
                  <w:szCs w:val="19"/>
                  <w:lang w:val="en-GB" w:eastAsia="ja-JP"/>
                </w:rPr>
                <w:t>Tuning range</w:t>
              </w:r>
            </w:ins>
          </w:p>
        </w:tc>
        <w:tc>
          <w:tcPr>
            <w:tcW w:w="1440" w:type="dxa"/>
            <w:tcBorders>
              <w:top w:val="single" w:sz="4" w:space="0" w:color="000000"/>
              <w:left w:val="single" w:sz="4" w:space="0" w:color="000000"/>
              <w:bottom w:val="single" w:sz="4" w:space="0" w:color="000000"/>
              <w:right w:val="single" w:sz="4" w:space="0" w:color="000000"/>
            </w:tcBorders>
            <w:hideMark/>
            <w:tcPrChange w:id="1085"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218B3BA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86" w:author="John Mettrop [2]" w:date="2022-12-05T12:33:00Z"/>
                <w:rFonts w:ascii="Times New Roman" w:eastAsia="Times New Roman" w:hAnsi="Times New Roman" w:cs="Times New Roman"/>
                <w:sz w:val="19"/>
                <w:szCs w:val="19"/>
                <w:lang w:val="en-GB" w:eastAsia="ja-JP"/>
              </w:rPr>
            </w:pPr>
            <w:ins w:id="1087" w:author="John Mettrop [2]" w:date="2022-12-05T12:33:00Z">
              <w:r w:rsidRPr="00250417">
                <w:rPr>
                  <w:rFonts w:ascii="Times New Roman" w:eastAsia="Times New Roman" w:hAnsi="Times New Roman" w:cs="Times New Roman"/>
                  <w:sz w:val="19"/>
                  <w:szCs w:val="19"/>
                  <w:lang w:val="en-GB"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088"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757C778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89" w:author="John Mettrop [2]" w:date="2022-12-05T12:33:00Z"/>
                <w:rFonts w:ascii="Times New Roman" w:eastAsia="Times New Roman" w:hAnsi="Times New Roman" w:cs="Times New Roman"/>
                <w:sz w:val="19"/>
                <w:szCs w:val="19"/>
                <w:lang w:val="en-GB" w:eastAsia="ja-JP"/>
              </w:rPr>
            </w:pPr>
            <w:ins w:id="1090" w:author="John Mettrop [2]" w:date="2022-12-05T12:33:00Z">
              <w:r w:rsidRPr="00250417">
                <w:rPr>
                  <w:rFonts w:ascii="Times New Roman" w:eastAsia="Times New Roman" w:hAnsi="Times New Roman" w:cs="Times New Roman"/>
                  <w:sz w:val="19"/>
                  <w:szCs w:val="19"/>
                  <w:lang w:val="en-GB" w:eastAsia="ja-JP"/>
                </w:rPr>
                <w:t>4 800-4 990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091"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4301FAD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92" w:author="John Mettrop [2]" w:date="2022-12-05T12:33:00Z"/>
                <w:rFonts w:ascii="Times New Roman" w:eastAsia="Times New Roman" w:hAnsi="Times New Roman" w:cs="Times New Roman"/>
                <w:sz w:val="19"/>
                <w:szCs w:val="19"/>
                <w:lang w:val="en-GB" w:eastAsia="ja-JP"/>
              </w:rPr>
            </w:pPr>
            <w:ins w:id="1093" w:author="John Mettrop [2]" w:date="2022-12-05T12:33:00Z">
              <w:r w:rsidRPr="00250417">
                <w:rPr>
                  <w:rFonts w:ascii="Times New Roman" w:eastAsia="Times New Roman" w:hAnsi="Times New Roman" w:cs="Times New Roman"/>
                  <w:sz w:val="19"/>
                  <w:szCs w:val="19"/>
                  <w:lang w:val="en-GB" w:eastAsia="ja-JP"/>
                </w:rPr>
                <w:t>4 800-4 990</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094"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3E00D58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95" w:author="John Mettrop [2]" w:date="2022-12-05T12:33:00Z"/>
                <w:rFonts w:ascii="Times New Roman" w:eastAsia="Times New Roman" w:hAnsi="Times New Roman" w:cs="Times New Roman"/>
                <w:sz w:val="19"/>
                <w:szCs w:val="19"/>
                <w:lang w:val="en-GB" w:eastAsia="ja-JP"/>
              </w:rPr>
            </w:pPr>
            <w:ins w:id="1096" w:author="John Mettrop [2]" w:date="2022-12-05T12:33:00Z">
              <w:r w:rsidRPr="00250417">
                <w:rPr>
                  <w:rFonts w:ascii="Times New Roman" w:eastAsia="Times New Roman" w:hAnsi="Times New Roman" w:cs="Times New Roman"/>
                  <w:sz w:val="19"/>
                  <w:szCs w:val="19"/>
                  <w:lang w:val="en-GB" w:eastAsia="ja-JP"/>
                </w:rPr>
                <w:t>4 800-4 990</w:t>
              </w:r>
            </w:ins>
          </w:p>
        </w:tc>
      </w:tr>
      <w:tr w:rsidR="00250417" w:rsidRPr="00250417" w14:paraId="13DF4711" w14:textId="77777777" w:rsidTr="00F57A3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97"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98" w:author="John Mettrop [2]" w:date="2022-12-05T12:33:00Z"/>
          <w:trPrChange w:id="1099"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100"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438FC4E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01" w:author="John Mettrop [2]" w:date="2022-12-05T12:33:00Z"/>
                <w:rFonts w:ascii="Times New Roman" w:eastAsia="Times New Roman" w:hAnsi="Times New Roman" w:cs="Times New Roman"/>
                <w:sz w:val="19"/>
                <w:szCs w:val="19"/>
                <w:lang w:val="en-GB" w:eastAsia="ja-JP"/>
              </w:rPr>
            </w:pPr>
            <w:ins w:id="1102" w:author="John Mettrop [2]" w:date="2022-12-05T12:33:00Z">
              <w:r w:rsidRPr="00250417">
                <w:rPr>
                  <w:rFonts w:ascii="Times New Roman" w:eastAsia="Times New Roman" w:hAnsi="Times New Roman" w:cs="Times New Roman"/>
                  <w:sz w:val="19"/>
                  <w:szCs w:val="19"/>
                  <w:lang w:val="en-GB" w:eastAsia="ja-JP"/>
                </w:rPr>
                <w:t>Selectivity (3 dB)</w:t>
              </w:r>
            </w:ins>
          </w:p>
        </w:tc>
        <w:tc>
          <w:tcPr>
            <w:tcW w:w="1440" w:type="dxa"/>
            <w:tcBorders>
              <w:top w:val="single" w:sz="4" w:space="0" w:color="000000"/>
              <w:left w:val="single" w:sz="4" w:space="0" w:color="000000"/>
              <w:bottom w:val="single" w:sz="4" w:space="0" w:color="000000"/>
              <w:right w:val="single" w:sz="4" w:space="0" w:color="000000"/>
            </w:tcBorders>
            <w:hideMark/>
            <w:tcPrChange w:id="1103"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7D80986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04" w:author="John Mettrop [2]" w:date="2022-12-05T12:33:00Z"/>
                <w:rFonts w:ascii="Times New Roman" w:eastAsia="Times New Roman" w:hAnsi="Times New Roman" w:cs="Times New Roman"/>
                <w:sz w:val="19"/>
                <w:szCs w:val="19"/>
                <w:lang w:val="en-GB" w:eastAsia="ja-JP"/>
              </w:rPr>
            </w:pPr>
            <w:ins w:id="1105" w:author="John Mettrop [2]" w:date="2022-12-05T12:33:00Z">
              <w:r w:rsidRPr="00250417">
                <w:rPr>
                  <w:rFonts w:ascii="Times New Roman" w:eastAsia="Times New Roman" w:hAnsi="Times New Roman" w:cs="Times New Roman"/>
                  <w:sz w:val="19"/>
                  <w:szCs w:val="19"/>
                  <w:lang w:val="en-GB"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06"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49633E6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07" w:author="John Mettrop [2]" w:date="2022-12-05T12:33:00Z"/>
                <w:rFonts w:ascii="Times New Roman" w:eastAsia="Times New Roman" w:hAnsi="Times New Roman" w:cs="Times New Roman"/>
                <w:sz w:val="19"/>
                <w:szCs w:val="19"/>
                <w:lang w:val="en-GB" w:eastAsia="ja-JP"/>
              </w:rPr>
            </w:pPr>
            <w:ins w:id="1108" w:author="John Mettrop [2]" w:date="2022-12-05T12:33:00Z">
              <w:r w:rsidRPr="00250417">
                <w:rPr>
                  <w:rFonts w:ascii="Times New Roman" w:eastAsia="Times New Roman" w:hAnsi="Times New Roman" w:cs="Times New Roman"/>
                  <w:sz w:val="19"/>
                  <w:szCs w:val="19"/>
                  <w:lang w:val="en-GB" w:eastAsia="ja-JP"/>
                </w:rPr>
                <w:t>40/50/60/80/100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09"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7F5E861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10" w:author="John Mettrop [2]" w:date="2022-12-05T12:33:00Z"/>
                <w:rFonts w:ascii="Times New Roman" w:eastAsia="Times New Roman" w:hAnsi="Times New Roman" w:cs="Times New Roman"/>
                <w:sz w:val="19"/>
                <w:szCs w:val="19"/>
                <w:lang w:val="en-GB" w:eastAsia="ja-JP"/>
              </w:rPr>
            </w:pPr>
            <w:ins w:id="1111" w:author="John Mettrop [2]" w:date="2022-12-05T12:33:00Z">
              <w:r w:rsidRPr="00250417">
                <w:rPr>
                  <w:rFonts w:ascii="Times New Roman" w:eastAsia="Times New Roman" w:hAnsi="Times New Roman" w:cs="Times New Roman"/>
                  <w:sz w:val="19"/>
                  <w:szCs w:val="19"/>
                  <w:lang w:val="en-GB" w:eastAsia="ja-JP"/>
                </w:rPr>
                <w:t>40/50/60/80/100</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12"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684AAD1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13" w:author="John Mettrop [2]" w:date="2022-12-05T12:33:00Z"/>
                <w:rFonts w:ascii="Times New Roman" w:eastAsia="Times New Roman" w:hAnsi="Times New Roman" w:cs="Times New Roman"/>
                <w:sz w:val="19"/>
                <w:szCs w:val="19"/>
                <w:lang w:val="en-GB" w:eastAsia="ja-JP"/>
              </w:rPr>
            </w:pPr>
            <w:ins w:id="1114" w:author="John Mettrop [2]" w:date="2022-12-05T12:33:00Z">
              <w:r w:rsidRPr="00250417">
                <w:rPr>
                  <w:rFonts w:ascii="Times New Roman" w:eastAsia="Times New Roman" w:hAnsi="Times New Roman" w:cs="Times New Roman"/>
                  <w:sz w:val="19"/>
                  <w:szCs w:val="19"/>
                  <w:lang w:val="en-GB" w:eastAsia="ja-JP"/>
                </w:rPr>
                <w:t>40/50/60/80/100</w:t>
              </w:r>
            </w:ins>
          </w:p>
        </w:tc>
      </w:tr>
      <w:tr w:rsidR="00250417" w:rsidRPr="00250417" w14:paraId="69BFE025" w14:textId="77777777" w:rsidTr="00F57A3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15"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16" w:author="John Mettrop [2]" w:date="2022-12-05T12:33:00Z"/>
          <w:trPrChange w:id="1117"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118"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77B6066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19" w:author="John Mettrop [2]" w:date="2022-12-05T12:33:00Z"/>
                <w:rFonts w:ascii="Times New Roman" w:eastAsia="Times New Roman" w:hAnsi="Times New Roman" w:cs="Times New Roman"/>
                <w:sz w:val="19"/>
                <w:szCs w:val="19"/>
                <w:lang w:val="en-GB" w:eastAsia="ja-JP"/>
              </w:rPr>
            </w:pPr>
            <w:ins w:id="1120" w:author="John Mettrop [2]" w:date="2022-12-05T12:33:00Z">
              <w:r w:rsidRPr="00250417">
                <w:rPr>
                  <w:rFonts w:ascii="Times New Roman" w:eastAsia="Times New Roman" w:hAnsi="Times New Roman" w:cs="Times New Roman"/>
                  <w:sz w:val="19"/>
                  <w:szCs w:val="19"/>
                  <w:lang w:val="en-GB" w:eastAsia="ja-JP"/>
                </w:rPr>
                <w:t>Noise figure</w:t>
              </w:r>
            </w:ins>
          </w:p>
        </w:tc>
        <w:tc>
          <w:tcPr>
            <w:tcW w:w="1440" w:type="dxa"/>
            <w:tcBorders>
              <w:top w:val="single" w:sz="4" w:space="0" w:color="000000"/>
              <w:left w:val="single" w:sz="4" w:space="0" w:color="000000"/>
              <w:bottom w:val="single" w:sz="4" w:space="0" w:color="000000"/>
              <w:right w:val="single" w:sz="4" w:space="0" w:color="000000"/>
            </w:tcBorders>
            <w:hideMark/>
            <w:tcPrChange w:id="1121"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1D1FA1B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22" w:author="John Mettrop [2]" w:date="2022-12-05T12:33:00Z"/>
                <w:rFonts w:ascii="Times New Roman" w:eastAsia="Times New Roman" w:hAnsi="Times New Roman" w:cs="Times New Roman"/>
                <w:sz w:val="19"/>
                <w:szCs w:val="19"/>
                <w:lang w:val="en-GB" w:eastAsia="ja-JP"/>
              </w:rPr>
            </w:pPr>
            <w:ins w:id="1123" w:author="John Mettrop [2]" w:date="2022-12-05T12:33:00Z">
              <w:r w:rsidRPr="00250417">
                <w:rPr>
                  <w:rFonts w:ascii="Times New Roman" w:eastAsia="Times New Roman" w:hAnsi="Times New Roman" w:cs="Times New Roman"/>
                  <w:sz w:val="19"/>
                  <w:szCs w:val="19"/>
                  <w:lang w:val="en-GB" w:eastAsia="ja-JP"/>
                </w:rPr>
                <w:t>dB</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24"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618BA14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25" w:author="John Mettrop [2]" w:date="2022-12-05T12:33:00Z"/>
                <w:rFonts w:ascii="Times New Roman" w:eastAsia="Times New Roman" w:hAnsi="Times New Roman" w:cs="Times New Roman"/>
                <w:sz w:val="19"/>
                <w:szCs w:val="19"/>
                <w:lang w:val="en-GB" w:eastAsia="ja-JP"/>
              </w:rPr>
            </w:pPr>
            <w:ins w:id="1126" w:author="John Mettrop [2]" w:date="2022-12-05T12:33:00Z">
              <w:r w:rsidRPr="00250417">
                <w:rPr>
                  <w:rFonts w:ascii="Times New Roman" w:eastAsia="Times New Roman" w:hAnsi="Times New Roman" w:cs="Times New Roman"/>
                  <w:sz w:val="19"/>
                  <w:szCs w:val="19"/>
                  <w:lang w:val="en-GB" w:eastAsia="ja-JP"/>
                </w:rPr>
                <w:t>9</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27"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44B7ED2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28" w:author="John Mettrop [2]" w:date="2022-12-05T12:33:00Z"/>
                <w:rFonts w:ascii="Times New Roman" w:eastAsia="Times New Roman" w:hAnsi="Times New Roman" w:cs="Times New Roman"/>
                <w:sz w:val="19"/>
                <w:szCs w:val="19"/>
                <w:lang w:val="en-GB" w:eastAsia="ja-JP"/>
              </w:rPr>
            </w:pPr>
            <w:ins w:id="1129" w:author="John Mettrop [2]" w:date="2022-12-05T12:33:00Z">
              <w:r w:rsidRPr="00250417">
                <w:rPr>
                  <w:rFonts w:ascii="Times New Roman" w:eastAsia="Times New Roman" w:hAnsi="Times New Roman" w:cs="Times New Roman"/>
                  <w:sz w:val="19"/>
                  <w:szCs w:val="19"/>
                  <w:lang w:val="en-GB" w:eastAsia="ja-JP"/>
                </w:rPr>
                <w:t>5</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30"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5F12A7E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31" w:author="John Mettrop [2]" w:date="2022-12-05T12:33:00Z"/>
                <w:rFonts w:ascii="Times New Roman" w:eastAsia="Times New Roman" w:hAnsi="Times New Roman" w:cs="Times New Roman"/>
                <w:sz w:val="19"/>
                <w:szCs w:val="19"/>
                <w:lang w:val="en-GB" w:eastAsia="ja-JP"/>
              </w:rPr>
            </w:pPr>
            <w:ins w:id="1132" w:author="John Mettrop [2]" w:date="2022-12-05T12:33:00Z">
              <w:r w:rsidRPr="00250417">
                <w:rPr>
                  <w:rFonts w:ascii="Times New Roman" w:eastAsia="Times New Roman" w:hAnsi="Times New Roman" w:cs="Times New Roman"/>
                  <w:sz w:val="19"/>
                  <w:szCs w:val="19"/>
                  <w:lang w:val="en-GB" w:eastAsia="ja-JP"/>
                </w:rPr>
                <w:t>5</w:t>
              </w:r>
            </w:ins>
          </w:p>
        </w:tc>
      </w:tr>
      <w:tr w:rsidR="00250417" w:rsidRPr="00250417" w14:paraId="1C30E0EF" w14:textId="77777777" w:rsidTr="00F57A3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33"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34" w:author="John Mettrop [2]" w:date="2022-12-05T12:33:00Z"/>
          <w:trPrChange w:id="1135"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136"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0106D12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37" w:author="John Mettrop [2]" w:date="2022-12-05T12:33:00Z"/>
                <w:rFonts w:ascii="Times New Roman" w:eastAsia="Times New Roman" w:hAnsi="Times New Roman" w:cs="Times New Roman"/>
                <w:sz w:val="19"/>
                <w:szCs w:val="19"/>
                <w:lang w:val="en-GB" w:eastAsia="ja-JP"/>
              </w:rPr>
            </w:pPr>
            <w:ins w:id="1138" w:author="John Mettrop [2]" w:date="2022-12-05T12:33:00Z">
              <w:r w:rsidRPr="00250417">
                <w:rPr>
                  <w:rFonts w:ascii="Times New Roman" w:eastAsia="Times New Roman" w:hAnsi="Times New Roman" w:cs="Times New Roman"/>
                  <w:sz w:val="19"/>
                  <w:szCs w:val="19"/>
                  <w:lang w:val="en-GB" w:eastAsia="ja-JP"/>
                </w:rPr>
                <w:t>Thermal noise level</w:t>
              </w:r>
            </w:ins>
          </w:p>
        </w:tc>
        <w:tc>
          <w:tcPr>
            <w:tcW w:w="1440" w:type="dxa"/>
            <w:tcBorders>
              <w:top w:val="single" w:sz="4" w:space="0" w:color="000000"/>
              <w:left w:val="single" w:sz="4" w:space="0" w:color="000000"/>
              <w:bottom w:val="single" w:sz="4" w:space="0" w:color="000000"/>
              <w:right w:val="single" w:sz="4" w:space="0" w:color="000000"/>
            </w:tcBorders>
            <w:hideMark/>
            <w:tcPrChange w:id="1139"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7D91586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40" w:author="John Mettrop [2]" w:date="2022-12-05T12:33:00Z"/>
                <w:rFonts w:ascii="Times New Roman" w:eastAsia="Times New Roman" w:hAnsi="Times New Roman" w:cs="Times New Roman"/>
                <w:sz w:val="19"/>
                <w:szCs w:val="19"/>
                <w:lang w:val="en-GB" w:eastAsia="ja-JP"/>
              </w:rPr>
            </w:pPr>
            <w:ins w:id="1141" w:author="John Mettrop [2]" w:date="2022-12-05T12:33:00Z">
              <w:r w:rsidRPr="00250417">
                <w:rPr>
                  <w:rFonts w:ascii="Times New Roman" w:eastAsia="Times New Roman" w:hAnsi="Times New Roman" w:cs="Times New Roman"/>
                  <w:sz w:val="19"/>
                  <w:szCs w:val="19"/>
                  <w:lang w:val="en-GB" w:eastAsia="ja-JP"/>
                </w:rPr>
                <w:t>dBm</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42"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4BF8F52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43" w:author="John Mettrop [2]" w:date="2022-12-05T12:33:00Z"/>
                <w:rFonts w:ascii="Times New Roman" w:eastAsia="Times New Roman" w:hAnsi="Times New Roman" w:cs="Times New Roman"/>
                <w:sz w:val="19"/>
                <w:szCs w:val="19"/>
                <w:lang w:val="en-GB" w:eastAsia="ja-JP"/>
              </w:rPr>
            </w:pPr>
            <w:ins w:id="1144" w:author="John Mettrop [2]" w:date="2022-12-05T12:33:00Z">
              <w:r w:rsidRPr="00250417">
                <w:rPr>
                  <w:rFonts w:ascii="Times New Roman" w:eastAsia="Times New Roman" w:hAnsi="Times New Roman" w:cs="Times New Roman"/>
                  <w:sz w:val="19"/>
                  <w:szCs w:val="19"/>
                  <w:lang w:val="en-GB" w:eastAsia="ja-JP"/>
                </w:rPr>
                <w:t>−89 … -85</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45"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28E0E1A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46" w:author="John Mettrop [2]" w:date="2022-12-05T12:33:00Z"/>
                <w:rFonts w:ascii="Times New Roman" w:eastAsia="Times New Roman" w:hAnsi="Times New Roman" w:cs="Times New Roman"/>
                <w:sz w:val="19"/>
                <w:szCs w:val="19"/>
                <w:lang w:val="en-GB" w:eastAsia="ja-JP"/>
              </w:rPr>
            </w:pPr>
            <w:ins w:id="1147" w:author="John Mettrop [2]" w:date="2022-12-05T12:33:00Z">
              <w:r w:rsidRPr="00250417">
                <w:rPr>
                  <w:rFonts w:ascii="Times New Roman" w:eastAsia="Times New Roman" w:hAnsi="Times New Roman" w:cs="Times New Roman"/>
                  <w:sz w:val="19"/>
                  <w:szCs w:val="19"/>
                  <w:lang w:val="en-GB" w:eastAsia="ja-JP"/>
                </w:rPr>
                <w:t>−93 … -89</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48"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563DCEB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49" w:author="John Mettrop [2]" w:date="2022-12-05T12:33:00Z"/>
                <w:rFonts w:ascii="Times New Roman" w:eastAsia="Times New Roman" w:hAnsi="Times New Roman" w:cs="Times New Roman"/>
                <w:sz w:val="19"/>
                <w:szCs w:val="19"/>
                <w:lang w:val="en-GB" w:eastAsia="ja-JP"/>
              </w:rPr>
            </w:pPr>
            <w:ins w:id="1150" w:author="John Mettrop [2]" w:date="2022-12-05T12:33:00Z">
              <w:r w:rsidRPr="00250417">
                <w:rPr>
                  <w:rFonts w:ascii="Times New Roman" w:eastAsia="Times New Roman" w:hAnsi="Times New Roman" w:cs="Times New Roman"/>
                  <w:sz w:val="19"/>
                  <w:szCs w:val="19"/>
                  <w:lang w:val="en-GB" w:eastAsia="ja-JP"/>
                </w:rPr>
                <w:t>−93 … -89</w:t>
              </w:r>
            </w:ins>
          </w:p>
        </w:tc>
      </w:tr>
      <w:tr w:rsidR="00250417" w:rsidRPr="00250417" w14:paraId="096EB45C" w14:textId="77777777" w:rsidTr="00250417">
        <w:trPr>
          <w:jc w:val="center"/>
          <w:ins w:id="1151" w:author="John Mettrop [2]" w:date="2022-12-05T12:33:00Z"/>
        </w:trPr>
        <w:tc>
          <w:tcPr>
            <w:tcW w:w="14459" w:type="dxa"/>
            <w:gridSpan w:val="5"/>
            <w:tcBorders>
              <w:top w:val="single" w:sz="4" w:space="0" w:color="000000"/>
              <w:left w:val="single" w:sz="4" w:space="0" w:color="000000"/>
              <w:bottom w:val="single" w:sz="4" w:space="0" w:color="000000"/>
              <w:right w:val="single" w:sz="4" w:space="0" w:color="auto"/>
            </w:tcBorders>
            <w:shd w:val="clear" w:color="auto" w:fill="D9D9D9"/>
            <w:hideMark/>
          </w:tcPr>
          <w:p w14:paraId="1A31F41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52" w:author="John Mettrop [2]" w:date="2022-12-05T12:33:00Z"/>
                <w:rFonts w:ascii="Times New Roman" w:eastAsia="Times New Roman" w:hAnsi="Times New Roman" w:cs="Times New Roman"/>
                <w:b/>
                <w:bCs/>
                <w:sz w:val="19"/>
                <w:szCs w:val="19"/>
                <w:lang w:val="en-GB" w:eastAsia="ja-JP"/>
              </w:rPr>
            </w:pPr>
            <w:proofErr w:type="gramStart"/>
            <w:ins w:id="1153" w:author="John Mettrop [2]" w:date="2022-12-05T12:33:00Z">
              <w:r w:rsidRPr="00250417">
                <w:rPr>
                  <w:rFonts w:ascii="Times New Roman" w:eastAsia="Times New Roman" w:hAnsi="Times New Roman" w:cs="Times New Roman"/>
                  <w:b/>
                  <w:bCs/>
                  <w:sz w:val="19"/>
                  <w:szCs w:val="19"/>
                  <w:lang w:val="en-GB" w:eastAsia="ja-JP"/>
                </w:rPr>
                <w:t>Antenna</w:t>
              </w:r>
              <w:r w:rsidRPr="00250417">
                <w:rPr>
                  <w:rFonts w:ascii="Times New Roman" w:eastAsia="Calibri" w:hAnsi="Times New Roman" w:cs="Times New Roman"/>
                  <w:sz w:val="19"/>
                  <w:szCs w:val="19"/>
                  <w:vertAlign w:val="superscript"/>
                  <w:lang w:val="en-GB" w:eastAsia="ja-JP"/>
                </w:rPr>
                <w:t>(</w:t>
              </w:r>
              <w:proofErr w:type="gramEnd"/>
              <w:r w:rsidRPr="00250417">
                <w:rPr>
                  <w:rFonts w:ascii="Times New Roman" w:eastAsia="Calibri" w:hAnsi="Times New Roman" w:cs="Times New Roman"/>
                  <w:sz w:val="19"/>
                  <w:szCs w:val="19"/>
                  <w:vertAlign w:val="superscript"/>
                  <w:lang w:val="en-GB" w:eastAsia="ja-JP"/>
                </w:rPr>
                <w:t>4)</w:t>
              </w:r>
            </w:ins>
          </w:p>
        </w:tc>
      </w:tr>
      <w:tr w:rsidR="00250417" w:rsidRPr="00250417" w14:paraId="42394171" w14:textId="77777777" w:rsidTr="00F57A3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54"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55" w:author="John Mettrop [2]" w:date="2022-12-05T12:33:00Z"/>
          <w:trPrChange w:id="1156"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157"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7709ED4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58" w:author="John Mettrop [2]" w:date="2022-12-05T12:33:00Z"/>
                <w:rFonts w:ascii="Times New Roman" w:eastAsia="Times New Roman" w:hAnsi="Times New Roman" w:cs="Times New Roman"/>
                <w:sz w:val="19"/>
                <w:szCs w:val="19"/>
                <w:lang w:val="en-GB" w:eastAsia="ja-JP"/>
              </w:rPr>
            </w:pPr>
            <w:ins w:id="1159" w:author="John Mettrop [2]" w:date="2022-12-05T12:33:00Z">
              <w:r w:rsidRPr="00250417">
                <w:rPr>
                  <w:rFonts w:ascii="Times New Roman" w:eastAsia="Times New Roman" w:hAnsi="Times New Roman" w:cs="Times New Roman"/>
                  <w:sz w:val="19"/>
                  <w:szCs w:val="19"/>
                  <w:lang w:val="en-GB" w:eastAsia="ja-JP"/>
                </w:rPr>
                <w:t>Antenna type</w:t>
              </w:r>
            </w:ins>
          </w:p>
        </w:tc>
        <w:tc>
          <w:tcPr>
            <w:tcW w:w="1440" w:type="dxa"/>
            <w:tcBorders>
              <w:top w:val="single" w:sz="4" w:space="0" w:color="000000"/>
              <w:left w:val="single" w:sz="4" w:space="0" w:color="000000"/>
              <w:bottom w:val="single" w:sz="4" w:space="0" w:color="000000"/>
              <w:right w:val="single" w:sz="4" w:space="0" w:color="000000"/>
            </w:tcBorders>
            <w:tcPrChange w:id="1160" w:author="Sinanis, Nick" w:date="2022-11-24T12:09:00Z">
              <w:tcPr>
                <w:tcW w:w="1299" w:type="dxa"/>
                <w:tcBorders>
                  <w:top w:val="single" w:sz="4" w:space="0" w:color="000000"/>
                  <w:left w:val="single" w:sz="4" w:space="0" w:color="000000"/>
                  <w:bottom w:val="single" w:sz="4" w:space="0" w:color="000000"/>
                  <w:right w:val="single" w:sz="4" w:space="0" w:color="000000"/>
                </w:tcBorders>
              </w:tcPr>
            </w:tcPrChange>
          </w:tcPr>
          <w:p w14:paraId="52DFF3E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61" w:author="John Mettrop [2]" w:date="2022-12-05T12:33:00Z"/>
                <w:rFonts w:ascii="Times New Roman" w:eastAsia="Times New Roman" w:hAnsi="Times New Roman" w:cs="Times New Roman"/>
                <w:sz w:val="19"/>
                <w:szCs w:val="19"/>
                <w:lang w:val="en-GB" w:eastAsia="ja-JP"/>
              </w:rPr>
            </w:pPr>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62"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749C2F7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63" w:author="John Mettrop [2]" w:date="2022-12-05T12:33:00Z"/>
                <w:rFonts w:ascii="Times New Roman" w:eastAsia="Times New Roman" w:hAnsi="Times New Roman" w:cs="Times New Roman"/>
                <w:sz w:val="19"/>
                <w:szCs w:val="19"/>
                <w:lang w:val="en-GB" w:eastAsia="ja-JP"/>
              </w:rPr>
            </w:pPr>
            <w:ins w:id="1164" w:author="John Mettrop [2]" w:date="2022-12-05T12:33:00Z">
              <w:r w:rsidRPr="00250417">
                <w:rPr>
                  <w:rFonts w:ascii="Times New Roman" w:eastAsia="Times New Roman" w:hAnsi="Times New Roman" w:cs="Times New Roman"/>
                  <w:sz w:val="19"/>
                  <w:szCs w:val="19"/>
                  <w:lang w:val="en-GB" w:eastAsia="ja-JP"/>
                </w:rPr>
                <w:t>Omnidirectional</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65"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26D6E16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66" w:author="John Mettrop [2]" w:date="2022-12-05T12:33:00Z"/>
                <w:rFonts w:ascii="Times New Roman" w:eastAsia="Times New Roman" w:hAnsi="Times New Roman" w:cs="Times New Roman"/>
                <w:sz w:val="19"/>
                <w:szCs w:val="19"/>
                <w:lang w:val="en-GB" w:eastAsia="ja-JP"/>
              </w:rPr>
            </w:pPr>
            <w:ins w:id="1167" w:author="John Mettrop [2]" w:date="2022-12-05T12:33:00Z">
              <w:r w:rsidRPr="00250417">
                <w:rPr>
                  <w:rFonts w:ascii="Times New Roman" w:eastAsia="Times New Roman" w:hAnsi="Times New Roman" w:cs="Times New Roman"/>
                  <w:sz w:val="19"/>
                  <w:szCs w:val="19"/>
                  <w:lang w:val="en-GB" w:eastAsia="ja-JP"/>
                </w:rPr>
                <w:t>Directional (steerable, MIMO)</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68"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1C92AE6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69" w:author="John Mettrop [2]" w:date="2022-12-05T12:33:00Z"/>
                <w:rFonts w:ascii="Times New Roman" w:eastAsia="Times New Roman" w:hAnsi="Times New Roman" w:cs="Times New Roman"/>
                <w:sz w:val="19"/>
                <w:szCs w:val="19"/>
                <w:lang w:val="en-GB" w:eastAsia="ja-JP"/>
              </w:rPr>
            </w:pPr>
            <w:ins w:id="1170" w:author="John Mettrop [2]" w:date="2022-12-05T12:33:00Z">
              <w:r w:rsidRPr="00250417">
                <w:rPr>
                  <w:rFonts w:ascii="Times New Roman" w:eastAsia="Times New Roman" w:hAnsi="Times New Roman" w:cs="Times New Roman"/>
                  <w:sz w:val="19"/>
                  <w:szCs w:val="19"/>
                  <w:lang w:val="en-GB" w:eastAsia="ja-JP"/>
                </w:rPr>
                <w:t>Directional (steerable, MIMO)</w:t>
              </w:r>
            </w:ins>
          </w:p>
        </w:tc>
      </w:tr>
      <w:tr w:rsidR="00250417" w:rsidRPr="00250417" w14:paraId="6A40D643" w14:textId="77777777" w:rsidTr="00F57A3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71"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72" w:author="John Mettrop [2]" w:date="2022-12-05T12:33:00Z"/>
          <w:trPrChange w:id="1173"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174"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2990635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75" w:author="John Mettrop [2]" w:date="2022-12-05T12:33:00Z"/>
                <w:rFonts w:ascii="Times New Roman" w:eastAsia="Times New Roman" w:hAnsi="Times New Roman" w:cs="Times New Roman"/>
                <w:sz w:val="19"/>
                <w:szCs w:val="19"/>
                <w:lang w:val="en-GB" w:eastAsia="ja-JP"/>
              </w:rPr>
            </w:pPr>
            <w:ins w:id="1176" w:author="John Mettrop [2]" w:date="2022-12-05T12:33:00Z">
              <w:r w:rsidRPr="00250417">
                <w:rPr>
                  <w:rFonts w:ascii="Times New Roman" w:eastAsia="Times New Roman" w:hAnsi="Times New Roman" w:cs="Times New Roman"/>
                  <w:sz w:val="19"/>
                  <w:szCs w:val="19"/>
                  <w:lang w:val="en-GB" w:eastAsia="ja-JP"/>
                </w:rPr>
                <w:t>Antenna gain</w:t>
              </w:r>
            </w:ins>
          </w:p>
        </w:tc>
        <w:tc>
          <w:tcPr>
            <w:tcW w:w="1440" w:type="dxa"/>
            <w:tcBorders>
              <w:top w:val="single" w:sz="4" w:space="0" w:color="000000"/>
              <w:left w:val="single" w:sz="4" w:space="0" w:color="000000"/>
              <w:bottom w:val="single" w:sz="4" w:space="0" w:color="000000"/>
              <w:right w:val="single" w:sz="4" w:space="0" w:color="000000"/>
            </w:tcBorders>
            <w:hideMark/>
            <w:tcPrChange w:id="1177"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233FF1E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78" w:author="John Mettrop [2]" w:date="2022-12-05T12:33:00Z"/>
                <w:rFonts w:ascii="Times New Roman" w:eastAsia="Times New Roman" w:hAnsi="Times New Roman" w:cs="Times New Roman"/>
                <w:sz w:val="19"/>
                <w:szCs w:val="19"/>
                <w:lang w:val="en-GB" w:eastAsia="ja-JP"/>
              </w:rPr>
            </w:pPr>
            <w:ins w:id="1179" w:author="John Mettrop [2]" w:date="2022-12-05T12:33:00Z">
              <w:r w:rsidRPr="00250417">
                <w:rPr>
                  <w:rFonts w:ascii="Times New Roman" w:eastAsia="Times New Roman" w:hAnsi="Times New Roman" w:cs="Times New Roman"/>
                  <w:sz w:val="19"/>
                  <w:szCs w:val="19"/>
                  <w:lang w:val="en-GB" w:eastAsia="ja-JP"/>
                </w:rPr>
                <w:t>dBi</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80"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672FD09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81" w:author="John Mettrop [2]" w:date="2022-12-05T12:33:00Z"/>
                <w:rFonts w:ascii="Times New Roman" w:eastAsia="Times New Roman" w:hAnsi="Times New Roman" w:cs="Times New Roman"/>
                <w:sz w:val="19"/>
                <w:szCs w:val="19"/>
                <w:lang w:val="en-GB"/>
              </w:rPr>
            </w:pPr>
            <w:ins w:id="1182" w:author="John Mettrop [2]" w:date="2022-12-05T12:33:00Z">
              <w:r w:rsidRPr="00250417">
                <w:rPr>
                  <w:rFonts w:ascii="Times New Roman" w:eastAsia="Times New Roman" w:hAnsi="Times New Roman" w:cs="Times New Roman"/>
                  <w:sz w:val="19"/>
                  <w:szCs w:val="19"/>
                  <w:lang w:val="en-GB" w:eastAsia="ja-JP"/>
                </w:rPr>
                <w:t>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83"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3062B22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84" w:author="John Mettrop [2]" w:date="2022-12-05T12:33:00Z"/>
                <w:rFonts w:ascii="Times New Roman" w:eastAsia="Times New Roman" w:hAnsi="Times New Roman" w:cs="Times New Roman"/>
                <w:sz w:val="19"/>
                <w:szCs w:val="19"/>
                <w:lang w:val="en-GB"/>
              </w:rPr>
            </w:pPr>
            <w:ins w:id="1185" w:author="John Mettrop [2]" w:date="2022-12-05T12:33:00Z">
              <w:r w:rsidRPr="00250417">
                <w:rPr>
                  <w:rFonts w:ascii="Times New Roman" w:eastAsia="Times New Roman" w:hAnsi="Times New Roman" w:cs="Times New Roman"/>
                  <w:sz w:val="19"/>
                  <w:szCs w:val="19"/>
                  <w:lang w:val="en-GB" w:eastAsia="ja-JP"/>
                </w:rPr>
                <w:t>15</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86"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55599F4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87" w:author="John Mettrop [2]" w:date="2022-12-05T12:33:00Z"/>
                <w:rFonts w:ascii="Times New Roman" w:eastAsia="Times New Roman" w:hAnsi="Times New Roman" w:cs="Times New Roman"/>
                <w:sz w:val="19"/>
                <w:szCs w:val="19"/>
                <w:lang w:val="en-GB"/>
              </w:rPr>
            </w:pPr>
            <w:ins w:id="1188" w:author="John Mettrop [2]" w:date="2022-12-05T12:33:00Z">
              <w:r w:rsidRPr="00250417">
                <w:rPr>
                  <w:rFonts w:ascii="Times New Roman" w:eastAsia="Times New Roman" w:hAnsi="Times New Roman" w:cs="Times New Roman"/>
                  <w:sz w:val="19"/>
                  <w:szCs w:val="19"/>
                  <w:lang w:val="en-GB" w:eastAsia="ja-JP"/>
                </w:rPr>
                <w:t>15</w:t>
              </w:r>
            </w:ins>
          </w:p>
        </w:tc>
      </w:tr>
      <w:tr w:rsidR="00250417" w:rsidRPr="00250417" w14:paraId="0DA5EC86" w14:textId="77777777" w:rsidTr="00F57A3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89"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trHeight w:val="287"/>
          <w:jc w:val="center"/>
          <w:ins w:id="1190" w:author="John Mettrop [2]" w:date="2022-12-05T12:33:00Z"/>
          <w:trPrChange w:id="1191" w:author="Sinanis, Nick" w:date="2022-11-24T12:09:00Z">
            <w:trPr>
              <w:trHeight w:val="287"/>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192"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5468B64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93" w:author="John Mettrop [2]" w:date="2022-12-05T12:33:00Z"/>
                <w:rFonts w:ascii="Times New Roman" w:eastAsia="Times New Roman" w:hAnsi="Times New Roman" w:cs="Times New Roman"/>
                <w:sz w:val="19"/>
                <w:szCs w:val="19"/>
                <w:lang w:val="en-GB" w:eastAsia="ja-JP"/>
              </w:rPr>
            </w:pPr>
            <w:ins w:id="1194" w:author="John Mettrop [2]" w:date="2022-12-05T12:33:00Z">
              <w:r w:rsidRPr="00250417">
                <w:rPr>
                  <w:rFonts w:ascii="Times New Roman" w:eastAsia="Times New Roman" w:hAnsi="Times New Roman" w:cs="Times New Roman"/>
                  <w:sz w:val="19"/>
                  <w:szCs w:val="19"/>
                  <w:lang w:val="en-GB" w:eastAsia="ja-JP"/>
                </w:rPr>
                <w:t>1</w:t>
              </w:r>
              <w:r w:rsidRPr="00250417">
                <w:rPr>
                  <w:rFonts w:ascii="Times New Roman" w:eastAsia="Times New Roman" w:hAnsi="Times New Roman" w:cs="Times New Roman"/>
                  <w:sz w:val="19"/>
                  <w:szCs w:val="19"/>
                  <w:vertAlign w:val="superscript"/>
                  <w:lang w:val="en-GB" w:eastAsia="ja-JP"/>
                </w:rPr>
                <w:t xml:space="preserve">st </w:t>
              </w:r>
              <w:r w:rsidRPr="00250417">
                <w:rPr>
                  <w:rFonts w:ascii="Times New Roman" w:eastAsia="Times New Roman" w:hAnsi="Times New Roman" w:cs="Times New Roman"/>
                  <w:sz w:val="19"/>
                  <w:szCs w:val="19"/>
                  <w:lang w:val="en-GB" w:eastAsia="ja-JP"/>
                </w:rPr>
                <w:t>sidelobe</w:t>
              </w:r>
            </w:ins>
          </w:p>
        </w:tc>
        <w:tc>
          <w:tcPr>
            <w:tcW w:w="1440" w:type="dxa"/>
            <w:tcBorders>
              <w:top w:val="single" w:sz="4" w:space="0" w:color="000000"/>
              <w:left w:val="single" w:sz="4" w:space="0" w:color="000000"/>
              <w:bottom w:val="single" w:sz="4" w:space="0" w:color="000000"/>
              <w:right w:val="single" w:sz="4" w:space="0" w:color="000000"/>
            </w:tcBorders>
            <w:hideMark/>
            <w:tcPrChange w:id="1195"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5024EDB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96" w:author="John Mettrop [2]" w:date="2022-12-05T12:33:00Z"/>
                <w:rFonts w:ascii="Times New Roman" w:eastAsia="Times New Roman" w:hAnsi="Times New Roman" w:cs="Times New Roman"/>
                <w:sz w:val="19"/>
                <w:szCs w:val="19"/>
                <w:lang w:val="en-GB" w:eastAsia="ja-JP"/>
              </w:rPr>
            </w:pPr>
            <w:ins w:id="1197" w:author="John Mettrop [2]" w:date="2022-12-05T12:33:00Z">
              <w:r w:rsidRPr="00250417">
                <w:rPr>
                  <w:rFonts w:ascii="Times New Roman" w:eastAsia="Times New Roman" w:hAnsi="Times New Roman" w:cs="Times New Roman"/>
                  <w:sz w:val="19"/>
                  <w:szCs w:val="19"/>
                  <w:lang w:val="en-GB" w:eastAsia="ja-JP"/>
                </w:rPr>
                <w:t>dBi</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98"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33C0B3B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99" w:author="John Mettrop [2]" w:date="2022-12-05T12:33:00Z"/>
                <w:rFonts w:ascii="Times New Roman" w:eastAsia="Times New Roman" w:hAnsi="Times New Roman" w:cs="Times New Roman"/>
                <w:sz w:val="19"/>
                <w:szCs w:val="19"/>
                <w:lang w:val="en-GB" w:eastAsia="ja-JP"/>
              </w:rPr>
            </w:pPr>
            <w:ins w:id="1200" w:author="John Mettrop [2]" w:date="2022-12-05T12:33:00Z">
              <w:r w:rsidRPr="00250417">
                <w:rPr>
                  <w:rFonts w:ascii="Times New Roman" w:eastAsia="Times New Roman" w:hAnsi="Times New Roman" w:cs="Times New Roman"/>
                  <w:sz w:val="19"/>
                  <w:szCs w:val="19"/>
                  <w:lang w:val="en-GB" w:eastAsia="ja-JP"/>
                </w:rPr>
                <w:t>N/A</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01"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02BA4CD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02" w:author="John Mettrop [2]" w:date="2022-12-05T12:33:00Z"/>
                <w:rFonts w:ascii="Times New Roman" w:eastAsia="Times New Roman" w:hAnsi="Times New Roman" w:cs="Times New Roman"/>
                <w:sz w:val="19"/>
                <w:szCs w:val="19"/>
                <w:lang w:val="en-GB" w:eastAsia="ja-JP"/>
              </w:rPr>
            </w:pPr>
            <w:ins w:id="1203" w:author="John Mettrop [2]" w:date="2022-12-05T12:33:00Z">
              <w:r w:rsidRPr="00250417">
                <w:rPr>
                  <w:rFonts w:ascii="Times New Roman" w:eastAsia="Times New Roman" w:hAnsi="Times New Roman" w:cs="Times New Roman"/>
                  <w:sz w:val="19"/>
                  <w:szCs w:val="19"/>
                  <w:lang w:val="en-GB" w:eastAsia="ja-JP"/>
                </w:rPr>
                <w:t>N/A</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204"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4022AF2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05" w:author="John Mettrop [2]" w:date="2022-12-05T12:33:00Z"/>
                <w:rFonts w:ascii="Times New Roman" w:eastAsia="Times New Roman" w:hAnsi="Times New Roman" w:cs="Times New Roman"/>
                <w:sz w:val="19"/>
                <w:szCs w:val="19"/>
                <w:lang w:val="en-GB"/>
              </w:rPr>
            </w:pPr>
            <w:ins w:id="1206" w:author="John Mettrop [2]" w:date="2022-12-05T12:33:00Z">
              <w:r w:rsidRPr="00250417">
                <w:rPr>
                  <w:rFonts w:ascii="Times New Roman" w:eastAsia="Times New Roman" w:hAnsi="Times New Roman" w:cs="Times New Roman"/>
                  <w:sz w:val="19"/>
                  <w:szCs w:val="19"/>
                  <w:lang w:val="en-GB" w:eastAsia="ja-JP"/>
                </w:rPr>
                <w:t>N/A</w:t>
              </w:r>
            </w:ins>
          </w:p>
        </w:tc>
      </w:tr>
      <w:tr w:rsidR="00250417" w:rsidRPr="00250417" w14:paraId="0F1339B2" w14:textId="77777777" w:rsidTr="00F57A3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07"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208" w:author="John Mettrop [2]" w:date="2022-12-05T12:33:00Z"/>
          <w:trPrChange w:id="1209"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210"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316F7F2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211" w:author="John Mettrop [2]" w:date="2022-12-05T12:33:00Z"/>
                <w:rFonts w:ascii="Times New Roman" w:eastAsia="Times New Roman" w:hAnsi="Times New Roman" w:cs="Times New Roman"/>
                <w:sz w:val="19"/>
                <w:szCs w:val="19"/>
                <w:lang w:val="en-GB" w:eastAsia="ja-JP"/>
              </w:rPr>
            </w:pPr>
            <w:ins w:id="1212" w:author="John Mettrop [2]" w:date="2022-12-05T12:33:00Z">
              <w:r w:rsidRPr="00250417">
                <w:rPr>
                  <w:rFonts w:ascii="Times New Roman" w:eastAsia="Times New Roman" w:hAnsi="Times New Roman" w:cs="Times New Roman"/>
                  <w:sz w:val="19"/>
                  <w:szCs w:val="19"/>
                  <w:lang w:val="en-GB" w:eastAsia="ja-JP"/>
                </w:rPr>
                <w:t>Polarization</w:t>
              </w:r>
            </w:ins>
          </w:p>
        </w:tc>
        <w:tc>
          <w:tcPr>
            <w:tcW w:w="1440" w:type="dxa"/>
            <w:tcBorders>
              <w:top w:val="single" w:sz="4" w:space="0" w:color="000000"/>
              <w:left w:val="single" w:sz="4" w:space="0" w:color="000000"/>
              <w:bottom w:val="single" w:sz="4" w:space="0" w:color="000000"/>
              <w:right w:val="single" w:sz="4" w:space="0" w:color="000000"/>
            </w:tcBorders>
            <w:tcPrChange w:id="1213" w:author="Sinanis, Nick" w:date="2022-11-24T12:09:00Z">
              <w:tcPr>
                <w:tcW w:w="1299" w:type="dxa"/>
                <w:tcBorders>
                  <w:top w:val="single" w:sz="4" w:space="0" w:color="000000"/>
                  <w:left w:val="single" w:sz="4" w:space="0" w:color="000000"/>
                  <w:bottom w:val="single" w:sz="4" w:space="0" w:color="000000"/>
                  <w:right w:val="single" w:sz="4" w:space="0" w:color="000000"/>
                </w:tcBorders>
              </w:tcPr>
            </w:tcPrChange>
          </w:tcPr>
          <w:p w14:paraId="1D6D2CD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14" w:author="John Mettrop [2]" w:date="2022-12-05T12:33:00Z"/>
                <w:rFonts w:ascii="Times New Roman" w:eastAsia="Times New Roman" w:hAnsi="Times New Roman" w:cs="Times New Roman"/>
                <w:sz w:val="19"/>
                <w:szCs w:val="19"/>
                <w:lang w:val="en-GB" w:eastAsia="ja-JP"/>
              </w:rPr>
            </w:pPr>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215"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005F219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16" w:author="John Mettrop [2]" w:date="2022-12-05T12:33:00Z"/>
                <w:rFonts w:ascii="Times New Roman" w:eastAsia="Times New Roman" w:hAnsi="Times New Roman" w:cs="Times New Roman"/>
                <w:sz w:val="19"/>
                <w:szCs w:val="19"/>
                <w:lang w:val="en-GB" w:eastAsia="ja-JP"/>
              </w:rPr>
            </w:pPr>
            <w:ins w:id="1217" w:author="John Mettrop [2]" w:date="2022-12-05T12:33:00Z">
              <w:r w:rsidRPr="00250417">
                <w:rPr>
                  <w:rFonts w:ascii="Times New Roman" w:eastAsia="Times New Roman" w:hAnsi="Times New Roman" w:cs="Times New Roman"/>
                  <w:sz w:val="19"/>
                  <w:szCs w:val="19"/>
                  <w:lang w:val="en-GB" w:eastAsia="ja-JP"/>
                </w:rPr>
                <w:t>Vertical</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18"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5C9912C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19" w:author="John Mettrop [2]" w:date="2022-12-05T12:33:00Z"/>
                <w:rFonts w:ascii="Times New Roman" w:eastAsia="Times New Roman" w:hAnsi="Times New Roman" w:cs="Times New Roman"/>
                <w:sz w:val="19"/>
                <w:szCs w:val="19"/>
                <w:lang w:val="en-GB" w:eastAsia="ja-JP"/>
              </w:rPr>
            </w:pPr>
            <w:ins w:id="1220" w:author="John Mettrop [2]" w:date="2022-12-05T12:33:00Z">
              <w:r w:rsidRPr="00250417">
                <w:rPr>
                  <w:rFonts w:ascii="Times New Roman" w:eastAsia="Times New Roman" w:hAnsi="Times New Roman" w:cs="Times New Roman"/>
                  <w:sz w:val="19"/>
                  <w:szCs w:val="19"/>
                  <w:lang w:val="en-GB" w:eastAsia="ja-JP"/>
                </w:rPr>
                <w:t>Vertical</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221"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7772EDA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22" w:author="John Mettrop [2]" w:date="2022-12-05T12:33:00Z"/>
                <w:rFonts w:ascii="Times New Roman" w:eastAsia="Times New Roman" w:hAnsi="Times New Roman" w:cs="Times New Roman"/>
                <w:sz w:val="19"/>
                <w:szCs w:val="19"/>
                <w:lang w:val="en-GB" w:eastAsia="ja-JP"/>
              </w:rPr>
            </w:pPr>
            <w:ins w:id="1223" w:author="John Mettrop [2]" w:date="2022-12-05T12:33:00Z">
              <w:r w:rsidRPr="00250417">
                <w:rPr>
                  <w:rFonts w:ascii="Times New Roman" w:eastAsia="Times New Roman" w:hAnsi="Times New Roman" w:cs="Times New Roman"/>
                  <w:sz w:val="19"/>
                  <w:szCs w:val="19"/>
                  <w:lang w:val="en-GB" w:eastAsia="ja-JP"/>
                </w:rPr>
                <w:t>Vertical</w:t>
              </w:r>
            </w:ins>
          </w:p>
        </w:tc>
      </w:tr>
      <w:tr w:rsidR="00250417" w:rsidRPr="00250417" w14:paraId="178D1D96" w14:textId="77777777" w:rsidTr="00F57A3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24"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225" w:author="John Mettrop [2]" w:date="2022-12-05T12:33:00Z"/>
          <w:trPrChange w:id="1226"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227"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6F990D0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228" w:author="John Mettrop [2]" w:date="2022-12-05T12:33:00Z"/>
                <w:rFonts w:ascii="Times New Roman" w:eastAsia="Times New Roman" w:hAnsi="Times New Roman" w:cs="Times New Roman"/>
                <w:sz w:val="19"/>
                <w:szCs w:val="19"/>
                <w:lang w:val="en-GB" w:eastAsia="ja-JP"/>
              </w:rPr>
            </w:pPr>
            <w:ins w:id="1229" w:author="John Mettrop [2]" w:date="2022-12-05T12:33:00Z">
              <w:r w:rsidRPr="00250417">
                <w:rPr>
                  <w:rFonts w:ascii="Times New Roman" w:eastAsia="Times New Roman" w:hAnsi="Times New Roman" w:cs="Times New Roman"/>
                  <w:sz w:val="19"/>
                  <w:szCs w:val="19"/>
                  <w:lang w:val="en-GB" w:eastAsia="ja-JP"/>
                </w:rPr>
                <w:t>Antenna pattern</w:t>
              </w:r>
            </w:ins>
          </w:p>
        </w:tc>
        <w:tc>
          <w:tcPr>
            <w:tcW w:w="1440" w:type="dxa"/>
            <w:tcBorders>
              <w:top w:val="single" w:sz="4" w:space="0" w:color="000000"/>
              <w:left w:val="single" w:sz="4" w:space="0" w:color="000000"/>
              <w:bottom w:val="single" w:sz="4" w:space="0" w:color="000000"/>
              <w:right w:val="single" w:sz="4" w:space="0" w:color="000000"/>
            </w:tcBorders>
            <w:tcPrChange w:id="1230" w:author="Sinanis, Nick" w:date="2022-11-24T12:09:00Z">
              <w:tcPr>
                <w:tcW w:w="1299" w:type="dxa"/>
                <w:tcBorders>
                  <w:top w:val="single" w:sz="4" w:space="0" w:color="000000"/>
                  <w:left w:val="single" w:sz="4" w:space="0" w:color="000000"/>
                  <w:bottom w:val="single" w:sz="4" w:space="0" w:color="000000"/>
                  <w:right w:val="single" w:sz="4" w:space="0" w:color="000000"/>
                </w:tcBorders>
              </w:tcPr>
            </w:tcPrChange>
          </w:tcPr>
          <w:p w14:paraId="5D9665B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31" w:author="John Mettrop [2]" w:date="2022-12-05T12:33:00Z"/>
                <w:rFonts w:ascii="Times New Roman" w:eastAsia="Times New Roman" w:hAnsi="Times New Roman" w:cs="Times New Roman"/>
                <w:sz w:val="19"/>
                <w:szCs w:val="19"/>
                <w:lang w:val="en-GB" w:eastAsia="ja-JP"/>
              </w:rPr>
            </w:pPr>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232"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6DC90E1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33" w:author="John Mettrop [2]" w:date="2022-12-05T12:33:00Z"/>
                <w:rFonts w:ascii="Times New Roman" w:eastAsia="Times New Roman" w:hAnsi="Times New Roman" w:cs="Times New Roman"/>
                <w:sz w:val="19"/>
                <w:szCs w:val="19"/>
                <w:lang w:val="en-GB" w:eastAsia="ja-JP"/>
              </w:rPr>
            </w:pPr>
            <w:ins w:id="1234" w:author="John Mettrop [2]" w:date="2022-12-05T12:33:00Z">
              <w:r w:rsidRPr="00250417">
                <w:rPr>
                  <w:rFonts w:ascii="Times New Roman" w:eastAsia="Times New Roman" w:hAnsi="Times New Roman" w:cs="Times New Roman"/>
                  <w:sz w:val="19"/>
                  <w:szCs w:val="19"/>
                  <w:lang w:val="en-GB" w:eastAsia="ja-JP"/>
                </w:rPr>
                <w:t>N/A</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35"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552EAF2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36" w:author="John Mettrop [2]" w:date="2022-12-05T12:33:00Z"/>
                <w:rFonts w:ascii="Times New Roman" w:eastAsia="Times New Roman" w:hAnsi="Times New Roman" w:cs="Times New Roman"/>
                <w:sz w:val="19"/>
                <w:szCs w:val="19"/>
                <w:lang w:val="en-GB" w:eastAsia="ja-JP"/>
              </w:rPr>
            </w:pPr>
            <w:ins w:id="1237" w:author="John Mettrop [2]" w:date="2022-12-05T12:33:00Z">
              <w:r w:rsidRPr="00250417">
                <w:rPr>
                  <w:rFonts w:ascii="Times New Roman" w:eastAsia="Times New Roman" w:hAnsi="Times New Roman" w:cs="Times New Roman"/>
                  <w:sz w:val="19"/>
                  <w:szCs w:val="19"/>
                  <w:lang w:val="en-GB" w:eastAsia="ja-JP"/>
                </w:rPr>
                <w:t>Rec. ITU-R F.1336</w:t>
              </w:r>
            </w:ins>
          </w:p>
        </w:tc>
        <w:tc>
          <w:tcPr>
            <w:tcW w:w="3404" w:type="dxa"/>
            <w:tcBorders>
              <w:top w:val="single" w:sz="4" w:space="0" w:color="000000"/>
              <w:left w:val="single" w:sz="4" w:space="0" w:color="000000"/>
              <w:bottom w:val="single" w:sz="4" w:space="0" w:color="000000"/>
              <w:right w:val="single" w:sz="4" w:space="0" w:color="000000"/>
            </w:tcBorders>
            <w:vAlign w:val="center"/>
            <w:hideMark/>
            <w:tcPrChange w:id="1238" w:author="Sinanis, Nick" w:date="2022-11-24T12:09:00Z">
              <w:tcPr>
                <w:tcW w:w="3070" w:type="dxa"/>
                <w:tcBorders>
                  <w:top w:val="single" w:sz="4" w:space="0" w:color="000000"/>
                  <w:left w:val="single" w:sz="4" w:space="0" w:color="000000"/>
                  <w:bottom w:val="single" w:sz="4" w:space="0" w:color="000000"/>
                  <w:right w:val="single" w:sz="4" w:space="0" w:color="000000"/>
                </w:tcBorders>
                <w:vAlign w:val="center"/>
                <w:hideMark/>
              </w:tcPr>
            </w:tcPrChange>
          </w:tcPr>
          <w:p w14:paraId="7B02052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39" w:author="John Mettrop [2]" w:date="2022-12-05T12:33:00Z"/>
                <w:rFonts w:ascii="Times New Roman" w:eastAsia="Times New Roman" w:hAnsi="Times New Roman" w:cs="Times New Roman"/>
                <w:sz w:val="19"/>
                <w:szCs w:val="19"/>
                <w:lang w:val="en-GB" w:eastAsia="ja-JP"/>
              </w:rPr>
            </w:pPr>
            <w:ins w:id="1240" w:author="John Mettrop [2]" w:date="2022-12-05T12:33:00Z">
              <w:r w:rsidRPr="00250417">
                <w:rPr>
                  <w:rFonts w:ascii="Times New Roman" w:eastAsia="Times New Roman" w:hAnsi="Times New Roman" w:cs="Times New Roman"/>
                  <w:sz w:val="19"/>
                  <w:szCs w:val="19"/>
                  <w:lang w:val="en-GB" w:eastAsia="ja-JP"/>
                </w:rPr>
                <w:t>Rec. ITU-R F.1336</w:t>
              </w:r>
            </w:ins>
          </w:p>
        </w:tc>
      </w:tr>
      <w:tr w:rsidR="00250417" w:rsidRPr="00250417" w14:paraId="3B7EF032" w14:textId="77777777" w:rsidTr="00F57A3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41"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242" w:author="John Mettrop [2]" w:date="2022-12-05T12:33:00Z"/>
          <w:trPrChange w:id="1243"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244"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1BB4CAC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245" w:author="John Mettrop [2]" w:date="2022-12-05T12:33:00Z"/>
                <w:rFonts w:ascii="Times New Roman" w:eastAsia="Times New Roman" w:hAnsi="Times New Roman" w:cs="Times New Roman"/>
                <w:sz w:val="19"/>
                <w:szCs w:val="19"/>
                <w:lang w:val="en-GB" w:eastAsia="ja-JP"/>
              </w:rPr>
            </w:pPr>
            <w:ins w:id="1246" w:author="John Mettrop [2]" w:date="2022-12-05T12:33:00Z">
              <w:r w:rsidRPr="00250417">
                <w:rPr>
                  <w:rFonts w:ascii="Times New Roman" w:eastAsia="Times New Roman" w:hAnsi="Times New Roman" w:cs="Times New Roman"/>
                  <w:sz w:val="19"/>
                  <w:szCs w:val="19"/>
                  <w:lang w:val="en-GB" w:eastAsia="ja-JP"/>
                </w:rPr>
                <w:t>Horizontal beamwidth</w:t>
              </w:r>
            </w:ins>
          </w:p>
        </w:tc>
        <w:tc>
          <w:tcPr>
            <w:tcW w:w="1440" w:type="dxa"/>
            <w:tcBorders>
              <w:top w:val="single" w:sz="4" w:space="0" w:color="000000"/>
              <w:left w:val="single" w:sz="4" w:space="0" w:color="000000"/>
              <w:bottom w:val="single" w:sz="4" w:space="0" w:color="000000"/>
              <w:right w:val="single" w:sz="4" w:space="0" w:color="000000"/>
            </w:tcBorders>
            <w:hideMark/>
            <w:tcPrChange w:id="1247"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01D2F7A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48" w:author="John Mettrop [2]" w:date="2022-12-05T12:33:00Z"/>
                <w:rFonts w:ascii="Times New Roman" w:eastAsia="Times New Roman" w:hAnsi="Times New Roman" w:cs="Times New Roman"/>
                <w:sz w:val="19"/>
                <w:szCs w:val="19"/>
                <w:lang w:val="en-GB" w:eastAsia="ja-JP"/>
              </w:rPr>
            </w:pPr>
            <w:ins w:id="1249" w:author="John Mettrop [2]" w:date="2022-12-05T12:33:00Z">
              <w:r w:rsidRPr="00250417">
                <w:rPr>
                  <w:rFonts w:ascii="Times New Roman" w:eastAsia="Times New Roman" w:hAnsi="Times New Roman" w:cs="Times New Roman"/>
                  <w:sz w:val="19"/>
                  <w:szCs w:val="19"/>
                  <w:lang w:val="en-GB" w:eastAsia="ja-JP"/>
                </w:rPr>
                <w:t>Degrees</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250"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157280B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51" w:author="John Mettrop [2]" w:date="2022-12-05T12:33:00Z"/>
                <w:rFonts w:ascii="Times New Roman" w:eastAsia="Times New Roman" w:hAnsi="Times New Roman" w:cs="Times New Roman"/>
                <w:sz w:val="19"/>
                <w:szCs w:val="19"/>
                <w:lang w:val="en-GB" w:eastAsia="ja-JP"/>
              </w:rPr>
            </w:pPr>
            <w:ins w:id="1252" w:author="John Mettrop [2]" w:date="2022-12-05T12:33:00Z">
              <w:r w:rsidRPr="00250417">
                <w:rPr>
                  <w:rFonts w:ascii="Times New Roman" w:eastAsia="Times New Roman" w:hAnsi="Times New Roman" w:cs="Times New Roman"/>
                  <w:sz w:val="19"/>
                  <w:szCs w:val="19"/>
                  <w:lang w:val="en-GB" w:eastAsia="ja-JP"/>
                </w:rPr>
                <w:t>360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53"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64C143F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54" w:author="John Mettrop [2]" w:date="2022-12-05T12:33:00Z"/>
                <w:rFonts w:ascii="Times New Roman" w:eastAsia="Times New Roman" w:hAnsi="Times New Roman" w:cs="Times New Roman"/>
                <w:sz w:val="19"/>
                <w:szCs w:val="19"/>
                <w:lang w:val="en-GB" w:eastAsia="ja-JP"/>
              </w:rPr>
            </w:pPr>
            <w:ins w:id="1255" w:author="John Mettrop [2]" w:date="2022-12-05T12:33:00Z">
              <w:r w:rsidRPr="00250417">
                <w:rPr>
                  <w:rFonts w:ascii="Times New Roman" w:eastAsia="Times New Roman" w:hAnsi="Times New Roman" w:cs="Times New Roman"/>
                  <w:sz w:val="19"/>
                  <w:szCs w:val="19"/>
                  <w:lang w:val="en-GB" w:eastAsia="ja-JP"/>
                </w:rPr>
                <w:t>65</w:t>
              </w:r>
            </w:ins>
          </w:p>
        </w:tc>
        <w:tc>
          <w:tcPr>
            <w:tcW w:w="3404" w:type="dxa"/>
            <w:tcBorders>
              <w:top w:val="single" w:sz="4" w:space="0" w:color="000000"/>
              <w:left w:val="single" w:sz="4" w:space="0" w:color="000000"/>
              <w:bottom w:val="single" w:sz="4" w:space="0" w:color="000000"/>
              <w:right w:val="single" w:sz="4" w:space="0" w:color="000000"/>
            </w:tcBorders>
            <w:vAlign w:val="center"/>
            <w:hideMark/>
            <w:tcPrChange w:id="1256" w:author="Sinanis, Nick" w:date="2022-11-24T12:09:00Z">
              <w:tcPr>
                <w:tcW w:w="3070" w:type="dxa"/>
                <w:tcBorders>
                  <w:top w:val="single" w:sz="4" w:space="0" w:color="000000"/>
                  <w:left w:val="single" w:sz="4" w:space="0" w:color="000000"/>
                  <w:bottom w:val="single" w:sz="4" w:space="0" w:color="000000"/>
                  <w:right w:val="single" w:sz="4" w:space="0" w:color="000000"/>
                </w:tcBorders>
                <w:vAlign w:val="center"/>
                <w:hideMark/>
              </w:tcPr>
            </w:tcPrChange>
          </w:tcPr>
          <w:p w14:paraId="6559A79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57" w:author="John Mettrop [2]" w:date="2022-12-05T12:33:00Z"/>
                <w:rFonts w:ascii="Times New Roman" w:eastAsia="Times New Roman" w:hAnsi="Times New Roman" w:cs="Times New Roman"/>
                <w:sz w:val="19"/>
                <w:szCs w:val="19"/>
                <w:lang w:val="en-GB" w:eastAsia="ja-JP"/>
              </w:rPr>
            </w:pPr>
            <w:ins w:id="1258" w:author="John Mettrop [2]" w:date="2022-12-05T12:33:00Z">
              <w:r w:rsidRPr="00250417">
                <w:rPr>
                  <w:rFonts w:ascii="Times New Roman" w:eastAsia="Times New Roman" w:hAnsi="Times New Roman" w:cs="Times New Roman"/>
                  <w:sz w:val="19"/>
                  <w:szCs w:val="19"/>
                  <w:lang w:val="en-GB" w:eastAsia="ja-JP"/>
                </w:rPr>
                <w:t>65</w:t>
              </w:r>
            </w:ins>
          </w:p>
        </w:tc>
      </w:tr>
      <w:tr w:rsidR="00250417" w:rsidRPr="00250417" w14:paraId="4C053C20" w14:textId="77777777" w:rsidTr="00F57A3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59"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260" w:author="John Mettrop [2]" w:date="2022-12-05T12:33:00Z"/>
          <w:trPrChange w:id="1261"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262"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0FD18BA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263" w:author="John Mettrop [2]" w:date="2022-12-05T12:33:00Z"/>
                <w:rFonts w:ascii="Times New Roman" w:eastAsia="Times New Roman" w:hAnsi="Times New Roman" w:cs="Times New Roman"/>
                <w:sz w:val="19"/>
                <w:szCs w:val="19"/>
                <w:lang w:val="en-GB" w:eastAsia="ja-JP"/>
              </w:rPr>
            </w:pPr>
            <w:ins w:id="1264" w:author="John Mettrop [2]" w:date="2022-12-05T12:33:00Z">
              <w:r w:rsidRPr="00250417">
                <w:rPr>
                  <w:rFonts w:ascii="Times New Roman" w:eastAsia="Times New Roman" w:hAnsi="Times New Roman" w:cs="Times New Roman"/>
                  <w:sz w:val="19"/>
                  <w:szCs w:val="19"/>
                  <w:lang w:val="en-GB" w:eastAsia="ja-JP"/>
                </w:rPr>
                <w:t>Vertical beamwidth</w:t>
              </w:r>
            </w:ins>
          </w:p>
        </w:tc>
        <w:tc>
          <w:tcPr>
            <w:tcW w:w="1440" w:type="dxa"/>
            <w:tcBorders>
              <w:top w:val="single" w:sz="4" w:space="0" w:color="000000"/>
              <w:left w:val="single" w:sz="4" w:space="0" w:color="000000"/>
              <w:bottom w:val="single" w:sz="4" w:space="0" w:color="000000"/>
              <w:right w:val="single" w:sz="4" w:space="0" w:color="000000"/>
            </w:tcBorders>
            <w:hideMark/>
            <w:tcPrChange w:id="1265"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74E839B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66" w:author="John Mettrop [2]" w:date="2022-12-05T12:33:00Z"/>
                <w:rFonts w:ascii="Times New Roman" w:eastAsia="Times New Roman" w:hAnsi="Times New Roman" w:cs="Times New Roman"/>
                <w:sz w:val="19"/>
                <w:szCs w:val="19"/>
                <w:lang w:val="en-GB" w:eastAsia="ja-JP"/>
              </w:rPr>
            </w:pPr>
            <w:ins w:id="1267" w:author="John Mettrop [2]" w:date="2022-12-05T12:33:00Z">
              <w:r w:rsidRPr="00250417">
                <w:rPr>
                  <w:rFonts w:ascii="Times New Roman" w:eastAsia="Times New Roman" w:hAnsi="Times New Roman" w:cs="Times New Roman"/>
                  <w:sz w:val="19"/>
                  <w:szCs w:val="19"/>
                  <w:lang w:val="en-GB" w:eastAsia="ja-JP"/>
                </w:rPr>
                <w:t>Degrees</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268"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0BFA574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69" w:author="John Mettrop [2]" w:date="2022-12-05T12:33:00Z"/>
                <w:rFonts w:ascii="Times New Roman" w:eastAsia="Times New Roman" w:hAnsi="Times New Roman" w:cs="Times New Roman"/>
                <w:sz w:val="19"/>
                <w:szCs w:val="19"/>
                <w:lang w:val="en-GB" w:eastAsia="ja-JP"/>
              </w:rPr>
            </w:pPr>
            <w:ins w:id="1270" w:author="John Mettrop [2]" w:date="2022-12-05T12:33:00Z">
              <w:r w:rsidRPr="00250417">
                <w:rPr>
                  <w:rFonts w:ascii="Times New Roman" w:eastAsia="Times New Roman" w:hAnsi="Times New Roman" w:cs="Times New Roman"/>
                  <w:sz w:val="19"/>
                  <w:szCs w:val="19"/>
                  <w:lang w:val="en-GB" w:eastAsia="ja-JP"/>
                </w:rPr>
                <w:t>90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71"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1DF405B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72" w:author="John Mettrop [2]" w:date="2022-12-05T12:33:00Z"/>
                <w:rFonts w:ascii="Times New Roman" w:eastAsia="Times New Roman" w:hAnsi="Times New Roman" w:cs="Times New Roman"/>
                <w:sz w:val="19"/>
                <w:szCs w:val="19"/>
                <w:lang w:val="en-GB" w:eastAsia="ja-JP"/>
              </w:rPr>
            </w:pPr>
            <w:ins w:id="1273" w:author="John Mettrop [2]" w:date="2022-12-05T12:33:00Z">
              <w:r w:rsidRPr="00250417">
                <w:rPr>
                  <w:rFonts w:ascii="Times New Roman" w:eastAsia="Times New Roman" w:hAnsi="Times New Roman" w:cs="Times New Roman"/>
                  <w:sz w:val="19"/>
                  <w:szCs w:val="19"/>
                  <w:lang w:val="en-GB" w:eastAsia="ja-JP"/>
                </w:rPr>
                <w:t>90</w:t>
              </w:r>
            </w:ins>
          </w:p>
        </w:tc>
        <w:tc>
          <w:tcPr>
            <w:tcW w:w="3404" w:type="dxa"/>
            <w:tcBorders>
              <w:top w:val="single" w:sz="4" w:space="0" w:color="000000"/>
              <w:left w:val="single" w:sz="4" w:space="0" w:color="000000"/>
              <w:bottom w:val="single" w:sz="4" w:space="0" w:color="000000"/>
              <w:right w:val="single" w:sz="4" w:space="0" w:color="000000"/>
            </w:tcBorders>
            <w:vAlign w:val="center"/>
            <w:hideMark/>
            <w:tcPrChange w:id="1274" w:author="Sinanis, Nick" w:date="2022-11-24T12:09:00Z">
              <w:tcPr>
                <w:tcW w:w="3070" w:type="dxa"/>
                <w:tcBorders>
                  <w:top w:val="single" w:sz="4" w:space="0" w:color="000000"/>
                  <w:left w:val="single" w:sz="4" w:space="0" w:color="000000"/>
                  <w:bottom w:val="single" w:sz="4" w:space="0" w:color="000000"/>
                  <w:right w:val="single" w:sz="4" w:space="0" w:color="000000"/>
                </w:tcBorders>
                <w:vAlign w:val="center"/>
                <w:hideMark/>
              </w:tcPr>
            </w:tcPrChange>
          </w:tcPr>
          <w:p w14:paraId="358BB75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75" w:author="John Mettrop [2]" w:date="2022-12-05T12:33:00Z"/>
                <w:rFonts w:ascii="Times New Roman" w:eastAsia="Times New Roman" w:hAnsi="Times New Roman" w:cs="Times New Roman"/>
                <w:sz w:val="19"/>
                <w:szCs w:val="19"/>
                <w:lang w:val="en-GB" w:eastAsia="ja-JP"/>
              </w:rPr>
            </w:pPr>
            <w:ins w:id="1276" w:author="John Mettrop [2]" w:date="2022-12-05T12:33:00Z">
              <w:r w:rsidRPr="00250417">
                <w:rPr>
                  <w:rFonts w:ascii="Times New Roman" w:eastAsia="Times New Roman" w:hAnsi="Times New Roman" w:cs="Times New Roman"/>
                  <w:sz w:val="19"/>
                  <w:szCs w:val="19"/>
                  <w:lang w:val="en-GB" w:eastAsia="ja-JP"/>
                </w:rPr>
                <w:t>90</w:t>
              </w:r>
            </w:ins>
          </w:p>
        </w:tc>
      </w:tr>
    </w:tbl>
    <w:p w14:paraId="7FE08850" w14:textId="77777777" w:rsidR="00250417" w:rsidRPr="00250417" w:rsidRDefault="00250417" w:rsidP="0025041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textAlignment w:val="baseline"/>
        <w:rPr>
          <w:rFonts w:ascii="Times New Roman" w:eastAsia="Batang" w:hAnsi="Times New Roman" w:cs="Times New Roman"/>
          <w:sz w:val="20"/>
          <w:szCs w:val="20"/>
          <w:lang w:eastAsia="ja-JP"/>
        </w:rPr>
      </w:pPr>
      <w:r w:rsidRPr="00250417">
        <w:rPr>
          <w:rFonts w:ascii="Times New Roman" w:eastAsia="Batang" w:hAnsi="Times New Roman" w:cs="Times New Roman"/>
          <w:sz w:val="20"/>
          <w:szCs w:val="20"/>
          <w:lang w:eastAsia="ja-JP"/>
        </w:rPr>
        <w:t>Notes:</w:t>
      </w:r>
    </w:p>
    <w:p w14:paraId="63DA6C7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rPr>
      </w:pPr>
      <w:r w:rsidRPr="00250417">
        <w:rPr>
          <w:rFonts w:ascii="Times New Roman" w:eastAsia="Times New Roman" w:hAnsi="Times New Roman" w:cs="Times New Roman"/>
          <w:sz w:val="20"/>
          <w:szCs w:val="20"/>
          <w:vertAlign w:val="superscript"/>
          <w:lang w:val="en-GB"/>
        </w:rPr>
        <w:t>(1)</w:t>
      </w:r>
      <w:r w:rsidRPr="00250417">
        <w:rPr>
          <w:rFonts w:ascii="Times New Roman" w:eastAsia="Times New Roman" w:hAnsi="Times New Roman" w:cs="Times New Roman"/>
          <w:sz w:val="20"/>
          <w:szCs w:val="20"/>
          <w:lang w:val="en-GB"/>
        </w:rPr>
        <w:tab/>
        <w:t xml:space="preserve">RR No. </w:t>
      </w:r>
      <w:r w:rsidRPr="00250417">
        <w:rPr>
          <w:rFonts w:ascii="Times New Roman" w:eastAsia="Times New Roman" w:hAnsi="Times New Roman" w:cs="Times New Roman"/>
          <w:b/>
          <w:bCs/>
          <w:sz w:val="20"/>
          <w:szCs w:val="20"/>
          <w:lang w:val="en-GB"/>
        </w:rPr>
        <w:t>5.442</w:t>
      </w:r>
      <w:r w:rsidRPr="00250417">
        <w:rPr>
          <w:rFonts w:ascii="Times New Roman" w:eastAsia="Times New Roman" w:hAnsi="Times New Roman" w:cs="Times New Roman"/>
          <w:sz w:val="20"/>
          <w:szCs w:val="20"/>
          <w:lang w:val="en-GB"/>
        </w:rPr>
        <w:t xml:space="preserve"> applies.</w:t>
      </w:r>
    </w:p>
    <w:p w14:paraId="4D7FA70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vertAlign w:val="superscript"/>
          <w:lang w:val="en-GB" w:eastAsia="ja-JP"/>
        </w:rPr>
        <w:t>(2)</w:t>
      </w:r>
      <w:r w:rsidRPr="00250417">
        <w:rPr>
          <w:rFonts w:ascii="Times New Roman" w:eastAsia="Times New Roman" w:hAnsi="Times New Roman" w:cs="Times New Roman"/>
          <w:sz w:val="20"/>
          <w:szCs w:val="20"/>
          <w:lang w:val="en-GB" w:eastAsia="ja-JP"/>
        </w:rPr>
        <w:tab/>
        <w:t>N/A – Not applicable.</w:t>
      </w:r>
    </w:p>
    <w:p w14:paraId="3537D8A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277" w:author="John Mettrop [2]" w:date="2022-12-05T12:34:00Z"/>
          <w:rFonts w:ascii="Times New Roman" w:eastAsia="Calibri" w:hAnsi="Times New Roman" w:cs="Times New Roman"/>
          <w:sz w:val="20"/>
          <w:szCs w:val="20"/>
          <w:vertAlign w:val="superscript"/>
          <w:lang w:val="en-GB" w:eastAsia="ja-JP"/>
        </w:rPr>
      </w:pPr>
      <w:r w:rsidRPr="00250417">
        <w:rPr>
          <w:rFonts w:ascii="Times New Roman" w:eastAsia="Times New Roman" w:hAnsi="Times New Roman" w:cs="Times New Roman"/>
          <w:sz w:val="20"/>
          <w:szCs w:val="20"/>
          <w:vertAlign w:val="superscript"/>
          <w:lang w:val="en-GB"/>
        </w:rPr>
        <w:t>(3)</w:t>
      </w:r>
      <w:r w:rsidRPr="00250417">
        <w:rPr>
          <w:rFonts w:ascii="Times New Roman" w:eastAsia="Times New Roman" w:hAnsi="Times New Roman" w:cs="Times New Roman"/>
          <w:sz w:val="20"/>
          <w:szCs w:val="20"/>
          <w:lang w:val="en-GB"/>
        </w:rPr>
        <w:tab/>
      </w:r>
      <w:r w:rsidRPr="00250417">
        <w:rPr>
          <w:rFonts w:ascii="Times New Roman" w:eastAsia="Times New Roman" w:hAnsi="Times New Roman" w:cs="Times New Roman"/>
          <w:sz w:val="20"/>
          <w:szCs w:val="20"/>
          <w:lang w:val="pt-BR" w:eastAsia="ja-JP"/>
        </w:rPr>
        <w:t>Refer to Recommendation ITU-R M.1851.</w:t>
      </w:r>
      <w:ins w:id="1278" w:author="John Mettrop [2]" w:date="2022-12-05T12:34:00Z">
        <w:r w:rsidRPr="00250417">
          <w:rPr>
            <w:rFonts w:ascii="Times New Roman" w:eastAsia="Calibri" w:hAnsi="Times New Roman" w:cs="Times New Roman"/>
            <w:sz w:val="20"/>
            <w:szCs w:val="20"/>
            <w:vertAlign w:val="superscript"/>
            <w:lang w:val="en-GB" w:eastAsia="ja-JP"/>
          </w:rPr>
          <w:t xml:space="preserve"> </w:t>
        </w:r>
      </w:ins>
    </w:p>
    <w:p w14:paraId="3A7ED34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279" w:author="John Mettrop [2]" w:date="2022-12-05T12:34:00Z"/>
          <w:rFonts w:ascii="Times New Roman" w:eastAsia="Times New Roman" w:hAnsi="Times New Roman" w:cs="Times New Roman"/>
          <w:sz w:val="20"/>
          <w:szCs w:val="20"/>
          <w:lang w:val="en-GB"/>
        </w:rPr>
      </w:pPr>
      <w:ins w:id="1280" w:author="Limousin, Catherine" w:date="2022-12-09T10:56:00Z">
        <w:r w:rsidRPr="00250417">
          <w:rPr>
            <w:rFonts w:ascii="Times New Roman" w:eastAsia="Calibri" w:hAnsi="Times New Roman" w:cs="Times New Roman"/>
            <w:sz w:val="20"/>
            <w:szCs w:val="20"/>
            <w:vertAlign w:val="superscript"/>
            <w:lang w:val="en-GB" w:eastAsia="ja-JP"/>
          </w:rPr>
          <w:t>(</w:t>
        </w:r>
      </w:ins>
      <w:ins w:id="1281" w:author="John Mettrop [2]" w:date="2022-12-05T12:34:00Z">
        <w:r w:rsidRPr="00250417">
          <w:rPr>
            <w:rFonts w:ascii="Times New Roman" w:eastAsia="Calibri" w:hAnsi="Times New Roman" w:cs="Times New Roman"/>
            <w:sz w:val="20"/>
            <w:szCs w:val="20"/>
            <w:vertAlign w:val="superscript"/>
            <w:lang w:val="en-GB" w:eastAsia="ja-JP"/>
          </w:rPr>
          <w:t>4)</w:t>
        </w:r>
        <w:r w:rsidRPr="00250417">
          <w:rPr>
            <w:rFonts w:ascii="Times New Roman" w:eastAsia="Calibri" w:hAnsi="Times New Roman" w:cs="Times New Roman"/>
            <w:sz w:val="20"/>
            <w:szCs w:val="20"/>
            <w:vertAlign w:val="superscript"/>
            <w:lang w:val="en-GB" w:eastAsia="ja-JP"/>
          </w:rPr>
          <w:tab/>
        </w:r>
        <w:r w:rsidRPr="00250417">
          <w:rPr>
            <w:rFonts w:ascii="Times New Roman" w:eastAsia="Times New Roman" w:hAnsi="Times New Roman" w:cs="Times New Roman"/>
            <w:sz w:val="20"/>
            <w:szCs w:val="20"/>
            <w:lang w:val="en-GB"/>
          </w:rPr>
          <w:t>A typical value of the feeder loss associated with these systems can range from 0-3 dB with 2 dB as the representative value.</w:t>
        </w:r>
      </w:ins>
    </w:p>
    <w:p w14:paraId="2E7C6AD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ind w:left="284" w:hanging="284"/>
        <w:jc w:val="left"/>
        <w:textAlignment w:val="baseline"/>
        <w:rPr>
          <w:ins w:id="1282" w:author="John Mettrop [2]" w:date="2022-12-05T12:34:00Z"/>
          <w:rFonts w:ascii="Times New Roman" w:eastAsia="Times New Roman" w:hAnsi="Times New Roman" w:cs="Times New Roman"/>
          <w:sz w:val="20"/>
          <w:szCs w:val="20"/>
          <w:lang w:val="en-GB" w:eastAsia="ja-JP"/>
        </w:rPr>
      </w:pPr>
      <w:ins w:id="1283" w:author="John Mettrop [2]" w:date="2022-12-05T12:34:00Z">
        <w:r w:rsidRPr="00250417">
          <w:rPr>
            <w:rFonts w:ascii="Times New Roman" w:eastAsia="Times New Roman" w:hAnsi="Times New Roman" w:cs="Times New Roman"/>
            <w:sz w:val="20"/>
            <w:szCs w:val="20"/>
            <w:vertAlign w:val="superscript"/>
            <w:lang w:val="en-GB" w:eastAsia="ja-JP"/>
          </w:rPr>
          <w:t>(5)</w:t>
        </w:r>
        <w:r w:rsidRPr="00250417">
          <w:rPr>
            <w:rFonts w:ascii="Times New Roman" w:eastAsia="Times New Roman" w:hAnsi="Times New Roman" w:cs="Times New Roman"/>
            <w:sz w:val="20"/>
            <w:szCs w:val="20"/>
            <w:lang w:val="en-GB" w:eastAsia="ja-JP"/>
          </w:rPr>
          <w:tab/>
        </w:r>
        <w:r w:rsidRPr="00250417">
          <w:rPr>
            <w:rFonts w:ascii="Times New Roman" w:eastAsia="Times New Roman" w:hAnsi="Times New Roman" w:cs="Times New Roman"/>
            <w:spacing w:val="-4"/>
            <w:sz w:val="20"/>
            <w:szCs w:val="20"/>
            <w:lang w:val="en-GB" w:eastAsia="ja-JP"/>
          </w:rPr>
          <w:t>For antenna gain 19 dBi:</w:t>
        </w:r>
      </w:ins>
      <m:oMath>
        <m:r>
          <w:ins w:id="1284" w:author="John Mettrop [2]" w:date="2022-12-05T12:34:00Z">
            <w:rPr>
              <w:rFonts w:ascii="Cambria Math" w:eastAsia="Times New Roman" w:hAnsi="Cambria Math" w:cs="Times New Roman"/>
              <w:spacing w:val="-4"/>
              <w:sz w:val="20"/>
              <w:szCs w:val="20"/>
              <w:lang w:val="en-GB"/>
            </w:rPr>
            <m:t xml:space="preserve"> </m:t>
          </w:ins>
        </m:r>
        <m:r>
          <w:ins w:id="1285" w:author="John Mettrop [2]" w:date="2022-12-05T12:34:00Z">
            <m:rPr>
              <m:sty m:val="p"/>
            </m:rPr>
            <w:rPr>
              <w:rFonts w:ascii="Cambria Math" w:eastAsia="Times New Roman" w:hAnsi="Cambria Math" w:cs="Times New Roman"/>
              <w:spacing w:val="-4"/>
              <w:sz w:val="20"/>
              <w:szCs w:val="20"/>
              <w:lang w:val="en-GB" w:eastAsia="ja-JP"/>
            </w:rPr>
            <m:t>G</m:t>
          </w:ins>
        </m:r>
        <m:d>
          <m:dPr>
            <m:ctrlPr>
              <w:ins w:id="1286" w:author="John Mettrop [2]" w:date="2022-12-05T12:34:00Z">
                <w:rPr>
                  <w:rFonts w:ascii="Cambria Math" w:eastAsia="Times New Roman" w:hAnsi="Cambria Math" w:cs="Times New Roman"/>
                  <w:spacing w:val="-4"/>
                  <w:sz w:val="20"/>
                  <w:szCs w:val="20"/>
                  <w:lang w:val="en-GB" w:eastAsia="ja-JP"/>
                </w:rPr>
              </w:ins>
            </m:ctrlPr>
          </m:dPr>
          <m:e>
            <m:r>
              <w:ins w:id="1287" w:author="John Mettrop [2]" w:date="2022-12-05T12:34:00Z">
                <m:rPr>
                  <m:sty m:val="p"/>
                </m:rPr>
                <w:rPr>
                  <w:rFonts w:ascii="Cambria Math" w:eastAsia="Times New Roman" w:hAnsi="Cambria Math" w:cs="Times New Roman"/>
                  <w:spacing w:val="-4"/>
                  <w:sz w:val="20"/>
                  <w:szCs w:val="20"/>
                  <w:lang w:val="en-GB" w:eastAsia="ja-JP"/>
                </w:rPr>
                <m:t>ψ</m:t>
              </w:ins>
            </m:r>
          </m:e>
        </m:d>
        <m:r>
          <w:ins w:id="1288" w:author="John Mettrop [2]" w:date="2022-12-05T12:34:00Z">
            <m:rPr>
              <m:sty m:val="p"/>
            </m:rPr>
            <w:rPr>
              <w:rFonts w:ascii="Cambria Math" w:eastAsia="Times New Roman" w:hAnsi="Cambria Math" w:cs="Times New Roman"/>
              <w:spacing w:val="-4"/>
              <w:sz w:val="20"/>
              <w:szCs w:val="20"/>
              <w:lang w:val="en-GB" w:eastAsia="ja-JP"/>
            </w:rPr>
            <m:t xml:space="preserve">= </m:t>
          </w:ins>
        </m:r>
        <m:r>
          <w:ins w:id="1289" w:author="John Mettrop [2]" w:date="2022-12-05T12:34:00Z">
            <w:rPr>
              <w:rFonts w:ascii="Cambria Math" w:eastAsia="Times New Roman" w:hAnsi="Cambria Math" w:cs="Times New Roman"/>
              <w:spacing w:val="-4"/>
              <w:sz w:val="20"/>
              <w:szCs w:val="20"/>
              <w:lang w:val="en-GB"/>
            </w:rPr>
            <m:t>20.</m:t>
          </w:ins>
        </m:r>
        <m:func>
          <m:funcPr>
            <m:ctrlPr>
              <w:ins w:id="1290" w:author="John Mettrop [2]" w:date="2022-12-05T12:34:00Z">
                <w:rPr>
                  <w:rFonts w:ascii="Cambria Math" w:eastAsia="Times New Roman" w:hAnsi="Cambria Math" w:cs="Times New Roman"/>
                  <w:i/>
                  <w:spacing w:val="-4"/>
                  <w:sz w:val="20"/>
                  <w:szCs w:val="20"/>
                  <w:lang w:val="en-GB"/>
                </w:rPr>
              </w:ins>
            </m:ctrlPr>
          </m:funcPr>
          <m:fName>
            <m:sSub>
              <m:sSubPr>
                <m:ctrlPr>
                  <w:ins w:id="1291" w:author="John Mettrop [2]" w:date="2022-12-05T12:34:00Z">
                    <w:rPr>
                      <w:rFonts w:ascii="Cambria Math" w:eastAsia="Times New Roman" w:hAnsi="Cambria Math" w:cs="Times New Roman"/>
                      <w:i/>
                      <w:spacing w:val="-4"/>
                      <w:sz w:val="20"/>
                      <w:szCs w:val="20"/>
                      <w:lang w:val="en-GB"/>
                    </w:rPr>
                  </w:ins>
                </m:ctrlPr>
              </m:sSubPr>
              <m:e>
                <m:r>
                  <w:ins w:id="1292" w:author="John Mettrop [2]" w:date="2022-12-05T12:34:00Z">
                    <m:rPr>
                      <m:sty m:val="p"/>
                    </m:rPr>
                    <w:rPr>
                      <w:rFonts w:ascii="Cambria Math" w:eastAsia="Times New Roman" w:hAnsi="Cambria Math" w:cs="Times New Roman"/>
                      <w:spacing w:val="-4"/>
                      <w:sz w:val="20"/>
                      <w:szCs w:val="20"/>
                      <w:lang w:val="en-GB"/>
                    </w:rPr>
                    <m:t>log</m:t>
                  </w:ins>
                </m:r>
              </m:e>
              <m:sub>
                <m:r>
                  <w:ins w:id="1293" w:author="John Mettrop [2]" w:date="2022-12-05T12:34:00Z">
                    <w:rPr>
                      <w:rFonts w:ascii="Cambria Math" w:eastAsia="Times New Roman" w:hAnsi="Cambria Math" w:cs="Times New Roman"/>
                      <w:spacing w:val="-4"/>
                      <w:sz w:val="20"/>
                      <w:szCs w:val="20"/>
                      <w:lang w:val="en-GB"/>
                    </w:rPr>
                    <m:t>10</m:t>
                  </w:ins>
                </m:r>
              </m:sub>
            </m:sSub>
          </m:fName>
          <m:e>
            <m:d>
              <m:dPr>
                <m:ctrlPr>
                  <w:ins w:id="1294" w:author="John Mettrop [2]" w:date="2022-12-05T12:34:00Z">
                    <w:rPr>
                      <w:rFonts w:ascii="Cambria Math" w:eastAsia="Times New Roman" w:hAnsi="Cambria Math" w:cs="Times New Roman"/>
                      <w:i/>
                      <w:spacing w:val="-4"/>
                      <w:sz w:val="20"/>
                      <w:szCs w:val="20"/>
                      <w:lang w:val="en-GB"/>
                    </w:rPr>
                  </w:ins>
                </m:ctrlPr>
              </m:dPr>
              <m:e>
                <m:d>
                  <m:dPr>
                    <m:begChr m:val="|"/>
                    <m:endChr m:val="|"/>
                    <m:ctrlPr>
                      <w:ins w:id="1295" w:author="John Mettrop [2]" w:date="2022-12-05T12:34:00Z">
                        <w:rPr>
                          <w:rFonts w:ascii="Cambria Math" w:eastAsia="Times New Roman" w:hAnsi="Cambria Math" w:cs="Times New Roman"/>
                          <w:i/>
                          <w:spacing w:val="-4"/>
                          <w:sz w:val="20"/>
                          <w:szCs w:val="20"/>
                          <w:lang w:val="en-GB"/>
                        </w:rPr>
                      </w:ins>
                    </m:ctrlPr>
                  </m:dPr>
                  <m:e>
                    <m:r>
                      <w:ins w:id="1296" w:author="John Mettrop [2]" w:date="2022-12-05T12:34:00Z">
                        <w:rPr>
                          <w:rFonts w:ascii="Cambria Math" w:eastAsia="Times New Roman" w:hAnsi="Cambria Math" w:cs="Times New Roman"/>
                          <w:spacing w:val="-4"/>
                          <w:sz w:val="20"/>
                          <w:szCs w:val="20"/>
                          <w:lang w:val="en-GB"/>
                        </w:rPr>
                        <m:t>sinc</m:t>
                      </w:ins>
                    </m:r>
                    <m:d>
                      <m:dPr>
                        <m:ctrlPr>
                          <w:ins w:id="1297" w:author="John Mettrop [2]" w:date="2022-12-05T12:34:00Z">
                            <w:rPr>
                              <w:rFonts w:ascii="Cambria Math" w:eastAsia="Times New Roman" w:hAnsi="Cambria Math" w:cs="Times New Roman"/>
                              <w:i/>
                              <w:spacing w:val="-4"/>
                              <w:sz w:val="20"/>
                              <w:szCs w:val="20"/>
                              <w:lang w:val="en-GB"/>
                            </w:rPr>
                          </w:ins>
                        </m:ctrlPr>
                      </m:dPr>
                      <m:e>
                        <m:r>
                          <w:ins w:id="1298" w:author="John Mettrop [2]" w:date="2022-12-05T12:34:00Z">
                            <w:rPr>
                              <w:rFonts w:ascii="Cambria Math" w:eastAsia="Times New Roman" w:hAnsi="Cambria Math" w:cs="Times New Roman"/>
                              <w:spacing w:val="-4"/>
                              <w:sz w:val="20"/>
                              <w:szCs w:val="20"/>
                              <w:lang w:val="en-GB"/>
                            </w:rPr>
                            <m:t>3.19π</m:t>
                          </w:ins>
                        </m:r>
                        <m:func>
                          <m:funcPr>
                            <m:ctrlPr>
                              <w:ins w:id="1299" w:author="John Mettrop [2]" w:date="2022-12-05T12:34:00Z">
                                <w:rPr>
                                  <w:rFonts w:ascii="Cambria Math" w:eastAsia="Times New Roman" w:hAnsi="Cambria Math" w:cs="Times New Roman"/>
                                  <w:i/>
                                  <w:spacing w:val="-4"/>
                                  <w:sz w:val="20"/>
                                  <w:szCs w:val="20"/>
                                  <w:lang w:val="en-GB"/>
                                </w:rPr>
                              </w:ins>
                            </m:ctrlPr>
                          </m:funcPr>
                          <m:fName>
                            <m:r>
                              <w:ins w:id="1300" w:author="John Mettrop [2]" w:date="2022-12-05T12:34:00Z">
                                <m:rPr>
                                  <m:sty m:val="p"/>
                                </m:rPr>
                                <w:rPr>
                                  <w:rFonts w:ascii="Cambria Math" w:eastAsia="Times New Roman" w:hAnsi="Cambria Math" w:cs="Times New Roman"/>
                                  <w:spacing w:val="-4"/>
                                  <w:sz w:val="20"/>
                                  <w:szCs w:val="20"/>
                                  <w:lang w:val="en-GB"/>
                                </w:rPr>
                                <m:t>sin</m:t>
                              </w:ins>
                            </m:r>
                          </m:fName>
                          <m:e>
                            <m:d>
                              <m:dPr>
                                <m:ctrlPr>
                                  <w:ins w:id="1301" w:author="John Mettrop [2]" w:date="2022-12-05T12:34:00Z">
                                    <w:rPr>
                                      <w:rFonts w:ascii="Cambria Math" w:eastAsia="Times New Roman" w:hAnsi="Cambria Math" w:cs="Times New Roman"/>
                                      <w:i/>
                                      <w:spacing w:val="-4"/>
                                      <w:sz w:val="20"/>
                                      <w:szCs w:val="20"/>
                                      <w:lang w:val="en-GB"/>
                                    </w:rPr>
                                  </w:ins>
                                </m:ctrlPr>
                              </m:dPr>
                              <m:e>
                                <m:r>
                                  <w:ins w:id="1302" w:author="John Mettrop [2]" w:date="2022-12-05T12:34:00Z">
                                    <w:rPr>
                                      <w:rFonts w:ascii="Cambria Math" w:eastAsia="Times New Roman" w:hAnsi="Cambria Math" w:cs="Times New Roman"/>
                                      <w:spacing w:val="-4"/>
                                      <w:sz w:val="20"/>
                                      <w:szCs w:val="20"/>
                                      <w:lang w:val="en-GB"/>
                                    </w:rPr>
                                    <m:t>ψ</m:t>
                                  </w:ins>
                                </m:r>
                              </m:e>
                            </m:d>
                          </m:e>
                        </m:func>
                      </m:e>
                    </m:d>
                  </m:e>
                </m:d>
              </m:e>
            </m:d>
            <m:r>
              <w:ins w:id="1303" w:author="John Mettrop [2]" w:date="2022-12-05T12:34:00Z">
                <w:rPr>
                  <w:rFonts w:ascii="Cambria Math" w:eastAsia="Times New Roman" w:hAnsi="Cambria Math" w:cs="Times New Roman"/>
                  <w:spacing w:val="-4"/>
                  <w:sz w:val="20"/>
                  <w:szCs w:val="20"/>
                  <w:lang w:val="en-GB"/>
                </w:rPr>
                <m:t>+19.0</m:t>
              </w:ins>
            </m:r>
          </m:e>
        </m:func>
        <m:r>
          <w:ins w:id="1304" w:author="John Mettrop [2]" w:date="2022-12-05T12:34:00Z">
            <m:rPr>
              <m:sty m:val="p"/>
            </m:rPr>
            <w:rPr>
              <w:rFonts w:ascii="Cambria Math" w:eastAsia="Times New Roman" w:hAnsi="Cambria Math" w:cs="Times New Roman"/>
              <w:spacing w:val="-4"/>
              <w:sz w:val="20"/>
              <w:szCs w:val="20"/>
              <w:lang w:val="en-GB" w:eastAsia="ja-JP"/>
            </w:rPr>
            <m:t xml:space="preserve"> ∀ψ∈</m:t>
          </w:ins>
        </m:r>
        <m:d>
          <m:dPr>
            <m:begChr m:val="["/>
            <m:endChr m:val="]"/>
            <m:ctrlPr>
              <w:ins w:id="1305" w:author="John Mettrop [2]" w:date="2022-12-05T12:34:00Z">
                <w:rPr>
                  <w:rFonts w:ascii="Cambria Math" w:eastAsia="Times New Roman" w:hAnsi="Cambria Math" w:cs="Times New Roman"/>
                  <w:spacing w:val="-4"/>
                  <w:sz w:val="20"/>
                  <w:szCs w:val="20"/>
                  <w:lang w:val="en-GB" w:eastAsia="ja-JP"/>
                </w:rPr>
              </w:ins>
            </m:ctrlPr>
          </m:dPr>
          <m:e>
            <m:r>
              <w:ins w:id="1306" w:author="John Mettrop [2]" w:date="2022-12-05T12:34:00Z">
                <m:rPr>
                  <m:sty m:val="p"/>
                </m:rPr>
                <w:rPr>
                  <w:rFonts w:ascii="Cambria Math" w:eastAsia="Times New Roman" w:hAnsi="Cambria Math" w:cs="Times New Roman"/>
                  <w:spacing w:val="-4"/>
                  <w:sz w:val="20"/>
                  <w:szCs w:val="20"/>
                  <w:lang w:val="en-GB" w:eastAsia="ja-JP"/>
                </w:rPr>
                <m:t>-68.43°,68.43°</m:t>
              </w:ins>
            </m:r>
          </m:e>
        </m:d>
      </m:oMath>
      <w:ins w:id="1307" w:author="John Mettrop [2]" w:date="2022-12-05T12:34:00Z">
        <w:r w:rsidRPr="00250417">
          <w:rPr>
            <w:rFonts w:ascii="Times New Roman" w:eastAsia="Times New Roman" w:hAnsi="Times New Roman" w:cs="Times New Roman"/>
            <w:spacing w:val="-4"/>
            <w:sz w:val="20"/>
            <w:szCs w:val="20"/>
            <w:lang w:val="en-GB" w:eastAsia="ja-JP"/>
          </w:rPr>
          <w:t xml:space="preserve"> and </w:t>
        </w:r>
      </w:ins>
      <m:oMath>
        <m:r>
          <w:ins w:id="1308" w:author="John Mettrop [2]" w:date="2022-12-05T12:34:00Z">
            <m:rPr>
              <m:sty m:val="p"/>
            </m:rPr>
            <w:rPr>
              <w:rFonts w:ascii="Cambria Math" w:eastAsia="Times New Roman" w:hAnsi="Cambria Math" w:cs="Times New Roman"/>
              <w:spacing w:val="-4"/>
              <w:sz w:val="20"/>
              <w:szCs w:val="20"/>
              <w:lang w:val="en-GB" w:eastAsia="ja-JP"/>
            </w:rPr>
            <m:t>G</m:t>
          </w:ins>
        </m:r>
        <m:d>
          <m:dPr>
            <m:ctrlPr>
              <w:ins w:id="1309" w:author="John Mettrop [2]" w:date="2022-12-05T12:34:00Z">
                <w:rPr>
                  <w:rFonts w:ascii="Cambria Math" w:eastAsia="Times New Roman" w:hAnsi="Cambria Math" w:cs="Times New Roman"/>
                  <w:spacing w:val="-4"/>
                  <w:sz w:val="20"/>
                  <w:szCs w:val="20"/>
                  <w:lang w:val="en-GB" w:eastAsia="ja-JP"/>
                </w:rPr>
              </w:ins>
            </m:ctrlPr>
          </m:dPr>
          <m:e>
            <m:r>
              <w:ins w:id="1310" w:author="John Mettrop [2]" w:date="2022-12-05T12:34:00Z">
                <m:rPr>
                  <m:sty m:val="p"/>
                </m:rPr>
                <w:rPr>
                  <w:rFonts w:ascii="Cambria Math" w:eastAsia="Times New Roman" w:hAnsi="Cambria Math" w:cs="Times New Roman"/>
                  <w:spacing w:val="-4"/>
                  <w:sz w:val="20"/>
                  <w:szCs w:val="20"/>
                  <w:lang w:val="en-GB" w:eastAsia="ja-JP"/>
                </w:rPr>
                <m:t>ψ</m:t>
              </w:ins>
            </m:r>
          </m:e>
        </m:d>
        <m:r>
          <w:ins w:id="1311" w:author="John Mettrop [2]" w:date="2022-12-05T12:34:00Z">
            <m:rPr>
              <m:sty m:val="p"/>
            </m:rPr>
            <w:rPr>
              <w:rFonts w:ascii="Cambria Math" w:eastAsia="Times New Roman" w:hAnsi="Cambria Math" w:cs="Times New Roman"/>
              <w:spacing w:val="-4"/>
              <w:sz w:val="20"/>
              <w:szCs w:val="20"/>
              <w:lang w:val="en-GB" w:eastAsia="ja-JP"/>
            </w:rPr>
            <m:t>=-20</m:t>
          </w:ins>
        </m:r>
      </m:oMath>
      <w:ins w:id="1312" w:author="John Mettrop [2]" w:date="2022-12-05T12:34:00Z">
        <w:r w:rsidRPr="00250417">
          <w:rPr>
            <w:rFonts w:ascii="Times New Roman" w:eastAsia="Times New Roman" w:hAnsi="Times New Roman" w:cs="Times New Roman"/>
            <w:spacing w:val="-4"/>
            <w:sz w:val="20"/>
            <w:szCs w:val="20"/>
            <w:lang w:val="en-GB" w:eastAsia="ja-JP"/>
          </w:rPr>
          <w:t xml:space="preserve"> otherwise. Here, </w:t>
        </w:r>
      </w:ins>
      <m:oMath>
        <m:r>
          <w:ins w:id="1313" w:author="John Mettrop [2]" w:date="2022-12-05T12:34:00Z">
            <m:rPr>
              <m:sty m:val="p"/>
            </m:rPr>
            <w:rPr>
              <w:rFonts w:ascii="Cambria Math" w:eastAsia="Times New Roman" w:hAnsi="Cambria Math" w:cs="Times New Roman"/>
              <w:spacing w:val="-4"/>
              <w:sz w:val="20"/>
              <w:szCs w:val="20"/>
              <w:lang w:val="en-GB" w:eastAsia="ja-JP"/>
            </w:rPr>
            <m:t>sinc</m:t>
          </w:ins>
        </m:r>
        <m:d>
          <m:dPr>
            <m:ctrlPr>
              <w:ins w:id="1314" w:author="John Mettrop [2]" w:date="2022-12-05T12:34:00Z">
                <w:rPr>
                  <w:rFonts w:ascii="Cambria Math" w:eastAsia="Times New Roman" w:hAnsi="Cambria Math" w:cs="Times New Roman"/>
                  <w:spacing w:val="-4"/>
                  <w:sz w:val="20"/>
                  <w:szCs w:val="20"/>
                  <w:lang w:val="en-GB" w:eastAsia="ja-JP"/>
                </w:rPr>
              </w:ins>
            </m:ctrlPr>
          </m:dPr>
          <m:e>
            <m:r>
              <w:ins w:id="1315" w:author="John Mettrop [2]" w:date="2022-12-05T12:34:00Z">
                <m:rPr>
                  <m:sty m:val="p"/>
                </m:rPr>
                <w:rPr>
                  <w:rFonts w:ascii="Cambria Math" w:eastAsia="Times New Roman" w:hAnsi="Cambria Math" w:cs="Times New Roman"/>
                  <w:spacing w:val="-4"/>
                  <w:sz w:val="20"/>
                  <w:szCs w:val="20"/>
                  <w:lang w:val="en-GB" w:eastAsia="ja-JP"/>
                </w:rPr>
                <m:t>x</m:t>
              </w:ins>
            </m:r>
          </m:e>
        </m:d>
        <m:r>
          <w:ins w:id="1316" w:author="John Mettrop [2]" w:date="2022-12-05T12:34:00Z">
            <m:rPr>
              <m:sty m:val="p"/>
            </m:rPr>
            <w:rPr>
              <w:rFonts w:ascii="Cambria Math" w:eastAsia="Times New Roman" w:hAnsi="Cambria Math" w:cs="Times New Roman"/>
              <w:spacing w:val="-4"/>
              <w:sz w:val="20"/>
              <w:szCs w:val="20"/>
              <w:lang w:val="en-GB" w:eastAsia="ja-JP"/>
            </w:rPr>
            <m:t>=</m:t>
          </w:ins>
        </m:r>
        <m:f>
          <m:fPr>
            <m:ctrlPr>
              <w:ins w:id="1317" w:author="John Mettrop [2]" w:date="2022-12-05T12:34:00Z">
                <w:rPr>
                  <w:rFonts w:ascii="Cambria Math" w:eastAsia="Times New Roman" w:hAnsi="Cambria Math" w:cs="Times New Roman"/>
                  <w:spacing w:val="-4"/>
                  <w:sz w:val="20"/>
                  <w:szCs w:val="20"/>
                  <w:lang w:val="en-GB" w:eastAsia="ja-JP"/>
                </w:rPr>
              </w:ins>
            </m:ctrlPr>
          </m:fPr>
          <m:num>
            <m:func>
              <m:funcPr>
                <m:ctrlPr>
                  <w:ins w:id="1318" w:author="John Mettrop [2]" w:date="2022-12-05T12:34:00Z">
                    <w:rPr>
                      <w:rFonts w:ascii="Cambria Math" w:eastAsia="Times New Roman" w:hAnsi="Cambria Math" w:cs="Times New Roman"/>
                      <w:spacing w:val="-4"/>
                      <w:sz w:val="20"/>
                      <w:szCs w:val="20"/>
                      <w:lang w:val="en-GB" w:eastAsia="ja-JP"/>
                    </w:rPr>
                  </w:ins>
                </m:ctrlPr>
              </m:funcPr>
              <m:fName>
                <m:r>
                  <w:ins w:id="1319" w:author="John Mettrop [2]" w:date="2022-12-05T12:34:00Z">
                    <m:rPr>
                      <m:sty m:val="p"/>
                    </m:rPr>
                    <w:rPr>
                      <w:rFonts w:ascii="Cambria Math" w:eastAsia="Times New Roman" w:hAnsi="Cambria Math" w:cs="Times New Roman"/>
                      <w:spacing w:val="-4"/>
                      <w:sz w:val="20"/>
                      <w:szCs w:val="20"/>
                      <w:lang w:val="en-GB" w:eastAsia="ja-JP"/>
                    </w:rPr>
                    <m:t>sin</m:t>
                  </w:ins>
                </m:r>
              </m:fName>
              <m:e>
                <m:d>
                  <m:dPr>
                    <m:ctrlPr>
                      <w:ins w:id="1320" w:author="John Mettrop [2]" w:date="2022-12-05T12:34:00Z">
                        <w:rPr>
                          <w:rFonts w:ascii="Cambria Math" w:eastAsia="Times New Roman" w:hAnsi="Cambria Math" w:cs="Times New Roman"/>
                          <w:spacing w:val="-4"/>
                          <w:sz w:val="20"/>
                          <w:szCs w:val="20"/>
                          <w:lang w:val="en-GB" w:eastAsia="ja-JP"/>
                        </w:rPr>
                      </w:ins>
                    </m:ctrlPr>
                  </m:dPr>
                  <m:e>
                    <m:r>
                      <w:ins w:id="1321" w:author="John Mettrop [2]" w:date="2022-12-05T12:34:00Z">
                        <m:rPr>
                          <m:sty m:val="p"/>
                        </m:rPr>
                        <w:rPr>
                          <w:rFonts w:ascii="Cambria Math" w:eastAsia="Times New Roman" w:hAnsi="Cambria Math" w:cs="Times New Roman"/>
                          <w:spacing w:val="-4"/>
                          <w:sz w:val="20"/>
                          <w:szCs w:val="20"/>
                          <w:lang w:val="en-GB" w:eastAsia="ja-JP"/>
                        </w:rPr>
                        <m:t>x</m:t>
                      </w:ins>
                    </m:r>
                  </m:e>
                </m:d>
              </m:e>
            </m:func>
          </m:num>
          <m:den>
            <m:r>
              <w:ins w:id="1322" w:author="John Mettrop [2]" w:date="2022-12-05T12:34:00Z">
                <m:rPr>
                  <m:sty m:val="p"/>
                </m:rPr>
                <w:rPr>
                  <w:rFonts w:ascii="Cambria Math" w:eastAsia="Times New Roman" w:hAnsi="Cambria Math" w:cs="Times New Roman"/>
                  <w:spacing w:val="-4"/>
                  <w:sz w:val="20"/>
                  <w:szCs w:val="20"/>
                  <w:lang w:val="en-GB" w:eastAsia="ja-JP"/>
                </w:rPr>
                <m:t>x</m:t>
              </w:ins>
            </m:r>
          </m:den>
        </m:f>
        <m:r>
          <w:ins w:id="1323" w:author="John Mettrop [2]" w:date="2022-12-05T12:34:00Z">
            <m:rPr>
              <m:sty m:val="p"/>
            </m:rPr>
            <w:rPr>
              <w:rFonts w:ascii="Cambria Math" w:eastAsia="Times New Roman" w:hAnsi="Cambria Math" w:cs="Times New Roman"/>
              <w:spacing w:val="-4"/>
              <w:sz w:val="20"/>
              <w:szCs w:val="20"/>
              <w:lang w:val="en-GB" w:eastAsia="ja-JP"/>
            </w:rPr>
            <m:t xml:space="preserve"> ∀ x≠0</m:t>
          </w:ins>
        </m:r>
      </m:oMath>
      <w:ins w:id="1324" w:author="John Mettrop [2]" w:date="2022-12-05T12:34:00Z">
        <w:r w:rsidRPr="00250417">
          <w:rPr>
            <w:rFonts w:ascii="Times New Roman" w:eastAsia="Times New Roman" w:hAnsi="Times New Roman" w:cs="Times New Roman"/>
            <w:spacing w:val="-4"/>
            <w:sz w:val="20"/>
            <w:szCs w:val="20"/>
            <w:lang w:val="en-GB" w:eastAsia="ja-JP"/>
          </w:rPr>
          <w:t xml:space="preserve"> (x in radians) and </w:t>
        </w:r>
      </w:ins>
      <m:oMath>
        <m:r>
          <w:ins w:id="1325" w:author="John Mettrop [2]" w:date="2022-12-05T12:34:00Z">
            <m:rPr>
              <m:sty m:val="p"/>
            </m:rPr>
            <w:rPr>
              <w:rFonts w:ascii="Cambria Math" w:eastAsia="Times New Roman" w:hAnsi="Cambria Math" w:cs="Times New Roman"/>
              <w:spacing w:val="-4"/>
              <w:sz w:val="20"/>
              <w:szCs w:val="20"/>
              <w:lang w:val="en-GB" w:eastAsia="ja-JP"/>
            </w:rPr>
            <m:t>sinc</m:t>
          </w:ins>
        </m:r>
        <m:d>
          <m:dPr>
            <m:ctrlPr>
              <w:ins w:id="1326" w:author="John Mettrop [2]" w:date="2022-12-05T12:34:00Z">
                <w:rPr>
                  <w:rFonts w:ascii="Cambria Math" w:eastAsia="Times New Roman" w:hAnsi="Cambria Math" w:cs="Times New Roman"/>
                  <w:spacing w:val="-4"/>
                  <w:sz w:val="20"/>
                  <w:szCs w:val="20"/>
                  <w:lang w:val="en-GB" w:eastAsia="ja-JP"/>
                </w:rPr>
              </w:ins>
            </m:ctrlPr>
          </m:dPr>
          <m:e>
            <m:r>
              <w:ins w:id="1327" w:author="John Mettrop [2]" w:date="2022-12-05T12:34:00Z">
                <m:rPr>
                  <m:sty m:val="p"/>
                </m:rPr>
                <w:rPr>
                  <w:rFonts w:ascii="Cambria Math" w:eastAsia="Times New Roman" w:hAnsi="Cambria Math" w:cs="Times New Roman"/>
                  <w:spacing w:val="-4"/>
                  <w:sz w:val="20"/>
                  <w:szCs w:val="20"/>
                  <w:lang w:val="en-GB" w:eastAsia="ja-JP"/>
                </w:rPr>
                <m:t>0</m:t>
              </w:ins>
            </m:r>
          </m:e>
        </m:d>
        <m:r>
          <w:ins w:id="1328" w:author="John Mettrop [2]" w:date="2022-12-05T12:34:00Z">
            <m:rPr>
              <m:sty m:val="p"/>
            </m:rPr>
            <w:rPr>
              <w:rFonts w:ascii="Cambria Math" w:eastAsia="Times New Roman" w:hAnsi="Cambria Math" w:cs="Times New Roman"/>
              <w:spacing w:val="-4"/>
              <w:sz w:val="20"/>
              <w:szCs w:val="20"/>
              <w:lang w:val="en-GB" w:eastAsia="ja-JP"/>
            </w:rPr>
            <m:t>=1</m:t>
          </w:ins>
        </m:r>
      </m:oMath>
      <w:ins w:id="1329" w:author="John Mettrop [2]" w:date="2022-12-05T12:34:00Z">
        <w:r w:rsidRPr="00250417">
          <w:rPr>
            <w:rFonts w:ascii="Times New Roman" w:eastAsia="Times New Roman" w:hAnsi="Times New Roman" w:cs="Times New Roman"/>
            <w:spacing w:val="-4"/>
            <w:sz w:val="20"/>
            <w:szCs w:val="20"/>
            <w:lang w:val="en-GB" w:eastAsia="ja-JP"/>
          </w:rPr>
          <w:t>.</w:t>
        </w:r>
        <w:r w:rsidRPr="00250417">
          <w:rPr>
            <w:rFonts w:ascii="Times New Roman" w:eastAsia="Times New Roman" w:hAnsi="Times New Roman" w:cs="Times New Roman"/>
            <w:sz w:val="20"/>
            <w:szCs w:val="20"/>
            <w:lang w:val="en-GB" w:eastAsia="ja-JP"/>
          </w:rPr>
          <w:t xml:space="preserve"> </w:t>
        </w:r>
      </w:ins>
    </w:p>
    <w:p w14:paraId="761B935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330" w:author="John Mettrop [2]" w:date="2022-12-05T12:34:00Z"/>
          <w:rFonts w:ascii="Times New Roman" w:eastAsia="Times New Roman" w:hAnsi="Times New Roman" w:cs="Times New Roman"/>
          <w:spacing w:val="-2"/>
          <w:sz w:val="20"/>
          <w:szCs w:val="20"/>
          <w:lang w:val="en-GB" w:eastAsia="ja-JP"/>
        </w:rPr>
      </w:pPr>
      <w:ins w:id="1331" w:author="John Mettrop [2]" w:date="2022-12-05T12:34:00Z">
        <w:r w:rsidRPr="00250417">
          <w:rPr>
            <w:rFonts w:ascii="Times New Roman" w:eastAsia="Times New Roman" w:hAnsi="Times New Roman" w:cs="Times New Roman"/>
            <w:spacing w:val="-2"/>
            <w:sz w:val="20"/>
            <w:szCs w:val="20"/>
            <w:vertAlign w:val="superscript"/>
            <w:lang w:val="en-GB" w:eastAsia="ja-JP"/>
          </w:rPr>
          <w:t>(6)</w:t>
        </w:r>
        <w:r w:rsidRPr="00250417">
          <w:rPr>
            <w:rFonts w:ascii="Times New Roman" w:eastAsia="Times New Roman" w:hAnsi="Times New Roman" w:cs="Times New Roman"/>
            <w:spacing w:val="-2"/>
            <w:sz w:val="20"/>
            <w:szCs w:val="20"/>
            <w:lang w:val="en-GB" w:eastAsia="ja-JP"/>
          </w:rPr>
          <w:t xml:space="preserve"> </w:t>
        </w:r>
        <w:r w:rsidRPr="00250417">
          <w:rPr>
            <w:rFonts w:ascii="Times New Roman" w:eastAsia="Times New Roman" w:hAnsi="Times New Roman" w:cs="Times New Roman"/>
            <w:spacing w:val="-2"/>
            <w:sz w:val="20"/>
            <w:szCs w:val="20"/>
            <w:lang w:val="en-GB" w:eastAsia="ja-JP"/>
          </w:rPr>
          <w:tab/>
          <w:t>For antenna gain 31 dBi:</w:t>
        </w:r>
        <w:r w:rsidRPr="00250417">
          <w:rPr>
            <w:rFonts w:ascii="Times New Roman" w:eastAsia="Times New Roman" w:hAnsi="Times New Roman" w:cs="Times New Roman"/>
            <w:spacing w:val="-2"/>
            <w:sz w:val="20"/>
            <w:szCs w:val="20"/>
            <w:lang w:val="en-GB"/>
          </w:rPr>
          <w:t xml:space="preserve"> </w:t>
        </w:r>
        <w:r w:rsidRPr="00250417">
          <w:rPr>
            <w:rFonts w:ascii="Times New Roman" w:eastAsia="Times New Roman" w:hAnsi="Times New Roman" w:cs="Times New Roman"/>
            <w:spacing w:val="-2"/>
            <w:sz w:val="20"/>
            <w:szCs w:val="20"/>
            <w:lang w:val="en-GB" w:eastAsia="ja-JP"/>
          </w:rPr>
          <w:t xml:space="preserve">Gψ= </w:t>
        </w:r>
        <w:r w:rsidRPr="00250417">
          <w:rPr>
            <w:rFonts w:ascii="Times New Roman" w:eastAsia="Times New Roman" w:hAnsi="Times New Roman" w:cs="Times New Roman"/>
            <w:spacing w:val="-2"/>
            <w:sz w:val="20"/>
            <w:szCs w:val="20"/>
            <w:lang w:val="en-GB"/>
          </w:rPr>
          <w:t>20.log10</w:t>
        </w:r>
        <w:r w:rsidRPr="00250417">
          <w:rPr>
            <w:rFonts w:ascii="Cambria Math" w:eastAsia="Times New Roman" w:hAnsi="Cambria Math" w:cs="Cambria Math"/>
            <w:spacing w:val="-2"/>
            <w:sz w:val="20"/>
            <w:szCs w:val="20"/>
            <w:lang w:val="en-GB"/>
          </w:rPr>
          <w:t>𝑠𝑖𝑛𝑐</w:t>
        </w:r>
        <w:r w:rsidRPr="00250417">
          <w:rPr>
            <w:rFonts w:ascii="Times New Roman" w:eastAsia="Times New Roman" w:hAnsi="Times New Roman" w:cs="Times New Roman"/>
            <w:spacing w:val="-2"/>
            <w:sz w:val="20"/>
            <w:szCs w:val="20"/>
            <w:lang w:val="en-GB"/>
          </w:rPr>
          <w:t>15.5</w:t>
        </w:r>
        <w:r w:rsidRPr="00250417">
          <w:rPr>
            <w:rFonts w:ascii="Cambria Math" w:eastAsia="Times New Roman" w:hAnsi="Cambria Math" w:cs="Cambria Math"/>
            <w:spacing w:val="-2"/>
            <w:sz w:val="20"/>
            <w:szCs w:val="20"/>
            <w:lang w:val="en-GB"/>
          </w:rPr>
          <w:t>𝜋</w:t>
        </w:r>
        <w:r w:rsidRPr="00250417">
          <w:rPr>
            <w:rFonts w:ascii="Times New Roman" w:eastAsia="Times New Roman" w:hAnsi="Times New Roman" w:cs="Times New Roman"/>
            <w:spacing w:val="-2"/>
            <w:sz w:val="20"/>
            <w:szCs w:val="20"/>
            <w:lang w:val="en-GB"/>
          </w:rPr>
          <w:t>sin</w:t>
        </w:r>
        <w:r w:rsidRPr="00250417">
          <w:rPr>
            <w:rFonts w:ascii="Cambria Math" w:eastAsia="Times New Roman" w:hAnsi="Cambria Math" w:cs="Cambria Math"/>
            <w:spacing w:val="-2"/>
            <w:sz w:val="20"/>
            <w:szCs w:val="20"/>
            <w:lang w:val="en-GB"/>
          </w:rPr>
          <w:t>𝜓</w:t>
        </w:r>
        <w:r w:rsidRPr="00250417">
          <w:rPr>
            <w:rFonts w:ascii="Times New Roman" w:eastAsia="Times New Roman" w:hAnsi="Times New Roman" w:cs="Times New Roman"/>
            <w:spacing w:val="-2"/>
            <w:sz w:val="20"/>
            <w:szCs w:val="20"/>
            <w:lang w:val="en-GB"/>
          </w:rPr>
          <w:t>+31.0</w:t>
        </w:r>
        <w:r w:rsidRPr="00250417">
          <w:rPr>
            <w:rFonts w:ascii="Times New Roman" w:eastAsia="Times New Roman" w:hAnsi="Times New Roman" w:cs="Times New Roman"/>
            <w:spacing w:val="-2"/>
            <w:sz w:val="20"/>
            <w:szCs w:val="20"/>
            <w:lang w:val="en-GB" w:eastAsia="ja-JP"/>
          </w:rPr>
          <w:t xml:space="preserve"> </w:t>
        </w:r>
        <w:r w:rsidRPr="00250417">
          <w:rPr>
            <w:rFonts w:ascii="Cambria Math" w:eastAsia="Times New Roman" w:hAnsi="Cambria Math" w:cs="Cambria Math"/>
            <w:spacing w:val="-2"/>
            <w:sz w:val="20"/>
            <w:szCs w:val="20"/>
            <w:lang w:val="en-GB" w:eastAsia="ja-JP"/>
          </w:rPr>
          <w:t>∀</w:t>
        </w:r>
        <w:r w:rsidRPr="00250417">
          <w:rPr>
            <w:rFonts w:ascii="Times New Roman" w:eastAsia="Times New Roman" w:hAnsi="Times New Roman" w:cs="Times New Roman"/>
            <w:spacing w:val="-2"/>
            <w:sz w:val="20"/>
            <w:szCs w:val="20"/>
            <w:lang w:val="en-GB" w:eastAsia="ja-JP"/>
          </w:rPr>
          <w:t>ψ</w:t>
        </w:r>
        <w:r w:rsidRPr="00250417">
          <w:rPr>
            <w:rFonts w:ascii="Cambria Math" w:eastAsia="Times New Roman" w:hAnsi="Cambria Math" w:cs="Cambria Math"/>
            <w:spacing w:val="-2"/>
            <w:sz w:val="20"/>
            <w:szCs w:val="20"/>
            <w:lang w:val="en-GB" w:eastAsia="ja-JP"/>
          </w:rPr>
          <w:t>∈</w:t>
        </w:r>
        <w:r w:rsidRPr="00250417">
          <w:rPr>
            <w:rFonts w:ascii="Times New Roman" w:eastAsia="Times New Roman" w:hAnsi="Times New Roman" w:cs="Times New Roman"/>
            <w:spacing w:val="-2"/>
            <w:sz w:val="20"/>
            <w:szCs w:val="20"/>
            <w:lang w:val="en-GB" w:eastAsia="ja-JP"/>
          </w:rPr>
          <w:t xml:space="preserve">−64.25°, 64.25° and </w:t>
        </w:r>
      </w:ins>
      <m:oMath>
        <m:r>
          <w:ins w:id="1332" w:author="John Mettrop [2]" w:date="2022-12-05T12:34:00Z">
            <m:rPr>
              <m:sty m:val="p"/>
            </m:rPr>
            <w:rPr>
              <w:rFonts w:ascii="Cambria Math" w:eastAsia="Times New Roman" w:hAnsi="Cambria Math" w:cs="Times New Roman"/>
              <w:spacing w:val="-2"/>
              <w:sz w:val="20"/>
              <w:szCs w:val="20"/>
              <w:lang w:val="en-GB" w:eastAsia="ja-JP"/>
            </w:rPr>
            <m:t>G</m:t>
          </w:ins>
        </m:r>
        <m:d>
          <m:dPr>
            <m:ctrlPr>
              <w:ins w:id="1333" w:author="John Mettrop [2]" w:date="2022-12-05T12:34:00Z">
                <w:rPr>
                  <w:rFonts w:ascii="Cambria Math" w:eastAsia="Times New Roman" w:hAnsi="Cambria Math" w:cs="Times New Roman"/>
                  <w:spacing w:val="-2"/>
                  <w:sz w:val="20"/>
                  <w:szCs w:val="20"/>
                  <w:lang w:val="en-GB" w:eastAsia="ja-JP"/>
                </w:rPr>
              </w:ins>
            </m:ctrlPr>
          </m:dPr>
          <m:e>
            <m:r>
              <w:ins w:id="1334" w:author="John Mettrop [2]" w:date="2022-12-05T12:34:00Z">
                <m:rPr>
                  <m:sty m:val="p"/>
                </m:rPr>
                <w:rPr>
                  <w:rFonts w:ascii="Cambria Math" w:eastAsia="Times New Roman" w:hAnsi="Cambria Math" w:cs="Times New Roman"/>
                  <w:spacing w:val="-2"/>
                  <w:sz w:val="20"/>
                  <w:szCs w:val="20"/>
                  <w:lang w:val="en-GB" w:eastAsia="ja-JP"/>
                </w:rPr>
                <m:t>ψ</m:t>
              </w:ins>
            </m:r>
          </m:e>
        </m:d>
        <m:r>
          <w:ins w:id="1335" w:author="John Mettrop [2]" w:date="2022-12-05T12:34:00Z">
            <m:rPr>
              <m:sty m:val="p"/>
            </m:rPr>
            <w:rPr>
              <w:rFonts w:ascii="Cambria Math" w:eastAsia="Times New Roman" w:hAnsi="Cambria Math" w:cs="Times New Roman"/>
              <w:spacing w:val="-2"/>
              <w:sz w:val="20"/>
              <w:szCs w:val="20"/>
              <w:lang w:val="en-GB" w:eastAsia="ja-JP"/>
            </w:rPr>
            <m:t>=-20</m:t>
          </w:ins>
        </m:r>
      </m:oMath>
      <w:ins w:id="1336" w:author="John Mettrop [2]" w:date="2022-12-05T12:34:00Z">
        <w:r w:rsidRPr="00250417">
          <w:rPr>
            <w:rFonts w:ascii="Times New Roman" w:eastAsia="Times New Roman" w:hAnsi="Times New Roman" w:cs="Times New Roman"/>
            <w:spacing w:val="-2"/>
            <w:sz w:val="20"/>
            <w:szCs w:val="20"/>
            <w:lang w:val="en-GB" w:eastAsia="ja-JP"/>
          </w:rPr>
          <w:t xml:space="preserve"> otherwise. Here, </w:t>
        </w:r>
      </w:ins>
      <m:oMath>
        <m:r>
          <w:ins w:id="1337" w:author="John Mettrop [2]" w:date="2022-12-05T12:34:00Z">
            <m:rPr>
              <m:sty m:val="p"/>
            </m:rPr>
            <w:rPr>
              <w:rFonts w:ascii="Cambria Math" w:eastAsia="Times New Roman" w:hAnsi="Cambria Math" w:cs="Times New Roman"/>
              <w:spacing w:val="-2"/>
              <w:sz w:val="20"/>
              <w:szCs w:val="20"/>
              <w:lang w:val="en-GB" w:eastAsia="ja-JP"/>
            </w:rPr>
            <m:t>sinc</m:t>
          </w:ins>
        </m:r>
        <m:d>
          <m:dPr>
            <m:ctrlPr>
              <w:ins w:id="1338" w:author="John Mettrop [2]" w:date="2022-12-05T12:34:00Z">
                <w:rPr>
                  <w:rFonts w:ascii="Cambria Math" w:eastAsia="Times New Roman" w:hAnsi="Cambria Math" w:cs="Times New Roman"/>
                  <w:spacing w:val="-2"/>
                  <w:sz w:val="20"/>
                  <w:szCs w:val="20"/>
                  <w:lang w:val="en-GB" w:eastAsia="ja-JP"/>
                </w:rPr>
              </w:ins>
            </m:ctrlPr>
          </m:dPr>
          <m:e>
            <m:r>
              <w:ins w:id="1339" w:author="John Mettrop [2]" w:date="2022-12-05T12:34:00Z">
                <m:rPr>
                  <m:sty m:val="p"/>
                </m:rPr>
                <w:rPr>
                  <w:rFonts w:ascii="Cambria Math" w:eastAsia="Times New Roman" w:hAnsi="Cambria Math" w:cs="Times New Roman"/>
                  <w:spacing w:val="-2"/>
                  <w:sz w:val="20"/>
                  <w:szCs w:val="20"/>
                  <w:lang w:val="en-GB" w:eastAsia="ja-JP"/>
                </w:rPr>
                <m:t>x</m:t>
              </w:ins>
            </m:r>
          </m:e>
        </m:d>
        <m:r>
          <w:ins w:id="1340" w:author="John Mettrop [2]" w:date="2022-12-05T12:34:00Z">
            <m:rPr>
              <m:sty m:val="p"/>
            </m:rPr>
            <w:rPr>
              <w:rFonts w:ascii="Cambria Math" w:eastAsia="Times New Roman" w:hAnsi="Cambria Math" w:cs="Times New Roman"/>
              <w:spacing w:val="-2"/>
              <w:sz w:val="20"/>
              <w:szCs w:val="20"/>
              <w:lang w:val="en-GB" w:eastAsia="ja-JP"/>
            </w:rPr>
            <m:t>=</m:t>
          </w:ins>
        </m:r>
        <m:f>
          <m:fPr>
            <m:ctrlPr>
              <w:ins w:id="1341" w:author="John Mettrop [2]" w:date="2022-12-05T12:34:00Z">
                <w:rPr>
                  <w:rFonts w:ascii="Cambria Math" w:eastAsia="Times New Roman" w:hAnsi="Cambria Math" w:cs="Times New Roman"/>
                  <w:spacing w:val="-2"/>
                  <w:sz w:val="20"/>
                  <w:szCs w:val="20"/>
                  <w:lang w:val="en-GB" w:eastAsia="ja-JP"/>
                </w:rPr>
              </w:ins>
            </m:ctrlPr>
          </m:fPr>
          <m:num>
            <m:func>
              <m:funcPr>
                <m:ctrlPr>
                  <w:ins w:id="1342" w:author="John Mettrop [2]" w:date="2022-12-05T12:34:00Z">
                    <w:rPr>
                      <w:rFonts w:ascii="Cambria Math" w:eastAsia="Times New Roman" w:hAnsi="Cambria Math" w:cs="Times New Roman"/>
                      <w:spacing w:val="-2"/>
                      <w:sz w:val="20"/>
                      <w:szCs w:val="20"/>
                      <w:lang w:val="en-GB" w:eastAsia="ja-JP"/>
                    </w:rPr>
                  </w:ins>
                </m:ctrlPr>
              </m:funcPr>
              <m:fName>
                <m:r>
                  <w:ins w:id="1343" w:author="John Mettrop [2]" w:date="2022-12-05T12:34:00Z">
                    <m:rPr>
                      <m:sty m:val="p"/>
                    </m:rPr>
                    <w:rPr>
                      <w:rFonts w:ascii="Cambria Math" w:eastAsia="Times New Roman" w:hAnsi="Cambria Math" w:cs="Times New Roman"/>
                      <w:spacing w:val="-2"/>
                      <w:sz w:val="20"/>
                      <w:szCs w:val="20"/>
                      <w:lang w:val="en-GB" w:eastAsia="ja-JP"/>
                    </w:rPr>
                    <m:t>sin</m:t>
                  </w:ins>
                </m:r>
              </m:fName>
              <m:e>
                <m:d>
                  <m:dPr>
                    <m:ctrlPr>
                      <w:ins w:id="1344" w:author="John Mettrop [2]" w:date="2022-12-05T12:34:00Z">
                        <w:rPr>
                          <w:rFonts w:ascii="Cambria Math" w:eastAsia="Times New Roman" w:hAnsi="Cambria Math" w:cs="Times New Roman"/>
                          <w:spacing w:val="-2"/>
                          <w:sz w:val="20"/>
                          <w:szCs w:val="20"/>
                          <w:lang w:val="en-GB" w:eastAsia="ja-JP"/>
                        </w:rPr>
                      </w:ins>
                    </m:ctrlPr>
                  </m:dPr>
                  <m:e>
                    <m:r>
                      <w:ins w:id="1345" w:author="John Mettrop [2]" w:date="2022-12-05T12:34:00Z">
                        <m:rPr>
                          <m:sty m:val="p"/>
                        </m:rPr>
                        <w:rPr>
                          <w:rFonts w:ascii="Cambria Math" w:eastAsia="Times New Roman" w:hAnsi="Cambria Math" w:cs="Times New Roman"/>
                          <w:spacing w:val="-2"/>
                          <w:sz w:val="20"/>
                          <w:szCs w:val="20"/>
                          <w:lang w:val="en-GB" w:eastAsia="ja-JP"/>
                        </w:rPr>
                        <m:t>x</m:t>
                      </w:ins>
                    </m:r>
                  </m:e>
                </m:d>
              </m:e>
            </m:func>
          </m:num>
          <m:den>
            <m:r>
              <w:ins w:id="1346" w:author="John Mettrop [2]" w:date="2022-12-05T12:34:00Z">
                <m:rPr>
                  <m:sty m:val="p"/>
                </m:rPr>
                <w:rPr>
                  <w:rFonts w:ascii="Cambria Math" w:eastAsia="Times New Roman" w:hAnsi="Cambria Math" w:cs="Times New Roman"/>
                  <w:spacing w:val="-2"/>
                  <w:sz w:val="20"/>
                  <w:szCs w:val="20"/>
                  <w:lang w:val="en-GB" w:eastAsia="ja-JP"/>
                </w:rPr>
                <m:t>x</m:t>
              </w:ins>
            </m:r>
          </m:den>
        </m:f>
        <m:r>
          <w:ins w:id="1347" w:author="John Mettrop [2]" w:date="2022-12-05T12:34:00Z">
            <m:rPr>
              <m:sty m:val="p"/>
            </m:rPr>
            <w:rPr>
              <w:rFonts w:ascii="Cambria Math" w:eastAsia="Times New Roman" w:hAnsi="Cambria Math" w:cs="Times New Roman"/>
              <w:spacing w:val="-2"/>
              <w:sz w:val="20"/>
              <w:szCs w:val="20"/>
              <w:lang w:val="en-GB" w:eastAsia="ja-JP"/>
            </w:rPr>
            <m:t xml:space="preserve"> ∀ x≠0</m:t>
          </w:ins>
        </m:r>
      </m:oMath>
      <w:ins w:id="1348" w:author="John Mettrop [2]" w:date="2022-12-05T12:34:00Z">
        <w:r w:rsidRPr="00250417">
          <w:rPr>
            <w:rFonts w:ascii="Times New Roman" w:eastAsia="Times New Roman" w:hAnsi="Times New Roman" w:cs="Times New Roman"/>
            <w:spacing w:val="-2"/>
            <w:sz w:val="20"/>
            <w:szCs w:val="20"/>
            <w:lang w:val="en-GB" w:eastAsia="ja-JP"/>
          </w:rPr>
          <w:t xml:space="preserve"> (x in radians) and </w:t>
        </w:r>
      </w:ins>
      <m:oMath>
        <m:r>
          <w:ins w:id="1349" w:author="John Mettrop [2]" w:date="2022-12-05T12:34:00Z">
            <m:rPr>
              <m:sty m:val="p"/>
            </m:rPr>
            <w:rPr>
              <w:rFonts w:ascii="Cambria Math" w:eastAsia="Times New Roman" w:hAnsi="Cambria Math" w:cs="Times New Roman"/>
              <w:spacing w:val="-2"/>
              <w:sz w:val="20"/>
              <w:szCs w:val="20"/>
              <w:lang w:val="en-GB" w:eastAsia="ja-JP"/>
            </w:rPr>
            <m:t>sinc</m:t>
          </w:ins>
        </m:r>
        <m:d>
          <m:dPr>
            <m:ctrlPr>
              <w:ins w:id="1350" w:author="John Mettrop [2]" w:date="2022-12-05T12:34:00Z">
                <w:rPr>
                  <w:rFonts w:ascii="Cambria Math" w:eastAsia="Times New Roman" w:hAnsi="Cambria Math" w:cs="Times New Roman"/>
                  <w:spacing w:val="-2"/>
                  <w:sz w:val="20"/>
                  <w:szCs w:val="20"/>
                  <w:lang w:val="en-GB" w:eastAsia="ja-JP"/>
                </w:rPr>
              </w:ins>
            </m:ctrlPr>
          </m:dPr>
          <m:e>
            <m:r>
              <w:ins w:id="1351" w:author="John Mettrop [2]" w:date="2022-12-05T12:34:00Z">
                <m:rPr>
                  <m:sty m:val="p"/>
                </m:rPr>
                <w:rPr>
                  <w:rFonts w:ascii="Cambria Math" w:eastAsia="Times New Roman" w:hAnsi="Cambria Math" w:cs="Times New Roman"/>
                  <w:spacing w:val="-2"/>
                  <w:sz w:val="20"/>
                  <w:szCs w:val="20"/>
                  <w:lang w:val="en-GB" w:eastAsia="ja-JP"/>
                </w:rPr>
                <m:t>0</m:t>
              </w:ins>
            </m:r>
          </m:e>
        </m:d>
        <m:r>
          <w:ins w:id="1352" w:author="John Mettrop [2]" w:date="2022-12-05T12:34:00Z">
            <m:rPr>
              <m:sty m:val="p"/>
            </m:rPr>
            <w:rPr>
              <w:rFonts w:ascii="Cambria Math" w:eastAsia="Times New Roman" w:hAnsi="Cambria Math" w:cs="Times New Roman"/>
              <w:spacing w:val="-2"/>
              <w:sz w:val="20"/>
              <w:szCs w:val="20"/>
              <w:lang w:val="en-GB" w:eastAsia="ja-JP"/>
            </w:rPr>
            <m:t>=1</m:t>
          </w:ins>
        </m:r>
      </m:oMath>
      <w:ins w:id="1353" w:author="John Mettrop [2]" w:date="2022-12-05T12:34:00Z">
        <w:r w:rsidRPr="00250417">
          <w:rPr>
            <w:rFonts w:ascii="Times New Roman" w:eastAsia="Times New Roman" w:hAnsi="Times New Roman" w:cs="Times New Roman"/>
            <w:spacing w:val="-2"/>
            <w:sz w:val="20"/>
            <w:szCs w:val="20"/>
            <w:lang w:val="en-GB" w:eastAsia="ja-JP"/>
          </w:rPr>
          <w:t>.</w:t>
        </w:r>
      </w:ins>
    </w:p>
    <w:p w14:paraId="1AF07DA0" w14:textId="77777777" w:rsidR="00250417" w:rsidRPr="00250417" w:rsidRDefault="00250417" w:rsidP="0025041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right="-85"/>
        <w:jc w:val="both"/>
        <w:textAlignment w:val="baseline"/>
        <w:rPr>
          <w:rFonts w:ascii="Times New Roman" w:eastAsia="Batang" w:hAnsi="Times New Roman" w:cs="Times New Roman"/>
          <w:sz w:val="18"/>
          <w:szCs w:val="20"/>
        </w:rPr>
      </w:pPr>
      <w:r w:rsidRPr="00250417">
        <w:rPr>
          <w:rFonts w:ascii="Times New Roman" w:eastAsia="Batang" w:hAnsi="Times New Roman" w:cs="Times New Roman"/>
          <w:sz w:val="20"/>
        </w:rPr>
        <w:t>In the Table “</w:t>
      </w:r>
      <w:proofErr w:type="gramStart"/>
      <w:r w:rsidRPr="00250417">
        <w:rPr>
          <w:rFonts w:ascii="Times New Roman" w:eastAsia="Batang" w:hAnsi="Times New Roman" w:cs="Times New Roman"/>
          <w:sz w:val="20"/>
        </w:rPr>
        <w:t>-“ means</w:t>
      </w:r>
      <w:proofErr w:type="gramEnd"/>
      <w:r w:rsidRPr="00250417">
        <w:rPr>
          <w:rFonts w:ascii="Times New Roman" w:eastAsia="Batang" w:hAnsi="Times New Roman" w:cs="Times New Roman"/>
          <w:sz w:val="20"/>
        </w:rPr>
        <w:t xml:space="preserve"> range of values, and “/” means discrete values</w:t>
      </w:r>
      <w:r w:rsidRPr="00250417">
        <w:rPr>
          <w:rFonts w:ascii="Times New Roman" w:eastAsia="Batang" w:hAnsi="Times New Roman" w:cs="Times New Roman"/>
          <w:sz w:val="18"/>
          <w:szCs w:val="20"/>
        </w:rPr>
        <w:t xml:space="preserve">. </w:t>
      </w:r>
    </w:p>
    <w:p w14:paraId="171010E9" w14:textId="77777777" w:rsidR="00250417" w:rsidRPr="00250417" w:rsidRDefault="00250417" w:rsidP="0025041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right="-85"/>
        <w:jc w:val="both"/>
        <w:textAlignment w:val="baseline"/>
        <w:rPr>
          <w:rFonts w:ascii="Times New Roman" w:eastAsia="Batang" w:hAnsi="Times New Roman" w:cs="Times New Roman"/>
          <w:szCs w:val="20"/>
        </w:rPr>
        <w:sectPr w:rsidR="00250417" w:rsidRPr="00250417" w:rsidSect="00F0063B">
          <w:headerReference w:type="default" r:id="rId16"/>
          <w:footerReference w:type="default" r:id="rId17"/>
          <w:headerReference w:type="first" r:id="rId18"/>
          <w:footerReference w:type="first" r:id="rId19"/>
          <w:pgSz w:w="16834" w:h="11907" w:orient="landscape"/>
          <w:pgMar w:top="1134" w:right="1418" w:bottom="1134" w:left="1418" w:header="720" w:footer="720" w:gutter="0"/>
          <w:paperSrc w:first="15" w:other="15"/>
          <w:cols w:space="720"/>
          <w:titlePg/>
          <w:docGrid w:linePitch="326"/>
        </w:sectPr>
      </w:pPr>
    </w:p>
    <w:p w14:paraId="5E656D72"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480" w:after="80" w:line="240" w:lineRule="auto"/>
        <w:textAlignment w:val="baseline"/>
        <w:rPr>
          <w:ins w:id="1362" w:author="John Mettrop [2]" w:date="2022-12-09T08:12:00Z"/>
          <w:rFonts w:ascii="Times New Roman" w:eastAsia="Times New Roman" w:hAnsi="Times New Roman" w:cs="Times New Roman"/>
          <w:caps/>
          <w:sz w:val="28"/>
          <w:szCs w:val="20"/>
          <w:lang w:val="en-GB"/>
        </w:rPr>
      </w:pPr>
      <w:ins w:id="1363" w:author="John Mettrop [2]" w:date="2022-12-09T08:12:00Z">
        <w:r w:rsidRPr="00250417">
          <w:rPr>
            <w:rFonts w:ascii="Times New Roman" w:eastAsia="Times New Roman" w:hAnsi="Times New Roman" w:cs="Times New Roman"/>
            <w:caps/>
            <w:sz w:val="28"/>
            <w:szCs w:val="20"/>
            <w:lang w:val="en-GB"/>
          </w:rPr>
          <w:lastRenderedPageBreak/>
          <w:t>Annex 2</w:t>
        </w:r>
      </w:ins>
    </w:p>
    <w:p w14:paraId="74248E18"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240" w:after="280" w:line="240" w:lineRule="auto"/>
        <w:textAlignment w:val="baseline"/>
        <w:rPr>
          <w:ins w:id="1364" w:author="John Mettrop [2]" w:date="2022-12-09T08:12:00Z"/>
          <w:rFonts w:ascii="Times New Roman Bold" w:eastAsia="Times New Roman" w:hAnsi="Times New Roman Bold" w:cs="Times New Roman"/>
          <w:b/>
          <w:sz w:val="28"/>
          <w:szCs w:val="20"/>
          <w:lang w:val="en-GB"/>
        </w:rPr>
      </w:pPr>
      <w:ins w:id="1365" w:author="John Mettrop [2]" w:date="2022-12-09T08:12:00Z">
        <w:r w:rsidRPr="00250417">
          <w:rPr>
            <w:rFonts w:ascii="Times New Roman Bold" w:eastAsia="Times New Roman" w:hAnsi="Times New Roman Bold" w:cs="Times New Roman"/>
            <w:b/>
            <w:sz w:val="28"/>
            <w:szCs w:val="20"/>
            <w:lang w:val="en-GB"/>
          </w:rPr>
          <w:t xml:space="preserve">Technical and operational characteristics and protection criteria for systems operating in the maritime mobile </w:t>
        </w:r>
        <w:proofErr w:type="gramStart"/>
        <w:r w:rsidRPr="00250417">
          <w:rPr>
            <w:rFonts w:ascii="Times New Roman Bold" w:eastAsia="Times New Roman" w:hAnsi="Times New Roman Bold" w:cs="Times New Roman"/>
            <w:b/>
            <w:sz w:val="28"/>
            <w:szCs w:val="20"/>
            <w:lang w:val="en-GB"/>
          </w:rPr>
          <w:t>service</w:t>
        </w:r>
        <w:proofErr w:type="gramEnd"/>
      </w:ins>
    </w:p>
    <w:p w14:paraId="396C2D33"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ins w:id="1366" w:author="John Mettrop [2]" w:date="2022-12-09T08:12:00Z"/>
          <w:rFonts w:ascii="Times New Roman" w:eastAsia="Times New Roman" w:hAnsi="Times New Roman" w:cs="Times New Roman"/>
          <w:b/>
          <w:sz w:val="28"/>
          <w:szCs w:val="20"/>
          <w:lang w:val="en-GB"/>
        </w:rPr>
      </w:pPr>
      <w:ins w:id="1367" w:author="John Mettrop [2]" w:date="2022-12-09T08:12:00Z">
        <w:r w:rsidRPr="00250417">
          <w:rPr>
            <w:rFonts w:ascii="Times New Roman" w:eastAsia="Times New Roman" w:hAnsi="Times New Roman" w:cs="Times New Roman"/>
            <w:b/>
            <w:sz w:val="28"/>
            <w:szCs w:val="20"/>
            <w:lang w:val="en-GB"/>
          </w:rPr>
          <w:t>1</w:t>
        </w:r>
        <w:r w:rsidRPr="00250417">
          <w:rPr>
            <w:rFonts w:ascii="Times New Roman" w:eastAsia="Times New Roman" w:hAnsi="Times New Roman" w:cs="Times New Roman"/>
            <w:b/>
            <w:sz w:val="28"/>
            <w:szCs w:val="20"/>
            <w:lang w:val="en-GB"/>
          </w:rPr>
          <w:tab/>
          <w:t>Introduction</w:t>
        </w:r>
      </w:ins>
    </w:p>
    <w:p w14:paraId="060EC862"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both"/>
        <w:textAlignment w:val="baseline"/>
        <w:rPr>
          <w:ins w:id="1368" w:author="John Mettrop [2]" w:date="2022-12-09T08:12:00Z"/>
          <w:rFonts w:ascii="Times New Roman" w:eastAsia="Times New Roman" w:hAnsi="Times New Roman" w:cs="Times New Roman"/>
          <w:sz w:val="24"/>
          <w:szCs w:val="20"/>
          <w:lang w:val="en-GB"/>
        </w:rPr>
      </w:pPr>
      <w:ins w:id="1369" w:author="John Mettrop [2]" w:date="2022-12-09T08:12:00Z">
        <w:r w:rsidRPr="00250417">
          <w:rPr>
            <w:rFonts w:ascii="Times New Roman" w:eastAsia="Times New Roman" w:hAnsi="Times New Roman" w:cs="Times New Roman"/>
            <w:sz w:val="24"/>
            <w:szCs w:val="20"/>
            <w:lang w:val="en-GB"/>
          </w:rPr>
          <w:t xml:space="preserve">Systems and networks operating in the MMS use broadband </w:t>
        </w:r>
        <w:proofErr w:type="gramStart"/>
        <w:r w:rsidRPr="00250417">
          <w:rPr>
            <w:rFonts w:ascii="Times New Roman" w:eastAsia="Times New Roman" w:hAnsi="Times New Roman" w:cs="Times New Roman"/>
            <w:sz w:val="24"/>
            <w:szCs w:val="20"/>
            <w:lang w:val="en-GB"/>
          </w:rPr>
          <w:t>data-links</w:t>
        </w:r>
        <w:proofErr w:type="gramEnd"/>
        <w:r w:rsidRPr="00250417">
          <w:rPr>
            <w:rFonts w:ascii="Times New Roman" w:eastAsia="Times New Roman" w:hAnsi="Times New Roman" w:cs="Times New Roman"/>
            <w:sz w:val="24"/>
            <w:szCs w:val="20"/>
            <w:lang w:val="en-GB"/>
          </w:rPr>
          <w:t xml:space="preserve"> to support various applications, such as remote sensing for earth sciences, and energy distribution system monitoring.</w:t>
        </w:r>
      </w:ins>
    </w:p>
    <w:p w14:paraId="002A1CB1"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both"/>
        <w:textAlignment w:val="baseline"/>
        <w:rPr>
          <w:ins w:id="1370" w:author="John Mettrop [2]" w:date="2022-12-09T08:12:00Z"/>
          <w:rFonts w:ascii="Times New Roman" w:eastAsia="Times New Roman" w:hAnsi="Times New Roman" w:cs="Times New Roman"/>
          <w:sz w:val="24"/>
          <w:szCs w:val="20"/>
          <w:lang w:val="en-GB"/>
        </w:rPr>
      </w:pPr>
      <w:ins w:id="1371" w:author="John Mettrop [2]" w:date="2022-12-09T08:12:00Z">
        <w:r w:rsidRPr="00250417">
          <w:rPr>
            <w:rFonts w:ascii="Times New Roman" w:eastAsia="Times New Roman" w:hAnsi="Times New Roman" w:cs="Times New Roman"/>
            <w:sz w:val="24"/>
            <w:szCs w:val="20"/>
            <w:lang w:val="en-GB"/>
          </w:rPr>
          <w:t>These maritime mobile systems operating throughout the 4 400</w:t>
        </w:r>
        <w:r w:rsidRPr="00250417">
          <w:rPr>
            <w:rFonts w:ascii="Times New Roman" w:eastAsia="Times New Roman" w:hAnsi="Times New Roman" w:cs="Times New Roman"/>
            <w:sz w:val="24"/>
            <w:szCs w:val="20"/>
            <w:lang w:val="en-GB"/>
          </w:rPr>
          <w:noBreakHyphen/>
          <w:t>4 990 MHz frequency range or portions thereof may also be used to support security, law enforcement, and humanitarian assistance efforts. Sometimes these tasks are of unpredictable nature and immediate operations can be required at any time, however some of these operations</w:t>
        </w:r>
        <w:r w:rsidRPr="00250417" w:rsidDel="000A2CEF">
          <w:rPr>
            <w:rFonts w:ascii="Times New Roman" w:eastAsia="Times New Roman" w:hAnsi="Times New Roman" w:cs="Times New Roman"/>
            <w:sz w:val="24"/>
            <w:szCs w:val="20"/>
            <w:lang w:val="en-GB"/>
          </w:rPr>
          <w:t xml:space="preserve"> </w:t>
        </w:r>
        <w:r w:rsidRPr="00250417">
          <w:rPr>
            <w:rFonts w:ascii="Times New Roman" w:eastAsia="Times New Roman" w:hAnsi="Times New Roman" w:cs="Times New Roman"/>
            <w:sz w:val="24"/>
            <w:szCs w:val="20"/>
            <w:lang w:val="en-GB"/>
          </w:rPr>
          <w:t xml:space="preserve">can be </w:t>
        </w:r>
        <w:proofErr w:type="gramStart"/>
        <w:r w:rsidRPr="00250417">
          <w:rPr>
            <w:rFonts w:ascii="Times New Roman" w:eastAsia="Times New Roman" w:hAnsi="Times New Roman" w:cs="Times New Roman"/>
            <w:sz w:val="24"/>
            <w:szCs w:val="20"/>
            <w:lang w:val="en-GB"/>
          </w:rPr>
          <w:t>planned in advance</w:t>
        </w:r>
        <w:proofErr w:type="gramEnd"/>
        <w:r w:rsidRPr="00250417">
          <w:rPr>
            <w:rFonts w:ascii="Times New Roman" w:eastAsia="Times New Roman" w:hAnsi="Times New Roman" w:cs="Times New Roman"/>
            <w:sz w:val="24"/>
            <w:szCs w:val="20"/>
            <w:lang w:val="en-GB"/>
          </w:rPr>
          <w:t xml:space="preserve">, </w:t>
        </w:r>
        <w:r w:rsidRPr="00250417">
          <w:rPr>
            <w:rFonts w:ascii="Times New Roman" w:eastAsia="Times New Roman" w:hAnsi="Times New Roman" w:cs="Times New Roman"/>
            <w:sz w:val="24"/>
            <w:szCs w:val="20"/>
            <w:lang w:val="en-GB"/>
            <w:rPrChange w:id="1372" w:author="Sinanis, Nick" w:date="2022-11-24T12:03:00Z">
              <w:rPr>
                <w:highlight w:val="yellow"/>
              </w:rPr>
            </w:rPrChange>
          </w:rPr>
          <w:t>for which any coordinated use with relevant national authorities is possible</w:t>
        </w:r>
        <w:r w:rsidRPr="00250417">
          <w:rPr>
            <w:rFonts w:ascii="Times New Roman" w:eastAsia="Times New Roman" w:hAnsi="Times New Roman" w:cs="Times New Roman"/>
            <w:sz w:val="24"/>
            <w:szCs w:val="20"/>
            <w:lang w:val="en-GB"/>
          </w:rPr>
          <w:t xml:space="preserve">. </w:t>
        </w:r>
      </w:ins>
    </w:p>
    <w:p w14:paraId="6A9B518B" w14:textId="5880BFAE"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both"/>
        <w:textAlignment w:val="baseline"/>
        <w:rPr>
          <w:ins w:id="1373" w:author="John Mettrop [2]" w:date="2022-12-09T08:12:00Z"/>
          <w:rFonts w:ascii="Times New Roman" w:eastAsia="Times New Roman" w:hAnsi="Times New Roman" w:cs="Times New Roman"/>
          <w:sz w:val="24"/>
          <w:szCs w:val="20"/>
          <w:lang w:val="en-GB"/>
          <w:rPrChange w:id="1374" w:author="Sinanis, Nick" w:date="2022-11-24T12:03:00Z">
            <w:rPr>
              <w:ins w:id="1375" w:author="John Mettrop [2]" w:date="2022-12-09T08:12:00Z"/>
              <w:highlight w:val="yellow"/>
            </w:rPr>
          </w:rPrChange>
        </w:rPr>
      </w:pPr>
      <w:ins w:id="1376" w:author="John Mettrop [2]" w:date="2022-12-09T08:12:00Z">
        <w:r w:rsidRPr="00250417">
          <w:rPr>
            <w:rFonts w:ascii="Times New Roman" w:eastAsia="Times New Roman" w:hAnsi="Times New Roman" w:cs="Times New Roman"/>
            <w:sz w:val="24"/>
            <w:szCs w:val="20"/>
            <w:lang w:val="en-GB"/>
          </w:rPr>
          <w:t>Additionally, some operations (e.g.</w:t>
        </w:r>
      </w:ins>
      <w:ins w:id="1377" w:author="Limousin, Catherine" w:date="2022-12-09T10:56:00Z">
        <w:r w:rsidRPr="00250417">
          <w:rPr>
            <w:rFonts w:ascii="Times New Roman" w:eastAsia="Times New Roman" w:hAnsi="Times New Roman" w:cs="Times New Roman"/>
            <w:sz w:val="24"/>
            <w:szCs w:val="20"/>
            <w:lang w:val="en-GB"/>
          </w:rPr>
          <w:t>,</w:t>
        </w:r>
      </w:ins>
      <w:ins w:id="1378" w:author="John Mettrop [2]" w:date="2022-12-09T08:12:00Z">
        <w:r w:rsidRPr="00250417">
          <w:rPr>
            <w:rFonts w:ascii="Times New Roman" w:eastAsia="Times New Roman" w:hAnsi="Times New Roman" w:cs="Times New Roman"/>
            <w:sz w:val="24"/>
            <w:szCs w:val="20"/>
            <w:lang w:val="en-GB"/>
          </w:rPr>
          <w:t xml:space="preserve"> to fight against piracy deep sea rescue, for search and rescue/emergency operations at sea, etc) can also take place in </w:t>
        </w:r>
        <w:del w:id="1379" w:author="USA" w:date="2023-03-06T17:33:00Z">
          <w:r w:rsidRPr="00C0420D" w:rsidDel="00C0420D">
            <w:rPr>
              <w:rFonts w:ascii="Times New Roman" w:eastAsia="Times New Roman" w:hAnsi="Times New Roman" w:cs="Times New Roman"/>
              <w:sz w:val="24"/>
              <w:szCs w:val="20"/>
              <w:highlight w:val="yellow"/>
              <w:lang w:val="en-GB"/>
              <w:rPrChange w:id="1380" w:author="USA" w:date="2023-03-06T17:33:00Z">
                <w:rPr>
                  <w:rFonts w:ascii="Times New Roman" w:eastAsia="Times New Roman" w:hAnsi="Times New Roman" w:cs="Times New Roman"/>
                  <w:sz w:val="24"/>
                  <w:szCs w:val="20"/>
                  <w:lang w:val="en-GB"/>
                </w:rPr>
              </w:rPrChange>
            </w:rPr>
            <w:delText>the</w:delText>
          </w:r>
          <w:r w:rsidRPr="00250417" w:rsidDel="00C0420D">
            <w:rPr>
              <w:rFonts w:ascii="Times New Roman" w:eastAsia="Times New Roman" w:hAnsi="Times New Roman" w:cs="Times New Roman"/>
              <w:sz w:val="24"/>
              <w:szCs w:val="20"/>
              <w:lang w:val="en-GB"/>
            </w:rPr>
            <w:delText xml:space="preserve"> </w:delText>
          </w:r>
        </w:del>
      </w:ins>
      <w:ins w:id="1381" w:author="USA" w:date="2023-03-06T17:32:00Z">
        <w:r w:rsidR="00C0420D" w:rsidRPr="00C0420D">
          <w:rPr>
            <w:rFonts w:ascii="Times New Roman" w:eastAsia="Times New Roman" w:hAnsi="Times New Roman" w:cs="Times New Roman"/>
            <w:sz w:val="24"/>
            <w:szCs w:val="20"/>
            <w:highlight w:val="yellow"/>
            <w:lang w:val="en-GB"/>
            <w:rPrChange w:id="1382" w:author="USA" w:date="2023-03-06T17:32:00Z">
              <w:rPr>
                <w:rFonts w:ascii="Times New Roman" w:eastAsia="Times New Roman" w:hAnsi="Times New Roman" w:cs="Times New Roman"/>
                <w:sz w:val="24"/>
                <w:szCs w:val="20"/>
                <w:lang w:val="en-GB"/>
              </w:rPr>
            </w:rPrChange>
          </w:rPr>
          <w:t>areas which are not administered by any ITU Member State</w:t>
        </w:r>
      </w:ins>
      <w:ins w:id="1383" w:author="John Mettrop [2]" w:date="2022-12-09T08:12:00Z">
        <w:del w:id="1384" w:author="USA" w:date="2023-03-06T17:32:00Z">
          <w:r w:rsidRPr="00C0420D" w:rsidDel="00C0420D">
            <w:rPr>
              <w:rFonts w:ascii="Times New Roman" w:eastAsia="Times New Roman" w:hAnsi="Times New Roman" w:cs="Times New Roman"/>
              <w:sz w:val="24"/>
              <w:szCs w:val="20"/>
              <w:highlight w:val="yellow"/>
              <w:lang w:val="en-GB"/>
              <w:rPrChange w:id="1385" w:author="USA" w:date="2023-03-06T17:32:00Z">
                <w:rPr>
                  <w:highlight w:val="yellow"/>
                </w:rPr>
              </w:rPrChange>
            </w:rPr>
            <w:delText>[</w:delText>
          </w:r>
          <w:r w:rsidRPr="00C0420D" w:rsidDel="00C0420D">
            <w:rPr>
              <w:rFonts w:ascii="Times New Roman" w:eastAsia="Times New Roman" w:hAnsi="Times New Roman" w:cs="Times New Roman"/>
              <w:sz w:val="24"/>
              <w:szCs w:val="20"/>
              <w:highlight w:val="yellow"/>
              <w:lang w:val="en-GB"/>
              <w:rPrChange w:id="1386" w:author="USA" w:date="2023-03-06T17:32:00Z">
                <w:rPr>
                  <w:rFonts w:ascii="Times New Roman" w:eastAsia="Times New Roman" w:hAnsi="Times New Roman" w:cs="Times New Roman"/>
                  <w:sz w:val="24"/>
                  <w:szCs w:val="20"/>
                  <w:lang w:val="en-GB"/>
                </w:rPr>
              </w:rPrChange>
            </w:rPr>
            <w:delText>areas that are outside the territories under the jurisdiction of any countries/</w:delText>
          </w:r>
          <w:r w:rsidRPr="00C0420D" w:rsidDel="00C0420D">
            <w:rPr>
              <w:rFonts w:ascii="Times New Roman" w:eastAsia="Times New Roman" w:hAnsi="Times New Roman" w:cs="Times New Roman"/>
              <w:sz w:val="24"/>
              <w:szCs w:val="20"/>
              <w:highlight w:val="yellow"/>
              <w:lang w:val="en-GB"/>
              <w:rPrChange w:id="1387" w:author="USA" w:date="2023-03-06T17:32:00Z">
                <w:rPr>
                  <w:highlight w:val="yellow"/>
                </w:rPr>
              </w:rPrChange>
            </w:rPr>
            <w:delText>areas that are outside national airspace and territorial seas/areas that are outside national airspace/waters from any ITU-R member state/</w:delText>
          </w:r>
          <w:r w:rsidRPr="00C0420D" w:rsidDel="00C0420D">
            <w:rPr>
              <w:rFonts w:ascii="Times New Roman" w:eastAsia="Times New Roman" w:hAnsi="Times New Roman" w:cs="Times New Roman"/>
              <w:sz w:val="24"/>
              <w:szCs w:val="20"/>
              <w:highlight w:val="yellow"/>
              <w:lang w:val="en-GB" w:eastAsia="zh-CN"/>
              <w:rPrChange w:id="1388" w:author="USA" w:date="2023-03-06T17:32:00Z">
                <w:rPr>
                  <w:highlight w:val="yellow"/>
                  <w:lang w:eastAsia="zh-CN"/>
                </w:rPr>
              </w:rPrChange>
            </w:rPr>
            <w:delText xml:space="preserve"> outside territorial sea of any country</w:delText>
          </w:r>
          <w:r w:rsidRPr="00C0420D" w:rsidDel="00C0420D">
            <w:rPr>
              <w:rFonts w:ascii="Times New Roman" w:eastAsia="Times New Roman" w:hAnsi="Times New Roman" w:cs="Times New Roman"/>
              <w:sz w:val="24"/>
              <w:szCs w:val="20"/>
              <w:highlight w:val="yellow"/>
              <w:lang w:val="en-GB"/>
              <w:rPrChange w:id="1389" w:author="USA" w:date="2023-03-06T17:32:00Z">
                <w:rPr>
                  <w:highlight w:val="yellow"/>
                </w:rPr>
              </w:rPrChange>
            </w:rPr>
            <w:delText>]</w:delText>
          </w:r>
        </w:del>
        <w:r w:rsidRPr="00C0420D">
          <w:rPr>
            <w:rFonts w:ascii="Times New Roman" w:eastAsia="Times New Roman" w:hAnsi="Times New Roman" w:cs="Times New Roman"/>
            <w:sz w:val="24"/>
            <w:szCs w:val="20"/>
            <w:lang w:val="en-GB"/>
            <w:rPrChange w:id="1390" w:author="USA" w:date="2023-03-06T17:32:00Z">
              <w:rPr>
                <w:highlight w:val="yellow"/>
              </w:rPr>
            </w:rPrChange>
          </w:rPr>
          <w:t>.</w:t>
        </w:r>
        <w:r w:rsidRPr="00250417">
          <w:rPr>
            <w:rFonts w:ascii="Times New Roman" w:eastAsia="Times New Roman" w:hAnsi="Times New Roman" w:cs="Times New Roman"/>
            <w:sz w:val="24"/>
            <w:szCs w:val="20"/>
            <w:lang w:val="en-GB"/>
            <w:rPrChange w:id="1391" w:author="Sinanis, Nick" w:date="2022-11-24T12:03:00Z">
              <w:rPr>
                <w:highlight w:val="yellow"/>
              </w:rPr>
            </w:rPrChange>
          </w:rPr>
          <w:t xml:space="preserve">  </w:t>
        </w:r>
      </w:ins>
    </w:p>
    <w:p w14:paraId="639437E2"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both"/>
        <w:textAlignment w:val="baseline"/>
        <w:rPr>
          <w:ins w:id="1392" w:author="John Mettrop [2]" w:date="2022-12-09T08:12:00Z"/>
          <w:rFonts w:ascii="Times New Roman" w:eastAsia="Times New Roman" w:hAnsi="Times New Roman" w:cs="Times New Roman"/>
          <w:sz w:val="24"/>
          <w:szCs w:val="20"/>
          <w:lang w:val="en-GB"/>
        </w:rPr>
      </w:pPr>
      <w:ins w:id="1393" w:author="John Mettrop [2]" w:date="2022-12-09T08:12:00Z">
        <w:r w:rsidRPr="00250417">
          <w:rPr>
            <w:rFonts w:ascii="Times New Roman" w:eastAsia="Times New Roman" w:hAnsi="Times New Roman" w:cs="Times New Roman"/>
            <w:sz w:val="24"/>
            <w:szCs w:val="20"/>
            <w:lang w:val="en-GB"/>
          </w:rPr>
          <w:t xml:space="preserve">It can be single link involving MMS stations (between </w:t>
        </w:r>
        <w:r w:rsidRPr="00250417">
          <w:rPr>
            <w:rFonts w:ascii="Times New Roman" w:eastAsia="Times New Roman" w:hAnsi="Times New Roman" w:cs="Times New Roman"/>
            <w:iCs/>
            <w:sz w:val="24"/>
            <w:szCs w:val="20"/>
            <w:lang w:val="en-GB"/>
          </w:rPr>
          <w:t>coast stations</w:t>
        </w:r>
        <w:r w:rsidRPr="00250417">
          <w:rPr>
            <w:rFonts w:ascii="Times New Roman" w:eastAsia="Times New Roman" w:hAnsi="Times New Roman" w:cs="Times New Roman"/>
            <w:sz w:val="24"/>
            <w:szCs w:val="20"/>
            <w:lang w:val="en-GB"/>
          </w:rPr>
          <w:t xml:space="preserve"> and </w:t>
        </w:r>
        <w:r w:rsidRPr="00250417">
          <w:rPr>
            <w:rFonts w:ascii="Times New Roman" w:eastAsia="Times New Roman" w:hAnsi="Times New Roman" w:cs="Times New Roman"/>
            <w:iCs/>
            <w:sz w:val="24"/>
            <w:szCs w:val="20"/>
            <w:lang w:val="en-GB"/>
          </w:rPr>
          <w:t>ship stations</w:t>
        </w:r>
        <w:r w:rsidRPr="00250417">
          <w:rPr>
            <w:rFonts w:ascii="Times New Roman" w:eastAsia="Times New Roman" w:hAnsi="Times New Roman" w:cs="Times New Roman"/>
            <w:sz w:val="24"/>
            <w:szCs w:val="20"/>
            <w:lang w:val="en-GB"/>
          </w:rPr>
          <w:t xml:space="preserve">, or between </w:t>
        </w:r>
        <w:r w:rsidRPr="00250417">
          <w:rPr>
            <w:rFonts w:ascii="Times New Roman" w:eastAsia="Times New Roman" w:hAnsi="Times New Roman" w:cs="Times New Roman"/>
            <w:iCs/>
            <w:sz w:val="24"/>
            <w:szCs w:val="20"/>
            <w:lang w:val="en-GB"/>
          </w:rPr>
          <w:t>ship stations)</w:t>
        </w:r>
        <w:r w:rsidRPr="00250417">
          <w:rPr>
            <w:rFonts w:ascii="Times New Roman" w:eastAsia="Times New Roman" w:hAnsi="Times New Roman" w:cs="Times New Roman"/>
            <w:sz w:val="24"/>
            <w:szCs w:val="20"/>
            <w:lang w:val="en-GB"/>
          </w:rPr>
          <w:t xml:space="preserve"> or a mesh network involving several MMS stations.</w:t>
        </w:r>
      </w:ins>
    </w:p>
    <w:p w14:paraId="4830C107"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ins w:id="1394" w:author="John Mettrop [2]" w:date="2022-12-09T08:12:00Z"/>
          <w:rFonts w:ascii="Times New Roman" w:eastAsia="Times New Roman" w:hAnsi="Times New Roman" w:cs="Times New Roman"/>
          <w:b/>
          <w:sz w:val="28"/>
          <w:szCs w:val="20"/>
          <w:lang w:val="en-GB"/>
        </w:rPr>
      </w:pPr>
      <w:ins w:id="1395" w:author="John Mettrop [2]" w:date="2022-12-09T08:12:00Z">
        <w:r w:rsidRPr="00250417">
          <w:rPr>
            <w:rFonts w:ascii="Times New Roman" w:eastAsia="Times New Roman" w:hAnsi="Times New Roman" w:cs="Times New Roman"/>
            <w:b/>
            <w:sz w:val="28"/>
            <w:szCs w:val="20"/>
            <w:lang w:val="en-GB"/>
          </w:rPr>
          <w:t>2</w:t>
        </w:r>
        <w:r w:rsidRPr="00250417">
          <w:rPr>
            <w:rFonts w:ascii="Times New Roman" w:eastAsia="Times New Roman" w:hAnsi="Times New Roman" w:cs="Times New Roman"/>
            <w:b/>
            <w:sz w:val="28"/>
            <w:szCs w:val="20"/>
            <w:lang w:val="en-GB"/>
          </w:rPr>
          <w:tab/>
          <w:t xml:space="preserve">Operational </w:t>
        </w:r>
        <w:proofErr w:type="gramStart"/>
        <w:r w:rsidRPr="00250417">
          <w:rPr>
            <w:rFonts w:ascii="Times New Roman" w:eastAsia="Times New Roman" w:hAnsi="Times New Roman" w:cs="Times New Roman"/>
            <w:b/>
            <w:sz w:val="28"/>
            <w:szCs w:val="20"/>
            <w:lang w:val="en-GB"/>
          </w:rPr>
          <w:t>deployment</w:t>
        </w:r>
        <w:proofErr w:type="gramEnd"/>
      </w:ins>
    </w:p>
    <w:p w14:paraId="116A00EA" w14:textId="6E509691"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both"/>
        <w:textAlignment w:val="baseline"/>
        <w:rPr>
          <w:ins w:id="1396" w:author="John Mettrop [2]" w:date="2022-12-09T08:12:00Z"/>
          <w:rFonts w:ascii="Times New Roman" w:eastAsia="Times New Roman" w:hAnsi="Times New Roman" w:cs="Times New Roman"/>
          <w:sz w:val="24"/>
          <w:szCs w:val="20"/>
          <w:lang w:val="en-GB" w:eastAsia="ja-JP"/>
        </w:rPr>
      </w:pPr>
      <w:ins w:id="1397" w:author="John Mettrop [2]" w:date="2022-12-09T08:12:00Z">
        <w:r w:rsidRPr="00250417">
          <w:rPr>
            <w:rFonts w:ascii="Times New Roman" w:eastAsia="Times New Roman" w:hAnsi="Times New Roman" w:cs="Times New Roman"/>
            <w:sz w:val="24"/>
            <w:szCs w:val="20"/>
            <w:lang w:val="en-GB" w:eastAsia="ja-JP"/>
          </w:rPr>
          <w:t>The maritime mobile systems listed in Table 2 uses maritime mobile service data links to create a network between ship stations and coast stations to transfer data between nodes. These transmissions could include ship-to-ship, ship-to-coast, or coast-to-ship datalinks. This system can be deployed near a coast or out in</w:t>
        </w:r>
        <w:del w:id="1398" w:author="USA" w:date="2023-03-06T17:33:00Z">
          <w:r w:rsidRPr="00250417" w:rsidDel="00C0420D">
            <w:rPr>
              <w:rFonts w:ascii="Times New Roman" w:eastAsia="Times New Roman" w:hAnsi="Times New Roman" w:cs="Times New Roman"/>
              <w:sz w:val="24"/>
              <w:szCs w:val="20"/>
              <w:lang w:val="en-GB" w:eastAsia="ja-JP"/>
            </w:rPr>
            <w:delText xml:space="preserve"> </w:delText>
          </w:r>
          <w:r w:rsidRPr="00250417" w:rsidDel="00C0420D">
            <w:rPr>
              <w:rFonts w:ascii="Times New Roman" w:eastAsia="Times New Roman" w:hAnsi="Times New Roman" w:cs="Times New Roman"/>
              <w:sz w:val="24"/>
              <w:szCs w:val="20"/>
              <w:lang w:val="en-GB"/>
            </w:rPr>
            <w:delText xml:space="preserve">the </w:delText>
          </w:r>
        </w:del>
      </w:ins>
      <w:ins w:id="1399" w:author="USA" w:date="2023-03-06T17:33:00Z">
        <w:r w:rsidR="00C0420D">
          <w:rPr>
            <w:rFonts w:ascii="Times New Roman" w:eastAsia="Times New Roman" w:hAnsi="Times New Roman" w:cs="Times New Roman"/>
            <w:sz w:val="24"/>
            <w:szCs w:val="20"/>
            <w:lang w:val="en-GB"/>
          </w:rPr>
          <w:t xml:space="preserve"> </w:t>
        </w:r>
        <w:r w:rsidR="00C0420D" w:rsidRPr="00C0420D">
          <w:rPr>
            <w:rFonts w:ascii="Times New Roman" w:eastAsia="Times New Roman" w:hAnsi="Times New Roman" w:cs="Times New Roman"/>
            <w:sz w:val="24"/>
            <w:szCs w:val="20"/>
            <w:highlight w:val="yellow"/>
            <w:lang w:val="en-GB"/>
            <w:rPrChange w:id="1400" w:author="USA" w:date="2023-03-06T17:33:00Z">
              <w:rPr>
                <w:rFonts w:ascii="Times New Roman" w:eastAsia="Times New Roman" w:hAnsi="Times New Roman" w:cs="Times New Roman"/>
                <w:sz w:val="24"/>
                <w:szCs w:val="20"/>
                <w:lang w:val="en-GB"/>
              </w:rPr>
            </w:rPrChange>
          </w:rPr>
          <w:t>areas which are not administered by any ITU Member State</w:t>
        </w:r>
      </w:ins>
      <w:ins w:id="1401" w:author="John Mettrop [2]" w:date="2022-12-09T08:12:00Z">
        <w:del w:id="1402" w:author="USA" w:date="2023-03-06T17:34:00Z">
          <w:r w:rsidRPr="00C0420D" w:rsidDel="00C0420D">
            <w:rPr>
              <w:rFonts w:ascii="Times New Roman" w:eastAsia="Times New Roman" w:hAnsi="Times New Roman" w:cs="Times New Roman"/>
              <w:sz w:val="24"/>
              <w:szCs w:val="20"/>
              <w:highlight w:val="yellow"/>
              <w:lang w:val="en-GB"/>
              <w:rPrChange w:id="1403" w:author="USA" w:date="2023-03-06T17:33:00Z">
                <w:rPr>
                  <w:rFonts w:ascii="Times New Roman" w:eastAsia="Times New Roman" w:hAnsi="Times New Roman" w:cs="Times New Roman"/>
                  <w:sz w:val="24"/>
                  <w:szCs w:val="20"/>
                  <w:lang w:val="en-GB"/>
                </w:rPr>
              </w:rPrChange>
            </w:rPr>
            <w:delText>[areas that are outside the territories under the jurisdiction of any countries/</w:delText>
          </w:r>
          <w:r w:rsidRPr="00C0420D" w:rsidDel="00C0420D">
            <w:rPr>
              <w:rFonts w:ascii="Times New Roman" w:eastAsia="Times New Roman" w:hAnsi="Times New Roman" w:cs="Times New Roman"/>
              <w:sz w:val="24"/>
              <w:szCs w:val="20"/>
              <w:highlight w:val="yellow"/>
              <w:lang w:val="en-GB"/>
              <w:rPrChange w:id="1404" w:author="USA" w:date="2023-03-06T17:33:00Z">
                <w:rPr>
                  <w:highlight w:val="yellow"/>
                </w:rPr>
              </w:rPrChange>
            </w:rPr>
            <w:delText xml:space="preserve"> outside national waters/</w:delText>
          </w:r>
          <w:r w:rsidRPr="00C0420D" w:rsidDel="00C0420D">
            <w:rPr>
              <w:rFonts w:ascii="Times New Roman" w:eastAsia="Times New Roman" w:hAnsi="Times New Roman" w:cs="Times New Roman"/>
              <w:sz w:val="24"/>
              <w:szCs w:val="20"/>
              <w:highlight w:val="yellow"/>
              <w:lang w:val="en-GB" w:eastAsia="zh-CN"/>
              <w:rPrChange w:id="1405" w:author="USA" w:date="2023-03-06T17:33:00Z">
                <w:rPr>
                  <w:highlight w:val="yellow"/>
                  <w:lang w:eastAsia="zh-CN"/>
                </w:rPr>
              </w:rPrChange>
            </w:rPr>
            <w:delText xml:space="preserve"> outside territorial sea]</w:delText>
          </w:r>
        </w:del>
        <w:r w:rsidRPr="00250417">
          <w:rPr>
            <w:rFonts w:ascii="Times New Roman" w:eastAsia="Times New Roman" w:hAnsi="Times New Roman" w:cs="Times New Roman"/>
            <w:sz w:val="24"/>
            <w:szCs w:val="20"/>
            <w:lang w:val="en-GB" w:eastAsia="ja-JP"/>
          </w:rPr>
          <w:t>.</w:t>
        </w:r>
        <w:del w:id="1406" w:author="Vladislav Sorokin" w:date="2022-11-22T23:14:00Z">
          <w:r w:rsidRPr="00250417" w:rsidDel="00515816">
            <w:rPr>
              <w:rFonts w:ascii="Times New Roman" w:eastAsia="Times New Roman" w:hAnsi="Times New Roman" w:cs="Times New Roman"/>
              <w:sz w:val="24"/>
              <w:szCs w:val="20"/>
              <w:lang w:val="en-GB" w:eastAsia="ja-JP"/>
            </w:rPr>
            <w:delText xml:space="preserve"> </w:delText>
          </w:r>
        </w:del>
      </w:ins>
    </w:p>
    <w:p w14:paraId="2AB1BC8B" w14:textId="4B0783FB" w:rsidR="00250417" w:rsidRPr="00C0420D" w:rsidDel="00C0420D" w:rsidRDefault="00250417" w:rsidP="00250417">
      <w:pPr>
        <w:tabs>
          <w:tab w:val="left" w:pos="1134"/>
          <w:tab w:val="left" w:pos="1871"/>
          <w:tab w:val="left" w:pos="2608"/>
          <w:tab w:val="left" w:pos="3345"/>
        </w:tabs>
        <w:overflowPunct w:val="0"/>
        <w:autoSpaceDE w:val="0"/>
        <w:autoSpaceDN w:val="0"/>
        <w:adjustRightInd w:val="0"/>
        <w:spacing w:before="80" w:line="240" w:lineRule="auto"/>
        <w:ind w:left="1276" w:hanging="1276"/>
        <w:jc w:val="both"/>
        <w:textAlignment w:val="baseline"/>
        <w:rPr>
          <w:ins w:id="1407" w:author="John Mettrop [2]" w:date="2022-12-09T08:12:00Z"/>
          <w:del w:id="1408" w:author="USA" w:date="2023-03-06T17:36:00Z"/>
          <w:rFonts w:ascii="Times New Roman" w:eastAsia="Times New Roman" w:hAnsi="Times New Roman" w:cs="Times New Roman"/>
          <w:iCs/>
          <w:color w:val="FF0000"/>
          <w:sz w:val="24"/>
          <w:szCs w:val="20"/>
          <w:highlight w:val="yellow"/>
          <w:lang w:val="en-GB"/>
          <w:rPrChange w:id="1409" w:author="USA" w:date="2023-03-06T17:36:00Z">
            <w:rPr>
              <w:ins w:id="1410" w:author="John Mettrop [2]" w:date="2022-12-09T08:12:00Z"/>
              <w:del w:id="1411" w:author="USA" w:date="2023-03-06T17:36:00Z"/>
              <w:iCs/>
              <w:color w:val="FF0000"/>
              <w:highlight w:val="yellow"/>
            </w:rPr>
          </w:rPrChange>
        </w:rPr>
      </w:pPr>
      <w:ins w:id="1412" w:author="John Mettrop [2]" w:date="2022-12-09T08:12:00Z">
        <w:del w:id="1413" w:author="USA" w:date="2023-03-06T17:36:00Z">
          <w:r w:rsidRPr="00C0420D" w:rsidDel="00C0420D">
            <w:rPr>
              <w:rFonts w:ascii="Times New Roman" w:eastAsia="Times New Roman" w:hAnsi="Times New Roman" w:cs="Times New Roman"/>
              <w:iCs/>
              <w:color w:val="FF0000"/>
              <w:sz w:val="24"/>
              <w:szCs w:val="20"/>
              <w:highlight w:val="yellow"/>
              <w:lang w:val="en-GB"/>
              <w:rPrChange w:id="1414" w:author="USA" w:date="2023-03-06T17:36:00Z">
                <w:rPr>
                  <w:iCs/>
                  <w:color w:val="FF0000"/>
                  <w:highlight w:val="yellow"/>
                </w:rPr>
              </w:rPrChange>
            </w:rPr>
            <w:delText>OPTION 1</w:delText>
          </w:r>
          <w:r w:rsidRPr="00C0420D" w:rsidDel="00C0420D">
            <w:rPr>
              <w:rFonts w:ascii="Times New Roman" w:eastAsia="Times New Roman" w:hAnsi="Times New Roman" w:cs="Times New Roman"/>
              <w:iCs/>
              <w:color w:val="FF0000"/>
              <w:sz w:val="24"/>
              <w:szCs w:val="20"/>
              <w:highlight w:val="yellow"/>
              <w:lang w:val="en-GB"/>
              <w:rPrChange w:id="1415" w:author="USA" w:date="2023-03-06T17:36:00Z">
                <w:rPr>
                  <w:rFonts w:ascii="Times New Roman" w:eastAsia="Times New Roman" w:hAnsi="Times New Roman" w:cs="Times New Roman"/>
                  <w:iCs/>
                  <w:color w:val="FF0000"/>
                  <w:sz w:val="24"/>
                  <w:szCs w:val="20"/>
                  <w:lang w:val="en-GB"/>
                </w:rPr>
              </w:rPrChange>
            </w:rPr>
            <w:delText>:</w:delText>
          </w:r>
        </w:del>
      </w:ins>
      <w:ins w:id="1416" w:author="Limousin, Catherine" w:date="2022-12-09T10:57:00Z">
        <w:del w:id="1417" w:author="USA" w:date="2023-03-06T17:36:00Z">
          <w:r w:rsidRPr="00C0420D" w:rsidDel="00C0420D">
            <w:rPr>
              <w:rFonts w:ascii="Times New Roman" w:eastAsia="Times New Roman" w:hAnsi="Times New Roman" w:cs="Times New Roman"/>
              <w:iCs/>
              <w:color w:val="FF0000"/>
              <w:sz w:val="24"/>
              <w:szCs w:val="20"/>
              <w:highlight w:val="yellow"/>
              <w:lang w:val="en-GB"/>
              <w:rPrChange w:id="1418" w:author="USA" w:date="2023-03-06T17:36:00Z">
                <w:rPr>
                  <w:rFonts w:ascii="Times New Roman" w:eastAsia="Times New Roman" w:hAnsi="Times New Roman" w:cs="Times New Roman"/>
                  <w:iCs/>
                  <w:color w:val="FF0000"/>
                  <w:sz w:val="24"/>
                  <w:szCs w:val="20"/>
                  <w:lang w:val="en-GB"/>
                </w:rPr>
              </w:rPrChange>
            </w:rPr>
            <w:tab/>
          </w:r>
        </w:del>
      </w:ins>
      <w:ins w:id="1419" w:author="John Mettrop [2]" w:date="2022-12-09T08:12:00Z">
        <w:del w:id="1420" w:author="USA" w:date="2023-03-06T17:36:00Z">
          <w:r w:rsidRPr="00C0420D" w:rsidDel="00C0420D">
            <w:rPr>
              <w:rFonts w:ascii="Times New Roman" w:eastAsia="Times New Roman" w:hAnsi="Times New Roman" w:cs="Times New Roman"/>
              <w:iCs/>
              <w:color w:val="FF0000"/>
              <w:sz w:val="24"/>
              <w:szCs w:val="20"/>
              <w:highlight w:val="yellow"/>
              <w:lang w:val="en-GB"/>
              <w:rPrChange w:id="1421" w:author="USA" w:date="2023-03-06T17:36:00Z">
                <w:rPr>
                  <w:rFonts w:ascii="Times New Roman" w:eastAsia="Times New Roman" w:hAnsi="Times New Roman" w:cs="Times New Roman"/>
                  <w:iCs/>
                  <w:color w:val="FF0000"/>
                  <w:sz w:val="24"/>
                  <w:szCs w:val="20"/>
                  <w:lang w:val="en-GB"/>
                </w:rPr>
              </w:rPrChange>
            </w:rPr>
            <w:tab/>
          </w:r>
          <w:r w:rsidRPr="00C0420D" w:rsidDel="00C0420D">
            <w:rPr>
              <w:rFonts w:ascii="Times New Roman" w:eastAsia="Times New Roman" w:hAnsi="Times New Roman" w:cs="Times New Roman"/>
              <w:sz w:val="24"/>
              <w:szCs w:val="20"/>
              <w:highlight w:val="yellow"/>
              <w:lang w:val="en-GB" w:eastAsia="ja-JP"/>
              <w:rPrChange w:id="1422" w:author="USA" w:date="2023-03-06T17:36:00Z">
                <w:rPr>
                  <w:rFonts w:ascii="Times New Roman" w:eastAsia="Times New Roman" w:hAnsi="Times New Roman" w:cs="Times New Roman"/>
                  <w:sz w:val="24"/>
                  <w:szCs w:val="20"/>
                  <w:lang w:val="en-GB" w:eastAsia="ja-JP"/>
                </w:rPr>
              </w:rPrChange>
            </w:rPr>
            <w:delText xml:space="preserve">In such areas </w:delText>
          </w:r>
          <w:r w:rsidRPr="00C0420D" w:rsidDel="00C0420D">
            <w:rPr>
              <w:rFonts w:ascii="Times New Roman" w:eastAsia="Times New Roman" w:hAnsi="Times New Roman" w:cs="Times New Roman"/>
              <w:sz w:val="24"/>
              <w:szCs w:val="20"/>
              <w:highlight w:val="yellow"/>
              <w:lang w:val="en-GB"/>
              <w:rPrChange w:id="1423" w:author="USA" w:date="2023-03-06T17:36:00Z">
                <w:rPr>
                  <w:rFonts w:ascii="Times New Roman" w:eastAsia="Times New Roman" w:hAnsi="Times New Roman" w:cs="Times New Roman"/>
                  <w:sz w:val="24"/>
                  <w:szCs w:val="20"/>
                  <w:lang w:val="en-GB"/>
                </w:rPr>
              </w:rPrChange>
            </w:rPr>
            <w:delText>MMS stations are only authorized by the administration of the flag state of ship and are not notified to the Bureau or registered in the MIFR.</w:delText>
          </w:r>
          <w:r w:rsidRPr="00C0420D" w:rsidDel="00C0420D">
            <w:rPr>
              <w:rFonts w:ascii="Times New Roman" w:eastAsia="Times New Roman" w:hAnsi="Times New Roman" w:cs="Times New Roman"/>
              <w:iCs/>
              <w:color w:val="FF0000"/>
              <w:sz w:val="24"/>
              <w:szCs w:val="20"/>
              <w:highlight w:val="yellow"/>
              <w:lang w:val="en-GB"/>
              <w:rPrChange w:id="1424" w:author="USA" w:date="2023-03-06T17:36:00Z">
                <w:rPr>
                  <w:iCs/>
                  <w:color w:val="FF0000"/>
                  <w:highlight w:val="yellow"/>
                </w:rPr>
              </w:rPrChange>
            </w:rPr>
            <w:delText xml:space="preserve"> </w:delText>
          </w:r>
        </w:del>
      </w:ins>
    </w:p>
    <w:p w14:paraId="7F9AE86C" w14:textId="0BB65D6E" w:rsidR="00250417" w:rsidRPr="00250417" w:rsidDel="00C0420D" w:rsidRDefault="00250417" w:rsidP="00250417">
      <w:pPr>
        <w:tabs>
          <w:tab w:val="left" w:pos="1134"/>
          <w:tab w:val="left" w:pos="1871"/>
          <w:tab w:val="left" w:pos="2608"/>
          <w:tab w:val="left" w:pos="3345"/>
        </w:tabs>
        <w:overflowPunct w:val="0"/>
        <w:autoSpaceDE w:val="0"/>
        <w:autoSpaceDN w:val="0"/>
        <w:adjustRightInd w:val="0"/>
        <w:spacing w:before="80" w:line="240" w:lineRule="auto"/>
        <w:ind w:left="1276" w:hanging="1276"/>
        <w:jc w:val="both"/>
        <w:textAlignment w:val="baseline"/>
        <w:rPr>
          <w:ins w:id="1425" w:author="John Mettrop [2]" w:date="2022-12-09T08:12:00Z"/>
          <w:del w:id="1426" w:author="USA" w:date="2023-03-06T17:36:00Z"/>
          <w:rFonts w:ascii="Times New Roman" w:eastAsia="Times New Roman" w:hAnsi="Times New Roman" w:cs="Times New Roman"/>
          <w:sz w:val="24"/>
          <w:szCs w:val="20"/>
          <w:lang w:val="en-GB"/>
        </w:rPr>
      </w:pPr>
      <w:ins w:id="1427" w:author="John Mettrop [2]" w:date="2022-12-09T08:12:00Z">
        <w:del w:id="1428" w:author="USA" w:date="2023-03-06T17:36:00Z">
          <w:r w:rsidRPr="00C0420D" w:rsidDel="00C0420D">
            <w:rPr>
              <w:rFonts w:ascii="Times New Roman" w:eastAsia="Times New Roman" w:hAnsi="Times New Roman" w:cs="Times New Roman"/>
              <w:iCs/>
              <w:color w:val="FF0000"/>
              <w:sz w:val="24"/>
              <w:szCs w:val="20"/>
              <w:highlight w:val="yellow"/>
              <w:lang w:val="en-GB"/>
              <w:rPrChange w:id="1429" w:author="USA" w:date="2023-03-06T17:36:00Z">
                <w:rPr>
                  <w:iCs/>
                  <w:color w:val="FF0000"/>
                  <w:highlight w:val="yellow"/>
                </w:rPr>
              </w:rPrChange>
            </w:rPr>
            <w:delText>OPTION 2:</w:delText>
          </w:r>
          <w:r w:rsidRPr="00C0420D" w:rsidDel="00C0420D">
            <w:rPr>
              <w:rFonts w:ascii="Times New Roman" w:eastAsia="Times New Roman" w:hAnsi="Times New Roman" w:cs="Times New Roman"/>
              <w:iCs/>
              <w:color w:val="FF0000"/>
              <w:sz w:val="24"/>
              <w:szCs w:val="20"/>
              <w:highlight w:val="yellow"/>
              <w:lang w:val="en-GB"/>
              <w:rPrChange w:id="1430" w:author="USA" w:date="2023-03-06T17:36:00Z">
                <w:rPr>
                  <w:rFonts w:ascii="Times New Roman" w:eastAsia="Times New Roman" w:hAnsi="Times New Roman" w:cs="Times New Roman"/>
                  <w:iCs/>
                  <w:color w:val="FF0000"/>
                  <w:sz w:val="24"/>
                  <w:szCs w:val="20"/>
                  <w:lang w:val="en-GB"/>
                </w:rPr>
              </w:rPrChange>
            </w:rPr>
            <w:tab/>
          </w:r>
        </w:del>
      </w:ins>
      <w:ins w:id="1431" w:author="Limousin, Catherine" w:date="2022-12-09T10:57:00Z">
        <w:del w:id="1432" w:author="USA" w:date="2023-03-06T17:36:00Z">
          <w:r w:rsidRPr="00C0420D" w:rsidDel="00C0420D">
            <w:rPr>
              <w:rFonts w:ascii="Times New Roman" w:eastAsia="Times New Roman" w:hAnsi="Times New Roman" w:cs="Times New Roman"/>
              <w:iCs/>
              <w:color w:val="FF0000"/>
              <w:sz w:val="24"/>
              <w:szCs w:val="20"/>
              <w:highlight w:val="yellow"/>
              <w:lang w:val="en-GB"/>
              <w:rPrChange w:id="1433" w:author="USA" w:date="2023-03-06T17:36:00Z">
                <w:rPr>
                  <w:rFonts w:ascii="Times New Roman" w:eastAsia="Times New Roman" w:hAnsi="Times New Roman" w:cs="Times New Roman"/>
                  <w:iCs/>
                  <w:color w:val="FF0000"/>
                  <w:sz w:val="24"/>
                  <w:szCs w:val="20"/>
                  <w:lang w:val="en-GB"/>
                </w:rPr>
              </w:rPrChange>
            </w:rPr>
            <w:tab/>
          </w:r>
        </w:del>
      </w:ins>
      <w:ins w:id="1434" w:author="John Mettrop [2]" w:date="2022-12-09T08:12:00Z">
        <w:del w:id="1435" w:author="USA" w:date="2023-03-06T17:36:00Z">
          <w:r w:rsidRPr="00C0420D" w:rsidDel="00C0420D">
            <w:rPr>
              <w:rFonts w:ascii="Times New Roman" w:eastAsia="Times New Roman" w:hAnsi="Times New Roman" w:cs="Times New Roman"/>
              <w:sz w:val="24"/>
              <w:szCs w:val="20"/>
              <w:highlight w:val="yellow"/>
              <w:lang w:val="en-GB"/>
              <w:rPrChange w:id="1436" w:author="USA" w:date="2023-03-06T17:36:00Z">
                <w:rPr>
                  <w:highlight w:val="yellow"/>
                </w:rPr>
              </w:rPrChange>
            </w:rPr>
            <w:delText xml:space="preserve">The stations </w:delText>
          </w:r>
          <w:r w:rsidRPr="00C0420D" w:rsidDel="00C0420D">
            <w:rPr>
              <w:rFonts w:ascii="Times New Roman" w:eastAsia="Times New Roman" w:hAnsi="Times New Roman" w:cs="Times New Roman"/>
              <w:sz w:val="24"/>
              <w:szCs w:val="20"/>
              <w:highlight w:val="yellow"/>
              <w:lang w:val="en-GB" w:eastAsia="zh-CN"/>
              <w:rPrChange w:id="1437" w:author="USA" w:date="2023-03-06T17:36:00Z">
                <w:rPr>
                  <w:highlight w:val="yellow"/>
                  <w:lang w:eastAsia="zh-CN"/>
                </w:rPr>
              </w:rPrChange>
            </w:rPr>
            <w:delText>outside national</w:delText>
          </w:r>
          <w:r w:rsidRPr="00C0420D" w:rsidDel="00C0420D">
            <w:rPr>
              <w:rFonts w:ascii="Times New Roman" w:eastAsia="Times New Roman" w:hAnsi="Times New Roman" w:cs="Times New Roman"/>
              <w:sz w:val="24"/>
              <w:szCs w:val="20"/>
              <w:highlight w:val="yellow"/>
              <w:lang w:val="en-GB"/>
              <w:rPrChange w:id="1438" w:author="USA" w:date="2023-03-06T17:36:00Z">
                <w:rPr>
                  <w:highlight w:val="yellow"/>
                </w:rPr>
              </w:rPrChange>
            </w:rPr>
            <w:delText xml:space="preserve"> waters are only authorized by the administration of the flag state of ship.</w:delText>
          </w:r>
        </w:del>
      </w:ins>
    </w:p>
    <w:p w14:paraId="74D385D2"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both"/>
        <w:textAlignment w:val="baseline"/>
        <w:rPr>
          <w:ins w:id="1439" w:author="John Mettrop [2]" w:date="2022-12-09T08:12:00Z"/>
          <w:rFonts w:ascii="Times New Roman" w:eastAsia="Times New Roman" w:hAnsi="Times New Roman" w:cs="Times New Roman"/>
          <w:sz w:val="24"/>
          <w:szCs w:val="20"/>
          <w:lang w:val="en-GB" w:eastAsia="ja-JP"/>
        </w:rPr>
      </w:pPr>
      <w:ins w:id="1440" w:author="John Mettrop [2]" w:date="2022-12-09T08:12:00Z">
        <w:r w:rsidRPr="00250417">
          <w:rPr>
            <w:rFonts w:ascii="Times New Roman" w:eastAsia="Times New Roman" w:hAnsi="Times New Roman" w:cs="Times New Roman"/>
            <w:sz w:val="24"/>
            <w:szCs w:val="20"/>
            <w:lang w:val="en-GB" w:eastAsia="ja-JP"/>
          </w:rPr>
          <w:t>The usage of this systems supports several operations, such as maritime search and rescue, disaster relief, and surveillance. These radio systems may be based on ship stations and coast stations to allow for datalinks required to transfer data such as imaging and video amongst the users of this mesh network. The mesh network allows for the ships to communicate with other vessels both near port and out in open waters with enough bandwidth capacity to facilitate multiple users over large areas. The links utilized are expected to extend to radio-line of sight only, however there may be multiple nodes and if the mesh network is used the deployment may cover an area larger (e.g.</w:t>
        </w:r>
      </w:ins>
      <w:ins w:id="1441" w:author="Limousin, Catherine" w:date="2022-12-09T10:57:00Z">
        <w:r w:rsidRPr="00250417">
          <w:rPr>
            <w:rFonts w:ascii="Times New Roman" w:eastAsia="Times New Roman" w:hAnsi="Times New Roman" w:cs="Times New Roman"/>
            <w:sz w:val="24"/>
            <w:szCs w:val="20"/>
            <w:lang w:val="en-GB" w:eastAsia="ja-JP"/>
          </w:rPr>
          <w:t>,</w:t>
        </w:r>
      </w:ins>
      <w:ins w:id="1442" w:author="John Mettrop [2]" w:date="2022-12-09T08:12:00Z">
        <w:r w:rsidRPr="00250417">
          <w:rPr>
            <w:rFonts w:ascii="Times New Roman" w:eastAsia="Times New Roman" w:hAnsi="Times New Roman" w:cs="Times New Roman"/>
            <w:sz w:val="24"/>
            <w:szCs w:val="20"/>
            <w:lang w:val="en-GB" w:eastAsia="ja-JP"/>
          </w:rPr>
          <w:t xml:space="preserve"> line-of-sight link) than any one individual desired link. </w:t>
        </w:r>
      </w:ins>
    </w:p>
    <w:p w14:paraId="71C1BC9A" w14:textId="6DB28466"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both"/>
        <w:textAlignment w:val="baseline"/>
        <w:rPr>
          <w:ins w:id="1443" w:author="John Mettrop [2]" w:date="2022-12-09T08:12:00Z"/>
          <w:rFonts w:ascii="Times New Roman" w:eastAsia="Times New Roman" w:hAnsi="Times New Roman" w:cs="Times New Roman"/>
          <w:sz w:val="24"/>
          <w:szCs w:val="20"/>
          <w:lang w:val="en-GB"/>
        </w:rPr>
      </w:pPr>
      <w:ins w:id="1444" w:author="John Mettrop [2]" w:date="2022-12-09T08:12:00Z">
        <w:r w:rsidRPr="00250417">
          <w:rPr>
            <w:rFonts w:ascii="Times New Roman" w:eastAsia="Times New Roman" w:hAnsi="Times New Roman" w:cs="Times New Roman"/>
            <w:sz w:val="24"/>
            <w:szCs w:val="20"/>
            <w:lang w:val="en-GB"/>
          </w:rPr>
          <w:lastRenderedPageBreak/>
          <w:t>Depending on the area</w:t>
        </w:r>
        <w:del w:id="1445" w:author="USA" w:date="2023-03-06T17:34:00Z">
          <w:r w:rsidRPr="00250417" w:rsidDel="00C0420D">
            <w:rPr>
              <w:rFonts w:ascii="Times New Roman" w:eastAsia="Times New Roman" w:hAnsi="Times New Roman" w:cs="Times New Roman"/>
              <w:sz w:val="24"/>
              <w:szCs w:val="20"/>
              <w:lang w:val="en-GB"/>
            </w:rPr>
            <w:delText xml:space="preserve"> </w:delText>
          </w:r>
        </w:del>
      </w:ins>
      <w:ins w:id="1446" w:author="USA" w:date="2023-03-07T17:39:00Z">
        <w:r w:rsidR="001B1D14">
          <w:rPr>
            <w:rFonts w:ascii="Times New Roman" w:eastAsia="Times New Roman" w:hAnsi="Times New Roman" w:cs="Times New Roman"/>
            <w:sz w:val="24"/>
            <w:szCs w:val="20"/>
            <w:lang w:val="en-GB"/>
          </w:rPr>
          <w:t xml:space="preserve"> </w:t>
        </w:r>
      </w:ins>
      <w:ins w:id="1447" w:author="USA" w:date="2023-03-06T17:34:00Z">
        <w:r w:rsidR="00C0420D" w:rsidRPr="00C0420D">
          <w:rPr>
            <w:rFonts w:ascii="Times New Roman" w:eastAsia="Times New Roman" w:hAnsi="Times New Roman" w:cs="Times New Roman"/>
            <w:sz w:val="24"/>
            <w:szCs w:val="20"/>
            <w:highlight w:val="yellow"/>
            <w:lang w:val="en-GB"/>
            <w:rPrChange w:id="1448" w:author="USA" w:date="2023-03-06T17:35:00Z">
              <w:rPr>
                <w:rFonts w:ascii="Times New Roman" w:eastAsia="Times New Roman" w:hAnsi="Times New Roman" w:cs="Times New Roman"/>
                <w:sz w:val="24"/>
                <w:szCs w:val="20"/>
                <w:lang w:val="en-GB"/>
              </w:rPr>
            </w:rPrChange>
          </w:rPr>
          <w:t xml:space="preserve">not administered by any ITU Member State </w:t>
        </w:r>
      </w:ins>
      <w:ins w:id="1449" w:author="John Mettrop [2]" w:date="2022-12-09T08:12:00Z">
        <w:del w:id="1450" w:author="USA" w:date="2023-03-06T17:35:00Z">
          <w:r w:rsidRPr="00C0420D" w:rsidDel="00C0420D">
            <w:rPr>
              <w:rFonts w:ascii="Times New Roman" w:eastAsia="Times New Roman" w:hAnsi="Times New Roman" w:cs="Times New Roman"/>
              <w:sz w:val="24"/>
              <w:szCs w:val="20"/>
              <w:highlight w:val="yellow"/>
              <w:lang w:val="en-GB"/>
              <w:rPrChange w:id="1451" w:author="USA" w:date="2023-03-06T17:35:00Z">
                <w:rPr>
                  <w:rFonts w:ascii="Times New Roman" w:eastAsia="Times New Roman" w:hAnsi="Times New Roman" w:cs="Times New Roman"/>
                  <w:sz w:val="24"/>
                  <w:szCs w:val="20"/>
                  <w:lang w:val="en-GB"/>
                </w:rPr>
              </w:rPrChange>
            </w:rPr>
            <w:delText xml:space="preserve">[outside </w:delText>
          </w:r>
          <w:r w:rsidRPr="00C0420D" w:rsidDel="00C0420D">
            <w:rPr>
              <w:rFonts w:ascii="Times New Roman" w:eastAsia="Times New Roman" w:hAnsi="Times New Roman" w:cs="Times New Roman"/>
              <w:sz w:val="24"/>
              <w:szCs w:val="20"/>
              <w:highlight w:val="yellow"/>
              <w:lang w:val="en-GB"/>
              <w:rPrChange w:id="1452" w:author="USA" w:date="2023-03-06T17:35:00Z">
                <w:rPr>
                  <w:highlight w:val="yellow"/>
                </w:rPr>
              </w:rPrChange>
            </w:rPr>
            <w:delText>the territories under</w:delText>
          </w:r>
          <w:r w:rsidRPr="00C0420D" w:rsidDel="00C0420D">
            <w:rPr>
              <w:rFonts w:ascii="Times New Roman" w:eastAsia="Times New Roman" w:hAnsi="Times New Roman" w:cs="Times New Roman"/>
              <w:sz w:val="24"/>
              <w:szCs w:val="20"/>
              <w:highlight w:val="yellow"/>
              <w:lang w:val="en-GB"/>
              <w:rPrChange w:id="1453" w:author="USA" w:date="2023-03-06T17:35:00Z">
                <w:rPr>
                  <w:rFonts w:ascii="Times New Roman" w:eastAsia="Times New Roman" w:hAnsi="Times New Roman" w:cs="Times New Roman"/>
                  <w:sz w:val="24"/>
                  <w:szCs w:val="20"/>
                  <w:lang w:val="en-GB"/>
                </w:rPr>
              </w:rPrChange>
            </w:rPr>
            <w:delText xml:space="preserve"> the jurisdiction of any countries /</w:delText>
          </w:r>
          <w:r w:rsidRPr="00C0420D" w:rsidDel="00C0420D">
            <w:rPr>
              <w:rFonts w:ascii="Times New Roman" w:eastAsia="Times New Roman" w:hAnsi="Times New Roman" w:cs="Times New Roman"/>
              <w:sz w:val="24"/>
              <w:szCs w:val="20"/>
              <w:highlight w:val="yellow"/>
              <w:lang w:val="en-GB"/>
              <w:rPrChange w:id="1454" w:author="USA" w:date="2023-03-06T17:35:00Z">
                <w:rPr>
                  <w:highlight w:val="yellow"/>
                </w:rPr>
              </w:rPrChange>
            </w:rPr>
            <w:delText xml:space="preserve"> outside national waters/</w:delText>
          </w:r>
          <w:r w:rsidRPr="00C0420D" w:rsidDel="00C0420D">
            <w:rPr>
              <w:rFonts w:ascii="Times New Roman" w:eastAsia="Times New Roman" w:hAnsi="Times New Roman" w:cs="Times New Roman"/>
              <w:sz w:val="24"/>
              <w:szCs w:val="20"/>
              <w:highlight w:val="yellow"/>
              <w:lang w:val="en-GB" w:eastAsia="zh-CN"/>
              <w:rPrChange w:id="1455" w:author="USA" w:date="2023-03-06T17:35:00Z">
                <w:rPr>
                  <w:highlight w:val="yellow"/>
                  <w:lang w:eastAsia="zh-CN"/>
                </w:rPr>
              </w:rPrChange>
            </w:rPr>
            <w:delText xml:space="preserve"> outside territorial sea]</w:delText>
          </w:r>
          <w:r w:rsidRPr="00250417" w:rsidDel="00C0420D">
            <w:rPr>
              <w:rFonts w:ascii="Times New Roman" w:eastAsia="Times New Roman" w:hAnsi="Times New Roman" w:cs="Times New Roman"/>
              <w:sz w:val="24"/>
              <w:szCs w:val="20"/>
              <w:lang w:val="en-GB"/>
            </w:rPr>
            <w:delText xml:space="preserve"> </w:delText>
          </w:r>
        </w:del>
        <w:r w:rsidRPr="00250417">
          <w:rPr>
            <w:rFonts w:ascii="Times New Roman" w:eastAsia="Times New Roman" w:hAnsi="Times New Roman" w:cs="Times New Roman"/>
            <w:sz w:val="24"/>
            <w:szCs w:val="20"/>
            <w:lang w:val="en-GB"/>
          </w:rPr>
          <w:t>some of these operations</w:t>
        </w:r>
        <w:r w:rsidRPr="00250417" w:rsidDel="000A2CEF">
          <w:rPr>
            <w:rFonts w:ascii="Times New Roman" w:eastAsia="Times New Roman" w:hAnsi="Times New Roman" w:cs="Times New Roman"/>
            <w:sz w:val="24"/>
            <w:szCs w:val="20"/>
            <w:lang w:val="en-GB"/>
          </w:rPr>
          <w:t xml:space="preserve"> </w:t>
        </w:r>
        <w:r w:rsidRPr="00250417">
          <w:rPr>
            <w:rFonts w:ascii="Times New Roman" w:eastAsia="Times New Roman" w:hAnsi="Times New Roman" w:cs="Times New Roman"/>
            <w:sz w:val="24"/>
            <w:szCs w:val="20"/>
            <w:lang w:val="en-GB"/>
          </w:rPr>
          <w:t xml:space="preserve">can be planned in advance. </w:t>
        </w:r>
        <w:r w:rsidRPr="00250417">
          <w:rPr>
            <w:rFonts w:ascii="Times New Roman" w:eastAsia="Times New Roman" w:hAnsi="Times New Roman" w:cs="Times New Roman"/>
            <w:sz w:val="24"/>
            <w:szCs w:val="20"/>
            <w:lang w:val="en-GB"/>
            <w:rPrChange w:id="1456" w:author="Sinanis, Nick" w:date="2022-11-24T12:04:00Z">
              <w:rPr>
                <w:highlight w:val="yellow"/>
              </w:rPr>
            </w:rPrChange>
          </w:rPr>
          <w:t xml:space="preserve">Coordinated use with the relevant national authorities is a typical practice for planned operations, where </w:t>
        </w:r>
        <w:proofErr w:type="gramStart"/>
        <w:r w:rsidRPr="00250417">
          <w:rPr>
            <w:rFonts w:ascii="Times New Roman" w:eastAsia="Times New Roman" w:hAnsi="Times New Roman" w:cs="Times New Roman"/>
            <w:sz w:val="24"/>
            <w:szCs w:val="20"/>
            <w:lang w:val="en-GB"/>
            <w:rPrChange w:id="1457" w:author="Sinanis, Nick" w:date="2022-11-24T12:04:00Z">
              <w:rPr>
                <w:highlight w:val="yellow"/>
              </w:rPr>
            </w:rPrChange>
          </w:rPr>
          <w:t>appropriate</w:t>
        </w:r>
        <w:r w:rsidRPr="00250417">
          <w:rPr>
            <w:rFonts w:ascii="Times New Roman" w:eastAsia="Times New Roman" w:hAnsi="Times New Roman" w:cs="Times New Roman"/>
            <w:sz w:val="24"/>
            <w:szCs w:val="20"/>
            <w:lang w:val="en-GB"/>
          </w:rPr>
          <w:t>;</w:t>
        </w:r>
        <w:proofErr w:type="gramEnd"/>
        <w:r w:rsidRPr="00250417">
          <w:rPr>
            <w:rFonts w:ascii="Times New Roman" w:eastAsia="Times New Roman" w:hAnsi="Times New Roman" w:cs="Times New Roman"/>
            <w:sz w:val="24"/>
            <w:szCs w:val="20"/>
            <w:lang w:val="en-GB"/>
          </w:rPr>
          <w:t xml:space="preserve"> whereas some other operations (e.g.</w:t>
        </w:r>
      </w:ins>
      <w:ins w:id="1458" w:author="Limousin, Catherine" w:date="2022-12-09T10:57:00Z">
        <w:r w:rsidRPr="00250417">
          <w:rPr>
            <w:rFonts w:ascii="Times New Roman" w:eastAsia="Times New Roman" w:hAnsi="Times New Roman" w:cs="Times New Roman"/>
            <w:sz w:val="24"/>
            <w:szCs w:val="20"/>
            <w:lang w:val="en-GB"/>
          </w:rPr>
          <w:t>,</w:t>
        </w:r>
      </w:ins>
      <w:ins w:id="1459" w:author="John Mettrop [2]" w:date="2022-12-09T08:12:00Z">
        <w:r w:rsidRPr="00250417">
          <w:rPr>
            <w:rFonts w:ascii="Times New Roman" w:eastAsia="Times New Roman" w:hAnsi="Times New Roman" w:cs="Times New Roman"/>
            <w:sz w:val="24"/>
            <w:szCs w:val="20"/>
            <w:lang w:val="en-GB"/>
          </w:rPr>
          <w:t xml:space="preserve"> emergency cases) may take place at an unpredictable time and location. </w:t>
        </w:r>
      </w:ins>
    </w:p>
    <w:p w14:paraId="306D4EC4" w14:textId="793654EF" w:rsidR="00250417" w:rsidRPr="00C0420D" w:rsidDel="00C0420D" w:rsidRDefault="00250417" w:rsidP="00250417">
      <w:pPr>
        <w:tabs>
          <w:tab w:val="left" w:pos="1134"/>
          <w:tab w:val="left" w:pos="1871"/>
          <w:tab w:val="left" w:pos="2268"/>
        </w:tabs>
        <w:overflowPunct w:val="0"/>
        <w:autoSpaceDE w:val="0"/>
        <w:autoSpaceDN w:val="0"/>
        <w:adjustRightInd w:val="0"/>
        <w:spacing w:before="120" w:line="240" w:lineRule="auto"/>
        <w:jc w:val="both"/>
        <w:textAlignment w:val="baseline"/>
        <w:rPr>
          <w:ins w:id="1460" w:author="John Mettrop [2]" w:date="2022-12-09T08:12:00Z"/>
          <w:del w:id="1461" w:author="USA" w:date="2023-03-06T17:36:00Z"/>
          <w:rFonts w:ascii="Times New Roman" w:eastAsia="Times New Roman" w:hAnsi="Times New Roman" w:cs="Times New Roman"/>
          <w:sz w:val="24"/>
          <w:szCs w:val="20"/>
          <w:highlight w:val="yellow"/>
          <w:lang w:val="en-GB"/>
          <w:rPrChange w:id="1462" w:author="USA" w:date="2023-03-06T17:36:00Z">
            <w:rPr>
              <w:ins w:id="1463" w:author="John Mettrop [2]" w:date="2022-12-09T08:12:00Z"/>
              <w:del w:id="1464" w:author="USA" w:date="2023-03-06T17:36:00Z"/>
              <w:highlight w:val="yellow"/>
            </w:rPr>
          </w:rPrChange>
        </w:rPr>
      </w:pPr>
      <w:ins w:id="1465" w:author="John Mettrop [2]" w:date="2022-12-09T08:12:00Z">
        <w:del w:id="1466" w:author="USA" w:date="2023-03-06T17:36:00Z">
          <w:r w:rsidRPr="00C0420D" w:rsidDel="00C0420D">
            <w:rPr>
              <w:rFonts w:ascii="Times New Roman" w:eastAsia="Times New Roman" w:hAnsi="Times New Roman" w:cs="Times New Roman"/>
              <w:sz w:val="24"/>
              <w:szCs w:val="20"/>
              <w:highlight w:val="yellow"/>
              <w:lang w:val="en-GB"/>
              <w:rPrChange w:id="1467" w:author="USA" w:date="2023-03-06T17:36:00Z">
                <w:rPr>
                  <w:highlight w:val="yellow"/>
                </w:rPr>
              </w:rPrChange>
            </w:rPr>
            <w:delText>[MMS stations authorised by a costal state can freely operate within as well as beyond the territorial sea of this state if such an operation does not breach international law.</w:delText>
          </w:r>
        </w:del>
      </w:ins>
    </w:p>
    <w:p w14:paraId="6C73818D" w14:textId="7CD6E27E" w:rsidR="00250417" w:rsidRPr="00250417" w:rsidDel="00C0420D" w:rsidRDefault="00250417" w:rsidP="00250417">
      <w:pPr>
        <w:tabs>
          <w:tab w:val="left" w:pos="1134"/>
          <w:tab w:val="left" w:pos="1871"/>
          <w:tab w:val="left" w:pos="2268"/>
        </w:tabs>
        <w:overflowPunct w:val="0"/>
        <w:autoSpaceDE w:val="0"/>
        <w:autoSpaceDN w:val="0"/>
        <w:adjustRightInd w:val="0"/>
        <w:spacing w:before="120" w:line="240" w:lineRule="auto"/>
        <w:jc w:val="both"/>
        <w:textAlignment w:val="baseline"/>
        <w:rPr>
          <w:ins w:id="1468" w:author="John Mettrop [2]" w:date="2022-12-09T08:12:00Z"/>
          <w:del w:id="1469" w:author="USA" w:date="2023-03-06T17:36:00Z"/>
          <w:rFonts w:ascii="Times New Roman" w:eastAsia="Times New Roman" w:hAnsi="Times New Roman" w:cs="Times New Roman"/>
          <w:sz w:val="24"/>
          <w:szCs w:val="20"/>
          <w:lang w:val="en-GB"/>
        </w:rPr>
      </w:pPr>
      <w:ins w:id="1470" w:author="John Mettrop [2]" w:date="2022-12-09T08:12:00Z">
        <w:del w:id="1471" w:author="USA" w:date="2023-03-06T17:36:00Z">
          <w:r w:rsidRPr="00C0420D" w:rsidDel="00C0420D">
            <w:rPr>
              <w:rFonts w:ascii="Times New Roman" w:eastAsia="Times New Roman" w:hAnsi="Times New Roman" w:cs="Times New Roman"/>
              <w:sz w:val="24"/>
              <w:szCs w:val="20"/>
              <w:highlight w:val="yellow"/>
              <w:lang w:val="en-GB"/>
              <w:rPrChange w:id="1472" w:author="USA" w:date="2023-03-06T17:36:00Z">
                <w:rPr>
                  <w:highlight w:val="yellow"/>
                </w:rPr>
              </w:rPrChange>
            </w:rPr>
            <w:delText>It should be noted that MMS stations of foreign states can be operated in the areas immediately adjacent to the territorial sea of coastal states. However</w:delText>
          </w:r>
          <w:r w:rsidRPr="00C0420D" w:rsidDel="00C0420D">
            <w:rPr>
              <w:rFonts w:ascii="Times New Roman" w:eastAsia="Times New Roman" w:hAnsi="Times New Roman" w:cs="Times New Roman"/>
              <w:sz w:val="24"/>
              <w:szCs w:val="20"/>
              <w:highlight w:val="yellow"/>
              <w:lang w:val="en-GB"/>
              <w:rPrChange w:id="1473" w:author="USA" w:date="2023-03-06T17:36:00Z">
                <w:rPr>
                  <w:rFonts w:ascii="Times New Roman" w:eastAsia="Times New Roman" w:hAnsi="Times New Roman" w:cs="Times New Roman"/>
                  <w:sz w:val="24"/>
                  <w:szCs w:val="20"/>
                  <w:lang w:val="en-GB"/>
                </w:rPr>
              </w:rPrChange>
            </w:rPr>
            <w:delText>,</w:delText>
          </w:r>
          <w:r w:rsidRPr="00C0420D" w:rsidDel="00C0420D">
            <w:rPr>
              <w:rFonts w:ascii="Times New Roman" w:eastAsia="Times New Roman" w:hAnsi="Times New Roman" w:cs="Times New Roman"/>
              <w:sz w:val="24"/>
              <w:szCs w:val="20"/>
              <w:highlight w:val="yellow"/>
              <w:lang w:val="en-GB"/>
              <w:rPrChange w:id="1474" w:author="USA" w:date="2023-03-06T17:36:00Z">
                <w:rPr>
                  <w:highlight w:val="yellow"/>
                </w:rPr>
              </w:rPrChange>
            </w:rPr>
            <w:delText xml:space="preserve"> in practice the operation of MMS stations in the areas close to the territorial sea of other coastal states is typically conducted well beyond 12</w:delText>
          </w:r>
        </w:del>
      </w:ins>
      <w:ins w:id="1475" w:author="Limousin, Catherine" w:date="2022-12-09T10:57:00Z">
        <w:del w:id="1476" w:author="USA" w:date="2023-03-06T17:36:00Z">
          <w:r w:rsidRPr="00C0420D" w:rsidDel="00C0420D">
            <w:rPr>
              <w:rFonts w:ascii="Times New Roman" w:eastAsia="Times New Roman" w:hAnsi="Times New Roman" w:cs="Times New Roman"/>
              <w:sz w:val="24"/>
              <w:szCs w:val="20"/>
              <w:highlight w:val="yellow"/>
              <w:lang w:val="en-GB"/>
              <w:rPrChange w:id="1477" w:author="USA" w:date="2023-03-06T17:36:00Z">
                <w:rPr>
                  <w:rFonts w:ascii="Times New Roman" w:eastAsia="Times New Roman" w:hAnsi="Times New Roman" w:cs="Times New Roman"/>
                  <w:sz w:val="24"/>
                  <w:szCs w:val="20"/>
                  <w:lang w:val="en-GB"/>
                </w:rPr>
              </w:rPrChange>
            </w:rPr>
            <w:delText> </w:delText>
          </w:r>
        </w:del>
      </w:ins>
      <w:ins w:id="1478" w:author="John Mettrop [2]" w:date="2022-12-09T08:12:00Z">
        <w:del w:id="1479" w:author="USA" w:date="2023-03-06T17:36:00Z">
          <w:r w:rsidRPr="00C0420D" w:rsidDel="00C0420D">
            <w:rPr>
              <w:rFonts w:ascii="Times New Roman" w:eastAsia="Times New Roman" w:hAnsi="Times New Roman" w:cs="Times New Roman"/>
              <w:sz w:val="24"/>
              <w:szCs w:val="20"/>
              <w:highlight w:val="yellow"/>
              <w:lang w:val="en-GB"/>
              <w:rPrChange w:id="1480" w:author="USA" w:date="2023-03-06T17:36:00Z">
                <w:rPr>
                  <w:highlight w:val="yellow"/>
                </w:rPr>
              </w:rPrChange>
            </w:rPr>
            <w:delText>nautical miles from the low-water mark of any state, unless such a use is coordinated with the concerned coastal state.</w:delText>
          </w:r>
          <w:r w:rsidRPr="00C0420D" w:rsidDel="00C0420D">
            <w:rPr>
              <w:rFonts w:ascii="Times New Roman" w:eastAsia="Times New Roman" w:hAnsi="Times New Roman" w:cs="Times New Roman"/>
              <w:sz w:val="24"/>
              <w:szCs w:val="20"/>
              <w:highlight w:val="yellow"/>
              <w:lang w:val="en-GB"/>
              <w:rPrChange w:id="1481" w:author="USA" w:date="2023-03-06T17:36:00Z">
                <w:rPr>
                  <w:rFonts w:ascii="Times New Roman" w:eastAsia="Times New Roman" w:hAnsi="Times New Roman" w:cs="Times New Roman"/>
                  <w:sz w:val="24"/>
                  <w:szCs w:val="20"/>
                  <w:lang w:val="en-GB"/>
                </w:rPr>
              </w:rPrChange>
            </w:rPr>
            <w:delText>]</w:delText>
          </w:r>
        </w:del>
      </w:ins>
    </w:p>
    <w:p w14:paraId="263E01F3"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ins w:id="1482" w:author="John Mettrop [2]" w:date="2022-12-09T08:12:00Z"/>
          <w:rFonts w:ascii="Times New Roman" w:eastAsia="Times New Roman" w:hAnsi="Times New Roman" w:cs="Times New Roman"/>
          <w:b/>
          <w:sz w:val="28"/>
          <w:szCs w:val="20"/>
          <w:lang w:val="en-GB"/>
        </w:rPr>
      </w:pPr>
      <w:ins w:id="1483" w:author="John Mettrop [2]" w:date="2022-12-09T08:12:00Z">
        <w:r w:rsidRPr="00250417">
          <w:rPr>
            <w:rFonts w:ascii="Times New Roman" w:eastAsia="Times New Roman" w:hAnsi="Times New Roman" w:cs="Times New Roman"/>
            <w:b/>
            <w:sz w:val="28"/>
            <w:szCs w:val="20"/>
            <w:lang w:val="en-GB"/>
          </w:rPr>
          <w:t>3</w:t>
        </w:r>
        <w:r w:rsidRPr="00250417">
          <w:rPr>
            <w:rFonts w:ascii="Times New Roman" w:eastAsia="Times New Roman" w:hAnsi="Times New Roman" w:cs="Times New Roman"/>
            <w:b/>
            <w:sz w:val="28"/>
            <w:szCs w:val="20"/>
            <w:lang w:val="en-GB"/>
          </w:rPr>
          <w:tab/>
          <w:t xml:space="preserve">Technical characteristics of systems operating in the maritime mobile </w:t>
        </w:r>
        <w:proofErr w:type="gramStart"/>
        <w:r w:rsidRPr="00250417">
          <w:rPr>
            <w:rFonts w:ascii="Times New Roman" w:eastAsia="Times New Roman" w:hAnsi="Times New Roman" w:cs="Times New Roman"/>
            <w:b/>
            <w:sz w:val="28"/>
            <w:szCs w:val="20"/>
            <w:lang w:val="en-GB"/>
          </w:rPr>
          <w:t>service</w:t>
        </w:r>
        <w:proofErr w:type="gramEnd"/>
      </w:ins>
    </w:p>
    <w:p w14:paraId="33DD8758"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both"/>
        <w:textAlignment w:val="baseline"/>
        <w:rPr>
          <w:ins w:id="1484" w:author="John Mettrop [2]" w:date="2022-12-09T08:12:00Z"/>
          <w:rFonts w:ascii="Times New Roman" w:eastAsia="Times New Roman" w:hAnsi="Times New Roman" w:cs="Times New Roman"/>
          <w:sz w:val="24"/>
          <w:szCs w:val="20"/>
          <w:lang w:val="en-GB"/>
        </w:rPr>
      </w:pPr>
      <w:ins w:id="1485" w:author="John Mettrop [2]" w:date="2022-12-09T08:12:00Z">
        <w:r w:rsidRPr="00250417">
          <w:rPr>
            <w:rFonts w:ascii="Times New Roman" w:eastAsia="Times New Roman" w:hAnsi="Times New Roman" w:cs="Times New Roman"/>
            <w:sz w:val="24"/>
            <w:szCs w:val="20"/>
            <w:lang w:val="en-GB"/>
          </w:rPr>
          <w:t xml:space="preserve">Typical technical characteristics for representative maritime data links for the frequency range </w:t>
        </w:r>
        <w:r w:rsidRPr="00250417">
          <w:rPr>
            <w:rFonts w:ascii="Times New Roman" w:eastAsia="Times New Roman" w:hAnsi="Times New Roman" w:cs="Times New Roman"/>
            <w:sz w:val="24"/>
            <w:szCs w:val="20"/>
            <w:lang w:val="en-GB" w:eastAsia="ja-JP"/>
          </w:rPr>
          <w:t>4 400-4 990 MHz</w:t>
        </w:r>
        <w:r w:rsidRPr="00250417">
          <w:rPr>
            <w:rFonts w:ascii="Times New Roman" w:eastAsia="Times New Roman" w:hAnsi="Times New Roman" w:cs="Times New Roman"/>
            <w:sz w:val="24"/>
            <w:szCs w:val="20"/>
            <w:lang w:val="en-GB"/>
          </w:rPr>
          <w:t xml:space="preserve"> are provided in Table 2. </w:t>
        </w:r>
      </w:ins>
    </w:p>
    <w:p w14:paraId="549DFA0F"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ins w:id="1486" w:author="John Mettrop [2]" w:date="2022-12-09T08:12:00Z"/>
          <w:rFonts w:ascii="Times New Roman" w:eastAsia="Times New Roman" w:hAnsi="Times New Roman" w:cs="Times New Roman"/>
          <w:b/>
          <w:sz w:val="24"/>
          <w:szCs w:val="20"/>
          <w:lang w:val="en-GB"/>
        </w:rPr>
      </w:pPr>
      <w:ins w:id="1487" w:author="John Mettrop [2]" w:date="2022-12-09T08:12:00Z">
        <w:r w:rsidRPr="00250417">
          <w:rPr>
            <w:rFonts w:ascii="Times New Roman" w:eastAsia="Times New Roman" w:hAnsi="Times New Roman" w:cs="Times New Roman"/>
            <w:b/>
            <w:sz w:val="24"/>
            <w:szCs w:val="20"/>
            <w:lang w:val="en-GB"/>
          </w:rPr>
          <w:t>3.1</w:t>
        </w:r>
        <w:r w:rsidRPr="00250417">
          <w:rPr>
            <w:rFonts w:ascii="Times New Roman" w:eastAsia="Times New Roman" w:hAnsi="Times New Roman" w:cs="Times New Roman"/>
            <w:b/>
            <w:sz w:val="24"/>
            <w:szCs w:val="20"/>
            <w:lang w:val="en-GB"/>
          </w:rPr>
          <w:tab/>
          <w:t>Transmitter and receiver characteristics</w:t>
        </w:r>
      </w:ins>
    </w:p>
    <w:p w14:paraId="4B8EE90A"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both"/>
        <w:textAlignment w:val="baseline"/>
        <w:rPr>
          <w:ins w:id="1488" w:author="John Mettrop [2]" w:date="2022-12-09T08:12:00Z"/>
          <w:rFonts w:ascii="Times New Roman" w:eastAsia="Times New Roman" w:hAnsi="Times New Roman" w:cs="Times New Roman"/>
          <w:sz w:val="24"/>
          <w:szCs w:val="20"/>
          <w:lang w:val="en-GB"/>
        </w:rPr>
      </w:pPr>
      <w:ins w:id="1489" w:author="John Mettrop [2]" w:date="2022-12-09T08:12:00Z">
        <w:r w:rsidRPr="00250417">
          <w:rPr>
            <w:rFonts w:ascii="Times New Roman" w:eastAsia="Times New Roman" w:hAnsi="Times New Roman" w:cs="Times New Roman"/>
            <w:sz w:val="24"/>
            <w:szCs w:val="20"/>
            <w:lang w:val="en-GB"/>
          </w:rPr>
          <w:t xml:space="preserve">The maritime mobile systems operating or planned to operate within the frequency range </w:t>
        </w:r>
        <w:r w:rsidRPr="00250417">
          <w:rPr>
            <w:rFonts w:ascii="Times New Roman" w:eastAsia="Times New Roman" w:hAnsi="Times New Roman" w:cs="Times New Roman"/>
            <w:sz w:val="24"/>
            <w:szCs w:val="20"/>
            <w:lang w:val="en-GB" w:eastAsia="ja-JP"/>
          </w:rPr>
          <w:t>4 400</w:t>
        </w:r>
        <w:r w:rsidRPr="00250417">
          <w:rPr>
            <w:rFonts w:ascii="Times New Roman" w:eastAsia="Times New Roman" w:hAnsi="Times New Roman" w:cs="Times New Roman"/>
            <w:sz w:val="24"/>
            <w:szCs w:val="20"/>
            <w:lang w:val="en-GB" w:eastAsia="ja-JP"/>
          </w:rPr>
          <w:noBreakHyphen/>
          <w:t>4 990 MHz</w:t>
        </w:r>
        <w:r w:rsidRPr="00250417">
          <w:rPr>
            <w:rFonts w:ascii="Times New Roman" w:eastAsia="Times New Roman" w:hAnsi="Times New Roman" w:cs="Times New Roman"/>
            <w:sz w:val="24"/>
            <w:szCs w:val="20"/>
            <w:lang w:val="en-GB"/>
          </w:rPr>
          <w:t xml:space="preserve"> typically use digital modulations. A given transmitter may be capable of radiating more than one waveform. The out-of-band and spurious emissions of these maritime systems are compliant with Recommendation ITU-R SM.1541 (Annex 11) and Recommendation ITU-R SM.329 (Category A), respectively.</w:t>
        </w:r>
      </w:ins>
    </w:p>
    <w:p w14:paraId="448F0B6F"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ins w:id="1490" w:author="John Mettrop [2]" w:date="2022-12-09T08:12:00Z"/>
          <w:rFonts w:ascii="Times New Roman" w:eastAsia="Times New Roman" w:hAnsi="Times New Roman" w:cs="Times New Roman"/>
          <w:b/>
          <w:sz w:val="24"/>
          <w:szCs w:val="20"/>
          <w:lang w:val="en-GB"/>
        </w:rPr>
      </w:pPr>
      <w:ins w:id="1491" w:author="John Mettrop [2]" w:date="2022-12-09T08:12:00Z">
        <w:r w:rsidRPr="00250417">
          <w:rPr>
            <w:rFonts w:ascii="Times New Roman" w:eastAsia="Times New Roman" w:hAnsi="Times New Roman" w:cs="Times New Roman"/>
            <w:b/>
            <w:sz w:val="24"/>
            <w:szCs w:val="20"/>
            <w:lang w:val="en-GB"/>
          </w:rPr>
          <w:t>3.2</w:t>
        </w:r>
        <w:r w:rsidRPr="00250417">
          <w:rPr>
            <w:rFonts w:ascii="Times New Roman" w:eastAsia="Times New Roman" w:hAnsi="Times New Roman" w:cs="Times New Roman"/>
            <w:b/>
            <w:sz w:val="24"/>
            <w:szCs w:val="20"/>
            <w:lang w:val="en-GB"/>
          </w:rPr>
          <w:tab/>
          <w:t>Antenna characteristics</w:t>
        </w:r>
      </w:ins>
    </w:p>
    <w:p w14:paraId="3EB68342"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both"/>
        <w:textAlignment w:val="baseline"/>
        <w:rPr>
          <w:ins w:id="1492" w:author="John Mettrop [2]" w:date="2022-12-09T08:12:00Z"/>
          <w:rFonts w:ascii="Times New Roman" w:eastAsia="Times New Roman" w:hAnsi="Times New Roman" w:cs="Times New Roman"/>
          <w:sz w:val="24"/>
          <w:szCs w:val="20"/>
          <w:lang w:val="en-GB"/>
        </w:rPr>
      </w:pPr>
      <w:ins w:id="1493" w:author="John Mettrop [2]" w:date="2022-12-09T08:12:00Z">
        <w:r w:rsidRPr="00250417">
          <w:rPr>
            <w:rFonts w:ascii="Times New Roman" w:eastAsia="Times New Roman" w:hAnsi="Times New Roman" w:cs="Times New Roman"/>
            <w:sz w:val="24"/>
            <w:szCs w:val="20"/>
            <w:lang w:val="en-GB"/>
          </w:rPr>
          <w:t xml:space="preserve">The maritime mobile systems listed in Table 2 may use a variety of types of antennas that can be installed on either the ship station or ground station. These antenna gains are typically between 2.5 and 15 dBi. </w:t>
        </w:r>
      </w:ins>
    </w:p>
    <w:p w14:paraId="7AD63DF6"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both"/>
        <w:textAlignment w:val="baseline"/>
        <w:rPr>
          <w:ins w:id="1494" w:author="John Mettrop [2]" w:date="2022-12-09T08:12:00Z"/>
          <w:rFonts w:ascii="Times New Roman" w:eastAsia="Times New Roman" w:hAnsi="Times New Roman" w:cs="Times New Roman"/>
          <w:sz w:val="24"/>
          <w:szCs w:val="24"/>
          <w:lang w:val="en-GB"/>
        </w:rPr>
      </w:pPr>
      <w:ins w:id="1495" w:author="John Mettrop [2]" w:date="2022-12-09T08:12:00Z">
        <w:r w:rsidRPr="00250417">
          <w:rPr>
            <w:rFonts w:ascii="Times New Roman" w:eastAsia="Times New Roman" w:hAnsi="Times New Roman" w:cs="Times New Roman"/>
            <w:sz w:val="24"/>
            <w:szCs w:val="20"/>
            <w:lang w:val="en-GB"/>
          </w:rPr>
          <w:t>The shipborne antenna height as described in Table 2 is in the range of 10 to 30 metres.</w:t>
        </w:r>
      </w:ins>
    </w:p>
    <w:p w14:paraId="0813EF0C"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ins w:id="1496" w:author="John Mettrop [2]" w:date="2022-12-09T08:12:00Z"/>
          <w:rFonts w:ascii="Times New Roman" w:eastAsia="Times New Roman" w:hAnsi="Times New Roman" w:cs="Times New Roman"/>
          <w:b/>
          <w:sz w:val="28"/>
          <w:szCs w:val="20"/>
          <w:lang w:val="en-GB"/>
        </w:rPr>
      </w:pPr>
      <w:ins w:id="1497" w:author="John Mettrop [2]" w:date="2022-12-09T08:12:00Z">
        <w:r w:rsidRPr="00250417">
          <w:rPr>
            <w:rFonts w:ascii="Times New Roman" w:eastAsia="Times New Roman" w:hAnsi="Times New Roman" w:cs="Times New Roman"/>
            <w:b/>
            <w:sz w:val="28"/>
            <w:szCs w:val="20"/>
            <w:lang w:val="en-GB"/>
          </w:rPr>
          <w:t>4</w:t>
        </w:r>
        <w:r w:rsidRPr="00250417">
          <w:rPr>
            <w:rFonts w:ascii="Times New Roman" w:eastAsia="Times New Roman" w:hAnsi="Times New Roman" w:cs="Times New Roman"/>
            <w:b/>
            <w:sz w:val="28"/>
            <w:szCs w:val="20"/>
            <w:lang w:val="en-GB"/>
          </w:rPr>
          <w:tab/>
          <w:t xml:space="preserve">Protection criteria </w:t>
        </w:r>
      </w:ins>
    </w:p>
    <w:p w14:paraId="7FC64964"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120" w:line="240" w:lineRule="auto"/>
        <w:jc w:val="both"/>
        <w:textAlignment w:val="baseline"/>
        <w:rPr>
          <w:ins w:id="1498" w:author="John Mettrop [2]" w:date="2022-12-09T08:12:00Z"/>
          <w:rFonts w:ascii="Times New Roman" w:eastAsia="Times New Roman" w:hAnsi="Times New Roman" w:cs="Times New Roman"/>
          <w:sz w:val="24"/>
          <w:szCs w:val="20"/>
          <w:lang w:val="en-GB"/>
        </w:rPr>
      </w:pPr>
      <w:ins w:id="1499" w:author="John Mettrop [2]" w:date="2022-12-09T08:12:00Z">
        <w:r w:rsidRPr="00250417">
          <w:rPr>
            <w:rFonts w:ascii="Times New Roman" w:eastAsia="Times New Roman" w:hAnsi="Times New Roman" w:cs="Times New Roman"/>
            <w:sz w:val="24"/>
            <w:szCs w:val="20"/>
            <w:lang w:val="en-GB"/>
          </w:rPr>
          <w:t xml:space="preserve">An increase in receiver effective noise of 1 dB </w:t>
        </w:r>
        <w:del w:id="1500" w:author="Lisa" w:date="2022-11-22T16:24:00Z">
          <w:r w:rsidRPr="00250417" w:rsidDel="009607F6">
            <w:rPr>
              <w:rFonts w:ascii="Times New Roman" w:eastAsia="Times New Roman" w:hAnsi="Times New Roman" w:cs="Times New Roman"/>
              <w:sz w:val="24"/>
              <w:szCs w:val="20"/>
              <w:lang w:val="en-GB"/>
            </w:rPr>
            <w:delText xml:space="preserve">[for 20% of time] </w:delText>
          </w:r>
        </w:del>
        <w:r w:rsidRPr="00250417">
          <w:rPr>
            <w:rFonts w:ascii="Times New Roman" w:eastAsia="Times New Roman" w:hAnsi="Times New Roman" w:cs="Times New Roman"/>
            <w:sz w:val="24"/>
            <w:szCs w:val="20"/>
            <w:lang w:val="en-GB"/>
          </w:rPr>
          <w:t>would result in significant degradation in communication range.</w:t>
        </w:r>
      </w:ins>
    </w:p>
    <w:p w14:paraId="74FA7DB5"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both"/>
        <w:textAlignment w:val="baseline"/>
        <w:rPr>
          <w:ins w:id="1501" w:author="John Mettrop [2]" w:date="2022-12-09T08:12:00Z"/>
          <w:rFonts w:ascii="Times New Roman" w:eastAsia="Times New Roman" w:hAnsi="Times New Roman" w:cs="Times New Roman"/>
          <w:sz w:val="24"/>
          <w:szCs w:val="20"/>
          <w:lang w:val="en-GB"/>
        </w:rPr>
      </w:pPr>
      <w:ins w:id="1502" w:author="John Mettrop [2]" w:date="2022-12-09T08:12:00Z">
        <w:r w:rsidRPr="00250417">
          <w:rPr>
            <w:rFonts w:ascii="Times New Roman" w:eastAsia="Times New Roman" w:hAnsi="Times New Roman" w:cs="Times New Roman"/>
            <w:sz w:val="24"/>
            <w:szCs w:val="20"/>
            <w:lang w:val="en-GB"/>
          </w:rPr>
          <w:t>Such an increase in effective receiver noise level corresponds to an (</w:t>
        </w:r>
        <w:r w:rsidRPr="00250417">
          <w:rPr>
            <w:rFonts w:ascii="Times New Roman" w:eastAsia="Times New Roman" w:hAnsi="Times New Roman" w:cs="Times New Roman"/>
            <w:i/>
            <w:iCs/>
            <w:sz w:val="24"/>
            <w:szCs w:val="20"/>
            <w:lang w:val="en-GB"/>
          </w:rPr>
          <w:t>I</w:t>
        </w:r>
        <w:r w:rsidRPr="00250417">
          <w:rPr>
            <w:rFonts w:ascii="Times New Roman" w:eastAsia="Times New Roman" w:hAnsi="Times New Roman" w:cs="Times New Roman"/>
            <w:sz w:val="24"/>
            <w:szCs w:val="20"/>
            <w:lang w:val="en-GB"/>
          </w:rPr>
          <w:t> + </w:t>
        </w:r>
        <w:r w:rsidRPr="00250417">
          <w:rPr>
            <w:rFonts w:ascii="Times New Roman" w:eastAsia="Times New Roman" w:hAnsi="Times New Roman" w:cs="Times New Roman"/>
            <w:i/>
            <w:iCs/>
            <w:sz w:val="24"/>
            <w:szCs w:val="20"/>
            <w:lang w:val="en-GB"/>
          </w:rPr>
          <w:t>N</w:t>
        </w:r>
        <w:r w:rsidRPr="00250417">
          <w:rPr>
            <w:rFonts w:ascii="Times New Roman" w:eastAsia="Times New Roman" w:hAnsi="Times New Roman" w:cs="Times New Roman"/>
            <w:sz w:val="24"/>
            <w:szCs w:val="20"/>
            <w:lang w:val="en-GB"/>
          </w:rPr>
          <w:t>)/</w:t>
        </w:r>
        <w:r w:rsidRPr="00250417">
          <w:rPr>
            <w:rFonts w:ascii="Times New Roman" w:eastAsia="Times New Roman" w:hAnsi="Times New Roman" w:cs="Times New Roman"/>
            <w:i/>
            <w:iCs/>
            <w:sz w:val="24"/>
            <w:szCs w:val="20"/>
            <w:lang w:val="en-GB"/>
          </w:rPr>
          <w:t>N</w:t>
        </w:r>
        <w:r w:rsidRPr="00250417">
          <w:rPr>
            <w:rFonts w:ascii="Times New Roman" w:eastAsia="Times New Roman" w:hAnsi="Times New Roman" w:cs="Times New Roman"/>
            <w:sz w:val="24"/>
            <w:szCs w:val="20"/>
            <w:lang w:val="en-GB"/>
          </w:rPr>
          <w:t xml:space="preserve"> ratio of 1.26, or an </w:t>
        </w:r>
        <w:r w:rsidRPr="00250417">
          <w:rPr>
            <w:rFonts w:ascii="Times New Roman" w:eastAsia="Times New Roman" w:hAnsi="Times New Roman" w:cs="Times New Roman"/>
            <w:i/>
            <w:iCs/>
            <w:sz w:val="24"/>
            <w:szCs w:val="20"/>
            <w:lang w:val="en-GB"/>
          </w:rPr>
          <w:t>I/N</w:t>
        </w:r>
        <w:r w:rsidRPr="00250417">
          <w:rPr>
            <w:rFonts w:ascii="Times New Roman" w:eastAsia="Times New Roman" w:hAnsi="Times New Roman" w:cs="Times New Roman"/>
            <w:sz w:val="24"/>
            <w:szCs w:val="20"/>
            <w:lang w:val="en-GB"/>
          </w:rPr>
          <w:t xml:space="preserve"> ratio of about -6 dB </w:t>
        </w:r>
        <w:del w:id="1503" w:author="USA" w:date="2023-03-06T17:37:00Z">
          <w:r w:rsidRPr="00C0420D" w:rsidDel="00C0420D">
            <w:rPr>
              <w:rFonts w:ascii="Times New Roman" w:eastAsia="Times New Roman" w:hAnsi="Times New Roman" w:cs="Times New Roman"/>
              <w:sz w:val="24"/>
              <w:szCs w:val="20"/>
              <w:highlight w:val="yellow"/>
              <w:lang w:val="en-GB"/>
              <w:rPrChange w:id="1504" w:author="USA" w:date="2023-03-06T17:37:00Z">
                <w:rPr>
                  <w:rFonts w:ascii="Times New Roman" w:eastAsia="Times New Roman" w:hAnsi="Times New Roman" w:cs="Times New Roman"/>
                  <w:sz w:val="24"/>
                  <w:szCs w:val="20"/>
                  <w:lang w:val="en-GB"/>
                </w:rPr>
              </w:rPrChange>
            </w:rPr>
            <w:delText>[</w:delText>
          </w:r>
        </w:del>
        <w:del w:id="1505" w:author="Lisa" w:date="2022-11-22T16:24:00Z">
          <w:r w:rsidRPr="00250417" w:rsidDel="009607F6">
            <w:rPr>
              <w:rFonts w:ascii="Times New Roman" w:eastAsia="Times New Roman" w:hAnsi="Times New Roman" w:cs="Times New Roman"/>
              <w:sz w:val="24"/>
              <w:szCs w:val="20"/>
              <w:lang w:val="en-GB"/>
            </w:rPr>
            <w:delText>for 20% of time</w:delText>
          </w:r>
        </w:del>
        <w:del w:id="1506" w:author="USA" w:date="2023-03-06T17:37:00Z">
          <w:r w:rsidRPr="00C0420D" w:rsidDel="00C0420D">
            <w:rPr>
              <w:rFonts w:ascii="Times New Roman" w:eastAsia="Times New Roman" w:hAnsi="Times New Roman" w:cs="Times New Roman"/>
              <w:sz w:val="24"/>
              <w:szCs w:val="20"/>
              <w:highlight w:val="yellow"/>
              <w:lang w:val="en-GB"/>
              <w:rPrChange w:id="1507" w:author="USA" w:date="2023-03-06T17:37:00Z">
                <w:rPr>
                  <w:rFonts w:ascii="Times New Roman" w:eastAsia="Times New Roman" w:hAnsi="Times New Roman" w:cs="Times New Roman"/>
                  <w:sz w:val="24"/>
                  <w:szCs w:val="20"/>
                  <w:lang w:val="en-GB"/>
                </w:rPr>
              </w:rPrChange>
            </w:rPr>
            <w:delText>]</w:delText>
          </w:r>
        </w:del>
        <w:r w:rsidRPr="00250417">
          <w:rPr>
            <w:rFonts w:ascii="Times New Roman" w:eastAsia="Times New Roman" w:hAnsi="Times New Roman" w:cs="Times New Roman"/>
            <w:sz w:val="24"/>
            <w:szCs w:val="20"/>
            <w:lang w:val="en-GB"/>
          </w:rPr>
          <w:t>. This represents the required protection criterion for the MMS systems referenced herein from interference due to another radiocommunication service or another application in the mobile service. If multiple potential interference sources are present, protection of the MMS systems requires that this criterion is not exceeded due to the aggregate interference from the multiple sources.</w:t>
        </w:r>
      </w:ins>
    </w:p>
    <w:p w14:paraId="48B576AC" w14:textId="481D21CA" w:rsidR="00250417" w:rsidRPr="00250417" w:rsidDel="00C0420D" w:rsidRDefault="00250417" w:rsidP="00250417">
      <w:pPr>
        <w:tabs>
          <w:tab w:val="left" w:pos="1134"/>
          <w:tab w:val="left" w:pos="1871"/>
          <w:tab w:val="left" w:pos="2268"/>
        </w:tabs>
        <w:overflowPunct w:val="0"/>
        <w:autoSpaceDE w:val="0"/>
        <w:autoSpaceDN w:val="0"/>
        <w:adjustRightInd w:val="0"/>
        <w:spacing w:before="120" w:line="240" w:lineRule="auto"/>
        <w:jc w:val="both"/>
        <w:textAlignment w:val="baseline"/>
        <w:rPr>
          <w:ins w:id="1508" w:author="John Mettrop [2]" w:date="2022-12-09T08:12:00Z"/>
          <w:del w:id="1509" w:author="USA" w:date="2023-03-06T17:37:00Z"/>
          <w:rFonts w:ascii="Times New Roman" w:eastAsia="Times New Roman" w:hAnsi="Times New Roman" w:cs="Times New Roman"/>
          <w:sz w:val="24"/>
          <w:szCs w:val="20"/>
          <w:lang w:val="en-GB"/>
        </w:rPr>
      </w:pPr>
      <w:ins w:id="1510" w:author="John Mettrop [2]" w:date="2022-12-09T08:12:00Z">
        <w:del w:id="1511" w:author="USA" w:date="2023-03-06T17:37:00Z">
          <w:r w:rsidRPr="00C0420D" w:rsidDel="00C0420D">
            <w:rPr>
              <w:rFonts w:ascii="Times New Roman" w:eastAsia="Times New Roman" w:hAnsi="Times New Roman" w:cs="Times New Roman"/>
              <w:sz w:val="24"/>
              <w:szCs w:val="20"/>
              <w:highlight w:val="yellow"/>
              <w:lang w:val="en-GB"/>
              <w:rPrChange w:id="1512" w:author="USA" w:date="2023-03-06T17:37:00Z">
                <w:rPr>
                  <w:highlight w:val="yellow"/>
                </w:rPr>
              </w:rPrChange>
            </w:rPr>
            <w:delText>[The mentioned above protection criterion can be applied in sharing studies with a certain time percentage depending on the scenarios of potential interference to AMS stations from other radio systems.</w:delText>
          </w:r>
          <w:r w:rsidRPr="00C0420D" w:rsidDel="00C0420D">
            <w:rPr>
              <w:rFonts w:ascii="Times New Roman" w:eastAsia="Times New Roman" w:hAnsi="Times New Roman" w:cs="Times New Roman"/>
              <w:sz w:val="24"/>
              <w:szCs w:val="20"/>
              <w:highlight w:val="yellow"/>
              <w:lang w:val="en-GB"/>
              <w:rPrChange w:id="1513" w:author="USA" w:date="2023-03-06T17:37:00Z">
                <w:rPr>
                  <w:rFonts w:ascii="Times New Roman" w:eastAsia="Times New Roman" w:hAnsi="Times New Roman" w:cs="Times New Roman"/>
                  <w:sz w:val="24"/>
                  <w:szCs w:val="20"/>
                  <w:lang w:val="en-GB"/>
                </w:rPr>
              </w:rPrChange>
            </w:rPr>
            <w:delText>]</w:delText>
          </w:r>
        </w:del>
      </w:ins>
    </w:p>
    <w:p w14:paraId="7496904E" w14:textId="6FA45600" w:rsidR="00250417" w:rsidRDefault="00250417" w:rsidP="00250417">
      <w:pPr>
        <w:tabs>
          <w:tab w:val="left" w:pos="1134"/>
          <w:tab w:val="left" w:pos="1871"/>
          <w:tab w:val="left" w:pos="2268"/>
        </w:tabs>
        <w:overflowPunct w:val="0"/>
        <w:autoSpaceDE w:val="0"/>
        <w:autoSpaceDN w:val="0"/>
        <w:adjustRightInd w:val="0"/>
        <w:spacing w:before="240" w:after="240" w:line="240" w:lineRule="auto"/>
        <w:jc w:val="left"/>
        <w:textAlignment w:val="baseline"/>
        <w:rPr>
          <w:ins w:id="1514" w:author="USA" w:date="2023-03-06T17:37:00Z"/>
          <w:rFonts w:ascii="Times New Roman" w:eastAsia="Times New Roman" w:hAnsi="Times New Roman" w:cs="Times New Roman"/>
          <w:i/>
          <w:iCs/>
          <w:color w:val="FF0000"/>
          <w:sz w:val="24"/>
          <w:szCs w:val="20"/>
          <w:highlight w:val="green"/>
          <w:lang w:val="en-GB"/>
        </w:rPr>
      </w:pPr>
      <w:ins w:id="1515" w:author="John Mettrop [2]" w:date="2022-12-09T08:12:00Z">
        <w:r w:rsidRPr="00250417">
          <w:rPr>
            <w:rFonts w:ascii="Times New Roman" w:eastAsia="Times New Roman" w:hAnsi="Times New Roman" w:cs="Times New Roman"/>
            <w:i/>
            <w:iCs/>
            <w:color w:val="FF0000"/>
            <w:sz w:val="24"/>
            <w:szCs w:val="20"/>
            <w:highlight w:val="green"/>
            <w:lang w:val="en-GB"/>
          </w:rPr>
          <w:lastRenderedPageBreak/>
          <w:t>[Editor’s note: No agreement on removal of 20% of time or addition of sentence regarding sharing studies.]</w:t>
        </w:r>
      </w:ins>
    </w:p>
    <w:p w14:paraId="0E842F25" w14:textId="230F46E9" w:rsidR="00C0420D" w:rsidRPr="00C0420D" w:rsidRDefault="00C0420D">
      <w:pPr>
        <w:tabs>
          <w:tab w:val="left" w:pos="1134"/>
          <w:tab w:val="left" w:pos="1871"/>
          <w:tab w:val="left" w:pos="2268"/>
        </w:tabs>
        <w:overflowPunct w:val="0"/>
        <w:autoSpaceDE w:val="0"/>
        <w:autoSpaceDN w:val="0"/>
        <w:adjustRightInd w:val="0"/>
        <w:spacing w:before="120" w:line="240" w:lineRule="auto"/>
        <w:jc w:val="left"/>
        <w:textAlignment w:val="baseline"/>
        <w:rPr>
          <w:ins w:id="1516" w:author="John Mettrop [2]" w:date="2022-12-09T08:12:00Z"/>
          <w:rFonts w:ascii="Times New Roman" w:eastAsia="Times New Roman" w:hAnsi="Times New Roman" w:cs="Times New Roman"/>
          <w:sz w:val="24"/>
          <w:szCs w:val="20"/>
          <w:lang w:val="en-GB"/>
          <w:rPrChange w:id="1517" w:author="USA" w:date="2023-03-06T17:37:00Z">
            <w:rPr>
              <w:ins w:id="1518" w:author="John Mettrop [2]" w:date="2022-12-09T08:12:00Z"/>
            </w:rPr>
          </w:rPrChange>
        </w:rPr>
        <w:pPrChange w:id="1519" w:author="USA" w:date="2023-03-06T17:37:00Z">
          <w:pPr>
            <w:tabs>
              <w:tab w:val="left" w:pos="1134"/>
              <w:tab w:val="left" w:pos="1871"/>
              <w:tab w:val="left" w:pos="2268"/>
            </w:tabs>
            <w:overflowPunct w:val="0"/>
            <w:autoSpaceDE w:val="0"/>
            <w:autoSpaceDN w:val="0"/>
            <w:adjustRightInd w:val="0"/>
            <w:spacing w:before="240" w:after="240" w:line="240" w:lineRule="auto"/>
            <w:jc w:val="left"/>
            <w:textAlignment w:val="baseline"/>
          </w:pPr>
        </w:pPrChange>
      </w:pPr>
      <w:ins w:id="1520" w:author="USA" w:date="2023-03-06T17:37:00Z">
        <w:r w:rsidRPr="00F57A39">
          <w:rPr>
            <w:rFonts w:ascii="Times New Roman" w:eastAsia="Times New Roman" w:hAnsi="Times New Roman" w:cs="Times New Roman"/>
            <w:sz w:val="24"/>
            <w:szCs w:val="20"/>
            <w:highlight w:val="yellow"/>
            <w:lang w:val="en-GB"/>
          </w:rPr>
          <w:t xml:space="preserve">[USA note: The US </w:t>
        </w:r>
      </w:ins>
      <w:ins w:id="1521" w:author="USA" w:date="2023-03-06T17:38:00Z">
        <w:r>
          <w:rPr>
            <w:rFonts w:ascii="Times New Roman" w:eastAsia="Times New Roman" w:hAnsi="Times New Roman" w:cs="Times New Roman"/>
            <w:sz w:val="24"/>
            <w:szCs w:val="20"/>
            <w:highlight w:val="yellow"/>
            <w:lang w:val="en-GB"/>
          </w:rPr>
          <w:t xml:space="preserve">supports a -6 dB I/N for protection criteria for this application of the </w:t>
        </w:r>
      </w:ins>
      <w:ins w:id="1522" w:author="USA" w:date="2023-03-06T17:39:00Z">
        <w:r>
          <w:rPr>
            <w:rFonts w:ascii="Times New Roman" w:eastAsia="Times New Roman" w:hAnsi="Times New Roman" w:cs="Times New Roman"/>
            <w:sz w:val="24"/>
            <w:szCs w:val="20"/>
            <w:highlight w:val="yellow"/>
            <w:lang w:val="en-GB"/>
          </w:rPr>
          <w:t>M</w:t>
        </w:r>
      </w:ins>
      <w:ins w:id="1523" w:author="USA" w:date="2023-03-06T17:38:00Z">
        <w:r>
          <w:rPr>
            <w:rFonts w:ascii="Times New Roman" w:eastAsia="Times New Roman" w:hAnsi="Times New Roman" w:cs="Times New Roman"/>
            <w:sz w:val="24"/>
            <w:szCs w:val="20"/>
            <w:highlight w:val="yellow"/>
            <w:lang w:val="en-GB"/>
          </w:rPr>
          <w:t xml:space="preserve">obile </w:t>
        </w:r>
      </w:ins>
      <w:ins w:id="1524" w:author="USA" w:date="2023-03-06T17:39:00Z">
        <w:r>
          <w:rPr>
            <w:rFonts w:ascii="Times New Roman" w:eastAsia="Times New Roman" w:hAnsi="Times New Roman" w:cs="Times New Roman"/>
            <w:sz w:val="24"/>
            <w:szCs w:val="20"/>
            <w:highlight w:val="yellow"/>
            <w:lang w:val="en-GB"/>
          </w:rPr>
          <w:t>S</w:t>
        </w:r>
      </w:ins>
      <w:ins w:id="1525" w:author="USA" w:date="2023-03-06T17:38:00Z">
        <w:r>
          <w:rPr>
            <w:rFonts w:ascii="Times New Roman" w:eastAsia="Times New Roman" w:hAnsi="Times New Roman" w:cs="Times New Roman"/>
            <w:sz w:val="24"/>
            <w:szCs w:val="20"/>
            <w:highlight w:val="yellow"/>
            <w:lang w:val="en-GB"/>
          </w:rPr>
          <w:t>ervice</w:t>
        </w:r>
      </w:ins>
      <w:ins w:id="1526" w:author="USA " w:date="2023-04-05T03:23:00Z">
        <w:r w:rsidR="00660636">
          <w:rPr>
            <w:rFonts w:ascii="Times New Roman" w:eastAsia="Times New Roman" w:hAnsi="Times New Roman" w:cs="Times New Roman"/>
            <w:sz w:val="24"/>
            <w:szCs w:val="20"/>
            <w:highlight w:val="yellow"/>
            <w:lang w:val="en-GB"/>
          </w:rPr>
          <w:t xml:space="preserve"> as is consistent with other applications of the Mobile Service</w:t>
        </w:r>
      </w:ins>
      <w:ins w:id="1527" w:author="USA" w:date="2023-03-06T17:38:00Z">
        <w:r>
          <w:rPr>
            <w:rFonts w:ascii="Times New Roman" w:eastAsia="Times New Roman" w:hAnsi="Times New Roman" w:cs="Times New Roman"/>
            <w:sz w:val="24"/>
            <w:szCs w:val="20"/>
            <w:highlight w:val="yellow"/>
            <w:lang w:val="en-GB"/>
          </w:rPr>
          <w:t xml:space="preserve">. </w:t>
        </w:r>
        <w:del w:id="1528" w:author="USA1" w:date="2023-03-28T02:57:00Z">
          <w:r w:rsidDel="003241BB">
            <w:rPr>
              <w:rFonts w:ascii="Times New Roman" w:eastAsia="Times New Roman" w:hAnsi="Times New Roman" w:cs="Times New Roman"/>
              <w:sz w:val="24"/>
              <w:szCs w:val="20"/>
              <w:highlight w:val="yellow"/>
              <w:lang w:val="en-GB"/>
            </w:rPr>
            <w:delText>While it is a new addition to this document</w:delText>
          </w:r>
        </w:del>
      </w:ins>
      <w:ins w:id="1529" w:author="USA" w:date="2023-03-06T17:39:00Z">
        <w:del w:id="1530" w:author="USA1" w:date="2023-03-28T02:57:00Z">
          <w:r w:rsidDel="003241BB">
            <w:rPr>
              <w:rFonts w:ascii="Times New Roman" w:eastAsia="Times New Roman" w:hAnsi="Times New Roman" w:cs="Times New Roman"/>
              <w:sz w:val="24"/>
              <w:szCs w:val="20"/>
              <w:highlight w:val="yellow"/>
              <w:lang w:val="en-GB"/>
            </w:rPr>
            <w:delText>, there is no reason to deviate from the traditional protection criteria afforded to the Mobile Service</w:delText>
          </w:r>
        </w:del>
      </w:ins>
      <w:ins w:id="1531" w:author="USA" w:date="2023-03-06T17:37:00Z">
        <w:del w:id="1532" w:author="USA1" w:date="2023-03-28T02:57:00Z">
          <w:r w:rsidRPr="00F57A39" w:rsidDel="003241BB">
            <w:rPr>
              <w:rFonts w:ascii="Times New Roman" w:eastAsia="Times New Roman" w:hAnsi="Times New Roman" w:cs="Times New Roman"/>
              <w:sz w:val="24"/>
              <w:szCs w:val="20"/>
              <w:highlight w:val="yellow"/>
              <w:lang w:val="en-GB"/>
            </w:rPr>
            <w:delText>.</w:delText>
          </w:r>
        </w:del>
        <w:del w:id="1533" w:author="USA " w:date="2023-04-04T03:22:00Z">
          <w:r w:rsidRPr="00F57A39" w:rsidDel="004B7D9F">
            <w:rPr>
              <w:rFonts w:ascii="Times New Roman" w:eastAsia="Times New Roman" w:hAnsi="Times New Roman" w:cs="Times New Roman"/>
              <w:sz w:val="24"/>
              <w:szCs w:val="20"/>
              <w:highlight w:val="yellow"/>
              <w:lang w:val="en-GB"/>
            </w:rPr>
            <w:delText xml:space="preserve"> The US understands that various time-based inputs and/or assumptions may be needed in sharing studies, but this is fundamentally different from associating a time percentage to protection criteria. Therefore, the US does not support the final paragraph and proposes deletion.</w:delText>
          </w:r>
        </w:del>
        <w:r w:rsidRPr="00F57A39">
          <w:rPr>
            <w:rFonts w:ascii="Times New Roman" w:eastAsia="Times New Roman" w:hAnsi="Times New Roman" w:cs="Times New Roman"/>
            <w:sz w:val="24"/>
            <w:szCs w:val="20"/>
            <w:highlight w:val="yellow"/>
            <w:lang w:val="en-GB"/>
          </w:rPr>
          <w:t>]</w:t>
        </w:r>
      </w:ins>
    </w:p>
    <w:p w14:paraId="4F2AE8C9"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560" w:after="120" w:line="240" w:lineRule="auto"/>
        <w:textAlignment w:val="baseline"/>
        <w:rPr>
          <w:ins w:id="1534" w:author="John Mettrop [2]" w:date="2022-12-09T08:12:00Z"/>
          <w:rFonts w:ascii="Times New Roman" w:eastAsia="Times New Roman" w:hAnsi="Times New Roman" w:cs="Times New Roman"/>
          <w:caps/>
          <w:sz w:val="20"/>
          <w:szCs w:val="20"/>
          <w:lang w:val="en-GB"/>
        </w:rPr>
      </w:pPr>
      <w:ins w:id="1535" w:author="John Mettrop [2]" w:date="2022-12-09T08:12:00Z">
        <w:r w:rsidRPr="00250417">
          <w:rPr>
            <w:rFonts w:ascii="Times New Roman" w:eastAsia="Times New Roman" w:hAnsi="Times New Roman" w:cs="Times New Roman"/>
            <w:caps/>
            <w:sz w:val="20"/>
            <w:szCs w:val="20"/>
            <w:lang w:val="en-GB"/>
          </w:rPr>
          <w:t>TABLE 2</w:t>
        </w:r>
      </w:ins>
    </w:p>
    <w:p w14:paraId="3C3148F4"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after="120" w:line="240" w:lineRule="auto"/>
        <w:textAlignment w:val="baseline"/>
        <w:rPr>
          <w:ins w:id="1536" w:author="John Mettrop [2]" w:date="2022-12-09T08:12:00Z"/>
          <w:rFonts w:ascii="Times New Roman Bold" w:eastAsia="Times New Roman" w:hAnsi="Times New Roman Bold" w:cs="Times New Roman"/>
          <w:b/>
          <w:sz w:val="20"/>
          <w:szCs w:val="20"/>
          <w:lang w:val="en-GB"/>
        </w:rPr>
      </w:pPr>
      <w:ins w:id="1537" w:author="John Mettrop [2]" w:date="2022-12-09T08:12:00Z">
        <w:r w:rsidRPr="00250417">
          <w:rPr>
            <w:rFonts w:ascii="Times New Roman Bold" w:eastAsia="Times New Roman" w:hAnsi="Times New Roman Bold" w:cs="Times New Roman"/>
            <w:b/>
            <w:sz w:val="20"/>
            <w:szCs w:val="20"/>
            <w:lang w:val="en-GB"/>
          </w:rPr>
          <w:t>Typical technical characteristics of representative systems operating in the maritime mobile service</w:t>
        </w:r>
        <w:r w:rsidRPr="00250417">
          <w:rPr>
            <w:rFonts w:ascii="Times New Roman Bold" w:eastAsia="Times New Roman" w:hAnsi="Times New Roman Bold" w:cs="Times New Roman"/>
            <w:b/>
            <w:sz w:val="20"/>
            <w:szCs w:val="20"/>
            <w:lang w:val="en-GB"/>
          </w:rPr>
          <w:br/>
          <w:t xml:space="preserve">in the frequency range 4 400-4 990 </w:t>
        </w:r>
        <w:proofErr w:type="gramStart"/>
        <w:r w:rsidRPr="00250417">
          <w:rPr>
            <w:rFonts w:ascii="Times New Roman Bold" w:eastAsia="Times New Roman" w:hAnsi="Times New Roman Bold" w:cs="Times New Roman"/>
            <w:b/>
            <w:sz w:val="20"/>
            <w:szCs w:val="20"/>
            <w:lang w:val="en-GB"/>
          </w:rPr>
          <w:t>MHz</w:t>
        </w:r>
        <w:proofErr w:type="gramEnd"/>
      </w:ins>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7"/>
        <w:gridCol w:w="806"/>
        <w:gridCol w:w="461"/>
        <w:gridCol w:w="635"/>
        <w:gridCol w:w="637"/>
        <w:gridCol w:w="519"/>
        <w:gridCol w:w="693"/>
        <w:gridCol w:w="636"/>
        <w:gridCol w:w="1681"/>
        <w:gridCol w:w="1675"/>
        <w:tblGridChange w:id="1538">
          <w:tblGrid>
            <w:gridCol w:w="1607"/>
            <w:gridCol w:w="52"/>
            <w:gridCol w:w="754"/>
            <w:gridCol w:w="52"/>
            <w:gridCol w:w="409"/>
            <w:gridCol w:w="635"/>
            <w:gridCol w:w="637"/>
            <w:gridCol w:w="111"/>
            <w:gridCol w:w="408"/>
            <w:gridCol w:w="693"/>
            <w:gridCol w:w="636"/>
            <w:gridCol w:w="173"/>
            <w:gridCol w:w="1508"/>
            <w:gridCol w:w="225"/>
            <w:gridCol w:w="1450"/>
            <w:gridCol w:w="279"/>
          </w:tblGrid>
        </w:tblGridChange>
      </w:tblGrid>
      <w:tr w:rsidR="00250417" w:rsidRPr="00250417" w14:paraId="519B5726" w14:textId="77777777" w:rsidTr="00250417">
        <w:trPr>
          <w:cantSplit/>
          <w:jc w:val="center"/>
          <w:ins w:id="1539" w:author="John Mettrop [2]" w:date="2022-12-09T08:12:00Z"/>
        </w:trPr>
        <w:tc>
          <w:tcPr>
            <w:tcW w:w="861"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9C87BA0"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1540" w:author="John Mettrop [2]" w:date="2022-12-09T08:12:00Z"/>
                <w:rFonts w:ascii="Times New Roman Bold" w:eastAsia="Times New Roman" w:hAnsi="Times New Roman Bold" w:cs="Times New Roman Bold"/>
                <w:b/>
                <w:sz w:val="18"/>
                <w:szCs w:val="18"/>
                <w:lang w:val="en-GB" w:eastAsia="ja-JP"/>
              </w:rPr>
            </w:pPr>
            <w:ins w:id="1541" w:author="John Mettrop [2]" w:date="2022-12-09T08:12:00Z">
              <w:r w:rsidRPr="00250417">
                <w:rPr>
                  <w:rFonts w:ascii="Times New Roman Bold" w:eastAsia="Times New Roman" w:hAnsi="Times New Roman Bold" w:cs="Times New Roman Bold"/>
                  <w:b/>
                  <w:sz w:val="18"/>
                  <w:szCs w:val="18"/>
                  <w:lang w:val="en-GB" w:eastAsia="ja-JP"/>
                </w:rPr>
                <w:t>Parameter</w:t>
              </w:r>
            </w:ins>
          </w:p>
        </w:tc>
        <w:tc>
          <w:tcPr>
            <w:tcW w:w="419"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B3B91CD"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1542" w:author="John Mettrop [2]" w:date="2022-12-09T08:12:00Z"/>
                <w:rFonts w:ascii="Times New Roman Bold" w:eastAsia="Times New Roman" w:hAnsi="Times New Roman Bold" w:cs="Times New Roman Bold"/>
                <w:b/>
                <w:sz w:val="18"/>
                <w:szCs w:val="18"/>
                <w:lang w:val="en-GB" w:eastAsia="ja-JP"/>
              </w:rPr>
            </w:pPr>
            <w:ins w:id="1543" w:author="John Mettrop [2]" w:date="2022-12-09T08:12:00Z">
              <w:r w:rsidRPr="00250417">
                <w:rPr>
                  <w:rFonts w:ascii="Times New Roman Bold" w:eastAsia="Times New Roman" w:hAnsi="Times New Roman Bold" w:cs="Times New Roman Bold"/>
                  <w:b/>
                  <w:sz w:val="18"/>
                  <w:szCs w:val="18"/>
                  <w:lang w:val="en-GB" w:eastAsia="ja-JP"/>
                </w:rPr>
                <w:t>Units</w:t>
              </w:r>
            </w:ins>
          </w:p>
        </w:tc>
        <w:tc>
          <w:tcPr>
            <w:tcW w:w="931" w:type="pct"/>
            <w:gridSpan w:val="3"/>
            <w:tcBorders>
              <w:top w:val="single" w:sz="4" w:space="0" w:color="auto"/>
              <w:left w:val="single" w:sz="4" w:space="0" w:color="auto"/>
              <w:bottom w:val="single" w:sz="4" w:space="0" w:color="auto"/>
              <w:right w:val="single" w:sz="4" w:space="0" w:color="auto"/>
            </w:tcBorders>
            <w:shd w:val="clear" w:color="auto" w:fill="D9D9D9"/>
            <w:hideMark/>
          </w:tcPr>
          <w:p w14:paraId="275535CC"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1544" w:author="John Mettrop [2]" w:date="2022-12-09T08:12:00Z"/>
                <w:rFonts w:ascii="Times New Roman Bold" w:eastAsia="Times New Roman" w:hAnsi="Times New Roman Bold" w:cs="Times New Roman Bold"/>
                <w:b/>
                <w:sz w:val="18"/>
                <w:szCs w:val="18"/>
                <w:lang w:val="en-GB" w:eastAsia="ja-JP"/>
              </w:rPr>
            </w:pPr>
            <w:ins w:id="1545" w:author="John Mettrop [2]" w:date="2022-12-09T08:12:00Z">
              <w:r w:rsidRPr="00250417">
                <w:rPr>
                  <w:rFonts w:ascii="Times New Roman Bold" w:eastAsia="Times New Roman" w:hAnsi="Times New Roman Bold" w:cs="Times New Roman Bold"/>
                  <w:b/>
                  <w:sz w:val="18"/>
                  <w:szCs w:val="18"/>
                  <w:lang w:val="en-GB" w:eastAsia="ja-JP"/>
                </w:rPr>
                <w:t>System 1</w:t>
              </w:r>
              <w:r w:rsidRPr="00250417">
                <w:rPr>
                  <w:rFonts w:ascii="Times New Roman Bold" w:eastAsia="Times New Roman" w:hAnsi="Times New Roman Bold" w:cs="Times New Roman Bold"/>
                  <w:b/>
                  <w:sz w:val="18"/>
                  <w:szCs w:val="18"/>
                  <w:lang w:val="en-GB" w:eastAsia="ja-JP"/>
                </w:rPr>
                <w:br/>
                <w:t>Shipborne</w:t>
              </w:r>
            </w:ins>
          </w:p>
        </w:tc>
        <w:tc>
          <w:tcPr>
            <w:tcW w:w="992" w:type="pct"/>
            <w:gridSpan w:val="3"/>
            <w:tcBorders>
              <w:top w:val="single" w:sz="4" w:space="0" w:color="auto"/>
              <w:left w:val="single" w:sz="4" w:space="0" w:color="auto"/>
              <w:bottom w:val="single" w:sz="4" w:space="0" w:color="auto"/>
              <w:right w:val="single" w:sz="4" w:space="0" w:color="auto"/>
            </w:tcBorders>
            <w:shd w:val="clear" w:color="auto" w:fill="D9D9D9"/>
            <w:hideMark/>
          </w:tcPr>
          <w:p w14:paraId="0AFDA22A"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1546" w:author="John Mettrop [2]" w:date="2022-12-09T08:12:00Z"/>
                <w:rFonts w:ascii="Times New Roman Bold" w:eastAsia="Times New Roman" w:hAnsi="Times New Roman Bold" w:cs="Times New Roman Bold"/>
                <w:b/>
                <w:sz w:val="18"/>
                <w:szCs w:val="18"/>
                <w:lang w:val="en-GB" w:eastAsia="ja-JP"/>
              </w:rPr>
            </w:pPr>
            <w:ins w:id="1547" w:author="John Mettrop [2]" w:date="2022-12-09T08:12:00Z">
              <w:r w:rsidRPr="00250417">
                <w:rPr>
                  <w:rFonts w:ascii="Times New Roman Bold" w:eastAsia="Times New Roman" w:hAnsi="Times New Roman Bold" w:cs="Times New Roman Bold"/>
                  <w:b/>
                  <w:sz w:val="18"/>
                  <w:szCs w:val="18"/>
                  <w:lang w:val="en-GB" w:eastAsia="ja-JP"/>
                </w:rPr>
                <w:t>System 1</w:t>
              </w:r>
              <w:r w:rsidRPr="00250417">
                <w:rPr>
                  <w:rFonts w:ascii="Times New Roman Bold" w:eastAsia="Times New Roman" w:hAnsi="Times New Roman Bold" w:cs="Times New Roman Bold"/>
                  <w:b/>
                  <w:sz w:val="18"/>
                  <w:szCs w:val="18"/>
                  <w:lang w:val="en-GB" w:eastAsia="ja-JP"/>
                </w:rPr>
                <w:br/>
                <w:t>Ground</w:t>
              </w:r>
            </w:ins>
          </w:p>
        </w:tc>
        <w:tc>
          <w:tcPr>
            <w:tcW w:w="900" w:type="pct"/>
            <w:tcBorders>
              <w:top w:val="single" w:sz="4" w:space="0" w:color="auto"/>
              <w:left w:val="single" w:sz="4" w:space="0" w:color="auto"/>
              <w:bottom w:val="single" w:sz="4" w:space="0" w:color="auto"/>
              <w:right w:val="single" w:sz="4" w:space="0" w:color="auto"/>
            </w:tcBorders>
            <w:shd w:val="clear" w:color="auto" w:fill="D9D9D9"/>
          </w:tcPr>
          <w:p w14:paraId="3F42CA93"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1548" w:author="John Mettrop [2]" w:date="2022-12-09T08:12:00Z"/>
                <w:rFonts w:ascii="Times New Roman Bold" w:eastAsia="Times New Roman" w:hAnsi="Times New Roman Bold" w:cs="Times New Roman Bold"/>
                <w:b/>
                <w:sz w:val="18"/>
                <w:szCs w:val="18"/>
                <w:lang w:val="en-GB" w:eastAsia="ja-JP"/>
              </w:rPr>
            </w:pPr>
            <w:ins w:id="1549" w:author="John Mettrop [2]" w:date="2022-12-09T08:12:00Z">
              <w:r w:rsidRPr="00250417">
                <w:rPr>
                  <w:rFonts w:ascii="Times New Roman Bold" w:eastAsia="Times New Roman" w:hAnsi="Times New Roman Bold" w:cs="Times New Roman Bold"/>
                  <w:b/>
                  <w:sz w:val="18"/>
                  <w:szCs w:val="18"/>
                  <w:lang w:val="en-GB" w:eastAsia="ja-JP"/>
                </w:rPr>
                <w:t>System 2</w:t>
              </w:r>
              <w:r w:rsidRPr="00250417">
                <w:rPr>
                  <w:rFonts w:ascii="Times New Roman Bold" w:eastAsia="Times New Roman" w:hAnsi="Times New Roman Bold" w:cs="Times New Roman Bold"/>
                  <w:b/>
                  <w:sz w:val="18"/>
                  <w:szCs w:val="18"/>
                  <w:lang w:val="en-GB" w:eastAsia="ja-JP"/>
                </w:rPr>
                <w:br/>
                <w:t>Shipborne</w:t>
              </w:r>
            </w:ins>
          </w:p>
        </w:tc>
        <w:tc>
          <w:tcPr>
            <w:tcW w:w="898" w:type="pct"/>
            <w:tcBorders>
              <w:top w:val="single" w:sz="4" w:space="0" w:color="auto"/>
              <w:left w:val="single" w:sz="4" w:space="0" w:color="auto"/>
              <w:bottom w:val="single" w:sz="4" w:space="0" w:color="auto"/>
              <w:right w:val="single" w:sz="4" w:space="0" w:color="auto"/>
            </w:tcBorders>
            <w:shd w:val="clear" w:color="auto" w:fill="D9D9D9"/>
          </w:tcPr>
          <w:p w14:paraId="00622E6A"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1550" w:author="John Mettrop [2]" w:date="2022-12-09T08:12:00Z"/>
                <w:rFonts w:ascii="Times New Roman Bold" w:eastAsia="Times New Roman" w:hAnsi="Times New Roman Bold" w:cs="Times New Roman Bold"/>
                <w:b/>
                <w:sz w:val="18"/>
                <w:szCs w:val="18"/>
                <w:lang w:val="en-GB" w:eastAsia="ja-JP"/>
              </w:rPr>
            </w:pPr>
            <w:ins w:id="1551" w:author="John Mettrop [2]" w:date="2022-12-09T08:12:00Z">
              <w:r w:rsidRPr="00250417">
                <w:rPr>
                  <w:rFonts w:ascii="Times New Roman Bold" w:eastAsia="Times New Roman" w:hAnsi="Times New Roman Bold" w:cs="Times New Roman Bold"/>
                  <w:b/>
                  <w:sz w:val="18"/>
                  <w:szCs w:val="18"/>
                  <w:lang w:val="en-GB" w:eastAsia="ja-JP"/>
                </w:rPr>
                <w:t>System 2</w:t>
              </w:r>
              <w:r w:rsidRPr="00250417">
                <w:rPr>
                  <w:rFonts w:ascii="Times New Roman Bold" w:eastAsia="Times New Roman" w:hAnsi="Times New Roman Bold" w:cs="Times New Roman Bold"/>
                  <w:b/>
                  <w:sz w:val="18"/>
                  <w:szCs w:val="18"/>
                  <w:lang w:val="en-GB" w:eastAsia="ja-JP"/>
                </w:rPr>
                <w:br/>
                <w:t>Ground</w:t>
              </w:r>
            </w:ins>
          </w:p>
        </w:tc>
      </w:tr>
      <w:tr w:rsidR="00250417" w:rsidRPr="00250417" w14:paraId="5BDBF1D4" w14:textId="77777777" w:rsidTr="00250417">
        <w:trPr>
          <w:cantSplit/>
          <w:jc w:val="center"/>
          <w:ins w:id="1552" w:author="John Mettrop [2]" w:date="2022-12-09T08:12:00Z"/>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hideMark/>
          </w:tcPr>
          <w:p w14:paraId="4F6B20F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553" w:author="John Mettrop [2]" w:date="2022-12-09T08:12:00Z"/>
                <w:rFonts w:ascii="Times New Roman" w:eastAsia="Times New Roman" w:hAnsi="Times New Roman" w:cs="Times New Roman"/>
                <w:b/>
                <w:bCs/>
                <w:sz w:val="18"/>
                <w:szCs w:val="18"/>
                <w:lang w:val="en-GB" w:eastAsia="ja-JP"/>
              </w:rPr>
            </w:pPr>
            <w:ins w:id="1554" w:author="John Mettrop [2]" w:date="2022-12-09T08:12:00Z">
              <w:r w:rsidRPr="00250417">
                <w:rPr>
                  <w:rFonts w:ascii="Times New Roman" w:eastAsia="Times New Roman" w:hAnsi="Times New Roman" w:cs="Times New Roman"/>
                  <w:b/>
                  <w:bCs/>
                  <w:sz w:val="18"/>
                  <w:szCs w:val="18"/>
                  <w:lang w:val="en-GB" w:eastAsia="ja-JP"/>
                </w:rPr>
                <w:t>Transmitter</w:t>
              </w:r>
            </w:ins>
          </w:p>
        </w:tc>
      </w:tr>
      <w:tr w:rsidR="00250417" w:rsidRPr="00250417" w14:paraId="4393C2CB" w14:textId="77777777" w:rsidTr="00F57A3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555"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556" w:author="John Mettrop [2]" w:date="2022-12-09T08:12:00Z"/>
          <w:trPrChange w:id="1557"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558"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1FD92CE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559" w:author="John Mettrop [2]" w:date="2022-12-09T08:12:00Z"/>
                <w:rFonts w:ascii="Times New Roman" w:eastAsia="Times New Roman" w:hAnsi="Times New Roman" w:cs="Times New Roman"/>
                <w:sz w:val="18"/>
                <w:szCs w:val="18"/>
                <w:lang w:val="en-GB" w:eastAsia="ja-JP"/>
              </w:rPr>
            </w:pPr>
            <w:ins w:id="1560" w:author="John Mettrop [2]" w:date="2022-12-09T08:12:00Z">
              <w:r w:rsidRPr="00250417">
                <w:rPr>
                  <w:rFonts w:ascii="Times New Roman" w:eastAsia="Times New Roman" w:hAnsi="Times New Roman" w:cs="Times New Roman"/>
                  <w:sz w:val="18"/>
                  <w:szCs w:val="18"/>
                  <w:lang w:val="en-GB" w:eastAsia="ja-JP"/>
                </w:rPr>
                <w:t>Tuning range</w:t>
              </w:r>
            </w:ins>
          </w:p>
        </w:tc>
        <w:tc>
          <w:tcPr>
            <w:tcW w:w="419" w:type="pct"/>
            <w:tcBorders>
              <w:top w:val="single" w:sz="4" w:space="0" w:color="auto"/>
              <w:left w:val="single" w:sz="4" w:space="0" w:color="auto"/>
              <w:bottom w:val="single" w:sz="4" w:space="0" w:color="auto"/>
              <w:right w:val="single" w:sz="4" w:space="0" w:color="auto"/>
            </w:tcBorders>
            <w:hideMark/>
            <w:tcPrChange w:id="1561"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699C806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62" w:author="John Mettrop [2]" w:date="2022-12-09T08:12:00Z"/>
                <w:rFonts w:ascii="Times New Roman" w:eastAsia="Times New Roman" w:hAnsi="Times New Roman" w:cs="Times New Roman"/>
                <w:sz w:val="18"/>
                <w:szCs w:val="18"/>
                <w:lang w:val="en-GB" w:eastAsia="ja-JP"/>
              </w:rPr>
            </w:pPr>
            <w:ins w:id="1563" w:author="John Mettrop [2]" w:date="2022-12-09T08:12:00Z">
              <w:r w:rsidRPr="00250417">
                <w:rPr>
                  <w:rFonts w:ascii="Times New Roman" w:eastAsia="Times New Roman" w:hAnsi="Times New Roman" w:cs="Times New Roman"/>
                  <w:sz w:val="18"/>
                  <w:szCs w:val="18"/>
                  <w:lang w:val="en-GB" w:eastAsia="ja-JP"/>
                </w:rPr>
                <w:t>MHz</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564"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33F7754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65" w:author="John Mettrop [2]" w:date="2022-12-09T08:12:00Z"/>
                <w:rFonts w:ascii="Times New Roman" w:eastAsia="Times New Roman" w:hAnsi="Times New Roman" w:cs="Times New Roman"/>
                <w:sz w:val="18"/>
                <w:szCs w:val="18"/>
                <w:lang w:val="en-GB" w:eastAsia="ja-JP"/>
              </w:rPr>
            </w:pPr>
            <w:ins w:id="1566" w:author="John Mettrop [2]" w:date="2022-12-09T08:12:00Z">
              <w:r w:rsidRPr="00250417">
                <w:rPr>
                  <w:rFonts w:ascii="Times New Roman" w:eastAsia="Times New Roman" w:hAnsi="Times New Roman" w:cs="Times New Roman"/>
                  <w:sz w:val="18"/>
                  <w:szCs w:val="18"/>
                  <w:lang w:val="en-GB" w:eastAsia="ja-JP"/>
                </w:rPr>
                <w:t>4 400-4 940</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567"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375B91B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68" w:author="John Mettrop [2]" w:date="2022-12-09T08:12:00Z"/>
                <w:rFonts w:ascii="Times New Roman" w:eastAsia="Times New Roman" w:hAnsi="Times New Roman" w:cs="Times New Roman"/>
                <w:sz w:val="18"/>
                <w:szCs w:val="18"/>
                <w:lang w:val="en-GB" w:eastAsia="ja-JP"/>
              </w:rPr>
            </w:pPr>
            <w:ins w:id="1569" w:author="John Mettrop [2]" w:date="2022-12-09T08:12:00Z">
              <w:r w:rsidRPr="00250417">
                <w:rPr>
                  <w:rFonts w:ascii="Times New Roman" w:eastAsia="Times New Roman" w:hAnsi="Times New Roman" w:cs="Times New Roman"/>
                  <w:sz w:val="18"/>
                  <w:szCs w:val="18"/>
                  <w:lang w:val="en-GB" w:eastAsia="ja-JP"/>
                </w:rPr>
                <w:t>4 400-4 940</w:t>
              </w:r>
            </w:ins>
          </w:p>
        </w:tc>
        <w:tc>
          <w:tcPr>
            <w:tcW w:w="900" w:type="pct"/>
            <w:tcBorders>
              <w:top w:val="single" w:sz="4" w:space="0" w:color="auto"/>
              <w:left w:val="single" w:sz="4" w:space="0" w:color="auto"/>
              <w:bottom w:val="single" w:sz="4" w:space="0" w:color="auto"/>
              <w:right w:val="single" w:sz="4" w:space="0" w:color="auto"/>
            </w:tcBorders>
            <w:vAlign w:val="center"/>
            <w:tcPrChange w:id="1570"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4EF200A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71" w:author="John Mettrop [2]" w:date="2022-12-09T08:12:00Z"/>
                <w:rFonts w:ascii="Times New Roman" w:eastAsia="Times New Roman" w:hAnsi="Times New Roman" w:cs="Times New Roman"/>
                <w:sz w:val="18"/>
                <w:szCs w:val="18"/>
                <w:lang w:val="en-GB" w:eastAsia="ja-JP"/>
              </w:rPr>
            </w:pPr>
            <w:ins w:id="1572" w:author="John Mettrop [2]" w:date="2022-12-09T08:12:00Z">
              <w:r w:rsidRPr="00250417">
                <w:rPr>
                  <w:rFonts w:ascii="Times New Roman" w:eastAsia="Times New Roman" w:hAnsi="Times New Roman" w:cs="Times New Roman"/>
                  <w:sz w:val="18"/>
                  <w:szCs w:val="18"/>
                  <w:lang w:val="en-GB" w:eastAsia="ja-JP"/>
                </w:rPr>
                <w:t>4 800-4 990</w:t>
              </w:r>
            </w:ins>
          </w:p>
        </w:tc>
        <w:tc>
          <w:tcPr>
            <w:tcW w:w="898" w:type="pct"/>
            <w:tcBorders>
              <w:top w:val="single" w:sz="4" w:space="0" w:color="auto"/>
              <w:left w:val="single" w:sz="4" w:space="0" w:color="auto"/>
              <w:bottom w:val="single" w:sz="4" w:space="0" w:color="auto"/>
              <w:right w:val="single" w:sz="4" w:space="0" w:color="auto"/>
            </w:tcBorders>
            <w:vAlign w:val="center"/>
            <w:tcPrChange w:id="1573"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35100B7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74" w:author="John Mettrop [2]" w:date="2022-12-09T08:12:00Z"/>
                <w:rFonts w:ascii="Times New Roman" w:eastAsia="Times New Roman" w:hAnsi="Times New Roman" w:cs="Times New Roman"/>
                <w:sz w:val="18"/>
                <w:szCs w:val="18"/>
                <w:lang w:val="en-GB" w:eastAsia="ja-JP"/>
              </w:rPr>
            </w:pPr>
            <w:ins w:id="1575" w:author="John Mettrop [2]" w:date="2022-12-09T08:12:00Z">
              <w:r w:rsidRPr="00250417">
                <w:rPr>
                  <w:rFonts w:ascii="Times New Roman" w:eastAsia="Times New Roman" w:hAnsi="Times New Roman" w:cs="Times New Roman"/>
                  <w:sz w:val="18"/>
                  <w:szCs w:val="18"/>
                  <w:lang w:val="en-GB" w:eastAsia="ja-JP"/>
                </w:rPr>
                <w:t>4 800-4 990</w:t>
              </w:r>
            </w:ins>
          </w:p>
        </w:tc>
      </w:tr>
      <w:tr w:rsidR="00250417" w:rsidRPr="00250417" w14:paraId="0595006B" w14:textId="77777777" w:rsidTr="00F57A3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576"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577" w:author="John Mettrop [2]" w:date="2022-12-09T08:12:00Z"/>
          <w:trPrChange w:id="1578"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579"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16A4D04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580" w:author="John Mettrop [2]" w:date="2022-12-09T08:12:00Z"/>
                <w:rFonts w:ascii="Times New Roman" w:eastAsia="Times New Roman" w:hAnsi="Times New Roman" w:cs="Times New Roman"/>
                <w:sz w:val="18"/>
                <w:szCs w:val="18"/>
                <w:lang w:val="en-GB" w:eastAsia="ja-JP"/>
              </w:rPr>
            </w:pPr>
            <w:ins w:id="1581" w:author="John Mettrop [2]" w:date="2022-12-09T08:12:00Z">
              <w:r w:rsidRPr="00250417">
                <w:rPr>
                  <w:rFonts w:ascii="Times New Roman" w:eastAsia="Times New Roman" w:hAnsi="Times New Roman" w:cs="Times New Roman"/>
                  <w:sz w:val="18"/>
                  <w:szCs w:val="18"/>
                  <w:lang w:val="en-GB" w:eastAsia="ja-JP"/>
                </w:rPr>
                <w:t>Power output</w:t>
              </w:r>
            </w:ins>
          </w:p>
        </w:tc>
        <w:tc>
          <w:tcPr>
            <w:tcW w:w="419" w:type="pct"/>
            <w:tcBorders>
              <w:top w:val="single" w:sz="4" w:space="0" w:color="auto"/>
              <w:left w:val="single" w:sz="4" w:space="0" w:color="auto"/>
              <w:bottom w:val="single" w:sz="4" w:space="0" w:color="auto"/>
              <w:right w:val="single" w:sz="4" w:space="0" w:color="auto"/>
            </w:tcBorders>
            <w:hideMark/>
            <w:tcPrChange w:id="1582"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4BD7B25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83" w:author="John Mettrop [2]" w:date="2022-12-09T08:12:00Z"/>
                <w:rFonts w:ascii="Times New Roman" w:eastAsia="Times New Roman" w:hAnsi="Times New Roman" w:cs="Times New Roman"/>
                <w:sz w:val="18"/>
                <w:szCs w:val="18"/>
                <w:lang w:val="en-GB" w:eastAsia="ja-JP"/>
              </w:rPr>
            </w:pPr>
            <w:ins w:id="1584" w:author="John Mettrop [2]" w:date="2022-12-09T08:12:00Z">
              <w:r w:rsidRPr="00250417">
                <w:rPr>
                  <w:rFonts w:ascii="Times New Roman" w:eastAsia="Times New Roman" w:hAnsi="Times New Roman" w:cs="Times New Roman"/>
                  <w:sz w:val="18"/>
                  <w:szCs w:val="18"/>
                  <w:lang w:val="en-GB" w:eastAsia="ja-JP"/>
                </w:rPr>
                <w:t>dBm</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585"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2CE0F54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86" w:author="John Mettrop [2]" w:date="2022-12-09T08:12:00Z"/>
                <w:rFonts w:ascii="Times New Roman" w:eastAsia="Times New Roman" w:hAnsi="Times New Roman" w:cs="Times New Roman"/>
                <w:sz w:val="18"/>
                <w:szCs w:val="18"/>
                <w:lang w:val="en-GB" w:eastAsia="ja-JP"/>
              </w:rPr>
            </w:pPr>
            <w:ins w:id="1587" w:author="John Mettrop [2]" w:date="2022-12-09T08:12:00Z">
              <w:r w:rsidRPr="00250417">
                <w:rPr>
                  <w:rFonts w:ascii="Times New Roman" w:eastAsia="Times New Roman" w:hAnsi="Times New Roman" w:cs="Times New Roman"/>
                  <w:sz w:val="18"/>
                  <w:szCs w:val="18"/>
                  <w:lang w:val="en-GB" w:eastAsia="ja-JP"/>
                </w:rPr>
                <w:t>39</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588"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4D2E06B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89" w:author="John Mettrop [2]" w:date="2022-12-09T08:12:00Z"/>
                <w:rFonts w:ascii="Times New Roman" w:eastAsia="Times New Roman" w:hAnsi="Times New Roman" w:cs="Times New Roman"/>
                <w:sz w:val="18"/>
                <w:szCs w:val="18"/>
                <w:lang w:val="en-GB" w:eastAsia="ja-JP"/>
              </w:rPr>
            </w:pPr>
            <w:ins w:id="1590" w:author="John Mettrop [2]" w:date="2022-12-09T08:12:00Z">
              <w:r w:rsidRPr="00250417">
                <w:rPr>
                  <w:rFonts w:ascii="Times New Roman" w:eastAsia="Times New Roman" w:hAnsi="Times New Roman" w:cs="Times New Roman"/>
                  <w:sz w:val="18"/>
                  <w:szCs w:val="18"/>
                  <w:lang w:val="en-GB" w:eastAsia="ja-JP"/>
                </w:rPr>
                <w:t>39</w:t>
              </w:r>
            </w:ins>
          </w:p>
        </w:tc>
        <w:tc>
          <w:tcPr>
            <w:tcW w:w="900" w:type="pct"/>
            <w:tcBorders>
              <w:top w:val="single" w:sz="4" w:space="0" w:color="auto"/>
              <w:left w:val="single" w:sz="4" w:space="0" w:color="auto"/>
              <w:bottom w:val="single" w:sz="4" w:space="0" w:color="auto"/>
              <w:right w:val="single" w:sz="4" w:space="0" w:color="auto"/>
            </w:tcBorders>
            <w:vAlign w:val="center"/>
            <w:tcPrChange w:id="1591"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79C5AD7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92" w:author="John Mettrop [2]" w:date="2022-12-09T08:12:00Z"/>
                <w:rFonts w:ascii="Times New Roman" w:eastAsia="Times New Roman" w:hAnsi="Times New Roman" w:cs="Times New Roman"/>
                <w:sz w:val="18"/>
                <w:szCs w:val="18"/>
                <w:lang w:val="en-GB" w:eastAsia="ja-JP"/>
              </w:rPr>
            </w:pPr>
            <w:ins w:id="1593" w:author="John Mettrop [2]" w:date="2022-12-09T08:12:00Z">
              <w:r w:rsidRPr="00250417">
                <w:rPr>
                  <w:rFonts w:ascii="Times New Roman" w:eastAsia="Times New Roman" w:hAnsi="Times New Roman" w:cs="Times New Roman"/>
                  <w:sz w:val="18"/>
                  <w:szCs w:val="18"/>
                  <w:lang w:val="en-GB" w:eastAsia="ja-JP"/>
                </w:rPr>
                <w:t>46</w:t>
              </w:r>
            </w:ins>
          </w:p>
        </w:tc>
        <w:tc>
          <w:tcPr>
            <w:tcW w:w="898" w:type="pct"/>
            <w:tcBorders>
              <w:top w:val="single" w:sz="4" w:space="0" w:color="auto"/>
              <w:left w:val="single" w:sz="4" w:space="0" w:color="auto"/>
              <w:bottom w:val="single" w:sz="4" w:space="0" w:color="auto"/>
              <w:right w:val="single" w:sz="4" w:space="0" w:color="auto"/>
            </w:tcBorders>
            <w:vAlign w:val="center"/>
            <w:tcPrChange w:id="1594"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2F9BC30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95" w:author="John Mettrop [2]" w:date="2022-12-09T08:12:00Z"/>
                <w:rFonts w:ascii="Times New Roman" w:eastAsia="Times New Roman" w:hAnsi="Times New Roman" w:cs="Times New Roman"/>
                <w:sz w:val="18"/>
                <w:szCs w:val="18"/>
                <w:lang w:val="en-GB" w:eastAsia="ja-JP"/>
              </w:rPr>
            </w:pPr>
            <w:ins w:id="1596" w:author="John Mettrop [2]" w:date="2022-12-09T08:12:00Z">
              <w:r w:rsidRPr="00250417">
                <w:rPr>
                  <w:rFonts w:ascii="Times New Roman" w:eastAsia="Times New Roman" w:hAnsi="Times New Roman" w:cs="Times New Roman"/>
                  <w:sz w:val="18"/>
                  <w:szCs w:val="18"/>
                  <w:lang w:val="en-GB" w:eastAsia="ja-JP"/>
                </w:rPr>
                <w:t>46</w:t>
              </w:r>
            </w:ins>
          </w:p>
        </w:tc>
      </w:tr>
      <w:tr w:rsidR="00250417" w:rsidRPr="00250417" w14:paraId="6F3C6460" w14:textId="77777777" w:rsidTr="00F57A3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597"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598" w:author="John Mettrop [2]" w:date="2022-12-09T08:12:00Z"/>
          <w:trPrChange w:id="1599"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600"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403DB06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601" w:author="John Mettrop [2]" w:date="2022-12-09T08:12:00Z"/>
                <w:rFonts w:ascii="Times New Roman" w:eastAsia="Times New Roman" w:hAnsi="Times New Roman" w:cs="Times New Roman"/>
                <w:sz w:val="18"/>
                <w:szCs w:val="18"/>
                <w:lang w:val="en-GB" w:eastAsia="ja-JP"/>
              </w:rPr>
            </w:pPr>
            <w:ins w:id="1602" w:author="John Mettrop [2]" w:date="2022-12-09T08:12:00Z">
              <w:r w:rsidRPr="00250417">
                <w:rPr>
                  <w:rFonts w:ascii="Times New Roman" w:eastAsia="Times New Roman" w:hAnsi="Times New Roman" w:cs="Times New Roman"/>
                  <w:sz w:val="18"/>
                  <w:szCs w:val="18"/>
                  <w:lang w:val="en-GB" w:eastAsia="ja-JP"/>
                </w:rPr>
                <w:t>Bandwidth (3 dB)</w:t>
              </w:r>
            </w:ins>
          </w:p>
        </w:tc>
        <w:tc>
          <w:tcPr>
            <w:tcW w:w="419" w:type="pct"/>
            <w:tcBorders>
              <w:top w:val="single" w:sz="4" w:space="0" w:color="auto"/>
              <w:left w:val="single" w:sz="4" w:space="0" w:color="auto"/>
              <w:bottom w:val="single" w:sz="4" w:space="0" w:color="auto"/>
              <w:right w:val="single" w:sz="4" w:space="0" w:color="auto"/>
            </w:tcBorders>
            <w:hideMark/>
            <w:tcPrChange w:id="1603"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19A6689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04" w:author="John Mettrop [2]" w:date="2022-12-09T08:12:00Z"/>
                <w:rFonts w:ascii="Times New Roman" w:eastAsia="Times New Roman" w:hAnsi="Times New Roman" w:cs="Times New Roman"/>
                <w:sz w:val="18"/>
                <w:szCs w:val="18"/>
                <w:lang w:val="en-GB" w:eastAsia="ja-JP"/>
              </w:rPr>
            </w:pPr>
            <w:ins w:id="1605" w:author="John Mettrop [2]" w:date="2022-12-09T08:12:00Z">
              <w:r w:rsidRPr="00250417">
                <w:rPr>
                  <w:rFonts w:ascii="Times New Roman" w:eastAsia="Times New Roman" w:hAnsi="Times New Roman" w:cs="Times New Roman"/>
                  <w:sz w:val="18"/>
                  <w:szCs w:val="18"/>
                  <w:lang w:val="en-GB" w:eastAsia="ja-JP"/>
                </w:rPr>
                <w:t>MHz</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606"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20065F2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07" w:author="John Mettrop [2]" w:date="2022-12-09T08:12:00Z"/>
                <w:rFonts w:ascii="Times New Roman" w:eastAsia="Times New Roman" w:hAnsi="Times New Roman" w:cs="Times New Roman"/>
                <w:sz w:val="18"/>
                <w:szCs w:val="18"/>
                <w:lang w:val="en-GB" w:eastAsia="ja-JP"/>
              </w:rPr>
            </w:pPr>
            <w:ins w:id="1608" w:author="John Mettrop [2]" w:date="2022-12-09T08:12:00Z">
              <w:r w:rsidRPr="00250417">
                <w:rPr>
                  <w:rFonts w:ascii="Times New Roman" w:eastAsia="Times New Roman" w:hAnsi="Times New Roman" w:cs="Times New Roman"/>
                  <w:sz w:val="18"/>
                  <w:szCs w:val="18"/>
                  <w:lang w:val="en-GB" w:eastAsia="ja-JP"/>
                </w:rPr>
                <w:t>5.6/11.3/22.6</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609"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2F7CA11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10" w:author="John Mettrop [2]" w:date="2022-12-09T08:12:00Z"/>
                <w:rFonts w:ascii="Times New Roman" w:eastAsia="Times New Roman" w:hAnsi="Times New Roman" w:cs="Times New Roman"/>
                <w:sz w:val="18"/>
                <w:szCs w:val="18"/>
                <w:lang w:val="en-GB" w:eastAsia="ja-JP"/>
              </w:rPr>
            </w:pPr>
            <w:ins w:id="1611" w:author="John Mettrop [2]" w:date="2022-12-09T08:12:00Z">
              <w:r w:rsidRPr="00250417">
                <w:rPr>
                  <w:rFonts w:ascii="Times New Roman" w:eastAsia="Times New Roman" w:hAnsi="Times New Roman" w:cs="Times New Roman"/>
                  <w:sz w:val="18"/>
                  <w:szCs w:val="18"/>
                  <w:lang w:val="en-GB" w:eastAsia="ja-JP"/>
                </w:rPr>
                <w:t>5.6/11.3/22.6</w:t>
              </w:r>
            </w:ins>
          </w:p>
        </w:tc>
        <w:tc>
          <w:tcPr>
            <w:tcW w:w="900" w:type="pct"/>
            <w:tcBorders>
              <w:top w:val="single" w:sz="4" w:space="0" w:color="auto"/>
              <w:left w:val="single" w:sz="4" w:space="0" w:color="auto"/>
              <w:bottom w:val="single" w:sz="4" w:space="0" w:color="auto"/>
              <w:right w:val="single" w:sz="4" w:space="0" w:color="auto"/>
            </w:tcBorders>
            <w:vAlign w:val="center"/>
            <w:tcPrChange w:id="1612"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5B3D1EB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13" w:author="John Mettrop [2]" w:date="2022-12-09T08:12:00Z"/>
                <w:rFonts w:ascii="Times New Roman" w:eastAsia="Times New Roman" w:hAnsi="Times New Roman" w:cs="Times New Roman"/>
                <w:sz w:val="18"/>
                <w:szCs w:val="18"/>
                <w:lang w:val="en-GB" w:eastAsia="ja-JP"/>
              </w:rPr>
            </w:pPr>
            <w:ins w:id="1614" w:author="John Mettrop [2]" w:date="2022-12-09T08:12:00Z">
              <w:r w:rsidRPr="00250417">
                <w:rPr>
                  <w:rFonts w:ascii="Times New Roman" w:eastAsia="Times New Roman" w:hAnsi="Times New Roman" w:cs="Times New Roman"/>
                  <w:sz w:val="18"/>
                  <w:szCs w:val="18"/>
                  <w:lang w:val="en-GB" w:eastAsia="ja-JP"/>
                </w:rPr>
                <w:t>40/50/60/80/100</w:t>
              </w:r>
              <w:r w:rsidRPr="00250417">
                <w:rPr>
                  <w:rFonts w:ascii="Times New Roman" w:eastAsia="Times New Roman" w:hAnsi="Times New Roman" w:cs="Times New Roman"/>
                  <w:sz w:val="18"/>
                  <w:szCs w:val="18"/>
                  <w:lang w:val="en-GB" w:eastAsia="ja-JP"/>
                </w:rPr>
                <w:br/>
                <w:t>(software configurable)</w:t>
              </w:r>
            </w:ins>
          </w:p>
        </w:tc>
        <w:tc>
          <w:tcPr>
            <w:tcW w:w="898" w:type="pct"/>
            <w:tcBorders>
              <w:top w:val="single" w:sz="4" w:space="0" w:color="auto"/>
              <w:left w:val="single" w:sz="4" w:space="0" w:color="auto"/>
              <w:bottom w:val="single" w:sz="4" w:space="0" w:color="auto"/>
              <w:right w:val="single" w:sz="4" w:space="0" w:color="auto"/>
            </w:tcBorders>
            <w:vAlign w:val="center"/>
            <w:tcPrChange w:id="1615"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52CF214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16" w:author="John Mettrop [2]" w:date="2022-12-09T08:12:00Z"/>
                <w:rFonts w:ascii="Times New Roman" w:eastAsia="Times New Roman" w:hAnsi="Times New Roman" w:cs="Times New Roman"/>
                <w:sz w:val="18"/>
                <w:szCs w:val="18"/>
                <w:lang w:val="en-GB" w:eastAsia="ja-JP"/>
              </w:rPr>
            </w:pPr>
            <w:ins w:id="1617" w:author="John Mettrop [2]" w:date="2022-12-09T08:12:00Z">
              <w:r w:rsidRPr="00250417">
                <w:rPr>
                  <w:rFonts w:ascii="Times New Roman" w:eastAsia="Times New Roman" w:hAnsi="Times New Roman" w:cs="Times New Roman"/>
                  <w:sz w:val="18"/>
                  <w:szCs w:val="18"/>
                  <w:lang w:val="en-GB" w:eastAsia="ja-JP"/>
                </w:rPr>
                <w:t>40/50/60/80/100</w:t>
              </w:r>
              <w:r w:rsidRPr="00250417">
                <w:rPr>
                  <w:rFonts w:ascii="Times New Roman" w:eastAsia="Times New Roman" w:hAnsi="Times New Roman" w:cs="Times New Roman"/>
                  <w:sz w:val="18"/>
                  <w:szCs w:val="18"/>
                  <w:lang w:val="en-GB" w:eastAsia="ja-JP"/>
                </w:rPr>
                <w:br/>
                <w:t>(software configurable)</w:t>
              </w:r>
            </w:ins>
          </w:p>
        </w:tc>
      </w:tr>
      <w:tr w:rsidR="00250417" w:rsidRPr="00250417" w14:paraId="0C07969F" w14:textId="77777777" w:rsidTr="00250417">
        <w:trPr>
          <w:cantSplit/>
          <w:jc w:val="center"/>
          <w:ins w:id="1618" w:author="John Mettrop [2]" w:date="2022-12-09T08:12:00Z"/>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hideMark/>
          </w:tcPr>
          <w:p w14:paraId="7AE3B0E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619" w:author="John Mettrop [2]" w:date="2022-12-09T08:12:00Z"/>
                <w:rFonts w:ascii="Times New Roman" w:eastAsia="Times New Roman" w:hAnsi="Times New Roman" w:cs="Times New Roman"/>
                <w:b/>
                <w:bCs/>
                <w:sz w:val="18"/>
                <w:szCs w:val="18"/>
                <w:lang w:val="en-GB" w:eastAsia="ja-JP"/>
              </w:rPr>
            </w:pPr>
            <w:proofErr w:type="gramStart"/>
            <w:ins w:id="1620" w:author="John Mettrop [2]" w:date="2022-12-09T08:12:00Z">
              <w:r w:rsidRPr="00250417">
                <w:rPr>
                  <w:rFonts w:ascii="Times New Roman" w:eastAsia="Times New Roman" w:hAnsi="Times New Roman" w:cs="Times New Roman"/>
                  <w:b/>
                  <w:bCs/>
                  <w:sz w:val="18"/>
                  <w:szCs w:val="18"/>
                  <w:lang w:val="en-GB" w:eastAsia="ja-JP"/>
                </w:rPr>
                <w:t>Receiver</w:t>
              </w:r>
              <w:r w:rsidRPr="00250417">
                <w:rPr>
                  <w:rFonts w:ascii="Times New Roman" w:eastAsia="Calibri" w:hAnsi="Times New Roman" w:cs="Times New Roman"/>
                  <w:sz w:val="18"/>
                  <w:szCs w:val="18"/>
                  <w:vertAlign w:val="superscript"/>
                  <w:lang w:val="en-GB" w:eastAsia="ja-JP"/>
                </w:rPr>
                <w:t>(</w:t>
              </w:r>
              <w:proofErr w:type="gramEnd"/>
              <w:r w:rsidRPr="00250417">
                <w:rPr>
                  <w:rFonts w:ascii="Times New Roman" w:eastAsia="Calibri" w:hAnsi="Times New Roman" w:cs="Times New Roman"/>
                  <w:sz w:val="18"/>
                  <w:szCs w:val="18"/>
                  <w:vertAlign w:val="superscript"/>
                  <w:lang w:val="en-GB" w:eastAsia="ja-JP"/>
                </w:rPr>
                <w:t xml:space="preserve">2) </w:t>
              </w:r>
              <w:r w:rsidRPr="00250417">
                <w:rPr>
                  <w:rFonts w:ascii="Times New Roman" w:eastAsia="Times New Roman" w:hAnsi="Times New Roman" w:cs="Times New Roman"/>
                  <w:color w:val="FF0000"/>
                  <w:sz w:val="18"/>
                  <w:szCs w:val="18"/>
                  <w:lang w:val="en-GB"/>
                </w:rPr>
                <w:t xml:space="preserve"> </w:t>
              </w:r>
            </w:ins>
          </w:p>
        </w:tc>
      </w:tr>
      <w:tr w:rsidR="00250417" w:rsidRPr="00250417" w14:paraId="641099A8" w14:textId="77777777" w:rsidTr="00F57A3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621"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622" w:author="John Mettrop [2]" w:date="2022-12-09T08:12:00Z"/>
          <w:trPrChange w:id="1623"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624"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1A2A047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625" w:author="John Mettrop [2]" w:date="2022-12-09T08:12:00Z"/>
                <w:rFonts w:ascii="Times New Roman" w:eastAsia="Times New Roman" w:hAnsi="Times New Roman" w:cs="Times New Roman"/>
                <w:sz w:val="18"/>
                <w:szCs w:val="18"/>
                <w:lang w:val="en-GB" w:eastAsia="ja-JP"/>
              </w:rPr>
            </w:pPr>
            <w:ins w:id="1626" w:author="John Mettrop [2]" w:date="2022-12-09T08:12:00Z">
              <w:r w:rsidRPr="00250417">
                <w:rPr>
                  <w:rFonts w:ascii="Times New Roman" w:eastAsia="Times New Roman" w:hAnsi="Times New Roman" w:cs="Times New Roman"/>
                  <w:sz w:val="18"/>
                  <w:szCs w:val="18"/>
                  <w:lang w:val="en-GB" w:eastAsia="ja-JP"/>
                </w:rPr>
                <w:t>Tuning range</w:t>
              </w:r>
            </w:ins>
          </w:p>
        </w:tc>
        <w:tc>
          <w:tcPr>
            <w:tcW w:w="419" w:type="pct"/>
            <w:tcBorders>
              <w:top w:val="single" w:sz="4" w:space="0" w:color="auto"/>
              <w:left w:val="single" w:sz="4" w:space="0" w:color="auto"/>
              <w:bottom w:val="single" w:sz="4" w:space="0" w:color="auto"/>
              <w:right w:val="single" w:sz="4" w:space="0" w:color="auto"/>
            </w:tcBorders>
            <w:hideMark/>
            <w:tcPrChange w:id="1627"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58FB082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28" w:author="John Mettrop [2]" w:date="2022-12-09T08:12:00Z"/>
                <w:rFonts w:ascii="Times New Roman" w:eastAsia="Times New Roman" w:hAnsi="Times New Roman" w:cs="Times New Roman"/>
                <w:sz w:val="18"/>
                <w:szCs w:val="18"/>
                <w:lang w:val="en-GB" w:eastAsia="ja-JP"/>
              </w:rPr>
            </w:pPr>
            <w:ins w:id="1629" w:author="John Mettrop [2]" w:date="2022-12-09T08:12:00Z">
              <w:r w:rsidRPr="00250417">
                <w:rPr>
                  <w:rFonts w:ascii="Times New Roman" w:eastAsia="Times New Roman" w:hAnsi="Times New Roman" w:cs="Times New Roman"/>
                  <w:sz w:val="18"/>
                  <w:szCs w:val="18"/>
                  <w:lang w:val="en-GB" w:eastAsia="ja-JP"/>
                </w:rPr>
                <w:t>MHz</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630"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31738FD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31" w:author="John Mettrop [2]" w:date="2022-12-09T08:12:00Z"/>
                <w:rFonts w:ascii="Times New Roman" w:eastAsia="Times New Roman" w:hAnsi="Times New Roman" w:cs="Times New Roman"/>
                <w:sz w:val="18"/>
                <w:szCs w:val="18"/>
                <w:lang w:val="en-GB" w:eastAsia="ja-JP"/>
              </w:rPr>
            </w:pPr>
            <w:ins w:id="1632" w:author="John Mettrop [2]" w:date="2022-12-09T08:12:00Z">
              <w:r w:rsidRPr="00250417">
                <w:rPr>
                  <w:rFonts w:ascii="Times New Roman" w:eastAsia="Times New Roman" w:hAnsi="Times New Roman" w:cs="Times New Roman"/>
                  <w:sz w:val="18"/>
                  <w:szCs w:val="18"/>
                  <w:lang w:val="en-GB" w:eastAsia="ja-JP"/>
                </w:rPr>
                <w:t>4 400-4 940</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633"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3962DBC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34" w:author="John Mettrop [2]" w:date="2022-12-09T08:12:00Z"/>
                <w:rFonts w:ascii="Times New Roman" w:eastAsia="Times New Roman" w:hAnsi="Times New Roman" w:cs="Times New Roman"/>
                <w:sz w:val="18"/>
                <w:szCs w:val="18"/>
                <w:lang w:val="en-GB" w:eastAsia="ja-JP"/>
              </w:rPr>
            </w:pPr>
            <w:ins w:id="1635" w:author="John Mettrop [2]" w:date="2022-12-09T08:12:00Z">
              <w:r w:rsidRPr="00250417">
                <w:rPr>
                  <w:rFonts w:ascii="Times New Roman" w:eastAsia="Times New Roman" w:hAnsi="Times New Roman" w:cs="Times New Roman"/>
                  <w:sz w:val="18"/>
                  <w:szCs w:val="18"/>
                  <w:lang w:val="en-GB" w:eastAsia="ja-JP"/>
                </w:rPr>
                <w:t>4 400-4 940</w:t>
              </w:r>
            </w:ins>
          </w:p>
        </w:tc>
        <w:tc>
          <w:tcPr>
            <w:tcW w:w="900" w:type="pct"/>
            <w:tcBorders>
              <w:top w:val="single" w:sz="4" w:space="0" w:color="auto"/>
              <w:left w:val="single" w:sz="4" w:space="0" w:color="auto"/>
              <w:bottom w:val="single" w:sz="4" w:space="0" w:color="auto"/>
              <w:right w:val="single" w:sz="4" w:space="0" w:color="auto"/>
            </w:tcBorders>
            <w:vAlign w:val="center"/>
            <w:tcPrChange w:id="1636"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2095B6D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37" w:author="John Mettrop [2]" w:date="2022-12-09T08:12:00Z"/>
                <w:rFonts w:ascii="Times New Roman" w:eastAsia="Times New Roman" w:hAnsi="Times New Roman" w:cs="Times New Roman"/>
                <w:sz w:val="18"/>
                <w:szCs w:val="18"/>
                <w:lang w:val="en-GB" w:eastAsia="ja-JP"/>
              </w:rPr>
            </w:pPr>
            <w:ins w:id="1638" w:author="John Mettrop [2]" w:date="2022-12-09T08:12:00Z">
              <w:r w:rsidRPr="00250417">
                <w:rPr>
                  <w:rFonts w:ascii="Times New Roman" w:eastAsia="Times New Roman" w:hAnsi="Times New Roman" w:cs="Times New Roman"/>
                  <w:sz w:val="18"/>
                  <w:szCs w:val="18"/>
                  <w:lang w:val="en-GB" w:eastAsia="ja-JP"/>
                </w:rPr>
                <w:t>4 800-4 990</w:t>
              </w:r>
            </w:ins>
          </w:p>
        </w:tc>
        <w:tc>
          <w:tcPr>
            <w:tcW w:w="898" w:type="pct"/>
            <w:tcBorders>
              <w:top w:val="single" w:sz="4" w:space="0" w:color="auto"/>
              <w:left w:val="single" w:sz="4" w:space="0" w:color="auto"/>
              <w:bottom w:val="single" w:sz="4" w:space="0" w:color="auto"/>
              <w:right w:val="single" w:sz="4" w:space="0" w:color="auto"/>
            </w:tcBorders>
            <w:vAlign w:val="center"/>
            <w:tcPrChange w:id="1639"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2A92FD6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40" w:author="John Mettrop [2]" w:date="2022-12-09T08:12:00Z"/>
                <w:rFonts w:ascii="Times New Roman" w:eastAsia="Times New Roman" w:hAnsi="Times New Roman" w:cs="Times New Roman"/>
                <w:sz w:val="18"/>
                <w:szCs w:val="18"/>
                <w:lang w:val="en-GB" w:eastAsia="ja-JP"/>
              </w:rPr>
            </w:pPr>
            <w:ins w:id="1641" w:author="John Mettrop [2]" w:date="2022-12-09T08:12:00Z">
              <w:r w:rsidRPr="00250417">
                <w:rPr>
                  <w:rFonts w:ascii="Times New Roman" w:eastAsia="Times New Roman" w:hAnsi="Times New Roman" w:cs="Times New Roman"/>
                  <w:sz w:val="18"/>
                  <w:szCs w:val="18"/>
                  <w:lang w:val="en-GB" w:eastAsia="ja-JP"/>
                </w:rPr>
                <w:t>4 800-4 990</w:t>
              </w:r>
            </w:ins>
          </w:p>
        </w:tc>
      </w:tr>
      <w:tr w:rsidR="00250417" w:rsidRPr="00250417" w14:paraId="68E7AC12" w14:textId="77777777" w:rsidTr="00F57A3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642"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643" w:author="John Mettrop [2]" w:date="2022-12-09T08:12:00Z"/>
          <w:trPrChange w:id="1644"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645"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6BE3AD2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646" w:author="John Mettrop [2]" w:date="2022-12-09T08:12:00Z"/>
                <w:rFonts w:ascii="Times New Roman" w:eastAsia="Times New Roman" w:hAnsi="Times New Roman" w:cs="Times New Roman"/>
                <w:sz w:val="18"/>
                <w:szCs w:val="18"/>
                <w:lang w:val="en-GB" w:eastAsia="ja-JP"/>
              </w:rPr>
            </w:pPr>
            <w:ins w:id="1647" w:author="John Mettrop [2]" w:date="2022-12-09T08:12:00Z">
              <w:r w:rsidRPr="00250417">
                <w:rPr>
                  <w:rFonts w:ascii="Times New Roman" w:eastAsia="Times New Roman" w:hAnsi="Times New Roman" w:cs="Times New Roman"/>
                  <w:sz w:val="18"/>
                  <w:szCs w:val="18"/>
                  <w:lang w:val="en-GB" w:eastAsia="ja-JP"/>
                </w:rPr>
                <w:t>Selectivity (3 dB)</w:t>
              </w:r>
            </w:ins>
          </w:p>
        </w:tc>
        <w:tc>
          <w:tcPr>
            <w:tcW w:w="419" w:type="pct"/>
            <w:tcBorders>
              <w:top w:val="single" w:sz="4" w:space="0" w:color="auto"/>
              <w:left w:val="single" w:sz="4" w:space="0" w:color="auto"/>
              <w:bottom w:val="single" w:sz="4" w:space="0" w:color="auto"/>
              <w:right w:val="single" w:sz="4" w:space="0" w:color="auto"/>
            </w:tcBorders>
            <w:hideMark/>
            <w:tcPrChange w:id="1648"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18778DD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49" w:author="John Mettrop [2]" w:date="2022-12-09T08:12:00Z"/>
                <w:rFonts w:ascii="Times New Roman" w:eastAsia="Times New Roman" w:hAnsi="Times New Roman" w:cs="Times New Roman"/>
                <w:sz w:val="18"/>
                <w:szCs w:val="18"/>
                <w:lang w:val="en-GB" w:eastAsia="ja-JP"/>
              </w:rPr>
            </w:pPr>
            <w:ins w:id="1650" w:author="John Mettrop [2]" w:date="2022-12-09T08:12:00Z">
              <w:r w:rsidRPr="00250417">
                <w:rPr>
                  <w:rFonts w:ascii="Times New Roman" w:eastAsia="Times New Roman" w:hAnsi="Times New Roman" w:cs="Times New Roman"/>
                  <w:sz w:val="18"/>
                  <w:szCs w:val="18"/>
                  <w:lang w:val="en-GB" w:eastAsia="ja-JP"/>
                </w:rPr>
                <w:t>MHz</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651"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3D881EC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52" w:author="John Mettrop [2]" w:date="2022-12-09T08:12:00Z"/>
                <w:rFonts w:ascii="Times New Roman" w:eastAsia="Times New Roman" w:hAnsi="Times New Roman" w:cs="Times New Roman"/>
                <w:sz w:val="18"/>
                <w:szCs w:val="18"/>
                <w:lang w:val="en-GB" w:eastAsia="ja-JP"/>
              </w:rPr>
            </w:pPr>
            <w:ins w:id="1653" w:author="John Mettrop [2]" w:date="2022-12-09T08:12:00Z">
              <w:r w:rsidRPr="00250417">
                <w:rPr>
                  <w:rFonts w:ascii="Times New Roman" w:eastAsia="Times New Roman" w:hAnsi="Times New Roman" w:cs="Times New Roman"/>
                  <w:sz w:val="18"/>
                  <w:szCs w:val="18"/>
                  <w:lang w:val="en-GB" w:eastAsia="ja-JP"/>
                </w:rPr>
                <w:t>5.6/11.3/22.6</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654"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2A11BDA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55" w:author="John Mettrop [2]" w:date="2022-12-09T08:12:00Z"/>
                <w:rFonts w:ascii="Times New Roman" w:eastAsia="Times New Roman" w:hAnsi="Times New Roman" w:cs="Times New Roman"/>
                <w:sz w:val="18"/>
                <w:szCs w:val="18"/>
                <w:lang w:val="en-GB" w:eastAsia="ja-JP"/>
              </w:rPr>
            </w:pPr>
            <w:ins w:id="1656" w:author="John Mettrop [2]" w:date="2022-12-09T08:12:00Z">
              <w:r w:rsidRPr="00250417">
                <w:rPr>
                  <w:rFonts w:ascii="Times New Roman" w:eastAsia="Times New Roman" w:hAnsi="Times New Roman" w:cs="Times New Roman"/>
                  <w:sz w:val="18"/>
                  <w:szCs w:val="18"/>
                  <w:lang w:val="en-GB" w:eastAsia="ja-JP"/>
                </w:rPr>
                <w:t>5.6/11.3/22.6</w:t>
              </w:r>
            </w:ins>
          </w:p>
        </w:tc>
        <w:tc>
          <w:tcPr>
            <w:tcW w:w="900" w:type="pct"/>
            <w:tcBorders>
              <w:top w:val="single" w:sz="4" w:space="0" w:color="auto"/>
              <w:left w:val="single" w:sz="4" w:space="0" w:color="auto"/>
              <w:bottom w:val="single" w:sz="4" w:space="0" w:color="auto"/>
              <w:right w:val="single" w:sz="4" w:space="0" w:color="auto"/>
            </w:tcBorders>
            <w:vAlign w:val="center"/>
            <w:tcPrChange w:id="1657"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05A608E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58" w:author="John Mettrop [2]" w:date="2022-12-09T08:12:00Z"/>
                <w:rFonts w:ascii="Times New Roman" w:eastAsia="Times New Roman" w:hAnsi="Times New Roman" w:cs="Times New Roman"/>
                <w:sz w:val="18"/>
                <w:szCs w:val="18"/>
                <w:lang w:val="en-GB" w:eastAsia="ja-JP"/>
              </w:rPr>
            </w:pPr>
            <w:ins w:id="1659" w:author="John Mettrop [2]" w:date="2022-12-09T08:12:00Z">
              <w:r w:rsidRPr="00250417">
                <w:rPr>
                  <w:rFonts w:ascii="Times New Roman" w:eastAsia="Times New Roman" w:hAnsi="Times New Roman" w:cs="Times New Roman"/>
                  <w:sz w:val="18"/>
                  <w:szCs w:val="18"/>
                  <w:lang w:val="en-GB" w:eastAsia="ja-JP"/>
                </w:rPr>
                <w:t>40/50/60/80/100</w:t>
              </w:r>
            </w:ins>
          </w:p>
        </w:tc>
        <w:tc>
          <w:tcPr>
            <w:tcW w:w="898" w:type="pct"/>
            <w:tcBorders>
              <w:top w:val="single" w:sz="4" w:space="0" w:color="auto"/>
              <w:left w:val="single" w:sz="4" w:space="0" w:color="auto"/>
              <w:bottom w:val="single" w:sz="4" w:space="0" w:color="auto"/>
              <w:right w:val="single" w:sz="4" w:space="0" w:color="auto"/>
            </w:tcBorders>
            <w:vAlign w:val="center"/>
            <w:tcPrChange w:id="1660"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4DAFB60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61" w:author="John Mettrop [2]" w:date="2022-12-09T08:12:00Z"/>
                <w:rFonts w:ascii="Times New Roman" w:eastAsia="Times New Roman" w:hAnsi="Times New Roman" w:cs="Times New Roman"/>
                <w:sz w:val="18"/>
                <w:szCs w:val="18"/>
                <w:lang w:val="en-GB" w:eastAsia="ja-JP"/>
              </w:rPr>
            </w:pPr>
            <w:ins w:id="1662" w:author="John Mettrop [2]" w:date="2022-12-09T08:12:00Z">
              <w:r w:rsidRPr="00250417">
                <w:rPr>
                  <w:rFonts w:ascii="Times New Roman" w:eastAsia="Times New Roman" w:hAnsi="Times New Roman" w:cs="Times New Roman"/>
                  <w:sz w:val="18"/>
                  <w:szCs w:val="18"/>
                  <w:lang w:val="en-GB" w:eastAsia="ja-JP"/>
                </w:rPr>
                <w:t>40/50/60/80/100</w:t>
              </w:r>
            </w:ins>
          </w:p>
        </w:tc>
      </w:tr>
      <w:tr w:rsidR="00250417" w:rsidRPr="00250417" w14:paraId="5BE021D4" w14:textId="77777777" w:rsidTr="00F57A3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663"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664" w:author="John Mettrop [2]" w:date="2022-12-09T08:12:00Z"/>
          <w:trPrChange w:id="1665"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666"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1AC113D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667" w:author="John Mettrop [2]" w:date="2022-12-09T08:12:00Z"/>
                <w:rFonts w:ascii="Times New Roman" w:eastAsia="Times New Roman" w:hAnsi="Times New Roman" w:cs="Times New Roman"/>
                <w:sz w:val="18"/>
                <w:szCs w:val="18"/>
                <w:lang w:val="en-GB" w:eastAsia="ja-JP"/>
              </w:rPr>
            </w:pPr>
            <w:ins w:id="1668" w:author="John Mettrop [2]" w:date="2022-12-09T08:12:00Z">
              <w:r w:rsidRPr="00250417">
                <w:rPr>
                  <w:rFonts w:ascii="Times New Roman" w:eastAsia="Times New Roman" w:hAnsi="Times New Roman" w:cs="Times New Roman"/>
                  <w:sz w:val="18"/>
                  <w:szCs w:val="18"/>
                  <w:lang w:val="en-GB" w:eastAsia="ja-JP"/>
                </w:rPr>
                <w:t>Noise figure</w:t>
              </w:r>
            </w:ins>
          </w:p>
        </w:tc>
        <w:tc>
          <w:tcPr>
            <w:tcW w:w="419" w:type="pct"/>
            <w:tcBorders>
              <w:top w:val="single" w:sz="4" w:space="0" w:color="auto"/>
              <w:left w:val="single" w:sz="4" w:space="0" w:color="auto"/>
              <w:bottom w:val="single" w:sz="4" w:space="0" w:color="auto"/>
              <w:right w:val="single" w:sz="4" w:space="0" w:color="auto"/>
            </w:tcBorders>
            <w:hideMark/>
            <w:tcPrChange w:id="1669"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7C230F1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70" w:author="John Mettrop [2]" w:date="2022-12-09T08:12:00Z"/>
                <w:rFonts w:ascii="Times New Roman" w:eastAsia="Times New Roman" w:hAnsi="Times New Roman" w:cs="Times New Roman"/>
                <w:sz w:val="18"/>
                <w:szCs w:val="18"/>
                <w:lang w:val="en-GB" w:eastAsia="ja-JP"/>
              </w:rPr>
            </w:pPr>
            <w:ins w:id="1671" w:author="John Mettrop [2]" w:date="2022-12-09T08:12:00Z">
              <w:r w:rsidRPr="00250417">
                <w:rPr>
                  <w:rFonts w:ascii="Times New Roman" w:eastAsia="Times New Roman" w:hAnsi="Times New Roman" w:cs="Times New Roman"/>
                  <w:sz w:val="18"/>
                  <w:szCs w:val="18"/>
                  <w:lang w:val="en-GB" w:eastAsia="ja-JP"/>
                </w:rPr>
                <w:t>dB</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672"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6808074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73" w:author="John Mettrop [2]" w:date="2022-12-09T08:12:00Z"/>
                <w:rFonts w:ascii="Times New Roman" w:eastAsia="Times New Roman" w:hAnsi="Times New Roman" w:cs="Times New Roman"/>
                <w:sz w:val="18"/>
                <w:szCs w:val="18"/>
                <w:lang w:val="en-GB" w:eastAsia="ja-JP"/>
              </w:rPr>
            </w:pPr>
            <w:ins w:id="1674" w:author="John Mettrop [2]" w:date="2022-12-09T08:12:00Z">
              <w:r w:rsidRPr="00250417">
                <w:rPr>
                  <w:rFonts w:ascii="Times New Roman" w:eastAsia="Times New Roman" w:hAnsi="Times New Roman" w:cs="Times New Roman"/>
                  <w:sz w:val="18"/>
                  <w:szCs w:val="18"/>
                  <w:lang w:val="en-GB" w:eastAsia="ja-JP"/>
                </w:rPr>
                <w:t>6</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675"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170D1CA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76" w:author="John Mettrop [2]" w:date="2022-12-09T08:12:00Z"/>
                <w:rFonts w:ascii="Times New Roman" w:eastAsia="Times New Roman" w:hAnsi="Times New Roman" w:cs="Times New Roman"/>
                <w:sz w:val="18"/>
                <w:szCs w:val="18"/>
                <w:lang w:val="en-GB" w:eastAsia="ja-JP"/>
              </w:rPr>
            </w:pPr>
            <w:ins w:id="1677" w:author="John Mettrop [2]" w:date="2022-12-09T08:12:00Z">
              <w:r w:rsidRPr="00250417">
                <w:rPr>
                  <w:rFonts w:ascii="Times New Roman" w:eastAsia="Times New Roman" w:hAnsi="Times New Roman" w:cs="Times New Roman"/>
                  <w:sz w:val="18"/>
                  <w:szCs w:val="18"/>
                  <w:lang w:val="en-GB" w:eastAsia="ja-JP"/>
                </w:rPr>
                <w:t>6</w:t>
              </w:r>
            </w:ins>
          </w:p>
        </w:tc>
        <w:tc>
          <w:tcPr>
            <w:tcW w:w="900" w:type="pct"/>
            <w:tcBorders>
              <w:top w:val="single" w:sz="4" w:space="0" w:color="auto"/>
              <w:left w:val="single" w:sz="4" w:space="0" w:color="auto"/>
              <w:bottom w:val="single" w:sz="4" w:space="0" w:color="auto"/>
              <w:right w:val="single" w:sz="4" w:space="0" w:color="auto"/>
            </w:tcBorders>
            <w:vAlign w:val="center"/>
            <w:tcPrChange w:id="1678"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6D11A41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79" w:author="John Mettrop [2]" w:date="2022-12-09T08:12:00Z"/>
                <w:rFonts w:ascii="Times New Roman" w:eastAsia="Times New Roman" w:hAnsi="Times New Roman" w:cs="Times New Roman"/>
                <w:sz w:val="18"/>
                <w:szCs w:val="18"/>
                <w:lang w:val="en-GB" w:eastAsia="ja-JP"/>
              </w:rPr>
            </w:pPr>
            <w:ins w:id="1680" w:author="John Mettrop [2]" w:date="2022-12-09T08:12:00Z">
              <w:r w:rsidRPr="00250417">
                <w:rPr>
                  <w:rFonts w:ascii="Times New Roman" w:eastAsia="Times New Roman" w:hAnsi="Times New Roman" w:cs="Times New Roman"/>
                  <w:sz w:val="18"/>
                  <w:szCs w:val="18"/>
                  <w:lang w:val="en-GB" w:eastAsia="ja-JP"/>
                </w:rPr>
                <w:t>5</w:t>
              </w:r>
            </w:ins>
          </w:p>
        </w:tc>
        <w:tc>
          <w:tcPr>
            <w:tcW w:w="898" w:type="pct"/>
            <w:tcBorders>
              <w:top w:val="single" w:sz="4" w:space="0" w:color="auto"/>
              <w:left w:val="single" w:sz="4" w:space="0" w:color="auto"/>
              <w:bottom w:val="single" w:sz="4" w:space="0" w:color="auto"/>
              <w:right w:val="single" w:sz="4" w:space="0" w:color="auto"/>
            </w:tcBorders>
            <w:vAlign w:val="center"/>
            <w:tcPrChange w:id="1681"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58D0C34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82" w:author="John Mettrop [2]" w:date="2022-12-09T08:12:00Z"/>
                <w:rFonts w:ascii="Times New Roman" w:eastAsia="Times New Roman" w:hAnsi="Times New Roman" w:cs="Times New Roman"/>
                <w:sz w:val="18"/>
                <w:szCs w:val="18"/>
                <w:lang w:val="en-GB" w:eastAsia="ja-JP"/>
              </w:rPr>
            </w:pPr>
            <w:ins w:id="1683" w:author="John Mettrop [2]" w:date="2022-12-09T08:12:00Z">
              <w:r w:rsidRPr="00250417">
                <w:rPr>
                  <w:rFonts w:ascii="Times New Roman" w:eastAsia="Times New Roman" w:hAnsi="Times New Roman" w:cs="Times New Roman"/>
                  <w:sz w:val="18"/>
                  <w:szCs w:val="18"/>
                  <w:lang w:val="en-GB" w:eastAsia="ja-JP"/>
                </w:rPr>
                <w:t>5</w:t>
              </w:r>
            </w:ins>
          </w:p>
        </w:tc>
      </w:tr>
      <w:tr w:rsidR="00250417" w:rsidRPr="00250417" w14:paraId="16ABCEEB" w14:textId="77777777" w:rsidTr="00F57A3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684"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685" w:author="John Mettrop [2]" w:date="2022-12-09T08:12:00Z"/>
          <w:trPrChange w:id="1686"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687"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407EB43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688" w:author="John Mettrop [2]" w:date="2022-12-09T08:12:00Z"/>
                <w:rFonts w:ascii="Times New Roman" w:eastAsia="Times New Roman" w:hAnsi="Times New Roman" w:cs="Times New Roman"/>
                <w:sz w:val="18"/>
                <w:szCs w:val="18"/>
                <w:lang w:val="en-GB" w:eastAsia="ja-JP"/>
              </w:rPr>
            </w:pPr>
            <w:ins w:id="1689" w:author="John Mettrop [2]" w:date="2022-12-09T08:12:00Z">
              <w:r w:rsidRPr="00250417">
                <w:rPr>
                  <w:rFonts w:ascii="Times New Roman" w:eastAsia="Times New Roman" w:hAnsi="Times New Roman" w:cs="Times New Roman"/>
                  <w:sz w:val="18"/>
                  <w:szCs w:val="18"/>
                  <w:lang w:val="en-GB" w:eastAsia="ja-JP"/>
                </w:rPr>
                <w:t>Thermal noise level</w:t>
              </w:r>
            </w:ins>
          </w:p>
        </w:tc>
        <w:tc>
          <w:tcPr>
            <w:tcW w:w="419" w:type="pct"/>
            <w:tcBorders>
              <w:top w:val="single" w:sz="4" w:space="0" w:color="auto"/>
              <w:left w:val="single" w:sz="4" w:space="0" w:color="auto"/>
              <w:bottom w:val="single" w:sz="4" w:space="0" w:color="auto"/>
              <w:right w:val="single" w:sz="4" w:space="0" w:color="auto"/>
            </w:tcBorders>
            <w:hideMark/>
            <w:tcPrChange w:id="1690"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57D4283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91" w:author="John Mettrop [2]" w:date="2022-12-09T08:12:00Z"/>
                <w:rFonts w:ascii="Times New Roman" w:eastAsia="Times New Roman" w:hAnsi="Times New Roman" w:cs="Times New Roman"/>
                <w:sz w:val="18"/>
                <w:szCs w:val="18"/>
                <w:lang w:val="en-GB" w:eastAsia="ja-JP"/>
              </w:rPr>
            </w:pPr>
            <w:ins w:id="1692" w:author="John Mettrop [2]" w:date="2022-12-09T08:12:00Z">
              <w:r w:rsidRPr="00250417">
                <w:rPr>
                  <w:rFonts w:ascii="Times New Roman" w:eastAsia="Times New Roman" w:hAnsi="Times New Roman" w:cs="Times New Roman"/>
                  <w:sz w:val="18"/>
                  <w:szCs w:val="18"/>
                  <w:lang w:val="en-GB" w:eastAsia="ja-JP"/>
                </w:rPr>
                <w:t>dBm</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693"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0117094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94" w:author="John Mettrop [2]" w:date="2022-12-09T08:12:00Z"/>
                <w:rFonts w:ascii="Times New Roman" w:eastAsia="Times New Roman" w:hAnsi="Times New Roman" w:cs="Times New Roman"/>
                <w:sz w:val="18"/>
                <w:szCs w:val="18"/>
                <w:lang w:val="en-GB" w:eastAsia="ja-JP"/>
              </w:rPr>
            </w:pPr>
            <w:ins w:id="1695" w:author="John Mettrop [2]" w:date="2022-12-09T08:12:00Z">
              <w:r w:rsidRPr="00250417">
                <w:rPr>
                  <w:rFonts w:ascii="Times New Roman" w:eastAsia="Times New Roman" w:hAnsi="Times New Roman" w:cs="Times New Roman"/>
                  <w:sz w:val="18"/>
                  <w:szCs w:val="18"/>
                  <w:lang w:val="en-GB" w:eastAsia="ja-JP"/>
                </w:rPr>
                <w:t>−100.5 to −94.5</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696"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6BCC30C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97" w:author="John Mettrop [2]" w:date="2022-12-09T08:12:00Z"/>
                <w:rFonts w:ascii="Times New Roman" w:eastAsia="Times New Roman" w:hAnsi="Times New Roman" w:cs="Times New Roman"/>
                <w:sz w:val="18"/>
                <w:szCs w:val="18"/>
                <w:lang w:val="en-GB" w:eastAsia="ja-JP"/>
              </w:rPr>
            </w:pPr>
            <w:ins w:id="1698" w:author="John Mettrop [2]" w:date="2022-12-09T08:12:00Z">
              <w:r w:rsidRPr="00250417">
                <w:rPr>
                  <w:rFonts w:ascii="Times New Roman" w:eastAsia="Times New Roman" w:hAnsi="Times New Roman" w:cs="Times New Roman"/>
                  <w:sz w:val="18"/>
                  <w:szCs w:val="18"/>
                  <w:lang w:val="en-GB" w:eastAsia="ja-JP"/>
                </w:rPr>
                <w:t>−100.5 to −94.5</w:t>
              </w:r>
            </w:ins>
          </w:p>
        </w:tc>
        <w:tc>
          <w:tcPr>
            <w:tcW w:w="900" w:type="pct"/>
            <w:tcBorders>
              <w:top w:val="single" w:sz="4" w:space="0" w:color="auto"/>
              <w:left w:val="single" w:sz="4" w:space="0" w:color="auto"/>
              <w:bottom w:val="single" w:sz="4" w:space="0" w:color="auto"/>
              <w:right w:val="single" w:sz="4" w:space="0" w:color="auto"/>
            </w:tcBorders>
            <w:vAlign w:val="center"/>
            <w:tcPrChange w:id="1699"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1378146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00" w:author="John Mettrop [2]" w:date="2022-12-09T08:12:00Z"/>
                <w:rFonts w:ascii="Times New Roman" w:eastAsia="Times New Roman" w:hAnsi="Times New Roman" w:cs="Times New Roman"/>
                <w:sz w:val="18"/>
                <w:szCs w:val="18"/>
                <w:lang w:val="en-GB" w:eastAsia="ja-JP"/>
              </w:rPr>
            </w:pPr>
            <w:ins w:id="1701" w:author="John Mettrop [2]" w:date="2022-12-09T08:12:00Z">
              <w:r w:rsidRPr="00250417">
                <w:rPr>
                  <w:rFonts w:ascii="Times New Roman" w:eastAsia="Times New Roman" w:hAnsi="Times New Roman" w:cs="Times New Roman"/>
                  <w:sz w:val="18"/>
                  <w:szCs w:val="18"/>
                  <w:lang w:val="en-GB" w:eastAsia="ja-JP"/>
                </w:rPr>
                <w:t>−93 … −89</w:t>
              </w:r>
            </w:ins>
          </w:p>
        </w:tc>
        <w:tc>
          <w:tcPr>
            <w:tcW w:w="898" w:type="pct"/>
            <w:tcBorders>
              <w:top w:val="single" w:sz="4" w:space="0" w:color="auto"/>
              <w:left w:val="single" w:sz="4" w:space="0" w:color="auto"/>
              <w:bottom w:val="single" w:sz="4" w:space="0" w:color="auto"/>
              <w:right w:val="single" w:sz="4" w:space="0" w:color="auto"/>
            </w:tcBorders>
            <w:vAlign w:val="center"/>
            <w:tcPrChange w:id="1702"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00B40EE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03" w:author="John Mettrop [2]" w:date="2022-12-09T08:12:00Z"/>
                <w:rFonts w:ascii="Times New Roman" w:eastAsia="Times New Roman" w:hAnsi="Times New Roman" w:cs="Times New Roman"/>
                <w:sz w:val="18"/>
                <w:szCs w:val="18"/>
                <w:lang w:val="en-GB" w:eastAsia="ja-JP"/>
              </w:rPr>
            </w:pPr>
            <w:ins w:id="1704" w:author="John Mettrop [2]" w:date="2022-12-09T08:12:00Z">
              <w:r w:rsidRPr="00250417">
                <w:rPr>
                  <w:rFonts w:ascii="Times New Roman" w:eastAsia="Times New Roman" w:hAnsi="Times New Roman" w:cs="Times New Roman"/>
                  <w:sz w:val="18"/>
                  <w:szCs w:val="18"/>
                  <w:lang w:val="en-GB" w:eastAsia="ja-JP"/>
                </w:rPr>
                <w:t>−93 … −89</w:t>
              </w:r>
            </w:ins>
          </w:p>
        </w:tc>
      </w:tr>
      <w:tr w:rsidR="00250417" w:rsidRPr="00250417" w14:paraId="6F26982D" w14:textId="77777777" w:rsidTr="00250417">
        <w:trPr>
          <w:cantSplit/>
          <w:jc w:val="center"/>
          <w:ins w:id="1705" w:author="John Mettrop [2]" w:date="2022-12-09T08:12:00Z"/>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hideMark/>
          </w:tcPr>
          <w:p w14:paraId="582DC68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706" w:author="John Mettrop [2]" w:date="2022-12-09T08:12:00Z"/>
                <w:rFonts w:ascii="Times New Roman" w:eastAsia="Times New Roman" w:hAnsi="Times New Roman" w:cs="Times New Roman"/>
                <w:b/>
                <w:bCs/>
                <w:sz w:val="18"/>
                <w:szCs w:val="18"/>
                <w:lang w:val="en-GB" w:eastAsia="ja-JP"/>
              </w:rPr>
            </w:pPr>
            <w:proofErr w:type="gramStart"/>
            <w:ins w:id="1707" w:author="John Mettrop [2]" w:date="2022-12-09T08:12:00Z">
              <w:r w:rsidRPr="00250417">
                <w:rPr>
                  <w:rFonts w:ascii="Times New Roman" w:eastAsia="Times New Roman" w:hAnsi="Times New Roman" w:cs="Times New Roman"/>
                  <w:b/>
                  <w:bCs/>
                  <w:sz w:val="18"/>
                  <w:szCs w:val="18"/>
                  <w:lang w:val="en-GB" w:eastAsia="ja-JP"/>
                </w:rPr>
                <w:t>Antenna</w:t>
              </w:r>
              <w:r w:rsidRPr="00250417">
                <w:rPr>
                  <w:rFonts w:ascii="Times New Roman" w:eastAsia="Calibri" w:hAnsi="Times New Roman" w:cs="Times New Roman"/>
                  <w:sz w:val="18"/>
                  <w:szCs w:val="18"/>
                  <w:vertAlign w:val="superscript"/>
                  <w:lang w:val="en-GB" w:eastAsia="ja-JP"/>
                </w:rPr>
                <w:t>(</w:t>
              </w:r>
              <w:proofErr w:type="gramEnd"/>
              <w:r w:rsidRPr="00250417">
                <w:rPr>
                  <w:rFonts w:ascii="Times New Roman" w:eastAsia="Calibri" w:hAnsi="Times New Roman" w:cs="Times New Roman"/>
                  <w:sz w:val="18"/>
                  <w:szCs w:val="18"/>
                  <w:vertAlign w:val="superscript"/>
                  <w:lang w:val="en-GB" w:eastAsia="ja-JP"/>
                </w:rPr>
                <w:t xml:space="preserve">2) </w:t>
              </w:r>
              <w:r w:rsidRPr="00250417">
                <w:rPr>
                  <w:rFonts w:ascii="Times New Roman" w:eastAsia="Times New Roman" w:hAnsi="Times New Roman" w:cs="Times New Roman"/>
                  <w:color w:val="FF0000"/>
                  <w:sz w:val="18"/>
                  <w:szCs w:val="18"/>
                  <w:lang w:val="en-GB"/>
                </w:rPr>
                <w:t xml:space="preserve"> </w:t>
              </w:r>
            </w:ins>
          </w:p>
        </w:tc>
      </w:tr>
      <w:tr w:rsidR="00250417" w:rsidRPr="00250417" w14:paraId="0FE92D28" w14:textId="77777777" w:rsidTr="00F57A3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708"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709" w:author="John Mettrop [2]" w:date="2022-12-09T08:12:00Z"/>
          <w:trPrChange w:id="1710"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711"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36A8D80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712" w:author="John Mettrop [2]" w:date="2022-12-09T08:12:00Z"/>
                <w:rFonts w:ascii="Times New Roman" w:eastAsia="Times New Roman" w:hAnsi="Times New Roman" w:cs="Times New Roman"/>
                <w:sz w:val="18"/>
                <w:szCs w:val="18"/>
                <w:lang w:val="en-GB" w:eastAsia="ja-JP"/>
              </w:rPr>
            </w:pPr>
            <w:ins w:id="1713" w:author="John Mettrop [2]" w:date="2022-12-09T08:12:00Z">
              <w:r w:rsidRPr="00250417">
                <w:rPr>
                  <w:rFonts w:ascii="Times New Roman" w:eastAsia="Times New Roman" w:hAnsi="Times New Roman" w:cs="Times New Roman"/>
                  <w:sz w:val="18"/>
                  <w:szCs w:val="18"/>
                  <w:lang w:val="en-GB" w:eastAsia="ja-JP"/>
                </w:rPr>
                <w:t>Antenna type</w:t>
              </w:r>
            </w:ins>
          </w:p>
        </w:tc>
        <w:tc>
          <w:tcPr>
            <w:tcW w:w="419" w:type="pct"/>
            <w:tcBorders>
              <w:top w:val="single" w:sz="4" w:space="0" w:color="auto"/>
              <w:left w:val="single" w:sz="4" w:space="0" w:color="auto"/>
              <w:bottom w:val="single" w:sz="4" w:space="0" w:color="auto"/>
              <w:right w:val="single" w:sz="4" w:space="0" w:color="auto"/>
            </w:tcBorders>
            <w:tcPrChange w:id="1714" w:author="Sinanis, Nick" w:date="2022-11-24T12:08:00Z">
              <w:tcPr>
                <w:tcW w:w="409" w:type="pct"/>
                <w:gridSpan w:val="2"/>
                <w:tcBorders>
                  <w:top w:val="single" w:sz="4" w:space="0" w:color="auto"/>
                  <w:left w:val="single" w:sz="4" w:space="0" w:color="auto"/>
                  <w:bottom w:val="single" w:sz="4" w:space="0" w:color="auto"/>
                  <w:right w:val="single" w:sz="4" w:space="0" w:color="auto"/>
                </w:tcBorders>
              </w:tcPr>
            </w:tcPrChange>
          </w:tcPr>
          <w:p w14:paraId="0675658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15" w:author="John Mettrop [2]" w:date="2022-12-09T08:12:00Z"/>
                <w:rFonts w:ascii="Times New Roman" w:eastAsia="Times New Roman" w:hAnsi="Times New Roman" w:cs="Times New Roman"/>
                <w:sz w:val="18"/>
                <w:szCs w:val="18"/>
                <w:lang w:val="en-GB" w:eastAsia="ja-JP"/>
              </w:rPr>
            </w:pPr>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716"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60C4E11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17" w:author="John Mettrop [2]" w:date="2022-12-09T08:12:00Z"/>
                <w:rFonts w:ascii="Times New Roman" w:eastAsia="Times New Roman" w:hAnsi="Times New Roman" w:cs="Times New Roman"/>
                <w:sz w:val="18"/>
                <w:szCs w:val="18"/>
                <w:lang w:val="en-GB" w:eastAsia="ja-JP"/>
              </w:rPr>
            </w:pPr>
            <w:ins w:id="1718" w:author="John Mettrop [2]" w:date="2022-12-09T08:12:00Z">
              <w:r w:rsidRPr="00250417">
                <w:rPr>
                  <w:rFonts w:ascii="Times New Roman" w:eastAsia="Times New Roman" w:hAnsi="Times New Roman" w:cs="Times New Roman"/>
                  <w:sz w:val="18"/>
                  <w:szCs w:val="18"/>
                  <w:lang w:val="en-GB" w:eastAsia="ja-JP"/>
                </w:rPr>
                <w:t>Omnidirectional</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719"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7BFBB1D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20" w:author="John Mettrop [2]" w:date="2022-12-09T08:12:00Z"/>
                <w:rFonts w:ascii="Times New Roman" w:eastAsia="Times New Roman" w:hAnsi="Times New Roman" w:cs="Times New Roman"/>
                <w:sz w:val="18"/>
                <w:szCs w:val="18"/>
                <w:lang w:val="en-GB" w:eastAsia="ja-JP"/>
              </w:rPr>
            </w:pPr>
            <w:ins w:id="1721" w:author="John Mettrop [2]" w:date="2022-12-09T08:12:00Z">
              <w:r w:rsidRPr="00250417">
                <w:rPr>
                  <w:rFonts w:ascii="Times New Roman" w:eastAsia="Times New Roman" w:hAnsi="Times New Roman" w:cs="Times New Roman"/>
                  <w:sz w:val="18"/>
                  <w:szCs w:val="18"/>
                  <w:lang w:val="en-GB" w:eastAsia="ja-JP"/>
                </w:rPr>
                <w:t>Omni-directional</w:t>
              </w:r>
            </w:ins>
          </w:p>
        </w:tc>
        <w:tc>
          <w:tcPr>
            <w:tcW w:w="900" w:type="pct"/>
            <w:tcBorders>
              <w:top w:val="single" w:sz="4" w:space="0" w:color="auto"/>
              <w:left w:val="single" w:sz="4" w:space="0" w:color="auto"/>
              <w:bottom w:val="single" w:sz="4" w:space="0" w:color="auto"/>
              <w:right w:val="single" w:sz="4" w:space="0" w:color="auto"/>
            </w:tcBorders>
            <w:vAlign w:val="center"/>
            <w:tcPrChange w:id="1722"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01E1EBA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23" w:author="John Mettrop [2]" w:date="2022-12-09T08:12:00Z"/>
                <w:rFonts w:ascii="Times New Roman" w:eastAsia="Times New Roman" w:hAnsi="Times New Roman" w:cs="Times New Roman"/>
                <w:sz w:val="18"/>
                <w:szCs w:val="18"/>
                <w:lang w:val="en-GB" w:eastAsia="ja-JP"/>
              </w:rPr>
            </w:pPr>
            <w:ins w:id="1724" w:author="John Mettrop [2]" w:date="2022-12-09T08:12:00Z">
              <w:r w:rsidRPr="00250417">
                <w:rPr>
                  <w:rFonts w:ascii="Times New Roman" w:eastAsia="Times New Roman" w:hAnsi="Times New Roman" w:cs="Times New Roman"/>
                  <w:sz w:val="18"/>
                  <w:szCs w:val="18"/>
                  <w:lang w:val="en-GB" w:eastAsia="ja-JP"/>
                </w:rPr>
                <w:t>Directional (steerable, MIMO)</w:t>
              </w:r>
            </w:ins>
          </w:p>
        </w:tc>
        <w:tc>
          <w:tcPr>
            <w:tcW w:w="898" w:type="pct"/>
            <w:tcBorders>
              <w:top w:val="single" w:sz="4" w:space="0" w:color="auto"/>
              <w:left w:val="single" w:sz="4" w:space="0" w:color="auto"/>
              <w:bottom w:val="single" w:sz="4" w:space="0" w:color="auto"/>
              <w:right w:val="single" w:sz="4" w:space="0" w:color="auto"/>
            </w:tcBorders>
            <w:vAlign w:val="center"/>
            <w:tcPrChange w:id="1725"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5319629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26" w:author="John Mettrop [2]" w:date="2022-12-09T08:12:00Z"/>
                <w:rFonts w:ascii="Times New Roman" w:eastAsia="Times New Roman" w:hAnsi="Times New Roman" w:cs="Times New Roman"/>
                <w:sz w:val="18"/>
                <w:szCs w:val="18"/>
                <w:lang w:val="en-GB" w:eastAsia="ja-JP"/>
              </w:rPr>
            </w:pPr>
            <w:ins w:id="1727" w:author="John Mettrop [2]" w:date="2022-12-09T08:12:00Z">
              <w:r w:rsidRPr="00250417">
                <w:rPr>
                  <w:rFonts w:ascii="Times New Roman" w:eastAsia="Times New Roman" w:hAnsi="Times New Roman" w:cs="Times New Roman"/>
                  <w:sz w:val="18"/>
                  <w:szCs w:val="18"/>
                  <w:lang w:val="en-GB" w:eastAsia="ja-JP"/>
                </w:rPr>
                <w:t>Directional (steerable, MIMO)</w:t>
              </w:r>
            </w:ins>
          </w:p>
        </w:tc>
      </w:tr>
      <w:tr w:rsidR="00250417" w:rsidRPr="00250417" w14:paraId="16646F09" w14:textId="77777777" w:rsidTr="00F57A39">
        <w:trPr>
          <w:cantSplit/>
          <w:jc w:val="center"/>
          <w:ins w:id="1728" w:author="John Mettrop [2]" w:date="2022-12-09T08:12:00Z"/>
        </w:trPr>
        <w:tc>
          <w:tcPr>
            <w:tcW w:w="861" w:type="pct"/>
            <w:tcBorders>
              <w:top w:val="single" w:sz="4" w:space="0" w:color="auto"/>
              <w:left w:val="single" w:sz="4" w:space="0" w:color="auto"/>
              <w:bottom w:val="single" w:sz="4" w:space="0" w:color="auto"/>
              <w:right w:val="single" w:sz="4" w:space="0" w:color="auto"/>
            </w:tcBorders>
            <w:vAlign w:val="center"/>
            <w:hideMark/>
          </w:tcPr>
          <w:p w14:paraId="7F76154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729" w:author="John Mettrop [2]" w:date="2022-12-09T08:12:00Z"/>
                <w:rFonts w:ascii="Times New Roman" w:eastAsia="Times New Roman" w:hAnsi="Times New Roman" w:cs="Times New Roman"/>
                <w:sz w:val="18"/>
                <w:szCs w:val="18"/>
                <w:lang w:val="en-GB" w:eastAsia="ja-JP"/>
              </w:rPr>
            </w:pPr>
            <w:ins w:id="1730" w:author="John Mettrop [2]" w:date="2022-12-09T08:12:00Z">
              <w:r w:rsidRPr="00250417">
                <w:rPr>
                  <w:rFonts w:ascii="Times New Roman" w:eastAsia="Times New Roman" w:hAnsi="Times New Roman" w:cs="Times New Roman"/>
                  <w:sz w:val="18"/>
                  <w:szCs w:val="18"/>
                  <w:lang w:val="en-GB" w:eastAsia="ja-JP"/>
                </w:rPr>
                <w:t>Antenna gain</w:t>
              </w:r>
            </w:ins>
          </w:p>
        </w:tc>
        <w:tc>
          <w:tcPr>
            <w:tcW w:w="419" w:type="pct"/>
            <w:tcBorders>
              <w:top w:val="single" w:sz="4" w:space="0" w:color="auto"/>
              <w:left w:val="single" w:sz="4" w:space="0" w:color="auto"/>
              <w:bottom w:val="single" w:sz="4" w:space="0" w:color="auto"/>
              <w:right w:val="single" w:sz="4" w:space="0" w:color="auto"/>
            </w:tcBorders>
            <w:hideMark/>
          </w:tcPr>
          <w:p w14:paraId="701AEBA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31" w:author="John Mettrop [2]" w:date="2022-12-09T08:12:00Z"/>
                <w:rFonts w:ascii="Times New Roman" w:eastAsia="Times New Roman" w:hAnsi="Times New Roman" w:cs="Times New Roman"/>
                <w:sz w:val="18"/>
                <w:szCs w:val="18"/>
                <w:lang w:val="en-GB" w:eastAsia="ja-JP"/>
              </w:rPr>
            </w:pPr>
            <w:ins w:id="1732" w:author="John Mettrop [2]" w:date="2022-12-09T08:12:00Z">
              <w:r w:rsidRPr="00250417">
                <w:rPr>
                  <w:rFonts w:ascii="Times New Roman" w:eastAsia="Times New Roman" w:hAnsi="Times New Roman" w:cs="Times New Roman"/>
                  <w:sz w:val="18"/>
                  <w:szCs w:val="18"/>
                  <w:lang w:val="en-GB" w:eastAsia="ja-JP"/>
                </w:rPr>
                <w:t>dBi</w:t>
              </w:r>
            </w:ins>
          </w:p>
        </w:tc>
        <w:tc>
          <w:tcPr>
            <w:tcW w:w="248" w:type="pct"/>
            <w:tcBorders>
              <w:top w:val="single" w:sz="4" w:space="0" w:color="auto"/>
              <w:left w:val="single" w:sz="4" w:space="0" w:color="auto"/>
              <w:bottom w:val="single" w:sz="4" w:space="0" w:color="auto"/>
              <w:right w:val="single" w:sz="4" w:space="0" w:color="auto"/>
            </w:tcBorders>
            <w:vAlign w:val="center"/>
            <w:hideMark/>
          </w:tcPr>
          <w:p w14:paraId="53D0568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33" w:author="John Mettrop [2]" w:date="2022-12-09T08:12:00Z"/>
                <w:rFonts w:ascii="Times New Roman" w:eastAsia="Times New Roman" w:hAnsi="Times New Roman" w:cs="Times New Roman"/>
                <w:sz w:val="18"/>
                <w:szCs w:val="18"/>
                <w:lang w:val="en-GB" w:eastAsia="ja-JP"/>
              </w:rPr>
            </w:pPr>
            <w:ins w:id="1734" w:author="John Mettrop [2]" w:date="2022-12-09T08:12:00Z">
              <w:r w:rsidRPr="00250417">
                <w:rPr>
                  <w:rFonts w:ascii="Times New Roman" w:eastAsia="Times New Roman" w:hAnsi="Times New Roman" w:cs="Times New Roman"/>
                  <w:sz w:val="18"/>
                  <w:szCs w:val="18"/>
                  <w:lang w:val="en-GB" w:eastAsia="ja-JP"/>
                </w:rPr>
                <w:t>6</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7A94CE5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35" w:author="John Mettrop [2]" w:date="2022-12-09T08:12:00Z"/>
                <w:rFonts w:ascii="Times New Roman" w:eastAsia="Times New Roman" w:hAnsi="Times New Roman" w:cs="Times New Roman"/>
                <w:sz w:val="18"/>
                <w:szCs w:val="18"/>
                <w:lang w:val="en-GB" w:eastAsia="ja-JP"/>
              </w:rPr>
            </w:pPr>
            <w:ins w:id="1736" w:author="John Mettrop [2]" w:date="2022-12-09T08:12:00Z">
              <w:r w:rsidRPr="00250417">
                <w:rPr>
                  <w:rFonts w:ascii="Times New Roman" w:eastAsia="Times New Roman" w:hAnsi="Times New Roman" w:cs="Times New Roman"/>
                  <w:sz w:val="18"/>
                  <w:szCs w:val="18"/>
                  <w:lang w:val="en-GB" w:eastAsia="ja-JP"/>
                </w:rPr>
                <w:t>4.2</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39BDA4A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37" w:author="John Mettrop [2]" w:date="2022-12-09T08:12:00Z"/>
                <w:rFonts w:ascii="Times New Roman" w:eastAsia="Times New Roman" w:hAnsi="Times New Roman" w:cs="Times New Roman"/>
                <w:sz w:val="18"/>
                <w:szCs w:val="18"/>
                <w:lang w:val="en-GB" w:eastAsia="ja-JP"/>
              </w:rPr>
            </w:pPr>
            <w:ins w:id="1738" w:author="John Mettrop [2]" w:date="2022-12-09T08:12:00Z">
              <w:r w:rsidRPr="00250417">
                <w:rPr>
                  <w:rFonts w:ascii="Times New Roman" w:eastAsia="Times New Roman" w:hAnsi="Times New Roman" w:cs="Times New Roman"/>
                  <w:sz w:val="18"/>
                  <w:szCs w:val="18"/>
                  <w:lang w:val="en-GB" w:eastAsia="ja-JP"/>
                </w:rPr>
                <w:t>2.5</w:t>
              </w:r>
            </w:ins>
          </w:p>
        </w:tc>
        <w:tc>
          <w:tcPr>
            <w:tcW w:w="279" w:type="pct"/>
            <w:tcBorders>
              <w:top w:val="single" w:sz="4" w:space="0" w:color="auto"/>
              <w:left w:val="single" w:sz="4" w:space="0" w:color="auto"/>
              <w:bottom w:val="single" w:sz="4" w:space="0" w:color="auto"/>
              <w:right w:val="single" w:sz="4" w:space="0" w:color="auto"/>
            </w:tcBorders>
            <w:vAlign w:val="center"/>
            <w:hideMark/>
          </w:tcPr>
          <w:p w14:paraId="3B62264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39" w:author="John Mettrop [2]" w:date="2022-12-09T08:12:00Z"/>
                <w:rFonts w:ascii="Times New Roman" w:eastAsia="Times New Roman" w:hAnsi="Times New Roman" w:cs="Times New Roman"/>
                <w:sz w:val="18"/>
                <w:szCs w:val="18"/>
                <w:lang w:val="en-GB" w:eastAsia="ja-JP"/>
              </w:rPr>
            </w:pPr>
            <w:ins w:id="1740" w:author="John Mettrop [2]" w:date="2022-12-09T08:12:00Z">
              <w:r w:rsidRPr="00250417">
                <w:rPr>
                  <w:rFonts w:ascii="Times New Roman" w:eastAsia="Times New Roman" w:hAnsi="Times New Roman" w:cs="Times New Roman"/>
                  <w:sz w:val="18"/>
                  <w:szCs w:val="18"/>
                  <w:lang w:val="en-GB" w:eastAsia="ja-JP"/>
                </w:rPr>
                <w:t>6</w:t>
              </w:r>
            </w:ins>
          </w:p>
        </w:tc>
        <w:tc>
          <w:tcPr>
            <w:tcW w:w="372" w:type="pct"/>
            <w:tcBorders>
              <w:top w:val="single" w:sz="4" w:space="0" w:color="auto"/>
              <w:left w:val="single" w:sz="4" w:space="0" w:color="auto"/>
              <w:bottom w:val="single" w:sz="4" w:space="0" w:color="auto"/>
              <w:right w:val="single" w:sz="4" w:space="0" w:color="auto"/>
            </w:tcBorders>
            <w:vAlign w:val="center"/>
            <w:hideMark/>
          </w:tcPr>
          <w:p w14:paraId="3F6377E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41" w:author="John Mettrop [2]" w:date="2022-12-09T08:12:00Z"/>
                <w:rFonts w:ascii="Times New Roman" w:eastAsia="Times New Roman" w:hAnsi="Times New Roman" w:cs="Times New Roman"/>
                <w:sz w:val="18"/>
                <w:szCs w:val="18"/>
                <w:lang w:val="en-GB" w:eastAsia="ja-JP"/>
              </w:rPr>
            </w:pPr>
            <w:ins w:id="1742" w:author="John Mettrop [2]" w:date="2022-12-09T08:12:00Z">
              <w:r w:rsidRPr="00250417">
                <w:rPr>
                  <w:rFonts w:ascii="Times New Roman" w:eastAsia="Times New Roman" w:hAnsi="Times New Roman" w:cs="Times New Roman"/>
                  <w:sz w:val="18"/>
                  <w:szCs w:val="18"/>
                  <w:lang w:val="en-GB" w:eastAsia="ja-JP"/>
                </w:rPr>
                <w:t>4.2</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65FC2B1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43" w:author="John Mettrop [2]" w:date="2022-12-09T08:12:00Z"/>
                <w:rFonts w:ascii="Times New Roman" w:eastAsia="Times New Roman" w:hAnsi="Times New Roman" w:cs="Times New Roman"/>
                <w:sz w:val="18"/>
                <w:szCs w:val="18"/>
                <w:lang w:val="en-GB" w:eastAsia="ja-JP"/>
              </w:rPr>
            </w:pPr>
            <w:ins w:id="1744" w:author="John Mettrop [2]" w:date="2022-12-09T08:12:00Z">
              <w:r w:rsidRPr="00250417">
                <w:rPr>
                  <w:rFonts w:ascii="Times New Roman" w:eastAsia="Times New Roman" w:hAnsi="Times New Roman" w:cs="Times New Roman"/>
                  <w:sz w:val="18"/>
                  <w:szCs w:val="18"/>
                  <w:lang w:val="en-GB" w:eastAsia="ja-JP"/>
                </w:rPr>
                <w:t>2.5</w:t>
              </w:r>
            </w:ins>
          </w:p>
        </w:tc>
        <w:tc>
          <w:tcPr>
            <w:tcW w:w="900" w:type="pct"/>
            <w:tcBorders>
              <w:top w:val="single" w:sz="4" w:space="0" w:color="auto"/>
              <w:left w:val="single" w:sz="4" w:space="0" w:color="auto"/>
              <w:bottom w:val="single" w:sz="4" w:space="0" w:color="auto"/>
              <w:right w:val="single" w:sz="4" w:space="0" w:color="auto"/>
            </w:tcBorders>
            <w:vAlign w:val="center"/>
          </w:tcPr>
          <w:p w14:paraId="160DFE7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45" w:author="John Mettrop [2]" w:date="2022-12-09T08:12:00Z"/>
                <w:rFonts w:ascii="Times New Roman" w:eastAsia="Times New Roman" w:hAnsi="Times New Roman" w:cs="Times New Roman"/>
                <w:sz w:val="18"/>
                <w:szCs w:val="18"/>
                <w:lang w:val="en-GB" w:eastAsia="ja-JP"/>
              </w:rPr>
            </w:pPr>
            <w:ins w:id="1746" w:author="John Mettrop [2]" w:date="2022-12-09T08:12:00Z">
              <w:r w:rsidRPr="00250417">
                <w:rPr>
                  <w:rFonts w:ascii="Times New Roman" w:eastAsia="Times New Roman" w:hAnsi="Times New Roman" w:cs="Times New Roman"/>
                  <w:sz w:val="18"/>
                  <w:szCs w:val="18"/>
                  <w:lang w:val="en-GB" w:eastAsia="ja-JP"/>
                </w:rPr>
                <w:t>15</w:t>
              </w:r>
            </w:ins>
          </w:p>
        </w:tc>
        <w:tc>
          <w:tcPr>
            <w:tcW w:w="898" w:type="pct"/>
            <w:tcBorders>
              <w:top w:val="single" w:sz="4" w:space="0" w:color="auto"/>
              <w:left w:val="single" w:sz="4" w:space="0" w:color="auto"/>
              <w:bottom w:val="single" w:sz="4" w:space="0" w:color="auto"/>
              <w:right w:val="single" w:sz="4" w:space="0" w:color="auto"/>
            </w:tcBorders>
            <w:vAlign w:val="center"/>
          </w:tcPr>
          <w:p w14:paraId="31E76D9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47" w:author="John Mettrop [2]" w:date="2022-12-09T08:12:00Z"/>
                <w:rFonts w:ascii="Times New Roman" w:eastAsia="Times New Roman" w:hAnsi="Times New Roman" w:cs="Times New Roman"/>
                <w:sz w:val="18"/>
                <w:szCs w:val="18"/>
                <w:lang w:val="en-GB" w:eastAsia="ja-JP"/>
              </w:rPr>
            </w:pPr>
            <w:ins w:id="1748" w:author="John Mettrop [2]" w:date="2022-12-09T08:12:00Z">
              <w:r w:rsidRPr="00250417">
                <w:rPr>
                  <w:rFonts w:ascii="Times New Roman" w:eastAsia="Times New Roman" w:hAnsi="Times New Roman" w:cs="Times New Roman"/>
                  <w:sz w:val="18"/>
                  <w:szCs w:val="18"/>
                  <w:lang w:val="en-GB" w:eastAsia="ja-JP"/>
                </w:rPr>
                <w:t>15</w:t>
              </w:r>
            </w:ins>
          </w:p>
        </w:tc>
      </w:tr>
      <w:tr w:rsidR="00250417" w:rsidRPr="00250417" w14:paraId="58DE2245" w14:textId="77777777" w:rsidTr="00F57A3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749"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750" w:author="John Mettrop [2]" w:date="2022-12-09T08:12:00Z"/>
          <w:trPrChange w:id="1751"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752"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260467B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753" w:author="John Mettrop [2]" w:date="2022-12-09T08:12:00Z"/>
                <w:rFonts w:ascii="Times New Roman" w:eastAsia="Times New Roman" w:hAnsi="Times New Roman" w:cs="Times New Roman"/>
                <w:sz w:val="18"/>
                <w:szCs w:val="18"/>
                <w:lang w:val="en-GB" w:eastAsia="ja-JP"/>
              </w:rPr>
            </w:pPr>
            <w:ins w:id="1754" w:author="John Mettrop [2]" w:date="2022-12-09T08:12:00Z">
              <w:r w:rsidRPr="00250417">
                <w:rPr>
                  <w:rFonts w:ascii="Times New Roman" w:eastAsia="Times New Roman" w:hAnsi="Times New Roman" w:cs="Times New Roman"/>
                  <w:sz w:val="18"/>
                  <w:szCs w:val="18"/>
                  <w:lang w:val="en-GB" w:eastAsia="ja-JP"/>
                </w:rPr>
                <w:t>1</w:t>
              </w:r>
              <w:r w:rsidRPr="00250417">
                <w:rPr>
                  <w:rFonts w:ascii="Times New Roman" w:eastAsia="Times New Roman" w:hAnsi="Times New Roman" w:cs="Times New Roman"/>
                  <w:sz w:val="18"/>
                  <w:szCs w:val="18"/>
                  <w:vertAlign w:val="superscript"/>
                  <w:lang w:val="en-GB" w:eastAsia="ja-JP"/>
                </w:rPr>
                <w:t xml:space="preserve">st </w:t>
              </w:r>
              <w:r w:rsidRPr="00250417">
                <w:rPr>
                  <w:rFonts w:ascii="Times New Roman" w:eastAsia="Times New Roman" w:hAnsi="Times New Roman" w:cs="Times New Roman"/>
                  <w:sz w:val="18"/>
                  <w:szCs w:val="18"/>
                  <w:lang w:val="en-GB" w:eastAsia="ja-JP"/>
                </w:rPr>
                <w:t>sidelobe</w:t>
              </w:r>
            </w:ins>
          </w:p>
        </w:tc>
        <w:tc>
          <w:tcPr>
            <w:tcW w:w="419" w:type="pct"/>
            <w:tcBorders>
              <w:top w:val="single" w:sz="4" w:space="0" w:color="auto"/>
              <w:left w:val="single" w:sz="4" w:space="0" w:color="auto"/>
              <w:bottom w:val="single" w:sz="4" w:space="0" w:color="auto"/>
              <w:right w:val="single" w:sz="4" w:space="0" w:color="auto"/>
            </w:tcBorders>
            <w:hideMark/>
            <w:tcPrChange w:id="1755"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120AA65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56" w:author="John Mettrop [2]" w:date="2022-12-09T08:12:00Z"/>
                <w:rFonts w:ascii="Times New Roman" w:eastAsia="Times New Roman" w:hAnsi="Times New Roman" w:cs="Times New Roman"/>
                <w:sz w:val="18"/>
                <w:szCs w:val="18"/>
                <w:lang w:val="en-GB" w:eastAsia="ja-JP"/>
              </w:rPr>
            </w:pPr>
            <w:ins w:id="1757" w:author="John Mettrop [2]" w:date="2022-12-09T08:12:00Z">
              <w:r w:rsidRPr="00250417">
                <w:rPr>
                  <w:rFonts w:ascii="Times New Roman" w:eastAsia="Times New Roman" w:hAnsi="Times New Roman" w:cs="Times New Roman"/>
                  <w:sz w:val="18"/>
                  <w:szCs w:val="18"/>
                  <w:lang w:val="en-GB" w:eastAsia="ja-JP"/>
                </w:rPr>
                <w:t>dBi</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758"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3D9C954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59" w:author="John Mettrop [2]" w:date="2022-12-09T08:12:00Z"/>
                <w:rFonts w:ascii="Times New Roman" w:eastAsia="Times New Roman" w:hAnsi="Times New Roman" w:cs="Times New Roman"/>
                <w:sz w:val="18"/>
                <w:szCs w:val="18"/>
                <w:lang w:val="en-GB" w:eastAsia="ja-JP"/>
              </w:rPr>
            </w:pPr>
            <w:ins w:id="1760" w:author="John Mettrop [2]" w:date="2022-12-09T08:12:00Z">
              <w:r w:rsidRPr="00250417">
                <w:rPr>
                  <w:rFonts w:ascii="Times New Roman" w:eastAsia="Times New Roman" w:hAnsi="Times New Roman" w:cs="Times New Roman"/>
                  <w:sz w:val="18"/>
                  <w:szCs w:val="18"/>
                  <w:lang w:val="en-GB" w:eastAsia="ja-JP"/>
                </w:rPr>
                <w:t>N/</w:t>
              </w:r>
              <w:proofErr w:type="gramStart"/>
              <w:r w:rsidRPr="00250417">
                <w:rPr>
                  <w:rFonts w:ascii="Times New Roman" w:eastAsia="Times New Roman" w:hAnsi="Times New Roman" w:cs="Times New Roman"/>
                  <w:sz w:val="18"/>
                  <w:szCs w:val="18"/>
                  <w:lang w:val="en-GB" w:eastAsia="ja-JP"/>
                </w:rPr>
                <w:t>A</w:t>
              </w:r>
              <w:r w:rsidRPr="00250417">
                <w:rPr>
                  <w:rFonts w:ascii="Times New Roman" w:eastAsia="Times New Roman" w:hAnsi="Times New Roman" w:cs="Times New Roman"/>
                  <w:sz w:val="18"/>
                  <w:szCs w:val="18"/>
                  <w:vertAlign w:val="superscript"/>
                  <w:lang w:val="en-GB" w:eastAsia="ja-JP"/>
                </w:rPr>
                <w:t>(</w:t>
              </w:r>
              <w:proofErr w:type="gramEnd"/>
              <w:r w:rsidRPr="00250417">
                <w:rPr>
                  <w:rFonts w:ascii="Times New Roman" w:eastAsia="Times New Roman" w:hAnsi="Times New Roman" w:cs="Times New Roman"/>
                  <w:sz w:val="18"/>
                  <w:szCs w:val="18"/>
                  <w:vertAlign w:val="superscript"/>
                  <w:lang w:val="en-GB" w:eastAsia="ja-JP"/>
                </w:rPr>
                <w:t>1)</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761"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3B1687D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62" w:author="John Mettrop [2]" w:date="2022-12-09T08:12:00Z"/>
                <w:rFonts w:ascii="Times New Roman" w:eastAsia="Times New Roman" w:hAnsi="Times New Roman" w:cs="Times New Roman"/>
                <w:sz w:val="18"/>
                <w:szCs w:val="18"/>
                <w:lang w:val="en-GB" w:eastAsia="ja-JP"/>
              </w:rPr>
            </w:pPr>
            <w:ins w:id="1763" w:author="John Mettrop [2]" w:date="2022-12-09T08:12:00Z">
              <w:r w:rsidRPr="00250417">
                <w:rPr>
                  <w:rFonts w:ascii="Times New Roman" w:eastAsia="Times New Roman" w:hAnsi="Times New Roman" w:cs="Times New Roman"/>
                  <w:sz w:val="18"/>
                  <w:szCs w:val="18"/>
                  <w:lang w:val="en-GB" w:eastAsia="ja-JP"/>
                </w:rPr>
                <w:t>N/</w:t>
              </w:r>
              <w:proofErr w:type="gramStart"/>
              <w:r w:rsidRPr="00250417">
                <w:rPr>
                  <w:rFonts w:ascii="Times New Roman" w:eastAsia="Times New Roman" w:hAnsi="Times New Roman" w:cs="Times New Roman"/>
                  <w:sz w:val="18"/>
                  <w:szCs w:val="18"/>
                  <w:lang w:val="en-GB" w:eastAsia="ja-JP"/>
                </w:rPr>
                <w:t>A</w:t>
              </w:r>
              <w:r w:rsidRPr="00250417">
                <w:rPr>
                  <w:rFonts w:ascii="Times New Roman" w:eastAsia="Times New Roman" w:hAnsi="Times New Roman" w:cs="Times New Roman"/>
                  <w:sz w:val="18"/>
                  <w:szCs w:val="18"/>
                  <w:vertAlign w:val="superscript"/>
                  <w:lang w:val="en-GB" w:eastAsia="ja-JP"/>
                </w:rPr>
                <w:t>(</w:t>
              </w:r>
              <w:proofErr w:type="gramEnd"/>
              <w:r w:rsidRPr="00250417">
                <w:rPr>
                  <w:rFonts w:ascii="Times New Roman" w:eastAsia="Times New Roman" w:hAnsi="Times New Roman" w:cs="Times New Roman"/>
                  <w:sz w:val="18"/>
                  <w:szCs w:val="18"/>
                  <w:vertAlign w:val="superscript"/>
                  <w:lang w:val="en-GB" w:eastAsia="ja-JP"/>
                </w:rPr>
                <w:t>1)</w:t>
              </w:r>
            </w:ins>
          </w:p>
        </w:tc>
        <w:tc>
          <w:tcPr>
            <w:tcW w:w="900" w:type="pct"/>
            <w:tcBorders>
              <w:top w:val="single" w:sz="4" w:space="0" w:color="auto"/>
              <w:left w:val="single" w:sz="4" w:space="0" w:color="auto"/>
              <w:bottom w:val="single" w:sz="4" w:space="0" w:color="auto"/>
              <w:right w:val="single" w:sz="4" w:space="0" w:color="auto"/>
            </w:tcBorders>
            <w:vAlign w:val="center"/>
            <w:tcPrChange w:id="1764"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6A657FB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65" w:author="John Mettrop [2]" w:date="2022-12-09T08:12:00Z"/>
                <w:rFonts w:ascii="Times New Roman" w:eastAsia="Times New Roman" w:hAnsi="Times New Roman" w:cs="Times New Roman"/>
                <w:sz w:val="18"/>
                <w:szCs w:val="18"/>
                <w:lang w:val="en-GB" w:eastAsia="ja-JP"/>
              </w:rPr>
            </w:pPr>
            <w:ins w:id="1766" w:author="John Mettrop [2]" w:date="2022-12-09T08:12:00Z">
              <w:r w:rsidRPr="00250417">
                <w:rPr>
                  <w:rFonts w:ascii="Times New Roman" w:eastAsia="Times New Roman" w:hAnsi="Times New Roman" w:cs="Times New Roman"/>
                  <w:sz w:val="18"/>
                  <w:szCs w:val="18"/>
                  <w:lang w:val="en-GB" w:eastAsia="ja-JP"/>
                </w:rPr>
                <w:t>N/</w:t>
              </w:r>
              <w:proofErr w:type="gramStart"/>
              <w:r w:rsidRPr="00250417">
                <w:rPr>
                  <w:rFonts w:ascii="Times New Roman" w:eastAsia="Times New Roman" w:hAnsi="Times New Roman" w:cs="Times New Roman"/>
                  <w:sz w:val="18"/>
                  <w:szCs w:val="18"/>
                  <w:lang w:val="en-GB" w:eastAsia="ja-JP"/>
                </w:rPr>
                <w:t>A</w:t>
              </w:r>
              <w:r w:rsidRPr="00250417">
                <w:rPr>
                  <w:rFonts w:ascii="Times New Roman" w:eastAsia="Times New Roman" w:hAnsi="Times New Roman" w:cs="Times New Roman"/>
                  <w:sz w:val="18"/>
                  <w:szCs w:val="18"/>
                  <w:vertAlign w:val="superscript"/>
                  <w:lang w:val="en-GB" w:eastAsia="ja-JP"/>
                </w:rPr>
                <w:t>(</w:t>
              </w:r>
              <w:proofErr w:type="gramEnd"/>
              <w:r w:rsidRPr="00250417">
                <w:rPr>
                  <w:rFonts w:ascii="Times New Roman" w:eastAsia="Times New Roman" w:hAnsi="Times New Roman" w:cs="Times New Roman"/>
                  <w:sz w:val="18"/>
                  <w:szCs w:val="18"/>
                  <w:vertAlign w:val="superscript"/>
                  <w:lang w:val="en-GB" w:eastAsia="ja-JP"/>
                </w:rPr>
                <w:t>1)</w:t>
              </w:r>
            </w:ins>
          </w:p>
        </w:tc>
        <w:tc>
          <w:tcPr>
            <w:tcW w:w="898" w:type="pct"/>
            <w:tcBorders>
              <w:top w:val="single" w:sz="4" w:space="0" w:color="auto"/>
              <w:left w:val="single" w:sz="4" w:space="0" w:color="auto"/>
              <w:bottom w:val="single" w:sz="4" w:space="0" w:color="auto"/>
              <w:right w:val="single" w:sz="4" w:space="0" w:color="auto"/>
            </w:tcBorders>
            <w:vAlign w:val="center"/>
            <w:tcPrChange w:id="1767"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52E290E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68" w:author="John Mettrop [2]" w:date="2022-12-09T08:12:00Z"/>
                <w:rFonts w:ascii="Times New Roman" w:eastAsia="Times New Roman" w:hAnsi="Times New Roman" w:cs="Times New Roman"/>
                <w:sz w:val="18"/>
                <w:szCs w:val="18"/>
                <w:lang w:val="en-GB" w:eastAsia="ja-JP"/>
              </w:rPr>
            </w:pPr>
            <w:ins w:id="1769" w:author="John Mettrop [2]" w:date="2022-12-09T08:12:00Z">
              <w:r w:rsidRPr="00250417">
                <w:rPr>
                  <w:rFonts w:ascii="Times New Roman" w:eastAsia="Times New Roman" w:hAnsi="Times New Roman" w:cs="Times New Roman"/>
                  <w:sz w:val="18"/>
                  <w:szCs w:val="18"/>
                  <w:lang w:val="en-GB" w:eastAsia="ja-JP"/>
                </w:rPr>
                <w:t>N/</w:t>
              </w:r>
              <w:proofErr w:type="gramStart"/>
              <w:r w:rsidRPr="00250417">
                <w:rPr>
                  <w:rFonts w:ascii="Times New Roman" w:eastAsia="Times New Roman" w:hAnsi="Times New Roman" w:cs="Times New Roman"/>
                  <w:sz w:val="18"/>
                  <w:szCs w:val="18"/>
                  <w:lang w:val="en-GB" w:eastAsia="ja-JP"/>
                </w:rPr>
                <w:t>A</w:t>
              </w:r>
              <w:r w:rsidRPr="00250417">
                <w:rPr>
                  <w:rFonts w:ascii="Times New Roman" w:eastAsia="Times New Roman" w:hAnsi="Times New Roman" w:cs="Times New Roman"/>
                  <w:sz w:val="18"/>
                  <w:szCs w:val="18"/>
                  <w:vertAlign w:val="superscript"/>
                  <w:lang w:val="en-GB" w:eastAsia="ja-JP"/>
                </w:rPr>
                <w:t>(</w:t>
              </w:r>
              <w:proofErr w:type="gramEnd"/>
              <w:r w:rsidRPr="00250417">
                <w:rPr>
                  <w:rFonts w:ascii="Times New Roman" w:eastAsia="Times New Roman" w:hAnsi="Times New Roman" w:cs="Times New Roman"/>
                  <w:sz w:val="18"/>
                  <w:szCs w:val="18"/>
                  <w:vertAlign w:val="superscript"/>
                  <w:lang w:val="en-GB" w:eastAsia="ja-JP"/>
                </w:rPr>
                <w:t>1)</w:t>
              </w:r>
            </w:ins>
          </w:p>
        </w:tc>
      </w:tr>
      <w:tr w:rsidR="00250417" w:rsidRPr="00250417" w14:paraId="39BE696E" w14:textId="77777777" w:rsidTr="00F57A3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770"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771" w:author="John Mettrop [2]" w:date="2022-12-09T08:12:00Z"/>
          <w:trPrChange w:id="1772"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773"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5CD592E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774" w:author="John Mettrop [2]" w:date="2022-12-09T08:12:00Z"/>
                <w:rFonts w:ascii="Times New Roman" w:eastAsia="Times New Roman" w:hAnsi="Times New Roman" w:cs="Times New Roman"/>
                <w:sz w:val="18"/>
                <w:szCs w:val="18"/>
                <w:lang w:val="en-GB" w:eastAsia="ja-JP"/>
              </w:rPr>
            </w:pPr>
            <w:ins w:id="1775" w:author="John Mettrop [2]" w:date="2022-12-09T08:12:00Z">
              <w:r w:rsidRPr="00250417">
                <w:rPr>
                  <w:rFonts w:ascii="Times New Roman" w:eastAsia="Times New Roman" w:hAnsi="Times New Roman" w:cs="Times New Roman"/>
                  <w:sz w:val="18"/>
                  <w:szCs w:val="18"/>
                  <w:lang w:val="en-GB" w:eastAsia="ja-JP"/>
                </w:rPr>
                <w:t>Polarization</w:t>
              </w:r>
            </w:ins>
          </w:p>
        </w:tc>
        <w:tc>
          <w:tcPr>
            <w:tcW w:w="419" w:type="pct"/>
            <w:tcBorders>
              <w:top w:val="single" w:sz="4" w:space="0" w:color="auto"/>
              <w:left w:val="single" w:sz="4" w:space="0" w:color="auto"/>
              <w:bottom w:val="single" w:sz="4" w:space="0" w:color="auto"/>
              <w:right w:val="single" w:sz="4" w:space="0" w:color="auto"/>
            </w:tcBorders>
            <w:tcPrChange w:id="1776" w:author="Sinanis, Nick" w:date="2022-11-24T12:08:00Z">
              <w:tcPr>
                <w:tcW w:w="409" w:type="pct"/>
                <w:gridSpan w:val="2"/>
                <w:tcBorders>
                  <w:top w:val="single" w:sz="4" w:space="0" w:color="auto"/>
                  <w:left w:val="single" w:sz="4" w:space="0" w:color="auto"/>
                  <w:bottom w:val="single" w:sz="4" w:space="0" w:color="auto"/>
                  <w:right w:val="single" w:sz="4" w:space="0" w:color="auto"/>
                </w:tcBorders>
              </w:tcPr>
            </w:tcPrChange>
          </w:tcPr>
          <w:p w14:paraId="08724A1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77" w:author="John Mettrop [2]" w:date="2022-12-09T08:12:00Z"/>
                <w:rFonts w:ascii="Times New Roman" w:eastAsia="Times New Roman" w:hAnsi="Times New Roman" w:cs="Times New Roman"/>
                <w:sz w:val="18"/>
                <w:szCs w:val="18"/>
                <w:lang w:val="en-GB" w:eastAsia="ja-JP"/>
              </w:rPr>
            </w:pPr>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778"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2392275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79" w:author="John Mettrop [2]" w:date="2022-12-09T08:12:00Z"/>
                <w:rFonts w:ascii="Times New Roman" w:eastAsia="Times New Roman" w:hAnsi="Times New Roman" w:cs="Times New Roman"/>
                <w:sz w:val="18"/>
                <w:szCs w:val="18"/>
                <w:lang w:val="en-GB" w:eastAsia="ja-JP"/>
              </w:rPr>
            </w:pPr>
            <w:ins w:id="1780" w:author="John Mettrop [2]" w:date="2022-12-09T08:12:00Z">
              <w:r w:rsidRPr="00250417">
                <w:rPr>
                  <w:rFonts w:ascii="Times New Roman" w:eastAsia="Times New Roman" w:hAnsi="Times New Roman" w:cs="Times New Roman"/>
                  <w:sz w:val="18"/>
                  <w:szCs w:val="18"/>
                  <w:lang w:val="en-GB" w:eastAsia="ja-JP"/>
                </w:rPr>
                <w:t>Vertical</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781"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38FBB7D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82" w:author="John Mettrop [2]" w:date="2022-12-09T08:12:00Z"/>
                <w:rFonts w:ascii="Times New Roman" w:eastAsia="Times New Roman" w:hAnsi="Times New Roman" w:cs="Times New Roman"/>
                <w:sz w:val="18"/>
                <w:szCs w:val="18"/>
                <w:lang w:val="en-GB" w:eastAsia="ja-JP"/>
              </w:rPr>
            </w:pPr>
            <w:ins w:id="1783" w:author="John Mettrop [2]" w:date="2022-12-09T08:12:00Z">
              <w:r w:rsidRPr="00250417">
                <w:rPr>
                  <w:rFonts w:ascii="Times New Roman" w:eastAsia="Times New Roman" w:hAnsi="Times New Roman" w:cs="Times New Roman"/>
                  <w:sz w:val="18"/>
                  <w:szCs w:val="18"/>
                  <w:lang w:val="en-GB" w:eastAsia="ja-JP"/>
                </w:rPr>
                <w:t>Vertical</w:t>
              </w:r>
            </w:ins>
          </w:p>
        </w:tc>
        <w:tc>
          <w:tcPr>
            <w:tcW w:w="900" w:type="pct"/>
            <w:tcBorders>
              <w:top w:val="single" w:sz="4" w:space="0" w:color="auto"/>
              <w:left w:val="single" w:sz="4" w:space="0" w:color="auto"/>
              <w:bottom w:val="single" w:sz="4" w:space="0" w:color="auto"/>
              <w:right w:val="single" w:sz="4" w:space="0" w:color="auto"/>
            </w:tcBorders>
            <w:vAlign w:val="center"/>
            <w:tcPrChange w:id="1784"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2BC8129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85" w:author="John Mettrop [2]" w:date="2022-12-09T08:12:00Z"/>
                <w:rFonts w:ascii="Times New Roman" w:eastAsia="Times New Roman" w:hAnsi="Times New Roman" w:cs="Times New Roman"/>
                <w:sz w:val="18"/>
                <w:szCs w:val="18"/>
                <w:lang w:val="en-GB" w:eastAsia="ja-JP"/>
              </w:rPr>
            </w:pPr>
            <w:ins w:id="1786" w:author="John Mettrop [2]" w:date="2022-12-09T08:12:00Z">
              <w:r w:rsidRPr="00250417">
                <w:rPr>
                  <w:rFonts w:ascii="Times New Roman" w:eastAsia="Times New Roman" w:hAnsi="Times New Roman" w:cs="Times New Roman"/>
                  <w:sz w:val="18"/>
                  <w:szCs w:val="18"/>
                  <w:lang w:val="en-GB" w:eastAsia="ja-JP"/>
                </w:rPr>
                <w:t>Vertical</w:t>
              </w:r>
            </w:ins>
          </w:p>
        </w:tc>
        <w:tc>
          <w:tcPr>
            <w:tcW w:w="898" w:type="pct"/>
            <w:tcBorders>
              <w:top w:val="single" w:sz="4" w:space="0" w:color="auto"/>
              <w:left w:val="single" w:sz="4" w:space="0" w:color="auto"/>
              <w:bottom w:val="single" w:sz="4" w:space="0" w:color="auto"/>
              <w:right w:val="single" w:sz="4" w:space="0" w:color="auto"/>
            </w:tcBorders>
            <w:vAlign w:val="center"/>
            <w:tcPrChange w:id="1787"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357DE4C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88" w:author="John Mettrop [2]" w:date="2022-12-09T08:12:00Z"/>
                <w:rFonts w:ascii="Times New Roman" w:eastAsia="Times New Roman" w:hAnsi="Times New Roman" w:cs="Times New Roman"/>
                <w:sz w:val="18"/>
                <w:szCs w:val="18"/>
                <w:lang w:val="en-GB" w:eastAsia="ja-JP"/>
              </w:rPr>
            </w:pPr>
            <w:ins w:id="1789" w:author="John Mettrop [2]" w:date="2022-12-09T08:12:00Z">
              <w:r w:rsidRPr="00250417">
                <w:rPr>
                  <w:rFonts w:ascii="Times New Roman" w:eastAsia="Times New Roman" w:hAnsi="Times New Roman" w:cs="Times New Roman"/>
                  <w:sz w:val="18"/>
                  <w:szCs w:val="18"/>
                  <w:lang w:val="en-GB" w:eastAsia="ja-JP"/>
                </w:rPr>
                <w:t>Vertical</w:t>
              </w:r>
            </w:ins>
          </w:p>
        </w:tc>
      </w:tr>
      <w:tr w:rsidR="00250417" w:rsidRPr="00250417" w14:paraId="0B8D8280" w14:textId="77777777" w:rsidTr="00F57A3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790"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791" w:author="John Mettrop [2]" w:date="2022-12-09T08:12:00Z"/>
          <w:trPrChange w:id="1792"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793"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58DF713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794" w:author="John Mettrop [2]" w:date="2022-12-09T08:12:00Z"/>
                <w:rFonts w:ascii="Times New Roman" w:eastAsia="Times New Roman" w:hAnsi="Times New Roman" w:cs="Times New Roman"/>
                <w:sz w:val="18"/>
                <w:szCs w:val="18"/>
                <w:lang w:val="en-GB" w:eastAsia="ja-JP"/>
              </w:rPr>
            </w:pPr>
            <w:ins w:id="1795" w:author="John Mettrop [2]" w:date="2022-12-09T08:12:00Z">
              <w:r w:rsidRPr="00250417">
                <w:rPr>
                  <w:rFonts w:ascii="Times New Roman" w:eastAsia="Times New Roman" w:hAnsi="Times New Roman" w:cs="Times New Roman"/>
                  <w:sz w:val="18"/>
                  <w:szCs w:val="18"/>
                  <w:lang w:val="en-GB" w:eastAsia="ja-JP"/>
                </w:rPr>
                <w:t>Antenna pattern</w:t>
              </w:r>
            </w:ins>
          </w:p>
        </w:tc>
        <w:tc>
          <w:tcPr>
            <w:tcW w:w="419" w:type="pct"/>
            <w:tcBorders>
              <w:top w:val="single" w:sz="4" w:space="0" w:color="auto"/>
              <w:left w:val="single" w:sz="4" w:space="0" w:color="auto"/>
              <w:bottom w:val="single" w:sz="4" w:space="0" w:color="auto"/>
              <w:right w:val="single" w:sz="4" w:space="0" w:color="auto"/>
            </w:tcBorders>
            <w:tcPrChange w:id="1796" w:author="Sinanis, Nick" w:date="2022-11-24T12:08:00Z">
              <w:tcPr>
                <w:tcW w:w="409" w:type="pct"/>
                <w:gridSpan w:val="2"/>
                <w:tcBorders>
                  <w:top w:val="single" w:sz="4" w:space="0" w:color="auto"/>
                  <w:left w:val="single" w:sz="4" w:space="0" w:color="auto"/>
                  <w:bottom w:val="single" w:sz="4" w:space="0" w:color="auto"/>
                  <w:right w:val="single" w:sz="4" w:space="0" w:color="auto"/>
                </w:tcBorders>
              </w:tcPr>
            </w:tcPrChange>
          </w:tcPr>
          <w:p w14:paraId="0F06ECB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97" w:author="John Mettrop [2]" w:date="2022-12-09T08:12:00Z"/>
                <w:rFonts w:ascii="Times New Roman" w:eastAsia="Times New Roman" w:hAnsi="Times New Roman" w:cs="Times New Roman"/>
                <w:sz w:val="18"/>
                <w:szCs w:val="18"/>
                <w:lang w:val="en-GB" w:eastAsia="ja-JP"/>
              </w:rPr>
            </w:pPr>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798"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17B35ED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99" w:author="John Mettrop [2]" w:date="2022-12-09T08:12:00Z"/>
                <w:rFonts w:ascii="Times New Roman" w:eastAsia="Times New Roman" w:hAnsi="Times New Roman" w:cs="Times New Roman"/>
                <w:sz w:val="18"/>
                <w:szCs w:val="18"/>
                <w:lang w:val="en-GB" w:eastAsia="ja-JP"/>
              </w:rPr>
            </w:pPr>
            <w:ins w:id="1800" w:author="John Mettrop [2]" w:date="2022-12-09T08:12:00Z">
              <w:r w:rsidRPr="00250417">
                <w:rPr>
                  <w:rFonts w:ascii="Times New Roman" w:eastAsia="Times New Roman" w:hAnsi="Times New Roman" w:cs="Times New Roman"/>
                  <w:sz w:val="18"/>
                  <w:szCs w:val="18"/>
                  <w:lang w:val="en-GB" w:eastAsia="ja-JP"/>
                </w:rPr>
                <w:t>N/</w:t>
              </w:r>
              <w:proofErr w:type="gramStart"/>
              <w:r w:rsidRPr="00250417">
                <w:rPr>
                  <w:rFonts w:ascii="Times New Roman" w:eastAsia="Times New Roman" w:hAnsi="Times New Roman" w:cs="Times New Roman"/>
                  <w:sz w:val="18"/>
                  <w:szCs w:val="18"/>
                  <w:lang w:val="en-GB" w:eastAsia="ja-JP"/>
                </w:rPr>
                <w:t>A</w:t>
              </w:r>
              <w:r w:rsidRPr="00250417">
                <w:rPr>
                  <w:rFonts w:ascii="Times New Roman" w:eastAsia="Times New Roman" w:hAnsi="Times New Roman" w:cs="Times New Roman"/>
                  <w:sz w:val="18"/>
                  <w:szCs w:val="18"/>
                  <w:vertAlign w:val="superscript"/>
                  <w:lang w:val="en-GB" w:eastAsia="ja-JP"/>
                </w:rPr>
                <w:t>(</w:t>
              </w:r>
              <w:proofErr w:type="gramEnd"/>
              <w:r w:rsidRPr="00250417">
                <w:rPr>
                  <w:rFonts w:ascii="Times New Roman" w:eastAsia="Times New Roman" w:hAnsi="Times New Roman" w:cs="Times New Roman"/>
                  <w:sz w:val="18"/>
                  <w:szCs w:val="18"/>
                  <w:vertAlign w:val="superscript"/>
                  <w:lang w:val="en-GB" w:eastAsia="ja-JP"/>
                </w:rPr>
                <w:t>1)</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801"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5749AFA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02" w:author="John Mettrop [2]" w:date="2022-12-09T08:12:00Z"/>
                <w:rFonts w:ascii="Times New Roman" w:eastAsia="Times New Roman" w:hAnsi="Times New Roman" w:cs="Times New Roman"/>
                <w:sz w:val="18"/>
                <w:szCs w:val="18"/>
                <w:lang w:val="en-GB" w:eastAsia="ja-JP"/>
              </w:rPr>
            </w:pPr>
            <w:ins w:id="1803" w:author="John Mettrop [2]" w:date="2022-12-09T08:12:00Z">
              <w:r w:rsidRPr="00250417">
                <w:rPr>
                  <w:rFonts w:ascii="Times New Roman" w:eastAsia="Times New Roman" w:hAnsi="Times New Roman" w:cs="Times New Roman"/>
                  <w:sz w:val="18"/>
                  <w:szCs w:val="18"/>
                  <w:lang w:val="en-GB" w:eastAsia="ja-JP"/>
                </w:rPr>
                <w:t>N/</w:t>
              </w:r>
              <w:proofErr w:type="gramStart"/>
              <w:r w:rsidRPr="00250417">
                <w:rPr>
                  <w:rFonts w:ascii="Times New Roman" w:eastAsia="Times New Roman" w:hAnsi="Times New Roman" w:cs="Times New Roman"/>
                  <w:sz w:val="18"/>
                  <w:szCs w:val="18"/>
                  <w:lang w:val="en-GB" w:eastAsia="ja-JP"/>
                </w:rPr>
                <w:t>A</w:t>
              </w:r>
              <w:r w:rsidRPr="00250417">
                <w:rPr>
                  <w:rFonts w:ascii="Times New Roman" w:eastAsia="Times New Roman" w:hAnsi="Times New Roman" w:cs="Times New Roman"/>
                  <w:sz w:val="18"/>
                  <w:szCs w:val="18"/>
                  <w:vertAlign w:val="superscript"/>
                  <w:lang w:val="en-GB" w:eastAsia="ja-JP"/>
                </w:rPr>
                <w:t>(</w:t>
              </w:r>
              <w:proofErr w:type="gramEnd"/>
              <w:r w:rsidRPr="00250417">
                <w:rPr>
                  <w:rFonts w:ascii="Times New Roman" w:eastAsia="Times New Roman" w:hAnsi="Times New Roman" w:cs="Times New Roman"/>
                  <w:sz w:val="18"/>
                  <w:szCs w:val="18"/>
                  <w:vertAlign w:val="superscript"/>
                  <w:lang w:val="en-GB" w:eastAsia="ja-JP"/>
                </w:rPr>
                <w:t>1)</w:t>
              </w:r>
            </w:ins>
          </w:p>
        </w:tc>
        <w:tc>
          <w:tcPr>
            <w:tcW w:w="900" w:type="pct"/>
            <w:tcBorders>
              <w:top w:val="single" w:sz="4" w:space="0" w:color="auto"/>
              <w:left w:val="single" w:sz="4" w:space="0" w:color="auto"/>
              <w:bottom w:val="single" w:sz="4" w:space="0" w:color="auto"/>
              <w:right w:val="single" w:sz="4" w:space="0" w:color="auto"/>
            </w:tcBorders>
            <w:vAlign w:val="center"/>
            <w:tcPrChange w:id="1804"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40E45BD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05" w:author="John Mettrop [2]" w:date="2022-12-09T08:12:00Z"/>
                <w:rFonts w:ascii="Times New Roman" w:eastAsia="Times New Roman" w:hAnsi="Times New Roman" w:cs="Times New Roman"/>
                <w:sz w:val="18"/>
                <w:szCs w:val="18"/>
                <w:lang w:val="en-GB" w:eastAsia="ja-JP"/>
              </w:rPr>
            </w:pPr>
            <w:ins w:id="1806" w:author="John Mettrop [2]" w:date="2022-12-09T08:12:00Z">
              <w:r w:rsidRPr="00250417">
                <w:rPr>
                  <w:rFonts w:ascii="Times New Roman" w:eastAsia="Times New Roman" w:hAnsi="Times New Roman" w:cs="Times New Roman"/>
                  <w:sz w:val="18"/>
                  <w:szCs w:val="18"/>
                  <w:lang w:val="en-GB" w:eastAsia="ja-JP"/>
                </w:rPr>
                <w:t>Rec. ITU-R F.1336</w:t>
              </w:r>
            </w:ins>
          </w:p>
        </w:tc>
        <w:tc>
          <w:tcPr>
            <w:tcW w:w="898" w:type="pct"/>
            <w:tcBorders>
              <w:top w:val="single" w:sz="4" w:space="0" w:color="auto"/>
              <w:left w:val="single" w:sz="4" w:space="0" w:color="auto"/>
              <w:bottom w:val="single" w:sz="4" w:space="0" w:color="auto"/>
              <w:right w:val="single" w:sz="4" w:space="0" w:color="auto"/>
            </w:tcBorders>
            <w:vAlign w:val="center"/>
            <w:tcPrChange w:id="1807"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13A3BCC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08" w:author="John Mettrop [2]" w:date="2022-12-09T08:12:00Z"/>
                <w:rFonts w:ascii="Times New Roman" w:eastAsia="Times New Roman" w:hAnsi="Times New Roman" w:cs="Times New Roman"/>
                <w:sz w:val="18"/>
                <w:szCs w:val="18"/>
                <w:lang w:val="en-GB" w:eastAsia="ja-JP"/>
              </w:rPr>
            </w:pPr>
            <w:ins w:id="1809" w:author="John Mettrop [2]" w:date="2022-12-09T08:12:00Z">
              <w:r w:rsidRPr="00250417">
                <w:rPr>
                  <w:rFonts w:ascii="Times New Roman" w:eastAsia="Times New Roman" w:hAnsi="Times New Roman" w:cs="Times New Roman"/>
                  <w:sz w:val="18"/>
                  <w:szCs w:val="18"/>
                  <w:lang w:val="en-GB" w:eastAsia="ja-JP"/>
                </w:rPr>
                <w:t>Rec. ITU-R F.1336</w:t>
              </w:r>
            </w:ins>
          </w:p>
        </w:tc>
      </w:tr>
      <w:tr w:rsidR="00250417" w:rsidRPr="00250417" w14:paraId="490584EC" w14:textId="77777777" w:rsidTr="00F57A3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810"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811" w:author="John Mettrop [2]" w:date="2022-12-09T08:12:00Z"/>
          <w:trPrChange w:id="1812"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813"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4ED40D1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814" w:author="John Mettrop [2]" w:date="2022-12-09T08:12:00Z"/>
                <w:rFonts w:ascii="Times New Roman" w:eastAsia="Times New Roman" w:hAnsi="Times New Roman" w:cs="Times New Roman"/>
                <w:sz w:val="18"/>
                <w:szCs w:val="18"/>
                <w:lang w:val="en-GB" w:eastAsia="ja-JP"/>
              </w:rPr>
            </w:pPr>
            <w:ins w:id="1815" w:author="John Mettrop [2]" w:date="2022-12-09T08:12:00Z">
              <w:r w:rsidRPr="00250417">
                <w:rPr>
                  <w:rFonts w:ascii="Times New Roman" w:eastAsia="Times New Roman" w:hAnsi="Times New Roman" w:cs="Times New Roman"/>
                  <w:sz w:val="18"/>
                  <w:szCs w:val="18"/>
                  <w:lang w:val="en-GB" w:eastAsia="ja-JP"/>
                </w:rPr>
                <w:t>Horizontal beamwidth</w:t>
              </w:r>
            </w:ins>
          </w:p>
        </w:tc>
        <w:tc>
          <w:tcPr>
            <w:tcW w:w="419" w:type="pct"/>
            <w:tcBorders>
              <w:top w:val="single" w:sz="4" w:space="0" w:color="auto"/>
              <w:left w:val="single" w:sz="4" w:space="0" w:color="auto"/>
              <w:bottom w:val="single" w:sz="4" w:space="0" w:color="auto"/>
              <w:right w:val="single" w:sz="4" w:space="0" w:color="auto"/>
            </w:tcBorders>
            <w:hideMark/>
            <w:tcPrChange w:id="1816"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3806113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17" w:author="John Mettrop [2]" w:date="2022-12-09T08:12:00Z"/>
                <w:rFonts w:ascii="Times New Roman" w:eastAsia="Times New Roman" w:hAnsi="Times New Roman" w:cs="Times New Roman"/>
                <w:sz w:val="18"/>
                <w:szCs w:val="18"/>
                <w:lang w:val="en-GB" w:eastAsia="ja-JP"/>
              </w:rPr>
            </w:pPr>
            <w:ins w:id="1818" w:author="John Mettrop [2]" w:date="2022-12-09T08:12:00Z">
              <w:r w:rsidRPr="00250417">
                <w:rPr>
                  <w:rFonts w:ascii="Times New Roman" w:eastAsia="Times New Roman" w:hAnsi="Times New Roman" w:cs="Times New Roman"/>
                  <w:sz w:val="18"/>
                  <w:szCs w:val="18"/>
                  <w:lang w:val="en-GB" w:eastAsia="ja-JP"/>
                </w:rPr>
                <w:t>Degrees</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819"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5BCFC5E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20" w:author="John Mettrop [2]" w:date="2022-12-09T08:12:00Z"/>
                <w:rFonts w:ascii="Times New Roman" w:eastAsia="Times New Roman" w:hAnsi="Times New Roman" w:cs="Times New Roman"/>
                <w:sz w:val="18"/>
                <w:szCs w:val="18"/>
                <w:lang w:val="en-GB" w:eastAsia="ja-JP"/>
              </w:rPr>
            </w:pPr>
            <w:ins w:id="1821" w:author="John Mettrop [2]" w:date="2022-12-09T08:12:00Z">
              <w:r w:rsidRPr="00250417">
                <w:rPr>
                  <w:rFonts w:ascii="Times New Roman" w:eastAsia="Times New Roman" w:hAnsi="Times New Roman" w:cs="Times New Roman"/>
                  <w:sz w:val="18"/>
                  <w:szCs w:val="18"/>
                  <w:lang w:val="en-GB" w:eastAsia="ja-JP"/>
                </w:rPr>
                <w:t>360</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822"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4CE8BF2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23" w:author="John Mettrop [2]" w:date="2022-12-09T08:12:00Z"/>
                <w:rFonts w:ascii="Times New Roman" w:eastAsia="Times New Roman" w:hAnsi="Times New Roman" w:cs="Times New Roman"/>
                <w:sz w:val="18"/>
                <w:szCs w:val="18"/>
                <w:lang w:val="en-GB" w:eastAsia="ja-JP"/>
              </w:rPr>
            </w:pPr>
            <w:ins w:id="1824" w:author="John Mettrop [2]" w:date="2022-12-09T08:12:00Z">
              <w:r w:rsidRPr="00250417">
                <w:rPr>
                  <w:rFonts w:ascii="Times New Roman" w:eastAsia="Times New Roman" w:hAnsi="Times New Roman" w:cs="Times New Roman"/>
                  <w:sz w:val="18"/>
                  <w:szCs w:val="18"/>
                  <w:lang w:val="en-GB" w:eastAsia="ja-JP"/>
                </w:rPr>
                <w:t>360</w:t>
              </w:r>
            </w:ins>
          </w:p>
        </w:tc>
        <w:tc>
          <w:tcPr>
            <w:tcW w:w="900" w:type="pct"/>
            <w:tcBorders>
              <w:top w:val="single" w:sz="4" w:space="0" w:color="auto"/>
              <w:left w:val="single" w:sz="4" w:space="0" w:color="auto"/>
              <w:bottom w:val="single" w:sz="4" w:space="0" w:color="auto"/>
              <w:right w:val="single" w:sz="4" w:space="0" w:color="auto"/>
            </w:tcBorders>
            <w:vAlign w:val="center"/>
            <w:tcPrChange w:id="1825"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17F9515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26" w:author="John Mettrop [2]" w:date="2022-12-09T08:12:00Z"/>
                <w:rFonts w:ascii="Times New Roman" w:eastAsia="Times New Roman" w:hAnsi="Times New Roman" w:cs="Times New Roman"/>
                <w:sz w:val="18"/>
                <w:szCs w:val="18"/>
                <w:lang w:val="en-GB" w:eastAsia="ja-JP"/>
              </w:rPr>
            </w:pPr>
            <w:ins w:id="1827" w:author="John Mettrop [2]" w:date="2022-12-09T08:12:00Z">
              <w:r w:rsidRPr="00250417">
                <w:rPr>
                  <w:rFonts w:ascii="Times New Roman" w:eastAsia="Times New Roman" w:hAnsi="Times New Roman" w:cs="Times New Roman"/>
                  <w:sz w:val="18"/>
                  <w:szCs w:val="18"/>
                  <w:lang w:val="en-GB" w:eastAsia="ja-JP"/>
                </w:rPr>
                <w:t>65</w:t>
              </w:r>
            </w:ins>
          </w:p>
        </w:tc>
        <w:tc>
          <w:tcPr>
            <w:tcW w:w="898" w:type="pct"/>
            <w:tcBorders>
              <w:top w:val="single" w:sz="4" w:space="0" w:color="auto"/>
              <w:left w:val="single" w:sz="4" w:space="0" w:color="auto"/>
              <w:bottom w:val="single" w:sz="4" w:space="0" w:color="auto"/>
              <w:right w:val="single" w:sz="4" w:space="0" w:color="auto"/>
            </w:tcBorders>
            <w:vAlign w:val="center"/>
            <w:tcPrChange w:id="1828"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52B3711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29" w:author="John Mettrop [2]" w:date="2022-12-09T08:12:00Z"/>
                <w:rFonts w:ascii="Times New Roman" w:eastAsia="Times New Roman" w:hAnsi="Times New Roman" w:cs="Times New Roman"/>
                <w:sz w:val="18"/>
                <w:szCs w:val="18"/>
                <w:lang w:val="en-GB" w:eastAsia="ja-JP"/>
              </w:rPr>
            </w:pPr>
            <w:ins w:id="1830" w:author="John Mettrop [2]" w:date="2022-12-09T08:12:00Z">
              <w:r w:rsidRPr="00250417">
                <w:rPr>
                  <w:rFonts w:ascii="Times New Roman" w:eastAsia="Times New Roman" w:hAnsi="Times New Roman" w:cs="Times New Roman"/>
                  <w:sz w:val="18"/>
                  <w:szCs w:val="18"/>
                  <w:lang w:val="en-GB" w:eastAsia="ja-JP"/>
                </w:rPr>
                <w:t>65</w:t>
              </w:r>
            </w:ins>
          </w:p>
        </w:tc>
      </w:tr>
      <w:tr w:rsidR="00250417" w:rsidRPr="00250417" w14:paraId="614029C1" w14:textId="77777777" w:rsidTr="00F57A39">
        <w:trPr>
          <w:cantSplit/>
          <w:jc w:val="center"/>
          <w:ins w:id="1831" w:author="John Mettrop [2]" w:date="2022-12-09T08:12:00Z"/>
        </w:trPr>
        <w:tc>
          <w:tcPr>
            <w:tcW w:w="861" w:type="pct"/>
            <w:tcBorders>
              <w:top w:val="single" w:sz="4" w:space="0" w:color="auto"/>
              <w:left w:val="single" w:sz="4" w:space="0" w:color="auto"/>
              <w:bottom w:val="single" w:sz="4" w:space="0" w:color="auto"/>
              <w:right w:val="single" w:sz="4" w:space="0" w:color="auto"/>
            </w:tcBorders>
            <w:vAlign w:val="center"/>
            <w:hideMark/>
          </w:tcPr>
          <w:p w14:paraId="73C9333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832" w:author="John Mettrop [2]" w:date="2022-12-09T08:12:00Z"/>
                <w:rFonts w:ascii="Times New Roman" w:eastAsia="Times New Roman" w:hAnsi="Times New Roman" w:cs="Times New Roman"/>
                <w:sz w:val="18"/>
                <w:szCs w:val="18"/>
                <w:lang w:val="en-GB" w:eastAsia="ja-JP"/>
              </w:rPr>
            </w:pPr>
            <w:ins w:id="1833" w:author="John Mettrop [2]" w:date="2022-12-09T08:12:00Z">
              <w:r w:rsidRPr="00250417">
                <w:rPr>
                  <w:rFonts w:ascii="Times New Roman" w:eastAsia="Times New Roman" w:hAnsi="Times New Roman" w:cs="Times New Roman"/>
                  <w:sz w:val="18"/>
                  <w:szCs w:val="18"/>
                  <w:lang w:val="en-GB" w:eastAsia="ja-JP"/>
                </w:rPr>
                <w:t>Vertical beamwidth</w:t>
              </w:r>
            </w:ins>
          </w:p>
        </w:tc>
        <w:tc>
          <w:tcPr>
            <w:tcW w:w="419" w:type="pct"/>
            <w:tcBorders>
              <w:top w:val="single" w:sz="4" w:space="0" w:color="auto"/>
              <w:left w:val="single" w:sz="4" w:space="0" w:color="auto"/>
              <w:bottom w:val="single" w:sz="4" w:space="0" w:color="auto"/>
              <w:right w:val="single" w:sz="4" w:space="0" w:color="auto"/>
            </w:tcBorders>
            <w:hideMark/>
          </w:tcPr>
          <w:p w14:paraId="08BEAAE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34" w:author="John Mettrop [2]" w:date="2022-12-09T08:12:00Z"/>
                <w:rFonts w:ascii="Times New Roman" w:eastAsia="Times New Roman" w:hAnsi="Times New Roman" w:cs="Times New Roman"/>
                <w:sz w:val="18"/>
                <w:szCs w:val="18"/>
                <w:lang w:val="en-GB" w:eastAsia="ja-JP"/>
              </w:rPr>
            </w:pPr>
            <w:ins w:id="1835" w:author="John Mettrop [2]" w:date="2022-12-09T08:12:00Z">
              <w:r w:rsidRPr="00250417">
                <w:rPr>
                  <w:rFonts w:ascii="Times New Roman" w:eastAsia="Times New Roman" w:hAnsi="Times New Roman" w:cs="Times New Roman"/>
                  <w:sz w:val="18"/>
                  <w:szCs w:val="18"/>
                  <w:lang w:val="en-GB" w:eastAsia="ja-JP"/>
                </w:rPr>
                <w:t>Degrees</w:t>
              </w:r>
            </w:ins>
          </w:p>
        </w:tc>
        <w:tc>
          <w:tcPr>
            <w:tcW w:w="248" w:type="pct"/>
            <w:tcBorders>
              <w:top w:val="single" w:sz="4" w:space="0" w:color="auto"/>
              <w:left w:val="single" w:sz="4" w:space="0" w:color="auto"/>
              <w:bottom w:val="single" w:sz="4" w:space="0" w:color="auto"/>
              <w:right w:val="single" w:sz="4" w:space="0" w:color="auto"/>
            </w:tcBorders>
            <w:vAlign w:val="center"/>
            <w:hideMark/>
          </w:tcPr>
          <w:p w14:paraId="15AE7B2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36" w:author="John Mettrop [2]" w:date="2022-12-09T08:12:00Z"/>
                <w:rFonts w:ascii="Times New Roman" w:eastAsia="Times New Roman" w:hAnsi="Times New Roman" w:cs="Times New Roman"/>
                <w:sz w:val="18"/>
                <w:szCs w:val="18"/>
                <w:lang w:val="en-GB" w:eastAsia="ja-JP"/>
              </w:rPr>
            </w:pPr>
            <w:ins w:id="1837" w:author="John Mettrop [2]" w:date="2022-12-09T08:12:00Z">
              <w:r w:rsidRPr="00250417">
                <w:rPr>
                  <w:rFonts w:ascii="Times New Roman" w:eastAsia="Times New Roman" w:hAnsi="Times New Roman" w:cs="Times New Roman"/>
                  <w:sz w:val="18"/>
                  <w:szCs w:val="18"/>
                  <w:lang w:val="en-GB" w:eastAsia="ja-JP"/>
                </w:rPr>
                <w:t>30</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61B6E22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38" w:author="John Mettrop [2]" w:date="2022-12-09T08:12:00Z"/>
                <w:rFonts w:ascii="Times New Roman" w:eastAsia="Times New Roman" w:hAnsi="Times New Roman" w:cs="Times New Roman"/>
                <w:sz w:val="18"/>
                <w:szCs w:val="18"/>
                <w:lang w:val="en-GB" w:eastAsia="ja-JP"/>
              </w:rPr>
            </w:pPr>
            <w:ins w:id="1839" w:author="John Mettrop [2]" w:date="2022-12-09T08:12:00Z">
              <w:r w:rsidRPr="00250417">
                <w:rPr>
                  <w:rFonts w:ascii="Times New Roman" w:eastAsia="Times New Roman" w:hAnsi="Times New Roman" w:cs="Times New Roman"/>
                  <w:sz w:val="18"/>
                  <w:szCs w:val="18"/>
                  <w:lang w:val="en-GB" w:eastAsia="ja-JP"/>
                </w:rPr>
                <w:t>37</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400ED65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40" w:author="John Mettrop [2]" w:date="2022-12-09T08:12:00Z"/>
                <w:rFonts w:ascii="Times New Roman" w:eastAsia="Times New Roman" w:hAnsi="Times New Roman" w:cs="Times New Roman"/>
                <w:sz w:val="18"/>
                <w:szCs w:val="18"/>
                <w:lang w:val="en-GB" w:eastAsia="ja-JP"/>
              </w:rPr>
            </w:pPr>
            <w:ins w:id="1841" w:author="John Mettrop [2]" w:date="2022-12-09T08:12:00Z">
              <w:r w:rsidRPr="00250417">
                <w:rPr>
                  <w:rFonts w:ascii="Times New Roman" w:eastAsia="Times New Roman" w:hAnsi="Times New Roman" w:cs="Times New Roman"/>
                  <w:sz w:val="18"/>
                  <w:szCs w:val="18"/>
                  <w:lang w:val="en-GB" w:eastAsia="ja-JP"/>
                </w:rPr>
                <w:t>69</w:t>
              </w:r>
            </w:ins>
          </w:p>
        </w:tc>
        <w:tc>
          <w:tcPr>
            <w:tcW w:w="279" w:type="pct"/>
            <w:tcBorders>
              <w:top w:val="single" w:sz="4" w:space="0" w:color="auto"/>
              <w:left w:val="single" w:sz="4" w:space="0" w:color="auto"/>
              <w:bottom w:val="single" w:sz="4" w:space="0" w:color="auto"/>
              <w:right w:val="single" w:sz="4" w:space="0" w:color="auto"/>
            </w:tcBorders>
            <w:vAlign w:val="center"/>
            <w:hideMark/>
          </w:tcPr>
          <w:p w14:paraId="1441E88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42" w:author="John Mettrop [2]" w:date="2022-12-09T08:12:00Z"/>
                <w:rFonts w:ascii="Times New Roman" w:eastAsia="Times New Roman" w:hAnsi="Times New Roman" w:cs="Times New Roman"/>
                <w:sz w:val="18"/>
                <w:szCs w:val="18"/>
                <w:lang w:val="en-GB" w:eastAsia="ja-JP"/>
              </w:rPr>
            </w:pPr>
            <w:ins w:id="1843" w:author="John Mettrop [2]" w:date="2022-12-09T08:12:00Z">
              <w:r w:rsidRPr="00250417">
                <w:rPr>
                  <w:rFonts w:ascii="Times New Roman" w:eastAsia="Times New Roman" w:hAnsi="Times New Roman" w:cs="Times New Roman"/>
                  <w:sz w:val="18"/>
                  <w:szCs w:val="18"/>
                  <w:lang w:val="en-GB" w:eastAsia="ja-JP"/>
                </w:rPr>
                <w:t>30</w:t>
              </w:r>
            </w:ins>
          </w:p>
        </w:tc>
        <w:tc>
          <w:tcPr>
            <w:tcW w:w="372" w:type="pct"/>
            <w:tcBorders>
              <w:top w:val="single" w:sz="4" w:space="0" w:color="auto"/>
              <w:left w:val="single" w:sz="4" w:space="0" w:color="auto"/>
              <w:bottom w:val="single" w:sz="4" w:space="0" w:color="auto"/>
              <w:right w:val="single" w:sz="4" w:space="0" w:color="auto"/>
            </w:tcBorders>
            <w:vAlign w:val="center"/>
            <w:hideMark/>
          </w:tcPr>
          <w:p w14:paraId="3F83495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44" w:author="John Mettrop [2]" w:date="2022-12-09T08:12:00Z"/>
                <w:rFonts w:ascii="Times New Roman" w:eastAsia="Times New Roman" w:hAnsi="Times New Roman" w:cs="Times New Roman"/>
                <w:sz w:val="18"/>
                <w:szCs w:val="18"/>
                <w:lang w:val="en-GB" w:eastAsia="ja-JP"/>
              </w:rPr>
            </w:pPr>
            <w:ins w:id="1845" w:author="John Mettrop [2]" w:date="2022-12-09T08:12:00Z">
              <w:r w:rsidRPr="00250417">
                <w:rPr>
                  <w:rFonts w:ascii="Times New Roman" w:eastAsia="Times New Roman" w:hAnsi="Times New Roman" w:cs="Times New Roman"/>
                  <w:sz w:val="18"/>
                  <w:szCs w:val="18"/>
                  <w:lang w:val="en-GB" w:eastAsia="ja-JP"/>
                </w:rPr>
                <w:t>37</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2AA2039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46" w:author="John Mettrop [2]" w:date="2022-12-09T08:12:00Z"/>
                <w:rFonts w:ascii="Times New Roman" w:eastAsia="Times New Roman" w:hAnsi="Times New Roman" w:cs="Times New Roman"/>
                <w:sz w:val="18"/>
                <w:szCs w:val="18"/>
                <w:lang w:val="en-GB" w:eastAsia="ja-JP"/>
              </w:rPr>
            </w:pPr>
            <w:ins w:id="1847" w:author="John Mettrop [2]" w:date="2022-12-09T08:12:00Z">
              <w:r w:rsidRPr="00250417">
                <w:rPr>
                  <w:rFonts w:ascii="Times New Roman" w:eastAsia="Times New Roman" w:hAnsi="Times New Roman" w:cs="Times New Roman"/>
                  <w:sz w:val="18"/>
                  <w:szCs w:val="18"/>
                  <w:lang w:val="en-GB" w:eastAsia="ja-JP"/>
                </w:rPr>
                <w:t>69</w:t>
              </w:r>
            </w:ins>
          </w:p>
        </w:tc>
        <w:tc>
          <w:tcPr>
            <w:tcW w:w="900" w:type="pct"/>
            <w:tcBorders>
              <w:top w:val="single" w:sz="4" w:space="0" w:color="auto"/>
              <w:left w:val="single" w:sz="4" w:space="0" w:color="auto"/>
              <w:bottom w:val="single" w:sz="4" w:space="0" w:color="auto"/>
              <w:right w:val="single" w:sz="4" w:space="0" w:color="auto"/>
            </w:tcBorders>
            <w:vAlign w:val="center"/>
          </w:tcPr>
          <w:p w14:paraId="2471C34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48" w:author="John Mettrop [2]" w:date="2022-12-09T08:12:00Z"/>
                <w:rFonts w:ascii="Times New Roman" w:eastAsia="Times New Roman" w:hAnsi="Times New Roman" w:cs="Times New Roman"/>
                <w:sz w:val="18"/>
                <w:szCs w:val="18"/>
                <w:lang w:val="en-GB" w:eastAsia="ja-JP"/>
              </w:rPr>
            </w:pPr>
            <w:ins w:id="1849" w:author="John Mettrop [2]" w:date="2022-12-09T08:12:00Z">
              <w:r w:rsidRPr="00250417">
                <w:rPr>
                  <w:rFonts w:ascii="Times New Roman" w:eastAsia="Times New Roman" w:hAnsi="Times New Roman" w:cs="Times New Roman"/>
                  <w:sz w:val="18"/>
                  <w:szCs w:val="18"/>
                  <w:lang w:val="en-GB" w:eastAsia="ja-JP"/>
                </w:rPr>
                <w:t>90</w:t>
              </w:r>
            </w:ins>
          </w:p>
        </w:tc>
        <w:tc>
          <w:tcPr>
            <w:tcW w:w="898" w:type="pct"/>
            <w:tcBorders>
              <w:top w:val="single" w:sz="4" w:space="0" w:color="auto"/>
              <w:left w:val="single" w:sz="4" w:space="0" w:color="auto"/>
              <w:bottom w:val="single" w:sz="4" w:space="0" w:color="auto"/>
              <w:right w:val="single" w:sz="4" w:space="0" w:color="auto"/>
            </w:tcBorders>
            <w:vAlign w:val="center"/>
          </w:tcPr>
          <w:p w14:paraId="3B5C5BF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50" w:author="John Mettrop [2]" w:date="2022-12-09T08:12:00Z"/>
                <w:rFonts w:ascii="Times New Roman" w:eastAsia="Times New Roman" w:hAnsi="Times New Roman" w:cs="Times New Roman"/>
                <w:sz w:val="18"/>
                <w:szCs w:val="18"/>
                <w:lang w:val="en-GB" w:eastAsia="ja-JP"/>
              </w:rPr>
            </w:pPr>
            <w:ins w:id="1851" w:author="John Mettrop [2]" w:date="2022-12-09T08:12:00Z">
              <w:r w:rsidRPr="00250417">
                <w:rPr>
                  <w:rFonts w:ascii="Times New Roman" w:eastAsia="Times New Roman" w:hAnsi="Times New Roman" w:cs="Times New Roman"/>
                  <w:sz w:val="18"/>
                  <w:szCs w:val="18"/>
                  <w:lang w:val="en-GB" w:eastAsia="ja-JP"/>
                </w:rPr>
                <w:t>90</w:t>
              </w:r>
            </w:ins>
          </w:p>
        </w:tc>
      </w:tr>
      <w:tr w:rsidR="00250417" w:rsidRPr="00250417" w14:paraId="5F3BB860" w14:textId="77777777" w:rsidTr="00F57A39">
        <w:trPr>
          <w:cantSplit/>
          <w:jc w:val="center"/>
          <w:ins w:id="1852" w:author="John Mettrop [2]" w:date="2022-12-09T08:12:00Z"/>
        </w:trPr>
        <w:tc>
          <w:tcPr>
            <w:tcW w:w="5000" w:type="pct"/>
            <w:gridSpan w:val="10"/>
            <w:tcBorders>
              <w:top w:val="single" w:sz="4" w:space="0" w:color="auto"/>
              <w:left w:val="nil"/>
              <w:bottom w:val="nil"/>
              <w:right w:val="nil"/>
            </w:tcBorders>
            <w:vAlign w:val="center"/>
            <w:hideMark/>
          </w:tcPr>
          <w:p w14:paraId="758EBEF5" w14:textId="77777777" w:rsidR="00250417" w:rsidRPr="00250417" w:rsidRDefault="00250417" w:rsidP="00250417">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textAlignment w:val="baseline"/>
              <w:rPr>
                <w:ins w:id="1853" w:author="John Mettrop [2]" w:date="2022-12-09T08:12:00Z"/>
                <w:rFonts w:ascii="Times New Roman" w:eastAsia="Times New Roman" w:hAnsi="Times New Roman" w:cs="Times New Roman"/>
                <w:sz w:val="18"/>
                <w:szCs w:val="20"/>
                <w:lang w:val="en-GB" w:eastAsia="ja-JP"/>
              </w:rPr>
            </w:pPr>
            <w:ins w:id="1854" w:author="John Mettrop [2]" w:date="2022-12-09T08:12:00Z">
              <w:r w:rsidRPr="00250417">
                <w:rPr>
                  <w:rFonts w:ascii="Times New Roman" w:eastAsia="Times New Roman" w:hAnsi="Times New Roman" w:cs="Times New Roman"/>
                  <w:sz w:val="18"/>
                  <w:szCs w:val="20"/>
                  <w:lang w:val="en-GB" w:eastAsia="ja-JP"/>
                </w:rPr>
                <w:t>Notes:</w:t>
              </w:r>
            </w:ins>
          </w:p>
          <w:p w14:paraId="0040A1C9" w14:textId="77777777" w:rsidR="00250417" w:rsidRPr="00250417" w:rsidRDefault="00250417" w:rsidP="00250417">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textAlignment w:val="baseline"/>
              <w:rPr>
                <w:ins w:id="1855" w:author="John Mettrop [2]" w:date="2022-12-09T08:12:00Z"/>
                <w:rFonts w:ascii="Times New Roman" w:eastAsia="Times New Roman" w:hAnsi="Times New Roman" w:cs="Times New Roman"/>
                <w:sz w:val="18"/>
                <w:szCs w:val="20"/>
                <w:lang w:val="en-GB" w:eastAsia="ja-JP"/>
              </w:rPr>
            </w:pPr>
            <w:ins w:id="1856" w:author="John Mettrop [2]" w:date="2022-12-09T08:12:00Z">
              <w:r w:rsidRPr="00250417">
                <w:rPr>
                  <w:rFonts w:ascii="Times New Roman" w:eastAsia="Times New Roman" w:hAnsi="Times New Roman" w:cs="Times New Roman"/>
                  <w:sz w:val="18"/>
                  <w:szCs w:val="20"/>
                  <w:vertAlign w:val="superscript"/>
                  <w:lang w:val="en-GB" w:eastAsia="ja-JP"/>
                </w:rPr>
                <w:t>(1)</w:t>
              </w:r>
              <w:r w:rsidRPr="00250417">
                <w:rPr>
                  <w:rFonts w:ascii="Times New Roman" w:eastAsia="Times New Roman" w:hAnsi="Times New Roman" w:cs="Times New Roman"/>
                  <w:sz w:val="18"/>
                  <w:szCs w:val="20"/>
                  <w:lang w:val="en-GB" w:eastAsia="ja-JP"/>
                </w:rPr>
                <w:tab/>
                <w:t>N/A – Not applicable.</w:t>
              </w:r>
            </w:ins>
          </w:p>
          <w:p w14:paraId="4A8B5B55" w14:textId="77777777" w:rsidR="00250417" w:rsidRPr="00250417" w:rsidRDefault="00250417" w:rsidP="00250417">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textAlignment w:val="baseline"/>
              <w:rPr>
                <w:ins w:id="1857" w:author="John Mettrop [2]" w:date="2022-12-09T08:12:00Z"/>
                <w:rFonts w:ascii="Times New Roman" w:eastAsia="Times New Roman" w:hAnsi="Times New Roman" w:cs="Times New Roman"/>
                <w:sz w:val="18"/>
                <w:szCs w:val="20"/>
                <w:lang w:val="en-GB" w:eastAsia="ja-JP"/>
              </w:rPr>
            </w:pPr>
            <w:ins w:id="1858" w:author="John Mettrop [2]" w:date="2022-12-09T08:12:00Z">
              <w:r w:rsidRPr="00250417">
                <w:rPr>
                  <w:rFonts w:ascii="Times New Roman" w:eastAsia="Times New Roman" w:hAnsi="Times New Roman" w:cs="Times New Roman"/>
                  <w:sz w:val="18"/>
                  <w:szCs w:val="20"/>
                  <w:vertAlign w:val="superscript"/>
                  <w:lang w:val="en-GB"/>
                </w:rPr>
                <w:t>(2)</w:t>
              </w:r>
              <w:r w:rsidRPr="00250417">
                <w:rPr>
                  <w:rFonts w:ascii="Times New Roman" w:eastAsia="Times New Roman" w:hAnsi="Times New Roman" w:cs="Times New Roman"/>
                  <w:sz w:val="18"/>
                  <w:szCs w:val="20"/>
                  <w:vertAlign w:val="superscript"/>
                  <w:lang w:val="en-GB"/>
                </w:rPr>
                <w:tab/>
              </w:r>
              <w:r w:rsidRPr="00250417">
                <w:rPr>
                  <w:rFonts w:ascii="Times New Roman" w:eastAsia="Times New Roman" w:hAnsi="Times New Roman" w:cs="Times New Roman"/>
                  <w:sz w:val="18"/>
                  <w:szCs w:val="20"/>
                  <w:lang w:val="en-GB"/>
                </w:rPr>
                <w:t>A typical value of the feeder loss associated with these systems can range from 0-3 dB with 2 dB as the representative value.</w:t>
              </w:r>
            </w:ins>
          </w:p>
        </w:tc>
      </w:tr>
    </w:tbl>
    <w:p w14:paraId="111D23B4"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eastAsia="zh-CN"/>
        </w:rPr>
      </w:pPr>
    </w:p>
    <w:p w14:paraId="2E0F6EA1" w14:textId="165822EB" w:rsidR="002B7FC9" w:rsidRDefault="002B7FC9" w:rsidP="00250417">
      <w:pPr>
        <w:spacing w:after="160" w:line="259" w:lineRule="auto"/>
        <w:jc w:val="left"/>
      </w:pPr>
    </w:p>
    <w:sectPr w:rsidR="002B7FC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B42FD" w14:textId="77777777" w:rsidR="007547A2" w:rsidRDefault="007547A2">
      <w:pPr>
        <w:spacing w:line="240" w:lineRule="auto"/>
      </w:pPr>
      <w:r>
        <w:separator/>
      </w:r>
    </w:p>
  </w:endnote>
  <w:endnote w:type="continuationSeparator" w:id="0">
    <w:p w14:paraId="056687ED" w14:textId="77777777" w:rsidR="007547A2" w:rsidRDefault="007547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FangSong_GB2312">
    <w:altName w:val="仿宋"/>
    <w:charset w:val="86"/>
    <w:family w:val="modern"/>
    <w:pitch w:val="fixed"/>
    <w:sig w:usb0="800002BF" w:usb1="38CF7CFA"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1BB15" w14:textId="453335A7" w:rsidR="00F0063B" w:rsidRPr="00F0063B" w:rsidRDefault="00000000" w:rsidP="00F0063B">
    <w:pPr>
      <w:pStyle w:val="Footer"/>
      <w:rPr>
        <w:lang w:val="en-US"/>
      </w:rPr>
    </w:pPr>
    <w:fldSimple w:instr=" FILENAME \p \* MERGEFORMAT ">
      <w:r w:rsidRPr="00F0063B">
        <w:rPr>
          <w:lang w:val="en-US"/>
        </w:rPr>
        <w:t>M</w:t>
      </w:r>
      <w:r>
        <w:t>:\BRSGD\TEXT2019\SG05\WP5B\700\731\731N07e.docx</w:t>
      </w:r>
    </w:fldSimple>
    <w:r w:rsidRPr="00622706">
      <w:rPr>
        <w:lang w:val="en-US"/>
      </w:rPr>
      <w:tab/>
    </w:r>
    <w:r>
      <w:rPr>
        <w:lang w:val="en-US"/>
      </w:rPr>
      <w:tab/>
    </w:r>
    <w:r w:rsidRPr="00622706">
      <w:fldChar w:fldCharType="begin"/>
    </w:r>
    <w:r w:rsidRPr="00622706">
      <w:instrText xml:space="preserve"> savedate \@ dd.MM.yy </w:instrText>
    </w:r>
    <w:r w:rsidRPr="00622706">
      <w:fldChar w:fldCharType="separate"/>
    </w:r>
    <w:ins w:id="594" w:author="USA " w:date="2023-04-06T06:17:00Z">
      <w:r w:rsidR="00842FD3">
        <w:t>05.04.23</w:t>
      </w:r>
    </w:ins>
    <w:ins w:id="595" w:author="USA" w:date="2023-03-28T02:41:00Z">
      <w:del w:id="596" w:author="USA " w:date="2023-04-03T10:13:00Z">
        <w:r w:rsidR="002C4709" w:rsidDel="004E121D">
          <w:delText>07.03.23</w:delText>
        </w:r>
      </w:del>
    </w:ins>
    <w:del w:id="597" w:author="USA " w:date="2023-04-03T10:13:00Z">
      <w:r w:rsidDel="004E121D">
        <w:delText>09.12.22</w:delText>
      </w:r>
    </w:del>
    <w:r w:rsidRPr="00622706">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00820" w14:textId="68D16745" w:rsidR="00F0063B" w:rsidRPr="00F0063B" w:rsidRDefault="00000000">
    <w:pPr>
      <w:pStyle w:val="Footer"/>
      <w:rPr>
        <w:lang w:val="en-US"/>
      </w:rPr>
    </w:pPr>
    <w:fldSimple w:instr=" FILENAME \p \* MERGEFORMAT ">
      <w:r w:rsidRPr="00F0063B">
        <w:rPr>
          <w:lang w:val="en-US"/>
        </w:rPr>
        <w:t>M</w:t>
      </w:r>
      <w:r>
        <w:t>:\BRSGD\TEXT2019\SG05\WP5B\700\731\731N07e.docx</w:t>
      </w:r>
    </w:fldSimple>
    <w:r w:rsidRPr="00622706">
      <w:rPr>
        <w:lang w:val="en-US"/>
      </w:rPr>
      <w:tab/>
    </w:r>
    <w:r>
      <w:rPr>
        <w:lang w:val="en-US"/>
      </w:rPr>
      <w:tab/>
    </w:r>
    <w:r w:rsidRPr="00622706">
      <w:fldChar w:fldCharType="begin"/>
    </w:r>
    <w:r w:rsidRPr="00622706">
      <w:instrText xml:space="preserve"> savedate \@ dd.MM.yy </w:instrText>
    </w:r>
    <w:r w:rsidRPr="00622706">
      <w:fldChar w:fldCharType="separate"/>
    </w:r>
    <w:ins w:id="598" w:author="USA " w:date="2023-04-06T06:17:00Z">
      <w:r w:rsidR="00842FD3">
        <w:t>05.04.23</w:t>
      </w:r>
    </w:ins>
    <w:ins w:id="599" w:author="USA" w:date="2023-03-28T02:41:00Z">
      <w:del w:id="600" w:author="USA " w:date="2023-04-03T10:13:00Z">
        <w:r w:rsidR="002C4709" w:rsidDel="004E121D">
          <w:delText>07.03.23</w:delText>
        </w:r>
      </w:del>
    </w:ins>
    <w:del w:id="601" w:author="USA " w:date="2023-04-03T10:13:00Z">
      <w:r w:rsidDel="004E121D">
        <w:delText>09.12.22</w:delText>
      </w:r>
    </w:del>
    <w:r w:rsidRPr="00622706">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CBD50" w14:textId="7068C42F" w:rsidR="00FA124A" w:rsidRPr="00F0063B" w:rsidRDefault="00000000">
    <w:pPr>
      <w:pStyle w:val="Footer"/>
      <w:rPr>
        <w:lang w:val="en-US"/>
      </w:rPr>
    </w:pPr>
    <w:fldSimple w:instr=" FILENAME \p \* MERGEFORMAT ">
      <w:r w:rsidRPr="00F0063B">
        <w:rPr>
          <w:lang w:val="en-US"/>
        </w:rPr>
        <w:t>M</w:t>
      </w:r>
      <w:r>
        <w:t>:\BRSGD\TEXT2019\SG05\WP5B\700\731\731N07e.docx</w:t>
      </w:r>
    </w:fldSimple>
    <w:r w:rsidRPr="00622706">
      <w:rPr>
        <w:lang w:val="en-US"/>
      </w:rPr>
      <w:tab/>
    </w:r>
    <w:r>
      <w:rPr>
        <w:lang w:val="en-US"/>
      </w:rPr>
      <w:tab/>
    </w:r>
    <w:r w:rsidRPr="00622706">
      <w:fldChar w:fldCharType="begin"/>
    </w:r>
    <w:r w:rsidRPr="00622706">
      <w:instrText xml:space="preserve"> savedate \@ dd.MM.yy </w:instrText>
    </w:r>
    <w:r w:rsidRPr="00622706">
      <w:fldChar w:fldCharType="separate"/>
    </w:r>
    <w:ins w:id="1354" w:author="USA " w:date="2023-04-06T06:17:00Z">
      <w:r w:rsidR="00842FD3">
        <w:t>05.04.23</w:t>
      </w:r>
    </w:ins>
    <w:ins w:id="1355" w:author="USA" w:date="2023-03-28T02:41:00Z">
      <w:del w:id="1356" w:author="USA " w:date="2023-04-03T10:13:00Z">
        <w:r w:rsidR="002C4709" w:rsidDel="004E121D">
          <w:delText>07.03.23</w:delText>
        </w:r>
      </w:del>
    </w:ins>
    <w:del w:id="1357" w:author="USA " w:date="2023-04-03T10:13:00Z">
      <w:r w:rsidDel="004E121D">
        <w:delText>09.12.22</w:delText>
      </w:r>
    </w:del>
    <w:r w:rsidRPr="00622706">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3B7BF" w14:textId="1CF2D8AE" w:rsidR="00FA124A" w:rsidRPr="00F0063B" w:rsidRDefault="00000000" w:rsidP="00E6257C">
    <w:pPr>
      <w:pStyle w:val="Footer"/>
      <w:rPr>
        <w:lang w:val="en-US"/>
      </w:rPr>
    </w:pPr>
    <w:fldSimple w:instr=" FILENAME \p \* MERGEFORMAT ">
      <w:r w:rsidRPr="00F0063B">
        <w:rPr>
          <w:lang w:val="en-US"/>
        </w:rPr>
        <w:t>M</w:t>
      </w:r>
      <w:r>
        <w:t>:\BRSGD\TEXT2019\SG05\WP5B\700\731\731N07e.docx</w:t>
      </w:r>
    </w:fldSimple>
    <w:r w:rsidRPr="00622706">
      <w:rPr>
        <w:lang w:val="en-US"/>
      </w:rPr>
      <w:tab/>
    </w:r>
    <w:r>
      <w:rPr>
        <w:lang w:val="en-US"/>
      </w:rPr>
      <w:tab/>
    </w:r>
    <w:r w:rsidRPr="00622706">
      <w:fldChar w:fldCharType="begin"/>
    </w:r>
    <w:r w:rsidRPr="00622706">
      <w:instrText xml:space="preserve"> savedate \@ dd.MM.yy </w:instrText>
    </w:r>
    <w:r w:rsidRPr="00622706">
      <w:fldChar w:fldCharType="separate"/>
    </w:r>
    <w:ins w:id="1358" w:author="USA " w:date="2023-04-06T06:17:00Z">
      <w:r w:rsidR="00842FD3">
        <w:t>05.04.23</w:t>
      </w:r>
    </w:ins>
    <w:ins w:id="1359" w:author="USA" w:date="2023-03-28T02:41:00Z">
      <w:del w:id="1360" w:author="USA " w:date="2023-04-03T10:13:00Z">
        <w:r w:rsidR="002C4709" w:rsidDel="004E121D">
          <w:delText>07.03.23</w:delText>
        </w:r>
      </w:del>
    </w:ins>
    <w:del w:id="1361" w:author="USA " w:date="2023-04-03T10:13:00Z">
      <w:r w:rsidDel="004E121D">
        <w:delText>09.12.22</w:delText>
      </w:r>
    </w:del>
    <w:r w:rsidRPr="0062270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5E7ECD" w14:textId="77777777" w:rsidR="007547A2" w:rsidRDefault="007547A2">
      <w:pPr>
        <w:spacing w:line="240" w:lineRule="auto"/>
      </w:pPr>
      <w:r>
        <w:separator/>
      </w:r>
    </w:p>
  </w:footnote>
  <w:footnote w:type="continuationSeparator" w:id="0">
    <w:p w14:paraId="62596981" w14:textId="77777777" w:rsidR="007547A2" w:rsidRDefault="007547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4CBB6" w14:textId="77777777" w:rsidR="00F0063B" w:rsidRDefault="00000000" w:rsidP="00F0063B">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p>
  <w:p w14:paraId="37C7DD02" w14:textId="77777777" w:rsidR="00F0063B" w:rsidRPr="00F0063B" w:rsidRDefault="00000000">
    <w:pPr>
      <w:pStyle w:val="Header"/>
      <w:rPr>
        <w:lang w:val="en-US"/>
      </w:rPr>
    </w:pPr>
    <w:r>
      <w:rPr>
        <w:lang w:val="en-US"/>
      </w:rPr>
      <w:t>5B/731 (Annex 7)-E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F3A07" w14:textId="77777777" w:rsidR="00F0063B" w:rsidRDefault="00000000" w:rsidP="00F0063B">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9</w:t>
    </w:r>
    <w:r>
      <w:rPr>
        <w:rStyle w:val="PageNumber"/>
      </w:rPr>
      <w:fldChar w:fldCharType="end"/>
    </w:r>
    <w:r>
      <w:rPr>
        <w:rStyle w:val="PageNumber"/>
      </w:rPr>
      <w:t xml:space="preserve"> -</w:t>
    </w:r>
  </w:p>
  <w:p w14:paraId="2151EC65" w14:textId="77777777" w:rsidR="00FA124A" w:rsidRPr="00F0063B" w:rsidRDefault="00000000" w:rsidP="00F0063B">
    <w:pPr>
      <w:pStyle w:val="Header"/>
    </w:pPr>
    <w:r>
      <w:rPr>
        <w:lang w:val="en-US"/>
      </w:rPr>
      <w:t>5B/731 (Annex 7)-E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8E9AB" w14:textId="77777777" w:rsidR="00F0063B" w:rsidRDefault="00000000" w:rsidP="00F0063B">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7</w:t>
    </w:r>
    <w:r>
      <w:rPr>
        <w:rStyle w:val="PageNumber"/>
      </w:rPr>
      <w:fldChar w:fldCharType="end"/>
    </w:r>
    <w:r>
      <w:rPr>
        <w:rStyle w:val="PageNumber"/>
      </w:rPr>
      <w:t xml:space="preserve"> -</w:t>
    </w:r>
  </w:p>
  <w:p w14:paraId="5D590EB3" w14:textId="77777777" w:rsidR="00F0063B" w:rsidRDefault="00000000" w:rsidP="00F0063B">
    <w:pPr>
      <w:pStyle w:val="Header"/>
    </w:pPr>
    <w:r>
      <w:rPr>
        <w:lang w:val="en-US"/>
      </w:rPr>
      <w:t>5B/731 (Annex 7)-E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28C88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20E898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F542DC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2821AE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27CE90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87C88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46EB5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864A0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1686C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CFC3C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1D4932"/>
    <w:multiLevelType w:val="hybridMultilevel"/>
    <w:tmpl w:val="AAD0714E"/>
    <w:lvl w:ilvl="0" w:tplc="D4EE5F5C">
      <w:start w:val="1"/>
      <w:numFmt w:val="decimal"/>
      <w:lvlText w:val="%1"/>
      <w:lvlJc w:val="left"/>
      <w:pPr>
        <w:ind w:left="1490" w:hanging="113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F4B5A5E"/>
    <w:multiLevelType w:val="hybridMultilevel"/>
    <w:tmpl w:val="6A969904"/>
    <w:lvl w:ilvl="0" w:tplc="815051F4">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1BB590C"/>
    <w:multiLevelType w:val="hybridMultilevel"/>
    <w:tmpl w:val="741612D4"/>
    <w:lvl w:ilvl="0" w:tplc="95BA851E">
      <w:start w:val="1"/>
      <w:numFmt w:val="decimal"/>
      <w:lvlText w:val="%1)"/>
      <w:lvlJc w:val="left"/>
      <w:pPr>
        <w:ind w:left="650" w:hanging="360"/>
      </w:pPr>
      <w:rPr>
        <w:rFonts w:hint="default"/>
        <w:i/>
      </w:rPr>
    </w:lvl>
    <w:lvl w:ilvl="1" w:tplc="08090019" w:tentative="1">
      <w:start w:val="1"/>
      <w:numFmt w:val="lowerLetter"/>
      <w:lvlText w:val="%2."/>
      <w:lvlJc w:val="left"/>
      <w:pPr>
        <w:ind w:left="1370" w:hanging="360"/>
      </w:pPr>
    </w:lvl>
    <w:lvl w:ilvl="2" w:tplc="0809001B" w:tentative="1">
      <w:start w:val="1"/>
      <w:numFmt w:val="lowerRoman"/>
      <w:lvlText w:val="%3."/>
      <w:lvlJc w:val="right"/>
      <w:pPr>
        <w:ind w:left="2090" w:hanging="180"/>
      </w:pPr>
    </w:lvl>
    <w:lvl w:ilvl="3" w:tplc="0809000F" w:tentative="1">
      <w:start w:val="1"/>
      <w:numFmt w:val="decimal"/>
      <w:lvlText w:val="%4."/>
      <w:lvlJc w:val="left"/>
      <w:pPr>
        <w:ind w:left="2810" w:hanging="360"/>
      </w:pPr>
    </w:lvl>
    <w:lvl w:ilvl="4" w:tplc="08090019" w:tentative="1">
      <w:start w:val="1"/>
      <w:numFmt w:val="lowerLetter"/>
      <w:lvlText w:val="%5."/>
      <w:lvlJc w:val="left"/>
      <w:pPr>
        <w:ind w:left="3530" w:hanging="360"/>
      </w:pPr>
    </w:lvl>
    <w:lvl w:ilvl="5" w:tplc="0809001B" w:tentative="1">
      <w:start w:val="1"/>
      <w:numFmt w:val="lowerRoman"/>
      <w:lvlText w:val="%6."/>
      <w:lvlJc w:val="right"/>
      <w:pPr>
        <w:ind w:left="4250" w:hanging="180"/>
      </w:pPr>
    </w:lvl>
    <w:lvl w:ilvl="6" w:tplc="0809000F" w:tentative="1">
      <w:start w:val="1"/>
      <w:numFmt w:val="decimal"/>
      <w:lvlText w:val="%7."/>
      <w:lvlJc w:val="left"/>
      <w:pPr>
        <w:ind w:left="4970" w:hanging="360"/>
      </w:pPr>
    </w:lvl>
    <w:lvl w:ilvl="7" w:tplc="08090019" w:tentative="1">
      <w:start w:val="1"/>
      <w:numFmt w:val="lowerLetter"/>
      <w:lvlText w:val="%8."/>
      <w:lvlJc w:val="left"/>
      <w:pPr>
        <w:ind w:left="5690" w:hanging="360"/>
      </w:pPr>
    </w:lvl>
    <w:lvl w:ilvl="8" w:tplc="0809001B" w:tentative="1">
      <w:start w:val="1"/>
      <w:numFmt w:val="lowerRoman"/>
      <w:lvlText w:val="%9."/>
      <w:lvlJc w:val="right"/>
      <w:pPr>
        <w:ind w:left="6410" w:hanging="180"/>
      </w:pPr>
    </w:lvl>
  </w:abstractNum>
  <w:abstractNum w:abstractNumId="13"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1E165D1E"/>
    <w:multiLevelType w:val="hybridMultilevel"/>
    <w:tmpl w:val="02E456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9BF199C"/>
    <w:multiLevelType w:val="hybridMultilevel"/>
    <w:tmpl w:val="112076C6"/>
    <w:lvl w:ilvl="0" w:tplc="71DC8440">
      <w:start w:val="1"/>
      <w:numFmt w:val="lowerLetter"/>
      <w:lvlText w:val="%1)"/>
      <w:lvlJc w:val="left"/>
      <w:pPr>
        <w:ind w:left="4680" w:hanging="720"/>
      </w:pPr>
      <w:rPr>
        <w:rFonts w:hint="default"/>
        <w:color w:val="FF0000"/>
      </w:rPr>
    </w:lvl>
    <w:lvl w:ilvl="1" w:tplc="10090019" w:tentative="1">
      <w:start w:val="1"/>
      <w:numFmt w:val="lowerLetter"/>
      <w:lvlText w:val="%2."/>
      <w:lvlJc w:val="left"/>
      <w:pPr>
        <w:ind w:left="5040" w:hanging="360"/>
      </w:pPr>
    </w:lvl>
    <w:lvl w:ilvl="2" w:tplc="1009001B" w:tentative="1">
      <w:start w:val="1"/>
      <w:numFmt w:val="lowerRoman"/>
      <w:lvlText w:val="%3."/>
      <w:lvlJc w:val="right"/>
      <w:pPr>
        <w:ind w:left="5760" w:hanging="180"/>
      </w:pPr>
    </w:lvl>
    <w:lvl w:ilvl="3" w:tplc="1009000F" w:tentative="1">
      <w:start w:val="1"/>
      <w:numFmt w:val="decimal"/>
      <w:lvlText w:val="%4."/>
      <w:lvlJc w:val="left"/>
      <w:pPr>
        <w:ind w:left="6480" w:hanging="360"/>
      </w:pPr>
    </w:lvl>
    <w:lvl w:ilvl="4" w:tplc="10090019" w:tentative="1">
      <w:start w:val="1"/>
      <w:numFmt w:val="lowerLetter"/>
      <w:lvlText w:val="%5."/>
      <w:lvlJc w:val="left"/>
      <w:pPr>
        <w:ind w:left="7200" w:hanging="360"/>
      </w:pPr>
    </w:lvl>
    <w:lvl w:ilvl="5" w:tplc="1009001B" w:tentative="1">
      <w:start w:val="1"/>
      <w:numFmt w:val="lowerRoman"/>
      <w:lvlText w:val="%6."/>
      <w:lvlJc w:val="right"/>
      <w:pPr>
        <w:ind w:left="7920" w:hanging="180"/>
      </w:pPr>
    </w:lvl>
    <w:lvl w:ilvl="6" w:tplc="1009000F" w:tentative="1">
      <w:start w:val="1"/>
      <w:numFmt w:val="decimal"/>
      <w:lvlText w:val="%7."/>
      <w:lvlJc w:val="left"/>
      <w:pPr>
        <w:ind w:left="8640" w:hanging="360"/>
      </w:pPr>
    </w:lvl>
    <w:lvl w:ilvl="7" w:tplc="10090019" w:tentative="1">
      <w:start w:val="1"/>
      <w:numFmt w:val="lowerLetter"/>
      <w:lvlText w:val="%8."/>
      <w:lvlJc w:val="left"/>
      <w:pPr>
        <w:ind w:left="9360" w:hanging="360"/>
      </w:pPr>
    </w:lvl>
    <w:lvl w:ilvl="8" w:tplc="1009001B" w:tentative="1">
      <w:start w:val="1"/>
      <w:numFmt w:val="lowerRoman"/>
      <w:lvlText w:val="%9."/>
      <w:lvlJc w:val="right"/>
      <w:pPr>
        <w:ind w:left="10080" w:hanging="180"/>
      </w:pPr>
    </w:lvl>
  </w:abstractNum>
  <w:abstractNum w:abstractNumId="16" w15:restartNumberingAfterBreak="0">
    <w:nsid w:val="4758424D"/>
    <w:multiLevelType w:val="hybridMultilevel"/>
    <w:tmpl w:val="F582FF50"/>
    <w:lvl w:ilvl="0" w:tplc="7764C506">
      <w:start w:val="2"/>
      <w:numFmt w:val="bullet"/>
      <w:lvlText w:val="-"/>
      <w:lvlJc w:val="left"/>
      <w:pPr>
        <w:ind w:left="530" w:hanging="360"/>
      </w:pPr>
      <w:rPr>
        <w:rFonts w:ascii="Times New Roman" w:eastAsia="Times New Roman" w:hAnsi="Times New Roman" w:cs="Times New Roman" w:hint="default"/>
      </w:rPr>
    </w:lvl>
    <w:lvl w:ilvl="1" w:tplc="04190003" w:tentative="1">
      <w:start w:val="1"/>
      <w:numFmt w:val="bullet"/>
      <w:lvlText w:val="o"/>
      <w:lvlJc w:val="left"/>
      <w:pPr>
        <w:ind w:left="1250" w:hanging="360"/>
      </w:pPr>
      <w:rPr>
        <w:rFonts w:ascii="Courier New" w:hAnsi="Courier New" w:cs="Courier New" w:hint="default"/>
      </w:rPr>
    </w:lvl>
    <w:lvl w:ilvl="2" w:tplc="04190005" w:tentative="1">
      <w:start w:val="1"/>
      <w:numFmt w:val="bullet"/>
      <w:lvlText w:val=""/>
      <w:lvlJc w:val="left"/>
      <w:pPr>
        <w:ind w:left="1970" w:hanging="360"/>
      </w:pPr>
      <w:rPr>
        <w:rFonts w:ascii="Wingdings" w:hAnsi="Wingdings" w:hint="default"/>
      </w:rPr>
    </w:lvl>
    <w:lvl w:ilvl="3" w:tplc="04190001" w:tentative="1">
      <w:start w:val="1"/>
      <w:numFmt w:val="bullet"/>
      <w:lvlText w:val=""/>
      <w:lvlJc w:val="left"/>
      <w:pPr>
        <w:ind w:left="2690" w:hanging="360"/>
      </w:pPr>
      <w:rPr>
        <w:rFonts w:ascii="Symbol" w:hAnsi="Symbol" w:hint="default"/>
      </w:rPr>
    </w:lvl>
    <w:lvl w:ilvl="4" w:tplc="04190003" w:tentative="1">
      <w:start w:val="1"/>
      <w:numFmt w:val="bullet"/>
      <w:lvlText w:val="o"/>
      <w:lvlJc w:val="left"/>
      <w:pPr>
        <w:ind w:left="3410" w:hanging="360"/>
      </w:pPr>
      <w:rPr>
        <w:rFonts w:ascii="Courier New" w:hAnsi="Courier New" w:cs="Courier New" w:hint="default"/>
      </w:rPr>
    </w:lvl>
    <w:lvl w:ilvl="5" w:tplc="04190005" w:tentative="1">
      <w:start w:val="1"/>
      <w:numFmt w:val="bullet"/>
      <w:lvlText w:val=""/>
      <w:lvlJc w:val="left"/>
      <w:pPr>
        <w:ind w:left="4130" w:hanging="360"/>
      </w:pPr>
      <w:rPr>
        <w:rFonts w:ascii="Wingdings" w:hAnsi="Wingdings" w:hint="default"/>
      </w:rPr>
    </w:lvl>
    <w:lvl w:ilvl="6" w:tplc="04190001" w:tentative="1">
      <w:start w:val="1"/>
      <w:numFmt w:val="bullet"/>
      <w:lvlText w:val=""/>
      <w:lvlJc w:val="left"/>
      <w:pPr>
        <w:ind w:left="4850" w:hanging="360"/>
      </w:pPr>
      <w:rPr>
        <w:rFonts w:ascii="Symbol" w:hAnsi="Symbol" w:hint="default"/>
      </w:rPr>
    </w:lvl>
    <w:lvl w:ilvl="7" w:tplc="04190003" w:tentative="1">
      <w:start w:val="1"/>
      <w:numFmt w:val="bullet"/>
      <w:lvlText w:val="o"/>
      <w:lvlJc w:val="left"/>
      <w:pPr>
        <w:ind w:left="5570" w:hanging="360"/>
      </w:pPr>
      <w:rPr>
        <w:rFonts w:ascii="Courier New" w:hAnsi="Courier New" w:cs="Courier New" w:hint="default"/>
      </w:rPr>
    </w:lvl>
    <w:lvl w:ilvl="8" w:tplc="04190005" w:tentative="1">
      <w:start w:val="1"/>
      <w:numFmt w:val="bullet"/>
      <w:lvlText w:val=""/>
      <w:lvlJc w:val="left"/>
      <w:pPr>
        <w:ind w:left="6290" w:hanging="360"/>
      </w:pPr>
      <w:rPr>
        <w:rFonts w:ascii="Wingdings" w:hAnsi="Wingdings" w:hint="default"/>
      </w:rPr>
    </w:lvl>
  </w:abstractNum>
  <w:abstractNum w:abstractNumId="17" w15:restartNumberingAfterBreak="0">
    <w:nsid w:val="4D5A4896"/>
    <w:multiLevelType w:val="hybridMultilevel"/>
    <w:tmpl w:val="151E86A4"/>
    <w:lvl w:ilvl="0" w:tplc="6BFC2AD8">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376275B"/>
    <w:multiLevelType w:val="hybridMultilevel"/>
    <w:tmpl w:val="267492A4"/>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19" w15:restartNumberingAfterBreak="0">
    <w:nsid w:val="58B030CD"/>
    <w:multiLevelType w:val="hybridMultilevel"/>
    <w:tmpl w:val="7F846144"/>
    <w:lvl w:ilvl="0" w:tplc="22F458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F2B045A"/>
    <w:multiLevelType w:val="hybridMultilevel"/>
    <w:tmpl w:val="BB00856C"/>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15:restartNumberingAfterBreak="0">
    <w:nsid w:val="78C02781"/>
    <w:multiLevelType w:val="hybridMultilevel"/>
    <w:tmpl w:val="92FAE814"/>
    <w:lvl w:ilvl="0" w:tplc="E898AF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C3F5D27"/>
    <w:multiLevelType w:val="hybridMultilevel"/>
    <w:tmpl w:val="8D0ED0B4"/>
    <w:lvl w:ilvl="0" w:tplc="D4E0172E">
      <w:start w:val="1"/>
      <w:numFmt w:val="decimal"/>
      <w:lvlText w:val="%1"/>
      <w:lvlJc w:val="left"/>
      <w:pPr>
        <w:ind w:left="792" w:hanging="792"/>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50065756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78622598">
    <w:abstractNumId w:val="17"/>
  </w:num>
  <w:num w:numId="3" w16cid:durableId="709107218">
    <w:abstractNumId w:val="16"/>
  </w:num>
  <w:num w:numId="4" w16cid:durableId="1186866266">
    <w:abstractNumId w:val="13"/>
  </w:num>
  <w:num w:numId="5" w16cid:durableId="1548372932">
    <w:abstractNumId w:val="18"/>
  </w:num>
  <w:num w:numId="6" w16cid:durableId="1672878673">
    <w:abstractNumId w:val="14"/>
  </w:num>
  <w:num w:numId="7" w16cid:durableId="1484859505">
    <w:abstractNumId w:val="9"/>
  </w:num>
  <w:num w:numId="8" w16cid:durableId="584072735">
    <w:abstractNumId w:val="7"/>
  </w:num>
  <w:num w:numId="9" w16cid:durableId="1969360106">
    <w:abstractNumId w:val="6"/>
  </w:num>
  <w:num w:numId="10" w16cid:durableId="735666775">
    <w:abstractNumId w:val="5"/>
  </w:num>
  <w:num w:numId="11" w16cid:durableId="1983273148">
    <w:abstractNumId w:val="4"/>
  </w:num>
  <w:num w:numId="12" w16cid:durableId="1716004591">
    <w:abstractNumId w:val="8"/>
  </w:num>
  <w:num w:numId="13" w16cid:durableId="1479565575">
    <w:abstractNumId w:val="3"/>
  </w:num>
  <w:num w:numId="14" w16cid:durableId="90517732">
    <w:abstractNumId w:val="2"/>
  </w:num>
  <w:num w:numId="15" w16cid:durableId="1479106561">
    <w:abstractNumId w:val="1"/>
  </w:num>
  <w:num w:numId="16" w16cid:durableId="1349328635">
    <w:abstractNumId w:val="0"/>
  </w:num>
  <w:num w:numId="17" w16cid:durableId="761144621">
    <w:abstractNumId w:val="19"/>
  </w:num>
  <w:num w:numId="18" w16cid:durableId="1983852198">
    <w:abstractNumId w:val="12"/>
  </w:num>
  <w:num w:numId="19" w16cid:durableId="1615744179">
    <w:abstractNumId w:val="10"/>
  </w:num>
  <w:num w:numId="20" w16cid:durableId="733045839">
    <w:abstractNumId w:val="21"/>
  </w:num>
  <w:num w:numId="21" w16cid:durableId="1849363002">
    <w:abstractNumId w:val="11"/>
  </w:num>
  <w:num w:numId="22" w16cid:durableId="89618285">
    <w:abstractNumId w:val="20"/>
  </w:num>
  <w:num w:numId="23" w16cid:durableId="1837257153">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John Mettrop">
    <w15:presenceInfo w15:providerId="Windows Live" w15:userId="65f2e9fc180cefd7"/>
  </w15:person>
  <w15:person w15:author="John Mettrop [2]">
    <w15:presenceInfo w15:providerId="AD" w15:userId="S::John.Mettrop@caa.co.uk::1c954854-dade-408e-a8cb-1728ed819f03"/>
  </w15:person>
  <w15:person w15:author="USA ">
    <w15:presenceInfo w15:providerId="None" w15:userId="USA "/>
  </w15:person>
  <w15:person w15:author="Sinanis, Nick">
    <w15:presenceInfo w15:providerId="AD" w15:userId="S::nick.sinanis@itu.int::85edf828-e15e-47d3-b7fd-0cc9828f2e63"/>
  </w15:person>
  <w15:person w15:author="Limousin, Catherine">
    <w15:presenceInfo w15:providerId="AD" w15:userId="S::catherine.limousin@itu.int::f989ae12-b841-415c-86df-5ec5cb96e9e1"/>
  </w15:person>
  <w15:person w15:author="USA1">
    <w15:presenceInfo w15:providerId="None" w15:userId="USA1"/>
  </w15:person>
  <w15:person w15:author="5B-2">
    <w15:presenceInfo w15:providerId="None" w15:userId="5B-2"/>
  </w15:person>
  <w15:person w15:author="Vladislav Sorokin">
    <w15:presenceInfo w15:providerId="None" w15:userId="Vladislav Sorokin"/>
  </w15:person>
  <w15:person w15:author="Lisa">
    <w15:presenceInfo w15:providerId="None" w15:userId="Li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262"/>
    <w:rsid w:val="000654CF"/>
    <w:rsid w:val="000D5384"/>
    <w:rsid w:val="00130FEA"/>
    <w:rsid w:val="00141803"/>
    <w:rsid w:val="001670FE"/>
    <w:rsid w:val="001B1D14"/>
    <w:rsid w:val="00217221"/>
    <w:rsid w:val="00250417"/>
    <w:rsid w:val="00256A15"/>
    <w:rsid w:val="002731DA"/>
    <w:rsid w:val="002B7FC9"/>
    <w:rsid w:val="002C269F"/>
    <w:rsid w:val="002C4709"/>
    <w:rsid w:val="002C5E4D"/>
    <w:rsid w:val="00322059"/>
    <w:rsid w:val="003241BB"/>
    <w:rsid w:val="003315D3"/>
    <w:rsid w:val="003830A1"/>
    <w:rsid w:val="00421A52"/>
    <w:rsid w:val="004255A3"/>
    <w:rsid w:val="00492B18"/>
    <w:rsid w:val="00497981"/>
    <w:rsid w:val="004A013B"/>
    <w:rsid w:val="004B7D9F"/>
    <w:rsid w:val="004E121D"/>
    <w:rsid w:val="004E5EA7"/>
    <w:rsid w:val="00593BB6"/>
    <w:rsid w:val="00653D74"/>
    <w:rsid w:val="00660636"/>
    <w:rsid w:val="00710D86"/>
    <w:rsid w:val="007374E8"/>
    <w:rsid w:val="007547A2"/>
    <w:rsid w:val="00842FD3"/>
    <w:rsid w:val="008602AB"/>
    <w:rsid w:val="008D5EE0"/>
    <w:rsid w:val="008F2495"/>
    <w:rsid w:val="009042C3"/>
    <w:rsid w:val="00A700AA"/>
    <w:rsid w:val="00AB0229"/>
    <w:rsid w:val="00B12B34"/>
    <w:rsid w:val="00B66016"/>
    <w:rsid w:val="00C019AD"/>
    <w:rsid w:val="00C0420D"/>
    <w:rsid w:val="00C05BC7"/>
    <w:rsid w:val="00C4525B"/>
    <w:rsid w:val="00C63675"/>
    <w:rsid w:val="00D87238"/>
    <w:rsid w:val="00DC2262"/>
    <w:rsid w:val="00DD2B2D"/>
    <w:rsid w:val="00F30A13"/>
    <w:rsid w:val="00F36012"/>
    <w:rsid w:val="00F500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9A7F5"/>
  <w15:chartTrackingRefBased/>
  <w15:docId w15:val="{79D4DC7D-4C29-4EE8-B000-10397C92D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qFormat="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262"/>
    <w:pPr>
      <w:spacing w:after="0" w:line="276" w:lineRule="auto"/>
      <w:jc w:val="center"/>
    </w:pPr>
    <w:rPr>
      <w:rFonts w:asciiTheme="minorHAnsi" w:hAnsiTheme="minorHAnsi" w:cstheme="minorBidi"/>
      <w:sz w:val="22"/>
      <w:szCs w:val="22"/>
    </w:rPr>
  </w:style>
  <w:style w:type="paragraph" w:styleId="Heading1">
    <w:name w:val="heading 1"/>
    <w:basedOn w:val="Normal"/>
    <w:next w:val="Normal"/>
    <w:link w:val="Heading1Char"/>
    <w:qFormat/>
    <w:rsid w:val="00250417"/>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pPr>
    <w:rPr>
      <w:rFonts w:ascii="Times New Roman" w:eastAsia="Times New Roman" w:hAnsi="Times New Roman" w:cs="Times New Roman"/>
      <w:b/>
      <w:sz w:val="28"/>
      <w:szCs w:val="20"/>
      <w:lang w:val="en-GB"/>
    </w:rPr>
  </w:style>
  <w:style w:type="paragraph" w:styleId="Heading2">
    <w:name w:val="heading 2"/>
    <w:basedOn w:val="Heading1"/>
    <w:next w:val="Normal"/>
    <w:link w:val="Heading2Char"/>
    <w:qFormat/>
    <w:rsid w:val="00250417"/>
    <w:pPr>
      <w:spacing w:before="200"/>
      <w:outlineLvl w:val="1"/>
    </w:pPr>
    <w:rPr>
      <w:sz w:val="24"/>
    </w:rPr>
  </w:style>
  <w:style w:type="paragraph" w:styleId="Heading3">
    <w:name w:val="heading 3"/>
    <w:basedOn w:val="Heading1"/>
    <w:next w:val="Normal"/>
    <w:link w:val="Heading3Char"/>
    <w:qFormat/>
    <w:rsid w:val="00250417"/>
    <w:pPr>
      <w:tabs>
        <w:tab w:val="clear" w:pos="1134"/>
      </w:tabs>
      <w:spacing w:before="200"/>
      <w:outlineLvl w:val="2"/>
    </w:pPr>
    <w:rPr>
      <w:sz w:val="24"/>
    </w:rPr>
  </w:style>
  <w:style w:type="paragraph" w:styleId="Heading4">
    <w:name w:val="heading 4"/>
    <w:basedOn w:val="Heading3"/>
    <w:next w:val="Normal"/>
    <w:link w:val="Heading4Char"/>
    <w:qFormat/>
    <w:rsid w:val="00250417"/>
    <w:pPr>
      <w:outlineLvl w:val="3"/>
    </w:pPr>
  </w:style>
  <w:style w:type="paragraph" w:styleId="Heading5">
    <w:name w:val="heading 5"/>
    <w:basedOn w:val="Heading4"/>
    <w:next w:val="Normal"/>
    <w:link w:val="Heading5Char"/>
    <w:qFormat/>
    <w:rsid w:val="00250417"/>
    <w:pPr>
      <w:outlineLvl w:val="4"/>
    </w:pPr>
  </w:style>
  <w:style w:type="paragraph" w:styleId="Heading6">
    <w:name w:val="heading 6"/>
    <w:basedOn w:val="Heading4"/>
    <w:next w:val="Normal"/>
    <w:link w:val="Heading6Char"/>
    <w:qFormat/>
    <w:rsid w:val="00250417"/>
    <w:pPr>
      <w:outlineLvl w:val="5"/>
    </w:pPr>
  </w:style>
  <w:style w:type="paragraph" w:styleId="Heading7">
    <w:name w:val="heading 7"/>
    <w:basedOn w:val="Heading6"/>
    <w:next w:val="Normal"/>
    <w:link w:val="Heading7Char"/>
    <w:qFormat/>
    <w:rsid w:val="00250417"/>
    <w:pPr>
      <w:outlineLvl w:val="6"/>
    </w:pPr>
  </w:style>
  <w:style w:type="paragraph" w:styleId="Heading8">
    <w:name w:val="heading 8"/>
    <w:basedOn w:val="Heading6"/>
    <w:next w:val="Normal"/>
    <w:link w:val="Heading8Char"/>
    <w:qFormat/>
    <w:rsid w:val="00250417"/>
    <w:pPr>
      <w:outlineLvl w:val="7"/>
    </w:pPr>
  </w:style>
  <w:style w:type="paragraph" w:styleId="Heading9">
    <w:name w:val="heading 9"/>
    <w:basedOn w:val="Heading6"/>
    <w:next w:val="Normal"/>
    <w:link w:val="Heading9Char"/>
    <w:qFormat/>
    <w:rsid w:val="0025041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qFormat/>
    <w:rsid w:val="00DC2262"/>
    <w:rPr>
      <w:color w:val="0563C1" w:themeColor="hyperlink"/>
      <w:u w:val="single"/>
    </w:rPr>
  </w:style>
  <w:style w:type="table" w:styleId="TableGrid">
    <w:name w:val="Table Grid"/>
    <w:basedOn w:val="TableNormal"/>
    <w:uiPriority w:val="59"/>
    <w:rsid w:val="00DC2262"/>
    <w:pPr>
      <w:spacing w:after="0" w:line="240" w:lineRule="auto"/>
      <w:jc w:val="center"/>
    </w:pPr>
    <w:rPr>
      <w:rFonts w:ascii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141803"/>
    <w:rPr>
      <w:b/>
      <w:bCs/>
    </w:rPr>
  </w:style>
  <w:style w:type="character" w:customStyle="1" w:styleId="Heading1Char">
    <w:name w:val="Heading 1 Char"/>
    <w:basedOn w:val="DefaultParagraphFont"/>
    <w:link w:val="Heading1"/>
    <w:rsid w:val="00250417"/>
    <w:rPr>
      <w:rFonts w:eastAsia="Times New Roman"/>
      <w:b/>
      <w:sz w:val="28"/>
      <w:szCs w:val="20"/>
      <w:lang w:val="en-GB"/>
    </w:rPr>
  </w:style>
  <w:style w:type="character" w:customStyle="1" w:styleId="Heading2Char">
    <w:name w:val="Heading 2 Char"/>
    <w:basedOn w:val="DefaultParagraphFont"/>
    <w:link w:val="Heading2"/>
    <w:rsid w:val="00250417"/>
    <w:rPr>
      <w:rFonts w:eastAsia="Times New Roman"/>
      <w:b/>
      <w:szCs w:val="20"/>
      <w:lang w:val="en-GB"/>
    </w:rPr>
  </w:style>
  <w:style w:type="character" w:customStyle="1" w:styleId="Heading3Char">
    <w:name w:val="Heading 3 Char"/>
    <w:basedOn w:val="DefaultParagraphFont"/>
    <w:link w:val="Heading3"/>
    <w:rsid w:val="00250417"/>
    <w:rPr>
      <w:rFonts w:eastAsia="Times New Roman"/>
      <w:b/>
      <w:szCs w:val="20"/>
      <w:lang w:val="en-GB"/>
    </w:rPr>
  </w:style>
  <w:style w:type="character" w:customStyle="1" w:styleId="Heading4Char">
    <w:name w:val="Heading 4 Char"/>
    <w:basedOn w:val="DefaultParagraphFont"/>
    <w:link w:val="Heading4"/>
    <w:rsid w:val="00250417"/>
    <w:rPr>
      <w:rFonts w:eastAsia="Times New Roman"/>
      <w:b/>
      <w:szCs w:val="20"/>
      <w:lang w:val="en-GB"/>
    </w:rPr>
  </w:style>
  <w:style w:type="character" w:customStyle="1" w:styleId="Heading5Char">
    <w:name w:val="Heading 5 Char"/>
    <w:basedOn w:val="DefaultParagraphFont"/>
    <w:link w:val="Heading5"/>
    <w:rsid w:val="00250417"/>
    <w:rPr>
      <w:rFonts w:eastAsia="Times New Roman"/>
      <w:b/>
      <w:szCs w:val="20"/>
      <w:lang w:val="en-GB"/>
    </w:rPr>
  </w:style>
  <w:style w:type="character" w:customStyle="1" w:styleId="Heading6Char">
    <w:name w:val="Heading 6 Char"/>
    <w:basedOn w:val="DefaultParagraphFont"/>
    <w:link w:val="Heading6"/>
    <w:rsid w:val="00250417"/>
    <w:rPr>
      <w:rFonts w:eastAsia="Times New Roman"/>
      <w:b/>
      <w:szCs w:val="20"/>
      <w:lang w:val="en-GB"/>
    </w:rPr>
  </w:style>
  <w:style w:type="character" w:customStyle="1" w:styleId="Heading7Char">
    <w:name w:val="Heading 7 Char"/>
    <w:basedOn w:val="DefaultParagraphFont"/>
    <w:link w:val="Heading7"/>
    <w:rsid w:val="00250417"/>
    <w:rPr>
      <w:rFonts w:eastAsia="Times New Roman"/>
      <w:b/>
      <w:szCs w:val="20"/>
      <w:lang w:val="en-GB"/>
    </w:rPr>
  </w:style>
  <w:style w:type="character" w:customStyle="1" w:styleId="Heading8Char">
    <w:name w:val="Heading 8 Char"/>
    <w:basedOn w:val="DefaultParagraphFont"/>
    <w:link w:val="Heading8"/>
    <w:rsid w:val="00250417"/>
    <w:rPr>
      <w:rFonts w:eastAsia="Times New Roman"/>
      <w:b/>
      <w:szCs w:val="20"/>
      <w:lang w:val="en-GB"/>
    </w:rPr>
  </w:style>
  <w:style w:type="character" w:customStyle="1" w:styleId="Heading9Char">
    <w:name w:val="Heading 9 Char"/>
    <w:basedOn w:val="DefaultParagraphFont"/>
    <w:link w:val="Heading9"/>
    <w:rsid w:val="00250417"/>
    <w:rPr>
      <w:rFonts w:eastAsia="Times New Roman"/>
      <w:b/>
      <w:szCs w:val="20"/>
      <w:lang w:val="en-GB"/>
    </w:rPr>
  </w:style>
  <w:style w:type="numbering" w:customStyle="1" w:styleId="NoList1">
    <w:name w:val="No List1"/>
    <w:next w:val="NoList"/>
    <w:uiPriority w:val="99"/>
    <w:semiHidden/>
    <w:unhideWhenUsed/>
    <w:rsid w:val="00250417"/>
  </w:style>
  <w:style w:type="paragraph" w:customStyle="1" w:styleId="Normalaftertitle">
    <w:name w:val="Normal_after_title"/>
    <w:basedOn w:val="Normal"/>
    <w:next w:val="Normal"/>
    <w:link w:val="NormalaftertitleChar"/>
    <w:rsid w:val="00250417"/>
    <w:pPr>
      <w:tabs>
        <w:tab w:val="left" w:pos="1134"/>
        <w:tab w:val="left" w:pos="1871"/>
        <w:tab w:val="left" w:pos="2268"/>
      </w:tabs>
      <w:overflowPunct w:val="0"/>
      <w:autoSpaceDE w:val="0"/>
      <w:autoSpaceDN w:val="0"/>
      <w:adjustRightInd w:val="0"/>
      <w:spacing w:before="360" w:line="240" w:lineRule="auto"/>
      <w:jc w:val="left"/>
      <w:textAlignment w:val="baseline"/>
    </w:pPr>
    <w:rPr>
      <w:rFonts w:ascii="Times New Roman" w:eastAsia="Times New Roman" w:hAnsi="Times New Roman" w:cs="Times New Roman"/>
      <w:sz w:val="24"/>
      <w:szCs w:val="20"/>
      <w:lang w:val="en-GB"/>
    </w:rPr>
  </w:style>
  <w:style w:type="paragraph" w:customStyle="1" w:styleId="Artheading">
    <w:name w:val="Art_heading"/>
    <w:basedOn w:val="Normal"/>
    <w:next w:val="Normal"/>
    <w:rsid w:val="00250417"/>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Bold" w:eastAsia="Times New Roman" w:hAnsi="Times New Roman Bold" w:cs="Times New Roman"/>
      <w:b/>
      <w:sz w:val="28"/>
      <w:szCs w:val="20"/>
      <w:lang w:val="en-GB"/>
    </w:rPr>
  </w:style>
  <w:style w:type="paragraph" w:customStyle="1" w:styleId="ArtNo">
    <w:name w:val="Art_No"/>
    <w:basedOn w:val="Normal"/>
    <w:next w:val="Normal"/>
    <w:rsid w:val="00250417"/>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Arttitle">
    <w:name w:val="Art_title"/>
    <w:basedOn w:val="Normal"/>
    <w:next w:val="Normal"/>
    <w:rsid w:val="00250417"/>
    <w:pPr>
      <w:keepNext/>
      <w:keepLines/>
      <w:tabs>
        <w:tab w:val="left" w:pos="1134"/>
        <w:tab w:val="left" w:pos="1871"/>
        <w:tab w:val="left" w:pos="2268"/>
      </w:tabs>
      <w:overflowPunct w:val="0"/>
      <w:autoSpaceDE w:val="0"/>
      <w:autoSpaceDN w:val="0"/>
      <w:adjustRightInd w:val="0"/>
      <w:spacing w:before="240" w:line="240" w:lineRule="auto"/>
      <w:textAlignment w:val="baseline"/>
    </w:pPr>
    <w:rPr>
      <w:rFonts w:ascii="Times New Roman" w:eastAsia="Times New Roman" w:hAnsi="Times New Roman" w:cs="Times New Roman"/>
      <w:b/>
      <w:sz w:val="28"/>
      <w:szCs w:val="20"/>
      <w:lang w:val="en-GB"/>
    </w:rPr>
  </w:style>
  <w:style w:type="paragraph" w:customStyle="1" w:styleId="ASN1">
    <w:name w:val="ASN.1"/>
    <w:basedOn w:val="Normal"/>
    <w:rsid w:val="00250417"/>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spacing w:line="240" w:lineRule="auto"/>
      <w:jc w:val="left"/>
      <w:textAlignment w:val="baseline"/>
    </w:pPr>
    <w:rPr>
      <w:rFonts w:ascii="Times New Roman Bold" w:eastAsia="Times New Roman" w:hAnsi="Times New Roman Bold" w:cs="Times New Roman"/>
      <w:b/>
      <w:noProof/>
      <w:sz w:val="20"/>
      <w:szCs w:val="20"/>
      <w:lang w:val="en-GB"/>
    </w:rPr>
  </w:style>
  <w:style w:type="paragraph" w:customStyle="1" w:styleId="Call">
    <w:name w:val="Call"/>
    <w:basedOn w:val="Normal"/>
    <w:next w:val="Normal"/>
    <w:link w:val="CallChar"/>
    <w:rsid w:val="00250417"/>
    <w:pPr>
      <w:keepNext/>
      <w:keepLines/>
      <w:tabs>
        <w:tab w:val="left" w:pos="1134"/>
        <w:tab w:val="left" w:pos="1871"/>
        <w:tab w:val="left" w:pos="2268"/>
      </w:tabs>
      <w:overflowPunct w:val="0"/>
      <w:autoSpaceDE w:val="0"/>
      <w:autoSpaceDN w:val="0"/>
      <w:adjustRightInd w:val="0"/>
      <w:spacing w:before="160" w:line="240" w:lineRule="auto"/>
      <w:ind w:left="1134"/>
      <w:jc w:val="left"/>
      <w:textAlignment w:val="baseline"/>
    </w:pPr>
    <w:rPr>
      <w:rFonts w:ascii="Times New Roman" w:eastAsia="Times New Roman" w:hAnsi="Times New Roman" w:cs="Times New Roman"/>
      <w:i/>
      <w:sz w:val="24"/>
      <w:szCs w:val="20"/>
      <w:lang w:val="en-GB"/>
    </w:rPr>
  </w:style>
  <w:style w:type="paragraph" w:customStyle="1" w:styleId="ChapNo">
    <w:name w:val="Chap_No"/>
    <w:basedOn w:val="ArtNo"/>
    <w:next w:val="Normal"/>
    <w:rsid w:val="00250417"/>
    <w:rPr>
      <w:rFonts w:ascii="Times New Roman Bold" w:hAnsi="Times New Roman Bold"/>
      <w:b/>
    </w:rPr>
  </w:style>
  <w:style w:type="paragraph" w:customStyle="1" w:styleId="Chaptitle">
    <w:name w:val="Chap_title"/>
    <w:basedOn w:val="Arttitle"/>
    <w:next w:val="Normal"/>
    <w:rsid w:val="00250417"/>
  </w:style>
  <w:style w:type="character" w:styleId="EndnoteReference">
    <w:name w:val="endnote reference"/>
    <w:basedOn w:val="DefaultParagraphFont"/>
    <w:rsid w:val="00250417"/>
    <w:rPr>
      <w:vertAlign w:val="superscript"/>
    </w:rPr>
  </w:style>
  <w:style w:type="paragraph" w:customStyle="1" w:styleId="enumlev1">
    <w:name w:val="enumlev1"/>
    <w:basedOn w:val="Normal"/>
    <w:link w:val="enumlev1Char"/>
    <w:qFormat/>
    <w:rsid w:val="00250417"/>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pPr>
    <w:rPr>
      <w:rFonts w:ascii="Times New Roman" w:eastAsia="Times New Roman" w:hAnsi="Times New Roman" w:cs="Times New Roman"/>
      <w:sz w:val="24"/>
      <w:szCs w:val="20"/>
      <w:lang w:val="en-GB"/>
    </w:rPr>
  </w:style>
  <w:style w:type="paragraph" w:customStyle="1" w:styleId="enumlev2">
    <w:name w:val="enumlev2"/>
    <w:basedOn w:val="enumlev1"/>
    <w:rsid w:val="00250417"/>
    <w:pPr>
      <w:ind w:left="1871" w:hanging="737"/>
    </w:pPr>
  </w:style>
  <w:style w:type="paragraph" w:customStyle="1" w:styleId="enumlev3">
    <w:name w:val="enumlev3"/>
    <w:basedOn w:val="enumlev2"/>
    <w:rsid w:val="00250417"/>
    <w:pPr>
      <w:ind w:left="2268" w:hanging="397"/>
    </w:pPr>
  </w:style>
  <w:style w:type="paragraph" w:customStyle="1" w:styleId="Equation">
    <w:name w:val="Equation"/>
    <w:basedOn w:val="Normal"/>
    <w:rsid w:val="00250417"/>
    <w:pPr>
      <w:tabs>
        <w:tab w:val="left" w:pos="1134"/>
        <w:tab w:val="center" w:pos="4820"/>
        <w:tab w:val="right" w:pos="9639"/>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paragraph" w:customStyle="1" w:styleId="Equationlegend">
    <w:name w:val="Equation_legend"/>
    <w:basedOn w:val="NormalIndent"/>
    <w:link w:val="EquationlegendChar"/>
    <w:rsid w:val="00250417"/>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250417"/>
    <w:pPr>
      <w:tabs>
        <w:tab w:val="left" w:pos="1134"/>
        <w:tab w:val="left" w:pos="1871"/>
        <w:tab w:val="left" w:pos="2268"/>
      </w:tabs>
      <w:overflowPunct w:val="0"/>
      <w:autoSpaceDE w:val="0"/>
      <w:autoSpaceDN w:val="0"/>
      <w:adjustRightInd w:val="0"/>
      <w:spacing w:before="20" w:after="240" w:line="240" w:lineRule="auto"/>
      <w:jc w:val="left"/>
      <w:textAlignment w:val="baseline"/>
    </w:pPr>
    <w:rPr>
      <w:rFonts w:ascii="Times New Roman" w:eastAsia="Times New Roman" w:hAnsi="Times New Roman" w:cs="Times New Roman"/>
      <w:sz w:val="18"/>
      <w:szCs w:val="20"/>
      <w:lang w:val="en-GB"/>
    </w:rPr>
  </w:style>
  <w:style w:type="paragraph" w:customStyle="1" w:styleId="Tabletext">
    <w:name w:val="Table_text"/>
    <w:basedOn w:val="Normal"/>
    <w:link w:val="TabletextChar"/>
    <w:qFormat/>
    <w:rsid w:val="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pPr>
    <w:rPr>
      <w:rFonts w:ascii="Times New Roman" w:eastAsia="Times New Roman" w:hAnsi="Times New Roman" w:cs="Times New Roman"/>
      <w:sz w:val="20"/>
      <w:szCs w:val="20"/>
      <w:lang w:val="en-GB"/>
    </w:rPr>
  </w:style>
  <w:style w:type="paragraph" w:customStyle="1" w:styleId="Figurewithouttitle">
    <w:name w:val="Figure_without_title"/>
    <w:basedOn w:val="FigureNo"/>
    <w:next w:val="Normal"/>
    <w:rsid w:val="00250417"/>
    <w:pPr>
      <w:keepNext w:val="0"/>
    </w:pPr>
  </w:style>
  <w:style w:type="paragraph" w:styleId="Footer">
    <w:name w:val="footer"/>
    <w:basedOn w:val="Normal"/>
    <w:link w:val="FooterChar"/>
    <w:rsid w:val="00250417"/>
    <w:pPr>
      <w:tabs>
        <w:tab w:val="left" w:pos="5954"/>
        <w:tab w:val="right" w:pos="9639"/>
      </w:tabs>
      <w:overflowPunct w:val="0"/>
      <w:autoSpaceDE w:val="0"/>
      <w:autoSpaceDN w:val="0"/>
      <w:adjustRightInd w:val="0"/>
      <w:spacing w:line="240" w:lineRule="auto"/>
      <w:jc w:val="left"/>
      <w:textAlignment w:val="baseline"/>
    </w:pPr>
    <w:rPr>
      <w:rFonts w:ascii="Times New Roman" w:eastAsia="Times New Roman" w:hAnsi="Times New Roman" w:cs="Times New Roman"/>
      <w:caps/>
      <w:noProof/>
      <w:sz w:val="16"/>
      <w:szCs w:val="20"/>
      <w:lang w:val="en-GB"/>
    </w:rPr>
  </w:style>
  <w:style w:type="character" w:customStyle="1" w:styleId="FooterChar">
    <w:name w:val="Footer Char"/>
    <w:basedOn w:val="DefaultParagraphFont"/>
    <w:link w:val="Footer"/>
    <w:rsid w:val="00250417"/>
    <w:rPr>
      <w:rFonts w:eastAsia="Times New Roman"/>
      <w:caps/>
      <w:noProof/>
      <w:sz w:val="16"/>
      <w:szCs w:val="20"/>
      <w:lang w:val="en-GB"/>
    </w:rPr>
  </w:style>
  <w:style w:type="paragraph" w:customStyle="1" w:styleId="FirstFooter">
    <w:name w:val="FirstFooter"/>
    <w:basedOn w:val="Footer"/>
    <w:rsid w:val="00250417"/>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250417"/>
    <w:rPr>
      <w:position w:val="6"/>
      <w:sz w:val="18"/>
    </w:rPr>
  </w:style>
  <w:style w:type="paragraph" w:styleId="FootnoteText">
    <w:name w:val="footnote text"/>
    <w:basedOn w:val="Normal"/>
    <w:link w:val="FootnoteTextChar"/>
    <w:rsid w:val="00250417"/>
    <w:pPr>
      <w:keepLines/>
      <w:tabs>
        <w:tab w:val="left" w:pos="255"/>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customStyle="1" w:styleId="FootnoteTextChar">
    <w:name w:val="Footnote Text Char"/>
    <w:basedOn w:val="DefaultParagraphFont"/>
    <w:link w:val="FootnoteText"/>
    <w:rsid w:val="00250417"/>
    <w:rPr>
      <w:rFonts w:eastAsia="Times New Roman"/>
      <w:szCs w:val="20"/>
      <w:lang w:val="en-GB"/>
    </w:rPr>
  </w:style>
  <w:style w:type="paragraph" w:customStyle="1" w:styleId="Note">
    <w:name w:val="Note"/>
    <w:basedOn w:val="Normal"/>
    <w:next w:val="Normal"/>
    <w:rsid w:val="00250417"/>
    <w:pPr>
      <w:tabs>
        <w:tab w:val="left" w:pos="284"/>
        <w:tab w:val="left" w:pos="1134"/>
        <w:tab w:val="left" w:pos="1871"/>
        <w:tab w:val="left" w:pos="2268"/>
      </w:tabs>
      <w:overflowPunct w:val="0"/>
      <w:autoSpaceDE w:val="0"/>
      <w:autoSpaceDN w:val="0"/>
      <w:adjustRightInd w:val="0"/>
      <w:spacing w:before="80" w:line="240" w:lineRule="auto"/>
      <w:jc w:val="left"/>
      <w:textAlignment w:val="baseline"/>
    </w:pPr>
    <w:rPr>
      <w:rFonts w:ascii="Times New Roman" w:eastAsia="Times New Roman" w:hAnsi="Times New Roman" w:cs="Times New Roman"/>
      <w:szCs w:val="20"/>
      <w:lang w:val="en-GB"/>
    </w:rPr>
  </w:style>
  <w:style w:type="paragraph" w:styleId="Header">
    <w:name w:val="header"/>
    <w:aliases w:val="encabezado"/>
    <w:basedOn w:val="Normal"/>
    <w:link w:val="HeaderChar"/>
    <w:rsid w:val="00250417"/>
    <w:pPr>
      <w:tabs>
        <w:tab w:val="left" w:pos="1134"/>
        <w:tab w:val="left" w:pos="1871"/>
        <w:tab w:val="left" w:pos="2268"/>
      </w:tabs>
      <w:overflowPunct w:val="0"/>
      <w:autoSpaceDE w:val="0"/>
      <w:autoSpaceDN w:val="0"/>
      <w:adjustRightInd w:val="0"/>
      <w:spacing w:line="240" w:lineRule="auto"/>
      <w:textAlignment w:val="baseline"/>
    </w:pPr>
    <w:rPr>
      <w:rFonts w:ascii="Times New Roman" w:eastAsia="Times New Roman" w:hAnsi="Times New Roman" w:cs="Times New Roman"/>
      <w:sz w:val="18"/>
      <w:szCs w:val="20"/>
      <w:lang w:val="en-GB"/>
    </w:rPr>
  </w:style>
  <w:style w:type="character" w:customStyle="1" w:styleId="HeaderChar">
    <w:name w:val="Header Char"/>
    <w:aliases w:val="encabezado Char"/>
    <w:basedOn w:val="DefaultParagraphFont"/>
    <w:link w:val="Header"/>
    <w:qFormat/>
    <w:rsid w:val="00250417"/>
    <w:rPr>
      <w:rFonts w:eastAsia="Times New Roman"/>
      <w:sz w:val="18"/>
      <w:szCs w:val="20"/>
      <w:lang w:val="en-GB"/>
    </w:rPr>
  </w:style>
  <w:style w:type="paragraph" w:styleId="Index1">
    <w:name w:val="index 1"/>
    <w:basedOn w:val="Normal"/>
    <w:next w:val="Normal"/>
    <w:semiHidden/>
    <w:rsid w:val="00250417"/>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paragraph" w:styleId="Index2">
    <w:name w:val="index 2"/>
    <w:basedOn w:val="Normal"/>
    <w:next w:val="Normal"/>
    <w:semiHidden/>
    <w:rsid w:val="00250417"/>
    <w:pPr>
      <w:tabs>
        <w:tab w:val="left" w:pos="1134"/>
        <w:tab w:val="left" w:pos="1871"/>
        <w:tab w:val="left" w:pos="2268"/>
      </w:tabs>
      <w:overflowPunct w:val="0"/>
      <w:autoSpaceDE w:val="0"/>
      <w:autoSpaceDN w:val="0"/>
      <w:adjustRightInd w:val="0"/>
      <w:spacing w:before="120" w:line="240" w:lineRule="auto"/>
      <w:ind w:left="283"/>
      <w:jc w:val="left"/>
      <w:textAlignment w:val="baseline"/>
    </w:pPr>
    <w:rPr>
      <w:rFonts w:ascii="Times New Roman" w:eastAsia="Times New Roman" w:hAnsi="Times New Roman" w:cs="Times New Roman"/>
      <w:sz w:val="24"/>
      <w:szCs w:val="20"/>
      <w:lang w:val="en-GB"/>
    </w:rPr>
  </w:style>
  <w:style w:type="paragraph" w:styleId="Index3">
    <w:name w:val="index 3"/>
    <w:basedOn w:val="Normal"/>
    <w:next w:val="Normal"/>
    <w:semiHidden/>
    <w:rsid w:val="00250417"/>
    <w:pPr>
      <w:tabs>
        <w:tab w:val="left" w:pos="1134"/>
        <w:tab w:val="left" w:pos="1871"/>
        <w:tab w:val="left" w:pos="2268"/>
      </w:tabs>
      <w:overflowPunct w:val="0"/>
      <w:autoSpaceDE w:val="0"/>
      <w:autoSpaceDN w:val="0"/>
      <w:adjustRightInd w:val="0"/>
      <w:spacing w:before="120" w:line="240" w:lineRule="auto"/>
      <w:ind w:left="566"/>
      <w:jc w:val="left"/>
      <w:textAlignment w:val="baseline"/>
    </w:pPr>
    <w:rPr>
      <w:rFonts w:ascii="Times New Roman" w:eastAsia="Times New Roman" w:hAnsi="Times New Roman" w:cs="Times New Roman"/>
      <w:sz w:val="24"/>
      <w:szCs w:val="20"/>
      <w:lang w:val="en-GB"/>
    </w:rPr>
  </w:style>
  <w:style w:type="paragraph" w:customStyle="1" w:styleId="PartNo">
    <w:name w:val="Part_No"/>
    <w:basedOn w:val="AnnexNo"/>
    <w:next w:val="Normal"/>
    <w:rsid w:val="00250417"/>
  </w:style>
  <w:style w:type="paragraph" w:customStyle="1" w:styleId="Partref">
    <w:name w:val="Part_ref"/>
    <w:basedOn w:val="Annexref"/>
    <w:next w:val="Normal"/>
    <w:rsid w:val="00250417"/>
  </w:style>
  <w:style w:type="paragraph" w:customStyle="1" w:styleId="Parttitle">
    <w:name w:val="Part_title"/>
    <w:basedOn w:val="Annextitle"/>
    <w:next w:val="Normalaftertitle0"/>
    <w:rsid w:val="00250417"/>
  </w:style>
  <w:style w:type="paragraph" w:customStyle="1" w:styleId="RecNo">
    <w:name w:val="Rec_No"/>
    <w:basedOn w:val="Normal"/>
    <w:next w:val="Normal"/>
    <w:rsid w:val="00250417"/>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Rectitle">
    <w:name w:val="Rec_title"/>
    <w:basedOn w:val="RecNo"/>
    <w:next w:val="Normal"/>
    <w:rsid w:val="00250417"/>
    <w:pPr>
      <w:spacing w:before="240"/>
    </w:pPr>
    <w:rPr>
      <w:rFonts w:ascii="Times New Roman Bold" w:hAnsi="Times New Roman Bold"/>
      <w:b/>
      <w:caps w:val="0"/>
    </w:rPr>
  </w:style>
  <w:style w:type="paragraph" w:customStyle="1" w:styleId="Recref">
    <w:name w:val="Rec_ref"/>
    <w:basedOn w:val="Rectitle"/>
    <w:next w:val="Recdate"/>
    <w:rsid w:val="00250417"/>
    <w:pPr>
      <w:spacing w:before="120"/>
    </w:pPr>
    <w:rPr>
      <w:rFonts w:ascii="Times New Roman" w:hAnsi="Times New Roman"/>
      <w:b w:val="0"/>
      <w:sz w:val="24"/>
    </w:rPr>
  </w:style>
  <w:style w:type="paragraph" w:customStyle="1" w:styleId="Recdate">
    <w:name w:val="Rec_date"/>
    <w:basedOn w:val="Normal"/>
    <w:next w:val="Normalaftertitle0"/>
    <w:rsid w:val="00250417"/>
    <w:pPr>
      <w:keepNext/>
      <w:keepLines/>
      <w:tabs>
        <w:tab w:val="left" w:pos="1134"/>
        <w:tab w:val="left" w:pos="1871"/>
        <w:tab w:val="left" w:pos="2268"/>
      </w:tabs>
      <w:overflowPunct w:val="0"/>
      <w:autoSpaceDE w:val="0"/>
      <w:autoSpaceDN w:val="0"/>
      <w:adjustRightInd w:val="0"/>
      <w:spacing w:before="120" w:line="240" w:lineRule="auto"/>
      <w:jc w:val="right"/>
      <w:textAlignment w:val="baseline"/>
    </w:pPr>
    <w:rPr>
      <w:rFonts w:ascii="Times New Roman" w:eastAsia="Times New Roman" w:hAnsi="Times New Roman" w:cs="Times New Roman"/>
      <w:szCs w:val="20"/>
      <w:lang w:val="en-GB"/>
    </w:rPr>
  </w:style>
  <w:style w:type="paragraph" w:customStyle="1" w:styleId="Questiondate">
    <w:name w:val="Question_date"/>
    <w:basedOn w:val="Normal"/>
    <w:next w:val="Normalaftertitle0"/>
    <w:rsid w:val="00250417"/>
    <w:pPr>
      <w:keepNext/>
      <w:keepLines/>
      <w:tabs>
        <w:tab w:val="left" w:pos="1134"/>
        <w:tab w:val="left" w:pos="1871"/>
        <w:tab w:val="left" w:pos="2268"/>
      </w:tabs>
      <w:overflowPunct w:val="0"/>
      <w:autoSpaceDE w:val="0"/>
      <w:autoSpaceDN w:val="0"/>
      <w:adjustRightInd w:val="0"/>
      <w:spacing w:before="120" w:line="240" w:lineRule="auto"/>
      <w:jc w:val="right"/>
      <w:textAlignment w:val="baseline"/>
    </w:pPr>
    <w:rPr>
      <w:rFonts w:ascii="Times New Roman" w:eastAsia="Times New Roman" w:hAnsi="Times New Roman" w:cs="Times New Roman"/>
      <w:szCs w:val="20"/>
      <w:lang w:val="en-GB"/>
    </w:rPr>
  </w:style>
  <w:style w:type="paragraph" w:customStyle="1" w:styleId="QuestionNo">
    <w:name w:val="Question_No"/>
    <w:basedOn w:val="Normal"/>
    <w:next w:val="Normal"/>
    <w:rsid w:val="00250417"/>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Questiontitle">
    <w:name w:val="Question_title"/>
    <w:basedOn w:val="Normal"/>
    <w:next w:val="Normal"/>
    <w:rsid w:val="00250417"/>
    <w:pPr>
      <w:keepNext/>
      <w:keepLines/>
      <w:tabs>
        <w:tab w:val="left" w:pos="1134"/>
        <w:tab w:val="left" w:pos="1871"/>
        <w:tab w:val="left" w:pos="2268"/>
      </w:tabs>
      <w:overflowPunct w:val="0"/>
      <w:autoSpaceDE w:val="0"/>
      <w:autoSpaceDN w:val="0"/>
      <w:adjustRightInd w:val="0"/>
      <w:spacing w:before="240" w:line="240" w:lineRule="auto"/>
      <w:textAlignment w:val="baseline"/>
    </w:pPr>
    <w:rPr>
      <w:rFonts w:ascii="Times New Roman Bold" w:eastAsia="Times New Roman" w:hAnsi="Times New Roman Bold" w:cs="Times New Roman"/>
      <w:b/>
      <w:sz w:val="28"/>
      <w:szCs w:val="20"/>
      <w:lang w:val="en-GB"/>
    </w:rPr>
  </w:style>
  <w:style w:type="paragraph" w:customStyle="1" w:styleId="Questionref">
    <w:name w:val="Question_ref"/>
    <w:basedOn w:val="Recref"/>
    <w:next w:val="Questiondate"/>
    <w:rsid w:val="00250417"/>
  </w:style>
  <w:style w:type="paragraph" w:customStyle="1" w:styleId="Reftext">
    <w:name w:val="Ref_text"/>
    <w:basedOn w:val="Normal"/>
    <w:rsid w:val="00250417"/>
    <w:pPr>
      <w:tabs>
        <w:tab w:val="left" w:pos="1134"/>
        <w:tab w:val="left" w:pos="1871"/>
        <w:tab w:val="left" w:pos="2268"/>
      </w:tabs>
      <w:overflowPunct w:val="0"/>
      <w:autoSpaceDE w:val="0"/>
      <w:autoSpaceDN w:val="0"/>
      <w:adjustRightInd w:val="0"/>
      <w:spacing w:before="120" w:line="240" w:lineRule="auto"/>
      <w:ind w:left="1134" w:hanging="1134"/>
      <w:jc w:val="left"/>
      <w:textAlignment w:val="baseline"/>
    </w:pPr>
    <w:rPr>
      <w:rFonts w:ascii="Times New Roman" w:eastAsia="Times New Roman" w:hAnsi="Times New Roman" w:cs="Times New Roman"/>
      <w:sz w:val="24"/>
      <w:szCs w:val="20"/>
      <w:lang w:val="en-GB"/>
    </w:rPr>
  </w:style>
  <w:style w:type="paragraph" w:customStyle="1" w:styleId="Reftitle">
    <w:name w:val="Ref_title"/>
    <w:basedOn w:val="Normal"/>
    <w:next w:val="Reftext"/>
    <w:rsid w:val="00250417"/>
    <w:pPr>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4"/>
      <w:szCs w:val="20"/>
      <w:lang w:val="en-GB"/>
    </w:rPr>
  </w:style>
  <w:style w:type="paragraph" w:customStyle="1" w:styleId="Repdate">
    <w:name w:val="Rep_date"/>
    <w:basedOn w:val="Recdate"/>
    <w:next w:val="Normalaftertitle0"/>
    <w:rsid w:val="00250417"/>
  </w:style>
  <w:style w:type="paragraph" w:customStyle="1" w:styleId="RepNo">
    <w:name w:val="Rep_No"/>
    <w:basedOn w:val="RecNo"/>
    <w:next w:val="Reptitle"/>
    <w:rsid w:val="00250417"/>
  </w:style>
  <w:style w:type="paragraph" w:customStyle="1" w:styleId="Reptitle">
    <w:name w:val="Rep_title"/>
    <w:basedOn w:val="Rectitle"/>
    <w:next w:val="Repref"/>
    <w:rsid w:val="00250417"/>
  </w:style>
  <w:style w:type="paragraph" w:customStyle="1" w:styleId="Repref">
    <w:name w:val="Rep_ref"/>
    <w:basedOn w:val="Recref"/>
    <w:next w:val="Repdate"/>
    <w:rsid w:val="00250417"/>
  </w:style>
  <w:style w:type="paragraph" w:customStyle="1" w:styleId="Resdate">
    <w:name w:val="Res_date"/>
    <w:basedOn w:val="Recdate"/>
    <w:next w:val="Normalaftertitle0"/>
    <w:rsid w:val="00250417"/>
  </w:style>
  <w:style w:type="paragraph" w:customStyle="1" w:styleId="ResNo">
    <w:name w:val="Res_No"/>
    <w:basedOn w:val="RecNo"/>
    <w:next w:val="Normal"/>
    <w:rsid w:val="00250417"/>
  </w:style>
  <w:style w:type="paragraph" w:customStyle="1" w:styleId="Restitle">
    <w:name w:val="Res_title"/>
    <w:basedOn w:val="Rectitle"/>
    <w:next w:val="Normal"/>
    <w:rsid w:val="00250417"/>
  </w:style>
  <w:style w:type="paragraph" w:customStyle="1" w:styleId="Resref">
    <w:name w:val="Res_ref"/>
    <w:basedOn w:val="Recref"/>
    <w:next w:val="Resdate"/>
    <w:rsid w:val="00250417"/>
  </w:style>
  <w:style w:type="paragraph" w:customStyle="1" w:styleId="SectionNo">
    <w:name w:val="Section_No"/>
    <w:basedOn w:val="AnnexNo"/>
    <w:next w:val="Normal"/>
    <w:rsid w:val="00250417"/>
  </w:style>
  <w:style w:type="paragraph" w:customStyle="1" w:styleId="Sectiontitle">
    <w:name w:val="Section_title"/>
    <w:basedOn w:val="Annextitle"/>
    <w:next w:val="Normalaftertitle0"/>
    <w:rsid w:val="00250417"/>
  </w:style>
  <w:style w:type="paragraph" w:customStyle="1" w:styleId="Source">
    <w:name w:val="Source"/>
    <w:basedOn w:val="Normal"/>
    <w:next w:val="Normal"/>
    <w:rsid w:val="00250417"/>
    <w:pPr>
      <w:tabs>
        <w:tab w:val="left" w:pos="1134"/>
        <w:tab w:val="left" w:pos="1871"/>
        <w:tab w:val="left" w:pos="2268"/>
      </w:tabs>
      <w:overflowPunct w:val="0"/>
      <w:autoSpaceDE w:val="0"/>
      <w:autoSpaceDN w:val="0"/>
      <w:adjustRightInd w:val="0"/>
      <w:spacing w:before="840" w:line="240" w:lineRule="auto"/>
      <w:textAlignment w:val="baseline"/>
    </w:pPr>
    <w:rPr>
      <w:rFonts w:ascii="Times New Roman" w:eastAsia="Times New Roman" w:hAnsi="Times New Roman" w:cs="Times New Roman"/>
      <w:b/>
      <w:sz w:val="28"/>
      <w:szCs w:val="20"/>
      <w:lang w:val="en-GB"/>
    </w:rPr>
  </w:style>
  <w:style w:type="paragraph" w:customStyle="1" w:styleId="SpecialFooter">
    <w:name w:val="Special Footer"/>
    <w:basedOn w:val="Footer"/>
    <w:rsid w:val="00250417"/>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250417"/>
    <w:pPr>
      <w:keepNext/>
      <w:tabs>
        <w:tab w:val="left" w:pos="1134"/>
        <w:tab w:val="left" w:pos="1871"/>
        <w:tab w:val="left" w:pos="2268"/>
      </w:tabs>
      <w:overflowPunct w:val="0"/>
      <w:autoSpaceDE w:val="0"/>
      <w:autoSpaceDN w:val="0"/>
      <w:adjustRightInd w:val="0"/>
      <w:spacing w:before="80" w:after="80" w:line="240" w:lineRule="auto"/>
      <w:textAlignment w:val="baseline"/>
    </w:pPr>
    <w:rPr>
      <w:rFonts w:ascii="Times New Roman Bold" w:eastAsia="Times New Roman" w:hAnsi="Times New Roman Bold" w:cs="Times New Roman Bold"/>
      <w:b/>
      <w:sz w:val="20"/>
      <w:szCs w:val="20"/>
      <w:lang w:val="en-GB"/>
    </w:rPr>
  </w:style>
  <w:style w:type="paragraph" w:customStyle="1" w:styleId="Tablelegend">
    <w:name w:val="Table_legend"/>
    <w:basedOn w:val="Normal"/>
    <w:link w:val="TablelegendChar"/>
    <w:rsid w:val="00250417"/>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textAlignment w:val="baseline"/>
    </w:pPr>
    <w:rPr>
      <w:rFonts w:ascii="Times New Roman" w:eastAsia="Times New Roman" w:hAnsi="Times New Roman" w:cs="Times New Roman"/>
      <w:sz w:val="18"/>
      <w:szCs w:val="20"/>
      <w:lang w:val="en-GB"/>
    </w:rPr>
  </w:style>
  <w:style w:type="paragraph" w:customStyle="1" w:styleId="TableNo">
    <w:name w:val="Table_No"/>
    <w:basedOn w:val="Normal"/>
    <w:next w:val="Normal"/>
    <w:link w:val="TableNo0"/>
    <w:rsid w:val="00250417"/>
    <w:pPr>
      <w:keepNext/>
      <w:tabs>
        <w:tab w:val="left" w:pos="1134"/>
        <w:tab w:val="left" w:pos="1871"/>
        <w:tab w:val="left" w:pos="2268"/>
      </w:tabs>
      <w:overflowPunct w:val="0"/>
      <w:autoSpaceDE w:val="0"/>
      <w:autoSpaceDN w:val="0"/>
      <w:adjustRightInd w:val="0"/>
      <w:spacing w:before="560" w:after="120" w:line="240" w:lineRule="auto"/>
      <w:textAlignment w:val="baseline"/>
    </w:pPr>
    <w:rPr>
      <w:rFonts w:ascii="Times New Roman" w:eastAsia="Times New Roman" w:hAnsi="Times New Roman" w:cs="Times New Roman"/>
      <w:caps/>
      <w:sz w:val="20"/>
      <w:szCs w:val="20"/>
      <w:lang w:val="en-GB"/>
    </w:rPr>
  </w:style>
  <w:style w:type="paragraph" w:customStyle="1" w:styleId="Tabletitle">
    <w:name w:val="Table_title"/>
    <w:basedOn w:val="Normal"/>
    <w:next w:val="Tabletext"/>
    <w:link w:val="Tabletitle0"/>
    <w:rsid w:val="00250417"/>
    <w:pPr>
      <w:keepNext/>
      <w:keepLines/>
      <w:tabs>
        <w:tab w:val="left" w:pos="1134"/>
        <w:tab w:val="left" w:pos="1871"/>
        <w:tab w:val="left" w:pos="2268"/>
      </w:tabs>
      <w:overflowPunct w:val="0"/>
      <w:autoSpaceDE w:val="0"/>
      <w:autoSpaceDN w:val="0"/>
      <w:adjustRightInd w:val="0"/>
      <w:spacing w:after="120" w:line="240" w:lineRule="auto"/>
      <w:textAlignment w:val="baseline"/>
    </w:pPr>
    <w:rPr>
      <w:rFonts w:ascii="Times New Roman Bold" w:eastAsia="Times New Roman" w:hAnsi="Times New Roman Bold" w:cs="Times New Roman"/>
      <w:b/>
      <w:sz w:val="20"/>
      <w:szCs w:val="20"/>
      <w:lang w:val="en-GB"/>
    </w:rPr>
  </w:style>
  <w:style w:type="paragraph" w:customStyle="1" w:styleId="Tableref">
    <w:name w:val="Table_ref"/>
    <w:basedOn w:val="Normal"/>
    <w:next w:val="Normal"/>
    <w:rsid w:val="00250417"/>
    <w:pPr>
      <w:keepNext/>
      <w:tabs>
        <w:tab w:val="left" w:pos="1134"/>
        <w:tab w:val="left" w:pos="1871"/>
        <w:tab w:val="left" w:pos="2268"/>
      </w:tabs>
      <w:overflowPunct w:val="0"/>
      <w:autoSpaceDE w:val="0"/>
      <w:autoSpaceDN w:val="0"/>
      <w:adjustRightInd w:val="0"/>
      <w:spacing w:before="560" w:line="240" w:lineRule="auto"/>
      <w:textAlignment w:val="baseline"/>
    </w:pPr>
    <w:rPr>
      <w:rFonts w:ascii="Times New Roman" w:eastAsia="Times New Roman" w:hAnsi="Times New Roman" w:cs="Times New Roman"/>
      <w:sz w:val="20"/>
      <w:szCs w:val="20"/>
      <w:lang w:val="en-GB"/>
    </w:rPr>
  </w:style>
  <w:style w:type="paragraph" w:customStyle="1" w:styleId="Title1">
    <w:name w:val="Title 1"/>
    <w:basedOn w:val="Source"/>
    <w:next w:val="Normal"/>
    <w:link w:val="Title1Char"/>
    <w:rsid w:val="00250417"/>
    <w:pPr>
      <w:tabs>
        <w:tab w:val="left" w:pos="567"/>
        <w:tab w:val="left" w:pos="1701"/>
        <w:tab w:val="left" w:pos="2835"/>
      </w:tabs>
      <w:spacing w:before="240"/>
    </w:pPr>
    <w:rPr>
      <w:b w:val="0"/>
      <w:caps/>
    </w:rPr>
  </w:style>
  <w:style w:type="paragraph" w:customStyle="1" w:styleId="Title2">
    <w:name w:val="Title 2"/>
    <w:basedOn w:val="Source"/>
    <w:next w:val="Normal"/>
    <w:rsid w:val="00250417"/>
    <w:pPr>
      <w:overflowPunct/>
      <w:autoSpaceDE/>
      <w:autoSpaceDN/>
      <w:adjustRightInd/>
      <w:spacing w:before="480"/>
      <w:textAlignment w:val="auto"/>
    </w:pPr>
    <w:rPr>
      <w:b w:val="0"/>
      <w:caps/>
    </w:rPr>
  </w:style>
  <w:style w:type="paragraph" w:customStyle="1" w:styleId="Title3">
    <w:name w:val="Title 3"/>
    <w:basedOn w:val="Title2"/>
    <w:next w:val="Normal"/>
    <w:rsid w:val="00250417"/>
    <w:pPr>
      <w:spacing w:before="240"/>
    </w:pPr>
    <w:rPr>
      <w:caps w:val="0"/>
    </w:rPr>
  </w:style>
  <w:style w:type="paragraph" w:customStyle="1" w:styleId="Title4">
    <w:name w:val="Title 4"/>
    <w:basedOn w:val="Title3"/>
    <w:next w:val="Heading1"/>
    <w:rsid w:val="00250417"/>
    <w:rPr>
      <w:b/>
    </w:rPr>
  </w:style>
  <w:style w:type="paragraph" w:customStyle="1" w:styleId="toc0">
    <w:name w:val="toc 0"/>
    <w:basedOn w:val="Normal"/>
    <w:next w:val="TOC1"/>
    <w:rsid w:val="00250417"/>
    <w:pPr>
      <w:tabs>
        <w:tab w:val="right" w:pos="9781"/>
      </w:tabs>
      <w:overflowPunct w:val="0"/>
      <w:autoSpaceDE w:val="0"/>
      <w:autoSpaceDN w:val="0"/>
      <w:adjustRightInd w:val="0"/>
      <w:spacing w:before="120" w:line="240" w:lineRule="auto"/>
      <w:jc w:val="left"/>
      <w:textAlignment w:val="baseline"/>
    </w:pPr>
    <w:rPr>
      <w:rFonts w:ascii="Times New Roman" w:eastAsia="Times New Roman" w:hAnsi="Times New Roman" w:cs="Times New Roman"/>
      <w:b/>
      <w:sz w:val="24"/>
      <w:szCs w:val="20"/>
      <w:lang w:val="en-GB"/>
    </w:rPr>
  </w:style>
  <w:style w:type="paragraph" w:styleId="TOC1">
    <w:name w:val="toc 1"/>
    <w:basedOn w:val="Normal"/>
    <w:rsid w:val="00250417"/>
    <w:pPr>
      <w:keepLines/>
      <w:tabs>
        <w:tab w:val="left" w:pos="567"/>
        <w:tab w:val="left" w:leader="dot" w:pos="7938"/>
        <w:tab w:val="center" w:pos="9526"/>
      </w:tabs>
      <w:overflowPunct w:val="0"/>
      <w:autoSpaceDE w:val="0"/>
      <w:autoSpaceDN w:val="0"/>
      <w:adjustRightInd w:val="0"/>
      <w:spacing w:before="240" w:line="240" w:lineRule="auto"/>
      <w:ind w:left="567" w:hanging="567"/>
      <w:jc w:val="left"/>
      <w:textAlignment w:val="baseline"/>
    </w:pPr>
    <w:rPr>
      <w:rFonts w:ascii="Times New Roman" w:eastAsia="Times New Roman" w:hAnsi="Times New Roman" w:cs="Times New Roman"/>
      <w:sz w:val="24"/>
      <w:szCs w:val="20"/>
      <w:lang w:val="en-GB"/>
    </w:rPr>
  </w:style>
  <w:style w:type="paragraph" w:styleId="TOC2">
    <w:name w:val="toc 2"/>
    <w:basedOn w:val="TOC1"/>
    <w:rsid w:val="00250417"/>
    <w:pPr>
      <w:spacing w:before="120"/>
    </w:pPr>
  </w:style>
  <w:style w:type="paragraph" w:styleId="TOC3">
    <w:name w:val="toc 3"/>
    <w:basedOn w:val="TOC2"/>
    <w:rsid w:val="00250417"/>
  </w:style>
  <w:style w:type="paragraph" w:styleId="TOC4">
    <w:name w:val="toc 4"/>
    <w:basedOn w:val="TOC3"/>
    <w:rsid w:val="00250417"/>
  </w:style>
  <w:style w:type="paragraph" w:styleId="TOC5">
    <w:name w:val="toc 5"/>
    <w:basedOn w:val="TOC4"/>
    <w:rsid w:val="00250417"/>
  </w:style>
  <w:style w:type="paragraph" w:styleId="TOC6">
    <w:name w:val="toc 6"/>
    <w:basedOn w:val="TOC4"/>
    <w:rsid w:val="00250417"/>
  </w:style>
  <w:style w:type="paragraph" w:styleId="TOC7">
    <w:name w:val="toc 7"/>
    <w:basedOn w:val="TOC4"/>
    <w:rsid w:val="00250417"/>
  </w:style>
  <w:style w:type="paragraph" w:styleId="TOC8">
    <w:name w:val="toc 8"/>
    <w:basedOn w:val="TOC4"/>
    <w:rsid w:val="00250417"/>
  </w:style>
  <w:style w:type="character" w:customStyle="1" w:styleId="Appdef">
    <w:name w:val="App_def"/>
    <w:basedOn w:val="DefaultParagraphFont"/>
    <w:rsid w:val="00250417"/>
    <w:rPr>
      <w:rFonts w:ascii="Times New Roman" w:hAnsi="Times New Roman"/>
      <w:b/>
    </w:rPr>
  </w:style>
  <w:style w:type="character" w:customStyle="1" w:styleId="Appref">
    <w:name w:val="App_ref"/>
    <w:basedOn w:val="DefaultParagraphFont"/>
    <w:rsid w:val="00250417"/>
  </w:style>
  <w:style w:type="character" w:customStyle="1" w:styleId="Artdef">
    <w:name w:val="Art_def"/>
    <w:basedOn w:val="DefaultParagraphFont"/>
    <w:rsid w:val="00250417"/>
    <w:rPr>
      <w:rFonts w:ascii="Times New Roman" w:hAnsi="Times New Roman"/>
      <w:b/>
    </w:rPr>
  </w:style>
  <w:style w:type="character" w:customStyle="1" w:styleId="Artref">
    <w:name w:val="Art_ref"/>
    <w:basedOn w:val="DefaultParagraphFont"/>
    <w:rsid w:val="00250417"/>
  </w:style>
  <w:style w:type="character" w:customStyle="1" w:styleId="Tablefreq">
    <w:name w:val="Table_freq"/>
    <w:basedOn w:val="DefaultParagraphFont"/>
    <w:rsid w:val="00250417"/>
    <w:rPr>
      <w:b/>
      <w:color w:val="auto"/>
      <w:sz w:val="20"/>
    </w:rPr>
  </w:style>
  <w:style w:type="paragraph" w:customStyle="1" w:styleId="Formal">
    <w:name w:val="Formal"/>
    <w:basedOn w:val="ASN1"/>
    <w:rsid w:val="00250417"/>
    <w:rPr>
      <w:b w:val="0"/>
    </w:rPr>
  </w:style>
  <w:style w:type="paragraph" w:customStyle="1" w:styleId="Section1">
    <w:name w:val="Section_1"/>
    <w:basedOn w:val="Normal"/>
    <w:rsid w:val="00250417"/>
    <w:pPr>
      <w:tabs>
        <w:tab w:val="center" w:pos="4820"/>
      </w:tabs>
      <w:overflowPunct w:val="0"/>
      <w:autoSpaceDE w:val="0"/>
      <w:autoSpaceDN w:val="0"/>
      <w:adjustRightInd w:val="0"/>
      <w:spacing w:before="360" w:line="240" w:lineRule="auto"/>
      <w:textAlignment w:val="baseline"/>
    </w:pPr>
    <w:rPr>
      <w:rFonts w:ascii="Times New Roman" w:eastAsia="Times New Roman" w:hAnsi="Times New Roman" w:cs="Times New Roman"/>
      <w:b/>
      <w:sz w:val="24"/>
      <w:szCs w:val="20"/>
      <w:lang w:val="en-GB"/>
    </w:rPr>
  </w:style>
  <w:style w:type="paragraph" w:customStyle="1" w:styleId="Section2">
    <w:name w:val="Section_2"/>
    <w:basedOn w:val="Section1"/>
    <w:rsid w:val="00250417"/>
    <w:rPr>
      <w:b w:val="0"/>
      <w:i/>
    </w:rPr>
  </w:style>
  <w:style w:type="paragraph" w:customStyle="1" w:styleId="Headingi">
    <w:name w:val="Heading_i"/>
    <w:basedOn w:val="Normal"/>
    <w:next w:val="Normal"/>
    <w:qFormat/>
    <w:rsid w:val="00250417"/>
    <w:pPr>
      <w:keepNext/>
      <w:keepLines/>
      <w:tabs>
        <w:tab w:val="left" w:pos="1134"/>
        <w:tab w:val="left" w:pos="1871"/>
        <w:tab w:val="left" w:pos="2268"/>
      </w:tabs>
      <w:overflowPunct w:val="0"/>
      <w:autoSpaceDE w:val="0"/>
      <w:autoSpaceDN w:val="0"/>
      <w:adjustRightInd w:val="0"/>
      <w:spacing w:before="160" w:line="240" w:lineRule="auto"/>
      <w:jc w:val="left"/>
      <w:textAlignment w:val="baseline"/>
    </w:pPr>
    <w:rPr>
      <w:rFonts w:ascii="Times New Roman" w:eastAsia="Times New Roman" w:hAnsi="Times New Roman" w:cs="Times New Roman"/>
      <w:i/>
      <w:sz w:val="24"/>
      <w:szCs w:val="20"/>
      <w:lang w:val="en-GB"/>
    </w:rPr>
  </w:style>
  <w:style w:type="paragraph" w:customStyle="1" w:styleId="Headingb">
    <w:name w:val="Heading_b"/>
    <w:basedOn w:val="Normal"/>
    <w:next w:val="Normal"/>
    <w:link w:val="HeadingbChar"/>
    <w:qFormat/>
    <w:rsid w:val="00250417"/>
    <w:pPr>
      <w:keepNext/>
      <w:keepLines/>
      <w:tabs>
        <w:tab w:val="left" w:pos="1134"/>
        <w:tab w:val="left" w:pos="1871"/>
        <w:tab w:val="left" w:pos="2268"/>
      </w:tabs>
      <w:overflowPunct w:val="0"/>
      <w:autoSpaceDE w:val="0"/>
      <w:autoSpaceDN w:val="0"/>
      <w:adjustRightInd w:val="0"/>
      <w:spacing w:before="160" w:line="240" w:lineRule="auto"/>
      <w:jc w:val="left"/>
      <w:textAlignment w:val="baseline"/>
    </w:pPr>
    <w:rPr>
      <w:rFonts w:ascii="Times New Roman Bold" w:eastAsia="Times New Roman" w:hAnsi="Times New Roman Bold" w:cs="Times New Roman Bold"/>
      <w:b/>
      <w:sz w:val="24"/>
      <w:szCs w:val="20"/>
      <w:lang w:val="en-GB" w:eastAsia="zh-CN"/>
    </w:rPr>
  </w:style>
  <w:style w:type="paragraph" w:customStyle="1" w:styleId="Figure">
    <w:name w:val="Figure"/>
    <w:basedOn w:val="Normal"/>
    <w:next w:val="Normal"/>
    <w:link w:val="FigureChar"/>
    <w:rsid w:val="00250417"/>
    <w:pPr>
      <w:tabs>
        <w:tab w:val="left" w:pos="1134"/>
        <w:tab w:val="left" w:pos="1871"/>
        <w:tab w:val="left" w:pos="2268"/>
      </w:tabs>
      <w:overflowPunct w:val="0"/>
      <w:autoSpaceDE w:val="0"/>
      <w:autoSpaceDN w:val="0"/>
      <w:adjustRightInd w:val="0"/>
      <w:spacing w:before="120" w:after="240" w:line="240" w:lineRule="auto"/>
      <w:textAlignment w:val="baseline"/>
    </w:pPr>
    <w:rPr>
      <w:rFonts w:ascii="Times New Roman" w:eastAsia="Times New Roman" w:hAnsi="Times New Roman" w:cs="Times New Roman"/>
      <w:noProof/>
      <w:sz w:val="24"/>
      <w:szCs w:val="20"/>
      <w:lang w:val="en-GB" w:eastAsia="zh-CN"/>
    </w:rPr>
  </w:style>
  <w:style w:type="character" w:styleId="PageNumber">
    <w:name w:val="page number"/>
    <w:basedOn w:val="DefaultParagraphFont"/>
    <w:qFormat/>
    <w:rsid w:val="00250417"/>
  </w:style>
  <w:style w:type="paragraph" w:customStyle="1" w:styleId="Figuretitle">
    <w:name w:val="Figure_title"/>
    <w:basedOn w:val="Normal"/>
    <w:next w:val="Normal"/>
    <w:link w:val="FiguretitleChar"/>
    <w:rsid w:val="00250417"/>
    <w:pPr>
      <w:keepNext/>
      <w:keepLines/>
      <w:tabs>
        <w:tab w:val="left" w:pos="1134"/>
        <w:tab w:val="left" w:pos="1871"/>
        <w:tab w:val="left" w:pos="2268"/>
      </w:tabs>
      <w:overflowPunct w:val="0"/>
      <w:autoSpaceDE w:val="0"/>
      <w:autoSpaceDN w:val="0"/>
      <w:adjustRightInd w:val="0"/>
      <w:spacing w:after="120" w:line="240" w:lineRule="auto"/>
      <w:textAlignment w:val="baseline"/>
    </w:pPr>
    <w:rPr>
      <w:rFonts w:ascii="Times New Roman Bold" w:eastAsia="Times New Roman" w:hAnsi="Times New Roman Bold" w:cs="Times New Roman"/>
      <w:b/>
      <w:sz w:val="20"/>
      <w:szCs w:val="20"/>
      <w:lang w:val="en-GB"/>
    </w:rPr>
  </w:style>
  <w:style w:type="paragraph" w:customStyle="1" w:styleId="FigureNo">
    <w:name w:val="Figure_No"/>
    <w:basedOn w:val="Normal"/>
    <w:next w:val="Normal"/>
    <w:link w:val="FigureNoChar"/>
    <w:rsid w:val="00250417"/>
    <w:pPr>
      <w:keepNext/>
      <w:keepLines/>
      <w:tabs>
        <w:tab w:val="left" w:pos="1134"/>
        <w:tab w:val="left" w:pos="1871"/>
        <w:tab w:val="left" w:pos="2268"/>
      </w:tabs>
      <w:overflowPunct w:val="0"/>
      <w:autoSpaceDE w:val="0"/>
      <w:autoSpaceDN w:val="0"/>
      <w:adjustRightInd w:val="0"/>
      <w:spacing w:before="480" w:after="120" w:line="240" w:lineRule="auto"/>
      <w:textAlignment w:val="baseline"/>
    </w:pPr>
    <w:rPr>
      <w:rFonts w:ascii="Times New Roman" w:eastAsia="Times New Roman" w:hAnsi="Times New Roman" w:cs="Times New Roman"/>
      <w:caps/>
      <w:sz w:val="20"/>
      <w:szCs w:val="20"/>
      <w:lang w:val="en-GB"/>
    </w:rPr>
  </w:style>
  <w:style w:type="paragraph" w:customStyle="1" w:styleId="AnnexNo">
    <w:name w:val="Annex_No"/>
    <w:basedOn w:val="Normal"/>
    <w:next w:val="Normal"/>
    <w:rsid w:val="00250417"/>
    <w:pPr>
      <w:keepNext/>
      <w:keepLines/>
      <w:tabs>
        <w:tab w:val="left" w:pos="1134"/>
        <w:tab w:val="left" w:pos="1871"/>
        <w:tab w:val="left" w:pos="2268"/>
      </w:tabs>
      <w:overflowPunct w:val="0"/>
      <w:autoSpaceDE w:val="0"/>
      <w:autoSpaceDN w:val="0"/>
      <w:adjustRightInd w:val="0"/>
      <w:spacing w:before="480" w:after="80" w:line="240" w:lineRule="auto"/>
      <w:textAlignment w:val="baseline"/>
    </w:pPr>
    <w:rPr>
      <w:rFonts w:ascii="Times New Roman" w:eastAsia="Times New Roman" w:hAnsi="Times New Roman" w:cs="Times New Roman"/>
      <w:caps/>
      <w:sz w:val="28"/>
      <w:szCs w:val="20"/>
      <w:lang w:val="en-GB"/>
    </w:rPr>
  </w:style>
  <w:style w:type="paragraph" w:customStyle="1" w:styleId="Annexref">
    <w:name w:val="Annex_ref"/>
    <w:basedOn w:val="Normal"/>
    <w:next w:val="Normal"/>
    <w:rsid w:val="00250417"/>
    <w:pPr>
      <w:keepNext/>
      <w:keepLines/>
      <w:tabs>
        <w:tab w:val="left" w:pos="1134"/>
        <w:tab w:val="left" w:pos="1871"/>
        <w:tab w:val="left" w:pos="2268"/>
      </w:tabs>
      <w:overflowPunct w:val="0"/>
      <w:autoSpaceDE w:val="0"/>
      <w:autoSpaceDN w:val="0"/>
      <w:adjustRightInd w:val="0"/>
      <w:spacing w:before="120" w:after="280" w:line="240" w:lineRule="auto"/>
      <w:textAlignment w:val="baseline"/>
    </w:pPr>
    <w:rPr>
      <w:rFonts w:ascii="Times New Roman" w:eastAsia="Times New Roman" w:hAnsi="Times New Roman" w:cs="Times New Roman"/>
      <w:sz w:val="24"/>
      <w:szCs w:val="20"/>
      <w:lang w:val="en-GB"/>
    </w:rPr>
  </w:style>
  <w:style w:type="paragraph" w:customStyle="1" w:styleId="Annextitle">
    <w:name w:val="Annex_title"/>
    <w:basedOn w:val="Normal"/>
    <w:next w:val="Normal"/>
    <w:rsid w:val="00250417"/>
    <w:pPr>
      <w:keepNext/>
      <w:keepLines/>
      <w:tabs>
        <w:tab w:val="left" w:pos="1134"/>
        <w:tab w:val="left" w:pos="1871"/>
        <w:tab w:val="left" w:pos="2268"/>
      </w:tabs>
      <w:overflowPunct w:val="0"/>
      <w:autoSpaceDE w:val="0"/>
      <w:autoSpaceDN w:val="0"/>
      <w:adjustRightInd w:val="0"/>
      <w:spacing w:before="240" w:after="280" w:line="240" w:lineRule="auto"/>
      <w:textAlignment w:val="baseline"/>
    </w:pPr>
    <w:rPr>
      <w:rFonts w:ascii="Times New Roman Bold" w:eastAsia="Times New Roman" w:hAnsi="Times New Roman Bold" w:cs="Times New Roman"/>
      <w:b/>
      <w:sz w:val="28"/>
      <w:szCs w:val="20"/>
      <w:lang w:val="en-GB"/>
    </w:rPr>
  </w:style>
  <w:style w:type="paragraph" w:customStyle="1" w:styleId="AppendixNo">
    <w:name w:val="Appendix_No"/>
    <w:basedOn w:val="AnnexNo"/>
    <w:next w:val="Annexref"/>
    <w:rsid w:val="00250417"/>
  </w:style>
  <w:style w:type="paragraph" w:customStyle="1" w:styleId="Appendixref">
    <w:name w:val="Appendix_ref"/>
    <w:basedOn w:val="Annexref"/>
    <w:next w:val="Annextitle"/>
    <w:rsid w:val="00250417"/>
  </w:style>
  <w:style w:type="paragraph" w:customStyle="1" w:styleId="Appendixtitle">
    <w:name w:val="Appendix_title"/>
    <w:basedOn w:val="Annextitle"/>
    <w:next w:val="Normal"/>
    <w:rsid w:val="00250417"/>
  </w:style>
  <w:style w:type="paragraph" w:customStyle="1" w:styleId="Border">
    <w:name w:val="Border"/>
    <w:basedOn w:val="Normal"/>
    <w:rsid w:val="00250417"/>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textAlignment w:val="baseline"/>
    </w:pPr>
    <w:rPr>
      <w:rFonts w:ascii="Times New Roman" w:eastAsia="Times New Roman" w:hAnsi="Times New Roman" w:cs="Times New Roman"/>
      <w:b/>
      <w:noProof/>
      <w:sz w:val="20"/>
      <w:szCs w:val="20"/>
      <w:lang w:val="en-GB"/>
    </w:rPr>
  </w:style>
  <w:style w:type="paragraph" w:styleId="NormalIndent">
    <w:name w:val="Normal Indent"/>
    <w:basedOn w:val="Normal"/>
    <w:rsid w:val="00250417"/>
    <w:pPr>
      <w:tabs>
        <w:tab w:val="left" w:pos="1134"/>
        <w:tab w:val="left" w:pos="1871"/>
        <w:tab w:val="left" w:pos="2268"/>
      </w:tabs>
      <w:overflowPunct w:val="0"/>
      <w:autoSpaceDE w:val="0"/>
      <w:autoSpaceDN w:val="0"/>
      <w:adjustRightInd w:val="0"/>
      <w:spacing w:before="120" w:line="240" w:lineRule="auto"/>
      <w:ind w:left="1134"/>
      <w:jc w:val="left"/>
      <w:textAlignment w:val="baseline"/>
    </w:pPr>
    <w:rPr>
      <w:rFonts w:ascii="Times New Roman" w:eastAsia="Times New Roman" w:hAnsi="Times New Roman" w:cs="Times New Roman"/>
      <w:sz w:val="24"/>
      <w:szCs w:val="20"/>
      <w:lang w:val="en-GB"/>
    </w:rPr>
  </w:style>
  <w:style w:type="paragraph" w:styleId="Index4">
    <w:name w:val="index 4"/>
    <w:basedOn w:val="Normal"/>
    <w:next w:val="Normal"/>
    <w:rsid w:val="00250417"/>
    <w:pPr>
      <w:tabs>
        <w:tab w:val="left" w:pos="1134"/>
        <w:tab w:val="left" w:pos="1871"/>
        <w:tab w:val="left" w:pos="2268"/>
      </w:tabs>
      <w:overflowPunct w:val="0"/>
      <w:autoSpaceDE w:val="0"/>
      <w:autoSpaceDN w:val="0"/>
      <w:adjustRightInd w:val="0"/>
      <w:spacing w:before="120" w:line="240" w:lineRule="auto"/>
      <w:ind w:left="849"/>
      <w:jc w:val="left"/>
      <w:textAlignment w:val="baseline"/>
    </w:pPr>
    <w:rPr>
      <w:rFonts w:ascii="Times New Roman" w:eastAsia="Times New Roman" w:hAnsi="Times New Roman" w:cs="Times New Roman"/>
      <w:sz w:val="24"/>
      <w:szCs w:val="20"/>
      <w:lang w:val="en-GB"/>
    </w:rPr>
  </w:style>
  <w:style w:type="paragraph" w:styleId="Index5">
    <w:name w:val="index 5"/>
    <w:basedOn w:val="Normal"/>
    <w:next w:val="Normal"/>
    <w:rsid w:val="00250417"/>
    <w:pPr>
      <w:tabs>
        <w:tab w:val="left" w:pos="1134"/>
        <w:tab w:val="left" w:pos="1871"/>
        <w:tab w:val="left" w:pos="2268"/>
      </w:tabs>
      <w:overflowPunct w:val="0"/>
      <w:autoSpaceDE w:val="0"/>
      <w:autoSpaceDN w:val="0"/>
      <w:adjustRightInd w:val="0"/>
      <w:spacing w:before="120" w:line="240" w:lineRule="auto"/>
      <w:ind w:left="1132"/>
      <w:jc w:val="left"/>
      <w:textAlignment w:val="baseline"/>
    </w:pPr>
    <w:rPr>
      <w:rFonts w:ascii="Times New Roman" w:eastAsia="Times New Roman" w:hAnsi="Times New Roman" w:cs="Times New Roman"/>
      <w:sz w:val="24"/>
      <w:szCs w:val="20"/>
      <w:lang w:val="en-GB"/>
    </w:rPr>
  </w:style>
  <w:style w:type="paragraph" w:styleId="Index6">
    <w:name w:val="index 6"/>
    <w:basedOn w:val="Normal"/>
    <w:next w:val="Normal"/>
    <w:rsid w:val="00250417"/>
    <w:pPr>
      <w:tabs>
        <w:tab w:val="left" w:pos="1134"/>
        <w:tab w:val="left" w:pos="1871"/>
        <w:tab w:val="left" w:pos="2268"/>
      </w:tabs>
      <w:overflowPunct w:val="0"/>
      <w:autoSpaceDE w:val="0"/>
      <w:autoSpaceDN w:val="0"/>
      <w:adjustRightInd w:val="0"/>
      <w:spacing w:before="120" w:line="240" w:lineRule="auto"/>
      <w:ind w:left="1415"/>
      <w:jc w:val="left"/>
      <w:textAlignment w:val="baseline"/>
    </w:pPr>
    <w:rPr>
      <w:rFonts w:ascii="Times New Roman" w:eastAsia="Times New Roman" w:hAnsi="Times New Roman" w:cs="Times New Roman"/>
      <w:sz w:val="24"/>
      <w:szCs w:val="20"/>
      <w:lang w:val="en-GB"/>
    </w:rPr>
  </w:style>
  <w:style w:type="paragraph" w:styleId="Index7">
    <w:name w:val="index 7"/>
    <w:basedOn w:val="Normal"/>
    <w:next w:val="Normal"/>
    <w:rsid w:val="00250417"/>
    <w:pPr>
      <w:tabs>
        <w:tab w:val="left" w:pos="1134"/>
        <w:tab w:val="left" w:pos="1871"/>
        <w:tab w:val="left" w:pos="2268"/>
      </w:tabs>
      <w:overflowPunct w:val="0"/>
      <w:autoSpaceDE w:val="0"/>
      <w:autoSpaceDN w:val="0"/>
      <w:adjustRightInd w:val="0"/>
      <w:spacing w:before="120" w:line="240" w:lineRule="auto"/>
      <w:ind w:left="1698"/>
      <w:jc w:val="left"/>
      <w:textAlignment w:val="baseline"/>
    </w:pPr>
    <w:rPr>
      <w:rFonts w:ascii="Times New Roman" w:eastAsia="Times New Roman" w:hAnsi="Times New Roman" w:cs="Times New Roman"/>
      <w:sz w:val="24"/>
      <w:szCs w:val="20"/>
      <w:lang w:val="en-GB"/>
    </w:rPr>
  </w:style>
  <w:style w:type="paragraph" w:styleId="IndexHeading">
    <w:name w:val="index heading"/>
    <w:basedOn w:val="Normal"/>
    <w:next w:val="Index1"/>
    <w:rsid w:val="00250417"/>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styleId="LineNumber">
    <w:name w:val="line number"/>
    <w:basedOn w:val="DefaultParagraphFont"/>
    <w:rsid w:val="00250417"/>
  </w:style>
  <w:style w:type="paragraph" w:customStyle="1" w:styleId="Normalaftertitle0">
    <w:name w:val="Normal after title"/>
    <w:basedOn w:val="Normal"/>
    <w:next w:val="Normal"/>
    <w:link w:val="NormalaftertitleChar0"/>
    <w:qFormat/>
    <w:rsid w:val="00250417"/>
    <w:pPr>
      <w:tabs>
        <w:tab w:val="left" w:pos="1134"/>
        <w:tab w:val="left" w:pos="1871"/>
        <w:tab w:val="left" w:pos="2268"/>
      </w:tabs>
      <w:overflowPunct w:val="0"/>
      <w:autoSpaceDE w:val="0"/>
      <w:autoSpaceDN w:val="0"/>
      <w:adjustRightInd w:val="0"/>
      <w:spacing w:before="280" w:line="240" w:lineRule="auto"/>
      <w:jc w:val="left"/>
      <w:textAlignment w:val="baseline"/>
    </w:pPr>
    <w:rPr>
      <w:rFonts w:ascii="Times New Roman" w:eastAsia="Times New Roman" w:hAnsi="Times New Roman" w:cs="Times New Roman"/>
      <w:sz w:val="24"/>
      <w:szCs w:val="20"/>
      <w:lang w:val="en-GB"/>
    </w:rPr>
  </w:style>
  <w:style w:type="paragraph" w:customStyle="1" w:styleId="Proposal">
    <w:name w:val="Proposal"/>
    <w:basedOn w:val="Normal"/>
    <w:next w:val="Normal"/>
    <w:rsid w:val="00250417"/>
    <w:pPr>
      <w:keepNext/>
      <w:tabs>
        <w:tab w:val="left" w:pos="1134"/>
        <w:tab w:val="left" w:pos="1871"/>
        <w:tab w:val="left" w:pos="2268"/>
      </w:tabs>
      <w:overflowPunct w:val="0"/>
      <w:autoSpaceDE w:val="0"/>
      <w:autoSpaceDN w:val="0"/>
      <w:adjustRightInd w:val="0"/>
      <w:spacing w:before="240" w:line="240" w:lineRule="auto"/>
      <w:jc w:val="left"/>
      <w:textAlignment w:val="baseline"/>
    </w:pPr>
    <w:rPr>
      <w:rFonts w:ascii="Times New Roman" w:eastAsia="Times New Roman" w:hAnsi="Times New Roman Bold" w:cs="Times New Roman"/>
      <w:b/>
      <w:sz w:val="24"/>
      <w:szCs w:val="20"/>
      <w:lang w:val="en-GB"/>
    </w:rPr>
  </w:style>
  <w:style w:type="paragraph" w:customStyle="1" w:styleId="Reasons">
    <w:name w:val="Reasons"/>
    <w:basedOn w:val="Normal"/>
    <w:qFormat/>
    <w:rsid w:val="00250417"/>
    <w:pPr>
      <w:tabs>
        <w:tab w:val="left" w:pos="1134"/>
        <w:tab w:val="left" w:pos="1588"/>
        <w:tab w:val="left" w:pos="1985"/>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paragraph" w:customStyle="1" w:styleId="Section3">
    <w:name w:val="Section_3"/>
    <w:basedOn w:val="Section1"/>
    <w:rsid w:val="00250417"/>
    <w:rPr>
      <w:b w:val="0"/>
    </w:rPr>
  </w:style>
  <w:style w:type="paragraph" w:customStyle="1" w:styleId="TableTextS5">
    <w:name w:val="Table_TextS5"/>
    <w:basedOn w:val="Normal"/>
    <w:rsid w:val="00250417"/>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pPr>
    <w:rPr>
      <w:rFonts w:ascii="Times New Roman" w:eastAsia="Times New Roman" w:hAnsi="Times New Roman" w:cs="Times New Roman"/>
      <w:sz w:val="20"/>
      <w:szCs w:val="20"/>
      <w:lang w:val="en-GB"/>
    </w:rPr>
  </w:style>
  <w:style w:type="paragraph" w:customStyle="1" w:styleId="Agendaitem">
    <w:name w:val="Agenda_item"/>
    <w:basedOn w:val="Normal"/>
    <w:next w:val="Normal"/>
    <w:qFormat/>
    <w:rsid w:val="00250417"/>
    <w:pPr>
      <w:tabs>
        <w:tab w:val="left" w:pos="1134"/>
        <w:tab w:val="left" w:pos="1871"/>
        <w:tab w:val="left" w:pos="2268"/>
      </w:tabs>
      <w:spacing w:before="240" w:line="240" w:lineRule="auto"/>
    </w:pPr>
    <w:rPr>
      <w:rFonts w:ascii="Times New Roman" w:eastAsia="Times New Roman" w:hAnsi="Times New Roman" w:cs="Times New Roman"/>
      <w:sz w:val="28"/>
      <w:szCs w:val="20"/>
      <w:lang w:val="en-GB"/>
    </w:rPr>
  </w:style>
  <w:style w:type="paragraph" w:customStyle="1" w:styleId="AppArtNo">
    <w:name w:val="App_Art_No"/>
    <w:basedOn w:val="ArtNo"/>
    <w:qFormat/>
    <w:rsid w:val="00250417"/>
  </w:style>
  <w:style w:type="paragraph" w:customStyle="1" w:styleId="AppArttitle">
    <w:name w:val="App_Art_title"/>
    <w:basedOn w:val="Arttitle"/>
    <w:qFormat/>
    <w:rsid w:val="00250417"/>
  </w:style>
  <w:style w:type="paragraph" w:customStyle="1" w:styleId="ApptoAnnex">
    <w:name w:val="App_to_Annex"/>
    <w:basedOn w:val="AppendixNo"/>
    <w:next w:val="Normal"/>
    <w:qFormat/>
    <w:rsid w:val="00250417"/>
  </w:style>
  <w:style w:type="paragraph" w:customStyle="1" w:styleId="Committee">
    <w:name w:val="Committee"/>
    <w:basedOn w:val="Normal"/>
    <w:qFormat/>
    <w:rsid w:val="00250417"/>
    <w:pPr>
      <w:framePr w:hSpace="180" w:wrap="around" w:hAnchor="margin" w:y="-675"/>
      <w:tabs>
        <w:tab w:val="left" w:pos="851"/>
        <w:tab w:val="left" w:pos="1134"/>
        <w:tab w:val="left" w:pos="1871"/>
        <w:tab w:val="left" w:pos="2268"/>
      </w:tabs>
      <w:overflowPunct w:val="0"/>
      <w:autoSpaceDE w:val="0"/>
      <w:autoSpaceDN w:val="0"/>
      <w:adjustRightInd w:val="0"/>
      <w:spacing w:line="240" w:lineRule="atLeast"/>
      <w:jc w:val="left"/>
      <w:textAlignment w:val="baseline"/>
    </w:pPr>
    <w:rPr>
      <w:rFonts w:eastAsia="Times New Roman" w:cs="Calibri"/>
      <w:b/>
      <w:sz w:val="24"/>
      <w:szCs w:val="24"/>
      <w:lang w:val="en-GB"/>
    </w:rPr>
  </w:style>
  <w:style w:type="paragraph" w:customStyle="1" w:styleId="Normalend">
    <w:name w:val="Normal_end"/>
    <w:basedOn w:val="Normal"/>
    <w:next w:val="Normal"/>
    <w:qFormat/>
    <w:rsid w:val="00250417"/>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rPr>
  </w:style>
  <w:style w:type="paragraph" w:customStyle="1" w:styleId="Part1">
    <w:name w:val="Part_1"/>
    <w:basedOn w:val="Section1"/>
    <w:next w:val="Section1"/>
    <w:qFormat/>
    <w:rsid w:val="00250417"/>
    <w:pPr>
      <w:keepNext/>
      <w:keepLines/>
    </w:pPr>
  </w:style>
  <w:style w:type="paragraph" w:customStyle="1" w:styleId="Subsection1">
    <w:name w:val="Subsection_1"/>
    <w:basedOn w:val="Section1"/>
    <w:next w:val="Normalaftertitle0"/>
    <w:qFormat/>
    <w:rsid w:val="00250417"/>
  </w:style>
  <w:style w:type="paragraph" w:customStyle="1" w:styleId="Volumetitle">
    <w:name w:val="Volume_title"/>
    <w:basedOn w:val="Normal"/>
    <w:qFormat/>
    <w:rsid w:val="00250417"/>
    <w:pPr>
      <w:tabs>
        <w:tab w:val="left" w:pos="1134"/>
        <w:tab w:val="left" w:pos="1871"/>
        <w:tab w:val="left" w:pos="2268"/>
      </w:tabs>
      <w:overflowPunct w:val="0"/>
      <w:autoSpaceDE w:val="0"/>
      <w:autoSpaceDN w:val="0"/>
      <w:adjustRightInd w:val="0"/>
      <w:spacing w:before="120" w:line="240" w:lineRule="auto"/>
      <w:textAlignment w:val="baseline"/>
    </w:pPr>
    <w:rPr>
      <w:rFonts w:ascii="Times New Roman" w:eastAsia="Times New Roman" w:hAnsi="Times New Roman" w:cs="Times New Roman"/>
      <w:b/>
      <w:bCs/>
      <w:sz w:val="28"/>
      <w:szCs w:val="28"/>
      <w:lang w:val="en-GB"/>
    </w:rPr>
  </w:style>
  <w:style w:type="paragraph" w:customStyle="1" w:styleId="Headingsplit">
    <w:name w:val="Heading_split"/>
    <w:basedOn w:val="Headingi"/>
    <w:qFormat/>
    <w:rsid w:val="00250417"/>
    <w:rPr>
      <w:lang w:val="en-US"/>
    </w:rPr>
  </w:style>
  <w:style w:type="paragraph" w:customStyle="1" w:styleId="Normalsplit">
    <w:name w:val="Normal_split"/>
    <w:basedOn w:val="Normal"/>
    <w:qFormat/>
    <w:rsid w:val="00250417"/>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customStyle="1" w:styleId="Provsplit">
    <w:name w:val="Prov_split"/>
    <w:basedOn w:val="DefaultParagraphFont"/>
    <w:qFormat/>
    <w:rsid w:val="00250417"/>
    <w:rPr>
      <w:rFonts w:ascii="Times New Roman" w:hAnsi="Times New Roman"/>
      <w:b w:val="0"/>
    </w:rPr>
  </w:style>
  <w:style w:type="paragraph" w:customStyle="1" w:styleId="Tablesplit">
    <w:name w:val="Table_split"/>
    <w:basedOn w:val="Tabletext"/>
    <w:qFormat/>
    <w:rsid w:val="00250417"/>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50417"/>
  </w:style>
  <w:style w:type="paragraph" w:customStyle="1" w:styleId="Methodheading2">
    <w:name w:val="Method_heading2"/>
    <w:basedOn w:val="Heading2"/>
    <w:next w:val="Normal"/>
    <w:qFormat/>
    <w:rsid w:val="00250417"/>
  </w:style>
  <w:style w:type="paragraph" w:customStyle="1" w:styleId="Methodheading3">
    <w:name w:val="Method_heading3"/>
    <w:basedOn w:val="Heading3"/>
    <w:next w:val="Normal"/>
    <w:qFormat/>
    <w:rsid w:val="00250417"/>
  </w:style>
  <w:style w:type="paragraph" w:customStyle="1" w:styleId="Methodheading4">
    <w:name w:val="Method_heading4"/>
    <w:basedOn w:val="Heading4"/>
    <w:next w:val="Normal"/>
    <w:qFormat/>
    <w:rsid w:val="00250417"/>
  </w:style>
  <w:style w:type="paragraph" w:customStyle="1" w:styleId="MethodHeadingb">
    <w:name w:val="Method_Headingb"/>
    <w:basedOn w:val="Headingb"/>
    <w:next w:val="Normal"/>
    <w:qFormat/>
    <w:rsid w:val="00250417"/>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250417"/>
    <w:pPr>
      <w:tabs>
        <w:tab w:val="left" w:pos="1134"/>
        <w:tab w:val="left" w:pos="1871"/>
        <w:tab w:val="left" w:pos="2268"/>
      </w:tabs>
      <w:overflowPunct w:val="0"/>
      <w:autoSpaceDE w:val="0"/>
      <w:autoSpaceDN w:val="0"/>
      <w:adjustRightInd w:val="0"/>
      <w:spacing w:before="240" w:after="240" w:line="240" w:lineRule="auto"/>
      <w:jc w:val="left"/>
      <w:textAlignment w:val="baseline"/>
    </w:pPr>
    <w:rPr>
      <w:rFonts w:ascii="Times New Roman" w:eastAsia="Times New Roman" w:hAnsi="Times New Roman" w:cs="Times New Roman"/>
      <w:i/>
      <w:iCs/>
      <w:sz w:val="24"/>
      <w:szCs w:val="20"/>
      <w:lang w:val="en-GB"/>
    </w:rPr>
  </w:style>
  <w:style w:type="character" w:customStyle="1" w:styleId="FiguretitleChar">
    <w:name w:val="Figure_title Char"/>
    <w:basedOn w:val="DefaultParagraphFont"/>
    <w:link w:val="Figuretitle"/>
    <w:rsid w:val="00250417"/>
    <w:rPr>
      <w:rFonts w:ascii="Times New Roman Bold" w:eastAsia="Times New Roman" w:hAnsi="Times New Roman Bold"/>
      <w:b/>
      <w:sz w:val="20"/>
      <w:szCs w:val="20"/>
      <w:lang w:val="en-GB"/>
    </w:rPr>
  </w:style>
  <w:style w:type="paragraph" w:customStyle="1" w:styleId="Figurewithlegend">
    <w:name w:val="Figure_with_legend"/>
    <w:basedOn w:val="Figure"/>
    <w:rsid w:val="00250417"/>
  </w:style>
  <w:style w:type="paragraph" w:styleId="Signature">
    <w:name w:val="Signature"/>
    <w:basedOn w:val="Normal"/>
    <w:link w:val="SignatureChar"/>
    <w:unhideWhenUsed/>
    <w:rsid w:val="00250417"/>
    <w:pPr>
      <w:tabs>
        <w:tab w:val="center" w:pos="7371"/>
      </w:tabs>
      <w:overflowPunct w:val="0"/>
      <w:autoSpaceDE w:val="0"/>
      <w:autoSpaceDN w:val="0"/>
      <w:adjustRightInd w:val="0"/>
      <w:spacing w:before="600" w:line="240" w:lineRule="auto"/>
      <w:jc w:val="left"/>
      <w:textAlignment w:val="baseline"/>
    </w:pPr>
    <w:rPr>
      <w:rFonts w:ascii="Times New Roman" w:eastAsia="Times New Roman" w:hAnsi="Times New Roman" w:cs="Times New Roman"/>
      <w:sz w:val="24"/>
      <w:szCs w:val="20"/>
      <w:lang w:val="en-GB"/>
    </w:rPr>
  </w:style>
  <w:style w:type="character" w:customStyle="1" w:styleId="SignatureChar">
    <w:name w:val="Signature Char"/>
    <w:basedOn w:val="DefaultParagraphFont"/>
    <w:link w:val="Signature"/>
    <w:rsid w:val="00250417"/>
    <w:rPr>
      <w:rFonts w:eastAsia="Times New Roman"/>
      <w:szCs w:val="20"/>
      <w:lang w:val="en-GB"/>
    </w:rPr>
  </w:style>
  <w:style w:type="paragraph" w:customStyle="1" w:styleId="Tablefin">
    <w:name w:val="Table_fin"/>
    <w:basedOn w:val="Normalaftertitle"/>
    <w:rsid w:val="00250417"/>
    <w:pPr>
      <w:tabs>
        <w:tab w:val="clear" w:pos="1134"/>
        <w:tab w:val="clear" w:pos="1871"/>
        <w:tab w:val="clear" w:pos="2268"/>
      </w:tabs>
      <w:spacing w:before="0"/>
    </w:pPr>
    <w:rPr>
      <w:sz w:val="20"/>
      <w:lang w:eastAsia="zh-CN"/>
    </w:rPr>
  </w:style>
  <w:style w:type="character" w:customStyle="1" w:styleId="HeadingbChar">
    <w:name w:val="Heading_b Char"/>
    <w:basedOn w:val="DefaultParagraphFont"/>
    <w:link w:val="Headingb"/>
    <w:locked/>
    <w:rsid w:val="00250417"/>
    <w:rPr>
      <w:rFonts w:ascii="Times New Roman Bold" w:eastAsia="Times New Roman" w:hAnsi="Times New Roman Bold" w:cs="Times New Roman Bold"/>
      <w:b/>
      <w:szCs w:val="20"/>
      <w:lang w:val="en-GB" w:eastAsia="zh-CN"/>
    </w:rPr>
  </w:style>
  <w:style w:type="character" w:customStyle="1" w:styleId="NormalaftertitleChar">
    <w:name w:val="Normal_after_title Char"/>
    <w:basedOn w:val="DefaultParagraphFont"/>
    <w:link w:val="Normalaftertitle"/>
    <w:locked/>
    <w:rsid w:val="00250417"/>
    <w:rPr>
      <w:rFonts w:eastAsia="Times New Roman"/>
      <w:szCs w:val="20"/>
      <w:lang w:val="en-GB"/>
    </w:rPr>
  </w:style>
  <w:style w:type="character" w:customStyle="1" w:styleId="Recdef">
    <w:name w:val="Rec_def"/>
    <w:basedOn w:val="DefaultParagraphFont"/>
    <w:rsid w:val="00250417"/>
    <w:rPr>
      <w:b/>
    </w:rPr>
  </w:style>
  <w:style w:type="character" w:customStyle="1" w:styleId="Resdef">
    <w:name w:val="Res_def"/>
    <w:basedOn w:val="DefaultParagraphFont"/>
    <w:rsid w:val="00250417"/>
    <w:rPr>
      <w:rFonts w:ascii="Times New Roman" w:hAnsi="Times New Roman"/>
      <w:b/>
    </w:rPr>
  </w:style>
  <w:style w:type="paragraph" w:customStyle="1" w:styleId="ListParagraph1">
    <w:name w:val="List Paragraph1"/>
    <w:basedOn w:val="Normal"/>
    <w:next w:val="ListParagraph"/>
    <w:uiPriority w:val="34"/>
    <w:qFormat/>
    <w:rsid w:val="00250417"/>
    <w:pPr>
      <w:ind w:left="720"/>
      <w:contextualSpacing/>
    </w:pPr>
  </w:style>
  <w:style w:type="character" w:customStyle="1" w:styleId="TableheadChar">
    <w:name w:val="Table_head Char"/>
    <w:basedOn w:val="DefaultParagraphFont"/>
    <w:link w:val="Tablehead"/>
    <w:qFormat/>
    <w:locked/>
    <w:rsid w:val="00250417"/>
    <w:rPr>
      <w:rFonts w:ascii="Times New Roman Bold" w:eastAsia="Times New Roman" w:hAnsi="Times New Roman Bold" w:cs="Times New Roman Bold"/>
      <w:b/>
      <w:sz w:val="20"/>
      <w:szCs w:val="20"/>
      <w:lang w:val="en-GB"/>
    </w:rPr>
  </w:style>
  <w:style w:type="character" w:customStyle="1" w:styleId="TableNo0">
    <w:name w:val="Table_No Знак"/>
    <w:link w:val="TableNo"/>
    <w:locked/>
    <w:rsid w:val="00250417"/>
    <w:rPr>
      <w:rFonts w:eastAsia="Times New Roman"/>
      <w:caps/>
      <w:sz w:val="20"/>
      <w:szCs w:val="20"/>
      <w:lang w:val="en-GB"/>
    </w:rPr>
  </w:style>
  <w:style w:type="character" w:customStyle="1" w:styleId="TabletextChar">
    <w:name w:val="Table_text Char"/>
    <w:basedOn w:val="DefaultParagraphFont"/>
    <w:link w:val="Tabletext"/>
    <w:locked/>
    <w:rsid w:val="00250417"/>
    <w:rPr>
      <w:rFonts w:eastAsia="Times New Roman"/>
      <w:sz w:val="20"/>
      <w:szCs w:val="20"/>
      <w:lang w:val="en-GB"/>
    </w:rPr>
  </w:style>
  <w:style w:type="character" w:customStyle="1" w:styleId="Tabletitle0">
    <w:name w:val="Table_title Знак"/>
    <w:link w:val="Tabletitle"/>
    <w:locked/>
    <w:rsid w:val="00250417"/>
    <w:rPr>
      <w:rFonts w:ascii="Times New Roman Bold" w:eastAsia="Times New Roman" w:hAnsi="Times New Roman Bold"/>
      <w:b/>
      <w:sz w:val="20"/>
      <w:szCs w:val="20"/>
      <w:lang w:val="en-GB"/>
    </w:rPr>
  </w:style>
  <w:style w:type="paragraph" w:customStyle="1" w:styleId="a">
    <w:name w:val="a"/>
    <w:basedOn w:val="RecNo"/>
    <w:rsid w:val="00250417"/>
    <w:pPr>
      <w:tabs>
        <w:tab w:val="clear" w:pos="1134"/>
        <w:tab w:val="clear" w:pos="1871"/>
        <w:tab w:val="clear" w:pos="2268"/>
      </w:tabs>
      <w:textAlignment w:val="auto"/>
    </w:pPr>
    <w:rPr>
      <w:rFonts w:eastAsia="Batang"/>
      <w:caps w:val="0"/>
      <w:sz w:val="24"/>
      <w:szCs w:val="24"/>
    </w:rPr>
  </w:style>
  <w:style w:type="paragraph" w:customStyle="1" w:styleId="fy">
    <w:name w:val="fy"/>
    <w:rsid w:val="00250417"/>
    <w:pPr>
      <w:tabs>
        <w:tab w:val="left" w:pos="1134"/>
        <w:tab w:val="left" w:pos="1871"/>
        <w:tab w:val="left" w:pos="2268"/>
      </w:tabs>
      <w:overflowPunct w:val="0"/>
      <w:autoSpaceDE w:val="0"/>
      <w:autoSpaceDN w:val="0"/>
      <w:adjustRightInd w:val="0"/>
      <w:spacing w:before="120" w:after="0" w:line="240" w:lineRule="auto"/>
      <w:textAlignment w:val="baseline"/>
    </w:pPr>
    <w:rPr>
      <w:rFonts w:eastAsia="SimSun"/>
      <w:szCs w:val="20"/>
      <w:lang w:val="en-GB"/>
    </w:rPr>
  </w:style>
  <w:style w:type="paragraph" w:styleId="BalloonText">
    <w:name w:val="Balloon Text"/>
    <w:basedOn w:val="Normal"/>
    <w:link w:val="BalloonTextChar"/>
    <w:semiHidden/>
    <w:unhideWhenUsed/>
    <w:rsid w:val="00250417"/>
    <w:pPr>
      <w:tabs>
        <w:tab w:val="left" w:pos="1134"/>
        <w:tab w:val="left" w:pos="1871"/>
        <w:tab w:val="left" w:pos="2268"/>
      </w:tabs>
      <w:overflowPunct w:val="0"/>
      <w:autoSpaceDE w:val="0"/>
      <w:autoSpaceDN w:val="0"/>
      <w:adjustRightInd w:val="0"/>
      <w:spacing w:line="240" w:lineRule="auto"/>
      <w:jc w:val="left"/>
      <w:textAlignment w:val="baseline"/>
    </w:pPr>
    <w:rPr>
      <w:rFonts w:ascii="Tahoma" w:eastAsia="Batang" w:hAnsi="Tahoma" w:cs="Tahoma"/>
      <w:sz w:val="16"/>
      <w:szCs w:val="16"/>
      <w:lang w:val="en-GB"/>
    </w:rPr>
  </w:style>
  <w:style w:type="character" w:customStyle="1" w:styleId="BalloonTextChar">
    <w:name w:val="Balloon Text Char"/>
    <w:basedOn w:val="DefaultParagraphFont"/>
    <w:link w:val="BalloonText"/>
    <w:semiHidden/>
    <w:rsid w:val="00250417"/>
    <w:rPr>
      <w:rFonts w:ascii="Tahoma" w:eastAsia="Batang" w:hAnsi="Tahoma" w:cs="Tahoma"/>
      <w:sz w:val="16"/>
      <w:szCs w:val="16"/>
      <w:lang w:val="en-GB"/>
    </w:rPr>
  </w:style>
  <w:style w:type="paragraph" w:customStyle="1" w:styleId="TableLegendNote">
    <w:name w:val="Table_Legend_Note"/>
    <w:basedOn w:val="Tablelegend"/>
    <w:next w:val="Tablelegend"/>
    <w:rsid w:val="00250417"/>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rFonts w:eastAsia="Batang"/>
      <w:sz w:val="22"/>
      <w:lang w:val="en-US"/>
    </w:rPr>
  </w:style>
  <w:style w:type="character" w:customStyle="1" w:styleId="enumlev1Char">
    <w:name w:val="enumlev1 Char"/>
    <w:link w:val="enumlev1"/>
    <w:qFormat/>
    <w:locked/>
    <w:rsid w:val="00250417"/>
    <w:rPr>
      <w:rFonts w:eastAsia="Times New Roman"/>
      <w:szCs w:val="20"/>
      <w:lang w:val="en-GB"/>
    </w:rPr>
  </w:style>
  <w:style w:type="table" w:customStyle="1" w:styleId="TableGrid1">
    <w:name w:val="Table Grid1"/>
    <w:basedOn w:val="TableNormal"/>
    <w:next w:val="TableGrid"/>
    <w:rsid w:val="00250417"/>
    <w:pPr>
      <w:spacing w:after="0" w:line="240" w:lineRule="auto"/>
    </w:pPr>
    <w:rPr>
      <w:rFonts w:ascii="CG Times" w:eastAsia="Times New Roman" w:hAnsi="CG Times"/>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250417"/>
    <w:rPr>
      <w:sz w:val="16"/>
      <w:szCs w:val="16"/>
    </w:rPr>
  </w:style>
  <w:style w:type="paragraph" w:styleId="CommentText">
    <w:name w:val="annotation text"/>
    <w:basedOn w:val="Normal"/>
    <w:link w:val="CommentTextChar"/>
    <w:uiPriority w:val="99"/>
    <w:unhideWhenUsed/>
    <w:qFormat/>
    <w:rsid w:val="00250417"/>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uiPriority w:val="99"/>
    <w:qFormat/>
    <w:rsid w:val="00250417"/>
    <w:rPr>
      <w:rFonts w:eastAsia="Times New Roman"/>
      <w:sz w:val="20"/>
      <w:szCs w:val="20"/>
      <w:lang w:val="en-GB"/>
    </w:rPr>
  </w:style>
  <w:style w:type="paragraph" w:styleId="CommentSubject">
    <w:name w:val="annotation subject"/>
    <w:basedOn w:val="CommentText"/>
    <w:next w:val="CommentText"/>
    <w:link w:val="CommentSubjectChar"/>
    <w:semiHidden/>
    <w:unhideWhenUsed/>
    <w:rsid w:val="00250417"/>
    <w:rPr>
      <w:b/>
      <w:bCs/>
    </w:rPr>
  </w:style>
  <w:style w:type="character" w:customStyle="1" w:styleId="CommentSubjectChar">
    <w:name w:val="Comment Subject Char"/>
    <w:basedOn w:val="CommentTextChar"/>
    <w:link w:val="CommentSubject"/>
    <w:semiHidden/>
    <w:rsid w:val="00250417"/>
    <w:rPr>
      <w:rFonts w:eastAsia="Times New Roman"/>
      <w:b/>
      <w:bCs/>
      <w:sz w:val="20"/>
      <w:szCs w:val="20"/>
      <w:lang w:val="en-GB"/>
    </w:rPr>
  </w:style>
  <w:style w:type="paragraph" w:styleId="Revision">
    <w:name w:val="Revision"/>
    <w:hidden/>
    <w:uiPriority w:val="99"/>
    <w:semiHidden/>
    <w:rsid w:val="00250417"/>
    <w:pPr>
      <w:spacing w:after="0" w:line="240" w:lineRule="auto"/>
    </w:pPr>
    <w:rPr>
      <w:rFonts w:eastAsia="Times New Roman"/>
      <w:szCs w:val="20"/>
      <w:lang w:val="en-GB"/>
    </w:rPr>
  </w:style>
  <w:style w:type="paragraph" w:customStyle="1" w:styleId="msolistparagraphmrcssattr">
    <w:name w:val="msolistparagraph_mr_css_attr"/>
    <w:basedOn w:val="Normal"/>
    <w:rsid w:val="00250417"/>
    <w:pPr>
      <w:spacing w:before="100" w:beforeAutospacing="1" w:after="100" w:afterAutospacing="1" w:line="240" w:lineRule="auto"/>
      <w:jc w:val="left"/>
    </w:pPr>
    <w:rPr>
      <w:rFonts w:ascii="Times New Roman" w:eastAsia="Times New Roman" w:hAnsi="Times New Roman" w:cs="Times New Roman"/>
      <w:sz w:val="24"/>
      <w:szCs w:val="24"/>
      <w:lang w:val="ru-RU" w:eastAsia="ru-RU"/>
    </w:rPr>
  </w:style>
  <w:style w:type="character" w:customStyle="1" w:styleId="letter-contact">
    <w:name w:val="letter-contact"/>
    <w:basedOn w:val="DefaultParagraphFont"/>
    <w:rsid w:val="00250417"/>
  </w:style>
  <w:style w:type="paragraph" w:customStyle="1" w:styleId="msonormalmrcssattr">
    <w:name w:val="msonormal_mr_css_attr"/>
    <w:basedOn w:val="Normal"/>
    <w:rsid w:val="00250417"/>
    <w:pPr>
      <w:spacing w:before="100" w:beforeAutospacing="1" w:after="100" w:afterAutospacing="1" w:line="240" w:lineRule="auto"/>
      <w:jc w:val="left"/>
    </w:pPr>
    <w:rPr>
      <w:rFonts w:ascii="Times New Roman" w:eastAsia="Times New Roman" w:hAnsi="Times New Roman" w:cs="Times New Roman"/>
      <w:sz w:val="24"/>
      <w:szCs w:val="24"/>
      <w:lang w:val="ru-RU" w:eastAsia="ru-RU"/>
    </w:rPr>
  </w:style>
  <w:style w:type="paragraph" w:customStyle="1" w:styleId="enumlev1mrcssattr">
    <w:name w:val="enumlev1_mr_css_attr"/>
    <w:basedOn w:val="Normal"/>
    <w:rsid w:val="00250417"/>
    <w:pPr>
      <w:spacing w:before="100" w:beforeAutospacing="1" w:after="100" w:afterAutospacing="1" w:line="240" w:lineRule="auto"/>
      <w:jc w:val="left"/>
    </w:pPr>
    <w:rPr>
      <w:rFonts w:ascii="Times New Roman" w:eastAsia="Times New Roman" w:hAnsi="Times New Roman" w:cs="Times New Roman"/>
      <w:sz w:val="24"/>
      <w:szCs w:val="24"/>
      <w:lang w:val="ru-RU" w:eastAsia="ru-RU"/>
    </w:rPr>
  </w:style>
  <w:style w:type="character" w:customStyle="1" w:styleId="js-phone-number">
    <w:name w:val="js-phone-number"/>
    <w:basedOn w:val="DefaultParagraphFont"/>
    <w:rsid w:val="00250417"/>
  </w:style>
  <w:style w:type="character" w:customStyle="1" w:styleId="Title1Char">
    <w:name w:val="Title 1 Char"/>
    <w:basedOn w:val="DefaultParagraphFont"/>
    <w:link w:val="Title1"/>
    <w:locked/>
    <w:rsid w:val="00250417"/>
    <w:rPr>
      <w:rFonts w:eastAsia="Times New Roman"/>
      <w:caps/>
      <w:sz w:val="28"/>
      <w:szCs w:val="20"/>
      <w:lang w:val="en-GB"/>
    </w:rPr>
  </w:style>
  <w:style w:type="character" w:customStyle="1" w:styleId="UnresolvedMention1">
    <w:name w:val="Unresolved Mention1"/>
    <w:basedOn w:val="DefaultParagraphFont"/>
    <w:uiPriority w:val="99"/>
    <w:semiHidden/>
    <w:unhideWhenUsed/>
    <w:rsid w:val="00250417"/>
    <w:rPr>
      <w:color w:val="605E5C"/>
      <w:shd w:val="clear" w:color="auto" w:fill="E1DFDD"/>
    </w:rPr>
  </w:style>
  <w:style w:type="character" w:customStyle="1" w:styleId="href">
    <w:name w:val="href"/>
    <w:basedOn w:val="DefaultParagraphFont"/>
    <w:rsid w:val="00250417"/>
  </w:style>
  <w:style w:type="paragraph" w:customStyle="1" w:styleId="AnnexNoTitle">
    <w:name w:val="Annex_NoTitle"/>
    <w:basedOn w:val="Normal"/>
    <w:next w:val="Normalaftertitle"/>
    <w:rsid w:val="00250417"/>
    <w:pPr>
      <w:keepNext/>
      <w:keepLines/>
      <w:tabs>
        <w:tab w:val="left" w:pos="794"/>
        <w:tab w:val="left" w:pos="1191"/>
        <w:tab w:val="left" w:pos="1588"/>
        <w:tab w:val="left" w:pos="1985"/>
      </w:tabs>
      <w:overflowPunct w:val="0"/>
      <w:autoSpaceDE w:val="0"/>
      <w:autoSpaceDN w:val="0"/>
      <w:adjustRightInd w:val="0"/>
      <w:spacing w:before="480" w:after="80" w:line="240" w:lineRule="auto"/>
      <w:textAlignment w:val="baseline"/>
      <w:outlineLvl w:val="0"/>
    </w:pPr>
    <w:rPr>
      <w:rFonts w:ascii="Times New Roman" w:eastAsia="Times New Roman" w:hAnsi="Times New Roman" w:cs="Times New Roman"/>
      <w:b/>
      <w:sz w:val="28"/>
      <w:szCs w:val="20"/>
      <w:lang w:val="fr-FR"/>
    </w:rPr>
  </w:style>
  <w:style w:type="paragraph" w:customStyle="1" w:styleId="HeadingSum">
    <w:name w:val="Heading_Sum"/>
    <w:basedOn w:val="Headingb"/>
    <w:next w:val="Normal"/>
    <w:autoRedefine/>
    <w:rsid w:val="00250417"/>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AppendixNoTitle">
    <w:name w:val="Appendix_NoTitle"/>
    <w:basedOn w:val="AnnexNoTitle"/>
    <w:next w:val="Normal"/>
    <w:rsid w:val="00250417"/>
  </w:style>
  <w:style w:type="character" w:customStyle="1" w:styleId="TablelegendChar">
    <w:name w:val="Table_legend Char"/>
    <w:link w:val="Tablelegend"/>
    <w:locked/>
    <w:rsid w:val="00250417"/>
    <w:rPr>
      <w:rFonts w:eastAsia="Times New Roman"/>
      <w:sz w:val="18"/>
      <w:szCs w:val="20"/>
      <w:lang w:val="en-GB"/>
    </w:rPr>
  </w:style>
  <w:style w:type="character" w:customStyle="1" w:styleId="EquationlegendChar">
    <w:name w:val="Equation_legend Char"/>
    <w:link w:val="Equationlegend"/>
    <w:locked/>
    <w:rsid w:val="00250417"/>
    <w:rPr>
      <w:rFonts w:eastAsia="Times New Roman"/>
      <w:szCs w:val="20"/>
      <w:lang w:val="en-GB"/>
    </w:rPr>
  </w:style>
  <w:style w:type="character" w:customStyle="1" w:styleId="FigureChar">
    <w:name w:val="Figure Char"/>
    <w:basedOn w:val="DefaultParagraphFont"/>
    <w:link w:val="Figure"/>
    <w:locked/>
    <w:rsid w:val="00250417"/>
    <w:rPr>
      <w:rFonts w:eastAsia="Times New Roman"/>
      <w:noProof/>
      <w:szCs w:val="20"/>
      <w:lang w:val="en-GB" w:eastAsia="zh-CN"/>
    </w:rPr>
  </w:style>
  <w:style w:type="character" w:customStyle="1" w:styleId="FigureNoChar">
    <w:name w:val="Figure_No Char"/>
    <w:basedOn w:val="DefaultParagraphFont"/>
    <w:link w:val="FigureNo"/>
    <w:locked/>
    <w:rsid w:val="00250417"/>
    <w:rPr>
      <w:rFonts w:eastAsia="Times New Roman"/>
      <w:caps/>
      <w:sz w:val="20"/>
      <w:szCs w:val="20"/>
      <w:lang w:val="en-GB"/>
    </w:rPr>
  </w:style>
  <w:style w:type="paragraph" w:customStyle="1" w:styleId="tocpart">
    <w:name w:val="tocpart"/>
    <w:basedOn w:val="Normal"/>
    <w:rsid w:val="00250417"/>
    <w:pPr>
      <w:tabs>
        <w:tab w:val="left" w:pos="2693"/>
        <w:tab w:val="left" w:pos="8789"/>
        <w:tab w:val="right" w:pos="9639"/>
      </w:tabs>
      <w:overflowPunct w:val="0"/>
      <w:autoSpaceDE w:val="0"/>
      <w:autoSpaceDN w:val="0"/>
      <w:adjustRightInd w:val="0"/>
      <w:spacing w:before="120" w:line="240" w:lineRule="auto"/>
      <w:ind w:left="2693" w:hanging="2693"/>
      <w:jc w:val="both"/>
      <w:textAlignment w:val="baseline"/>
    </w:pPr>
    <w:rPr>
      <w:rFonts w:ascii="Times New Roman" w:eastAsia="Times New Roman" w:hAnsi="Times New Roman" w:cs="Times New Roman"/>
      <w:sz w:val="24"/>
      <w:szCs w:val="20"/>
      <w:lang w:val="fr-FR"/>
    </w:rPr>
  </w:style>
  <w:style w:type="paragraph" w:customStyle="1" w:styleId="Blanc">
    <w:name w:val="Blanc"/>
    <w:basedOn w:val="Normal"/>
    <w:next w:val="Tabletext"/>
    <w:rsid w:val="00250417"/>
    <w:pPr>
      <w:keepNext/>
      <w:keepLines/>
      <w:overflowPunct w:val="0"/>
      <w:autoSpaceDE w:val="0"/>
      <w:autoSpaceDN w:val="0"/>
      <w:adjustRightInd w:val="0"/>
      <w:spacing w:line="240" w:lineRule="auto"/>
      <w:jc w:val="both"/>
      <w:textAlignment w:val="baseline"/>
    </w:pPr>
    <w:rPr>
      <w:rFonts w:ascii="Times New Roman" w:eastAsia="Times New Roman" w:hAnsi="Times New Roman" w:cs="Times New Roman"/>
      <w:sz w:val="16"/>
      <w:szCs w:val="20"/>
      <w:lang w:val="en-GB"/>
    </w:rPr>
  </w:style>
  <w:style w:type="character" w:customStyle="1" w:styleId="CallChar">
    <w:name w:val="Call Char"/>
    <w:basedOn w:val="DefaultParagraphFont"/>
    <w:link w:val="Call"/>
    <w:locked/>
    <w:rsid w:val="00250417"/>
    <w:rPr>
      <w:rFonts w:eastAsia="Times New Roman"/>
      <w:i/>
      <w:szCs w:val="20"/>
      <w:lang w:val="en-GB"/>
    </w:rPr>
  </w:style>
  <w:style w:type="paragraph" w:customStyle="1" w:styleId="Line">
    <w:name w:val="Line"/>
    <w:basedOn w:val="Normal"/>
    <w:next w:val="Normal"/>
    <w:rsid w:val="00250417"/>
    <w:pPr>
      <w:pBdr>
        <w:top w:val="single" w:sz="6" w:space="1" w:color="auto"/>
      </w:pBdr>
      <w:overflowPunct w:val="0"/>
      <w:autoSpaceDE w:val="0"/>
      <w:autoSpaceDN w:val="0"/>
      <w:adjustRightInd w:val="0"/>
      <w:spacing w:before="240" w:line="240" w:lineRule="auto"/>
      <w:ind w:left="3997" w:right="3997"/>
      <w:textAlignment w:val="baseline"/>
    </w:pPr>
    <w:rPr>
      <w:rFonts w:ascii="Times New Roman" w:eastAsia="Times New Roman" w:hAnsi="Times New Roman" w:cs="Times New Roman"/>
      <w:sz w:val="20"/>
      <w:szCs w:val="20"/>
      <w:lang w:val="en-GB"/>
    </w:rPr>
  </w:style>
  <w:style w:type="paragraph" w:customStyle="1" w:styleId="toctemp">
    <w:name w:val="toctemp"/>
    <w:basedOn w:val="Normal"/>
    <w:rsid w:val="00250417"/>
    <w:pPr>
      <w:tabs>
        <w:tab w:val="left" w:pos="2693"/>
        <w:tab w:val="left" w:leader="dot" w:pos="8789"/>
        <w:tab w:val="right" w:pos="9639"/>
      </w:tabs>
      <w:overflowPunct w:val="0"/>
      <w:autoSpaceDE w:val="0"/>
      <w:autoSpaceDN w:val="0"/>
      <w:adjustRightInd w:val="0"/>
      <w:spacing w:before="120" w:line="240" w:lineRule="auto"/>
      <w:ind w:left="2693" w:right="964" w:hanging="2693"/>
      <w:jc w:val="both"/>
      <w:textAlignment w:val="baseline"/>
    </w:pPr>
    <w:rPr>
      <w:rFonts w:ascii="Times New Roman" w:eastAsia="Times New Roman" w:hAnsi="Times New Roman" w:cs="Times New Roman"/>
      <w:sz w:val="24"/>
      <w:szCs w:val="20"/>
      <w:lang w:val="fr-FR"/>
    </w:rPr>
  </w:style>
  <w:style w:type="paragraph" w:customStyle="1" w:styleId="Summary">
    <w:name w:val="Summary"/>
    <w:basedOn w:val="Normal"/>
    <w:next w:val="Normalaftertitle"/>
    <w:autoRedefine/>
    <w:rsid w:val="00250417"/>
    <w:pPr>
      <w:tabs>
        <w:tab w:val="left" w:pos="794"/>
        <w:tab w:val="left" w:pos="1191"/>
        <w:tab w:val="left" w:pos="1588"/>
        <w:tab w:val="left" w:pos="1985"/>
      </w:tabs>
      <w:overflowPunct w:val="0"/>
      <w:autoSpaceDE w:val="0"/>
      <w:autoSpaceDN w:val="0"/>
      <w:adjustRightInd w:val="0"/>
      <w:spacing w:before="120" w:after="480" w:line="240" w:lineRule="auto"/>
      <w:jc w:val="both"/>
      <w:textAlignment w:val="baseline"/>
    </w:pPr>
    <w:rPr>
      <w:rFonts w:ascii="Times New Roman" w:eastAsia="Times New Roman" w:hAnsi="Times New Roman" w:cs="Times New Roman"/>
      <w:szCs w:val="20"/>
      <w:lang w:val="es-ES_tradnl"/>
    </w:rPr>
  </w:style>
  <w:style w:type="character" w:customStyle="1" w:styleId="UnresolvedMention2">
    <w:name w:val="Unresolved Mention2"/>
    <w:basedOn w:val="DefaultParagraphFont"/>
    <w:uiPriority w:val="99"/>
    <w:semiHidden/>
    <w:unhideWhenUsed/>
    <w:rsid w:val="00250417"/>
    <w:rPr>
      <w:color w:val="605E5C"/>
      <w:shd w:val="clear" w:color="auto" w:fill="E1DFDD"/>
    </w:rPr>
  </w:style>
  <w:style w:type="character" w:customStyle="1" w:styleId="NormalaftertitleChar0">
    <w:name w:val="Normal after title Char"/>
    <w:basedOn w:val="DefaultParagraphFont"/>
    <w:link w:val="Normalaftertitle0"/>
    <w:locked/>
    <w:rsid w:val="00250417"/>
    <w:rPr>
      <w:rFonts w:eastAsia="Times New Roman"/>
      <w:szCs w:val="20"/>
      <w:lang w:val="en-GB"/>
    </w:rPr>
  </w:style>
  <w:style w:type="character" w:customStyle="1" w:styleId="UnresolvedMention3">
    <w:name w:val="Unresolved Mention3"/>
    <w:basedOn w:val="DefaultParagraphFont"/>
    <w:uiPriority w:val="99"/>
    <w:semiHidden/>
    <w:unhideWhenUsed/>
    <w:rsid w:val="00250417"/>
    <w:rPr>
      <w:color w:val="605E5C"/>
      <w:shd w:val="clear" w:color="auto" w:fill="E1DFDD"/>
    </w:rPr>
  </w:style>
  <w:style w:type="paragraph" w:customStyle="1" w:styleId="qn">
    <w:name w:val="qn"/>
    <w:rsid w:val="00250417"/>
    <w:pPr>
      <w:tabs>
        <w:tab w:val="left" w:pos="1134"/>
        <w:tab w:val="left" w:pos="1871"/>
        <w:tab w:val="left" w:pos="2268"/>
      </w:tabs>
      <w:overflowPunct w:val="0"/>
      <w:autoSpaceDE w:val="0"/>
      <w:autoSpaceDN w:val="0"/>
      <w:adjustRightInd w:val="0"/>
      <w:spacing w:before="120" w:after="0" w:line="240" w:lineRule="auto"/>
      <w:textAlignment w:val="baseline"/>
    </w:pPr>
    <w:rPr>
      <w:rFonts w:eastAsia="Times New Roman"/>
      <w:szCs w:val="20"/>
      <w:lang w:val="en-GB"/>
    </w:rPr>
  </w:style>
  <w:style w:type="character" w:customStyle="1" w:styleId="UnresolvedMention4">
    <w:name w:val="Unresolved Mention4"/>
    <w:basedOn w:val="DefaultParagraphFont"/>
    <w:uiPriority w:val="99"/>
    <w:semiHidden/>
    <w:unhideWhenUsed/>
    <w:rsid w:val="00250417"/>
    <w:rPr>
      <w:color w:val="605E5C"/>
      <w:shd w:val="clear" w:color="auto" w:fill="E1DFDD"/>
    </w:rPr>
  </w:style>
  <w:style w:type="paragraph" w:customStyle="1" w:styleId="NormalWeb1">
    <w:name w:val="Normal (Web)1"/>
    <w:basedOn w:val="Normal"/>
    <w:next w:val="NormalWeb"/>
    <w:uiPriority w:val="99"/>
    <w:semiHidden/>
    <w:unhideWhenUsed/>
    <w:rsid w:val="00250417"/>
    <w:pPr>
      <w:spacing w:before="100" w:beforeAutospacing="1" w:after="100" w:afterAutospacing="1" w:line="240" w:lineRule="auto"/>
      <w:jc w:val="left"/>
    </w:pPr>
    <w:rPr>
      <w:rFonts w:ascii="Calibri" w:hAnsi="Calibri" w:cs="Calibri"/>
      <w:lang w:val="en-GB" w:eastAsia="en-GB"/>
    </w:rPr>
  </w:style>
  <w:style w:type="paragraph" w:styleId="ListParagraph">
    <w:name w:val="List Paragraph"/>
    <w:basedOn w:val="Normal"/>
    <w:uiPriority w:val="34"/>
    <w:qFormat/>
    <w:rsid w:val="00250417"/>
    <w:pPr>
      <w:ind w:left="720"/>
      <w:contextualSpacing/>
    </w:pPr>
  </w:style>
  <w:style w:type="paragraph" w:styleId="NormalWeb">
    <w:name w:val="Normal (Web)"/>
    <w:basedOn w:val="Normal"/>
    <w:uiPriority w:val="99"/>
    <w:semiHidden/>
    <w:unhideWhenUsed/>
    <w:rsid w:val="00250417"/>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1653462">
      <w:bodyDiv w:val="1"/>
      <w:marLeft w:val="0"/>
      <w:marRight w:val="0"/>
      <w:marTop w:val="0"/>
      <w:marBottom w:val="0"/>
      <w:divBdr>
        <w:top w:val="none" w:sz="0" w:space="0" w:color="auto"/>
        <w:left w:val="none" w:sz="0" w:space="0" w:color="auto"/>
        <w:bottom w:val="none" w:sz="0" w:space="0" w:color="auto"/>
        <w:right w:val="none" w:sz="0" w:space="0" w:color="auto"/>
      </w:divBdr>
    </w:div>
    <w:div w:id="2034918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s://www.itu.int/rec/R-REC-M.2116/en" TargetMode="Externa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7E674D-AD38-4780-B190-83ACA6136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19</Pages>
  <Words>5478</Words>
  <Characters>31225</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USA </cp:lastModifiedBy>
  <cp:revision>9</cp:revision>
  <dcterms:created xsi:type="dcterms:W3CDTF">2023-04-04T08:23:00Z</dcterms:created>
  <dcterms:modified xsi:type="dcterms:W3CDTF">2023-04-06T11:21:00Z</dcterms:modified>
</cp:coreProperties>
</file>