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3C543D0E" w:rsidR="007E7A05" w:rsidRDefault="00C04553" w:rsidP="007E7A05">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w:t>
            </w:r>
            <w:r w:rsidR="007E7A05">
              <w:rPr>
                <w:szCs w:val="24"/>
                <w:lang w:val="en-US" w:eastAsia="zh-CN"/>
              </w:rPr>
              <w:t>USWP5B31-20</w:t>
            </w:r>
            <w:del w:id="0" w:author="USA" w:date="2023-03-24T09:57:00Z">
              <w:r w:rsidR="007E7A05" w:rsidDel="004D6852">
                <w:rPr>
                  <w:szCs w:val="24"/>
                  <w:lang w:val="en-US" w:eastAsia="zh-CN"/>
                </w:rPr>
                <w:delText xml:space="preserve"> </w:delText>
              </w:r>
            </w:del>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657B1F73"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5D7DB7">
              <w:rPr>
                <w:szCs w:val="24"/>
                <w:lang w:val="en-CA" w:eastAsia="zh-CN"/>
              </w:rPr>
              <w:t>2</w:t>
            </w:r>
            <w:r>
              <w:rPr>
                <w:szCs w:val="24"/>
                <w:lang w:val="en-CA" w:eastAsia="zh-CN"/>
              </w:rPr>
              <w:t xml:space="preserve"> to Document 5B/</w:t>
            </w:r>
            <w:r w:rsidR="005D7DB7">
              <w:rPr>
                <w:szCs w:val="24"/>
                <w:lang w:val="en-CA" w:eastAsia="zh-CN"/>
              </w:rPr>
              <w:t>731</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335F06C2"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A77755">
              <w:rPr>
                <w:szCs w:val="24"/>
                <w:lang w:val="en-US" w:eastAsia="zh-CN"/>
              </w:rPr>
              <w:t>0</w:t>
            </w:r>
            <w:r w:rsidR="00625ECC">
              <w:rPr>
                <w:szCs w:val="24"/>
                <w:lang w:val="en-US" w:eastAsia="zh-CN"/>
              </w:rPr>
              <w:t>7</w:t>
            </w:r>
            <w:r w:rsidR="00A77755">
              <w:rPr>
                <w:szCs w:val="24"/>
                <w:lang w:val="en-US" w:eastAsia="zh-CN"/>
              </w:rPr>
              <w:t xml:space="preserve"> </w:t>
            </w:r>
            <w:r w:rsidR="00625ECC">
              <w:rPr>
                <w:szCs w:val="24"/>
                <w:lang w:val="en-US" w:eastAsia="zh-CN"/>
              </w:rPr>
              <w:t>April</w:t>
            </w:r>
            <w:r w:rsidR="00A77755">
              <w:rPr>
                <w:szCs w:val="24"/>
                <w:lang w:val="en-US" w:eastAsia="zh-CN"/>
              </w:rPr>
              <w:t xml:space="preserve"> </w:t>
            </w:r>
            <w:r w:rsidR="007E7A05" w:rsidRPr="00990270">
              <w:rPr>
                <w:szCs w:val="24"/>
                <w:lang w:val="en-US" w:eastAsia="zh-CN"/>
              </w:rPr>
              <w:t>2023</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1812719" w:rsidR="00C04553" w:rsidRPr="0028649D" w:rsidRDefault="00C04553" w:rsidP="0028649D">
            <w:pPr>
              <w:keepNext/>
              <w:keepLines/>
              <w:spacing w:before="0"/>
              <w:rPr>
                <w:bCs/>
                <w:szCs w:val="24"/>
                <w:lang w:val="en-US" w:eastAsia="zh-CN"/>
              </w:rPr>
            </w:pPr>
            <w:r>
              <w:rPr>
                <w:b/>
                <w:szCs w:val="24"/>
                <w:lang w:val="en-US" w:eastAsia="zh-CN"/>
              </w:rPr>
              <w:t>Document Title</w:t>
            </w:r>
            <w:r w:rsidRPr="0028649D">
              <w:rPr>
                <w:bCs/>
                <w:szCs w:val="24"/>
                <w:lang w:val="en-US" w:eastAsia="zh-CN"/>
              </w:rPr>
              <w:t xml:space="preserve">: </w:t>
            </w:r>
            <w:r w:rsidR="0028649D" w:rsidRPr="0028649D">
              <w:rPr>
                <w:bCs/>
                <w:szCs w:val="24"/>
                <w:lang w:val="en-US" w:eastAsia="zh-CN"/>
              </w:rPr>
              <w:t>PRELIMINARY DRAFT REVISION OF RECOMMENDATION ITU-R M.541-10</w:t>
            </w:r>
            <w:r w:rsidR="00D80ACD">
              <w:rPr>
                <w:bCs/>
                <w:szCs w:val="24"/>
                <w:lang w:val="en-US" w:eastAsia="zh-CN"/>
              </w:rPr>
              <w:t xml:space="preserve"> </w:t>
            </w:r>
            <w:r w:rsidR="0028649D" w:rsidRPr="0028649D">
              <w:rPr>
                <w:bCs/>
                <w:szCs w:val="24"/>
                <w:lang w:val="en-US" w:eastAsia="zh-CN"/>
              </w:rPr>
              <w:t>Operational procedures for the use of digital selective-calling equipment in the maritime mobile service</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r>
              <w:rPr>
                <w:bCs/>
                <w:color w:val="000000"/>
                <w:szCs w:val="24"/>
                <w:lang w:val="fr-CH" w:eastAsia="zh-CN"/>
              </w:rPr>
              <w:t>E-mail: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r>
              <w:rPr>
                <w:bCs/>
                <w:color w:val="000000"/>
                <w:szCs w:val="24"/>
                <w:lang w:val="fr-CH" w:eastAsia="zh-CN"/>
              </w:rPr>
              <w:t xml:space="preserve">E-mail: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r>
              <w:rPr>
                <w:bCs/>
                <w:color w:val="000000"/>
                <w:szCs w:val="24"/>
                <w:lang w:val="fr-CH" w:eastAsia="zh-CN"/>
              </w:rPr>
              <w:t>E-mail: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1FF57310" w:rsidR="00C04553" w:rsidRDefault="00C04553" w:rsidP="002A5129">
            <w:pPr>
              <w:spacing w:after="160" w:line="256" w:lineRule="auto"/>
              <w:rPr>
                <w:lang w:eastAsia="zh-CN"/>
              </w:rPr>
            </w:pPr>
            <w:r>
              <w:rPr>
                <w:b/>
                <w:lang w:val="en-US" w:eastAsia="zh-CN"/>
              </w:rPr>
              <w:t>Purpose/Objective:</w:t>
            </w:r>
            <w:r>
              <w:rPr>
                <w:lang w:val="en-US" w:eastAsia="zh-CN"/>
              </w:rPr>
              <w:t xml:space="preserve">  </w:t>
            </w:r>
            <w:r w:rsidR="002A5129">
              <w:rPr>
                <w:lang w:val="en-US" w:eastAsia="zh-CN"/>
              </w:rPr>
              <w:t xml:space="preserve">The purpose of this document is to </w:t>
            </w:r>
            <w:del w:id="1" w:author="USA" w:date="2023-03-07T16:48:00Z">
              <w:r w:rsidR="002A5129" w:rsidDel="002A5129">
                <w:rPr>
                  <w:lang w:val="en-US" w:eastAsia="zh-CN"/>
                </w:rPr>
                <w:delText xml:space="preserve">remove the single-frequency Distress call attempt and only support the multi-frequency </w:delText>
              </w:r>
            </w:del>
            <w:ins w:id="2" w:author="USA" w:date="2023-03-07T16:48:00Z">
              <w:r w:rsidR="002A5129">
                <w:rPr>
                  <w:lang w:val="en-US" w:eastAsia="zh-CN"/>
                </w:rPr>
                <w:t xml:space="preserve">provide guidance when transmitting a </w:t>
              </w:r>
            </w:ins>
            <w:del w:id="3" w:author="USA" w:date="2023-03-07T16:48:00Z">
              <w:r w:rsidR="002A5129" w:rsidDel="002A5129">
                <w:rPr>
                  <w:lang w:val="en-US" w:eastAsia="zh-CN"/>
                </w:rPr>
                <w:delText>D</w:delText>
              </w:r>
            </w:del>
            <w:ins w:id="4" w:author="USA" w:date="2023-03-07T16:48:00Z">
              <w:r w:rsidR="002A5129">
                <w:rPr>
                  <w:lang w:val="en-US" w:eastAsia="zh-CN"/>
                </w:rPr>
                <w:t>d</w:t>
              </w:r>
            </w:ins>
            <w:r w:rsidR="002A5129">
              <w:rPr>
                <w:lang w:val="en-US" w:eastAsia="zh-CN"/>
              </w:rPr>
              <w:t xml:space="preserve">istress </w:t>
            </w:r>
            <w:ins w:id="5" w:author="USA" w:date="2023-03-07T16:48:00Z">
              <w:r w:rsidR="002A5129">
                <w:rPr>
                  <w:lang w:val="en-US" w:eastAsia="zh-CN"/>
                </w:rPr>
                <w:t xml:space="preserve">alert </w:t>
              </w:r>
            </w:ins>
            <w:r w:rsidR="002A5129">
              <w:rPr>
                <w:lang w:val="en-US" w:eastAsia="zh-CN"/>
              </w:rPr>
              <w:t xml:space="preserve">call attempt </w:t>
            </w:r>
            <w:del w:id="6" w:author="USA" w:date="2023-03-07T16:49:00Z">
              <w:r w:rsidR="002A5129" w:rsidDel="002A5129">
                <w:rPr>
                  <w:lang w:val="en-US" w:eastAsia="zh-CN"/>
                </w:rPr>
                <w:delText>for</w:delText>
              </w:r>
            </w:del>
            <w:ins w:id="7" w:author="USA" w:date="2023-03-07T16:49:00Z">
              <w:r w:rsidR="002A5129">
                <w:rPr>
                  <w:lang w:val="en-US" w:eastAsia="zh-CN"/>
                </w:rPr>
                <w:t>on the</w:t>
              </w:r>
            </w:ins>
            <w:r w:rsidR="002A5129">
              <w:rPr>
                <w:lang w:val="en-US" w:eastAsia="zh-CN"/>
              </w:rPr>
              <w:t xml:space="preserve"> MF/HF frequency bands.</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20E4597A" w14:textId="61CC1BB5" w:rsidR="002A5129"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002A5129">
              <w:rPr>
                <w:szCs w:val="24"/>
                <w:lang w:val="en-US" w:eastAsia="zh-CN"/>
              </w:rPr>
              <w:t xml:space="preserve">To make a successful </w:t>
            </w:r>
            <w:del w:id="8" w:author="USA" w:date="2023-03-07T16:50:00Z">
              <w:r w:rsidR="002A5129" w:rsidDel="002A5129">
                <w:rPr>
                  <w:szCs w:val="24"/>
                  <w:lang w:val="en-US" w:eastAsia="zh-CN"/>
                </w:rPr>
                <w:delText>D</w:delText>
              </w:r>
            </w:del>
            <w:ins w:id="9" w:author="USA" w:date="2023-03-07T16:50:00Z">
              <w:r w:rsidR="002A5129">
                <w:rPr>
                  <w:szCs w:val="24"/>
                  <w:lang w:val="en-US" w:eastAsia="zh-CN"/>
                </w:rPr>
                <w:t>d</w:t>
              </w:r>
            </w:ins>
            <w:r w:rsidR="002A5129">
              <w:rPr>
                <w:szCs w:val="24"/>
                <w:lang w:val="en-US" w:eastAsia="zh-CN"/>
              </w:rPr>
              <w:t xml:space="preserve">istress </w:t>
            </w:r>
            <w:ins w:id="10" w:author="USA" w:date="2023-03-07T16:50:00Z">
              <w:r w:rsidR="002A5129">
                <w:rPr>
                  <w:szCs w:val="24"/>
                  <w:lang w:val="en-US" w:eastAsia="zh-CN"/>
                </w:rPr>
                <w:t xml:space="preserve">alert </w:t>
              </w:r>
            </w:ins>
            <w:r w:rsidR="002A5129">
              <w:rPr>
                <w:szCs w:val="24"/>
                <w:lang w:val="en-US" w:eastAsia="zh-CN"/>
              </w:rPr>
              <w:t xml:space="preserve">call attempt on the MF/HF frequency bands requires expert knowledge about the current propagation characteristics at the time of transmitting the call attempt. That expertise is not always available on ships today.  </w:t>
            </w:r>
            <w:del w:id="11" w:author="USA" w:date="2023-03-07T16:50:00Z">
              <w:r w:rsidR="002A5129" w:rsidDel="002A5129">
                <w:rPr>
                  <w:szCs w:val="24"/>
                  <w:lang w:val="en-US" w:eastAsia="zh-CN"/>
                </w:rPr>
                <w:delText>A single-frequency call attempt on the wrong frequency band will fail, while a multi-frequency call attempt will always have the best opportunity for success.</w:delText>
              </w:r>
            </w:del>
            <w:r w:rsidR="002A5129">
              <w:rPr>
                <w:szCs w:val="24"/>
                <w:lang w:val="en-US" w:eastAsia="zh-CN"/>
              </w:rPr>
              <w:t xml:space="preserve">  </w:t>
            </w:r>
            <w:ins w:id="12" w:author="USA" w:date="2023-03-07T16:51:00Z">
              <w:r w:rsidR="002A5129" w:rsidRPr="00574F69">
                <w:rPr>
                  <w:lang w:val="en-US" w:eastAsia="zh-CN"/>
                </w:rPr>
                <w:t xml:space="preserve">This proposal provides additional clarification when transmitting a distress alert call attempt on the MF/HF frequency bands, highlighting the fact that a multi-frequency call attempt will always have the </w:t>
              </w:r>
              <w:r w:rsidR="002A5129">
                <w:rPr>
                  <w:szCs w:val="24"/>
                  <w:lang w:val="en-US" w:eastAsia="zh-CN"/>
                </w:rPr>
                <w:t>highest probability for reception</w:t>
              </w:r>
              <w:r w:rsidR="002A5129" w:rsidRPr="00574F69">
                <w:rPr>
                  <w:lang w:val="en-US" w:eastAsia="zh-CN"/>
                </w:rPr>
                <w:t>.</w:t>
              </w:r>
              <w:r w:rsidR="002A5129">
                <w:rPr>
                  <w:szCs w:val="24"/>
                  <w:lang w:val="en-US" w:eastAsia="zh-CN"/>
                </w:rPr>
                <w:t xml:space="preserve">  </w:t>
              </w:r>
            </w:ins>
          </w:p>
          <w:p w14:paraId="1E8E33EF" w14:textId="4D04D2FB" w:rsidR="00C04553" w:rsidRDefault="00C04553">
            <w:pPr>
              <w:overflowPunct/>
              <w:autoSpaceDE/>
              <w:adjustRightInd/>
              <w:spacing w:before="0"/>
              <w:ind w:right="144"/>
              <w:rPr>
                <w:szCs w:val="24"/>
                <w:lang w:val="en-US" w:eastAsia="zh-CN"/>
              </w:rPr>
            </w:pPr>
          </w:p>
          <w:p w14:paraId="5401BCE5" w14:textId="0DD77AC9" w:rsidR="00574F69" w:rsidRDefault="00574F69">
            <w:pPr>
              <w:overflowPunct/>
              <w:autoSpaceDE/>
              <w:adjustRightInd/>
              <w:spacing w:before="0"/>
              <w:ind w:right="144"/>
              <w:rPr>
                <w:szCs w:val="24"/>
                <w:lang w:val="en-US" w:eastAsia="zh-CN"/>
              </w:rPr>
            </w:pPr>
          </w:p>
        </w:tc>
      </w:tr>
    </w:tbl>
    <w:p w14:paraId="7B31714B" w14:textId="77777777" w:rsidR="00C04553" w:rsidRDefault="00C04553" w:rsidP="00C04553"/>
    <w:p w14:paraId="32D43F23" w14:textId="77777777" w:rsidR="00C04553" w:rsidRDefault="00C04553" w:rsidP="00C04553"/>
    <w:p w14:paraId="2CE3B866" w14:textId="19B3079C" w:rsidR="00AA2151" w:rsidRDefault="00AA2151">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A2151" w14:paraId="24965530" w14:textId="77777777" w:rsidTr="004140B1">
        <w:trPr>
          <w:cantSplit/>
        </w:trPr>
        <w:tc>
          <w:tcPr>
            <w:tcW w:w="6487" w:type="dxa"/>
            <w:vAlign w:val="center"/>
          </w:tcPr>
          <w:p w14:paraId="6E9C0639" w14:textId="77777777" w:rsidR="00AA2151" w:rsidRDefault="00AA2151" w:rsidP="004140B1">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2A7A5F3" w14:textId="77777777" w:rsidR="00AA2151" w:rsidRDefault="00AA2151" w:rsidP="004140B1">
            <w:pPr>
              <w:shd w:val="solid" w:color="FFFFFF" w:fill="FFFFFF"/>
              <w:spacing w:before="0" w:line="240" w:lineRule="atLeast"/>
            </w:pPr>
            <w:bookmarkStart w:id="13" w:name="ditulogo"/>
            <w:bookmarkEnd w:id="13"/>
            <w:r>
              <w:rPr>
                <w:b/>
                <w:bCs/>
                <w:noProof/>
                <w:sz w:val="20"/>
                <w:lang w:val="en-US"/>
              </w:rPr>
              <w:drawing>
                <wp:inline distT="0" distB="0" distL="0" distR="0" wp14:anchorId="0213238D" wp14:editId="33478854">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AA2151" w14:paraId="083235DD" w14:textId="77777777" w:rsidTr="004140B1">
        <w:trPr>
          <w:cantSplit/>
        </w:trPr>
        <w:tc>
          <w:tcPr>
            <w:tcW w:w="6487" w:type="dxa"/>
            <w:tcBorders>
              <w:bottom w:val="single" w:sz="12" w:space="0" w:color="auto"/>
            </w:tcBorders>
          </w:tcPr>
          <w:p w14:paraId="364EDA4B" w14:textId="77777777" w:rsidR="00AA2151" w:rsidRDefault="00AA2151" w:rsidP="004140B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A195082" w14:textId="77777777" w:rsidR="00AA2151" w:rsidRDefault="00AA2151" w:rsidP="004140B1">
            <w:pPr>
              <w:shd w:val="solid" w:color="FFFFFF" w:fill="FFFFFF"/>
              <w:spacing w:before="0" w:after="48" w:line="240" w:lineRule="atLeast"/>
              <w:rPr>
                <w:sz w:val="22"/>
                <w:szCs w:val="22"/>
                <w:lang w:val="en-US"/>
              </w:rPr>
            </w:pPr>
          </w:p>
        </w:tc>
      </w:tr>
      <w:tr w:rsidR="00AA2151" w14:paraId="59541D30" w14:textId="77777777" w:rsidTr="004140B1">
        <w:trPr>
          <w:cantSplit/>
        </w:trPr>
        <w:tc>
          <w:tcPr>
            <w:tcW w:w="6487" w:type="dxa"/>
            <w:tcBorders>
              <w:top w:val="single" w:sz="12" w:space="0" w:color="auto"/>
            </w:tcBorders>
          </w:tcPr>
          <w:p w14:paraId="09492054" w14:textId="77777777" w:rsidR="00AA2151" w:rsidRDefault="00AA2151" w:rsidP="004140B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569DD1A" w14:textId="77777777" w:rsidR="00AA2151" w:rsidRDefault="00AA2151" w:rsidP="004140B1">
            <w:pPr>
              <w:shd w:val="solid" w:color="FFFFFF" w:fill="FFFFFF"/>
              <w:spacing w:before="0" w:after="48" w:line="240" w:lineRule="atLeast"/>
              <w:rPr>
                <w:lang w:val="en-US"/>
              </w:rPr>
            </w:pPr>
          </w:p>
        </w:tc>
      </w:tr>
      <w:tr w:rsidR="00AA2151" w:rsidRPr="00CB587D" w14:paraId="584E277C" w14:textId="77777777" w:rsidTr="004140B1">
        <w:trPr>
          <w:cantSplit/>
        </w:trPr>
        <w:tc>
          <w:tcPr>
            <w:tcW w:w="6487" w:type="dxa"/>
            <w:vMerge w:val="restart"/>
          </w:tcPr>
          <w:p w14:paraId="0AF0A61D" w14:textId="7EBB63B2" w:rsidR="00AA2151" w:rsidRPr="002A5129" w:rsidRDefault="00AA2151" w:rsidP="004140B1">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4" w:name="recibido"/>
            <w:bookmarkStart w:id="15" w:name="dnum" w:colFirst="1" w:colLast="1"/>
            <w:bookmarkEnd w:id="14"/>
            <w:r w:rsidRPr="002A5129">
              <w:rPr>
                <w:rFonts w:ascii="Verdana" w:hAnsi="Verdana"/>
                <w:sz w:val="20"/>
                <w:lang w:val="fr-FR"/>
              </w:rPr>
              <w:t>Source:</w:t>
            </w:r>
            <w:r w:rsidRPr="002A5129">
              <w:rPr>
                <w:rFonts w:ascii="Verdana" w:hAnsi="Verdana"/>
                <w:sz w:val="20"/>
                <w:lang w:val="fr-FR"/>
              </w:rPr>
              <w:tab/>
            </w:r>
            <w:r w:rsidRPr="002A5129">
              <w:rPr>
                <w:rFonts w:ascii="Verdana" w:hAnsi="Verdana"/>
                <w:b/>
                <w:sz w:val="20"/>
                <w:lang w:eastAsia="zh-CN"/>
              </w:rPr>
              <w:t xml:space="preserve"> </w:t>
            </w:r>
            <w:r w:rsidRPr="002A5129">
              <w:rPr>
                <w:szCs w:val="24"/>
                <w:lang w:val="en-CA" w:eastAsia="zh-CN"/>
              </w:rPr>
              <w:t xml:space="preserve"> Annex 2 to Document 5B/731</w:t>
            </w:r>
          </w:p>
          <w:p w14:paraId="4D215AAF" w14:textId="6B4FC1EE" w:rsidR="00AA2151" w:rsidRPr="002A5129" w:rsidRDefault="00AA2151" w:rsidP="004140B1">
            <w:pPr>
              <w:spacing w:before="0"/>
              <w:ind w:right="144"/>
              <w:rPr>
                <w:szCs w:val="24"/>
                <w:lang w:val="pt-BR"/>
              </w:rPr>
            </w:pPr>
            <w:r w:rsidRPr="002A5129">
              <w:rPr>
                <w:rFonts w:ascii="Verdana" w:hAnsi="Verdana"/>
                <w:sz w:val="20"/>
                <w:lang w:val="fr-FR"/>
              </w:rPr>
              <w:t>Reference</w:t>
            </w:r>
            <w:r w:rsidRPr="002A5129">
              <w:rPr>
                <w:b/>
                <w:szCs w:val="24"/>
                <w:lang w:val="fr-CH"/>
              </w:rPr>
              <w:t>:</w:t>
            </w:r>
            <w:r w:rsidRPr="002A5129">
              <w:rPr>
                <w:szCs w:val="24"/>
                <w:lang w:val="fr-CH"/>
              </w:rPr>
              <w:t xml:space="preserve">  </w:t>
            </w:r>
            <w:r w:rsidRPr="002A5129">
              <w:rPr>
                <w:szCs w:val="24"/>
                <w:lang w:val="en-US"/>
              </w:rPr>
              <w:t xml:space="preserve"> ITU-R M.541-10</w:t>
            </w:r>
          </w:p>
          <w:p w14:paraId="13A0D59A" w14:textId="77777777" w:rsidR="00AA2151" w:rsidRPr="002A5129" w:rsidRDefault="00AA2151" w:rsidP="004140B1">
            <w:pPr>
              <w:spacing w:before="0"/>
              <w:ind w:left="144" w:right="144"/>
              <w:rPr>
                <w:rFonts w:ascii="Verdana" w:hAnsi="Verdana"/>
                <w:sz w:val="20"/>
                <w:lang w:val="fr-FR"/>
              </w:rPr>
            </w:pPr>
            <w:r w:rsidRPr="002A5129">
              <w:rPr>
                <w:szCs w:val="24"/>
                <w:lang w:val="en-US"/>
              </w:rPr>
              <w:t xml:space="preserve">                  </w:t>
            </w:r>
          </w:p>
        </w:tc>
        <w:tc>
          <w:tcPr>
            <w:tcW w:w="3402" w:type="dxa"/>
          </w:tcPr>
          <w:p w14:paraId="1C2F293F" w14:textId="6DAC8319" w:rsidR="00AA2151" w:rsidRPr="002A5129" w:rsidRDefault="00AA2151" w:rsidP="004140B1">
            <w:pPr>
              <w:shd w:val="solid" w:color="FFFFFF" w:fill="FFFFFF"/>
              <w:spacing w:before="0" w:line="240" w:lineRule="atLeast"/>
              <w:rPr>
                <w:rFonts w:ascii="Verdana" w:hAnsi="Verdana"/>
                <w:sz w:val="20"/>
                <w:lang w:eastAsia="zh-CN"/>
              </w:rPr>
            </w:pPr>
            <w:r w:rsidRPr="002A5129">
              <w:rPr>
                <w:rFonts w:ascii="Verdana" w:hAnsi="Verdana"/>
                <w:b/>
                <w:sz w:val="20"/>
                <w:lang w:eastAsia="zh-CN"/>
              </w:rPr>
              <w:t>Document: USWP5B31-20</w:t>
            </w:r>
          </w:p>
        </w:tc>
      </w:tr>
      <w:tr w:rsidR="00AA2151" w14:paraId="488103EE" w14:textId="77777777" w:rsidTr="004140B1">
        <w:trPr>
          <w:cantSplit/>
        </w:trPr>
        <w:tc>
          <w:tcPr>
            <w:tcW w:w="6487" w:type="dxa"/>
            <w:vMerge/>
          </w:tcPr>
          <w:p w14:paraId="494D9278" w14:textId="77777777" w:rsidR="00AA2151" w:rsidRPr="002A5129" w:rsidRDefault="00AA2151" w:rsidP="004140B1">
            <w:pPr>
              <w:spacing w:before="60"/>
              <w:jc w:val="center"/>
              <w:rPr>
                <w:b/>
                <w:smallCaps/>
                <w:sz w:val="32"/>
                <w:lang w:val="pt-BR" w:eastAsia="zh-CN"/>
              </w:rPr>
            </w:pPr>
            <w:bookmarkStart w:id="16" w:name="ddate" w:colFirst="1" w:colLast="1"/>
            <w:bookmarkEnd w:id="15"/>
          </w:p>
        </w:tc>
        <w:tc>
          <w:tcPr>
            <w:tcW w:w="3402" w:type="dxa"/>
          </w:tcPr>
          <w:p w14:paraId="3FF8D7F1" w14:textId="72A551E1" w:rsidR="00AA2151" w:rsidRPr="002A5129" w:rsidRDefault="002A5129" w:rsidP="004140B1">
            <w:pPr>
              <w:shd w:val="solid" w:color="FFFFFF" w:fill="FFFFFF"/>
              <w:spacing w:before="0" w:line="240" w:lineRule="atLeast"/>
              <w:rPr>
                <w:rFonts w:ascii="Verdana" w:hAnsi="Verdana"/>
                <w:sz w:val="20"/>
                <w:lang w:eastAsia="zh-CN"/>
              </w:rPr>
            </w:pPr>
            <w:r w:rsidRPr="002A5129">
              <w:rPr>
                <w:rFonts w:ascii="Verdana" w:hAnsi="Verdana"/>
                <w:b/>
                <w:sz w:val="20"/>
                <w:lang w:eastAsia="zh-CN"/>
              </w:rPr>
              <w:t>0</w:t>
            </w:r>
            <w:r w:rsidR="00771D47">
              <w:rPr>
                <w:rFonts w:ascii="Verdana" w:hAnsi="Verdana"/>
                <w:b/>
                <w:sz w:val="20"/>
                <w:lang w:eastAsia="zh-CN"/>
              </w:rPr>
              <w:t>7</w:t>
            </w:r>
            <w:r w:rsidRPr="002A5129">
              <w:rPr>
                <w:rFonts w:ascii="Verdana" w:hAnsi="Verdana"/>
                <w:b/>
                <w:sz w:val="20"/>
                <w:lang w:eastAsia="zh-CN"/>
              </w:rPr>
              <w:t xml:space="preserve"> </w:t>
            </w:r>
            <w:r w:rsidR="00771D47">
              <w:rPr>
                <w:rFonts w:ascii="Verdana" w:hAnsi="Verdana"/>
                <w:b/>
                <w:sz w:val="20"/>
                <w:lang w:eastAsia="zh-CN"/>
              </w:rPr>
              <w:t>Apr</w:t>
            </w:r>
            <w:r w:rsidRPr="002A5129">
              <w:rPr>
                <w:rFonts w:ascii="Verdana" w:hAnsi="Verdana"/>
                <w:b/>
                <w:sz w:val="20"/>
                <w:lang w:eastAsia="zh-CN"/>
              </w:rPr>
              <w:t xml:space="preserve"> 2023</w:t>
            </w:r>
          </w:p>
        </w:tc>
      </w:tr>
      <w:tr w:rsidR="00AA2151" w14:paraId="72F4406B" w14:textId="77777777" w:rsidTr="004140B1">
        <w:trPr>
          <w:cantSplit/>
        </w:trPr>
        <w:tc>
          <w:tcPr>
            <w:tcW w:w="6487" w:type="dxa"/>
            <w:vMerge/>
          </w:tcPr>
          <w:p w14:paraId="188090F6" w14:textId="77777777" w:rsidR="00AA2151" w:rsidRDefault="00AA2151" w:rsidP="004140B1">
            <w:pPr>
              <w:spacing w:before="60"/>
              <w:jc w:val="center"/>
              <w:rPr>
                <w:b/>
                <w:smallCaps/>
                <w:sz w:val="32"/>
                <w:lang w:eastAsia="zh-CN"/>
              </w:rPr>
            </w:pPr>
            <w:bookmarkStart w:id="17" w:name="dorlang" w:colFirst="1" w:colLast="1"/>
            <w:bookmarkEnd w:id="16"/>
          </w:p>
        </w:tc>
        <w:tc>
          <w:tcPr>
            <w:tcW w:w="3402" w:type="dxa"/>
          </w:tcPr>
          <w:p w14:paraId="1745FC7F" w14:textId="77777777" w:rsidR="00AA2151" w:rsidRPr="00561120" w:rsidRDefault="00AA2151" w:rsidP="004140B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A2151" w14:paraId="153AFACB" w14:textId="77777777" w:rsidTr="004140B1">
        <w:trPr>
          <w:cantSplit/>
        </w:trPr>
        <w:tc>
          <w:tcPr>
            <w:tcW w:w="9889" w:type="dxa"/>
            <w:gridSpan w:val="2"/>
          </w:tcPr>
          <w:p w14:paraId="1F583020" w14:textId="77777777" w:rsidR="00AA2151" w:rsidRDefault="00AA2151" w:rsidP="004140B1">
            <w:pPr>
              <w:pStyle w:val="Source"/>
              <w:spacing w:before="360" w:after="360"/>
              <w:rPr>
                <w:lang w:eastAsia="zh-CN"/>
              </w:rPr>
            </w:pPr>
            <w:bookmarkStart w:id="18" w:name="dsource" w:colFirst="0" w:colLast="0"/>
            <w:bookmarkEnd w:id="17"/>
            <w:r>
              <w:rPr>
                <w:lang w:eastAsia="zh-CN"/>
              </w:rPr>
              <w:t>United States of America</w:t>
            </w:r>
          </w:p>
        </w:tc>
      </w:tr>
      <w:tr w:rsidR="00AA2151" w14:paraId="1CEF013C" w14:textId="77777777" w:rsidTr="004140B1">
        <w:trPr>
          <w:cantSplit/>
        </w:trPr>
        <w:tc>
          <w:tcPr>
            <w:tcW w:w="9889" w:type="dxa"/>
            <w:gridSpan w:val="2"/>
          </w:tcPr>
          <w:p w14:paraId="12B3F5F2" w14:textId="27580449" w:rsidR="00AA2151" w:rsidRDefault="00AA2151" w:rsidP="004140B1">
            <w:pPr>
              <w:pStyle w:val="Title1"/>
              <w:rPr>
                <w:lang w:eastAsia="zh-CN"/>
              </w:rPr>
            </w:pPr>
            <w:bookmarkStart w:id="19" w:name="drec" w:colFirst="0" w:colLast="0"/>
            <w:bookmarkEnd w:id="18"/>
            <w:r w:rsidRPr="0028649D">
              <w:rPr>
                <w:bCs/>
                <w:szCs w:val="24"/>
                <w:lang w:val="en-US" w:eastAsia="zh-CN"/>
              </w:rPr>
              <w:t>PRELIMINARY DRAFT REVISION OF RECOMMENDATION ITU-R M.541-10</w:t>
            </w:r>
          </w:p>
        </w:tc>
      </w:tr>
    </w:tbl>
    <w:p w14:paraId="180F16BE" w14:textId="77777777" w:rsidR="00AA2151" w:rsidRDefault="00AA2151" w:rsidP="00AA2151">
      <w:pPr>
        <w:tabs>
          <w:tab w:val="clear" w:pos="1134"/>
          <w:tab w:val="clear" w:pos="1871"/>
          <w:tab w:val="clear" w:pos="2268"/>
        </w:tabs>
        <w:overflowPunct/>
        <w:autoSpaceDE/>
        <w:autoSpaceDN/>
        <w:adjustRightInd/>
        <w:spacing w:before="0"/>
        <w:jc w:val="right"/>
        <w:rPr>
          <w:sz w:val="20"/>
          <w:lang w:eastAsia="zh-CN"/>
        </w:rPr>
      </w:pPr>
      <w:bookmarkStart w:id="20" w:name="dbreak"/>
      <w:bookmarkEnd w:id="20"/>
      <w:bookmarkEnd w:id="19"/>
      <w:r w:rsidDel="002F6080">
        <w:rPr>
          <w:lang w:val="en-US"/>
        </w:rPr>
        <w:t xml:space="preserve"> </w:t>
      </w:r>
    </w:p>
    <w:p w14:paraId="15E8367E" w14:textId="77777777" w:rsidR="00AA2151" w:rsidRPr="00CD776C" w:rsidRDefault="00AA2151" w:rsidP="00AA2151">
      <w:pPr>
        <w:keepNext/>
        <w:keepLines/>
        <w:numPr>
          <w:ilvl w:val="0"/>
          <w:numId w:val="1"/>
        </w:numPr>
        <w:spacing w:before="280"/>
        <w:textAlignment w:val="baseline"/>
        <w:outlineLvl w:val="0"/>
        <w:rPr>
          <w:b/>
          <w:sz w:val="28"/>
          <w:lang w:val="en-US"/>
        </w:rPr>
      </w:pPr>
      <w:r w:rsidRPr="00CD776C">
        <w:rPr>
          <w:b/>
          <w:sz w:val="28"/>
          <w:lang w:val="en-US"/>
        </w:rPr>
        <w:t>Introduction</w:t>
      </w:r>
    </w:p>
    <w:p w14:paraId="087F2D7C" w14:textId="33C294D3" w:rsidR="00AA2151" w:rsidRDefault="00AA2151" w:rsidP="00AA2151">
      <w:pPr>
        <w:rPr>
          <w:szCs w:val="24"/>
          <w:lang w:val="en-US"/>
        </w:rPr>
      </w:pPr>
      <w:r>
        <w:rPr>
          <w:szCs w:val="24"/>
          <w:lang w:val="en-US" w:eastAsia="zh-CN"/>
        </w:rPr>
        <w:t xml:space="preserve">This proposal provides additional clarification when transmitting a </w:t>
      </w:r>
      <w:r w:rsidR="00321DF9">
        <w:rPr>
          <w:szCs w:val="24"/>
          <w:lang w:val="en-US" w:eastAsia="zh-CN"/>
        </w:rPr>
        <w:t>d</w:t>
      </w:r>
      <w:r>
        <w:rPr>
          <w:szCs w:val="24"/>
          <w:lang w:val="en-US" w:eastAsia="zh-CN"/>
        </w:rPr>
        <w:t>istress</w:t>
      </w:r>
      <w:r w:rsidR="00321DF9">
        <w:rPr>
          <w:szCs w:val="24"/>
          <w:lang w:val="en-US" w:eastAsia="zh-CN"/>
        </w:rPr>
        <w:t xml:space="preserve"> alert</w:t>
      </w:r>
      <w:r>
        <w:rPr>
          <w:szCs w:val="24"/>
          <w:lang w:val="en-US" w:eastAsia="zh-CN"/>
        </w:rPr>
        <w:t xml:space="preserve"> call attempt on the MF/HF frequency bands, highlighting the fact that a multi-frequency call attempt will always have the </w:t>
      </w:r>
      <w:r w:rsidR="006D507C">
        <w:rPr>
          <w:szCs w:val="24"/>
          <w:lang w:val="en-US" w:eastAsia="zh-CN"/>
        </w:rPr>
        <w:t>highest probability for reception</w:t>
      </w:r>
      <w:r>
        <w:rPr>
          <w:szCs w:val="24"/>
          <w:lang w:val="en-US" w:eastAsia="zh-CN"/>
        </w:rPr>
        <w:t xml:space="preserve">.  </w:t>
      </w:r>
    </w:p>
    <w:p w14:paraId="120099E2" w14:textId="77777777" w:rsidR="00AA2151" w:rsidRPr="00E84EB1" w:rsidRDefault="00AA2151" w:rsidP="00AA2151">
      <w:pPr>
        <w:keepNext/>
        <w:keepLines/>
        <w:numPr>
          <w:ilvl w:val="0"/>
          <w:numId w:val="1"/>
        </w:numPr>
        <w:spacing w:before="280"/>
        <w:textAlignment w:val="baseline"/>
        <w:outlineLvl w:val="0"/>
        <w:rPr>
          <w:b/>
          <w:sz w:val="28"/>
          <w:lang w:val="en-US"/>
        </w:rPr>
      </w:pPr>
      <w:r w:rsidRPr="00E84EB1">
        <w:rPr>
          <w:b/>
          <w:sz w:val="28"/>
          <w:lang w:val="en-US"/>
        </w:rPr>
        <w:t>Summary of changes</w:t>
      </w:r>
    </w:p>
    <w:p w14:paraId="3C1C308B" w14:textId="42AAFCD6" w:rsidR="00AA2151" w:rsidRDefault="00AA2151" w:rsidP="00AA2151">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731</w:t>
      </w:r>
      <w:r w:rsidRPr="00190638">
        <w:rPr>
          <w:szCs w:val="24"/>
          <w:lang w:val="pt-BR"/>
        </w:rPr>
        <w:t xml:space="preserve"> Annex </w:t>
      </w:r>
      <w:r w:rsidR="00321DF9">
        <w:rPr>
          <w:szCs w:val="24"/>
          <w:lang w:val="pt-BR"/>
        </w:rPr>
        <w:t>2</w:t>
      </w:r>
      <w:r>
        <w:rPr>
          <w:szCs w:val="24"/>
          <w:lang w:val="pt-BR"/>
        </w:rPr>
        <w:t xml:space="preserve"> </w:t>
      </w:r>
      <w:r w:rsidRPr="00E84EB1">
        <w:rPr>
          <w:lang w:val="en-US"/>
        </w:rPr>
        <w:t xml:space="preserve">which contribute to the revision of </w:t>
      </w:r>
      <w:r w:rsidRPr="00E84EB1">
        <w:rPr>
          <w:szCs w:val="24"/>
          <w:lang w:val="en-US"/>
        </w:rPr>
        <w:t>Recommendation ITU-R M.</w:t>
      </w:r>
      <w:r w:rsidR="00321DF9">
        <w:rPr>
          <w:szCs w:val="24"/>
          <w:lang w:val="en-US"/>
        </w:rPr>
        <w:t>541-10</w:t>
      </w:r>
      <w:r w:rsidRPr="00E84EB1">
        <w:rPr>
          <w:szCs w:val="24"/>
          <w:lang w:val="en-US"/>
        </w:rPr>
        <w:t>:</w:t>
      </w:r>
    </w:p>
    <w:p w14:paraId="207F1C3D" w14:textId="471F649E" w:rsidR="00AA2151" w:rsidRDefault="00321DF9" w:rsidP="00AA215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321DF9">
        <w:rPr>
          <w:rFonts w:ascii="Times New Roman" w:hAnsi="Times New Roman" w:cs="Times New Roman"/>
          <w:lang w:val="en-US"/>
        </w:rPr>
        <w:t>A1-3.1.3</w:t>
      </w:r>
      <w:r>
        <w:rPr>
          <w:rFonts w:ascii="Times New Roman" w:hAnsi="Times New Roman" w:cs="Times New Roman"/>
          <w:lang w:val="en-US"/>
        </w:rPr>
        <w:t xml:space="preserve"> to clarify that the distress alert on the HF band can be a multi-frequency call attempt and that MF and VHF are single-frequency call attempts.</w:t>
      </w:r>
    </w:p>
    <w:p w14:paraId="00439C29" w14:textId="5D5206A2" w:rsidR="00F20BCF" w:rsidRDefault="00F20BCF" w:rsidP="00AA215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F20BCF">
        <w:rPr>
          <w:rFonts w:ascii="Times New Roman" w:hAnsi="Times New Roman" w:cs="Times New Roman"/>
          <w:lang w:val="en-US"/>
        </w:rPr>
        <w:t>A3-6.1.1</w:t>
      </w:r>
      <w:r>
        <w:rPr>
          <w:rFonts w:ascii="Times New Roman" w:hAnsi="Times New Roman" w:cs="Times New Roman"/>
          <w:lang w:val="en-US"/>
        </w:rPr>
        <w:t xml:space="preserve"> to highlight the factors that impact transmissions on the HF band, and to provide </w:t>
      </w:r>
      <w:r w:rsidR="006D507C">
        <w:rPr>
          <w:rFonts w:ascii="Times New Roman" w:hAnsi="Times New Roman" w:cs="Times New Roman"/>
          <w:lang w:val="en-US"/>
        </w:rPr>
        <w:t>instruction for u</w:t>
      </w:r>
      <w:r>
        <w:rPr>
          <w:rFonts w:ascii="Times New Roman" w:hAnsi="Times New Roman" w:cs="Times New Roman"/>
          <w:lang w:val="en-US"/>
        </w:rPr>
        <w:t>sing this band.</w:t>
      </w:r>
    </w:p>
    <w:p w14:paraId="4F68801B" w14:textId="061C2ECB" w:rsidR="00321DF9" w:rsidRPr="00F20BCF" w:rsidRDefault="00F20BCF" w:rsidP="00F20BC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F20BCF">
        <w:rPr>
          <w:rFonts w:ascii="Times New Roman" w:hAnsi="Times New Roman" w:cs="Times New Roman"/>
          <w:lang w:val="en-US"/>
        </w:rPr>
        <w:t>A3-6.2.1</w:t>
      </w:r>
      <w:r>
        <w:rPr>
          <w:rFonts w:ascii="Times New Roman" w:hAnsi="Times New Roman" w:cs="Times New Roman"/>
          <w:lang w:val="en-US"/>
        </w:rPr>
        <w:t xml:space="preserve"> to highlight the factors that impact transmissions on the HF band, and to provide </w:t>
      </w:r>
      <w:r w:rsidR="006D507C">
        <w:rPr>
          <w:rFonts w:ascii="Times New Roman" w:hAnsi="Times New Roman" w:cs="Times New Roman"/>
          <w:lang w:val="en-US"/>
        </w:rPr>
        <w:t>instruction for</w:t>
      </w:r>
      <w:r>
        <w:rPr>
          <w:rFonts w:ascii="Times New Roman" w:hAnsi="Times New Roman" w:cs="Times New Roman"/>
          <w:lang w:val="en-US"/>
        </w:rPr>
        <w:t xml:space="preserve"> using this band.</w:t>
      </w:r>
    </w:p>
    <w:p w14:paraId="18BA901A" w14:textId="77777777" w:rsidR="00AA2151" w:rsidRPr="00AD2F9F" w:rsidRDefault="00AA2151" w:rsidP="00AA2151">
      <w:pPr>
        <w:keepNext/>
        <w:keepLines/>
        <w:numPr>
          <w:ilvl w:val="0"/>
          <w:numId w:val="1"/>
        </w:numPr>
        <w:spacing w:before="280"/>
        <w:textAlignment w:val="baseline"/>
        <w:outlineLvl w:val="0"/>
        <w:rPr>
          <w:b/>
          <w:sz w:val="28"/>
          <w:lang w:val="en-US"/>
        </w:rPr>
      </w:pPr>
      <w:r w:rsidRPr="00AD2F9F">
        <w:rPr>
          <w:b/>
          <w:sz w:val="28"/>
          <w:lang w:val="en-US"/>
        </w:rPr>
        <w:t>Attachments</w:t>
      </w:r>
    </w:p>
    <w:p w14:paraId="483706F8" w14:textId="2E266377" w:rsidR="00AA2151" w:rsidRDefault="00AA2151" w:rsidP="00AA2151">
      <w:pPr>
        <w:rPr>
          <w:szCs w:val="24"/>
          <w:lang w:val="en-US"/>
        </w:rPr>
      </w:pPr>
      <w:r w:rsidRPr="00E84EB1">
        <w:rPr>
          <w:szCs w:val="24"/>
          <w:lang w:val="en-US"/>
        </w:rPr>
        <w:t xml:space="preserve">The following attachment contains the proposed changes to </w:t>
      </w:r>
      <w:r>
        <w:rPr>
          <w:szCs w:val="24"/>
          <w:lang w:val="en-US"/>
        </w:rPr>
        <w:t xml:space="preserve">Annex 2 of the chairman’s report </w:t>
      </w:r>
      <w:r w:rsidRPr="00E84EB1">
        <w:rPr>
          <w:szCs w:val="24"/>
          <w:lang w:val="en-US"/>
        </w:rPr>
        <w:t>with track changes</w:t>
      </w:r>
      <w:r w:rsidR="00321DF9" w:rsidRPr="00AE4865">
        <w:rPr>
          <w:szCs w:val="24"/>
          <w:lang w:val="en-US"/>
        </w:rPr>
        <w:t xml:space="preserve"> highlighted in </w:t>
      </w:r>
      <w:r w:rsidR="00321DF9" w:rsidRPr="00AE4865">
        <w:rPr>
          <w:szCs w:val="24"/>
          <w:highlight w:val="cyan"/>
          <w:lang w:val="en-US"/>
        </w:rPr>
        <w:t>blue</w:t>
      </w:r>
      <w:r w:rsidR="00321DF9" w:rsidRPr="00AE4865">
        <w:rPr>
          <w:szCs w:val="24"/>
          <w:lang w:val="en-US"/>
        </w:rPr>
        <w:t>.</w:t>
      </w:r>
      <w:r>
        <w:rPr>
          <w:szCs w:val="24"/>
          <w:lang w:val="en-US"/>
        </w:rPr>
        <w:t xml:space="preserve">  </w:t>
      </w:r>
    </w:p>
    <w:p w14:paraId="0437B04F" w14:textId="53884709" w:rsidR="00AA2151" w:rsidRDefault="00AA2151">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21DF9" w14:paraId="46DA552F" w14:textId="77777777" w:rsidTr="00876A8A">
        <w:trPr>
          <w:cantSplit/>
        </w:trPr>
        <w:tc>
          <w:tcPr>
            <w:tcW w:w="6487" w:type="dxa"/>
            <w:vAlign w:val="center"/>
          </w:tcPr>
          <w:p w14:paraId="7C5D2528" w14:textId="77777777" w:rsidR="00321DF9" w:rsidRPr="00D8032B" w:rsidRDefault="00321DF9"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C676D57" w14:textId="77777777" w:rsidR="00321DF9" w:rsidRDefault="00321DF9" w:rsidP="000A4A5A">
            <w:pPr>
              <w:shd w:val="solid" w:color="FFFFFF" w:fill="FFFFFF"/>
              <w:spacing w:before="0" w:line="240" w:lineRule="atLeast"/>
            </w:pPr>
            <w:r>
              <w:rPr>
                <w:noProof/>
                <w:lang w:eastAsia="en-GB"/>
              </w:rPr>
              <w:drawing>
                <wp:inline distT="0" distB="0" distL="0" distR="0" wp14:anchorId="1994FC8A" wp14:editId="03A8EF6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21DF9" w:rsidRPr="0051782D" w14:paraId="136C8F95" w14:textId="77777777" w:rsidTr="00876A8A">
        <w:trPr>
          <w:cantSplit/>
        </w:trPr>
        <w:tc>
          <w:tcPr>
            <w:tcW w:w="6487" w:type="dxa"/>
            <w:tcBorders>
              <w:bottom w:val="single" w:sz="12" w:space="0" w:color="auto"/>
            </w:tcBorders>
          </w:tcPr>
          <w:p w14:paraId="4102B6DA" w14:textId="77777777" w:rsidR="00321DF9" w:rsidRPr="00163271" w:rsidRDefault="00321DF9"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02DADAD" w14:textId="77777777" w:rsidR="00321DF9" w:rsidRPr="0051782D" w:rsidRDefault="00321DF9" w:rsidP="00A5173C">
            <w:pPr>
              <w:shd w:val="solid" w:color="FFFFFF" w:fill="FFFFFF"/>
              <w:spacing w:before="0" w:after="48" w:line="240" w:lineRule="atLeast"/>
              <w:rPr>
                <w:sz w:val="22"/>
                <w:szCs w:val="22"/>
                <w:lang w:val="en-US"/>
              </w:rPr>
            </w:pPr>
          </w:p>
        </w:tc>
      </w:tr>
      <w:tr w:rsidR="00321DF9" w14:paraId="2D067E72" w14:textId="77777777" w:rsidTr="00876A8A">
        <w:trPr>
          <w:cantSplit/>
        </w:trPr>
        <w:tc>
          <w:tcPr>
            <w:tcW w:w="6487" w:type="dxa"/>
            <w:tcBorders>
              <w:top w:val="single" w:sz="12" w:space="0" w:color="auto"/>
            </w:tcBorders>
          </w:tcPr>
          <w:p w14:paraId="46CCF06A" w14:textId="77777777" w:rsidR="00321DF9" w:rsidRPr="0051782D" w:rsidRDefault="00321DF9"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F2FEF92" w14:textId="77777777" w:rsidR="00321DF9" w:rsidRPr="00710D66" w:rsidRDefault="00321DF9" w:rsidP="00A5173C">
            <w:pPr>
              <w:shd w:val="solid" w:color="FFFFFF" w:fill="FFFFFF"/>
              <w:spacing w:before="0" w:after="48" w:line="240" w:lineRule="atLeast"/>
              <w:rPr>
                <w:lang w:val="en-US"/>
              </w:rPr>
            </w:pPr>
          </w:p>
        </w:tc>
      </w:tr>
      <w:tr w:rsidR="00321DF9" w14:paraId="74F93C3E" w14:textId="77777777" w:rsidTr="00876A8A">
        <w:trPr>
          <w:cantSplit/>
        </w:trPr>
        <w:tc>
          <w:tcPr>
            <w:tcW w:w="6487" w:type="dxa"/>
            <w:vMerge w:val="restart"/>
          </w:tcPr>
          <w:p w14:paraId="6D2D9D0C" w14:textId="77777777" w:rsidR="00321DF9" w:rsidRPr="000D3B1D" w:rsidRDefault="00321DF9" w:rsidP="000A4A5A">
            <w:pPr>
              <w:shd w:val="clear" w:color="auto" w:fill="FFFFFF" w:themeFill="background1"/>
              <w:tabs>
                <w:tab w:val="clear" w:pos="1134"/>
                <w:tab w:val="clear" w:pos="1871"/>
                <w:tab w:val="clear" w:pos="2268"/>
              </w:tabs>
              <w:spacing w:before="0" w:after="240"/>
              <w:ind w:left="1134" w:hanging="1134"/>
              <w:rPr>
                <w:rFonts w:ascii="Verdana" w:hAnsi="Verdana"/>
                <w:sz w:val="20"/>
                <w:lang w:val="fr-FR"/>
              </w:rPr>
            </w:pPr>
            <w:r w:rsidRPr="666C6A88">
              <w:rPr>
                <w:rFonts w:ascii="Verdana" w:hAnsi="Verdana"/>
                <w:sz w:val="20"/>
                <w:lang w:val="fr-FR"/>
              </w:rPr>
              <w:t>Source:</w:t>
            </w:r>
            <w:r w:rsidRPr="00D52D9A">
              <w:rPr>
                <w:rFonts w:ascii="Verdana" w:hAnsi="Verdana"/>
                <w:sz w:val="20"/>
                <w:lang w:val="fr-FR"/>
              </w:rPr>
              <w:tab/>
            </w:r>
            <w:r w:rsidRPr="666C6A88">
              <w:rPr>
                <w:rFonts w:ascii="Verdana" w:hAnsi="Verdana"/>
                <w:sz w:val="20"/>
                <w:lang w:val="fr-FR"/>
              </w:rPr>
              <w:t>Document</w:t>
            </w:r>
            <w:r>
              <w:rPr>
                <w:rFonts w:ascii="Verdana" w:hAnsi="Verdana"/>
                <w:sz w:val="20"/>
                <w:lang w:val="fr-FR"/>
              </w:rPr>
              <w:t xml:space="preserve"> 5B/TEMP/288</w:t>
            </w:r>
          </w:p>
          <w:p w14:paraId="09EEDA10" w14:textId="77777777" w:rsidR="00321DF9" w:rsidRPr="00982084" w:rsidRDefault="00321DF9" w:rsidP="000A4A5A">
            <w:pPr>
              <w:shd w:val="solid" w:color="FFFFFF" w:fill="FFFFFF"/>
              <w:tabs>
                <w:tab w:val="clear" w:pos="1134"/>
                <w:tab w:val="clear" w:pos="1871"/>
                <w:tab w:val="clear" w:pos="2268"/>
              </w:tabs>
              <w:spacing w:before="0" w:after="240"/>
              <w:ind w:left="1134" w:hanging="1134"/>
              <w:rPr>
                <w:rFonts w:ascii="Verdana" w:hAnsi="Verdana"/>
                <w:sz w:val="20"/>
              </w:rPr>
            </w:pPr>
            <w:r w:rsidRPr="4E545054">
              <w:rPr>
                <w:rFonts w:ascii="Verdana" w:hAnsi="Verdana"/>
                <w:sz w:val="20"/>
              </w:rPr>
              <w:t>Subject:</w:t>
            </w:r>
            <w:r w:rsidRPr="00D52D9A">
              <w:rPr>
                <w:rFonts w:ascii="Verdana" w:hAnsi="Verdana"/>
                <w:sz w:val="20"/>
              </w:rPr>
              <w:tab/>
            </w:r>
            <w:r w:rsidRPr="4E545054">
              <w:rPr>
                <w:rFonts w:ascii="Verdana" w:hAnsi="Verdana"/>
                <w:sz w:val="20"/>
              </w:rPr>
              <w:t xml:space="preserve">Revision of Recommendation </w:t>
            </w:r>
            <w:hyperlink r:id="rId7" w:history="1">
              <w:r w:rsidRPr="4E545054">
                <w:rPr>
                  <w:rStyle w:val="Hyperlink"/>
                  <w:rFonts w:ascii="Verdana" w:eastAsiaTheme="majorEastAsia" w:hAnsi="Verdana"/>
                  <w:sz w:val="20"/>
                </w:rPr>
                <w:t>ITU-R M.541-10</w:t>
              </w:r>
            </w:hyperlink>
          </w:p>
        </w:tc>
        <w:tc>
          <w:tcPr>
            <w:tcW w:w="3402" w:type="dxa"/>
          </w:tcPr>
          <w:p w14:paraId="2B303F4D" w14:textId="77777777" w:rsidR="00321DF9" w:rsidRPr="000A4A5A" w:rsidRDefault="00321DF9" w:rsidP="00A5173C">
            <w:pPr>
              <w:shd w:val="solid" w:color="FFFFFF" w:fill="FFFFFF"/>
              <w:spacing w:before="0" w:line="240" w:lineRule="atLeast"/>
              <w:rPr>
                <w:rFonts w:ascii="Verdana" w:hAnsi="Verdana"/>
                <w:sz w:val="20"/>
                <w:lang w:eastAsia="zh-CN"/>
              </w:rPr>
            </w:pPr>
            <w:r>
              <w:rPr>
                <w:rFonts w:ascii="Verdana" w:hAnsi="Verdana"/>
                <w:b/>
                <w:sz w:val="20"/>
                <w:lang w:eastAsia="zh-CN"/>
              </w:rPr>
              <w:t>Annex 2 to</w:t>
            </w:r>
            <w:r>
              <w:rPr>
                <w:rFonts w:ascii="Verdana" w:hAnsi="Verdana"/>
                <w:b/>
                <w:sz w:val="20"/>
                <w:lang w:eastAsia="zh-CN"/>
              </w:rPr>
              <w:br/>
              <w:t>Document 5B/731-E</w:t>
            </w:r>
          </w:p>
        </w:tc>
      </w:tr>
      <w:tr w:rsidR="00321DF9" w14:paraId="2AC8D0F2" w14:textId="77777777" w:rsidTr="00876A8A">
        <w:trPr>
          <w:cantSplit/>
        </w:trPr>
        <w:tc>
          <w:tcPr>
            <w:tcW w:w="6487" w:type="dxa"/>
            <w:vMerge/>
          </w:tcPr>
          <w:p w14:paraId="18891D79" w14:textId="77777777" w:rsidR="00321DF9" w:rsidRDefault="00321DF9" w:rsidP="00A5173C">
            <w:pPr>
              <w:spacing w:before="60"/>
              <w:jc w:val="center"/>
              <w:rPr>
                <w:b/>
                <w:smallCaps/>
                <w:sz w:val="32"/>
                <w:lang w:eastAsia="zh-CN"/>
              </w:rPr>
            </w:pPr>
          </w:p>
        </w:tc>
        <w:tc>
          <w:tcPr>
            <w:tcW w:w="3402" w:type="dxa"/>
          </w:tcPr>
          <w:p w14:paraId="5F3C63AD" w14:textId="77777777" w:rsidR="00321DF9" w:rsidRPr="000A4A5A" w:rsidRDefault="00321DF9" w:rsidP="00A5173C">
            <w:pPr>
              <w:shd w:val="solid" w:color="FFFFFF" w:fill="FFFFFF"/>
              <w:spacing w:before="0" w:line="240" w:lineRule="atLeast"/>
              <w:rPr>
                <w:rFonts w:ascii="Verdana" w:hAnsi="Verdana"/>
                <w:sz w:val="20"/>
                <w:lang w:eastAsia="zh-CN"/>
              </w:rPr>
            </w:pPr>
            <w:r>
              <w:rPr>
                <w:rFonts w:ascii="Verdana" w:hAnsi="Verdana"/>
                <w:b/>
                <w:sz w:val="20"/>
                <w:lang w:eastAsia="zh-CN"/>
              </w:rPr>
              <w:t>13 December 2022</w:t>
            </w:r>
          </w:p>
        </w:tc>
      </w:tr>
      <w:tr w:rsidR="00321DF9" w14:paraId="67F6F44C" w14:textId="77777777" w:rsidTr="00876A8A">
        <w:trPr>
          <w:cantSplit/>
        </w:trPr>
        <w:tc>
          <w:tcPr>
            <w:tcW w:w="6487" w:type="dxa"/>
            <w:vMerge/>
          </w:tcPr>
          <w:p w14:paraId="7504995F" w14:textId="77777777" w:rsidR="00321DF9" w:rsidRDefault="00321DF9" w:rsidP="00A5173C">
            <w:pPr>
              <w:spacing w:before="60"/>
              <w:jc w:val="center"/>
              <w:rPr>
                <w:b/>
                <w:smallCaps/>
                <w:sz w:val="32"/>
                <w:lang w:eastAsia="zh-CN"/>
              </w:rPr>
            </w:pPr>
          </w:p>
        </w:tc>
        <w:tc>
          <w:tcPr>
            <w:tcW w:w="3402" w:type="dxa"/>
          </w:tcPr>
          <w:p w14:paraId="4C7CB9F6" w14:textId="77777777" w:rsidR="00321DF9" w:rsidRPr="000A4A5A" w:rsidRDefault="00321DF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21DF9" w14:paraId="0D56CFAF" w14:textId="77777777" w:rsidTr="00D046A7">
        <w:trPr>
          <w:cantSplit/>
        </w:trPr>
        <w:tc>
          <w:tcPr>
            <w:tcW w:w="9889" w:type="dxa"/>
            <w:gridSpan w:val="2"/>
          </w:tcPr>
          <w:p w14:paraId="0806F0F6" w14:textId="77777777" w:rsidR="00321DF9" w:rsidRDefault="00321DF9" w:rsidP="000A4A5A">
            <w:pPr>
              <w:pStyle w:val="Source"/>
              <w:rPr>
                <w:lang w:eastAsia="zh-CN"/>
              </w:rPr>
            </w:pPr>
            <w:r>
              <w:t xml:space="preserve">Annex 2 to </w:t>
            </w:r>
            <w:r w:rsidRPr="00C73A08">
              <w:t>Working Party 5B</w:t>
            </w:r>
            <w:r>
              <w:t xml:space="preserve"> Chairman’s Report </w:t>
            </w:r>
          </w:p>
        </w:tc>
      </w:tr>
      <w:tr w:rsidR="00321DF9" w14:paraId="3EEF54D2" w14:textId="77777777" w:rsidTr="00D046A7">
        <w:trPr>
          <w:cantSplit/>
        </w:trPr>
        <w:tc>
          <w:tcPr>
            <w:tcW w:w="9889" w:type="dxa"/>
            <w:gridSpan w:val="2"/>
          </w:tcPr>
          <w:p w14:paraId="566A1688" w14:textId="77777777" w:rsidR="00321DF9" w:rsidRDefault="00321DF9" w:rsidP="000A4A5A">
            <w:pPr>
              <w:pStyle w:val="Title1"/>
              <w:rPr>
                <w:lang w:eastAsia="zh-CN"/>
              </w:rPr>
            </w:pPr>
            <w:r w:rsidRPr="006D3CB2">
              <w:rPr>
                <w:caps w:val="0"/>
              </w:rPr>
              <w:t xml:space="preserve">PRELIMINARY DRAFT REVISION OF </w:t>
            </w:r>
            <w:r w:rsidRPr="006D3CB2">
              <w:rPr>
                <w:caps w:val="0"/>
              </w:rPr>
              <w:br/>
              <w:t>RECOMMENDATION ITU-R M.541-10</w:t>
            </w:r>
          </w:p>
        </w:tc>
      </w:tr>
      <w:tr w:rsidR="00321DF9" w14:paraId="53253A1A" w14:textId="77777777" w:rsidTr="00D046A7">
        <w:trPr>
          <w:cantSplit/>
        </w:trPr>
        <w:tc>
          <w:tcPr>
            <w:tcW w:w="9889" w:type="dxa"/>
            <w:gridSpan w:val="2"/>
          </w:tcPr>
          <w:p w14:paraId="7E95C7F7" w14:textId="77777777" w:rsidR="00321DF9" w:rsidRDefault="00321DF9" w:rsidP="000A4A5A">
            <w:pPr>
              <w:pStyle w:val="Title4"/>
              <w:rPr>
                <w:lang w:eastAsia="zh-CN"/>
              </w:rPr>
            </w:pPr>
            <w:bookmarkStart w:id="21" w:name="dtitle1" w:colFirst="0" w:colLast="0"/>
            <w:r w:rsidRPr="006D3CB2">
              <w:rPr>
                <w:lang w:eastAsia="zh-CN"/>
              </w:rPr>
              <w:t xml:space="preserve">Operational procedures for the use of digital selective-calling </w:t>
            </w:r>
            <w:r w:rsidRPr="006D3CB2">
              <w:rPr>
                <w:lang w:eastAsia="zh-CN"/>
              </w:rPr>
              <w:br/>
              <w:t>equipment in the maritime mobile service</w:t>
            </w:r>
          </w:p>
        </w:tc>
      </w:tr>
      <w:bookmarkEnd w:id="21"/>
    </w:tbl>
    <w:p w14:paraId="5632DC86" w14:textId="77777777" w:rsidR="00321DF9" w:rsidRPr="000A4A5A" w:rsidRDefault="00321DF9">
      <w:pPr>
        <w:tabs>
          <w:tab w:val="clear" w:pos="1134"/>
          <w:tab w:val="clear" w:pos="1871"/>
          <w:tab w:val="clear" w:pos="2268"/>
        </w:tabs>
        <w:overflowPunct/>
        <w:autoSpaceDE/>
        <w:autoSpaceDN/>
        <w:adjustRightInd/>
        <w:spacing w:before="0"/>
        <w:rPr>
          <w:lang w:eastAsia="zh-CN"/>
        </w:rPr>
      </w:pPr>
    </w:p>
    <w:p w14:paraId="7842DBCA" w14:textId="77777777" w:rsidR="00321DF9" w:rsidRPr="006D3CB2" w:rsidRDefault="00321DF9" w:rsidP="00EC0019">
      <w:pPr>
        <w:pStyle w:val="Recdate"/>
      </w:pPr>
      <w:bookmarkStart w:id="22" w:name="_Hlk90990426"/>
    </w:p>
    <w:p w14:paraId="37F6CFCA" w14:textId="77777777" w:rsidR="00321DF9" w:rsidRPr="006D3CB2" w:rsidRDefault="00321DF9" w:rsidP="00D52D9A">
      <w:pPr>
        <w:pStyle w:val="EditorsNote"/>
        <w:rPr>
          <w:b/>
          <w:bCs/>
        </w:rPr>
      </w:pPr>
      <w:r w:rsidRPr="006D3CB2">
        <w:rPr>
          <w:b/>
          <w:bCs/>
        </w:rPr>
        <w:t>[Note: This Recommendation is incorporated by reference]</w:t>
      </w:r>
    </w:p>
    <w:p w14:paraId="128E5885" w14:textId="77777777" w:rsidR="00321DF9" w:rsidRPr="006D3CB2" w:rsidRDefault="00321DF9" w:rsidP="00D52D9A">
      <w:pPr>
        <w:pStyle w:val="Headingb"/>
      </w:pPr>
      <w:r w:rsidRPr="006D3CB2">
        <w:t>Summary of revision</w:t>
      </w:r>
    </w:p>
    <w:p w14:paraId="79E69B83" w14:textId="77777777" w:rsidR="00321DF9" w:rsidRPr="006D3CB2" w:rsidRDefault="00321DF9" w:rsidP="00540931">
      <w:pPr>
        <w:jc w:val="both"/>
      </w:pPr>
      <w:r w:rsidRPr="006D3CB2">
        <w:t>The proposed modifications of this Recommendation update and complement the operational procedures for the use of DSC for introduction of automatic connection system (ACS).</w:t>
      </w:r>
    </w:p>
    <w:p w14:paraId="1EE8EF72" w14:textId="77777777" w:rsidR="00321DF9" w:rsidRPr="006D3CB2" w:rsidRDefault="00321DF9" w:rsidP="00540931">
      <w:pPr>
        <w:jc w:val="both"/>
      </w:pPr>
      <w:r w:rsidRPr="00B44304">
        <w:t>The narrow-band direct-printing telegraphy (NBDP</w:t>
      </w:r>
      <w:r w:rsidRPr="00F44443">
        <w:t>)</w:t>
      </w:r>
      <w:r w:rsidRPr="00110D44">
        <w:t xml:space="preserve"> </w:t>
      </w:r>
      <w:r w:rsidRPr="006D3CB2">
        <w:t>related texts are deleted from the Recommendation as the NBDP service will be excluded from GMDSS by 1 January 2024.</w:t>
      </w:r>
    </w:p>
    <w:p w14:paraId="6936AFD2" w14:textId="77777777" w:rsidR="00321DF9" w:rsidRDefault="00321DF9" w:rsidP="00540931">
      <w:pPr>
        <w:jc w:val="both"/>
      </w:pPr>
      <w:r w:rsidRPr="006D3CB2">
        <w:t>Modified Scope, Abbreviations/Glossary and recommends. Deletion of NBDP related explanations from Annexes 1, 2 and 4. Added ACS operational procedures as new Annex 5, changed old Annex 5 to Annex 6, changed old Annex 6 to Annex 7 and added section 2.3. Change the overall referenced Annex number.</w:t>
      </w:r>
    </w:p>
    <w:p w14:paraId="7203E919" w14:textId="77777777" w:rsidR="00321DF9" w:rsidRDefault="00321DF9" w:rsidP="00540931">
      <w:pPr>
        <w:jc w:val="both"/>
      </w:pPr>
    </w:p>
    <w:p w14:paraId="1B124DCF" w14:textId="77777777" w:rsidR="00321DF9" w:rsidRDefault="00321DF9" w:rsidP="00540931">
      <w:pPr>
        <w:jc w:val="both"/>
      </w:pPr>
    </w:p>
    <w:p w14:paraId="283FBD11" w14:textId="77777777" w:rsidR="00321DF9" w:rsidRPr="006D3CB2" w:rsidRDefault="00321DF9" w:rsidP="00540931">
      <w:pPr>
        <w:jc w:val="both"/>
      </w:pPr>
      <w:r w:rsidRPr="008C577F">
        <w:rPr>
          <w:b/>
          <w:bCs/>
          <w:lang w:val="en-US"/>
        </w:rPr>
        <w:t>Attachment:</w:t>
      </w:r>
      <w:r>
        <w:rPr>
          <w:lang w:val="en-US"/>
        </w:rPr>
        <w:t xml:space="preserve"> 1</w:t>
      </w:r>
    </w:p>
    <w:p w14:paraId="3044F7DD" w14:textId="77777777" w:rsidR="00321DF9" w:rsidRDefault="00321DF9">
      <w:pPr>
        <w:tabs>
          <w:tab w:val="clear" w:pos="1134"/>
          <w:tab w:val="clear" w:pos="1871"/>
          <w:tab w:val="clear" w:pos="2268"/>
        </w:tabs>
        <w:overflowPunct/>
        <w:autoSpaceDE/>
        <w:autoSpaceDN/>
        <w:adjustRightInd/>
        <w:spacing w:before="0"/>
        <w:rPr>
          <w:rFonts w:eastAsiaTheme="minorEastAsia"/>
          <w:b/>
          <w:sz w:val="22"/>
          <w:szCs w:val="22"/>
          <w:lang w:val="en-US"/>
        </w:rPr>
      </w:pPr>
      <w:r>
        <w:rPr>
          <w:szCs w:val="22"/>
          <w:lang w:val="en-US"/>
        </w:rPr>
        <w:br w:type="page"/>
      </w:r>
    </w:p>
    <w:p w14:paraId="60E5A616" w14:textId="77777777" w:rsidR="00321DF9" w:rsidRDefault="00321DF9" w:rsidP="008C577F">
      <w:pPr>
        <w:pStyle w:val="AnnexNo"/>
        <w:rPr>
          <w:lang w:val="en-US"/>
        </w:rPr>
      </w:pPr>
      <w:r>
        <w:rPr>
          <w:lang w:val="en-US"/>
        </w:rPr>
        <w:lastRenderedPageBreak/>
        <w:t xml:space="preserve">Attachment </w:t>
      </w:r>
    </w:p>
    <w:p w14:paraId="65217ACC" w14:textId="77777777" w:rsidR="00321DF9" w:rsidRDefault="00321DF9" w:rsidP="008C577F">
      <w:pPr>
        <w:pStyle w:val="RecNo"/>
        <w:rPr>
          <w:lang w:val="en-US"/>
        </w:rPr>
      </w:pPr>
      <w:r w:rsidRPr="006D3CB2">
        <w:t>PRELIMINARY DRAFT REVISION OF RECOMMENDATION ITU-R M.541-10</w:t>
      </w:r>
    </w:p>
    <w:p w14:paraId="5070D806" w14:textId="77777777" w:rsidR="00321DF9" w:rsidRPr="008C577F" w:rsidRDefault="00321DF9" w:rsidP="008C577F">
      <w:pPr>
        <w:pStyle w:val="Rectitle"/>
        <w:rPr>
          <w:lang w:val="en-US"/>
        </w:rPr>
      </w:pPr>
      <w:r w:rsidRPr="0075399B">
        <w:rPr>
          <w:lang w:val="en-US"/>
        </w:rPr>
        <w:t xml:space="preserve">Operational procedures for the use of digital selective-calling </w:t>
      </w:r>
      <w:r w:rsidRPr="0075399B">
        <w:rPr>
          <w:lang w:val="en-US"/>
        </w:rPr>
        <w:br/>
        <w:t>equipment in the maritime mobile service</w:t>
      </w:r>
    </w:p>
    <w:p w14:paraId="141C37F2" w14:textId="77777777" w:rsidR="00321DF9" w:rsidRDefault="00321DF9" w:rsidP="008C577F">
      <w:pPr>
        <w:pStyle w:val="Recdate"/>
        <w:rPr>
          <w:szCs w:val="22"/>
          <w:lang w:val="en-US"/>
        </w:rPr>
      </w:pPr>
      <w:r w:rsidRPr="006D3CB2">
        <w:t>(1978-1982-1986-1990-1992-1994-1995-1996-1997-2004-2015</w:t>
      </w:r>
      <w:ins w:id="23" w:author="Chairman" w:date="2022-12-12T12:12:00Z">
        <w:r>
          <w:t>-202</w:t>
        </w:r>
      </w:ins>
      <w:ins w:id="24" w:author="Chairman" w:date="2022-12-12T12:13:00Z">
        <w:r>
          <w:t>X</w:t>
        </w:r>
      </w:ins>
      <w:r w:rsidRPr="006D3CB2">
        <w:t>)</w:t>
      </w:r>
    </w:p>
    <w:p w14:paraId="199B099F" w14:textId="77777777" w:rsidR="00321DF9" w:rsidRPr="00600CDA" w:rsidRDefault="00321DF9" w:rsidP="00E33D7E">
      <w:pPr>
        <w:pStyle w:val="HeadingSum"/>
        <w:rPr>
          <w:lang w:val="en-GB"/>
        </w:rPr>
      </w:pPr>
      <w:r w:rsidRPr="00D4657D">
        <w:rPr>
          <w:szCs w:val="22"/>
          <w:lang w:val="en-US"/>
        </w:rPr>
        <w:t>Scope</w:t>
      </w:r>
    </w:p>
    <w:p w14:paraId="6BCCCFE8" w14:textId="77777777" w:rsidR="00321DF9" w:rsidRPr="00F37D4C" w:rsidRDefault="00321DF9" w:rsidP="00E33D7E">
      <w:pPr>
        <w:pStyle w:val="Summary"/>
        <w:rPr>
          <w:lang w:val="en-GB"/>
        </w:rPr>
      </w:pPr>
      <w:r w:rsidRPr="00F37D4C">
        <w:rPr>
          <w:lang w:val="en-GB"/>
        </w:rPr>
        <w:t>The Recommendation contains the operational procedures for digital selective-calling (DSC) equipment whose technical characteristics are given in Recommendation ITU</w:t>
      </w:r>
      <w:r w:rsidRPr="00F37D4C">
        <w:rPr>
          <w:lang w:val="en-GB"/>
        </w:rPr>
        <w:noBreakHyphen/>
        <w:t>R M.493. The Recommendation contains s</w:t>
      </w:r>
      <w:del w:id="25" w:author="Chairman" w:date="2022-08-03T11:00:00Z">
        <w:r w:rsidRPr="00F37D4C" w:rsidDel="006D33D2">
          <w:rPr>
            <w:lang w:val="en-GB"/>
          </w:rPr>
          <w:delText>ix</w:delText>
        </w:r>
      </w:del>
      <w:ins w:id="26" w:author="Chairman" w:date="2022-08-03T11:00:00Z">
        <w:r w:rsidRPr="00F37D4C">
          <w:rPr>
            <w:lang w:val="en-GB"/>
          </w:rPr>
          <w:t>even</w:t>
        </w:r>
      </w:ins>
      <w:r w:rsidRPr="00F37D4C">
        <w:rPr>
          <w:lang w:val="en-GB"/>
        </w:rPr>
        <w:t xml:space="preserve"> annexes. In Annexes 1 and 2 the provisions and procedures are described for distress, urgency and safety calls and for routine calls, respectively. In Annexes 3, 4</w:t>
      </w:r>
      <w:ins w:id="27" w:author="Chairman" w:date="2022-08-03T11:01:00Z">
        <w:r w:rsidRPr="00F37D4C">
          <w:rPr>
            <w:lang w:val="en-GB"/>
          </w:rPr>
          <w:t>, 5</w:t>
        </w:r>
      </w:ins>
      <w:r w:rsidRPr="00F37D4C">
        <w:rPr>
          <w:lang w:val="en-GB"/>
        </w:rPr>
        <w:t xml:space="preserve"> and </w:t>
      </w:r>
      <w:del w:id="28" w:author="Chairman" w:date="2022-08-03T11:01:00Z">
        <w:r w:rsidRPr="00F37D4C" w:rsidDel="006D33D2">
          <w:rPr>
            <w:lang w:val="en-GB"/>
          </w:rPr>
          <w:delText xml:space="preserve">5 </w:delText>
        </w:r>
      </w:del>
      <w:ins w:id="29" w:author="Chairman" w:date="2022-08-03T11:01:00Z">
        <w:r w:rsidRPr="00F37D4C">
          <w:rPr>
            <w:lang w:val="en-GB"/>
          </w:rPr>
          <w:t xml:space="preserve">6 </w:t>
        </w:r>
      </w:ins>
      <w:r w:rsidRPr="00F37D4C">
        <w:rPr>
          <w:lang w:val="en-GB"/>
        </w:rPr>
        <w:t>the operational procedures for ships, for coast stations and Man overboard devices are described and Annex </w:t>
      </w:r>
      <w:del w:id="30" w:author="Chairman" w:date="2022-08-03T11:01:00Z">
        <w:r w:rsidRPr="00F37D4C" w:rsidDel="006D33D2">
          <w:rPr>
            <w:lang w:val="en-GB"/>
          </w:rPr>
          <w:delText xml:space="preserve">6 </w:delText>
        </w:r>
      </w:del>
      <w:ins w:id="31" w:author="Chairman" w:date="2022-08-03T11:01:00Z">
        <w:r w:rsidRPr="00F37D4C">
          <w:rPr>
            <w:lang w:val="en-GB"/>
          </w:rPr>
          <w:t xml:space="preserve">7 </w:t>
        </w:r>
      </w:ins>
      <w:r w:rsidRPr="00F37D4C">
        <w:rPr>
          <w:lang w:val="en-GB"/>
        </w:rPr>
        <w:t>lists the frequencies to be used for DSC.</w:t>
      </w:r>
    </w:p>
    <w:p w14:paraId="2B50EB7F" w14:textId="77777777" w:rsidR="00321DF9" w:rsidRPr="0075399B" w:rsidRDefault="00321DF9" w:rsidP="00EE4343">
      <w:pPr>
        <w:pStyle w:val="Headingb"/>
        <w:spacing w:before="0"/>
        <w:rPr>
          <w:lang w:val="en-US"/>
        </w:rPr>
      </w:pPr>
      <w:r w:rsidRPr="0075399B">
        <w:rPr>
          <w:lang w:val="en-US"/>
        </w:rPr>
        <w:t>Keywords</w:t>
      </w:r>
    </w:p>
    <w:p w14:paraId="5A67367C" w14:textId="77777777" w:rsidR="00321DF9" w:rsidRPr="0075399B" w:rsidRDefault="00321DF9" w:rsidP="00E33D7E">
      <w:pPr>
        <w:rPr>
          <w:lang w:val="en-US"/>
        </w:rPr>
      </w:pPr>
      <w:r w:rsidRPr="0075399B">
        <w:rPr>
          <w:lang w:val="en-US"/>
        </w:rPr>
        <w:t>Digital selective-calling, equipment, operational procedures, GMDSS, distress alert</w:t>
      </w:r>
    </w:p>
    <w:p w14:paraId="44A21A99" w14:textId="77777777" w:rsidR="00321DF9" w:rsidRPr="0075399B" w:rsidRDefault="00321DF9" w:rsidP="00E33D7E">
      <w:pPr>
        <w:pStyle w:val="Headingb"/>
        <w:rPr>
          <w:lang w:val="en-US"/>
        </w:rPr>
      </w:pPr>
      <w:r w:rsidRPr="0075399B">
        <w:rPr>
          <w:lang w:val="en-US"/>
        </w:rPr>
        <w:t>Abbreviations/Glossary</w:t>
      </w:r>
    </w:p>
    <w:p w14:paraId="19E33A79" w14:textId="77777777" w:rsidR="00321DF9" w:rsidRDefault="00321DF9" w:rsidP="00E33D7E">
      <w:pPr>
        <w:tabs>
          <w:tab w:val="left" w:pos="1191"/>
        </w:tabs>
        <w:spacing w:before="60"/>
        <w:rPr>
          <w:ins w:id="32" w:author="Chairman" w:date="2022-08-03T13:34:00Z"/>
        </w:rPr>
      </w:pPr>
      <w:ins w:id="33" w:author="Chairman" w:date="2022-08-03T11:01:00Z">
        <w:r w:rsidRPr="006D3CB2">
          <w:t>ACS:</w:t>
        </w:r>
        <w:r w:rsidRPr="006D3CB2">
          <w:tab/>
          <w:t>Automatic connection system</w:t>
        </w:r>
      </w:ins>
    </w:p>
    <w:p w14:paraId="3D46F419" w14:textId="77777777" w:rsidR="00321DF9" w:rsidRDefault="00321DF9" w:rsidP="00E33D7E">
      <w:pPr>
        <w:tabs>
          <w:tab w:val="left" w:pos="1191"/>
        </w:tabs>
        <w:spacing w:before="60"/>
        <w:rPr>
          <w:ins w:id="34" w:author="Chairman" w:date="2022-08-03T11:01:00Z"/>
        </w:rPr>
      </w:pPr>
      <w:ins w:id="35" w:author="Chairman" w:date="2022-08-03T13:35:00Z">
        <w:r>
          <w:t>AI</w:t>
        </w:r>
      </w:ins>
      <w:ins w:id="36" w:author="Chairman" w:date="2022-08-03T13:34:00Z">
        <w:r>
          <w:t>S :</w:t>
        </w:r>
        <w:r>
          <w:tab/>
        </w:r>
      </w:ins>
      <w:ins w:id="37" w:author="Chairman" w:date="2022-08-03T13:35:00Z">
        <w:r>
          <w:t>Automatic identification system</w:t>
        </w:r>
      </w:ins>
    </w:p>
    <w:p w14:paraId="660F2923" w14:textId="77777777" w:rsidR="00321DF9" w:rsidRDefault="00321DF9" w:rsidP="00E33D7E">
      <w:pPr>
        <w:tabs>
          <w:tab w:val="left" w:pos="1191"/>
        </w:tabs>
        <w:spacing w:before="60"/>
        <w:rPr>
          <w:ins w:id="38" w:author="Chairman" w:date="2022-08-03T11:01:00Z"/>
        </w:rPr>
      </w:pPr>
      <w:ins w:id="39" w:author="Chairman" w:date="2022-08-03T11:01:00Z">
        <w:r w:rsidRPr="002A6B17">
          <w:t xml:space="preserve">AMRD: </w:t>
        </w:r>
        <w:r w:rsidRPr="002A6B17">
          <w:tab/>
          <w:t xml:space="preserve">Autonomous </w:t>
        </w:r>
        <w:r>
          <w:t>m</w:t>
        </w:r>
        <w:r w:rsidRPr="002A6B17">
          <w:t xml:space="preserve">aritime </w:t>
        </w:r>
        <w:r>
          <w:t>r</w:t>
        </w:r>
        <w:r w:rsidRPr="002A6B17">
          <w:t xml:space="preserve">adio </w:t>
        </w:r>
        <w:r>
          <w:t>d</w:t>
        </w:r>
        <w:r w:rsidRPr="002A6B17">
          <w:t>evice</w:t>
        </w:r>
      </w:ins>
    </w:p>
    <w:p w14:paraId="6EAA1D8C" w14:textId="77777777" w:rsidR="00321DF9" w:rsidRPr="0075399B" w:rsidRDefault="00321DF9" w:rsidP="004F6AFF">
      <w:pPr>
        <w:tabs>
          <w:tab w:val="left" w:pos="1191"/>
        </w:tabs>
        <w:spacing w:before="60"/>
        <w:rPr>
          <w:lang w:val="en-US"/>
        </w:rPr>
      </w:pPr>
      <w:r w:rsidRPr="0075399B">
        <w:rPr>
          <w:lang w:val="en-US"/>
        </w:rPr>
        <w:t>BQ</w:t>
      </w:r>
      <w:ins w:id="40" w:author="Chairman" w:date="2022-08-03T11:02:00Z">
        <w:r>
          <w:rPr>
            <w:lang w:val="en-US"/>
          </w:rPr>
          <w:t>:</w:t>
        </w:r>
      </w:ins>
      <w:r w:rsidRPr="0075399B">
        <w:rPr>
          <w:lang w:val="en-US"/>
        </w:rPr>
        <w:tab/>
        <w:t>End of sequence for an acknowledge message</w:t>
      </w:r>
    </w:p>
    <w:p w14:paraId="0F3C6B0A" w14:textId="77777777" w:rsidR="00321DF9" w:rsidRPr="0075399B" w:rsidDel="006D33D2" w:rsidRDefault="00321DF9" w:rsidP="004F6AFF">
      <w:pPr>
        <w:spacing w:before="60"/>
        <w:rPr>
          <w:del w:id="41" w:author="Chairman" w:date="2022-08-03T11:02:00Z"/>
          <w:lang w:val="en-US"/>
        </w:rPr>
      </w:pPr>
      <w:del w:id="42" w:author="Chairman" w:date="2022-08-03T11:02:00Z">
        <w:r w:rsidRPr="0075399B" w:rsidDel="006D33D2">
          <w:rPr>
            <w:lang w:val="en-US"/>
          </w:rPr>
          <w:delText>CS</w:delText>
        </w:r>
        <w:r w:rsidRPr="0075399B" w:rsidDel="006D33D2">
          <w:rPr>
            <w:lang w:val="en-US"/>
          </w:rPr>
          <w:tab/>
          <w:delText>Coast station</w:delText>
        </w:r>
      </w:del>
    </w:p>
    <w:p w14:paraId="1BE316C2" w14:textId="77777777" w:rsidR="00321DF9" w:rsidRPr="0075399B" w:rsidRDefault="00321DF9" w:rsidP="004F6AFF">
      <w:pPr>
        <w:spacing w:before="60"/>
        <w:rPr>
          <w:lang w:val="en-US"/>
        </w:rPr>
      </w:pPr>
      <w:r w:rsidRPr="0075399B">
        <w:rPr>
          <w:lang w:val="en-US"/>
        </w:rPr>
        <w:t>DSC</w:t>
      </w:r>
      <w:ins w:id="43" w:author="Chairman" w:date="2022-08-03T11:02:00Z">
        <w:r>
          <w:rPr>
            <w:lang w:val="en-US"/>
          </w:rPr>
          <w:t>:</w:t>
        </w:r>
      </w:ins>
      <w:r w:rsidRPr="0075399B">
        <w:rPr>
          <w:lang w:val="en-US"/>
        </w:rPr>
        <w:t xml:space="preserve"> </w:t>
      </w:r>
      <w:r w:rsidRPr="0075399B">
        <w:rPr>
          <w:lang w:val="en-US"/>
        </w:rPr>
        <w:tab/>
        <w:t>Digital selective calling</w:t>
      </w:r>
    </w:p>
    <w:p w14:paraId="71ECC5D3" w14:textId="77777777" w:rsidR="00321DF9" w:rsidRPr="0075399B" w:rsidDel="006D33D2" w:rsidRDefault="00321DF9" w:rsidP="004F6AFF">
      <w:pPr>
        <w:spacing w:before="60"/>
        <w:rPr>
          <w:del w:id="44" w:author="Chairman" w:date="2022-08-03T11:03:00Z"/>
          <w:lang w:val="en-US"/>
        </w:rPr>
      </w:pPr>
      <w:del w:id="45" w:author="Chairman" w:date="2022-08-03T11:03:00Z">
        <w:r w:rsidRPr="0075399B" w:rsidDel="006D33D2">
          <w:rPr>
            <w:lang w:val="en-US"/>
          </w:rPr>
          <w:delText>EOS</w:delText>
        </w:r>
        <w:r w:rsidRPr="0075399B" w:rsidDel="006D33D2">
          <w:rPr>
            <w:lang w:val="en-US"/>
          </w:rPr>
          <w:tab/>
          <w:delText>End of sequence</w:delText>
        </w:r>
      </w:del>
    </w:p>
    <w:p w14:paraId="236E1615" w14:textId="77777777" w:rsidR="00321DF9" w:rsidRPr="0075399B" w:rsidDel="006D33D2" w:rsidRDefault="00321DF9" w:rsidP="004F6AFF">
      <w:pPr>
        <w:spacing w:before="60"/>
        <w:rPr>
          <w:del w:id="46" w:author="Chairman" w:date="2022-08-03T11:03:00Z"/>
          <w:lang w:val="en-US"/>
        </w:rPr>
      </w:pPr>
      <w:del w:id="47" w:author="Chairman" w:date="2022-08-03T11:03:00Z">
        <w:r w:rsidRPr="0075399B" w:rsidDel="006D33D2">
          <w:rPr>
            <w:lang w:val="en-US"/>
          </w:rPr>
          <w:delText>FEC</w:delText>
        </w:r>
        <w:r w:rsidRPr="0075399B" w:rsidDel="006D33D2">
          <w:rPr>
            <w:lang w:val="en-US"/>
          </w:rPr>
          <w:tab/>
          <w:delText>Forward error correction</w:delText>
        </w:r>
      </w:del>
    </w:p>
    <w:p w14:paraId="5151E2CB" w14:textId="77777777" w:rsidR="00321DF9" w:rsidRPr="0075399B" w:rsidRDefault="00321DF9" w:rsidP="004F6AFF">
      <w:pPr>
        <w:spacing w:before="60"/>
        <w:rPr>
          <w:lang w:val="en-US"/>
        </w:rPr>
      </w:pPr>
      <w:r w:rsidRPr="0075399B">
        <w:rPr>
          <w:lang w:val="en-US"/>
        </w:rPr>
        <w:t>kHz</w:t>
      </w:r>
      <w:ins w:id="48" w:author="Chairman" w:date="2022-08-03T11:02:00Z">
        <w:r>
          <w:rPr>
            <w:lang w:val="en-US"/>
          </w:rPr>
          <w:t>:</w:t>
        </w:r>
      </w:ins>
      <w:r w:rsidRPr="0075399B">
        <w:rPr>
          <w:lang w:val="en-US"/>
        </w:rPr>
        <w:tab/>
        <w:t>Kilohertz</w:t>
      </w:r>
    </w:p>
    <w:p w14:paraId="4D76644E" w14:textId="77777777" w:rsidR="00321DF9" w:rsidRPr="0075399B" w:rsidRDefault="00321DF9" w:rsidP="004F6AFF">
      <w:pPr>
        <w:spacing w:before="60"/>
        <w:rPr>
          <w:lang w:val="en-US"/>
        </w:rPr>
      </w:pPr>
      <w:r w:rsidRPr="0075399B">
        <w:rPr>
          <w:lang w:val="en-US"/>
        </w:rPr>
        <w:t>GMDSS</w:t>
      </w:r>
      <w:ins w:id="49" w:author="Chairman" w:date="2022-08-03T11:02:00Z">
        <w:r>
          <w:rPr>
            <w:lang w:val="en-US"/>
          </w:rPr>
          <w:t>:</w:t>
        </w:r>
      </w:ins>
      <w:r w:rsidRPr="0075399B">
        <w:rPr>
          <w:lang w:val="en-US"/>
        </w:rPr>
        <w:tab/>
        <w:t>Global maritime distress and safety system</w:t>
      </w:r>
    </w:p>
    <w:p w14:paraId="51F2E704" w14:textId="77777777" w:rsidR="00321DF9" w:rsidRPr="0075399B" w:rsidRDefault="00321DF9" w:rsidP="004F6AFF">
      <w:pPr>
        <w:spacing w:before="60"/>
        <w:rPr>
          <w:lang w:val="en-US"/>
        </w:rPr>
      </w:pPr>
      <w:r w:rsidRPr="0075399B">
        <w:rPr>
          <w:lang w:val="en-US"/>
        </w:rPr>
        <w:t>HF</w:t>
      </w:r>
      <w:ins w:id="50" w:author="Chairman" w:date="2022-08-03T11:02:00Z">
        <w:r>
          <w:rPr>
            <w:lang w:val="en-US"/>
          </w:rPr>
          <w:t>:</w:t>
        </w:r>
      </w:ins>
      <w:r w:rsidRPr="0075399B">
        <w:rPr>
          <w:lang w:val="en-US"/>
        </w:rPr>
        <w:tab/>
        <w:t>High frequency</w:t>
      </w:r>
    </w:p>
    <w:p w14:paraId="6E9566C2" w14:textId="77777777" w:rsidR="00321DF9" w:rsidRPr="0075399B" w:rsidRDefault="00321DF9" w:rsidP="004F6AFF">
      <w:pPr>
        <w:spacing w:before="60"/>
        <w:rPr>
          <w:lang w:val="en-US"/>
        </w:rPr>
      </w:pPr>
      <w:r w:rsidRPr="0075399B">
        <w:rPr>
          <w:lang w:val="en-US"/>
        </w:rPr>
        <w:t>MF</w:t>
      </w:r>
      <w:ins w:id="51" w:author="Chairman" w:date="2022-08-03T11:02:00Z">
        <w:r>
          <w:rPr>
            <w:lang w:val="en-US"/>
          </w:rPr>
          <w:t>:</w:t>
        </w:r>
      </w:ins>
      <w:r w:rsidRPr="0075399B">
        <w:rPr>
          <w:lang w:val="en-US"/>
        </w:rPr>
        <w:tab/>
        <w:t>Medium frequency</w:t>
      </w:r>
    </w:p>
    <w:p w14:paraId="7494064D" w14:textId="77777777" w:rsidR="00321DF9" w:rsidRPr="0075399B" w:rsidRDefault="00321DF9" w:rsidP="004F6AFF">
      <w:pPr>
        <w:spacing w:before="60"/>
        <w:rPr>
          <w:lang w:val="en-US"/>
        </w:rPr>
      </w:pPr>
      <w:r w:rsidRPr="0075399B">
        <w:rPr>
          <w:lang w:val="en-US"/>
        </w:rPr>
        <w:t>MHz</w:t>
      </w:r>
      <w:ins w:id="52" w:author="Chairman" w:date="2022-08-03T11:02:00Z">
        <w:r>
          <w:rPr>
            <w:lang w:val="en-US"/>
          </w:rPr>
          <w:t>:</w:t>
        </w:r>
      </w:ins>
      <w:r w:rsidRPr="0075399B">
        <w:rPr>
          <w:lang w:val="en-US"/>
        </w:rPr>
        <w:tab/>
        <w:t>Megahertz</w:t>
      </w:r>
    </w:p>
    <w:p w14:paraId="6DC2B27A" w14:textId="77777777" w:rsidR="00321DF9" w:rsidRDefault="00321DF9" w:rsidP="00E33D7E">
      <w:pPr>
        <w:spacing w:before="60"/>
        <w:rPr>
          <w:ins w:id="53" w:author="Chairman" w:date="2022-08-03T11:13:00Z"/>
          <w:lang w:val="en-US"/>
        </w:rPr>
      </w:pPr>
      <w:r w:rsidRPr="0075399B">
        <w:rPr>
          <w:lang w:val="en-US"/>
        </w:rPr>
        <w:t>MOB</w:t>
      </w:r>
      <w:ins w:id="54" w:author="Chairman" w:date="2022-08-03T11:02:00Z">
        <w:r>
          <w:rPr>
            <w:lang w:val="en-US"/>
          </w:rPr>
          <w:t>:</w:t>
        </w:r>
      </w:ins>
      <w:r w:rsidRPr="0075399B">
        <w:rPr>
          <w:lang w:val="en-US"/>
        </w:rPr>
        <w:tab/>
        <w:t>Man overboard</w:t>
      </w:r>
    </w:p>
    <w:p w14:paraId="6145F1EC" w14:textId="77777777" w:rsidR="00321DF9" w:rsidRPr="0075399B" w:rsidRDefault="00321DF9" w:rsidP="004F6AFF">
      <w:pPr>
        <w:spacing w:before="60"/>
        <w:rPr>
          <w:lang w:val="en-US"/>
        </w:rPr>
      </w:pPr>
      <w:ins w:id="55" w:author="Chairman" w:date="2022-08-03T11:13:00Z">
        <w:r>
          <w:rPr>
            <w:lang w:val="en-US"/>
          </w:rPr>
          <w:t>MMSI:</w:t>
        </w:r>
        <w:r>
          <w:rPr>
            <w:lang w:val="en-US"/>
          </w:rPr>
          <w:tab/>
        </w:r>
        <w:bookmarkStart w:id="56" w:name="_Hlk110417689"/>
        <w:r>
          <w:rPr>
            <w:lang w:val="en-US"/>
          </w:rPr>
          <w:t>Mar</w:t>
        </w:r>
      </w:ins>
      <w:ins w:id="57" w:author="Chairman" w:date="2022-08-03T11:14:00Z">
        <w:r>
          <w:rPr>
            <w:lang w:val="en-US"/>
          </w:rPr>
          <w:t>itime mobile service identity</w:t>
        </w:r>
      </w:ins>
      <w:bookmarkEnd w:id="56"/>
    </w:p>
    <w:p w14:paraId="535ED176" w14:textId="77777777" w:rsidR="00321DF9" w:rsidRPr="0075399B" w:rsidDel="006D33D2" w:rsidRDefault="00321DF9" w:rsidP="004F6AFF">
      <w:pPr>
        <w:spacing w:before="60"/>
        <w:rPr>
          <w:del w:id="58" w:author="Chairman" w:date="2022-08-03T11:03:00Z"/>
          <w:lang w:val="en-US"/>
        </w:rPr>
      </w:pPr>
      <w:del w:id="59" w:author="Chairman" w:date="2022-08-03T11:03:00Z">
        <w:r w:rsidRPr="0075399B" w:rsidDel="006D33D2">
          <w:rPr>
            <w:lang w:val="en-US"/>
          </w:rPr>
          <w:delText>NBDP</w:delText>
        </w:r>
        <w:r w:rsidRPr="0075399B" w:rsidDel="006D33D2">
          <w:rPr>
            <w:lang w:val="en-US"/>
          </w:rPr>
          <w:tab/>
          <w:delText>Narrowband direct-printing</w:delText>
        </w:r>
      </w:del>
    </w:p>
    <w:p w14:paraId="779676D4" w14:textId="77777777" w:rsidR="00321DF9" w:rsidRPr="0075399B" w:rsidRDefault="00321DF9" w:rsidP="004F6AFF">
      <w:pPr>
        <w:spacing w:before="60"/>
        <w:rPr>
          <w:lang w:val="en-US"/>
        </w:rPr>
      </w:pPr>
      <w:r w:rsidRPr="0075399B">
        <w:rPr>
          <w:lang w:val="en-US"/>
        </w:rPr>
        <w:t>RCC</w:t>
      </w:r>
      <w:ins w:id="60" w:author="Chairman" w:date="2022-08-03T11:02:00Z">
        <w:r>
          <w:rPr>
            <w:lang w:val="en-US"/>
          </w:rPr>
          <w:t>:</w:t>
        </w:r>
      </w:ins>
      <w:r w:rsidRPr="0075399B">
        <w:rPr>
          <w:lang w:val="en-US"/>
        </w:rPr>
        <w:tab/>
        <w:t>Rescue coordination centre</w:t>
      </w:r>
    </w:p>
    <w:p w14:paraId="6259907C" w14:textId="77777777" w:rsidR="00321DF9" w:rsidRPr="0075399B" w:rsidRDefault="00321DF9" w:rsidP="004F6AFF">
      <w:pPr>
        <w:spacing w:before="60"/>
        <w:rPr>
          <w:lang w:val="en-US"/>
        </w:rPr>
      </w:pPr>
      <w:r w:rsidRPr="0075399B">
        <w:rPr>
          <w:lang w:val="en-US"/>
        </w:rPr>
        <w:t>RQ</w:t>
      </w:r>
      <w:ins w:id="61" w:author="Chairman" w:date="2022-08-03T11:02:00Z">
        <w:r>
          <w:rPr>
            <w:lang w:val="en-US"/>
          </w:rPr>
          <w:t>:</w:t>
        </w:r>
      </w:ins>
      <w:r w:rsidRPr="0075399B">
        <w:rPr>
          <w:lang w:val="en-US"/>
        </w:rPr>
        <w:tab/>
        <w:t>End of sequence acknowledge required</w:t>
      </w:r>
    </w:p>
    <w:p w14:paraId="2108CD6D" w14:textId="77777777" w:rsidR="00321DF9" w:rsidRPr="0075399B" w:rsidRDefault="00321DF9" w:rsidP="004F6AFF">
      <w:pPr>
        <w:spacing w:before="60"/>
        <w:rPr>
          <w:lang w:val="en-US"/>
        </w:rPr>
      </w:pPr>
      <w:r w:rsidRPr="0075399B">
        <w:rPr>
          <w:lang w:val="en-US"/>
        </w:rPr>
        <w:t>RR</w:t>
      </w:r>
      <w:ins w:id="62" w:author="Chairman" w:date="2022-08-03T11:02:00Z">
        <w:r>
          <w:rPr>
            <w:lang w:val="en-US"/>
          </w:rPr>
          <w:t>:</w:t>
        </w:r>
      </w:ins>
      <w:r w:rsidRPr="0075399B">
        <w:rPr>
          <w:lang w:val="en-US"/>
        </w:rPr>
        <w:tab/>
        <w:t>Radio Regulations</w:t>
      </w:r>
    </w:p>
    <w:p w14:paraId="69BD830C" w14:textId="77777777" w:rsidR="00321DF9" w:rsidRPr="0075399B" w:rsidRDefault="00321DF9" w:rsidP="004F6AFF">
      <w:pPr>
        <w:spacing w:before="60"/>
        <w:rPr>
          <w:lang w:val="en-US"/>
        </w:rPr>
      </w:pPr>
      <w:r w:rsidRPr="0075399B">
        <w:rPr>
          <w:lang w:val="en-US"/>
        </w:rPr>
        <w:lastRenderedPageBreak/>
        <w:t>SOLAS</w:t>
      </w:r>
      <w:ins w:id="63" w:author="Chairman" w:date="2022-08-03T11:02:00Z">
        <w:r>
          <w:rPr>
            <w:lang w:val="en-US"/>
          </w:rPr>
          <w:t>:</w:t>
        </w:r>
      </w:ins>
      <w:r w:rsidRPr="0075399B">
        <w:rPr>
          <w:lang w:val="en-US"/>
        </w:rPr>
        <w:tab/>
        <w:t>International convention for the safety of life at sea</w:t>
      </w:r>
    </w:p>
    <w:p w14:paraId="265942E5" w14:textId="77777777" w:rsidR="00321DF9" w:rsidRPr="0075399B" w:rsidRDefault="00321DF9" w:rsidP="004F6AFF">
      <w:pPr>
        <w:spacing w:before="60"/>
        <w:rPr>
          <w:lang w:val="en-US"/>
        </w:rPr>
      </w:pPr>
      <w:r w:rsidRPr="0075399B">
        <w:rPr>
          <w:lang w:val="en-US"/>
        </w:rPr>
        <w:t>UTC</w:t>
      </w:r>
      <w:ins w:id="64" w:author="Chairman" w:date="2022-08-03T11:02:00Z">
        <w:r>
          <w:rPr>
            <w:lang w:val="en-US"/>
          </w:rPr>
          <w:t>:</w:t>
        </w:r>
      </w:ins>
      <w:r w:rsidRPr="0075399B">
        <w:rPr>
          <w:lang w:val="en-US"/>
        </w:rPr>
        <w:tab/>
        <w:t>Coordinated universal time</w:t>
      </w:r>
    </w:p>
    <w:p w14:paraId="4968155F" w14:textId="77777777" w:rsidR="00321DF9" w:rsidRPr="0075399B" w:rsidRDefault="00321DF9" w:rsidP="004F6AFF">
      <w:pPr>
        <w:spacing w:before="60"/>
        <w:rPr>
          <w:lang w:val="en-US"/>
        </w:rPr>
      </w:pPr>
      <w:r w:rsidRPr="0075399B">
        <w:rPr>
          <w:lang w:val="en-US"/>
        </w:rPr>
        <w:t>VHF</w:t>
      </w:r>
      <w:ins w:id="65" w:author="Chairman" w:date="2022-08-03T11:03:00Z">
        <w:r>
          <w:rPr>
            <w:lang w:val="en-US"/>
          </w:rPr>
          <w:t>:</w:t>
        </w:r>
      </w:ins>
      <w:r w:rsidRPr="0075399B">
        <w:rPr>
          <w:lang w:val="en-US"/>
        </w:rPr>
        <w:tab/>
        <w:t>Very high frequency</w:t>
      </w:r>
    </w:p>
    <w:p w14:paraId="3908B09C" w14:textId="77777777" w:rsidR="00321DF9" w:rsidRPr="006D3CB2" w:rsidRDefault="00321DF9" w:rsidP="00E33D7E">
      <w:pPr>
        <w:pStyle w:val="Normalaftertitle"/>
        <w:keepNext/>
        <w:keepLines/>
        <w:rPr>
          <w:ins w:id="66" w:author="Chairman" w:date="2022-08-03T11:07:00Z"/>
        </w:rPr>
      </w:pPr>
      <w:ins w:id="67" w:author="Chairman" w:date="2022-08-03T11:07:00Z">
        <w:r w:rsidRPr="006D3CB2">
          <w:t>Related ITU Recommendations and Reports</w:t>
        </w:r>
      </w:ins>
    </w:p>
    <w:p w14:paraId="1D6C1502" w14:textId="77777777" w:rsidR="00321DF9" w:rsidRPr="001066A3" w:rsidRDefault="00321DF9" w:rsidP="00EE4343">
      <w:pPr>
        <w:pStyle w:val="Normalaftertitle"/>
        <w:keepNext/>
        <w:keepLines/>
        <w:spacing w:before="200"/>
        <w:rPr>
          <w:ins w:id="68" w:author="Chairman" w:date="2022-08-03T11:07:00Z"/>
          <w:i/>
          <w:iCs/>
        </w:rPr>
      </w:pPr>
      <w:ins w:id="69" w:author="Chairman" w:date="2022-08-03T11:07:00Z">
        <w:r w:rsidRPr="001066A3">
          <w:rPr>
            <w:i/>
            <w:iCs/>
          </w:rPr>
          <w:t xml:space="preserve">Recommendations </w:t>
        </w:r>
      </w:ins>
    </w:p>
    <w:p w14:paraId="566EBA61" w14:textId="77777777" w:rsidR="00321DF9" w:rsidRPr="006D3CB2" w:rsidRDefault="00321DF9" w:rsidP="00E33D7E">
      <w:pPr>
        <w:tabs>
          <w:tab w:val="left" w:pos="1985"/>
        </w:tabs>
        <w:ind w:left="1985" w:hanging="1985"/>
        <w:rPr>
          <w:ins w:id="70" w:author="Chairman" w:date="2022-08-03T11:07:00Z"/>
        </w:rPr>
      </w:pPr>
      <w:ins w:id="71" w:author="Chairman" w:date="2022-08-03T11:07:00Z">
        <w:r w:rsidRPr="00E736B2">
          <w:t xml:space="preserve">ITU-R </w:t>
        </w:r>
        <w:r w:rsidRPr="006D3CB2">
          <w:fldChar w:fldCharType="begin"/>
        </w:r>
        <w:r>
          <w:instrText>HYPERLINK "https://www.itu.int/rec/R-REC-M.493/en"</w:instrText>
        </w:r>
        <w:r w:rsidRPr="006D3CB2">
          <w:fldChar w:fldCharType="separate"/>
        </w:r>
        <w:r>
          <w:rPr>
            <w:rStyle w:val="Hyperlink"/>
            <w:rFonts w:eastAsiaTheme="majorEastAsia"/>
          </w:rPr>
          <w:t>M.493</w:t>
        </w:r>
        <w:r w:rsidRPr="006D3CB2">
          <w:fldChar w:fldCharType="end"/>
        </w:r>
        <w:r w:rsidRPr="006D3CB2">
          <w:tab/>
          <w:t>Digital selective-calling system for use in the maritime mobile service</w:t>
        </w:r>
      </w:ins>
    </w:p>
    <w:p w14:paraId="70F0EE1B" w14:textId="77777777" w:rsidR="00321DF9" w:rsidRPr="006D3CB2" w:rsidRDefault="00321DF9" w:rsidP="00E33D7E">
      <w:pPr>
        <w:tabs>
          <w:tab w:val="left" w:pos="1985"/>
        </w:tabs>
        <w:ind w:left="1985" w:hanging="1985"/>
        <w:rPr>
          <w:ins w:id="72" w:author="Chairman" w:date="2022-08-03T11:07:00Z"/>
        </w:rPr>
      </w:pPr>
      <w:ins w:id="73" w:author="Chairman" w:date="2022-08-03T11:07:00Z">
        <w:r w:rsidRPr="00E736B2">
          <w:t xml:space="preserve">ITU-R </w:t>
        </w:r>
        <w:r w:rsidRPr="006D3CB2">
          <w:fldChar w:fldCharType="begin"/>
        </w:r>
        <w:r>
          <w:instrText>HYPERLINK "https://www.itu.int/rec/R-REC-M.585/en"</w:instrText>
        </w:r>
        <w:r w:rsidRPr="006D3CB2">
          <w:fldChar w:fldCharType="separate"/>
        </w:r>
        <w:r>
          <w:rPr>
            <w:rStyle w:val="Hyperlink"/>
            <w:rFonts w:eastAsiaTheme="majorEastAsia"/>
          </w:rPr>
          <w:t>M.585</w:t>
        </w:r>
        <w:r w:rsidRPr="006D3CB2">
          <w:fldChar w:fldCharType="end"/>
        </w:r>
        <w:r w:rsidRPr="006D3CB2">
          <w:tab/>
          <w:t>Assignment and use of identities in the maritime mobile service</w:t>
        </w:r>
      </w:ins>
    </w:p>
    <w:p w14:paraId="65EB7DF6" w14:textId="77777777" w:rsidR="00321DF9" w:rsidRPr="001066A3" w:rsidRDefault="00321DF9" w:rsidP="00E33D7E">
      <w:pPr>
        <w:tabs>
          <w:tab w:val="clear" w:pos="1871"/>
          <w:tab w:val="left" w:pos="1985"/>
        </w:tabs>
        <w:ind w:left="1985" w:hanging="1985"/>
        <w:rPr>
          <w:ins w:id="74" w:author="Chairman" w:date="2022-08-03T11:07:00Z"/>
          <w:color w:val="000000" w:themeColor="text1"/>
        </w:rPr>
      </w:pPr>
      <w:ins w:id="75" w:author="Chairman" w:date="2022-08-03T11:07:00Z">
        <w:r w:rsidRPr="00E736B2">
          <w:t xml:space="preserve">ITU-R </w:t>
        </w:r>
        <w:r w:rsidRPr="006D3CB2">
          <w:fldChar w:fldCharType="begin"/>
        </w:r>
        <w:r>
          <w:instrText>HYPERLINK "https://www.itu.int/rec/R-REC-M.689/en"</w:instrText>
        </w:r>
        <w:r w:rsidRPr="006D3CB2">
          <w:fldChar w:fldCharType="separate"/>
        </w:r>
        <w:r>
          <w:rPr>
            <w:rStyle w:val="Hyperlink"/>
            <w:rFonts w:eastAsiaTheme="majorEastAsia"/>
          </w:rPr>
          <w:t>M.689</w:t>
        </w:r>
        <w:r w:rsidRPr="006D3CB2">
          <w:fldChar w:fldCharType="end"/>
        </w:r>
        <w:r w:rsidRPr="006D3CB2">
          <w:tab/>
          <w:t>International maritime VHF radiotelephone system with automatic facilities based on DSC signalling format</w:t>
        </w:r>
      </w:ins>
    </w:p>
    <w:p w14:paraId="164C45D3" w14:textId="77777777" w:rsidR="00321DF9" w:rsidRPr="006D3CB2" w:rsidRDefault="00321DF9" w:rsidP="00E33D7E">
      <w:pPr>
        <w:tabs>
          <w:tab w:val="clear" w:pos="1871"/>
          <w:tab w:val="left" w:pos="1985"/>
        </w:tabs>
        <w:ind w:left="1985" w:hanging="1985"/>
        <w:rPr>
          <w:ins w:id="76" w:author="Chairman" w:date="2022-08-03T11:07:00Z"/>
        </w:rPr>
      </w:pPr>
      <w:ins w:id="77" w:author="Chairman" w:date="2022-08-03T11:07:00Z">
        <w:r w:rsidRPr="00E736B2">
          <w:t xml:space="preserve">ITU-R </w:t>
        </w:r>
        <w:r w:rsidRPr="006D3CB2">
          <w:fldChar w:fldCharType="begin"/>
        </w:r>
        <w:r>
          <w:instrText>HYPERLINK "https://www.itu.int/rec/R-REC-M.1082/en"</w:instrText>
        </w:r>
        <w:r w:rsidRPr="006D3CB2">
          <w:fldChar w:fldCharType="separate"/>
        </w:r>
        <w:r>
          <w:rPr>
            <w:rStyle w:val="Hyperlink"/>
            <w:rFonts w:eastAsiaTheme="majorEastAsia"/>
          </w:rPr>
          <w:t>M.1082</w:t>
        </w:r>
        <w:r w:rsidRPr="006D3CB2">
          <w:fldChar w:fldCharType="end"/>
        </w:r>
        <w:r w:rsidRPr="006D3CB2">
          <w:t xml:space="preserve"> </w:t>
        </w:r>
        <w:r w:rsidRPr="006D3CB2">
          <w:tab/>
          <w:t>International maritime MF/HF radiotelephone system with automatic facilities based on digital selective calling signalling form</w:t>
        </w:r>
      </w:ins>
    </w:p>
    <w:p w14:paraId="071F6202" w14:textId="77777777" w:rsidR="00321DF9" w:rsidRPr="006D3CB2" w:rsidRDefault="00321DF9" w:rsidP="00E33D7E">
      <w:pPr>
        <w:tabs>
          <w:tab w:val="left" w:pos="1985"/>
        </w:tabs>
        <w:ind w:left="1985" w:hanging="1985"/>
        <w:rPr>
          <w:ins w:id="78" w:author="Chairman" w:date="2022-08-03T11:07:00Z"/>
        </w:rPr>
      </w:pPr>
      <w:ins w:id="79" w:author="Chairman" w:date="2022-08-03T11:07:00Z">
        <w:r w:rsidRPr="00E736B2">
          <w:t xml:space="preserve">ITU-R </w:t>
        </w:r>
        <w:r w:rsidRPr="006D3CB2">
          <w:fldChar w:fldCharType="begin"/>
        </w:r>
        <w:r>
          <w:instrText>HYPERLINK "https://www.itu.int/rec/R-REC-M.1171/en"</w:instrText>
        </w:r>
        <w:r w:rsidRPr="006D3CB2">
          <w:fldChar w:fldCharType="separate"/>
        </w:r>
        <w:r>
          <w:rPr>
            <w:rStyle w:val="Hyperlink"/>
            <w:rFonts w:eastAsiaTheme="majorEastAsia"/>
          </w:rPr>
          <w:t>M.1171</w:t>
        </w:r>
        <w:r w:rsidRPr="006D3CB2">
          <w:fldChar w:fldCharType="end"/>
        </w:r>
        <w:r w:rsidRPr="006D3CB2">
          <w:tab/>
          <w:t>Radiotelephony procedures in the maritime mobile service</w:t>
        </w:r>
      </w:ins>
    </w:p>
    <w:p w14:paraId="59FF9C99" w14:textId="77777777" w:rsidR="00321DF9" w:rsidRDefault="00321DF9" w:rsidP="00E33D7E">
      <w:pPr>
        <w:tabs>
          <w:tab w:val="clear" w:pos="1871"/>
          <w:tab w:val="left" w:pos="1985"/>
        </w:tabs>
        <w:ind w:left="1985" w:hanging="1985"/>
        <w:rPr>
          <w:ins w:id="80" w:author="Chairman" w:date="2022-08-03T11:07:00Z"/>
        </w:rPr>
      </w:pPr>
      <w:ins w:id="81" w:author="Chairman" w:date="2022-08-03T11:07:00Z">
        <w:r w:rsidRPr="00E736B2">
          <w:t xml:space="preserve">ITU-R </w:t>
        </w:r>
        <w:r w:rsidRPr="006D3CB2">
          <w:fldChar w:fldCharType="begin"/>
        </w:r>
        <w:r>
          <w:instrText>HYPERLINK "https://www.itu.int/rec/R-REC-M.1371/en"</w:instrText>
        </w:r>
        <w:r w:rsidRPr="006D3CB2">
          <w:fldChar w:fldCharType="separate"/>
        </w:r>
        <w:r>
          <w:rPr>
            <w:rStyle w:val="Hyperlink"/>
            <w:rFonts w:eastAsiaTheme="majorEastAsia"/>
          </w:rPr>
          <w:t>M.1371</w:t>
        </w:r>
        <w:r w:rsidRPr="006D3CB2">
          <w:fldChar w:fldCharType="end"/>
        </w:r>
        <w:r w:rsidRPr="006D3CB2">
          <w:tab/>
          <w:t>Technical characteristics for an automatic identification system using time-division multiple access in the VHF maritime mobile band</w:t>
        </w:r>
      </w:ins>
    </w:p>
    <w:p w14:paraId="3E278A6D" w14:textId="77777777" w:rsidR="00321DF9" w:rsidRDefault="00321DF9" w:rsidP="00E33D7E">
      <w:pPr>
        <w:tabs>
          <w:tab w:val="clear" w:pos="1871"/>
          <w:tab w:val="left" w:pos="1985"/>
          <w:tab w:val="left" w:pos="2127"/>
        </w:tabs>
        <w:ind w:left="1985" w:hanging="1985"/>
        <w:rPr>
          <w:color w:val="000000"/>
          <w:shd w:val="clear" w:color="auto" w:fill="FFFFFF"/>
        </w:rPr>
      </w:pPr>
      <w:ins w:id="82" w:author="Chairman" w:date="2022-08-03T11:07:00Z">
        <w:r w:rsidRPr="00E736B2">
          <w:t xml:space="preserve">ITU-R </w:t>
        </w:r>
        <w:r>
          <w:fldChar w:fldCharType="begin"/>
        </w:r>
        <w:r>
          <w:instrText xml:space="preserve"> HYPERLINK "https://www.itu.int/rec/R-REC-M.1371/en" </w:instrText>
        </w:r>
        <w:r>
          <w:fldChar w:fldCharType="separate"/>
        </w:r>
        <w:r w:rsidRPr="00BF0EBB">
          <w:rPr>
            <w:rStyle w:val="Hyperlink"/>
          </w:rPr>
          <w:t>M.2135</w:t>
        </w:r>
        <w:r>
          <w:fldChar w:fldCharType="end"/>
        </w:r>
        <w:r w:rsidRPr="001066A3">
          <w:rPr>
            <w:szCs w:val="24"/>
          </w:rPr>
          <w:tab/>
        </w:r>
        <w:r w:rsidRPr="001066A3">
          <w:rPr>
            <w:color w:val="000000"/>
            <w:shd w:val="clear" w:color="auto" w:fill="FFFFFF"/>
          </w:rPr>
          <w:t>Technical characteristics of autonomous maritime radio devices operating in the frequency band 156-162.05 MHz</w:t>
        </w:r>
      </w:ins>
    </w:p>
    <w:p w14:paraId="0DF64035" w14:textId="77777777" w:rsidR="00321DF9" w:rsidRPr="00BE03F3" w:rsidRDefault="00321DF9" w:rsidP="00E33D7E">
      <w:pPr>
        <w:tabs>
          <w:tab w:val="clear" w:pos="1871"/>
          <w:tab w:val="left" w:pos="1985"/>
          <w:tab w:val="left" w:pos="2127"/>
        </w:tabs>
        <w:ind w:left="1985" w:hanging="1985"/>
        <w:rPr>
          <w:ins w:id="83" w:author="Chairman" w:date="2022-08-03T11:07:00Z"/>
          <w:szCs w:val="24"/>
        </w:rPr>
      </w:pPr>
    </w:p>
    <w:p w14:paraId="3B09E51B" w14:textId="77777777" w:rsidR="00321DF9" w:rsidRPr="0075399B" w:rsidRDefault="00321DF9" w:rsidP="00E33D7E">
      <w:pPr>
        <w:pStyle w:val="Normalaftertitle"/>
        <w:keepNext/>
        <w:keepLines/>
        <w:rPr>
          <w:lang w:val="en-US"/>
        </w:rPr>
      </w:pPr>
      <w:r w:rsidRPr="0075399B">
        <w:rPr>
          <w:lang w:val="en-US"/>
        </w:rPr>
        <w:t>The ITU Radiocommunication Assembly,</w:t>
      </w:r>
    </w:p>
    <w:p w14:paraId="05A70AF6" w14:textId="77777777" w:rsidR="00321DF9" w:rsidRPr="0075399B" w:rsidRDefault="00321DF9" w:rsidP="00E33D7E">
      <w:pPr>
        <w:pStyle w:val="Call"/>
        <w:rPr>
          <w:lang w:val="en-US"/>
        </w:rPr>
      </w:pPr>
      <w:r w:rsidRPr="0075399B">
        <w:rPr>
          <w:lang w:val="en-US"/>
        </w:rPr>
        <w:t>considering</w:t>
      </w:r>
    </w:p>
    <w:p w14:paraId="745C4426" w14:textId="77777777" w:rsidR="00321DF9" w:rsidRPr="0075399B" w:rsidRDefault="00321DF9" w:rsidP="004F6AFF">
      <w:pPr>
        <w:jc w:val="both"/>
        <w:rPr>
          <w:lang w:val="en-US"/>
        </w:rPr>
      </w:pPr>
      <w:r w:rsidRPr="0075399B">
        <w:rPr>
          <w:i/>
          <w:iCs/>
          <w:lang w:val="en-US"/>
        </w:rPr>
        <w:t>a)</w:t>
      </w:r>
      <w:r w:rsidRPr="0075399B">
        <w:rPr>
          <w:lang w:val="en-US"/>
        </w:rPr>
        <w:tab/>
        <w:t>that digital selective-calling (DSC) will be used as described in Recommendation ITU</w:t>
      </w:r>
      <w:r w:rsidRPr="0075399B">
        <w:rPr>
          <w:lang w:val="en-US"/>
        </w:rPr>
        <w:noBreakHyphen/>
        <w:t>R M.493;</w:t>
      </w:r>
    </w:p>
    <w:p w14:paraId="12AF5C45" w14:textId="77777777" w:rsidR="00321DF9" w:rsidRPr="0075399B" w:rsidRDefault="00321DF9" w:rsidP="004F6AFF">
      <w:pPr>
        <w:jc w:val="both"/>
        <w:rPr>
          <w:lang w:val="en-US"/>
        </w:rPr>
      </w:pPr>
      <w:r w:rsidRPr="0075399B">
        <w:rPr>
          <w:i/>
          <w:iCs/>
          <w:lang w:val="en-US"/>
        </w:rPr>
        <w:t>b)</w:t>
      </w:r>
      <w:r w:rsidRPr="0075399B">
        <w:rPr>
          <w:lang w:val="en-US"/>
        </w:rPr>
        <w:tab/>
        <w:t>that the requirements of Chapter IV of the International Convention for the Safety of Life at Sea (SOLAS), 1974, as amended, for the global maritime distress and safety system (GMDSS) are based on the use of DSC for distress alerting and calling and that operational procedures are necessary for the use of that system;</w:t>
      </w:r>
    </w:p>
    <w:p w14:paraId="6C737D49" w14:textId="77777777" w:rsidR="00321DF9" w:rsidRPr="0075399B" w:rsidRDefault="00321DF9" w:rsidP="004F6AFF">
      <w:pPr>
        <w:jc w:val="both"/>
        <w:rPr>
          <w:lang w:val="en-US"/>
        </w:rPr>
      </w:pPr>
      <w:r w:rsidRPr="0075399B">
        <w:rPr>
          <w:i/>
          <w:iCs/>
          <w:lang w:val="en-US"/>
        </w:rPr>
        <w:t>c)</w:t>
      </w:r>
      <w:r w:rsidRPr="0075399B">
        <w:rPr>
          <w:lang w:val="en-US"/>
        </w:rPr>
        <w:tab/>
        <w:t>that, as far as is practicable, operational procedures in all frequency bands and for all types of communications should be similar;</w:t>
      </w:r>
    </w:p>
    <w:p w14:paraId="259A3888" w14:textId="77777777" w:rsidR="00321DF9" w:rsidRPr="0075399B" w:rsidRDefault="00321DF9" w:rsidP="004F6AFF">
      <w:pPr>
        <w:jc w:val="both"/>
        <w:rPr>
          <w:lang w:val="en-US"/>
        </w:rPr>
      </w:pPr>
      <w:r w:rsidRPr="0075399B">
        <w:rPr>
          <w:i/>
          <w:iCs/>
          <w:lang w:val="en-US"/>
        </w:rPr>
        <w:t>d)</w:t>
      </w:r>
      <w:r w:rsidRPr="0075399B">
        <w:rPr>
          <w:lang w:val="en-US"/>
        </w:rPr>
        <w:tab/>
        <w:t>that DSC provides the primary means of transmitting a distress alert. Provisions of transmitting a distress alert by other methods and procedures are described in the Radio Regulations (RR);</w:t>
      </w:r>
    </w:p>
    <w:p w14:paraId="2877792C" w14:textId="77777777" w:rsidR="00321DF9" w:rsidRPr="0075399B" w:rsidRDefault="00321DF9" w:rsidP="004F6AFF">
      <w:pPr>
        <w:jc w:val="both"/>
        <w:rPr>
          <w:lang w:val="en-US"/>
        </w:rPr>
      </w:pPr>
      <w:r w:rsidRPr="0075399B">
        <w:rPr>
          <w:i/>
          <w:iCs/>
          <w:lang w:val="en-US"/>
        </w:rPr>
        <w:t>e)</w:t>
      </w:r>
      <w:r w:rsidRPr="0075399B">
        <w:rPr>
          <w:lang w:val="en-US"/>
        </w:rPr>
        <w:tab/>
        <w:t>that conditions when alarms have to be actuated should be specified,</w:t>
      </w:r>
    </w:p>
    <w:p w14:paraId="0A705691" w14:textId="77777777" w:rsidR="00321DF9" w:rsidRPr="0075399B" w:rsidRDefault="00321DF9" w:rsidP="004F6AFF">
      <w:pPr>
        <w:pStyle w:val="Call"/>
        <w:jc w:val="both"/>
        <w:rPr>
          <w:lang w:val="en-US"/>
        </w:rPr>
      </w:pPr>
      <w:r w:rsidRPr="0075399B">
        <w:rPr>
          <w:lang w:val="en-US"/>
        </w:rPr>
        <w:t>recommends</w:t>
      </w:r>
    </w:p>
    <w:p w14:paraId="12B5BA64" w14:textId="77777777" w:rsidR="00321DF9" w:rsidRPr="0075399B" w:rsidRDefault="00321DF9" w:rsidP="004F6AFF">
      <w:pPr>
        <w:jc w:val="both"/>
        <w:rPr>
          <w:lang w:val="en-US"/>
        </w:rPr>
      </w:pPr>
      <w:r w:rsidRPr="00030FBA">
        <w:rPr>
          <w:b/>
          <w:bCs/>
          <w:lang w:val="en-US"/>
        </w:rPr>
        <w:t>1</w:t>
      </w:r>
      <w:r w:rsidRPr="0075399B">
        <w:rPr>
          <w:lang w:val="en-US"/>
        </w:rPr>
        <w:tab/>
        <w:t>that the technical characteristics of equipment used for DSC in the maritime mobile service should be in conformity with the relevant ITU-R Recommendations;</w:t>
      </w:r>
    </w:p>
    <w:p w14:paraId="60BC4D44" w14:textId="77777777" w:rsidR="00321DF9" w:rsidRPr="0075399B" w:rsidRDefault="00321DF9" w:rsidP="004F6AFF">
      <w:pPr>
        <w:jc w:val="both"/>
        <w:rPr>
          <w:lang w:val="en-US"/>
        </w:rPr>
      </w:pPr>
      <w:r w:rsidRPr="00030FBA">
        <w:rPr>
          <w:b/>
          <w:bCs/>
          <w:lang w:val="en-US"/>
        </w:rPr>
        <w:lastRenderedPageBreak/>
        <w:t>2</w:t>
      </w:r>
      <w:r w:rsidRPr="0075399B">
        <w:rPr>
          <w:lang w:val="en-US"/>
        </w:rPr>
        <w:tab/>
        <w:t>that the operational procedures to be observed in the MF, HF and VHF bands for DSC should be in accordance with Annex 1 for distress, urgency and safety calls and Annex 2 for other calls;</w:t>
      </w:r>
    </w:p>
    <w:p w14:paraId="32ED19B9" w14:textId="77777777" w:rsidR="00321DF9" w:rsidRPr="0075399B" w:rsidRDefault="00321DF9" w:rsidP="004F6AFF">
      <w:pPr>
        <w:jc w:val="both"/>
        <w:rPr>
          <w:lang w:val="en-US"/>
        </w:rPr>
      </w:pPr>
      <w:r w:rsidRPr="00030FBA">
        <w:rPr>
          <w:b/>
          <w:bCs/>
          <w:lang w:val="en-US"/>
        </w:rPr>
        <w:t>3</w:t>
      </w:r>
      <w:r w:rsidRPr="0075399B">
        <w:rPr>
          <w:lang w:val="en-US"/>
        </w:rPr>
        <w:tab/>
        <w:t>that provisions should be made at stations equipped for DSC for:</w:t>
      </w:r>
    </w:p>
    <w:p w14:paraId="4D0096E3" w14:textId="77777777" w:rsidR="00321DF9" w:rsidRPr="0075399B" w:rsidRDefault="00321DF9" w:rsidP="004F6AFF">
      <w:pPr>
        <w:jc w:val="both"/>
        <w:rPr>
          <w:lang w:val="en-US"/>
        </w:rPr>
      </w:pPr>
      <w:r w:rsidRPr="00030FBA">
        <w:rPr>
          <w:b/>
          <w:bCs/>
          <w:lang w:val="en-US"/>
        </w:rPr>
        <w:t>3.1</w:t>
      </w:r>
      <w:r w:rsidRPr="0075399B">
        <w:rPr>
          <w:lang w:val="en-US"/>
        </w:rPr>
        <w:tab/>
        <w:t>the manual entry of address, type of call, category</w:t>
      </w:r>
      <w:ins w:id="84" w:author="Chairman" w:date="2022-08-03T11:08:00Z">
        <w:r>
          <w:rPr>
            <w:lang w:val="en-US"/>
          </w:rPr>
          <w:t xml:space="preserve"> of call</w:t>
        </w:r>
      </w:ins>
      <w:r w:rsidRPr="0075399B">
        <w:rPr>
          <w:lang w:val="en-US"/>
        </w:rPr>
        <w:t xml:space="preserve"> and various messages into a DSC sequence;</w:t>
      </w:r>
    </w:p>
    <w:p w14:paraId="2AA963A6" w14:textId="77777777" w:rsidR="00321DF9" w:rsidRPr="0075399B" w:rsidRDefault="00321DF9" w:rsidP="004F6AFF">
      <w:pPr>
        <w:jc w:val="both"/>
        <w:rPr>
          <w:lang w:val="en-US"/>
        </w:rPr>
      </w:pPr>
      <w:r w:rsidRPr="00030FBA">
        <w:rPr>
          <w:b/>
          <w:bCs/>
          <w:lang w:val="en-US"/>
        </w:rPr>
        <w:t>3.2</w:t>
      </w:r>
      <w:r w:rsidRPr="0075399B">
        <w:rPr>
          <w:lang w:val="en-US"/>
        </w:rPr>
        <w:tab/>
        <w:t>displaying the information in a user readable format;</w:t>
      </w:r>
    </w:p>
    <w:p w14:paraId="3F60A156" w14:textId="77777777" w:rsidR="00321DF9" w:rsidRPr="0075399B" w:rsidRDefault="00321DF9" w:rsidP="004F6AFF">
      <w:pPr>
        <w:jc w:val="both"/>
        <w:rPr>
          <w:lang w:val="en-US"/>
        </w:rPr>
      </w:pPr>
      <w:r w:rsidRPr="00030FBA">
        <w:rPr>
          <w:b/>
          <w:bCs/>
          <w:lang w:val="en-US"/>
        </w:rPr>
        <w:t>3.3</w:t>
      </w:r>
      <w:r w:rsidRPr="0075399B">
        <w:rPr>
          <w:lang w:val="en-US"/>
        </w:rPr>
        <w:tab/>
        <w:t>the verification and if necessary the correction of such manually formed sequences;</w:t>
      </w:r>
    </w:p>
    <w:p w14:paraId="791A2566" w14:textId="77777777" w:rsidR="00321DF9" w:rsidRPr="0075399B" w:rsidRDefault="00321DF9" w:rsidP="004F6AFF">
      <w:pPr>
        <w:jc w:val="both"/>
        <w:rPr>
          <w:lang w:val="en-US"/>
        </w:rPr>
      </w:pPr>
      <w:r w:rsidRPr="00030FBA">
        <w:rPr>
          <w:b/>
          <w:lang w:val="en-US"/>
        </w:rPr>
        <w:t>3.4</w:t>
      </w:r>
      <w:r w:rsidRPr="0075399B">
        <w:rPr>
          <w:lang w:val="en-US"/>
        </w:rPr>
        <w:tab/>
        <w:t>automatically set the information when possible;</w:t>
      </w:r>
    </w:p>
    <w:p w14:paraId="7B19ACFE" w14:textId="77777777" w:rsidR="00321DF9" w:rsidRPr="0075399B" w:rsidRDefault="00321DF9" w:rsidP="004F6AFF">
      <w:pPr>
        <w:jc w:val="both"/>
        <w:rPr>
          <w:lang w:val="en-US"/>
        </w:rPr>
      </w:pPr>
      <w:r w:rsidRPr="00030FBA">
        <w:rPr>
          <w:b/>
          <w:bCs/>
          <w:lang w:val="en-US"/>
        </w:rPr>
        <w:t>3.5</w:t>
      </w:r>
      <w:r w:rsidRPr="0075399B">
        <w:rPr>
          <w:lang w:val="en-US"/>
        </w:rPr>
        <w:tab/>
        <w:t xml:space="preserve">a specific aural alarm and visual indication to indicate receipt of a distress or urgency call or a call having distress category. It should not be possible to disable this alarm and indication. Provisions should be made to ensure that they can be reset only manually; </w:t>
      </w:r>
    </w:p>
    <w:p w14:paraId="230E7EB1" w14:textId="77777777" w:rsidR="00321DF9" w:rsidRPr="0075399B" w:rsidRDefault="00321DF9" w:rsidP="004F6AFF">
      <w:pPr>
        <w:jc w:val="both"/>
        <w:rPr>
          <w:lang w:val="en-US"/>
        </w:rPr>
      </w:pPr>
      <w:r w:rsidRPr="00030FBA">
        <w:rPr>
          <w:b/>
          <w:bCs/>
          <w:lang w:val="en-US"/>
        </w:rPr>
        <w:t>3.6</w:t>
      </w:r>
      <w:r w:rsidRPr="0075399B">
        <w:rPr>
          <w:lang w:val="en-US"/>
        </w:rPr>
        <w:tab/>
        <w:t>aural alarm(s) and visual indication for calls other than distress and urgency. The aural alarm(s) may be capable of being disabled;</w:t>
      </w:r>
    </w:p>
    <w:p w14:paraId="7E1F0DDC" w14:textId="77777777" w:rsidR="00321DF9" w:rsidRPr="0075399B" w:rsidRDefault="00321DF9" w:rsidP="004F6AFF">
      <w:pPr>
        <w:jc w:val="both"/>
        <w:rPr>
          <w:lang w:val="en-US"/>
        </w:rPr>
      </w:pPr>
      <w:r w:rsidRPr="00030FBA">
        <w:rPr>
          <w:b/>
          <w:bCs/>
          <w:lang w:val="en-US"/>
        </w:rPr>
        <w:t>3.7</w:t>
      </w:r>
      <w:r w:rsidRPr="0075399B">
        <w:rPr>
          <w:lang w:val="en-US"/>
        </w:rPr>
        <w:tab/>
        <w:t>such visual indicators to indicate:</w:t>
      </w:r>
    </w:p>
    <w:p w14:paraId="0863AEA8" w14:textId="77777777" w:rsidR="00321DF9" w:rsidRPr="0075399B" w:rsidRDefault="00321DF9" w:rsidP="004F6AFF">
      <w:pPr>
        <w:jc w:val="both"/>
        <w:rPr>
          <w:lang w:val="en-US"/>
        </w:rPr>
      </w:pPr>
      <w:r w:rsidRPr="00030FBA">
        <w:rPr>
          <w:b/>
          <w:bCs/>
          <w:lang w:val="en-US"/>
        </w:rPr>
        <w:t>3.7.1</w:t>
      </w:r>
      <w:r w:rsidRPr="0075399B">
        <w:rPr>
          <w:lang w:val="en-US"/>
        </w:rPr>
        <w:tab/>
        <w:t>type of received call address (to all stations, to a group of stations, geographical, individual);</w:t>
      </w:r>
    </w:p>
    <w:p w14:paraId="73300EB6" w14:textId="77777777" w:rsidR="00321DF9" w:rsidRPr="0075399B" w:rsidRDefault="00321DF9" w:rsidP="004F6AFF">
      <w:pPr>
        <w:jc w:val="both"/>
        <w:rPr>
          <w:lang w:val="en-US"/>
        </w:rPr>
      </w:pPr>
      <w:r w:rsidRPr="00030FBA">
        <w:rPr>
          <w:b/>
          <w:bCs/>
          <w:lang w:val="en-US"/>
        </w:rPr>
        <w:t>3.7.2</w:t>
      </w:r>
      <w:r w:rsidRPr="0075399B">
        <w:rPr>
          <w:lang w:val="en-US"/>
        </w:rPr>
        <w:tab/>
        <w:t>category</w:t>
      </w:r>
      <w:ins w:id="85" w:author="Chairman" w:date="2022-08-03T11:09:00Z">
        <w:r>
          <w:rPr>
            <w:lang w:val="en-US"/>
          </w:rPr>
          <w:t xml:space="preserve"> of call</w:t>
        </w:r>
      </w:ins>
      <w:r w:rsidRPr="0075399B">
        <w:rPr>
          <w:lang w:val="en-US"/>
        </w:rPr>
        <w:t>;</w:t>
      </w:r>
    </w:p>
    <w:p w14:paraId="15B1585A" w14:textId="77777777" w:rsidR="00321DF9" w:rsidRPr="0075399B" w:rsidRDefault="00321DF9" w:rsidP="004F6AFF">
      <w:pPr>
        <w:jc w:val="both"/>
        <w:rPr>
          <w:lang w:val="en-US"/>
        </w:rPr>
      </w:pPr>
      <w:r w:rsidRPr="00030FBA">
        <w:rPr>
          <w:b/>
          <w:bCs/>
          <w:lang w:val="en-US"/>
        </w:rPr>
        <w:t>3.7.3</w:t>
      </w:r>
      <w:r w:rsidRPr="0075399B">
        <w:rPr>
          <w:lang w:val="en-US"/>
        </w:rPr>
        <w:tab/>
        <w:t>identity of calling station;</w:t>
      </w:r>
    </w:p>
    <w:p w14:paraId="4F972E77" w14:textId="77777777" w:rsidR="00321DF9" w:rsidRPr="0075399B" w:rsidRDefault="00321DF9" w:rsidP="004F6AFF">
      <w:pPr>
        <w:jc w:val="both"/>
        <w:rPr>
          <w:lang w:val="en-US"/>
        </w:rPr>
      </w:pPr>
      <w:r w:rsidRPr="00030FBA">
        <w:rPr>
          <w:b/>
          <w:bCs/>
          <w:lang w:val="en-US"/>
        </w:rPr>
        <w:t>3.7.4</w:t>
      </w:r>
      <w:r w:rsidRPr="0075399B">
        <w:rPr>
          <w:lang w:val="en-US"/>
        </w:rPr>
        <w:tab/>
        <w:t>numerical or alpha-numerical type of information, e.g. frequency information and telecommand;</w:t>
      </w:r>
    </w:p>
    <w:p w14:paraId="75DE66CA" w14:textId="77777777" w:rsidR="00321DF9" w:rsidRPr="0075399B" w:rsidRDefault="00321DF9" w:rsidP="004F6AFF">
      <w:pPr>
        <w:jc w:val="both"/>
        <w:rPr>
          <w:lang w:val="en-US"/>
        </w:rPr>
      </w:pPr>
      <w:r w:rsidRPr="00030FBA">
        <w:rPr>
          <w:b/>
          <w:bCs/>
          <w:lang w:val="en-US"/>
        </w:rPr>
        <w:t>3.7.5</w:t>
      </w:r>
      <w:r w:rsidRPr="0075399B">
        <w:rPr>
          <w:lang w:val="en-US"/>
        </w:rPr>
        <w:tab/>
        <w:t>type of “end of sequence” character;</w:t>
      </w:r>
    </w:p>
    <w:p w14:paraId="701A523C" w14:textId="77777777" w:rsidR="00321DF9" w:rsidRPr="0075399B" w:rsidRDefault="00321DF9" w:rsidP="004F6AFF">
      <w:pPr>
        <w:jc w:val="both"/>
        <w:rPr>
          <w:lang w:val="en-US"/>
        </w:rPr>
      </w:pPr>
      <w:r w:rsidRPr="00030FBA">
        <w:rPr>
          <w:b/>
          <w:bCs/>
          <w:lang w:val="en-US"/>
        </w:rPr>
        <w:t>3.7.6</w:t>
      </w:r>
      <w:r w:rsidRPr="0075399B">
        <w:rPr>
          <w:lang w:val="en-US"/>
        </w:rPr>
        <w:tab/>
        <w:t xml:space="preserve">detection of errors, if any; </w:t>
      </w:r>
    </w:p>
    <w:p w14:paraId="3CD1B591" w14:textId="77777777" w:rsidR="00321DF9" w:rsidRPr="0075399B" w:rsidRDefault="00321DF9" w:rsidP="004F6AFF">
      <w:pPr>
        <w:jc w:val="both"/>
        <w:rPr>
          <w:lang w:val="en-US"/>
        </w:rPr>
      </w:pPr>
      <w:r w:rsidRPr="00030FBA">
        <w:rPr>
          <w:b/>
          <w:bCs/>
          <w:lang w:val="en-US"/>
        </w:rPr>
        <w:t>4</w:t>
      </w:r>
      <w:r w:rsidRPr="0075399B">
        <w:rPr>
          <w:lang w:val="en-US"/>
        </w:rPr>
        <w:tab/>
        <w:t>that the equipment should be simple to operate;</w:t>
      </w:r>
    </w:p>
    <w:p w14:paraId="542F598F" w14:textId="77777777" w:rsidR="00321DF9" w:rsidRDefault="00321DF9" w:rsidP="004F6AFF">
      <w:pPr>
        <w:jc w:val="both"/>
        <w:rPr>
          <w:ins w:id="86" w:author="Chairman" w:date="2022-08-03T11:09:00Z"/>
        </w:rPr>
      </w:pPr>
      <w:r w:rsidRPr="00030FBA">
        <w:rPr>
          <w:b/>
          <w:bCs/>
          <w:lang w:val="en-US"/>
        </w:rPr>
        <w:t>5</w:t>
      </w:r>
      <w:r w:rsidRPr="0075399B">
        <w:rPr>
          <w:lang w:val="en-US"/>
        </w:rPr>
        <w:tab/>
        <w:t>that the operational procedures given in Annexes 3, 4 and 5, which are based on the relevant procedures from RR Chapter </w:t>
      </w:r>
      <w:r w:rsidRPr="0075399B">
        <w:rPr>
          <w:b/>
          <w:bCs/>
          <w:lang w:val="en-US"/>
        </w:rPr>
        <w:t>VII</w:t>
      </w:r>
      <w:r w:rsidRPr="0075399B">
        <w:rPr>
          <w:lang w:val="en-US"/>
        </w:rPr>
        <w:t>, Articles </w:t>
      </w:r>
      <w:r w:rsidRPr="0075399B">
        <w:rPr>
          <w:b/>
          <w:bCs/>
          <w:lang w:val="en-US"/>
        </w:rPr>
        <w:t>30</w:t>
      </w:r>
      <w:r w:rsidRPr="0075399B">
        <w:rPr>
          <w:lang w:val="en-US"/>
        </w:rPr>
        <w:t>,</w:t>
      </w:r>
      <w:r w:rsidRPr="0075399B">
        <w:rPr>
          <w:b/>
          <w:bCs/>
          <w:lang w:val="en-US"/>
        </w:rPr>
        <w:t xml:space="preserve"> 31</w:t>
      </w:r>
      <w:r w:rsidRPr="0075399B">
        <w:rPr>
          <w:lang w:val="en-US"/>
        </w:rPr>
        <w:t>,</w:t>
      </w:r>
      <w:r w:rsidRPr="0075399B">
        <w:rPr>
          <w:b/>
          <w:bCs/>
          <w:lang w:val="en-US"/>
        </w:rPr>
        <w:t xml:space="preserve"> 32</w:t>
      </w:r>
      <w:r w:rsidRPr="0075399B">
        <w:rPr>
          <w:lang w:val="en-US"/>
        </w:rPr>
        <w:t xml:space="preserve"> and </w:t>
      </w:r>
      <w:r w:rsidRPr="0075399B">
        <w:rPr>
          <w:b/>
          <w:bCs/>
          <w:lang w:val="en-US"/>
        </w:rPr>
        <w:t>33</w:t>
      </w:r>
      <w:r w:rsidRPr="0075399B">
        <w:rPr>
          <w:lang w:val="en-US"/>
        </w:rPr>
        <w:t>, be used as guidance for ships and coast stations;</w:t>
      </w:r>
    </w:p>
    <w:p w14:paraId="378BB3A4" w14:textId="77777777" w:rsidR="00321DF9" w:rsidRPr="002A6B17" w:rsidRDefault="00321DF9" w:rsidP="004F6AFF">
      <w:pPr>
        <w:jc w:val="both"/>
        <w:rPr>
          <w:ins w:id="87" w:author="Chairman" w:date="2022-08-03T11:09:00Z"/>
        </w:rPr>
      </w:pPr>
      <w:ins w:id="88" w:author="Chairman" w:date="2022-08-03T11:09:00Z">
        <w:r w:rsidRPr="00770131">
          <w:rPr>
            <w:b/>
            <w:bCs/>
          </w:rPr>
          <w:t>6</w:t>
        </w:r>
        <w:r w:rsidRPr="002A6B17">
          <w:tab/>
          <w:t xml:space="preserve">that </w:t>
        </w:r>
        <w:r w:rsidRPr="00E736B2">
          <w:t xml:space="preserve">the </w:t>
        </w:r>
        <w:r w:rsidRPr="001066A3">
          <w:t>operational</w:t>
        </w:r>
        <w:r w:rsidRPr="002A6B17" w:rsidDel="00D82EC4">
          <w:t xml:space="preserve"> </w:t>
        </w:r>
        <w:r w:rsidRPr="002A6B17">
          <w:t xml:space="preserve">characteristics of the </w:t>
        </w:r>
        <w:r>
          <w:t>a</w:t>
        </w:r>
        <w:r w:rsidRPr="002A6B17">
          <w:t xml:space="preserve">utomatic </w:t>
        </w:r>
        <w:r>
          <w:t>c</w:t>
        </w:r>
        <w:r w:rsidRPr="002A6B17">
          <w:t xml:space="preserve">onnection </w:t>
        </w:r>
        <w:r>
          <w:t>s</w:t>
        </w:r>
        <w:r w:rsidRPr="002A6B17">
          <w:t>ystem (ACS) should be in conformity with Annex 5</w:t>
        </w:r>
        <w:r w:rsidRPr="00C44D1C">
          <w:t>;</w:t>
        </w:r>
      </w:ins>
    </w:p>
    <w:p w14:paraId="05777B9D" w14:textId="77777777" w:rsidR="00321DF9" w:rsidRPr="0075399B" w:rsidRDefault="00321DF9" w:rsidP="004F6AFF">
      <w:pPr>
        <w:jc w:val="both"/>
        <w:rPr>
          <w:lang w:val="en-US"/>
        </w:rPr>
      </w:pPr>
      <w:ins w:id="89" w:author="Chairman" w:date="2022-08-03T11:10:00Z">
        <w:r w:rsidRPr="00770131">
          <w:rPr>
            <w:b/>
            <w:bCs/>
          </w:rPr>
          <w:t>7</w:t>
        </w:r>
        <w:r w:rsidRPr="00C44D1C">
          <w:tab/>
        </w:r>
        <w:r w:rsidRPr="002A6B17">
          <w:t xml:space="preserve">that the </w:t>
        </w:r>
        <w:r w:rsidRPr="001066A3">
          <w:t>operational</w:t>
        </w:r>
        <w:r w:rsidRPr="002A6B17">
          <w:t xml:space="preserve"> characteristics of the </w:t>
        </w:r>
      </w:ins>
      <w:ins w:id="90" w:author="Chairman" w:date="2022-12-12T12:15:00Z">
        <w:r w:rsidRPr="004A3C87">
          <w:t xml:space="preserve">Autonomous maritime radio devices </w:t>
        </w:r>
        <w:r>
          <w:t>(</w:t>
        </w:r>
      </w:ins>
      <w:ins w:id="91" w:author="Chairman" w:date="2022-08-03T11:10:00Z">
        <w:r w:rsidRPr="002A6B17">
          <w:t>AMRD</w:t>
        </w:r>
      </w:ins>
      <w:ins w:id="92" w:author="Chairman" w:date="2022-12-12T12:15:00Z">
        <w:r>
          <w:t>)</w:t>
        </w:r>
      </w:ins>
      <w:ins w:id="93" w:author="Chairman" w:date="2022-08-03T11:10:00Z">
        <w:r w:rsidRPr="002A6B17">
          <w:t xml:space="preserve"> Group A MOB devices should be in conformity with Annex 6</w:t>
        </w:r>
        <w:r w:rsidRPr="00C44D1C">
          <w:t>;</w:t>
        </w:r>
      </w:ins>
    </w:p>
    <w:p w14:paraId="53CDF220" w14:textId="77777777" w:rsidR="00321DF9" w:rsidRPr="0075399B" w:rsidRDefault="00321DF9" w:rsidP="004F6AFF">
      <w:pPr>
        <w:jc w:val="both"/>
        <w:rPr>
          <w:lang w:val="en-US"/>
        </w:rPr>
      </w:pPr>
      <w:del w:id="94" w:author="Chairman" w:date="2022-08-03T11:10:00Z">
        <w:r w:rsidRPr="00030FBA" w:rsidDel="00550AC7">
          <w:rPr>
            <w:b/>
            <w:bCs/>
            <w:lang w:val="en-US"/>
          </w:rPr>
          <w:delText>6</w:delText>
        </w:r>
      </w:del>
      <w:ins w:id="95" w:author="Chairman" w:date="2022-08-03T11:10:00Z">
        <w:r>
          <w:rPr>
            <w:b/>
            <w:bCs/>
            <w:lang w:val="en-US"/>
          </w:rPr>
          <w:t>8</w:t>
        </w:r>
      </w:ins>
      <w:r w:rsidRPr="0075399B">
        <w:rPr>
          <w:lang w:val="en-US"/>
        </w:rPr>
        <w:tab/>
        <w:t xml:space="preserve">that the frequencies used for </w:t>
      </w:r>
      <w:del w:id="96" w:author="Chairman" w:date="2022-08-03T11:10:00Z">
        <w:r w:rsidRPr="0075399B" w:rsidDel="00550AC7">
          <w:rPr>
            <w:lang w:val="en-US"/>
          </w:rPr>
          <w:delText xml:space="preserve">distress and safety purposes using </w:delText>
        </w:r>
      </w:del>
      <w:r w:rsidRPr="0075399B">
        <w:rPr>
          <w:lang w:val="en-US"/>
        </w:rPr>
        <w:t>DSC are those contained in Annex 6</w:t>
      </w:r>
      <w:ins w:id="97" w:author="Chairman" w:date="2022-08-03T11:10:00Z">
        <w:r>
          <w:rPr>
            <w:lang w:val="en-US"/>
          </w:rPr>
          <w:t>7</w:t>
        </w:r>
      </w:ins>
      <w:r w:rsidRPr="0075399B">
        <w:rPr>
          <w:lang w:val="en-US"/>
        </w:rPr>
        <w:t xml:space="preserve"> to this Recommendation</w:t>
      </w:r>
      <w:del w:id="98" w:author="Chairman" w:date="2022-08-03T11:10:00Z">
        <w:r w:rsidRPr="0075399B" w:rsidDel="00550AC7">
          <w:rPr>
            <w:lang w:val="en-US"/>
          </w:rPr>
          <w:delText xml:space="preserve"> (see RR Appendix </w:delText>
        </w:r>
        <w:r w:rsidRPr="0075399B" w:rsidDel="00550AC7">
          <w:rPr>
            <w:b/>
            <w:bCs/>
            <w:lang w:val="en-US"/>
          </w:rPr>
          <w:delText>15</w:delText>
        </w:r>
        <w:r w:rsidRPr="0075399B" w:rsidDel="00550AC7">
          <w:rPr>
            <w:lang w:val="en-US"/>
          </w:rPr>
          <w:delText>)</w:delText>
        </w:r>
      </w:del>
      <w:r w:rsidRPr="0075399B">
        <w:rPr>
          <w:lang w:val="en-US"/>
        </w:rPr>
        <w:t>.</w:t>
      </w:r>
    </w:p>
    <w:p w14:paraId="1ECEA964" w14:textId="77777777" w:rsidR="00321DF9" w:rsidRPr="0075399B" w:rsidRDefault="00321DF9" w:rsidP="004F6AFF">
      <w:pPr>
        <w:jc w:val="both"/>
        <w:rPr>
          <w:lang w:val="en-US"/>
        </w:rPr>
      </w:pPr>
      <w:r w:rsidRPr="0075399B">
        <w:rPr>
          <w:lang w:val="en-US"/>
        </w:rPr>
        <w:t>NOTE 1 – The following definitions are used throughout this Recommendation:</w:t>
      </w:r>
    </w:p>
    <w:p w14:paraId="79452D27" w14:textId="77777777" w:rsidR="00321DF9" w:rsidRPr="00030FBA" w:rsidRDefault="00321DF9" w:rsidP="004F6AFF">
      <w:pPr>
        <w:pStyle w:val="Note"/>
        <w:jc w:val="both"/>
        <w:rPr>
          <w:sz w:val="24"/>
          <w:szCs w:val="24"/>
          <w:lang w:val="en-US"/>
        </w:rPr>
      </w:pPr>
      <w:r w:rsidRPr="00030FBA">
        <w:rPr>
          <w:i/>
          <w:iCs/>
          <w:sz w:val="24"/>
          <w:szCs w:val="24"/>
          <w:lang w:val="en-US"/>
        </w:rPr>
        <w:t>Single frequency</w:t>
      </w:r>
      <w:r w:rsidRPr="00030FBA">
        <w:rPr>
          <w:sz w:val="24"/>
          <w:szCs w:val="24"/>
          <w:lang w:val="en-US"/>
        </w:rPr>
        <w:t>: the same frequency is used for transmission and reception.</w:t>
      </w:r>
    </w:p>
    <w:p w14:paraId="6DE22A79" w14:textId="77777777" w:rsidR="00321DF9" w:rsidRPr="00030FBA" w:rsidRDefault="00321DF9" w:rsidP="004F6AFF">
      <w:pPr>
        <w:pStyle w:val="Note"/>
        <w:jc w:val="both"/>
        <w:rPr>
          <w:sz w:val="24"/>
          <w:szCs w:val="24"/>
          <w:lang w:val="en-US"/>
        </w:rPr>
      </w:pPr>
      <w:r w:rsidRPr="00030FBA">
        <w:rPr>
          <w:i/>
          <w:iCs/>
          <w:sz w:val="24"/>
          <w:szCs w:val="24"/>
          <w:lang w:val="en-US"/>
        </w:rPr>
        <w:t>Paired frequencies</w:t>
      </w:r>
      <w:r w:rsidRPr="00030FBA">
        <w:rPr>
          <w:sz w:val="24"/>
          <w:szCs w:val="24"/>
          <w:lang w:val="en-US"/>
        </w:rPr>
        <w:t>: frequencies which are associated in pairs; each pair consisting of one transmitting and one receiving frequency.</w:t>
      </w:r>
    </w:p>
    <w:p w14:paraId="18846729" w14:textId="77777777" w:rsidR="00321DF9" w:rsidRPr="00030FBA" w:rsidRDefault="00321DF9" w:rsidP="004F6AFF">
      <w:pPr>
        <w:pStyle w:val="Note"/>
        <w:jc w:val="both"/>
        <w:rPr>
          <w:sz w:val="24"/>
          <w:szCs w:val="24"/>
          <w:lang w:val="en-US"/>
        </w:rPr>
      </w:pPr>
      <w:r w:rsidRPr="00030FBA">
        <w:rPr>
          <w:i/>
          <w:iCs/>
          <w:sz w:val="24"/>
          <w:szCs w:val="24"/>
          <w:lang w:val="en-US"/>
        </w:rPr>
        <w:lastRenderedPageBreak/>
        <w:t>International DSC frequencies</w:t>
      </w:r>
      <w:r w:rsidRPr="00030FBA">
        <w:rPr>
          <w:sz w:val="24"/>
          <w:szCs w:val="24"/>
          <w:lang w:val="en-US"/>
        </w:rPr>
        <w:t>: those frequencies designated in the RR for exclusive use for DSC on an international basis.</w:t>
      </w:r>
    </w:p>
    <w:p w14:paraId="2A764578" w14:textId="77777777" w:rsidR="00321DF9" w:rsidRPr="00030FBA" w:rsidRDefault="00321DF9" w:rsidP="004F6AFF">
      <w:pPr>
        <w:pStyle w:val="Note"/>
        <w:jc w:val="both"/>
        <w:rPr>
          <w:sz w:val="24"/>
          <w:szCs w:val="24"/>
          <w:lang w:val="en-US"/>
        </w:rPr>
      </w:pPr>
      <w:r w:rsidRPr="00030FBA">
        <w:rPr>
          <w:i/>
          <w:iCs/>
          <w:sz w:val="24"/>
          <w:szCs w:val="24"/>
          <w:lang w:val="en-US"/>
        </w:rPr>
        <w:t>National DSC frequencies</w:t>
      </w:r>
      <w:r w:rsidRPr="00030FBA">
        <w:rPr>
          <w:sz w:val="24"/>
          <w:szCs w:val="24"/>
          <w:lang w:val="en-US"/>
        </w:rPr>
        <w:t>: those frequencies assigned to individual coast stations or a group of stations on which DSC is permitted (this may include working frequencies as well as calling frequencies). The use of these frequencies must be in accordance with the RR.</w:t>
      </w:r>
    </w:p>
    <w:p w14:paraId="1653E191" w14:textId="77777777" w:rsidR="00321DF9" w:rsidRPr="00030FBA" w:rsidRDefault="00321DF9" w:rsidP="004F6AFF">
      <w:pPr>
        <w:pStyle w:val="Note"/>
        <w:jc w:val="both"/>
        <w:rPr>
          <w:sz w:val="24"/>
          <w:szCs w:val="24"/>
          <w:lang w:val="en-US"/>
        </w:rPr>
      </w:pPr>
      <w:r w:rsidRPr="00030FBA">
        <w:rPr>
          <w:i/>
          <w:iCs/>
          <w:sz w:val="24"/>
          <w:szCs w:val="24"/>
          <w:lang w:val="en-US"/>
        </w:rPr>
        <w:t>Automatic DSC operation at a ship station</w:t>
      </w:r>
      <w:r w:rsidRPr="00030FBA">
        <w:rPr>
          <w:sz w:val="24"/>
          <w:szCs w:val="24"/>
          <w:lang w:val="en-US"/>
        </w:rPr>
        <w:t>: a mode of operation employing automatic tuneable transmitters and receivers, suitable for unattended operation, which provide for automatic call acknowledgements upon reception of a DSC and automatic transfer to the appropriate working frequencies.</w:t>
      </w:r>
    </w:p>
    <w:p w14:paraId="2B012A67" w14:textId="77777777" w:rsidR="00321DF9" w:rsidRDefault="00321DF9" w:rsidP="00EE4343">
      <w:pPr>
        <w:pStyle w:val="Note"/>
        <w:jc w:val="both"/>
        <w:rPr>
          <w:ins w:id="99" w:author="Chairman" w:date="2022-12-12T12:16:00Z"/>
          <w:lang w:val="en-US"/>
        </w:rPr>
      </w:pPr>
      <w:r w:rsidRPr="00030FBA">
        <w:rPr>
          <w:i/>
          <w:iCs/>
          <w:sz w:val="24"/>
          <w:szCs w:val="24"/>
          <w:lang w:val="en-US"/>
        </w:rPr>
        <w:t>Call attempt</w:t>
      </w:r>
      <w:r w:rsidRPr="00030FBA">
        <w:rPr>
          <w:sz w:val="24"/>
          <w:szCs w:val="24"/>
          <w:lang w:val="en-US"/>
        </w:rPr>
        <w:t xml:space="preserve">: one or a limited number of call sequences directed to the same stations on one or more frequencies and within a relatively short time period (e.g. a few minutes). A call attempt is considered unsuccessful if a calling sequence contains the </w:t>
      </w:r>
      <w:del w:id="100" w:author="Chairman" w:date="2022-08-03T11:11:00Z">
        <w:r w:rsidRPr="00030FBA" w:rsidDel="00550AC7">
          <w:rPr>
            <w:sz w:val="24"/>
            <w:szCs w:val="24"/>
            <w:lang w:val="en-US"/>
          </w:rPr>
          <w:delText xml:space="preserve">symbol </w:delText>
        </w:r>
      </w:del>
      <w:ins w:id="101" w:author="Chairman" w:date="2022-08-03T11:11:00Z">
        <w:r>
          <w:rPr>
            <w:sz w:val="24"/>
            <w:szCs w:val="24"/>
            <w:lang w:val="en-US"/>
          </w:rPr>
          <w:t>“acknowledge</w:t>
        </w:r>
        <w:r w:rsidRPr="00030FBA">
          <w:rPr>
            <w:sz w:val="24"/>
            <w:szCs w:val="24"/>
            <w:lang w:val="en-US"/>
          </w:rPr>
          <w:t xml:space="preserve"> </w:t>
        </w:r>
      </w:ins>
      <w:r w:rsidRPr="00030FBA">
        <w:rPr>
          <w:sz w:val="24"/>
          <w:szCs w:val="24"/>
          <w:lang w:val="en-US"/>
        </w:rPr>
        <w:t>RQ</w:t>
      </w:r>
      <w:ins w:id="102" w:author="Chairman" w:date="2022-08-03T11:11:00Z">
        <w:r>
          <w:rPr>
            <w:sz w:val="24"/>
            <w:szCs w:val="24"/>
            <w:lang w:val="en-US"/>
          </w:rPr>
          <w:t>” (symbol No.117)</w:t>
        </w:r>
      </w:ins>
      <w:r w:rsidRPr="00030FBA">
        <w:rPr>
          <w:sz w:val="24"/>
          <w:szCs w:val="24"/>
          <w:lang w:val="en-US"/>
        </w:rPr>
        <w:t xml:space="preserve"> at the end of the sequence and no acknowledgement is received in this time interval.</w:t>
      </w:r>
      <w:ins w:id="103" w:author="Chairman" w:date="2022-12-12T12:16:00Z">
        <w:r>
          <w:rPr>
            <w:lang w:val="en-US"/>
          </w:rPr>
          <w:br w:type="page"/>
        </w:r>
      </w:ins>
    </w:p>
    <w:customXmlInsRangeStart w:id="104" w:author="Chairman" w:date="2022-12-12T12:16:00Z"/>
    <w:sdt>
      <w:sdtPr>
        <w:rPr>
          <w:rFonts w:ascii="Times New Roman" w:eastAsia="Times New Roman" w:hAnsi="Times New Roman" w:cs="Times New Roman"/>
          <w:color w:val="auto"/>
          <w:sz w:val="24"/>
          <w:szCs w:val="20"/>
        </w:rPr>
        <w:id w:val="-358749918"/>
        <w:docPartObj>
          <w:docPartGallery w:val="Table of Contents"/>
          <w:docPartUnique/>
        </w:docPartObj>
      </w:sdtPr>
      <w:sdtEndPr>
        <w:rPr>
          <w:b/>
          <w:bCs/>
        </w:rPr>
      </w:sdtEndPr>
      <w:sdtContent>
        <w:customXmlInsRangeEnd w:id="104"/>
        <w:p w14:paraId="66C48A22" w14:textId="77777777" w:rsidR="00321DF9" w:rsidRPr="004A3C87" w:rsidRDefault="00321DF9" w:rsidP="00D540B6">
          <w:pPr>
            <w:pStyle w:val="TOCHeading"/>
            <w:jc w:val="center"/>
            <w:rPr>
              <w:ins w:id="105" w:author="Chairman" w:date="2022-12-12T12:16:00Z"/>
            </w:rPr>
          </w:pPr>
          <w:ins w:id="106" w:author="Chairman" w:date="2022-12-12T12:16:00Z">
            <w:r w:rsidRPr="000A32B2">
              <w:rPr>
                <w:rFonts w:ascii="Times New Roman" w:hAnsi="Times New Roman" w:cs="Times New Roman"/>
                <w:sz w:val="24"/>
                <w:szCs w:val="24"/>
              </w:rPr>
              <w:t>Table on Content</w:t>
            </w:r>
          </w:ins>
        </w:p>
        <w:p w14:paraId="1CF41697" w14:textId="77777777" w:rsidR="00321DF9" w:rsidRDefault="00321DF9">
          <w:pPr>
            <w:pStyle w:val="TOC1"/>
            <w:rPr>
              <w:ins w:id="107" w:author="Song, Xiaojing" w:date="2022-12-13T10:29:00Z"/>
              <w:rFonts w:asciiTheme="minorHAnsi" w:eastAsiaTheme="minorEastAsia" w:hAnsiTheme="minorHAnsi" w:cstheme="minorBidi"/>
              <w:noProof/>
              <w:sz w:val="22"/>
              <w:szCs w:val="22"/>
              <w:lang w:eastAsia="zh-CN"/>
            </w:rPr>
          </w:pPr>
          <w:ins w:id="108" w:author="Chairman" w:date="2022-12-12T12:16:00Z">
            <w:r w:rsidRPr="004A3C87">
              <w:fldChar w:fldCharType="begin"/>
            </w:r>
            <w:r w:rsidRPr="004A3C87">
              <w:instrText xml:space="preserve"> TOC \o "1-3" \h \z \u </w:instrText>
            </w:r>
            <w:r w:rsidRPr="004A3C87">
              <w:fldChar w:fldCharType="separate"/>
            </w:r>
          </w:ins>
          <w:ins w:id="10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A1-1</w:t>
            </w:r>
            <w:r>
              <w:rPr>
                <w:rFonts w:asciiTheme="minorHAnsi" w:eastAsiaTheme="minorEastAsia" w:hAnsiTheme="minorHAnsi" w:cstheme="minorBidi"/>
                <w:noProof/>
                <w:sz w:val="22"/>
                <w:szCs w:val="22"/>
                <w:lang w:eastAsia="zh-CN"/>
              </w:rPr>
              <w:tab/>
            </w:r>
            <w:r w:rsidRPr="00610E6B">
              <w:rPr>
                <w:rStyle w:val="Hyperlink"/>
                <w:noProof/>
                <w:lang w:val="en-US"/>
              </w:rPr>
              <w:t>Introduction</w:t>
            </w:r>
            <w:r>
              <w:rPr>
                <w:noProof/>
                <w:webHidden/>
              </w:rPr>
              <w:tab/>
            </w:r>
          </w:ins>
          <w:ins w:id="110" w:author="Song, Xiaojing" w:date="2022-12-13T10:38:00Z">
            <w:r>
              <w:rPr>
                <w:noProof/>
                <w:webHidden/>
              </w:rPr>
              <w:tab/>
            </w:r>
          </w:ins>
          <w:ins w:id="111" w:author="Song, Xiaojing" w:date="2022-12-13T10:29:00Z">
            <w:r>
              <w:rPr>
                <w:noProof/>
                <w:webHidden/>
              </w:rPr>
              <w:fldChar w:fldCharType="begin"/>
            </w:r>
            <w:r>
              <w:rPr>
                <w:noProof/>
                <w:webHidden/>
              </w:rPr>
              <w:instrText xml:space="preserve"> PAGEREF _Toc121819861 \h </w:instrText>
            </w:r>
          </w:ins>
          <w:r>
            <w:rPr>
              <w:noProof/>
              <w:webHidden/>
            </w:rPr>
          </w:r>
          <w:r>
            <w:rPr>
              <w:noProof/>
              <w:webHidden/>
            </w:rPr>
            <w:fldChar w:fldCharType="separate"/>
          </w:r>
          <w:ins w:id="112" w:author="Song, Xiaojing" w:date="2022-12-13T10:29:00Z">
            <w:r>
              <w:rPr>
                <w:noProof/>
                <w:webHidden/>
              </w:rPr>
              <w:t>10</w:t>
            </w:r>
            <w:r>
              <w:rPr>
                <w:noProof/>
                <w:webHidden/>
              </w:rPr>
              <w:fldChar w:fldCharType="end"/>
            </w:r>
            <w:r w:rsidRPr="00610E6B">
              <w:rPr>
                <w:rStyle w:val="Hyperlink"/>
                <w:noProof/>
              </w:rPr>
              <w:fldChar w:fldCharType="end"/>
            </w:r>
          </w:ins>
        </w:p>
        <w:p w14:paraId="5B136955" w14:textId="77777777" w:rsidR="00321DF9" w:rsidRDefault="00321DF9">
          <w:pPr>
            <w:pStyle w:val="TOC2"/>
            <w:rPr>
              <w:ins w:id="113" w:author="Song, Xiaojing" w:date="2022-12-13T10:29:00Z"/>
              <w:rFonts w:asciiTheme="minorHAnsi" w:eastAsiaTheme="minorEastAsia" w:hAnsiTheme="minorHAnsi" w:cstheme="minorBidi"/>
              <w:noProof/>
              <w:sz w:val="22"/>
              <w:szCs w:val="22"/>
              <w:lang w:eastAsia="zh-CN"/>
            </w:rPr>
          </w:pPr>
          <w:ins w:id="11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A1-1.1Method of calling</w:t>
            </w:r>
            <w:r>
              <w:rPr>
                <w:noProof/>
                <w:webHidden/>
              </w:rPr>
              <w:tab/>
            </w:r>
          </w:ins>
          <w:ins w:id="115" w:author="Song, Xiaojing" w:date="2022-12-13T10:38:00Z">
            <w:r>
              <w:rPr>
                <w:noProof/>
                <w:webHidden/>
              </w:rPr>
              <w:tab/>
            </w:r>
          </w:ins>
          <w:ins w:id="116" w:author="Song, Xiaojing" w:date="2022-12-13T10:29:00Z">
            <w:r>
              <w:rPr>
                <w:noProof/>
                <w:webHidden/>
              </w:rPr>
              <w:fldChar w:fldCharType="begin"/>
            </w:r>
            <w:r>
              <w:rPr>
                <w:noProof/>
                <w:webHidden/>
              </w:rPr>
              <w:instrText xml:space="preserve"> PAGEREF _Toc121819862 \h </w:instrText>
            </w:r>
          </w:ins>
          <w:r>
            <w:rPr>
              <w:noProof/>
              <w:webHidden/>
            </w:rPr>
          </w:r>
          <w:r>
            <w:rPr>
              <w:noProof/>
              <w:webHidden/>
            </w:rPr>
            <w:fldChar w:fldCharType="separate"/>
          </w:r>
          <w:ins w:id="117" w:author="Song, Xiaojing" w:date="2022-12-13T10:29:00Z">
            <w:r>
              <w:rPr>
                <w:noProof/>
                <w:webHidden/>
              </w:rPr>
              <w:t>10</w:t>
            </w:r>
            <w:r>
              <w:rPr>
                <w:noProof/>
                <w:webHidden/>
              </w:rPr>
              <w:fldChar w:fldCharType="end"/>
            </w:r>
            <w:r w:rsidRPr="00610E6B">
              <w:rPr>
                <w:rStyle w:val="Hyperlink"/>
                <w:noProof/>
              </w:rPr>
              <w:fldChar w:fldCharType="end"/>
            </w:r>
          </w:ins>
        </w:p>
        <w:p w14:paraId="12BCD0DA" w14:textId="77777777" w:rsidR="00321DF9" w:rsidRDefault="00321DF9">
          <w:pPr>
            <w:pStyle w:val="TOC1"/>
            <w:rPr>
              <w:ins w:id="118" w:author="Song, Xiaojing" w:date="2022-12-13T10:29:00Z"/>
              <w:rFonts w:asciiTheme="minorHAnsi" w:eastAsiaTheme="minorEastAsia" w:hAnsiTheme="minorHAnsi" w:cstheme="minorBidi"/>
              <w:noProof/>
              <w:sz w:val="22"/>
              <w:szCs w:val="22"/>
              <w:lang w:eastAsia="zh-CN"/>
            </w:rPr>
          </w:pPr>
          <w:ins w:id="11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A1-2</w:t>
            </w:r>
            <w:r>
              <w:rPr>
                <w:rFonts w:asciiTheme="minorHAnsi" w:eastAsiaTheme="minorEastAsia" w:hAnsiTheme="minorHAnsi" w:cstheme="minorBidi"/>
                <w:noProof/>
                <w:sz w:val="22"/>
                <w:szCs w:val="22"/>
                <w:lang w:eastAsia="zh-CN"/>
              </w:rPr>
              <w:tab/>
            </w:r>
            <w:r w:rsidRPr="00610E6B">
              <w:rPr>
                <w:rStyle w:val="Hyperlink"/>
                <w:noProof/>
                <w:lang w:val="en-US"/>
              </w:rPr>
              <w:t>Digital selective calling distress alert</w:t>
            </w:r>
            <w:r>
              <w:rPr>
                <w:noProof/>
                <w:webHidden/>
              </w:rPr>
              <w:tab/>
            </w:r>
          </w:ins>
          <w:ins w:id="120" w:author="Song, Xiaojing" w:date="2022-12-13T10:38:00Z">
            <w:r>
              <w:rPr>
                <w:noProof/>
                <w:webHidden/>
              </w:rPr>
              <w:tab/>
            </w:r>
          </w:ins>
          <w:ins w:id="121" w:author="Song, Xiaojing" w:date="2022-12-13T10:29:00Z">
            <w:r>
              <w:rPr>
                <w:noProof/>
                <w:webHidden/>
              </w:rPr>
              <w:fldChar w:fldCharType="begin"/>
            </w:r>
            <w:r>
              <w:rPr>
                <w:noProof/>
                <w:webHidden/>
              </w:rPr>
              <w:instrText xml:space="preserve"> PAGEREF _Toc121819863 \h </w:instrText>
            </w:r>
          </w:ins>
          <w:r>
            <w:rPr>
              <w:noProof/>
              <w:webHidden/>
            </w:rPr>
          </w:r>
          <w:r>
            <w:rPr>
              <w:noProof/>
              <w:webHidden/>
            </w:rPr>
            <w:fldChar w:fldCharType="separate"/>
          </w:r>
          <w:ins w:id="122" w:author="Song, Xiaojing" w:date="2022-12-13T10:29:00Z">
            <w:r>
              <w:rPr>
                <w:noProof/>
                <w:webHidden/>
              </w:rPr>
              <w:t>11</w:t>
            </w:r>
            <w:r>
              <w:rPr>
                <w:noProof/>
                <w:webHidden/>
              </w:rPr>
              <w:fldChar w:fldCharType="end"/>
            </w:r>
            <w:r w:rsidRPr="00610E6B">
              <w:rPr>
                <w:rStyle w:val="Hyperlink"/>
                <w:noProof/>
              </w:rPr>
              <w:fldChar w:fldCharType="end"/>
            </w:r>
          </w:ins>
        </w:p>
        <w:p w14:paraId="70A4EF0B" w14:textId="77777777" w:rsidR="00321DF9" w:rsidRDefault="00321DF9">
          <w:pPr>
            <w:pStyle w:val="TOC1"/>
            <w:rPr>
              <w:ins w:id="123" w:author="Song, Xiaojing" w:date="2022-12-13T10:29:00Z"/>
              <w:rFonts w:asciiTheme="minorHAnsi" w:eastAsiaTheme="minorEastAsia" w:hAnsiTheme="minorHAnsi" w:cstheme="minorBidi"/>
              <w:noProof/>
              <w:sz w:val="22"/>
              <w:szCs w:val="22"/>
              <w:lang w:eastAsia="zh-CN"/>
            </w:rPr>
          </w:pPr>
          <w:ins w:id="12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w:t>
            </w:r>
            <w:r>
              <w:rPr>
                <w:rFonts w:asciiTheme="minorHAnsi" w:eastAsiaTheme="minorEastAsia" w:hAnsiTheme="minorHAnsi" w:cstheme="minorBidi"/>
                <w:noProof/>
                <w:sz w:val="22"/>
                <w:szCs w:val="22"/>
                <w:lang w:eastAsia="zh-CN"/>
              </w:rPr>
              <w:tab/>
            </w:r>
            <w:r w:rsidRPr="00610E6B">
              <w:rPr>
                <w:rStyle w:val="Hyperlink"/>
                <w:noProof/>
                <w:lang w:val="en-US"/>
              </w:rPr>
              <w:t>Procedures for digital selective calling distress alerts</w:t>
            </w:r>
            <w:r>
              <w:rPr>
                <w:noProof/>
                <w:webHidden/>
              </w:rPr>
              <w:tab/>
            </w:r>
          </w:ins>
          <w:ins w:id="125" w:author="Song, Xiaojing" w:date="2022-12-13T10:38:00Z">
            <w:r>
              <w:rPr>
                <w:noProof/>
                <w:webHidden/>
              </w:rPr>
              <w:tab/>
            </w:r>
          </w:ins>
          <w:ins w:id="126" w:author="Song, Xiaojing" w:date="2022-12-13T10:29:00Z">
            <w:r>
              <w:rPr>
                <w:noProof/>
                <w:webHidden/>
              </w:rPr>
              <w:fldChar w:fldCharType="begin"/>
            </w:r>
            <w:r>
              <w:rPr>
                <w:noProof/>
                <w:webHidden/>
              </w:rPr>
              <w:instrText xml:space="preserve"> PAGEREF _Toc121819864 \h </w:instrText>
            </w:r>
          </w:ins>
          <w:r>
            <w:rPr>
              <w:noProof/>
              <w:webHidden/>
            </w:rPr>
          </w:r>
          <w:r>
            <w:rPr>
              <w:noProof/>
              <w:webHidden/>
            </w:rPr>
            <w:fldChar w:fldCharType="separate"/>
          </w:r>
          <w:ins w:id="127" w:author="Song, Xiaojing" w:date="2022-12-13T10:29:00Z">
            <w:r>
              <w:rPr>
                <w:noProof/>
                <w:webHidden/>
              </w:rPr>
              <w:t>11</w:t>
            </w:r>
            <w:r>
              <w:rPr>
                <w:noProof/>
                <w:webHidden/>
              </w:rPr>
              <w:fldChar w:fldCharType="end"/>
            </w:r>
            <w:r w:rsidRPr="00610E6B">
              <w:rPr>
                <w:rStyle w:val="Hyperlink"/>
                <w:noProof/>
              </w:rPr>
              <w:fldChar w:fldCharType="end"/>
            </w:r>
          </w:ins>
        </w:p>
        <w:p w14:paraId="02736D84" w14:textId="77777777" w:rsidR="00321DF9" w:rsidRDefault="00321DF9">
          <w:pPr>
            <w:pStyle w:val="TOC2"/>
            <w:rPr>
              <w:ins w:id="128" w:author="Song, Xiaojing" w:date="2022-12-13T10:29:00Z"/>
              <w:rFonts w:asciiTheme="minorHAnsi" w:eastAsiaTheme="minorEastAsia" w:hAnsiTheme="minorHAnsi" w:cstheme="minorBidi"/>
              <w:noProof/>
              <w:sz w:val="22"/>
              <w:szCs w:val="22"/>
              <w:lang w:eastAsia="zh-CN"/>
            </w:rPr>
          </w:pPr>
          <w:ins w:id="12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w:t>
            </w:r>
          </w:ins>
          <w:ins w:id="130" w:author="Song, Xiaojing" w:date="2022-12-13T10:30:00Z">
            <w:r>
              <w:rPr>
                <w:rStyle w:val="Hyperlink"/>
                <w:noProof/>
                <w:lang w:val="en-US"/>
              </w:rPr>
              <w:t xml:space="preserve"> </w:t>
            </w:r>
          </w:ins>
          <w:ins w:id="131" w:author="Song, Xiaojing" w:date="2022-12-13T10:29:00Z">
            <w:r w:rsidRPr="00610E6B">
              <w:rPr>
                <w:rStyle w:val="Hyperlink"/>
                <w:noProof/>
                <w:lang w:val="en-US"/>
              </w:rPr>
              <w:t>Transmission by a mobile unit in distress</w:t>
            </w:r>
            <w:r>
              <w:rPr>
                <w:noProof/>
                <w:webHidden/>
              </w:rPr>
              <w:tab/>
            </w:r>
          </w:ins>
          <w:ins w:id="132" w:author="Song, Xiaojing" w:date="2022-12-13T10:38:00Z">
            <w:r>
              <w:rPr>
                <w:noProof/>
                <w:webHidden/>
              </w:rPr>
              <w:tab/>
            </w:r>
          </w:ins>
          <w:ins w:id="133" w:author="Song, Xiaojing" w:date="2022-12-13T10:29:00Z">
            <w:r>
              <w:rPr>
                <w:noProof/>
                <w:webHidden/>
              </w:rPr>
              <w:fldChar w:fldCharType="begin"/>
            </w:r>
            <w:r>
              <w:rPr>
                <w:noProof/>
                <w:webHidden/>
              </w:rPr>
              <w:instrText xml:space="preserve"> PAGEREF _Toc121819865 \h </w:instrText>
            </w:r>
          </w:ins>
          <w:r>
            <w:rPr>
              <w:noProof/>
              <w:webHidden/>
            </w:rPr>
          </w:r>
          <w:r>
            <w:rPr>
              <w:noProof/>
              <w:webHidden/>
            </w:rPr>
            <w:fldChar w:fldCharType="separate"/>
          </w:r>
          <w:ins w:id="134" w:author="Song, Xiaojing" w:date="2022-12-13T10:29:00Z">
            <w:r>
              <w:rPr>
                <w:noProof/>
                <w:webHidden/>
              </w:rPr>
              <w:t>11</w:t>
            </w:r>
            <w:r>
              <w:rPr>
                <w:noProof/>
                <w:webHidden/>
              </w:rPr>
              <w:fldChar w:fldCharType="end"/>
            </w:r>
            <w:r w:rsidRPr="00610E6B">
              <w:rPr>
                <w:rStyle w:val="Hyperlink"/>
                <w:noProof/>
              </w:rPr>
              <w:fldChar w:fldCharType="end"/>
            </w:r>
          </w:ins>
        </w:p>
        <w:p w14:paraId="213CFF73" w14:textId="77777777" w:rsidR="00321DF9" w:rsidRDefault="00321DF9">
          <w:pPr>
            <w:pStyle w:val="TOC3"/>
            <w:rPr>
              <w:ins w:id="135" w:author="Song, Xiaojing" w:date="2022-12-13T10:29:00Z"/>
              <w:rFonts w:asciiTheme="minorHAnsi" w:eastAsiaTheme="minorEastAsia" w:hAnsiTheme="minorHAnsi" w:cstheme="minorBidi"/>
              <w:noProof/>
              <w:sz w:val="22"/>
              <w:szCs w:val="22"/>
              <w:lang w:eastAsia="zh-CN"/>
            </w:rPr>
          </w:pPr>
          <w:ins w:id="13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A1-3.1.3</w:t>
            </w:r>
          </w:ins>
          <w:ins w:id="137" w:author="Song, Xiaojing" w:date="2022-12-13T10:30:00Z">
            <w:r>
              <w:rPr>
                <w:rStyle w:val="Hyperlink"/>
                <w:noProof/>
                <w:lang w:val="en-US"/>
              </w:rPr>
              <w:t xml:space="preserve"> </w:t>
            </w:r>
          </w:ins>
          <w:ins w:id="138" w:author="Song, Xiaojing" w:date="2022-12-13T10:29:00Z">
            <w:r w:rsidRPr="00610E6B">
              <w:rPr>
                <w:rStyle w:val="Hyperlink"/>
                <w:noProof/>
                <w:lang w:val="en-US"/>
              </w:rPr>
              <w:t>Distress alert attempt</w:t>
            </w:r>
            <w:r>
              <w:rPr>
                <w:noProof/>
                <w:webHidden/>
              </w:rPr>
              <w:tab/>
            </w:r>
          </w:ins>
          <w:ins w:id="139" w:author="Song, Xiaojing" w:date="2022-12-13T10:38:00Z">
            <w:r>
              <w:rPr>
                <w:noProof/>
                <w:webHidden/>
              </w:rPr>
              <w:tab/>
            </w:r>
          </w:ins>
          <w:ins w:id="140" w:author="Song, Xiaojing" w:date="2022-12-13T10:29:00Z">
            <w:r>
              <w:rPr>
                <w:noProof/>
                <w:webHidden/>
              </w:rPr>
              <w:fldChar w:fldCharType="begin"/>
            </w:r>
            <w:r>
              <w:rPr>
                <w:noProof/>
                <w:webHidden/>
              </w:rPr>
              <w:instrText xml:space="preserve"> PAGEREF _Toc121819866 \h </w:instrText>
            </w:r>
          </w:ins>
          <w:r>
            <w:rPr>
              <w:noProof/>
              <w:webHidden/>
            </w:rPr>
          </w:r>
          <w:r>
            <w:rPr>
              <w:noProof/>
              <w:webHidden/>
            </w:rPr>
            <w:fldChar w:fldCharType="separate"/>
          </w:r>
          <w:ins w:id="141" w:author="Song, Xiaojing" w:date="2022-12-13T10:29:00Z">
            <w:r>
              <w:rPr>
                <w:noProof/>
                <w:webHidden/>
              </w:rPr>
              <w:t>11</w:t>
            </w:r>
            <w:r>
              <w:rPr>
                <w:noProof/>
                <w:webHidden/>
              </w:rPr>
              <w:fldChar w:fldCharType="end"/>
            </w:r>
            <w:r w:rsidRPr="00610E6B">
              <w:rPr>
                <w:rStyle w:val="Hyperlink"/>
                <w:noProof/>
              </w:rPr>
              <w:fldChar w:fldCharType="end"/>
            </w:r>
          </w:ins>
        </w:p>
        <w:p w14:paraId="3C20B5D9" w14:textId="77777777" w:rsidR="00321DF9" w:rsidRDefault="00321DF9">
          <w:pPr>
            <w:pStyle w:val="TOC3"/>
            <w:rPr>
              <w:ins w:id="142" w:author="Song, Xiaojing" w:date="2022-12-13T10:29:00Z"/>
              <w:rFonts w:asciiTheme="minorHAnsi" w:eastAsiaTheme="minorEastAsia" w:hAnsiTheme="minorHAnsi" w:cstheme="minorBidi"/>
              <w:noProof/>
              <w:sz w:val="22"/>
              <w:szCs w:val="22"/>
              <w:lang w:eastAsia="zh-CN"/>
            </w:rPr>
          </w:pPr>
          <w:ins w:id="14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A1-3.1.4</w:t>
            </w:r>
          </w:ins>
          <w:ins w:id="144" w:author="Song, Xiaojing" w:date="2022-12-13T10:30:00Z">
            <w:r>
              <w:rPr>
                <w:rStyle w:val="Hyperlink"/>
                <w:noProof/>
                <w:lang w:val="en-US"/>
              </w:rPr>
              <w:t xml:space="preserve"> </w:t>
            </w:r>
          </w:ins>
          <w:ins w:id="145" w:author="Song, Xiaojing" w:date="2022-12-13T10:29:00Z">
            <w:r w:rsidRPr="00610E6B">
              <w:rPr>
                <w:rStyle w:val="Hyperlink"/>
                <w:noProof/>
                <w:lang w:val="en-US"/>
              </w:rPr>
              <w:t>Distress</w:t>
            </w:r>
            <w:r>
              <w:rPr>
                <w:noProof/>
                <w:webHidden/>
              </w:rPr>
              <w:tab/>
            </w:r>
          </w:ins>
          <w:ins w:id="146" w:author="Song, Xiaojing" w:date="2022-12-13T10:38:00Z">
            <w:r>
              <w:rPr>
                <w:noProof/>
                <w:webHidden/>
              </w:rPr>
              <w:tab/>
            </w:r>
          </w:ins>
          <w:ins w:id="147" w:author="Song, Xiaojing" w:date="2022-12-13T10:29:00Z">
            <w:r>
              <w:rPr>
                <w:noProof/>
                <w:webHidden/>
              </w:rPr>
              <w:fldChar w:fldCharType="begin"/>
            </w:r>
            <w:r>
              <w:rPr>
                <w:noProof/>
                <w:webHidden/>
              </w:rPr>
              <w:instrText xml:space="preserve"> PAGEREF _Toc121819867 \h </w:instrText>
            </w:r>
          </w:ins>
          <w:r>
            <w:rPr>
              <w:noProof/>
              <w:webHidden/>
            </w:rPr>
          </w:r>
          <w:r>
            <w:rPr>
              <w:noProof/>
              <w:webHidden/>
            </w:rPr>
            <w:fldChar w:fldCharType="separate"/>
          </w:r>
          <w:ins w:id="148" w:author="Song, Xiaojing" w:date="2022-12-13T10:29:00Z">
            <w:r>
              <w:rPr>
                <w:noProof/>
                <w:webHidden/>
              </w:rPr>
              <w:t>12</w:t>
            </w:r>
            <w:r>
              <w:rPr>
                <w:noProof/>
                <w:webHidden/>
              </w:rPr>
              <w:fldChar w:fldCharType="end"/>
            </w:r>
            <w:r w:rsidRPr="00610E6B">
              <w:rPr>
                <w:rStyle w:val="Hyperlink"/>
                <w:noProof/>
              </w:rPr>
              <w:fldChar w:fldCharType="end"/>
            </w:r>
          </w:ins>
        </w:p>
        <w:p w14:paraId="4DED12DC" w14:textId="77777777" w:rsidR="00321DF9" w:rsidRDefault="00321DF9">
          <w:pPr>
            <w:pStyle w:val="TOC2"/>
            <w:rPr>
              <w:ins w:id="149" w:author="Song, Xiaojing" w:date="2022-12-13T10:29:00Z"/>
              <w:rFonts w:asciiTheme="minorHAnsi" w:eastAsiaTheme="minorEastAsia" w:hAnsiTheme="minorHAnsi" w:cstheme="minorBidi"/>
              <w:noProof/>
              <w:sz w:val="22"/>
              <w:szCs w:val="22"/>
              <w:lang w:eastAsia="zh-CN"/>
            </w:rPr>
          </w:pPr>
          <w:ins w:id="15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A1-3.2</w:t>
            </w:r>
          </w:ins>
          <w:ins w:id="151" w:author="Song, Xiaojing" w:date="2022-12-13T10:35:00Z">
            <w:r>
              <w:rPr>
                <w:rStyle w:val="Hyperlink"/>
                <w:noProof/>
                <w:lang w:val="en-US"/>
              </w:rPr>
              <w:t xml:space="preserve"> </w:t>
            </w:r>
          </w:ins>
          <w:ins w:id="152" w:author="Song, Xiaojing" w:date="2022-12-13T10:29:00Z">
            <w:r w:rsidRPr="00610E6B">
              <w:rPr>
                <w:rStyle w:val="Hyperlink"/>
                <w:noProof/>
                <w:lang w:val="en-US"/>
              </w:rPr>
              <w:t>Reception</w:t>
            </w:r>
            <w:r>
              <w:rPr>
                <w:noProof/>
                <w:webHidden/>
              </w:rPr>
              <w:tab/>
            </w:r>
          </w:ins>
          <w:ins w:id="153" w:author="Song, Xiaojing" w:date="2022-12-13T10:38:00Z">
            <w:r>
              <w:rPr>
                <w:noProof/>
                <w:webHidden/>
              </w:rPr>
              <w:tab/>
            </w:r>
          </w:ins>
          <w:ins w:id="154" w:author="Song, Xiaojing" w:date="2022-12-13T10:29:00Z">
            <w:r>
              <w:rPr>
                <w:noProof/>
                <w:webHidden/>
              </w:rPr>
              <w:fldChar w:fldCharType="begin"/>
            </w:r>
            <w:r>
              <w:rPr>
                <w:noProof/>
                <w:webHidden/>
              </w:rPr>
              <w:instrText xml:space="preserve"> PAGEREF _Toc121819868 \h </w:instrText>
            </w:r>
          </w:ins>
          <w:r>
            <w:rPr>
              <w:noProof/>
              <w:webHidden/>
            </w:rPr>
          </w:r>
          <w:r>
            <w:rPr>
              <w:noProof/>
              <w:webHidden/>
            </w:rPr>
            <w:fldChar w:fldCharType="separate"/>
          </w:r>
          <w:ins w:id="155" w:author="Song, Xiaojing" w:date="2022-12-13T10:29:00Z">
            <w:r>
              <w:rPr>
                <w:noProof/>
                <w:webHidden/>
              </w:rPr>
              <w:t>12</w:t>
            </w:r>
            <w:r>
              <w:rPr>
                <w:noProof/>
                <w:webHidden/>
              </w:rPr>
              <w:fldChar w:fldCharType="end"/>
            </w:r>
            <w:r w:rsidRPr="00610E6B">
              <w:rPr>
                <w:rStyle w:val="Hyperlink"/>
                <w:noProof/>
              </w:rPr>
              <w:fldChar w:fldCharType="end"/>
            </w:r>
          </w:ins>
        </w:p>
        <w:p w14:paraId="1AF95146" w14:textId="77777777" w:rsidR="00321DF9" w:rsidRDefault="00321DF9">
          <w:pPr>
            <w:pStyle w:val="TOC2"/>
            <w:rPr>
              <w:ins w:id="156" w:author="Song, Xiaojing" w:date="2022-12-13T10:29:00Z"/>
              <w:rFonts w:asciiTheme="minorHAnsi" w:eastAsiaTheme="minorEastAsia" w:hAnsiTheme="minorHAnsi" w:cstheme="minorBidi"/>
              <w:noProof/>
              <w:sz w:val="22"/>
              <w:szCs w:val="22"/>
              <w:lang w:eastAsia="zh-CN"/>
            </w:rPr>
          </w:pPr>
          <w:ins w:id="15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A1-3.3</w:t>
            </w:r>
          </w:ins>
          <w:ins w:id="158" w:author="Song, Xiaojing" w:date="2022-12-13T10:30:00Z">
            <w:r>
              <w:rPr>
                <w:rStyle w:val="Hyperlink"/>
                <w:noProof/>
                <w:lang w:val="en-US"/>
              </w:rPr>
              <w:t xml:space="preserve"> </w:t>
            </w:r>
          </w:ins>
          <w:ins w:id="159" w:author="Song, Xiaojing" w:date="2022-12-13T10:29:00Z">
            <w:r w:rsidRPr="00610E6B">
              <w:rPr>
                <w:rStyle w:val="Hyperlink"/>
                <w:noProof/>
                <w:lang w:val="en-US"/>
              </w:rPr>
              <w:t>Acknowledgement of distress alerts</w:t>
            </w:r>
            <w:r>
              <w:rPr>
                <w:noProof/>
                <w:webHidden/>
              </w:rPr>
              <w:tab/>
            </w:r>
          </w:ins>
          <w:ins w:id="160" w:author="Song, Xiaojing" w:date="2022-12-13T10:38:00Z">
            <w:r>
              <w:rPr>
                <w:noProof/>
                <w:webHidden/>
              </w:rPr>
              <w:tab/>
            </w:r>
          </w:ins>
          <w:ins w:id="161" w:author="Song, Xiaojing" w:date="2022-12-13T10:29:00Z">
            <w:r>
              <w:rPr>
                <w:noProof/>
                <w:webHidden/>
              </w:rPr>
              <w:fldChar w:fldCharType="begin"/>
            </w:r>
            <w:r>
              <w:rPr>
                <w:noProof/>
                <w:webHidden/>
              </w:rPr>
              <w:instrText xml:space="preserve"> PAGEREF _Toc121819869 \h </w:instrText>
            </w:r>
          </w:ins>
          <w:r>
            <w:rPr>
              <w:noProof/>
              <w:webHidden/>
            </w:rPr>
          </w:r>
          <w:r>
            <w:rPr>
              <w:noProof/>
              <w:webHidden/>
            </w:rPr>
            <w:fldChar w:fldCharType="separate"/>
          </w:r>
          <w:ins w:id="162" w:author="Song, Xiaojing" w:date="2022-12-13T10:29:00Z">
            <w:r>
              <w:rPr>
                <w:noProof/>
                <w:webHidden/>
              </w:rPr>
              <w:t>12</w:t>
            </w:r>
            <w:r>
              <w:rPr>
                <w:noProof/>
                <w:webHidden/>
              </w:rPr>
              <w:fldChar w:fldCharType="end"/>
            </w:r>
            <w:r w:rsidRPr="00610E6B">
              <w:rPr>
                <w:rStyle w:val="Hyperlink"/>
                <w:noProof/>
              </w:rPr>
              <w:fldChar w:fldCharType="end"/>
            </w:r>
          </w:ins>
        </w:p>
        <w:p w14:paraId="69AFAB9D" w14:textId="77777777" w:rsidR="00321DF9" w:rsidRDefault="00321DF9">
          <w:pPr>
            <w:pStyle w:val="TOC2"/>
            <w:rPr>
              <w:ins w:id="163" w:author="Song, Xiaojing" w:date="2022-12-13T10:29:00Z"/>
              <w:rFonts w:asciiTheme="minorHAnsi" w:eastAsiaTheme="minorEastAsia" w:hAnsiTheme="minorHAnsi" w:cstheme="minorBidi"/>
              <w:noProof/>
              <w:sz w:val="22"/>
              <w:szCs w:val="22"/>
              <w:lang w:eastAsia="zh-CN"/>
            </w:rPr>
          </w:pPr>
          <w:ins w:id="16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A1-3.4</w:t>
            </w:r>
          </w:ins>
          <w:ins w:id="165" w:author="Song, Xiaojing" w:date="2022-12-13T10:30:00Z">
            <w:r>
              <w:rPr>
                <w:rStyle w:val="Hyperlink"/>
                <w:noProof/>
                <w:lang w:val="en-US"/>
              </w:rPr>
              <w:t xml:space="preserve"> </w:t>
            </w:r>
          </w:ins>
          <w:ins w:id="166" w:author="Song, Xiaojing" w:date="2022-12-13T10:29:00Z">
            <w:r w:rsidRPr="00610E6B">
              <w:rPr>
                <w:rStyle w:val="Hyperlink"/>
                <w:noProof/>
                <w:lang w:val="en-US"/>
              </w:rPr>
              <w:t>Distress alert relays</w:t>
            </w:r>
            <w:r>
              <w:rPr>
                <w:noProof/>
                <w:webHidden/>
              </w:rPr>
              <w:tab/>
            </w:r>
          </w:ins>
          <w:ins w:id="167" w:author="Song, Xiaojing" w:date="2022-12-13T10:38:00Z">
            <w:r>
              <w:rPr>
                <w:noProof/>
                <w:webHidden/>
              </w:rPr>
              <w:tab/>
            </w:r>
          </w:ins>
          <w:ins w:id="168" w:author="Song, Xiaojing" w:date="2022-12-13T10:29:00Z">
            <w:r>
              <w:rPr>
                <w:noProof/>
                <w:webHidden/>
              </w:rPr>
              <w:fldChar w:fldCharType="begin"/>
            </w:r>
            <w:r>
              <w:rPr>
                <w:noProof/>
                <w:webHidden/>
              </w:rPr>
              <w:instrText xml:space="preserve"> PAGEREF _Toc121819870 \h </w:instrText>
            </w:r>
          </w:ins>
          <w:r>
            <w:rPr>
              <w:noProof/>
              <w:webHidden/>
            </w:rPr>
          </w:r>
          <w:r>
            <w:rPr>
              <w:noProof/>
              <w:webHidden/>
            </w:rPr>
            <w:fldChar w:fldCharType="separate"/>
          </w:r>
          <w:ins w:id="169" w:author="Song, Xiaojing" w:date="2022-12-13T10:29:00Z">
            <w:r>
              <w:rPr>
                <w:noProof/>
                <w:webHidden/>
              </w:rPr>
              <w:t>13</w:t>
            </w:r>
            <w:r>
              <w:rPr>
                <w:noProof/>
                <w:webHidden/>
              </w:rPr>
              <w:fldChar w:fldCharType="end"/>
            </w:r>
            <w:r w:rsidRPr="00610E6B">
              <w:rPr>
                <w:rStyle w:val="Hyperlink"/>
                <w:noProof/>
              </w:rPr>
              <w:fldChar w:fldCharType="end"/>
            </w:r>
          </w:ins>
        </w:p>
        <w:p w14:paraId="1357A74A" w14:textId="77777777" w:rsidR="00321DF9" w:rsidRDefault="00321DF9">
          <w:pPr>
            <w:pStyle w:val="TOC1"/>
            <w:rPr>
              <w:ins w:id="170" w:author="Song, Xiaojing" w:date="2022-12-13T10:29:00Z"/>
              <w:rFonts w:asciiTheme="minorHAnsi" w:eastAsiaTheme="minorEastAsia" w:hAnsiTheme="minorHAnsi" w:cstheme="minorBidi"/>
              <w:noProof/>
              <w:sz w:val="22"/>
              <w:szCs w:val="22"/>
              <w:lang w:eastAsia="zh-CN"/>
            </w:rPr>
          </w:pPr>
          <w:ins w:id="17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A1-4</w:t>
            </w:r>
            <w:r>
              <w:rPr>
                <w:rFonts w:asciiTheme="minorHAnsi" w:eastAsiaTheme="minorEastAsia" w:hAnsiTheme="minorHAnsi" w:cstheme="minorBidi"/>
                <w:noProof/>
                <w:sz w:val="22"/>
                <w:szCs w:val="22"/>
                <w:lang w:eastAsia="zh-CN"/>
              </w:rPr>
              <w:tab/>
            </w:r>
            <w:r w:rsidRPr="00610E6B">
              <w:rPr>
                <w:rStyle w:val="Hyperlink"/>
                <w:noProof/>
                <w:lang w:val="en-US"/>
              </w:rPr>
              <w:t>Procedures for digital selective calling urgency and safety calls</w:t>
            </w:r>
            <w:r>
              <w:rPr>
                <w:noProof/>
                <w:webHidden/>
              </w:rPr>
              <w:tab/>
            </w:r>
          </w:ins>
          <w:ins w:id="172" w:author="Song, Xiaojing" w:date="2022-12-13T10:38:00Z">
            <w:r>
              <w:rPr>
                <w:noProof/>
                <w:webHidden/>
              </w:rPr>
              <w:tab/>
            </w:r>
          </w:ins>
          <w:ins w:id="173" w:author="Song, Xiaojing" w:date="2022-12-13T10:29:00Z">
            <w:r>
              <w:rPr>
                <w:noProof/>
                <w:webHidden/>
              </w:rPr>
              <w:fldChar w:fldCharType="begin"/>
            </w:r>
            <w:r>
              <w:rPr>
                <w:noProof/>
                <w:webHidden/>
              </w:rPr>
              <w:instrText xml:space="preserve"> PAGEREF _Toc121819871 \h </w:instrText>
            </w:r>
          </w:ins>
          <w:r>
            <w:rPr>
              <w:noProof/>
              <w:webHidden/>
            </w:rPr>
          </w:r>
          <w:r>
            <w:rPr>
              <w:noProof/>
              <w:webHidden/>
            </w:rPr>
            <w:fldChar w:fldCharType="separate"/>
          </w:r>
          <w:ins w:id="174" w:author="Song, Xiaojing" w:date="2022-12-13T10:29:00Z">
            <w:r>
              <w:rPr>
                <w:noProof/>
                <w:webHidden/>
              </w:rPr>
              <w:t>13</w:t>
            </w:r>
            <w:r>
              <w:rPr>
                <w:noProof/>
                <w:webHidden/>
              </w:rPr>
              <w:fldChar w:fldCharType="end"/>
            </w:r>
            <w:r w:rsidRPr="00610E6B">
              <w:rPr>
                <w:rStyle w:val="Hyperlink"/>
                <w:noProof/>
              </w:rPr>
              <w:fldChar w:fldCharType="end"/>
            </w:r>
          </w:ins>
        </w:p>
        <w:p w14:paraId="24B98206" w14:textId="77777777" w:rsidR="00321DF9" w:rsidRDefault="00321DF9">
          <w:pPr>
            <w:pStyle w:val="TOC1"/>
            <w:rPr>
              <w:ins w:id="175" w:author="Song, Xiaojing" w:date="2022-12-13T10:29:00Z"/>
              <w:rFonts w:asciiTheme="minorHAnsi" w:eastAsiaTheme="minorEastAsia" w:hAnsiTheme="minorHAnsi" w:cstheme="minorBidi"/>
              <w:noProof/>
              <w:sz w:val="22"/>
              <w:szCs w:val="22"/>
              <w:lang w:eastAsia="zh-CN"/>
            </w:rPr>
          </w:pPr>
          <w:ins w:id="17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A1-5</w:t>
            </w:r>
            <w:r>
              <w:rPr>
                <w:rFonts w:asciiTheme="minorHAnsi" w:eastAsiaTheme="minorEastAsia" w:hAnsiTheme="minorHAnsi" w:cstheme="minorBidi"/>
                <w:noProof/>
                <w:sz w:val="22"/>
                <w:szCs w:val="22"/>
                <w:lang w:eastAsia="zh-CN"/>
              </w:rPr>
              <w:tab/>
            </w:r>
            <w:r w:rsidRPr="00610E6B">
              <w:rPr>
                <w:rStyle w:val="Hyperlink"/>
                <w:noProof/>
                <w:lang w:val="en-US"/>
              </w:rPr>
              <w:t>Testing the equipment used for distress and safety calls</w:t>
            </w:r>
            <w:r>
              <w:rPr>
                <w:noProof/>
                <w:webHidden/>
              </w:rPr>
              <w:tab/>
            </w:r>
          </w:ins>
          <w:ins w:id="177" w:author="Song, Xiaojing" w:date="2022-12-13T10:38:00Z">
            <w:r>
              <w:rPr>
                <w:noProof/>
                <w:webHidden/>
              </w:rPr>
              <w:tab/>
            </w:r>
          </w:ins>
          <w:ins w:id="178" w:author="Song, Xiaojing" w:date="2022-12-13T10:29:00Z">
            <w:r>
              <w:rPr>
                <w:noProof/>
                <w:webHidden/>
              </w:rPr>
              <w:fldChar w:fldCharType="begin"/>
            </w:r>
            <w:r>
              <w:rPr>
                <w:noProof/>
                <w:webHidden/>
              </w:rPr>
              <w:instrText xml:space="preserve"> PAGEREF _Toc121819872 \h </w:instrText>
            </w:r>
          </w:ins>
          <w:r>
            <w:rPr>
              <w:noProof/>
              <w:webHidden/>
            </w:rPr>
          </w:r>
          <w:r>
            <w:rPr>
              <w:noProof/>
              <w:webHidden/>
            </w:rPr>
            <w:fldChar w:fldCharType="separate"/>
          </w:r>
          <w:ins w:id="179" w:author="Song, Xiaojing" w:date="2022-12-13T10:29:00Z">
            <w:r>
              <w:rPr>
                <w:noProof/>
                <w:webHidden/>
              </w:rPr>
              <w:t>13</w:t>
            </w:r>
            <w:r>
              <w:rPr>
                <w:noProof/>
                <w:webHidden/>
              </w:rPr>
              <w:fldChar w:fldCharType="end"/>
            </w:r>
            <w:r w:rsidRPr="00610E6B">
              <w:rPr>
                <w:rStyle w:val="Hyperlink"/>
                <w:noProof/>
              </w:rPr>
              <w:fldChar w:fldCharType="end"/>
            </w:r>
          </w:ins>
        </w:p>
        <w:p w14:paraId="7BBDE63C" w14:textId="77777777" w:rsidR="00321DF9" w:rsidRDefault="00321DF9">
          <w:pPr>
            <w:pStyle w:val="TOC1"/>
            <w:rPr>
              <w:ins w:id="180" w:author="Song, Xiaojing" w:date="2022-12-13T10:29:00Z"/>
              <w:rFonts w:asciiTheme="minorHAnsi" w:eastAsiaTheme="minorEastAsia" w:hAnsiTheme="minorHAnsi" w:cstheme="minorBidi"/>
              <w:noProof/>
              <w:sz w:val="22"/>
              <w:szCs w:val="22"/>
              <w:lang w:eastAsia="zh-CN"/>
            </w:rPr>
          </w:pPr>
          <w:ins w:id="18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w:t>
            </w:r>
            <w:r>
              <w:rPr>
                <w:rFonts w:asciiTheme="minorHAnsi" w:eastAsiaTheme="minorEastAsia" w:hAnsiTheme="minorHAnsi" w:cstheme="minorBidi"/>
                <w:noProof/>
                <w:sz w:val="22"/>
                <w:szCs w:val="22"/>
                <w:lang w:eastAsia="zh-CN"/>
              </w:rPr>
              <w:tab/>
            </w:r>
            <w:r w:rsidRPr="00610E6B">
              <w:rPr>
                <w:rStyle w:val="Hyperlink"/>
                <w:noProof/>
                <w:lang w:val="en-US"/>
              </w:rPr>
              <w:t>Frequency/channels</w:t>
            </w:r>
            <w:r>
              <w:rPr>
                <w:noProof/>
                <w:webHidden/>
              </w:rPr>
              <w:tab/>
            </w:r>
          </w:ins>
          <w:ins w:id="182" w:author="Song, Xiaojing" w:date="2022-12-13T10:38:00Z">
            <w:r>
              <w:rPr>
                <w:noProof/>
                <w:webHidden/>
              </w:rPr>
              <w:tab/>
            </w:r>
          </w:ins>
          <w:ins w:id="183" w:author="Song, Xiaojing" w:date="2022-12-13T10:29:00Z">
            <w:r>
              <w:rPr>
                <w:noProof/>
                <w:webHidden/>
              </w:rPr>
              <w:fldChar w:fldCharType="begin"/>
            </w:r>
            <w:r>
              <w:rPr>
                <w:noProof/>
                <w:webHidden/>
              </w:rPr>
              <w:instrText xml:space="preserve"> PAGEREF _Toc121819873 \h </w:instrText>
            </w:r>
          </w:ins>
          <w:r>
            <w:rPr>
              <w:noProof/>
              <w:webHidden/>
            </w:rPr>
          </w:r>
          <w:r>
            <w:rPr>
              <w:noProof/>
              <w:webHidden/>
            </w:rPr>
            <w:fldChar w:fldCharType="separate"/>
          </w:r>
          <w:ins w:id="184" w:author="Song, Xiaojing" w:date="2022-12-13T10:29:00Z">
            <w:r>
              <w:rPr>
                <w:noProof/>
                <w:webHidden/>
              </w:rPr>
              <w:t>14</w:t>
            </w:r>
            <w:r>
              <w:rPr>
                <w:noProof/>
                <w:webHidden/>
              </w:rPr>
              <w:fldChar w:fldCharType="end"/>
            </w:r>
            <w:r w:rsidRPr="00610E6B">
              <w:rPr>
                <w:rStyle w:val="Hyperlink"/>
                <w:noProof/>
              </w:rPr>
              <w:fldChar w:fldCharType="end"/>
            </w:r>
          </w:ins>
        </w:p>
        <w:p w14:paraId="3F3685A1" w14:textId="77777777" w:rsidR="00321DF9" w:rsidRDefault="00321DF9">
          <w:pPr>
            <w:pStyle w:val="TOC2"/>
            <w:rPr>
              <w:ins w:id="185" w:author="Song, Xiaojing" w:date="2022-12-13T10:29:00Z"/>
              <w:rFonts w:asciiTheme="minorHAnsi" w:eastAsiaTheme="minorEastAsia" w:hAnsiTheme="minorHAnsi" w:cstheme="minorBidi"/>
              <w:noProof/>
              <w:sz w:val="22"/>
              <w:szCs w:val="22"/>
              <w:lang w:eastAsia="zh-CN"/>
            </w:rPr>
          </w:pPr>
          <w:ins w:id="18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A2-1.2</w:t>
            </w:r>
          </w:ins>
          <w:ins w:id="187" w:author="Song, Xiaojing" w:date="2022-12-13T10:30:00Z">
            <w:r>
              <w:rPr>
                <w:rStyle w:val="Hyperlink"/>
                <w:noProof/>
                <w:lang w:val="en-US"/>
              </w:rPr>
              <w:t xml:space="preserve"> </w:t>
            </w:r>
          </w:ins>
          <w:ins w:id="188" w:author="Song, Xiaojing" w:date="2022-12-13T10:29:00Z">
            <w:r w:rsidRPr="00610E6B">
              <w:rPr>
                <w:rStyle w:val="Hyperlink"/>
                <w:noProof/>
                <w:lang w:val="en-US"/>
              </w:rPr>
              <w:t>International calling</w:t>
            </w:r>
            <w:r>
              <w:rPr>
                <w:noProof/>
                <w:webHidden/>
              </w:rPr>
              <w:tab/>
            </w:r>
          </w:ins>
          <w:ins w:id="189" w:author="Song, Xiaojing" w:date="2022-12-13T10:38:00Z">
            <w:r>
              <w:rPr>
                <w:noProof/>
                <w:webHidden/>
              </w:rPr>
              <w:tab/>
            </w:r>
          </w:ins>
          <w:ins w:id="190" w:author="Song, Xiaojing" w:date="2022-12-13T10:29:00Z">
            <w:r>
              <w:rPr>
                <w:noProof/>
                <w:webHidden/>
              </w:rPr>
              <w:fldChar w:fldCharType="begin"/>
            </w:r>
            <w:r>
              <w:rPr>
                <w:noProof/>
                <w:webHidden/>
              </w:rPr>
              <w:instrText xml:space="preserve"> PAGEREF _Toc121819874 \h </w:instrText>
            </w:r>
          </w:ins>
          <w:r>
            <w:rPr>
              <w:noProof/>
              <w:webHidden/>
            </w:rPr>
          </w:r>
          <w:r>
            <w:rPr>
              <w:noProof/>
              <w:webHidden/>
            </w:rPr>
            <w:fldChar w:fldCharType="separate"/>
          </w:r>
          <w:ins w:id="191" w:author="Song, Xiaojing" w:date="2022-12-13T10:29:00Z">
            <w:r>
              <w:rPr>
                <w:noProof/>
                <w:webHidden/>
              </w:rPr>
              <w:t>14</w:t>
            </w:r>
            <w:r>
              <w:rPr>
                <w:noProof/>
                <w:webHidden/>
              </w:rPr>
              <w:fldChar w:fldCharType="end"/>
            </w:r>
            <w:r w:rsidRPr="00610E6B">
              <w:rPr>
                <w:rStyle w:val="Hyperlink"/>
                <w:noProof/>
              </w:rPr>
              <w:fldChar w:fldCharType="end"/>
            </w:r>
          </w:ins>
        </w:p>
        <w:p w14:paraId="29B158D1" w14:textId="77777777" w:rsidR="00321DF9" w:rsidRDefault="00321DF9">
          <w:pPr>
            <w:pStyle w:val="TOC2"/>
            <w:rPr>
              <w:ins w:id="192" w:author="Song, Xiaojing" w:date="2022-12-13T10:29:00Z"/>
              <w:rFonts w:asciiTheme="minorHAnsi" w:eastAsiaTheme="minorEastAsia" w:hAnsiTheme="minorHAnsi" w:cstheme="minorBidi"/>
              <w:noProof/>
              <w:sz w:val="22"/>
              <w:szCs w:val="22"/>
              <w:lang w:eastAsia="zh-CN"/>
            </w:rPr>
          </w:pPr>
          <w:ins w:id="19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A2-1.3</w:t>
            </w:r>
          </w:ins>
          <w:ins w:id="194" w:author="Song, Xiaojing" w:date="2022-12-13T10:30:00Z">
            <w:r>
              <w:rPr>
                <w:rStyle w:val="Hyperlink"/>
                <w:noProof/>
                <w:lang w:val="en-US"/>
              </w:rPr>
              <w:t xml:space="preserve"> </w:t>
            </w:r>
          </w:ins>
          <w:ins w:id="195" w:author="Song, Xiaojing" w:date="2022-12-13T10:29:00Z">
            <w:r w:rsidRPr="00610E6B">
              <w:rPr>
                <w:rStyle w:val="Hyperlink"/>
                <w:noProof/>
                <w:lang w:val="en-US"/>
              </w:rPr>
              <w:t>National calling</w:t>
            </w:r>
            <w:r>
              <w:rPr>
                <w:noProof/>
                <w:webHidden/>
              </w:rPr>
              <w:tab/>
            </w:r>
          </w:ins>
          <w:ins w:id="196" w:author="Song, Xiaojing" w:date="2022-12-13T10:38:00Z">
            <w:r>
              <w:rPr>
                <w:noProof/>
                <w:webHidden/>
              </w:rPr>
              <w:tab/>
            </w:r>
          </w:ins>
          <w:ins w:id="197" w:author="Song, Xiaojing" w:date="2022-12-13T10:29:00Z">
            <w:r>
              <w:rPr>
                <w:noProof/>
                <w:webHidden/>
              </w:rPr>
              <w:fldChar w:fldCharType="begin"/>
            </w:r>
            <w:r>
              <w:rPr>
                <w:noProof/>
                <w:webHidden/>
              </w:rPr>
              <w:instrText xml:space="preserve"> PAGEREF _Toc121819875 \h </w:instrText>
            </w:r>
          </w:ins>
          <w:r>
            <w:rPr>
              <w:noProof/>
              <w:webHidden/>
            </w:rPr>
          </w:r>
          <w:r>
            <w:rPr>
              <w:noProof/>
              <w:webHidden/>
            </w:rPr>
            <w:fldChar w:fldCharType="separate"/>
          </w:r>
          <w:ins w:id="198" w:author="Song, Xiaojing" w:date="2022-12-13T10:29:00Z">
            <w:r>
              <w:rPr>
                <w:noProof/>
                <w:webHidden/>
              </w:rPr>
              <w:t>14</w:t>
            </w:r>
            <w:r>
              <w:rPr>
                <w:noProof/>
                <w:webHidden/>
              </w:rPr>
              <w:fldChar w:fldCharType="end"/>
            </w:r>
            <w:r w:rsidRPr="00610E6B">
              <w:rPr>
                <w:rStyle w:val="Hyperlink"/>
                <w:noProof/>
              </w:rPr>
              <w:fldChar w:fldCharType="end"/>
            </w:r>
          </w:ins>
        </w:p>
        <w:p w14:paraId="13A90FE9" w14:textId="77777777" w:rsidR="00321DF9" w:rsidRDefault="00321DF9">
          <w:pPr>
            <w:pStyle w:val="TOC2"/>
            <w:rPr>
              <w:ins w:id="199" w:author="Song, Xiaojing" w:date="2022-12-13T10:29:00Z"/>
              <w:rFonts w:asciiTheme="minorHAnsi" w:eastAsiaTheme="minorEastAsia" w:hAnsiTheme="minorHAnsi" w:cstheme="minorBidi"/>
              <w:noProof/>
              <w:sz w:val="22"/>
              <w:szCs w:val="22"/>
              <w:lang w:eastAsia="zh-CN"/>
            </w:rPr>
          </w:pPr>
          <w:ins w:id="20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A2-1.4</w:t>
            </w:r>
          </w:ins>
          <w:ins w:id="201" w:author="Song, Xiaojing" w:date="2022-12-13T10:30:00Z">
            <w:r>
              <w:rPr>
                <w:rStyle w:val="Hyperlink"/>
                <w:noProof/>
                <w:lang w:val="en-US"/>
              </w:rPr>
              <w:t xml:space="preserve"> </w:t>
            </w:r>
          </w:ins>
          <w:ins w:id="202" w:author="Song, Xiaojing" w:date="2022-12-13T10:29:00Z">
            <w:r w:rsidRPr="00610E6B">
              <w:rPr>
                <w:rStyle w:val="Hyperlink"/>
                <w:noProof/>
                <w:lang w:val="en-US"/>
              </w:rPr>
              <w:t>Method of calling</w:t>
            </w:r>
            <w:r>
              <w:rPr>
                <w:noProof/>
                <w:webHidden/>
              </w:rPr>
              <w:tab/>
            </w:r>
          </w:ins>
          <w:ins w:id="203" w:author="Song, Xiaojing" w:date="2022-12-13T10:38:00Z">
            <w:r>
              <w:rPr>
                <w:noProof/>
                <w:webHidden/>
              </w:rPr>
              <w:tab/>
            </w:r>
          </w:ins>
          <w:ins w:id="204" w:author="Song, Xiaojing" w:date="2022-12-13T10:29:00Z">
            <w:r>
              <w:rPr>
                <w:noProof/>
                <w:webHidden/>
              </w:rPr>
              <w:fldChar w:fldCharType="begin"/>
            </w:r>
            <w:r>
              <w:rPr>
                <w:noProof/>
                <w:webHidden/>
              </w:rPr>
              <w:instrText xml:space="preserve"> PAGEREF _Toc121819876 \h </w:instrText>
            </w:r>
          </w:ins>
          <w:r>
            <w:rPr>
              <w:noProof/>
              <w:webHidden/>
            </w:rPr>
          </w:r>
          <w:r>
            <w:rPr>
              <w:noProof/>
              <w:webHidden/>
            </w:rPr>
            <w:fldChar w:fldCharType="separate"/>
          </w:r>
          <w:ins w:id="205" w:author="Song, Xiaojing" w:date="2022-12-13T10:29:00Z">
            <w:r>
              <w:rPr>
                <w:noProof/>
                <w:webHidden/>
              </w:rPr>
              <w:t>14</w:t>
            </w:r>
            <w:r>
              <w:rPr>
                <w:noProof/>
                <w:webHidden/>
              </w:rPr>
              <w:fldChar w:fldCharType="end"/>
            </w:r>
            <w:r w:rsidRPr="00610E6B">
              <w:rPr>
                <w:rStyle w:val="Hyperlink"/>
                <w:noProof/>
              </w:rPr>
              <w:fldChar w:fldCharType="end"/>
            </w:r>
          </w:ins>
        </w:p>
        <w:p w14:paraId="57D42A25" w14:textId="77777777" w:rsidR="00321DF9" w:rsidRDefault="00321DF9">
          <w:pPr>
            <w:pStyle w:val="TOC1"/>
            <w:rPr>
              <w:ins w:id="206" w:author="Song, Xiaojing" w:date="2022-12-13T10:29:00Z"/>
              <w:rFonts w:asciiTheme="minorHAnsi" w:eastAsiaTheme="minorEastAsia" w:hAnsiTheme="minorHAnsi" w:cstheme="minorBidi"/>
              <w:noProof/>
              <w:sz w:val="22"/>
              <w:szCs w:val="22"/>
              <w:lang w:eastAsia="zh-CN"/>
            </w:rPr>
          </w:pPr>
          <w:ins w:id="20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w:t>
            </w:r>
            <w:r>
              <w:rPr>
                <w:rFonts w:asciiTheme="minorHAnsi" w:eastAsiaTheme="minorEastAsia" w:hAnsiTheme="minorHAnsi" w:cstheme="minorBidi"/>
                <w:noProof/>
                <w:sz w:val="22"/>
                <w:szCs w:val="22"/>
                <w:lang w:eastAsia="zh-CN"/>
              </w:rPr>
              <w:tab/>
            </w:r>
            <w:r w:rsidRPr="00610E6B">
              <w:rPr>
                <w:rStyle w:val="Hyperlink"/>
                <w:noProof/>
                <w:lang w:val="en-US"/>
              </w:rPr>
              <w:t>Operating procedures</w:t>
            </w:r>
            <w:r>
              <w:rPr>
                <w:noProof/>
                <w:webHidden/>
              </w:rPr>
              <w:tab/>
            </w:r>
          </w:ins>
          <w:ins w:id="208" w:author="Song, Xiaojing" w:date="2022-12-13T10:38:00Z">
            <w:r>
              <w:rPr>
                <w:noProof/>
                <w:webHidden/>
              </w:rPr>
              <w:tab/>
            </w:r>
          </w:ins>
          <w:ins w:id="209" w:author="Song, Xiaojing" w:date="2022-12-13T10:29:00Z">
            <w:r>
              <w:rPr>
                <w:noProof/>
                <w:webHidden/>
              </w:rPr>
              <w:fldChar w:fldCharType="begin"/>
            </w:r>
            <w:r>
              <w:rPr>
                <w:noProof/>
                <w:webHidden/>
              </w:rPr>
              <w:instrText xml:space="preserve"> PAGEREF _Toc121819877 \h </w:instrText>
            </w:r>
          </w:ins>
          <w:r>
            <w:rPr>
              <w:noProof/>
              <w:webHidden/>
            </w:rPr>
          </w:r>
          <w:r>
            <w:rPr>
              <w:noProof/>
              <w:webHidden/>
            </w:rPr>
            <w:fldChar w:fldCharType="separate"/>
          </w:r>
          <w:ins w:id="210" w:author="Song, Xiaojing" w:date="2022-12-13T10:29:00Z">
            <w:r>
              <w:rPr>
                <w:noProof/>
                <w:webHidden/>
              </w:rPr>
              <w:t>15</w:t>
            </w:r>
            <w:r>
              <w:rPr>
                <w:noProof/>
                <w:webHidden/>
              </w:rPr>
              <w:fldChar w:fldCharType="end"/>
            </w:r>
            <w:r w:rsidRPr="00610E6B">
              <w:rPr>
                <w:rStyle w:val="Hyperlink"/>
                <w:noProof/>
              </w:rPr>
              <w:fldChar w:fldCharType="end"/>
            </w:r>
          </w:ins>
        </w:p>
        <w:p w14:paraId="0161B8BE" w14:textId="77777777" w:rsidR="00321DF9" w:rsidRDefault="00321DF9">
          <w:pPr>
            <w:pStyle w:val="TOC2"/>
            <w:rPr>
              <w:ins w:id="211" w:author="Song, Xiaojing" w:date="2022-12-13T10:29:00Z"/>
              <w:rFonts w:asciiTheme="minorHAnsi" w:eastAsiaTheme="minorEastAsia" w:hAnsiTheme="minorHAnsi" w:cstheme="minorBidi"/>
              <w:noProof/>
              <w:sz w:val="22"/>
              <w:szCs w:val="22"/>
              <w:lang w:eastAsia="zh-CN"/>
            </w:rPr>
          </w:pPr>
          <w:ins w:id="21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A2-2.1</w:t>
            </w:r>
          </w:ins>
          <w:ins w:id="213" w:author="Song, Xiaojing" w:date="2022-12-13T10:30:00Z">
            <w:r>
              <w:rPr>
                <w:rStyle w:val="Hyperlink"/>
                <w:noProof/>
                <w:lang w:val="en-US"/>
              </w:rPr>
              <w:t xml:space="preserve"> </w:t>
            </w:r>
          </w:ins>
          <w:ins w:id="214" w:author="Song, Xiaojing" w:date="2022-12-13T10:29:00Z">
            <w:r w:rsidRPr="00610E6B">
              <w:rPr>
                <w:rStyle w:val="Hyperlink"/>
                <w:noProof/>
                <w:lang w:val="en-US"/>
              </w:rPr>
              <w:t>Coast station initiates call to ship station (see Note 1)</w:t>
            </w:r>
            <w:r>
              <w:rPr>
                <w:noProof/>
                <w:webHidden/>
              </w:rPr>
              <w:tab/>
            </w:r>
          </w:ins>
          <w:ins w:id="215" w:author="Song, Xiaojing" w:date="2022-12-13T10:38:00Z">
            <w:r>
              <w:rPr>
                <w:noProof/>
                <w:webHidden/>
              </w:rPr>
              <w:tab/>
            </w:r>
          </w:ins>
          <w:ins w:id="216" w:author="Song, Xiaojing" w:date="2022-12-13T10:29:00Z">
            <w:r>
              <w:rPr>
                <w:noProof/>
                <w:webHidden/>
              </w:rPr>
              <w:fldChar w:fldCharType="begin"/>
            </w:r>
            <w:r>
              <w:rPr>
                <w:noProof/>
                <w:webHidden/>
              </w:rPr>
              <w:instrText xml:space="preserve"> PAGEREF _Toc121819878 \h </w:instrText>
            </w:r>
          </w:ins>
          <w:r>
            <w:rPr>
              <w:noProof/>
              <w:webHidden/>
            </w:rPr>
          </w:r>
          <w:r>
            <w:rPr>
              <w:noProof/>
              <w:webHidden/>
            </w:rPr>
            <w:fldChar w:fldCharType="separate"/>
          </w:r>
          <w:ins w:id="217" w:author="Song, Xiaojing" w:date="2022-12-13T10:29:00Z">
            <w:r>
              <w:rPr>
                <w:noProof/>
                <w:webHidden/>
              </w:rPr>
              <w:t>15</w:t>
            </w:r>
            <w:r>
              <w:rPr>
                <w:noProof/>
                <w:webHidden/>
              </w:rPr>
              <w:fldChar w:fldCharType="end"/>
            </w:r>
            <w:r w:rsidRPr="00610E6B">
              <w:rPr>
                <w:rStyle w:val="Hyperlink"/>
                <w:noProof/>
              </w:rPr>
              <w:fldChar w:fldCharType="end"/>
            </w:r>
          </w:ins>
        </w:p>
        <w:p w14:paraId="1CF908B3" w14:textId="77777777" w:rsidR="00321DF9" w:rsidRDefault="00321DF9">
          <w:pPr>
            <w:pStyle w:val="TOC2"/>
            <w:rPr>
              <w:ins w:id="218" w:author="Song, Xiaojing" w:date="2022-12-13T10:29:00Z"/>
              <w:rFonts w:asciiTheme="minorHAnsi" w:eastAsiaTheme="minorEastAsia" w:hAnsiTheme="minorHAnsi" w:cstheme="minorBidi"/>
              <w:noProof/>
              <w:sz w:val="22"/>
              <w:szCs w:val="22"/>
              <w:lang w:eastAsia="zh-CN"/>
            </w:rPr>
          </w:pPr>
          <w:ins w:id="21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A2-2.2</w:t>
            </w:r>
          </w:ins>
          <w:ins w:id="220" w:author="Song, Xiaojing" w:date="2022-12-13T10:30:00Z">
            <w:r>
              <w:rPr>
                <w:rStyle w:val="Hyperlink"/>
                <w:noProof/>
                <w:lang w:val="en-US"/>
              </w:rPr>
              <w:t xml:space="preserve"> </w:t>
            </w:r>
          </w:ins>
          <w:ins w:id="221" w:author="Song, Xiaojing" w:date="2022-12-13T10:29:00Z">
            <w:r w:rsidRPr="00610E6B">
              <w:rPr>
                <w:rStyle w:val="Hyperlink"/>
                <w:noProof/>
                <w:lang w:val="en-US"/>
              </w:rPr>
              <w:t>The following procedures apply at the ship stations:</w:t>
            </w:r>
            <w:r>
              <w:rPr>
                <w:noProof/>
                <w:webHidden/>
              </w:rPr>
              <w:tab/>
            </w:r>
          </w:ins>
          <w:ins w:id="222" w:author="Song, Xiaojing" w:date="2022-12-13T10:38:00Z">
            <w:r>
              <w:rPr>
                <w:noProof/>
                <w:webHidden/>
              </w:rPr>
              <w:tab/>
            </w:r>
          </w:ins>
          <w:ins w:id="223" w:author="Song, Xiaojing" w:date="2022-12-13T10:29:00Z">
            <w:r>
              <w:rPr>
                <w:noProof/>
                <w:webHidden/>
              </w:rPr>
              <w:fldChar w:fldCharType="begin"/>
            </w:r>
            <w:r>
              <w:rPr>
                <w:noProof/>
                <w:webHidden/>
              </w:rPr>
              <w:instrText xml:space="preserve"> PAGEREF _Toc121819879 \h </w:instrText>
            </w:r>
          </w:ins>
          <w:r>
            <w:rPr>
              <w:noProof/>
              <w:webHidden/>
            </w:rPr>
          </w:r>
          <w:r>
            <w:rPr>
              <w:noProof/>
              <w:webHidden/>
            </w:rPr>
            <w:fldChar w:fldCharType="separate"/>
          </w:r>
          <w:ins w:id="224" w:author="Song, Xiaojing" w:date="2022-12-13T10:29:00Z">
            <w:r>
              <w:rPr>
                <w:noProof/>
                <w:webHidden/>
              </w:rPr>
              <w:t>16</w:t>
            </w:r>
            <w:r>
              <w:rPr>
                <w:noProof/>
                <w:webHidden/>
              </w:rPr>
              <w:fldChar w:fldCharType="end"/>
            </w:r>
            <w:r w:rsidRPr="00610E6B">
              <w:rPr>
                <w:rStyle w:val="Hyperlink"/>
                <w:noProof/>
              </w:rPr>
              <w:fldChar w:fldCharType="end"/>
            </w:r>
          </w:ins>
        </w:p>
        <w:p w14:paraId="18CF6CEF" w14:textId="77777777" w:rsidR="00321DF9" w:rsidRDefault="00321DF9">
          <w:pPr>
            <w:pStyle w:val="TOC2"/>
            <w:rPr>
              <w:ins w:id="225" w:author="Song, Xiaojing" w:date="2022-12-13T10:29:00Z"/>
              <w:rFonts w:asciiTheme="minorHAnsi" w:eastAsiaTheme="minorEastAsia" w:hAnsiTheme="minorHAnsi" w:cstheme="minorBidi"/>
              <w:noProof/>
              <w:sz w:val="22"/>
              <w:szCs w:val="22"/>
              <w:lang w:eastAsia="zh-CN"/>
            </w:rPr>
          </w:pPr>
          <w:ins w:id="22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A2-2.3</w:t>
            </w:r>
          </w:ins>
          <w:ins w:id="227" w:author="Song, Xiaojing" w:date="2022-12-13T10:30:00Z">
            <w:r>
              <w:rPr>
                <w:rStyle w:val="Hyperlink"/>
                <w:noProof/>
                <w:lang w:val="en-US"/>
              </w:rPr>
              <w:t xml:space="preserve"> </w:t>
            </w:r>
          </w:ins>
          <w:ins w:id="228" w:author="Song, Xiaojing" w:date="2022-12-13T10:29:00Z">
            <w:r w:rsidRPr="00610E6B">
              <w:rPr>
                <w:rStyle w:val="Hyperlink"/>
                <w:noProof/>
                <w:lang w:val="en-US"/>
              </w:rPr>
              <w:t>Ship station initiates call to coast station (see Note 1)</w:t>
            </w:r>
            <w:r>
              <w:rPr>
                <w:noProof/>
                <w:webHidden/>
              </w:rPr>
              <w:tab/>
            </w:r>
          </w:ins>
          <w:ins w:id="229" w:author="Song, Xiaojing" w:date="2022-12-13T10:38:00Z">
            <w:r>
              <w:rPr>
                <w:noProof/>
                <w:webHidden/>
              </w:rPr>
              <w:tab/>
            </w:r>
          </w:ins>
          <w:ins w:id="230" w:author="Song, Xiaojing" w:date="2022-12-13T10:29:00Z">
            <w:r>
              <w:rPr>
                <w:noProof/>
                <w:webHidden/>
              </w:rPr>
              <w:fldChar w:fldCharType="begin"/>
            </w:r>
            <w:r>
              <w:rPr>
                <w:noProof/>
                <w:webHidden/>
              </w:rPr>
              <w:instrText xml:space="preserve"> PAGEREF _Toc121819880 \h </w:instrText>
            </w:r>
          </w:ins>
          <w:r>
            <w:rPr>
              <w:noProof/>
              <w:webHidden/>
            </w:rPr>
          </w:r>
          <w:r>
            <w:rPr>
              <w:noProof/>
              <w:webHidden/>
            </w:rPr>
            <w:fldChar w:fldCharType="separate"/>
          </w:r>
          <w:ins w:id="231" w:author="Song, Xiaojing" w:date="2022-12-13T10:29:00Z">
            <w:r>
              <w:rPr>
                <w:noProof/>
                <w:webHidden/>
              </w:rPr>
              <w:t>17</w:t>
            </w:r>
            <w:r>
              <w:rPr>
                <w:noProof/>
                <w:webHidden/>
              </w:rPr>
              <w:fldChar w:fldCharType="end"/>
            </w:r>
            <w:r w:rsidRPr="00610E6B">
              <w:rPr>
                <w:rStyle w:val="Hyperlink"/>
                <w:noProof/>
              </w:rPr>
              <w:fldChar w:fldCharType="end"/>
            </w:r>
          </w:ins>
        </w:p>
        <w:p w14:paraId="6892CAC0" w14:textId="77777777" w:rsidR="00321DF9" w:rsidRDefault="00321DF9">
          <w:pPr>
            <w:pStyle w:val="TOC2"/>
            <w:rPr>
              <w:ins w:id="232" w:author="Song, Xiaojing" w:date="2022-12-13T10:29:00Z"/>
              <w:rFonts w:asciiTheme="minorHAnsi" w:eastAsiaTheme="minorEastAsia" w:hAnsiTheme="minorHAnsi" w:cstheme="minorBidi"/>
              <w:noProof/>
              <w:sz w:val="22"/>
              <w:szCs w:val="22"/>
              <w:lang w:eastAsia="zh-CN"/>
            </w:rPr>
          </w:pPr>
          <w:ins w:id="23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A2-2.4</w:t>
            </w:r>
          </w:ins>
          <w:ins w:id="234" w:author="Song, Xiaojing" w:date="2022-12-13T10:30:00Z">
            <w:r>
              <w:rPr>
                <w:rStyle w:val="Hyperlink"/>
                <w:noProof/>
                <w:lang w:val="en-US"/>
              </w:rPr>
              <w:t xml:space="preserve"> </w:t>
            </w:r>
          </w:ins>
          <w:ins w:id="235" w:author="Song, Xiaojing" w:date="2022-12-13T10:29:00Z">
            <w:r w:rsidRPr="00610E6B">
              <w:rPr>
                <w:rStyle w:val="Hyperlink"/>
                <w:noProof/>
                <w:lang w:val="en-US"/>
              </w:rPr>
              <w:t>Ship station initiates call to ship station</w:t>
            </w:r>
            <w:r>
              <w:rPr>
                <w:noProof/>
                <w:webHidden/>
              </w:rPr>
              <w:tab/>
            </w:r>
          </w:ins>
          <w:ins w:id="236" w:author="Song, Xiaojing" w:date="2022-12-13T10:39:00Z">
            <w:r>
              <w:rPr>
                <w:noProof/>
                <w:webHidden/>
              </w:rPr>
              <w:tab/>
            </w:r>
          </w:ins>
          <w:ins w:id="237" w:author="Song, Xiaojing" w:date="2022-12-13T10:29:00Z">
            <w:r>
              <w:rPr>
                <w:noProof/>
                <w:webHidden/>
              </w:rPr>
              <w:fldChar w:fldCharType="begin"/>
            </w:r>
            <w:r>
              <w:rPr>
                <w:noProof/>
                <w:webHidden/>
              </w:rPr>
              <w:instrText xml:space="preserve"> PAGEREF _Toc121819881 \h </w:instrText>
            </w:r>
          </w:ins>
          <w:r>
            <w:rPr>
              <w:noProof/>
              <w:webHidden/>
            </w:rPr>
          </w:r>
          <w:r>
            <w:rPr>
              <w:noProof/>
              <w:webHidden/>
            </w:rPr>
            <w:fldChar w:fldCharType="separate"/>
          </w:r>
          <w:ins w:id="238" w:author="Song, Xiaojing" w:date="2022-12-13T10:29:00Z">
            <w:r>
              <w:rPr>
                <w:noProof/>
                <w:webHidden/>
              </w:rPr>
              <w:t>19</w:t>
            </w:r>
            <w:r>
              <w:rPr>
                <w:noProof/>
                <w:webHidden/>
              </w:rPr>
              <w:fldChar w:fldCharType="end"/>
            </w:r>
            <w:r w:rsidRPr="00610E6B">
              <w:rPr>
                <w:rStyle w:val="Hyperlink"/>
                <w:noProof/>
              </w:rPr>
              <w:fldChar w:fldCharType="end"/>
            </w:r>
          </w:ins>
        </w:p>
        <w:p w14:paraId="6279199A" w14:textId="77777777" w:rsidR="00321DF9" w:rsidRDefault="00321DF9">
          <w:pPr>
            <w:pStyle w:val="TOC1"/>
            <w:rPr>
              <w:ins w:id="239" w:author="Song, Xiaojing" w:date="2022-12-13T10:29:00Z"/>
              <w:rFonts w:asciiTheme="minorHAnsi" w:eastAsiaTheme="minorEastAsia" w:hAnsiTheme="minorHAnsi" w:cstheme="minorBidi"/>
              <w:noProof/>
              <w:sz w:val="22"/>
              <w:szCs w:val="22"/>
              <w:lang w:eastAsia="zh-CN"/>
            </w:rPr>
          </w:pPr>
          <w:ins w:id="24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w:t>
            </w:r>
            <w:r>
              <w:rPr>
                <w:rFonts w:asciiTheme="minorHAnsi" w:eastAsiaTheme="minorEastAsia" w:hAnsiTheme="minorHAnsi" w:cstheme="minorBidi"/>
                <w:noProof/>
                <w:sz w:val="22"/>
                <w:szCs w:val="22"/>
                <w:lang w:eastAsia="zh-CN"/>
              </w:rPr>
              <w:tab/>
            </w:r>
            <w:r w:rsidRPr="00610E6B">
              <w:rPr>
                <w:rStyle w:val="Hyperlink"/>
                <w:noProof/>
                <w:lang w:val="en-US"/>
              </w:rPr>
              <w:t>Distress</w:t>
            </w:r>
            <w:r>
              <w:rPr>
                <w:noProof/>
                <w:webHidden/>
              </w:rPr>
              <w:tab/>
            </w:r>
          </w:ins>
          <w:ins w:id="241" w:author="Song, Xiaojing" w:date="2022-12-13T10:39:00Z">
            <w:r>
              <w:rPr>
                <w:noProof/>
                <w:webHidden/>
              </w:rPr>
              <w:tab/>
            </w:r>
          </w:ins>
          <w:ins w:id="242" w:author="Song, Xiaojing" w:date="2022-12-13T10:29:00Z">
            <w:r>
              <w:rPr>
                <w:noProof/>
                <w:webHidden/>
              </w:rPr>
              <w:fldChar w:fldCharType="begin"/>
            </w:r>
            <w:r>
              <w:rPr>
                <w:noProof/>
                <w:webHidden/>
              </w:rPr>
              <w:instrText xml:space="preserve"> PAGEREF _Toc121819882 \h </w:instrText>
            </w:r>
          </w:ins>
          <w:r>
            <w:rPr>
              <w:noProof/>
              <w:webHidden/>
            </w:rPr>
          </w:r>
          <w:r>
            <w:rPr>
              <w:noProof/>
              <w:webHidden/>
            </w:rPr>
            <w:fldChar w:fldCharType="separate"/>
          </w:r>
          <w:ins w:id="243" w:author="Song, Xiaojing" w:date="2022-12-13T10:29:00Z">
            <w:r>
              <w:rPr>
                <w:noProof/>
                <w:webHidden/>
              </w:rPr>
              <w:t>20</w:t>
            </w:r>
            <w:r>
              <w:rPr>
                <w:noProof/>
                <w:webHidden/>
              </w:rPr>
              <w:fldChar w:fldCharType="end"/>
            </w:r>
            <w:r w:rsidRPr="00610E6B">
              <w:rPr>
                <w:rStyle w:val="Hyperlink"/>
                <w:noProof/>
              </w:rPr>
              <w:fldChar w:fldCharType="end"/>
            </w:r>
          </w:ins>
        </w:p>
        <w:p w14:paraId="5AD8160A" w14:textId="77777777" w:rsidR="00321DF9" w:rsidRDefault="00321DF9">
          <w:pPr>
            <w:pStyle w:val="TOC2"/>
            <w:rPr>
              <w:ins w:id="244" w:author="Song, Xiaojing" w:date="2022-12-13T10:29:00Z"/>
              <w:rFonts w:asciiTheme="minorHAnsi" w:eastAsiaTheme="minorEastAsia" w:hAnsiTheme="minorHAnsi" w:cstheme="minorBidi"/>
              <w:noProof/>
              <w:sz w:val="22"/>
              <w:szCs w:val="22"/>
              <w:lang w:eastAsia="zh-CN"/>
            </w:rPr>
          </w:pPr>
          <w:ins w:id="24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A3-1.1</w:t>
            </w:r>
          </w:ins>
          <w:ins w:id="246" w:author="Song, Xiaojing" w:date="2022-12-13T10:30:00Z">
            <w:r>
              <w:rPr>
                <w:rStyle w:val="Hyperlink"/>
                <w:noProof/>
                <w:lang w:val="en-US"/>
              </w:rPr>
              <w:t xml:space="preserve"> </w:t>
            </w:r>
          </w:ins>
          <w:ins w:id="247" w:author="Song, Xiaojing" w:date="2022-12-13T10:29:00Z">
            <w:r w:rsidRPr="00610E6B">
              <w:rPr>
                <w:rStyle w:val="Hyperlink"/>
                <w:noProof/>
                <w:lang w:val="en-US"/>
              </w:rPr>
              <w:t>Transmission of digital selective calling distress alert</w:t>
            </w:r>
            <w:r>
              <w:rPr>
                <w:noProof/>
                <w:webHidden/>
              </w:rPr>
              <w:tab/>
            </w:r>
          </w:ins>
          <w:ins w:id="248" w:author="Song, Xiaojing" w:date="2022-12-13T10:39:00Z">
            <w:r>
              <w:rPr>
                <w:noProof/>
                <w:webHidden/>
              </w:rPr>
              <w:tab/>
            </w:r>
          </w:ins>
          <w:ins w:id="249" w:author="Song, Xiaojing" w:date="2022-12-13T10:29:00Z">
            <w:r>
              <w:rPr>
                <w:noProof/>
                <w:webHidden/>
              </w:rPr>
              <w:fldChar w:fldCharType="begin"/>
            </w:r>
            <w:r>
              <w:rPr>
                <w:noProof/>
                <w:webHidden/>
              </w:rPr>
              <w:instrText xml:space="preserve"> PAGEREF _Toc121819883 \h </w:instrText>
            </w:r>
          </w:ins>
          <w:r>
            <w:rPr>
              <w:noProof/>
              <w:webHidden/>
            </w:rPr>
          </w:r>
          <w:r>
            <w:rPr>
              <w:noProof/>
              <w:webHidden/>
            </w:rPr>
            <w:fldChar w:fldCharType="separate"/>
          </w:r>
          <w:ins w:id="250" w:author="Song, Xiaojing" w:date="2022-12-13T10:29:00Z">
            <w:r>
              <w:rPr>
                <w:noProof/>
                <w:webHidden/>
              </w:rPr>
              <w:t>20</w:t>
            </w:r>
            <w:r>
              <w:rPr>
                <w:noProof/>
                <w:webHidden/>
              </w:rPr>
              <w:fldChar w:fldCharType="end"/>
            </w:r>
            <w:r w:rsidRPr="00610E6B">
              <w:rPr>
                <w:rStyle w:val="Hyperlink"/>
                <w:noProof/>
              </w:rPr>
              <w:fldChar w:fldCharType="end"/>
            </w:r>
          </w:ins>
        </w:p>
        <w:p w14:paraId="2ED26975" w14:textId="77777777" w:rsidR="00321DF9" w:rsidRDefault="00321DF9">
          <w:pPr>
            <w:pStyle w:val="TOC2"/>
            <w:rPr>
              <w:ins w:id="251" w:author="Song, Xiaojing" w:date="2022-12-13T10:29:00Z"/>
              <w:rFonts w:asciiTheme="minorHAnsi" w:eastAsiaTheme="minorEastAsia" w:hAnsiTheme="minorHAnsi" w:cstheme="minorBidi"/>
              <w:noProof/>
              <w:sz w:val="22"/>
              <w:szCs w:val="22"/>
              <w:lang w:eastAsia="zh-CN"/>
            </w:rPr>
          </w:pPr>
          <w:ins w:id="25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A3-1.2</w:t>
            </w:r>
          </w:ins>
          <w:ins w:id="253" w:author="Song, Xiaojing" w:date="2022-12-13T10:31:00Z">
            <w:r>
              <w:rPr>
                <w:rStyle w:val="Hyperlink"/>
                <w:noProof/>
                <w:lang w:val="en-US"/>
              </w:rPr>
              <w:t xml:space="preserve"> </w:t>
            </w:r>
          </w:ins>
          <w:ins w:id="254" w:author="Song, Xiaojing" w:date="2022-12-13T10:29:00Z">
            <w:r w:rsidRPr="00610E6B">
              <w:rPr>
                <w:rStyle w:val="Hyperlink"/>
                <w:noProof/>
                <w:lang w:val="en-US"/>
              </w:rPr>
              <w:t>Actions on receipt of a distress alert</w:t>
            </w:r>
            <w:r>
              <w:rPr>
                <w:noProof/>
                <w:webHidden/>
              </w:rPr>
              <w:tab/>
            </w:r>
          </w:ins>
          <w:ins w:id="255" w:author="Song, Xiaojing" w:date="2022-12-13T10:39:00Z">
            <w:r>
              <w:rPr>
                <w:noProof/>
                <w:webHidden/>
              </w:rPr>
              <w:tab/>
            </w:r>
          </w:ins>
          <w:ins w:id="256" w:author="Song, Xiaojing" w:date="2022-12-13T10:29:00Z">
            <w:r>
              <w:rPr>
                <w:noProof/>
                <w:webHidden/>
              </w:rPr>
              <w:fldChar w:fldCharType="begin"/>
            </w:r>
            <w:r>
              <w:rPr>
                <w:noProof/>
                <w:webHidden/>
              </w:rPr>
              <w:instrText xml:space="preserve"> PAGEREF _Toc121819884 \h </w:instrText>
            </w:r>
          </w:ins>
          <w:r>
            <w:rPr>
              <w:noProof/>
              <w:webHidden/>
            </w:rPr>
          </w:r>
          <w:r>
            <w:rPr>
              <w:noProof/>
              <w:webHidden/>
            </w:rPr>
            <w:fldChar w:fldCharType="separate"/>
          </w:r>
          <w:ins w:id="257" w:author="Song, Xiaojing" w:date="2022-12-13T10:29:00Z">
            <w:r>
              <w:rPr>
                <w:noProof/>
                <w:webHidden/>
              </w:rPr>
              <w:t>20</w:t>
            </w:r>
            <w:r>
              <w:rPr>
                <w:noProof/>
                <w:webHidden/>
              </w:rPr>
              <w:fldChar w:fldCharType="end"/>
            </w:r>
            <w:r w:rsidRPr="00610E6B">
              <w:rPr>
                <w:rStyle w:val="Hyperlink"/>
                <w:noProof/>
              </w:rPr>
              <w:fldChar w:fldCharType="end"/>
            </w:r>
          </w:ins>
        </w:p>
        <w:p w14:paraId="59246F97" w14:textId="77777777" w:rsidR="00321DF9" w:rsidRDefault="00321DF9">
          <w:pPr>
            <w:pStyle w:val="TOC2"/>
            <w:rPr>
              <w:ins w:id="258" w:author="Song, Xiaojing" w:date="2022-12-13T10:29:00Z"/>
              <w:rFonts w:asciiTheme="minorHAnsi" w:eastAsiaTheme="minorEastAsia" w:hAnsiTheme="minorHAnsi" w:cstheme="minorBidi"/>
              <w:noProof/>
              <w:sz w:val="22"/>
              <w:szCs w:val="22"/>
              <w:lang w:eastAsia="zh-CN"/>
            </w:rPr>
          </w:pPr>
          <w:ins w:id="25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A3-1.3</w:t>
            </w:r>
          </w:ins>
          <w:ins w:id="260" w:author="Song, Xiaojing" w:date="2022-12-13T10:31:00Z">
            <w:r>
              <w:rPr>
                <w:rStyle w:val="Hyperlink"/>
                <w:noProof/>
                <w:lang w:val="en-US"/>
              </w:rPr>
              <w:t xml:space="preserve"> </w:t>
            </w:r>
          </w:ins>
          <w:ins w:id="261" w:author="Song, Xiaojing" w:date="2022-12-13T10:29:00Z">
            <w:r w:rsidRPr="00610E6B">
              <w:rPr>
                <w:rStyle w:val="Hyperlink"/>
                <w:noProof/>
                <w:lang w:val="en-US"/>
              </w:rPr>
              <w:t>Distress traffic</w:t>
            </w:r>
            <w:r>
              <w:rPr>
                <w:noProof/>
                <w:webHidden/>
              </w:rPr>
              <w:tab/>
            </w:r>
          </w:ins>
          <w:ins w:id="262" w:author="Song, Xiaojing" w:date="2022-12-13T10:39:00Z">
            <w:r>
              <w:rPr>
                <w:noProof/>
                <w:webHidden/>
              </w:rPr>
              <w:tab/>
            </w:r>
          </w:ins>
          <w:ins w:id="263" w:author="Song, Xiaojing" w:date="2022-12-13T10:29:00Z">
            <w:r>
              <w:rPr>
                <w:noProof/>
                <w:webHidden/>
              </w:rPr>
              <w:fldChar w:fldCharType="begin"/>
            </w:r>
            <w:r>
              <w:rPr>
                <w:noProof/>
                <w:webHidden/>
              </w:rPr>
              <w:instrText xml:space="preserve"> PAGEREF _Toc121819885 \h </w:instrText>
            </w:r>
          </w:ins>
          <w:r>
            <w:rPr>
              <w:noProof/>
              <w:webHidden/>
            </w:rPr>
          </w:r>
          <w:r>
            <w:rPr>
              <w:noProof/>
              <w:webHidden/>
            </w:rPr>
            <w:fldChar w:fldCharType="separate"/>
          </w:r>
          <w:ins w:id="264" w:author="Song, Xiaojing" w:date="2022-12-13T10:29:00Z">
            <w:r>
              <w:rPr>
                <w:noProof/>
                <w:webHidden/>
              </w:rPr>
              <w:t>21</w:t>
            </w:r>
            <w:r>
              <w:rPr>
                <w:noProof/>
                <w:webHidden/>
              </w:rPr>
              <w:fldChar w:fldCharType="end"/>
            </w:r>
            <w:r w:rsidRPr="00610E6B">
              <w:rPr>
                <w:rStyle w:val="Hyperlink"/>
                <w:noProof/>
              </w:rPr>
              <w:fldChar w:fldCharType="end"/>
            </w:r>
          </w:ins>
        </w:p>
        <w:p w14:paraId="65D9D5A3" w14:textId="77777777" w:rsidR="00321DF9" w:rsidRDefault="00321DF9">
          <w:pPr>
            <w:pStyle w:val="TOC2"/>
            <w:rPr>
              <w:ins w:id="265" w:author="Song, Xiaojing" w:date="2022-12-13T10:29:00Z"/>
              <w:rFonts w:asciiTheme="minorHAnsi" w:eastAsiaTheme="minorEastAsia" w:hAnsiTheme="minorHAnsi" w:cstheme="minorBidi"/>
              <w:noProof/>
              <w:sz w:val="22"/>
              <w:szCs w:val="22"/>
              <w:lang w:eastAsia="zh-CN"/>
            </w:rPr>
          </w:pPr>
          <w:ins w:id="26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A3-1.4</w:t>
            </w:r>
          </w:ins>
          <w:ins w:id="267" w:author="Song, Xiaojing" w:date="2022-12-13T10:31:00Z">
            <w:r>
              <w:rPr>
                <w:rStyle w:val="Hyperlink"/>
                <w:noProof/>
                <w:lang w:val="en-US"/>
              </w:rPr>
              <w:t xml:space="preserve"> </w:t>
            </w:r>
          </w:ins>
          <w:ins w:id="268" w:author="Song, Xiaojing" w:date="2022-12-13T10:29:00Z">
            <w:r w:rsidRPr="00610E6B">
              <w:rPr>
                <w:rStyle w:val="Hyperlink"/>
                <w:noProof/>
                <w:lang w:val="en-US"/>
              </w:rPr>
              <w:t>Transmission of a digital selective calling distress alert relay</w:t>
            </w:r>
            <w:r>
              <w:rPr>
                <w:noProof/>
                <w:webHidden/>
              </w:rPr>
              <w:tab/>
            </w:r>
          </w:ins>
          <w:ins w:id="269" w:author="Song, Xiaojing" w:date="2022-12-13T10:39:00Z">
            <w:r>
              <w:rPr>
                <w:noProof/>
                <w:webHidden/>
              </w:rPr>
              <w:tab/>
            </w:r>
          </w:ins>
          <w:ins w:id="270" w:author="Song, Xiaojing" w:date="2022-12-13T10:29:00Z">
            <w:r>
              <w:rPr>
                <w:noProof/>
                <w:webHidden/>
              </w:rPr>
              <w:fldChar w:fldCharType="begin"/>
            </w:r>
            <w:r>
              <w:rPr>
                <w:noProof/>
                <w:webHidden/>
              </w:rPr>
              <w:instrText xml:space="preserve"> PAGEREF _Toc121819886 \h </w:instrText>
            </w:r>
          </w:ins>
          <w:r>
            <w:rPr>
              <w:noProof/>
              <w:webHidden/>
            </w:rPr>
          </w:r>
          <w:r>
            <w:rPr>
              <w:noProof/>
              <w:webHidden/>
            </w:rPr>
            <w:fldChar w:fldCharType="separate"/>
          </w:r>
          <w:ins w:id="271" w:author="Song, Xiaojing" w:date="2022-12-13T10:29:00Z">
            <w:r>
              <w:rPr>
                <w:noProof/>
                <w:webHidden/>
              </w:rPr>
              <w:t>21</w:t>
            </w:r>
            <w:r>
              <w:rPr>
                <w:noProof/>
                <w:webHidden/>
              </w:rPr>
              <w:fldChar w:fldCharType="end"/>
            </w:r>
            <w:r w:rsidRPr="00610E6B">
              <w:rPr>
                <w:rStyle w:val="Hyperlink"/>
                <w:noProof/>
              </w:rPr>
              <w:fldChar w:fldCharType="end"/>
            </w:r>
          </w:ins>
        </w:p>
        <w:p w14:paraId="70E5A9A0" w14:textId="77777777" w:rsidR="00321DF9" w:rsidRDefault="00321DF9">
          <w:pPr>
            <w:pStyle w:val="TOC3"/>
            <w:rPr>
              <w:ins w:id="272" w:author="Song, Xiaojing" w:date="2022-12-13T10:29:00Z"/>
              <w:rFonts w:asciiTheme="minorHAnsi" w:eastAsiaTheme="minorEastAsia" w:hAnsiTheme="minorHAnsi" w:cstheme="minorBidi"/>
              <w:noProof/>
              <w:sz w:val="22"/>
              <w:szCs w:val="22"/>
              <w:lang w:eastAsia="zh-CN"/>
            </w:rPr>
          </w:pPr>
          <w:ins w:id="27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A3-1.4.1</w:t>
            </w:r>
          </w:ins>
          <w:ins w:id="274" w:author="Song, Xiaojing" w:date="2022-12-13T10:31:00Z">
            <w:r>
              <w:rPr>
                <w:rStyle w:val="Hyperlink"/>
                <w:noProof/>
              </w:rPr>
              <w:t xml:space="preserve"> </w:t>
            </w:r>
          </w:ins>
          <w:ins w:id="275" w:author="Song, Xiaojing" w:date="2022-12-13T10:29:00Z">
            <w:r w:rsidRPr="00610E6B">
              <w:rPr>
                <w:rStyle w:val="Hyperlink"/>
                <w:noProof/>
              </w:rPr>
              <w:t>Transmission of a digital selective calling distress relay call on receipt of a digital selective calling distress alert</w:t>
            </w:r>
            <w:r>
              <w:rPr>
                <w:noProof/>
                <w:webHidden/>
              </w:rPr>
              <w:tab/>
            </w:r>
          </w:ins>
          <w:ins w:id="276" w:author="Song, Xiaojing" w:date="2022-12-13T10:39:00Z">
            <w:r>
              <w:rPr>
                <w:noProof/>
                <w:webHidden/>
              </w:rPr>
              <w:tab/>
            </w:r>
          </w:ins>
          <w:ins w:id="277" w:author="Song, Xiaojing" w:date="2022-12-13T10:29:00Z">
            <w:r>
              <w:rPr>
                <w:noProof/>
                <w:webHidden/>
              </w:rPr>
              <w:fldChar w:fldCharType="begin"/>
            </w:r>
            <w:r>
              <w:rPr>
                <w:noProof/>
                <w:webHidden/>
              </w:rPr>
              <w:instrText xml:space="preserve"> PAGEREF _Toc121819887 \h </w:instrText>
            </w:r>
          </w:ins>
          <w:r>
            <w:rPr>
              <w:noProof/>
              <w:webHidden/>
            </w:rPr>
          </w:r>
          <w:r>
            <w:rPr>
              <w:noProof/>
              <w:webHidden/>
            </w:rPr>
            <w:fldChar w:fldCharType="separate"/>
          </w:r>
          <w:ins w:id="278" w:author="Song, Xiaojing" w:date="2022-12-13T10:29:00Z">
            <w:r>
              <w:rPr>
                <w:noProof/>
                <w:webHidden/>
              </w:rPr>
              <w:t>21</w:t>
            </w:r>
            <w:r>
              <w:rPr>
                <w:noProof/>
                <w:webHidden/>
              </w:rPr>
              <w:fldChar w:fldCharType="end"/>
            </w:r>
            <w:r w:rsidRPr="00610E6B">
              <w:rPr>
                <w:rStyle w:val="Hyperlink"/>
                <w:noProof/>
              </w:rPr>
              <w:fldChar w:fldCharType="end"/>
            </w:r>
          </w:ins>
        </w:p>
        <w:p w14:paraId="35A9500B" w14:textId="77777777" w:rsidR="00321DF9" w:rsidRDefault="00321DF9">
          <w:pPr>
            <w:pStyle w:val="TOC3"/>
            <w:rPr>
              <w:ins w:id="279" w:author="Song, Xiaojing" w:date="2022-12-13T10:29:00Z"/>
              <w:rFonts w:asciiTheme="minorHAnsi" w:eastAsiaTheme="minorEastAsia" w:hAnsiTheme="minorHAnsi" w:cstheme="minorBidi"/>
              <w:noProof/>
              <w:sz w:val="22"/>
              <w:szCs w:val="22"/>
              <w:lang w:eastAsia="zh-CN"/>
            </w:rPr>
          </w:pPr>
          <w:ins w:id="28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A3-1.4.2</w:t>
            </w:r>
          </w:ins>
          <w:ins w:id="281" w:author="Song, Xiaojing" w:date="2022-12-13T10:31:00Z">
            <w:r>
              <w:rPr>
                <w:rStyle w:val="Hyperlink"/>
                <w:noProof/>
                <w:lang w:val="en-US"/>
              </w:rPr>
              <w:t xml:space="preserve"> </w:t>
            </w:r>
          </w:ins>
          <w:ins w:id="282" w:author="Song, Xiaojing" w:date="2022-12-13T10:29:00Z">
            <w:r w:rsidRPr="00610E6B">
              <w:rPr>
                <w:rStyle w:val="Hyperlink"/>
                <w:noProof/>
                <w:lang w:val="en-US"/>
              </w:rPr>
              <w:t>Transmission of a digital selective calling distress relay call on behalf of someone else</w:t>
            </w:r>
            <w:r>
              <w:rPr>
                <w:noProof/>
                <w:webHidden/>
              </w:rPr>
              <w:tab/>
            </w:r>
            <w:r>
              <w:rPr>
                <w:noProof/>
                <w:webHidden/>
              </w:rPr>
              <w:fldChar w:fldCharType="begin"/>
            </w:r>
            <w:r>
              <w:rPr>
                <w:noProof/>
                <w:webHidden/>
              </w:rPr>
              <w:instrText xml:space="preserve"> PAGEREF _Toc121819888 \h </w:instrText>
            </w:r>
          </w:ins>
          <w:r>
            <w:rPr>
              <w:noProof/>
              <w:webHidden/>
            </w:rPr>
          </w:r>
          <w:r>
            <w:rPr>
              <w:noProof/>
              <w:webHidden/>
            </w:rPr>
            <w:fldChar w:fldCharType="separate"/>
          </w:r>
          <w:ins w:id="283" w:author="Song, Xiaojing" w:date="2022-12-13T10:29:00Z">
            <w:r>
              <w:rPr>
                <w:noProof/>
                <w:webHidden/>
              </w:rPr>
              <w:t>21</w:t>
            </w:r>
            <w:r>
              <w:rPr>
                <w:noProof/>
                <w:webHidden/>
              </w:rPr>
              <w:fldChar w:fldCharType="end"/>
            </w:r>
            <w:r w:rsidRPr="00610E6B">
              <w:rPr>
                <w:rStyle w:val="Hyperlink"/>
                <w:noProof/>
              </w:rPr>
              <w:fldChar w:fldCharType="end"/>
            </w:r>
          </w:ins>
        </w:p>
        <w:p w14:paraId="3B7085A5" w14:textId="77777777" w:rsidR="00321DF9" w:rsidRDefault="00321DF9">
          <w:pPr>
            <w:pStyle w:val="TOC2"/>
            <w:rPr>
              <w:ins w:id="284" w:author="Song, Xiaojing" w:date="2022-12-13T10:29:00Z"/>
              <w:rFonts w:asciiTheme="minorHAnsi" w:eastAsiaTheme="minorEastAsia" w:hAnsiTheme="minorHAnsi" w:cstheme="minorBidi"/>
              <w:noProof/>
              <w:sz w:val="22"/>
              <w:szCs w:val="22"/>
              <w:lang w:eastAsia="zh-CN"/>
            </w:rPr>
          </w:pPr>
          <w:ins w:id="285" w:author="Song, Xiaojing" w:date="2022-12-13T10:29:00Z">
            <w:r w:rsidRPr="00610E6B">
              <w:rPr>
                <w:rStyle w:val="Hyperlink"/>
                <w:noProof/>
              </w:rPr>
              <w:lastRenderedPageBreak/>
              <w:fldChar w:fldCharType="begin"/>
            </w:r>
            <w:r w:rsidRPr="00610E6B">
              <w:rPr>
                <w:rStyle w:val="Hyperlink"/>
                <w:noProof/>
              </w:rPr>
              <w:instrText xml:space="preserve"> </w:instrText>
            </w:r>
            <w:r>
              <w:rPr>
                <w:noProof/>
              </w:rPr>
              <w:instrText>HYPERLINK \l "_Toc121819889"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A3-1.5</w:t>
            </w:r>
          </w:ins>
          <w:ins w:id="286" w:author="Song, Xiaojing" w:date="2022-12-13T10:31:00Z">
            <w:r>
              <w:rPr>
                <w:rStyle w:val="Hyperlink"/>
                <w:noProof/>
                <w:lang w:val="en-US"/>
              </w:rPr>
              <w:t xml:space="preserve"> </w:t>
            </w:r>
          </w:ins>
          <w:ins w:id="287" w:author="Song, Xiaojing" w:date="2022-12-13T10:29:00Z">
            <w:r w:rsidRPr="00610E6B">
              <w:rPr>
                <w:rStyle w:val="Hyperlink"/>
                <w:noProof/>
                <w:lang w:val="en-US"/>
              </w:rPr>
              <w:t>Acknowledgement of a digital selective calling distress alert relay received from a coast station</w:t>
            </w:r>
            <w:r>
              <w:rPr>
                <w:noProof/>
                <w:webHidden/>
              </w:rPr>
              <w:tab/>
            </w:r>
          </w:ins>
          <w:ins w:id="288" w:author="Song, Xiaojing" w:date="2022-12-13T10:39:00Z">
            <w:r>
              <w:rPr>
                <w:noProof/>
                <w:webHidden/>
              </w:rPr>
              <w:tab/>
            </w:r>
          </w:ins>
          <w:ins w:id="289" w:author="Song, Xiaojing" w:date="2022-12-13T10:29:00Z">
            <w:r>
              <w:rPr>
                <w:noProof/>
                <w:webHidden/>
              </w:rPr>
              <w:fldChar w:fldCharType="begin"/>
            </w:r>
            <w:r>
              <w:rPr>
                <w:noProof/>
                <w:webHidden/>
              </w:rPr>
              <w:instrText xml:space="preserve"> PAGEREF _Toc121819889 \h </w:instrText>
            </w:r>
          </w:ins>
          <w:r>
            <w:rPr>
              <w:noProof/>
              <w:webHidden/>
            </w:rPr>
          </w:r>
          <w:r>
            <w:rPr>
              <w:noProof/>
              <w:webHidden/>
            </w:rPr>
            <w:fldChar w:fldCharType="separate"/>
          </w:r>
          <w:ins w:id="290" w:author="Song, Xiaojing" w:date="2022-12-13T10:29:00Z">
            <w:r>
              <w:rPr>
                <w:noProof/>
                <w:webHidden/>
              </w:rPr>
              <w:t>22</w:t>
            </w:r>
            <w:r>
              <w:rPr>
                <w:noProof/>
                <w:webHidden/>
              </w:rPr>
              <w:fldChar w:fldCharType="end"/>
            </w:r>
            <w:r w:rsidRPr="00610E6B">
              <w:rPr>
                <w:rStyle w:val="Hyperlink"/>
                <w:noProof/>
              </w:rPr>
              <w:fldChar w:fldCharType="end"/>
            </w:r>
          </w:ins>
        </w:p>
        <w:p w14:paraId="66C3E800" w14:textId="77777777" w:rsidR="00321DF9" w:rsidRDefault="00321DF9">
          <w:pPr>
            <w:pStyle w:val="TOC2"/>
            <w:rPr>
              <w:ins w:id="291" w:author="Song, Xiaojing" w:date="2022-12-13T10:29:00Z"/>
              <w:rFonts w:asciiTheme="minorHAnsi" w:eastAsiaTheme="minorEastAsia" w:hAnsiTheme="minorHAnsi" w:cstheme="minorBidi"/>
              <w:noProof/>
              <w:sz w:val="22"/>
              <w:szCs w:val="22"/>
              <w:lang w:eastAsia="zh-CN"/>
            </w:rPr>
          </w:pPr>
          <w:ins w:id="29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A3-1.6</w:t>
            </w:r>
          </w:ins>
          <w:ins w:id="293" w:author="Song, Xiaojing" w:date="2022-12-13T10:34:00Z">
            <w:r>
              <w:rPr>
                <w:rStyle w:val="Hyperlink"/>
                <w:noProof/>
                <w:lang w:val="en-US"/>
              </w:rPr>
              <w:t xml:space="preserve"> </w:t>
            </w:r>
          </w:ins>
          <w:ins w:id="294" w:author="Song, Xiaojing" w:date="2022-12-13T10:29:00Z">
            <w:r w:rsidRPr="00610E6B">
              <w:rPr>
                <w:rStyle w:val="Hyperlink"/>
                <w:noProof/>
                <w:lang w:val="en-US"/>
              </w:rPr>
              <w:t>Acknowledgement of a digital selective calling distress relay call received from another ship</w:t>
            </w:r>
            <w:r>
              <w:rPr>
                <w:noProof/>
                <w:webHidden/>
              </w:rPr>
              <w:tab/>
            </w:r>
          </w:ins>
          <w:ins w:id="295" w:author="Song, Xiaojing" w:date="2022-12-13T10:39:00Z">
            <w:r>
              <w:rPr>
                <w:noProof/>
                <w:webHidden/>
              </w:rPr>
              <w:tab/>
            </w:r>
          </w:ins>
          <w:ins w:id="296" w:author="Song, Xiaojing" w:date="2022-12-13T10:29:00Z">
            <w:r>
              <w:rPr>
                <w:noProof/>
                <w:webHidden/>
              </w:rPr>
              <w:fldChar w:fldCharType="begin"/>
            </w:r>
            <w:r>
              <w:rPr>
                <w:noProof/>
                <w:webHidden/>
              </w:rPr>
              <w:instrText xml:space="preserve"> PAGEREF _Toc121819890 \h </w:instrText>
            </w:r>
          </w:ins>
          <w:r>
            <w:rPr>
              <w:noProof/>
              <w:webHidden/>
            </w:rPr>
          </w:r>
          <w:r>
            <w:rPr>
              <w:noProof/>
              <w:webHidden/>
            </w:rPr>
            <w:fldChar w:fldCharType="separate"/>
          </w:r>
          <w:ins w:id="297" w:author="Song, Xiaojing" w:date="2022-12-13T10:29:00Z">
            <w:r>
              <w:rPr>
                <w:noProof/>
                <w:webHidden/>
              </w:rPr>
              <w:t>22</w:t>
            </w:r>
            <w:r>
              <w:rPr>
                <w:noProof/>
                <w:webHidden/>
              </w:rPr>
              <w:fldChar w:fldCharType="end"/>
            </w:r>
            <w:r w:rsidRPr="00610E6B">
              <w:rPr>
                <w:rStyle w:val="Hyperlink"/>
                <w:noProof/>
              </w:rPr>
              <w:fldChar w:fldCharType="end"/>
            </w:r>
          </w:ins>
        </w:p>
        <w:p w14:paraId="04A838C5" w14:textId="77777777" w:rsidR="00321DF9" w:rsidRDefault="00321DF9">
          <w:pPr>
            <w:pStyle w:val="TOC2"/>
            <w:rPr>
              <w:ins w:id="298" w:author="Song, Xiaojing" w:date="2022-12-13T10:29:00Z"/>
              <w:rFonts w:asciiTheme="minorHAnsi" w:eastAsiaTheme="minorEastAsia" w:hAnsiTheme="minorHAnsi" w:cstheme="minorBidi"/>
              <w:noProof/>
              <w:sz w:val="22"/>
              <w:szCs w:val="22"/>
              <w:lang w:eastAsia="zh-CN"/>
            </w:rPr>
          </w:pPr>
          <w:ins w:id="29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A3-1.7</w:t>
            </w:r>
          </w:ins>
          <w:ins w:id="300" w:author="Song, Xiaojing" w:date="2022-12-13T10:34:00Z">
            <w:r>
              <w:rPr>
                <w:rStyle w:val="Hyperlink"/>
                <w:noProof/>
                <w:lang w:val="en-US"/>
              </w:rPr>
              <w:t xml:space="preserve"> </w:t>
            </w:r>
          </w:ins>
          <w:ins w:id="301" w:author="Song, Xiaojing" w:date="2022-12-13T10:29:00Z">
            <w:r w:rsidRPr="00610E6B">
              <w:rPr>
                <w:rStyle w:val="Hyperlink"/>
                <w:noProof/>
                <w:lang w:val="en-US"/>
              </w:rPr>
              <w:t>Cancellation of an inadvertent digital selective calling distress alert</w:t>
            </w:r>
            <w:r>
              <w:rPr>
                <w:noProof/>
                <w:webHidden/>
              </w:rPr>
              <w:tab/>
            </w:r>
          </w:ins>
          <w:ins w:id="302" w:author="Song, Xiaojing" w:date="2022-12-13T10:39:00Z">
            <w:r>
              <w:rPr>
                <w:noProof/>
                <w:webHidden/>
              </w:rPr>
              <w:tab/>
            </w:r>
          </w:ins>
          <w:ins w:id="303" w:author="Song, Xiaojing" w:date="2022-12-13T10:29:00Z">
            <w:r>
              <w:rPr>
                <w:noProof/>
                <w:webHidden/>
              </w:rPr>
              <w:fldChar w:fldCharType="begin"/>
            </w:r>
            <w:r>
              <w:rPr>
                <w:noProof/>
                <w:webHidden/>
              </w:rPr>
              <w:instrText xml:space="preserve"> PAGEREF _Toc121819891 \h </w:instrText>
            </w:r>
          </w:ins>
          <w:r>
            <w:rPr>
              <w:noProof/>
              <w:webHidden/>
            </w:rPr>
          </w:r>
          <w:r>
            <w:rPr>
              <w:noProof/>
              <w:webHidden/>
            </w:rPr>
            <w:fldChar w:fldCharType="separate"/>
          </w:r>
          <w:ins w:id="304" w:author="Song, Xiaojing" w:date="2022-12-13T10:29:00Z">
            <w:r>
              <w:rPr>
                <w:noProof/>
                <w:webHidden/>
              </w:rPr>
              <w:t>22</w:t>
            </w:r>
            <w:r>
              <w:rPr>
                <w:noProof/>
                <w:webHidden/>
              </w:rPr>
              <w:fldChar w:fldCharType="end"/>
            </w:r>
            <w:r w:rsidRPr="00610E6B">
              <w:rPr>
                <w:rStyle w:val="Hyperlink"/>
                <w:noProof/>
              </w:rPr>
              <w:fldChar w:fldCharType="end"/>
            </w:r>
          </w:ins>
        </w:p>
        <w:p w14:paraId="44969F34" w14:textId="77777777" w:rsidR="00321DF9" w:rsidRDefault="00321DF9">
          <w:pPr>
            <w:pStyle w:val="TOC1"/>
            <w:rPr>
              <w:ins w:id="305" w:author="Song, Xiaojing" w:date="2022-12-13T10:29:00Z"/>
              <w:rFonts w:asciiTheme="minorHAnsi" w:eastAsiaTheme="minorEastAsia" w:hAnsiTheme="minorHAnsi" w:cstheme="minorBidi"/>
              <w:noProof/>
              <w:sz w:val="22"/>
              <w:szCs w:val="22"/>
              <w:lang w:eastAsia="zh-CN"/>
            </w:rPr>
          </w:pPr>
          <w:ins w:id="30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w:t>
            </w:r>
            <w:r>
              <w:rPr>
                <w:rFonts w:asciiTheme="minorHAnsi" w:eastAsiaTheme="minorEastAsia" w:hAnsiTheme="minorHAnsi" w:cstheme="minorBidi"/>
                <w:noProof/>
                <w:sz w:val="22"/>
                <w:szCs w:val="22"/>
                <w:lang w:eastAsia="zh-CN"/>
              </w:rPr>
              <w:tab/>
            </w:r>
            <w:r w:rsidRPr="00610E6B">
              <w:rPr>
                <w:rStyle w:val="Hyperlink"/>
                <w:noProof/>
                <w:lang w:val="en-US"/>
              </w:rPr>
              <w:t>Urgency</w:t>
            </w:r>
            <w:r>
              <w:rPr>
                <w:noProof/>
                <w:webHidden/>
              </w:rPr>
              <w:tab/>
            </w:r>
          </w:ins>
          <w:ins w:id="307" w:author="Song, Xiaojing" w:date="2022-12-13T10:39:00Z">
            <w:r>
              <w:rPr>
                <w:noProof/>
                <w:webHidden/>
              </w:rPr>
              <w:tab/>
            </w:r>
          </w:ins>
          <w:ins w:id="308" w:author="Song, Xiaojing" w:date="2022-12-13T10:29:00Z">
            <w:r>
              <w:rPr>
                <w:noProof/>
                <w:webHidden/>
              </w:rPr>
              <w:fldChar w:fldCharType="begin"/>
            </w:r>
            <w:r>
              <w:rPr>
                <w:noProof/>
                <w:webHidden/>
              </w:rPr>
              <w:instrText xml:space="preserve"> PAGEREF _Toc121819892 \h </w:instrText>
            </w:r>
          </w:ins>
          <w:r>
            <w:rPr>
              <w:noProof/>
              <w:webHidden/>
            </w:rPr>
          </w:r>
          <w:r>
            <w:rPr>
              <w:noProof/>
              <w:webHidden/>
            </w:rPr>
            <w:fldChar w:fldCharType="separate"/>
          </w:r>
          <w:ins w:id="309" w:author="Song, Xiaojing" w:date="2022-12-13T10:29:00Z">
            <w:r>
              <w:rPr>
                <w:noProof/>
                <w:webHidden/>
              </w:rPr>
              <w:t>22</w:t>
            </w:r>
            <w:r>
              <w:rPr>
                <w:noProof/>
                <w:webHidden/>
              </w:rPr>
              <w:fldChar w:fldCharType="end"/>
            </w:r>
            <w:r w:rsidRPr="00610E6B">
              <w:rPr>
                <w:rStyle w:val="Hyperlink"/>
                <w:noProof/>
              </w:rPr>
              <w:fldChar w:fldCharType="end"/>
            </w:r>
          </w:ins>
        </w:p>
        <w:p w14:paraId="61666C39" w14:textId="77777777" w:rsidR="00321DF9" w:rsidRDefault="00321DF9">
          <w:pPr>
            <w:pStyle w:val="TOC2"/>
            <w:rPr>
              <w:ins w:id="310" w:author="Song, Xiaojing" w:date="2022-12-13T10:29:00Z"/>
              <w:rFonts w:asciiTheme="minorHAnsi" w:eastAsiaTheme="minorEastAsia" w:hAnsiTheme="minorHAnsi" w:cstheme="minorBidi"/>
              <w:noProof/>
              <w:sz w:val="22"/>
              <w:szCs w:val="22"/>
              <w:lang w:eastAsia="zh-CN"/>
            </w:rPr>
          </w:pPr>
          <w:ins w:id="31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A3-2.1</w:t>
            </w:r>
          </w:ins>
          <w:ins w:id="312" w:author="Song, Xiaojing" w:date="2022-12-13T10:34:00Z">
            <w:r>
              <w:rPr>
                <w:rStyle w:val="Hyperlink"/>
                <w:noProof/>
                <w:lang w:val="en-US"/>
              </w:rPr>
              <w:t xml:space="preserve"> </w:t>
            </w:r>
          </w:ins>
          <w:ins w:id="313" w:author="Song, Xiaojing" w:date="2022-12-13T10:29:00Z">
            <w:r w:rsidRPr="00610E6B">
              <w:rPr>
                <w:rStyle w:val="Hyperlink"/>
                <w:noProof/>
                <w:lang w:val="en-US"/>
              </w:rPr>
              <w:t>Transmission of urgency messages</w:t>
            </w:r>
            <w:r>
              <w:rPr>
                <w:noProof/>
                <w:webHidden/>
              </w:rPr>
              <w:tab/>
            </w:r>
          </w:ins>
          <w:ins w:id="314" w:author="Song, Xiaojing" w:date="2022-12-13T10:39:00Z">
            <w:r>
              <w:rPr>
                <w:noProof/>
                <w:webHidden/>
              </w:rPr>
              <w:tab/>
            </w:r>
          </w:ins>
          <w:ins w:id="315" w:author="Song, Xiaojing" w:date="2022-12-13T10:29:00Z">
            <w:r>
              <w:rPr>
                <w:noProof/>
                <w:webHidden/>
              </w:rPr>
              <w:fldChar w:fldCharType="begin"/>
            </w:r>
            <w:r>
              <w:rPr>
                <w:noProof/>
                <w:webHidden/>
              </w:rPr>
              <w:instrText xml:space="preserve"> PAGEREF _Toc121819893 \h </w:instrText>
            </w:r>
          </w:ins>
          <w:r>
            <w:rPr>
              <w:noProof/>
              <w:webHidden/>
            </w:rPr>
          </w:r>
          <w:r>
            <w:rPr>
              <w:noProof/>
              <w:webHidden/>
            </w:rPr>
            <w:fldChar w:fldCharType="separate"/>
          </w:r>
          <w:ins w:id="316" w:author="Song, Xiaojing" w:date="2022-12-13T10:29:00Z">
            <w:r>
              <w:rPr>
                <w:noProof/>
                <w:webHidden/>
              </w:rPr>
              <w:t>22</w:t>
            </w:r>
            <w:r>
              <w:rPr>
                <w:noProof/>
                <w:webHidden/>
              </w:rPr>
              <w:fldChar w:fldCharType="end"/>
            </w:r>
            <w:r w:rsidRPr="00610E6B">
              <w:rPr>
                <w:rStyle w:val="Hyperlink"/>
                <w:noProof/>
              </w:rPr>
              <w:fldChar w:fldCharType="end"/>
            </w:r>
          </w:ins>
        </w:p>
        <w:p w14:paraId="3152BAD9" w14:textId="77777777" w:rsidR="00321DF9" w:rsidRDefault="00321DF9">
          <w:pPr>
            <w:pStyle w:val="TOC2"/>
            <w:rPr>
              <w:ins w:id="317" w:author="Song, Xiaojing" w:date="2022-12-13T10:29:00Z"/>
              <w:rFonts w:asciiTheme="minorHAnsi" w:eastAsiaTheme="minorEastAsia" w:hAnsiTheme="minorHAnsi" w:cstheme="minorBidi"/>
              <w:noProof/>
              <w:sz w:val="22"/>
              <w:szCs w:val="22"/>
              <w:lang w:eastAsia="zh-CN"/>
            </w:rPr>
          </w:pPr>
          <w:ins w:id="3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A3-2.2</w:t>
            </w:r>
          </w:ins>
          <w:ins w:id="319" w:author="Song, Xiaojing" w:date="2022-12-13T10:34:00Z">
            <w:r>
              <w:rPr>
                <w:rStyle w:val="Hyperlink"/>
                <w:noProof/>
                <w:lang w:val="en-US"/>
              </w:rPr>
              <w:t xml:space="preserve"> </w:t>
            </w:r>
          </w:ins>
          <w:ins w:id="320" w:author="Song, Xiaojing" w:date="2022-12-13T10:29:00Z">
            <w:r w:rsidRPr="00610E6B">
              <w:rPr>
                <w:rStyle w:val="Hyperlink"/>
                <w:noProof/>
                <w:lang w:val="en-US"/>
              </w:rPr>
              <w:t>Reception of an urgency message</w:t>
            </w:r>
            <w:r>
              <w:rPr>
                <w:noProof/>
                <w:webHidden/>
              </w:rPr>
              <w:tab/>
            </w:r>
          </w:ins>
          <w:ins w:id="321" w:author="Song, Xiaojing" w:date="2022-12-13T10:39:00Z">
            <w:r>
              <w:rPr>
                <w:noProof/>
                <w:webHidden/>
              </w:rPr>
              <w:tab/>
            </w:r>
          </w:ins>
          <w:ins w:id="322" w:author="Song, Xiaojing" w:date="2022-12-13T10:29:00Z">
            <w:r>
              <w:rPr>
                <w:noProof/>
                <w:webHidden/>
              </w:rPr>
              <w:fldChar w:fldCharType="begin"/>
            </w:r>
            <w:r>
              <w:rPr>
                <w:noProof/>
                <w:webHidden/>
              </w:rPr>
              <w:instrText xml:space="preserve"> PAGEREF _Toc121819894 \h </w:instrText>
            </w:r>
          </w:ins>
          <w:r>
            <w:rPr>
              <w:noProof/>
              <w:webHidden/>
            </w:rPr>
          </w:r>
          <w:r>
            <w:rPr>
              <w:noProof/>
              <w:webHidden/>
            </w:rPr>
            <w:fldChar w:fldCharType="separate"/>
          </w:r>
          <w:ins w:id="323" w:author="Song, Xiaojing" w:date="2022-12-13T10:29:00Z">
            <w:r>
              <w:rPr>
                <w:noProof/>
                <w:webHidden/>
              </w:rPr>
              <w:t>23</w:t>
            </w:r>
            <w:r>
              <w:rPr>
                <w:noProof/>
                <w:webHidden/>
              </w:rPr>
              <w:fldChar w:fldCharType="end"/>
            </w:r>
            <w:r w:rsidRPr="00610E6B">
              <w:rPr>
                <w:rStyle w:val="Hyperlink"/>
                <w:noProof/>
              </w:rPr>
              <w:fldChar w:fldCharType="end"/>
            </w:r>
          </w:ins>
        </w:p>
        <w:p w14:paraId="4DD6DF23" w14:textId="77777777" w:rsidR="00321DF9" w:rsidRDefault="00321DF9">
          <w:pPr>
            <w:pStyle w:val="TOC1"/>
            <w:rPr>
              <w:ins w:id="324" w:author="Song, Xiaojing" w:date="2022-12-13T10:29:00Z"/>
              <w:rFonts w:asciiTheme="minorHAnsi" w:eastAsiaTheme="minorEastAsia" w:hAnsiTheme="minorHAnsi" w:cstheme="minorBidi"/>
              <w:noProof/>
              <w:sz w:val="22"/>
              <w:szCs w:val="22"/>
              <w:lang w:eastAsia="zh-CN"/>
            </w:rPr>
          </w:pPr>
          <w:ins w:id="3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w:t>
            </w:r>
            <w:r>
              <w:rPr>
                <w:rFonts w:asciiTheme="minorHAnsi" w:eastAsiaTheme="minorEastAsia" w:hAnsiTheme="minorHAnsi" w:cstheme="minorBidi"/>
                <w:noProof/>
                <w:sz w:val="22"/>
                <w:szCs w:val="22"/>
                <w:lang w:eastAsia="zh-CN"/>
              </w:rPr>
              <w:tab/>
            </w:r>
            <w:r w:rsidRPr="00610E6B">
              <w:rPr>
                <w:rStyle w:val="Hyperlink"/>
                <w:noProof/>
                <w:lang w:val="en-US"/>
              </w:rPr>
              <w:t>Safety</w:t>
            </w:r>
            <w:r>
              <w:rPr>
                <w:noProof/>
                <w:webHidden/>
              </w:rPr>
              <w:tab/>
            </w:r>
          </w:ins>
          <w:ins w:id="326" w:author="Song, Xiaojing" w:date="2022-12-13T10:39:00Z">
            <w:r>
              <w:rPr>
                <w:noProof/>
                <w:webHidden/>
              </w:rPr>
              <w:tab/>
            </w:r>
          </w:ins>
          <w:ins w:id="327" w:author="Song, Xiaojing" w:date="2022-12-13T10:29:00Z">
            <w:r>
              <w:rPr>
                <w:noProof/>
                <w:webHidden/>
              </w:rPr>
              <w:fldChar w:fldCharType="begin"/>
            </w:r>
            <w:r>
              <w:rPr>
                <w:noProof/>
                <w:webHidden/>
              </w:rPr>
              <w:instrText xml:space="preserve"> PAGEREF _Toc121819895 \h </w:instrText>
            </w:r>
          </w:ins>
          <w:r>
            <w:rPr>
              <w:noProof/>
              <w:webHidden/>
            </w:rPr>
          </w:r>
          <w:r>
            <w:rPr>
              <w:noProof/>
              <w:webHidden/>
            </w:rPr>
            <w:fldChar w:fldCharType="separate"/>
          </w:r>
          <w:ins w:id="328" w:author="Song, Xiaojing" w:date="2022-12-13T10:29:00Z">
            <w:r>
              <w:rPr>
                <w:noProof/>
                <w:webHidden/>
              </w:rPr>
              <w:t>23</w:t>
            </w:r>
            <w:r>
              <w:rPr>
                <w:noProof/>
                <w:webHidden/>
              </w:rPr>
              <w:fldChar w:fldCharType="end"/>
            </w:r>
            <w:r w:rsidRPr="00610E6B">
              <w:rPr>
                <w:rStyle w:val="Hyperlink"/>
                <w:noProof/>
              </w:rPr>
              <w:fldChar w:fldCharType="end"/>
            </w:r>
          </w:ins>
        </w:p>
        <w:p w14:paraId="473B266B" w14:textId="77777777" w:rsidR="00321DF9" w:rsidRDefault="00321DF9">
          <w:pPr>
            <w:pStyle w:val="TOC2"/>
            <w:rPr>
              <w:ins w:id="329" w:author="Song, Xiaojing" w:date="2022-12-13T10:29:00Z"/>
              <w:rFonts w:asciiTheme="minorHAnsi" w:eastAsiaTheme="minorEastAsia" w:hAnsiTheme="minorHAnsi" w:cstheme="minorBidi"/>
              <w:noProof/>
              <w:sz w:val="22"/>
              <w:szCs w:val="22"/>
              <w:lang w:eastAsia="zh-CN"/>
            </w:rPr>
          </w:pPr>
          <w:ins w:id="3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A3-3.1</w:t>
            </w:r>
          </w:ins>
          <w:ins w:id="331" w:author="Song, Xiaojing" w:date="2022-12-13T10:34:00Z">
            <w:r>
              <w:rPr>
                <w:rStyle w:val="Hyperlink"/>
                <w:noProof/>
                <w:lang w:val="en-US"/>
              </w:rPr>
              <w:t xml:space="preserve"> </w:t>
            </w:r>
          </w:ins>
          <w:ins w:id="332" w:author="Song, Xiaojing" w:date="2022-12-13T10:29:00Z">
            <w:r w:rsidRPr="00610E6B">
              <w:rPr>
                <w:rStyle w:val="Hyperlink"/>
                <w:noProof/>
                <w:lang w:val="en-US"/>
              </w:rPr>
              <w:t>Transmission of safety messages</w:t>
            </w:r>
            <w:r>
              <w:rPr>
                <w:noProof/>
                <w:webHidden/>
              </w:rPr>
              <w:tab/>
            </w:r>
          </w:ins>
          <w:ins w:id="333" w:author="Song, Xiaojing" w:date="2022-12-13T10:39:00Z">
            <w:r>
              <w:rPr>
                <w:noProof/>
                <w:webHidden/>
              </w:rPr>
              <w:tab/>
            </w:r>
          </w:ins>
          <w:ins w:id="334" w:author="Song, Xiaojing" w:date="2022-12-13T10:29:00Z">
            <w:r>
              <w:rPr>
                <w:noProof/>
                <w:webHidden/>
              </w:rPr>
              <w:fldChar w:fldCharType="begin"/>
            </w:r>
            <w:r>
              <w:rPr>
                <w:noProof/>
                <w:webHidden/>
              </w:rPr>
              <w:instrText xml:space="preserve"> PAGEREF _Toc121819896 \h </w:instrText>
            </w:r>
          </w:ins>
          <w:r>
            <w:rPr>
              <w:noProof/>
              <w:webHidden/>
            </w:rPr>
          </w:r>
          <w:r>
            <w:rPr>
              <w:noProof/>
              <w:webHidden/>
            </w:rPr>
            <w:fldChar w:fldCharType="separate"/>
          </w:r>
          <w:ins w:id="335" w:author="Song, Xiaojing" w:date="2022-12-13T10:29:00Z">
            <w:r>
              <w:rPr>
                <w:noProof/>
                <w:webHidden/>
              </w:rPr>
              <w:t>23</w:t>
            </w:r>
            <w:r>
              <w:rPr>
                <w:noProof/>
                <w:webHidden/>
              </w:rPr>
              <w:fldChar w:fldCharType="end"/>
            </w:r>
            <w:r w:rsidRPr="00610E6B">
              <w:rPr>
                <w:rStyle w:val="Hyperlink"/>
                <w:noProof/>
              </w:rPr>
              <w:fldChar w:fldCharType="end"/>
            </w:r>
          </w:ins>
        </w:p>
        <w:p w14:paraId="433DB581" w14:textId="77777777" w:rsidR="00321DF9" w:rsidRDefault="00321DF9">
          <w:pPr>
            <w:pStyle w:val="TOC2"/>
            <w:rPr>
              <w:ins w:id="336" w:author="Song, Xiaojing" w:date="2022-12-13T10:29:00Z"/>
              <w:rFonts w:asciiTheme="minorHAnsi" w:eastAsiaTheme="minorEastAsia" w:hAnsiTheme="minorHAnsi" w:cstheme="minorBidi"/>
              <w:noProof/>
              <w:sz w:val="22"/>
              <w:szCs w:val="22"/>
              <w:lang w:eastAsia="zh-CN"/>
            </w:rPr>
          </w:pPr>
          <w:ins w:id="33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A3-3.2</w:t>
            </w:r>
          </w:ins>
          <w:ins w:id="338" w:author="Song, Xiaojing" w:date="2022-12-13T10:34:00Z">
            <w:r>
              <w:rPr>
                <w:rStyle w:val="Hyperlink"/>
                <w:noProof/>
                <w:lang w:val="en-US"/>
              </w:rPr>
              <w:t xml:space="preserve"> </w:t>
            </w:r>
          </w:ins>
          <w:ins w:id="339" w:author="Song, Xiaojing" w:date="2022-12-13T10:29:00Z">
            <w:r w:rsidRPr="00610E6B">
              <w:rPr>
                <w:rStyle w:val="Hyperlink"/>
                <w:noProof/>
                <w:lang w:val="en-US"/>
              </w:rPr>
              <w:t>Reception of a safety message</w:t>
            </w:r>
            <w:r>
              <w:rPr>
                <w:noProof/>
                <w:webHidden/>
              </w:rPr>
              <w:tab/>
            </w:r>
          </w:ins>
          <w:ins w:id="340" w:author="Song, Xiaojing" w:date="2022-12-13T10:39:00Z">
            <w:r>
              <w:rPr>
                <w:noProof/>
                <w:webHidden/>
              </w:rPr>
              <w:tab/>
            </w:r>
          </w:ins>
          <w:ins w:id="341" w:author="Song, Xiaojing" w:date="2022-12-13T10:29:00Z">
            <w:r>
              <w:rPr>
                <w:noProof/>
                <w:webHidden/>
              </w:rPr>
              <w:fldChar w:fldCharType="begin"/>
            </w:r>
            <w:r>
              <w:rPr>
                <w:noProof/>
                <w:webHidden/>
              </w:rPr>
              <w:instrText xml:space="preserve"> PAGEREF _Toc121819897 \h </w:instrText>
            </w:r>
          </w:ins>
          <w:r>
            <w:rPr>
              <w:noProof/>
              <w:webHidden/>
            </w:rPr>
          </w:r>
          <w:r>
            <w:rPr>
              <w:noProof/>
              <w:webHidden/>
            </w:rPr>
            <w:fldChar w:fldCharType="separate"/>
          </w:r>
          <w:ins w:id="342" w:author="Song, Xiaojing" w:date="2022-12-13T10:29:00Z">
            <w:r>
              <w:rPr>
                <w:noProof/>
                <w:webHidden/>
              </w:rPr>
              <w:t>24</w:t>
            </w:r>
            <w:r>
              <w:rPr>
                <w:noProof/>
                <w:webHidden/>
              </w:rPr>
              <w:fldChar w:fldCharType="end"/>
            </w:r>
            <w:r w:rsidRPr="00610E6B">
              <w:rPr>
                <w:rStyle w:val="Hyperlink"/>
                <w:noProof/>
              </w:rPr>
              <w:fldChar w:fldCharType="end"/>
            </w:r>
          </w:ins>
        </w:p>
        <w:p w14:paraId="3168FF83" w14:textId="77777777" w:rsidR="00321DF9" w:rsidRDefault="00321DF9">
          <w:pPr>
            <w:pStyle w:val="TOC1"/>
            <w:rPr>
              <w:ins w:id="343" w:author="Song, Xiaojing" w:date="2022-12-13T10:29:00Z"/>
              <w:rFonts w:asciiTheme="minorHAnsi" w:eastAsiaTheme="minorEastAsia" w:hAnsiTheme="minorHAnsi" w:cstheme="minorBidi"/>
              <w:noProof/>
              <w:sz w:val="22"/>
              <w:szCs w:val="22"/>
              <w:lang w:eastAsia="zh-CN"/>
            </w:rPr>
          </w:pPr>
          <w:ins w:id="34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w:t>
            </w:r>
            <w:r>
              <w:rPr>
                <w:rFonts w:asciiTheme="minorHAnsi" w:eastAsiaTheme="minorEastAsia" w:hAnsiTheme="minorHAnsi" w:cstheme="minorBidi"/>
                <w:noProof/>
                <w:sz w:val="22"/>
                <w:szCs w:val="22"/>
                <w:lang w:eastAsia="zh-CN"/>
              </w:rPr>
              <w:tab/>
            </w:r>
            <w:r w:rsidRPr="00610E6B">
              <w:rPr>
                <w:rStyle w:val="Hyperlink"/>
                <w:noProof/>
                <w:lang w:val="en-US"/>
              </w:rPr>
              <w:t>Public correspondence</w:t>
            </w:r>
            <w:r>
              <w:rPr>
                <w:noProof/>
                <w:webHidden/>
              </w:rPr>
              <w:tab/>
            </w:r>
          </w:ins>
          <w:ins w:id="345" w:author="Song, Xiaojing" w:date="2022-12-13T10:39:00Z">
            <w:r>
              <w:rPr>
                <w:noProof/>
                <w:webHidden/>
              </w:rPr>
              <w:tab/>
            </w:r>
          </w:ins>
          <w:ins w:id="346" w:author="Song, Xiaojing" w:date="2022-12-13T10:29:00Z">
            <w:r>
              <w:rPr>
                <w:noProof/>
                <w:webHidden/>
              </w:rPr>
              <w:fldChar w:fldCharType="begin"/>
            </w:r>
            <w:r>
              <w:rPr>
                <w:noProof/>
                <w:webHidden/>
              </w:rPr>
              <w:instrText xml:space="preserve"> PAGEREF _Toc121819898 \h </w:instrText>
            </w:r>
          </w:ins>
          <w:r>
            <w:rPr>
              <w:noProof/>
              <w:webHidden/>
            </w:rPr>
          </w:r>
          <w:r>
            <w:rPr>
              <w:noProof/>
              <w:webHidden/>
            </w:rPr>
            <w:fldChar w:fldCharType="separate"/>
          </w:r>
          <w:ins w:id="347" w:author="Song, Xiaojing" w:date="2022-12-13T10:29:00Z">
            <w:r>
              <w:rPr>
                <w:noProof/>
                <w:webHidden/>
              </w:rPr>
              <w:t>24</w:t>
            </w:r>
            <w:r>
              <w:rPr>
                <w:noProof/>
                <w:webHidden/>
              </w:rPr>
              <w:fldChar w:fldCharType="end"/>
            </w:r>
            <w:r w:rsidRPr="00610E6B">
              <w:rPr>
                <w:rStyle w:val="Hyperlink"/>
                <w:noProof/>
              </w:rPr>
              <w:fldChar w:fldCharType="end"/>
            </w:r>
          </w:ins>
        </w:p>
        <w:p w14:paraId="241F22C7" w14:textId="77777777" w:rsidR="00321DF9" w:rsidRDefault="00321DF9">
          <w:pPr>
            <w:pStyle w:val="TOC2"/>
            <w:rPr>
              <w:ins w:id="348" w:author="Song, Xiaojing" w:date="2022-12-13T10:29:00Z"/>
              <w:rFonts w:asciiTheme="minorHAnsi" w:eastAsiaTheme="minorEastAsia" w:hAnsiTheme="minorHAnsi" w:cstheme="minorBidi"/>
              <w:noProof/>
              <w:sz w:val="22"/>
              <w:szCs w:val="22"/>
              <w:lang w:eastAsia="zh-CN"/>
            </w:rPr>
          </w:pPr>
          <w:ins w:id="34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w:t>
            </w:r>
          </w:ins>
          <w:ins w:id="350" w:author="Song, Xiaojing" w:date="2022-12-13T10:34:00Z">
            <w:r>
              <w:rPr>
                <w:rStyle w:val="Hyperlink"/>
                <w:noProof/>
                <w:lang w:val="en-US"/>
              </w:rPr>
              <w:t xml:space="preserve"> </w:t>
            </w:r>
          </w:ins>
          <w:ins w:id="351" w:author="Song, Xiaojing" w:date="2022-12-13T10:29:00Z">
            <w:r w:rsidRPr="00610E6B">
              <w:rPr>
                <w:rStyle w:val="Hyperlink"/>
                <w:noProof/>
                <w:lang w:val="en-US"/>
              </w:rPr>
              <w:t>Digital selective calling channels for public correspondence</w:t>
            </w:r>
            <w:r>
              <w:rPr>
                <w:noProof/>
                <w:webHidden/>
              </w:rPr>
              <w:tab/>
            </w:r>
          </w:ins>
          <w:ins w:id="352" w:author="Song, Xiaojing" w:date="2022-12-13T10:39:00Z">
            <w:r>
              <w:rPr>
                <w:noProof/>
                <w:webHidden/>
              </w:rPr>
              <w:tab/>
            </w:r>
          </w:ins>
          <w:ins w:id="353" w:author="Song, Xiaojing" w:date="2022-12-13T10:29:00Z">
            <w:r>
              <w:rPr>
                <w:noProof/>
                <w:webHidden/>
              </w:rPr>
              <w:fldChar w:fldCharType="begin"/>
            </w:r>
            <w:r>
              <w:rPr>
                <w:noProof/>
                <w:webHidden/>
              </w:rPr>
              <w:instrText xml:space="preserve"> PAGEREF _Toc121819899 \h </w:instrText>
            </w:r>
          </w:ins>
          <w:r>
            <w:rPr>
              <w:noProof/>
              <w:webHidden/>
            </w:rPr>
          </w:r>
          <w:r>
            <w:rPr>
              <w:noProof/>
              <w:webHidden/>
            </w:rPr>
            <w:fldChar w:fldCharType="separate"/>
          </w:r>
          <w:ins w:id="354" w:author="Song, Xiaojing" w:date="2022-12-13T10:29:00Z">
            <w:r>
              <w:rPr>
                <w:noProof/>
                <w:webHidden/>
              </w:rPr>
              <w:t>24</w:t>
            </w:r>
            <w:r>
              <w:rPr>
                <w:noProof/>
                <w:webHidden/>
              </w:rPr>
              <w:fldChar w:fldCharType="end"/>
            </w:r>
            <w:r w:rsidRPr="00610E6B">
              <w:rPr>
                <w:rStyle w:val="Hyperlink"/>
                <w:noProof/>
              </w:rPr>
              <w:fldChar w:fldCharType="end"/>
            </w:r>
          </w:ins>
        </w:p>
        <w:p w14:paraId="5985EC21" w14:textId="77777777" w:rsidR="00321DF9" w:rsidRDefault="00321DF9">
          <w:pPr>
            <w:pStyle w:val="TOC3"/>
            <w:rPr>
              <w:ins w:id="355" w:author="Song, Xiaojing" w:date="2022-12-13T10:29:00Z"/>
              <w:rFonts w:asciiTheme="minorHAnsi" w:eastAsiaTheme="minorEastAsia" w:hAnsiTheme="minorHAnsi" w:cstheme="minorBidi"/>
              <w:noProof/>
              <w:sz w:val="22"/>
              <w:szCs w:val="22"/>
              <w:lang w:eastAsia="zh-CN"/>
            </w:rPr>
          </w:pPr>
          <w:ins w:id="35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A3-4.1.1</w:t>
            </w:r>
          </w:ins>
          <w:ins w:id="357" w:author="Song, Xiaojing" w:date="2022-12-13T10:34:00Z">
            <w:r>
              <w:rPr>
                <w:rStyle w:val="Hyperlink"/>
                <w:noProof/>
                <w:lang w:val="en-US"/>
              </w:rPr>
              <w:t xml:space="preserve"> </w:t>
            </w:r>
          </w:ins>
          <w:ins w:id="358" w:author="Song, Xiaojing" w:date="2022-12-13T10:29:00Z">
            <w:r w:rsidRPr="00610E6B">
              <w:rPr>
                <w:rStyle w:val="Hyperlink"/>
                <w:noProof/>
                <w:lang w:val="en-US"/>
              </w:rPr>
              <w:t>VHF</w:t>
            </w:r>
            <w:r>
              <w:rPr>
                <w:noProof/>
                <w:webHidden/>
              </w:rPr>
              <w:tab/>
            </w:r>
          </w:ins>
          <w:ins w:id="359" w:author="Song, Xiaojing" w:date="2022-12-13T10:39:00Z">
            <w:r>
              <w:rPr>
                <w:noProof/>
                <w:webHidden/>
              </w:rPr>
              <w:tab/>
            </w:r>
          </w:ins>
          <w:ins w:id="360" w:author="Song, Xiaojing" w:date="2022-12-13T10:29:00Z">
            <w:r>
              <w:rPr>
                <w:noProof/>
                <w:webHidden/>
              </w:rPr>
              <w:fldChar w:fldCharType="begin"/>
            </w:r>
            <w:r>
              <w:rPr>
                <w:noProof/>
                <w:webHidden/>
              </w:rPr>
              <w:instrText xml:space="preserve"> PAGEREF _Toc121819900 \h </w:instrText>
            </w:r>
          </w:ins>
          <w:r>
            <w:rPr>
              <w:noProof/>
              <w:webHidden/>
            </w:rPr>
          </w:r>
          <w:r>
            <w:rPr>
              <w:noProof/>
              <w:webHidden/>
            </w:rPr>
            <w:fldChar w:fldCharType="separate"/>
          </w:r>
          <w:ins w:id="361" w:author="Song, Xiaojing" w:date="2022-12-13T10:29:00Z">
            <w:r>
              <w:rPr>
                <w:noProof/>
                <w:webHidden/>
              </w:rPr>
              <w:t>24</w:t>
            </w:r>
            <w:r>
              <w:rPr>
                <w:noProof/>
                <w:webHidden/>
              </w:rPr>
              <w:fldChar w:fldCharType="end"/>
            </w:r>
            <w:r w:rsidRPr="00610E6B">
              <w:rPr>
                <w:rStyle w:val="Hyperlink"/>
                <w:noProof/>
              </w:rPr>
              <w:fldChar w:fldCharType="end"/>
            </w:r>
          </w:ins>
        </w:p>
        <w:p w14:paraId="01C0A4E7" w14:textId="77777777" w:rsidR="00321DF9" w:rsidRDefault="00321DF9">
          <w:pPr>
            <w:pStyle w:val="TOC3"/>
            <w:rPr>
              <w:ins w:id="362" w:author="Song, Xiaojing" w:date="2022-12-13T10:29:00Z"/>
              <w:rFonts w:asciiTheme="minorHAnsi" w:eastAsiaTheme="minorEastAsia" w:hAnsiTheme="minorHAnsi" w:cstheme="minorBidi"/>
              <w:noProof/>
              <w:sz w:val="22"/>
              <w:szCs w:val="22"/>
              <w:lang w:eastAsia="zh-CN"/>
            </w:rPr>
          </w:pPr>
          <w:ins w:id="36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A3-4.1.2</w:t>
            </w:r>
          </w:ins>
          <w:ins w:id="364" w:author="Song, Xiaojing" w:date="2022-12-13T10:34:00Z">
            <w:r>
              <w:rPr>
                <w:rStyle w:val="Hyperlink"/>
                <w:noProof/>
                <w:lang w:val="en-US"/>
              </w:rPr>
              <w:t xml:space="preserve"> </w:t>
            </w:r>
          </w:ins>
          <w:ins w:id="365" w:author="Song, Xiaojing" w:date="2022-12-13T10:29:00Z">
            <w:r w:rsidRPr="00610E6B">
              <w:rPr>
                <w:rStyle w:val="Hyperlink"/>
                <w:noProof/>
                <w:lang w:val="en-US"/>
              </w:rPr>
              <w:t>MF</w:t>
            </w:r>
            <w:r>
              <w:rPr>
                <w:noProof/>
                <w:webHidden/>
              </w:rPr>
              <w:tab/>
            </w:r>
          </w:ins>
          <w:ins w:id="366" w:author="Song, Xiaojing" w:date="2022-12-13T10:39:00Z">
            <w:r>
              <w:rPr>
                <w:noProof/>
                <w:webHidden/>
              </w:rPr>
              <w:tab/>
            </w:r>
          </w:ins>
          <w:ins w:id="367" w:author="Song, Xiaojing" w:date="2022-12-13T10:29:00Z">
            <w:r>
              <w:rPr>
                <w:noProof/>
                <w:webHidden/>
              </w:rPr>
              <w:fldChar w:fldCharType="begin"/>
            </w:r>
            <w:r>
              <w:rPr>
                <w:noProof/>
                <w:webHidden/>
              </w:rPr>
              <w:instrText xml:space="preserve"> PAGEREF _Toc121819901 \h </w:instrText>
            </w:r>
          </w:ins>
          <w:r>
            <w:rPr>
              <w:noProof/>
              <w:webHidden/>
            </w:rPr>
          </w:r>
          <w:r>
            <w:rPr>
              <w:noProof/>
              <w:webHidden/>
            </w:rPr>
            <w:fldChar w:fldCharType="separate"/>
          </w:r>
          <w:ins w:id="368" w:author="Song, Xiaojing" w:date="2022-12-13T10:29:00Z">
            <w:r>
              <w:rPr>
                <w:noProof/>
                <w:webHidden/>
              </w:rPr>
              <w:t>24</w:t>
            </w:r>
            <w:r>
              <w:rPr>
                <w:noProof/>
                <w:webHidden/>
              </w:rPr>
              <w:fldChar w:fldCharType="end"/>
            </w:r>
            <w:r w:rsidRPr="00610E6B">
              <w:rPr>
                <w:rStyle w:val="Hyperlink"/>
                <w:noProof/>
              </w:rPr>
              <w:fldChar w:fldCharType="end"/>
            </w:r>
          </w:ins>
        </w:p>
        <w:p w14:paraId="5682EF82" w14:textId="77777777" w:rsidR="00321DF9" w:rsidRDefault="00321DF9">
          <w:pPr>
            <w:pStyle w:val="TOC2"/>
            <w:rPr>
              <w:ins w:id="369" w:author="Song, Xiaojing" w:date="2022-12-13T10:29:00Z"/>
              <w:rFonts w:asciiTheme="minorHAnsi" w:eastAsiaTheme="minorEastAsia" w:hAnsiTheme="minorHAnsi" w:cstheme="minorBidi"/>
              <w:noProof/>
              <w:sz w:val="22"/>
              <w:szCs w:val="22"/>
              <w:lang w:eastAsia="zh-CN"/>
            </w:rPr>
          </w:pPr>
          <w:ins w:id="37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A3-4.2</w:t>
            </w:r>
          </w:ins>
          <w:ins w:id="371" w:author="Song, Xiaojing" w:date="2022-12-13T10:34:00Z">
            <w:r>
              <w:rPr>
                <w:rStyle w:val="Hyperlink"/>
                <w:noProof/>
                <w:lang w:val="en-US"/>
              </w:rPr>
              <w:t xml:space="preserve"> </w:t>
            </w:r>
          </w:ins>
          <w:ins w:id="372" w:author="Song, Xiaojing" w:date="2022-12-13T10:29:00Z">
            <w:r w:rsidRPr="00610E6B">
              <w:rPr>
                <w:rStyle w:val="Hyperlink"/>
                <w:noProof/>
                <w:lang w:val="en-US"/>
              </w:rPr>
              <w:t>Transmission of a digital selective calling call for public correspondence to a coast station or another ship</w:t>
            </w:r>
            <w:r>
              <w:rPr>
                <w:noProof/>
                <w:webHidden/>
              </w:rPr>
              <w:tab/>
            </w:r>
          </w:ins>
          <w:ins w:id="373" w:author="Song, Xiaojing" w:date="2022-12-13T10:39:00Z">
            <w:r>
              <w:rPr>
                <w:noProof/>
                <w:webHidden/>
              </w:rPr>
              <w:tab/>
            </w:r>
          </w:ins>
          <w:ins w:id="374" w:author="Song, Xiaojing" w:date="2022-12-13T10:29:00Z">
            <w:r>
              <w:rPr>
                <w:noProof/>
                <w:webHidden/>
              </w:rPr>
              <w:fldChar w:fldCharType="begin"/>
            </w:r>
            <w:r>
              <w:rPr>
                <w:noProof/>
                <w:webHidden/>
              </w:rPr>
              <w:instrText xml:space="preserve"> PAGEREF _Toc121819902 \h </w:instrText>
            </w:r>
          </w:ins>
          <w:r>
            <w:rPr>
              <w:noProof/>
              <w:webHidden/>
            </w:rPr>
          </w:r>
          <w:r>
            <w:rPr>
              <w:noProof/>
              <w:webHidden/>
            </w:rPr>
            <w:fldChar w:fldCharType="separate"/>
          </w:r>
          <w:ins w:id="375" w:author="Song, Xiaojing" w:date="2022-12-13T10:29:00Z">
            <w:r>
              <w:rPr>
                <w:noProof/>
                <w:webHidden/>
              </w:rPr>
              <w:t>25</w:t>
            </w:r>
            <w:r>
              <w:rPr>
                <w:noProof/>
                <w:webHidden/>
              </w:rPr>
              <w:fldChar w:fldCharType="end"/>
            </w:r>
            <w:r w:rsidRPr="00610E6B">
              <w:rPr>
                <w:rStyle w:val="Hyperlink"/>
                <w:noProof/>
              </w:rPr>
              <w:fldChar w:fldCharType="end"/>
            </w:r>
          </w:ins>
        </w:p>
        <w:p w14:paraId="782B33E7" w14:textId="77777777" w:rsidR="00321DF9" w:rsidRDefault="00321DF9">
          <w:pPr>
            <w:pStyle w:val="TOC2"/>
            <w:rPr>
              <w:ins w:id="376" w:author="Song, Xiaojing" w:date="2022-12-13T10:29:00Z"/>
              <w:rFonts w:asciiTheme="minorHAnsi" w:eastAsiaTheme="minorEastAsia" w:hAnsiTheme="minorHAnsi" w:cstheme="minorBidi"/>
              <w:noProof/>
              <w:sz w:val="22"/>
              <w:szCs w:val="22"/>
              <w:lang w:eastAsia="zh-CN"/>
            </w:rPr>
          </w:pPr>
          <w:ins w:id="37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A3-4.3</w:t>
            </w:r>
          </w:ins>
          <w:ins w:id="378" w:author="Song, Xiaojing" w:date="2022-12-13T10:34:00Z">
            <w:r>
              <w:rPr>
                <w:rStyle w:val="Hyperlink"/>
                <w:noProof/>
                <w:lang w:val="en-US"/>
              </w:rPr>
              <w:t xml:space="preserve"> </w:t>
            </w:r>
          </w:ins>
          <w:ins w:id="379" w:author="Song, Xiaojing" w:date="2022-12-13T10:29:00Z">
            <w:r w:rsidRPr="00610E6B">
              <w:rPr>
                <w:rStyle w:val="Hyperlink"/>
                <w:noProof/>
                <w:lang w:val="en-US"/>
              </w:rPr>
              <w:t>Repeating a call</w:t>
            </w:r>
            <w:r>
              <w:rPr>
                <w:noProof/>
                <w:webHidden/>
              </w:rPr>
              <w:tab/>
            </w:r>
          </w:ins>
          <w:ins w:id="380" w:author="Song, Xiaojing" w:date="2022-12-13T10:39:00Z">
            <w:r>
              <w:rPr>
                <w:noProof/>
                <w:webHidden/>
              </w:rPr>
              <w:tab/>
            </w:r>
          </w:ins>
          <w:ins w:id="381" w:author="Song, Xiaojing" w:date="2022-12-13T10:29:00Z">
            <w:r>
              <w:rPr>
                <w:noProof/>
                <w:webHidden/>
              </w:rPr>
              <w:fldChar w:fldCharType="begin"/>
            </w:r>
            <w:r>
              <w:rPr>
                <w:noProof/>
                <w:webHidden/>
              </w:rPr>
              <w:instrText xml:space="preserve"> PAGEREF _Toc121819903 \h </w:instrText>
            </w:r>
          </w:ins>
          <w:r>
            <w:rPr>
              <w:noProof/>
              <w:webHidden/>
            </w:rPr>
          </w:r>
          <w:r>
            <w:rPr>
              <w:noProof/>
              <w:webHidden/>
            </w:rPr>
            <w:fldChar w:fldCharType="separate"/>
          </w:r>
          <w:ins w:id="382" w:author="Song, Xiaojing" w:date="2022-12-13T10:29:00Z">
            <w:r>
              <w:rPr>
                <w:noProof/>
                <w:webHidden/>
              </w:rPr>
              <w:t>25</w:t>
            </w:r>
            <w:r>
              <w:rPr>
                <w:noProof/>
                <w:webHidden/>
              </w:rPr>
              <w:fldChar w:fldCharType="end"/>
            </w:r>
            <w:r w:rsidRPr="00610E6B">
              <w:rPr>
                <w:rStyle w:val="Hyperlink"/>
                <w:noProof/>
              </w:rPr>
              <w:fldChar w:fldCharType="end"/>
            </w:r>
          </w:ins>
        </w:p>
        <w:p w14:paraId="2C73286B" w14:textId="77777777" w:rsidR="00321DF9" w:rsidRDefault="00321DF9">
          <w:pPr>
            <w:pStyle w:val="TOC2"/>
            <w:rPr>
              <w:ins w:id="383" w:author="Song, Xiaojing" w:date="2022-12-13T10:29:00Z"/>
              <w:rFonts w:asciiTheme="minorHAnsi" w:eastAsiaTheme="minorEastAsia" w:hAnsiTheme="minorHAnsi" w:cstheme="minorBidi"/>
              <w:noProof/>
              <w:sz w:val="22"/>
              <w:szCs w:val="22"/>
              <w:lang w:eastAsia="zh-CN"/>
            </w:rPr>
          </w:pPr>
          <w:ins w:id="38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A3-4.4</w:t>
            </w:r>
          </w:ins>
          <w:ins w:id="385" w:author="Song, Xiaojing" w:date="2022-12-13T10:34:00Z">
            <w:r>
              <w:rPr>
                <w:rStyle w:val="Hyperlink"/>
                <w:noProof/>
                <w:lang w:val="en-US"/>
              </w:rPr>
              <w:t xml:space="preserve"> </w:t>
            </w:r>
          </w:ins>
          <w:ins w:id="386" w:author="Song, Xiaojing" w:date="2022-12-13T10:29:00Z">
            <w:r w:rsidRPr="00610E6B">
              <w:rPr>
                <w:rStyle w:val="Hyperlink"/>
                <w:noProof/>
                <w:lang w:val="en-US"/>
              </w:rPr>
              <w:t>Acknowledgement of a received call and preparation for reception of the traffic</w:t>
            </w:r>
            <w:r>
              <w:rPr>
                <w:noProof/>
                <w:webHidden/>
              </w:rPr>
              <w:tab/>
            </w:r>
            <w:r>
              <w:rPr>
                <w:noProof/>
                <w:webHidden/>
              </w:rPr>
              <w:fldChar w:fldCharType="begin"/>
            </w:r>
            <w:r>
              <w:rPr>
                <w:noProof/>
                <w:webHidden/>
              </w:rPr>
              <w:instrText xml:space="preserve"> PAGEREF _Toc121819904 \h </w:instrText>
            </w:r>
          </w:ins>
          <w:r>
            <w:rPr>
              <w:noProof/>
              <w:webHidden/>
            </w:rPr>
          </w:r>
          <w:r>
            <w:rPr>
              <w:noProof/>
              <w:webHidden/>
            </w:rPr>
            <w:fldChar w:fldCharType="separate"/>
          </w:r>
          <w:ins w:id="387" w:author="Song, Xiaojing" w:date="2022-12-13T10:29:00Z">
            <w:r>
              <w:rPr>
                <w:noProof/>
                <w:webHidden/>
              </w:rPr>
              <w:t>25</w:t>
            </w:r>
            <w:r>
              <w:rPr>
                <w:noProof/>
                <w:webHidden/>
              </w:rPr>
              <w:fldChar w:fldCharType="end"/>
            </w:r>
            <w:r w:rsidRPr="00610E6B">
              <w:rPr>
                <w:rStyle w:val="Hyperlink"/>
                <w:noProof/>
              </w:rPr>
              <w:fldChar w:fldCharType="end"/>
            </w:r>
          </w:ins>
        </w:p>
        <w:p w14:paraId="58E26251" w14:textId="77777777" w:rsidR="00321DF9" w:rsidRDefault="00321DF9">
          <w:pPr>
            <w:pStyle w:val="TOC2"/>
            <w:rPr>
              <w:ins w:id="388" w:author="Song, Xiaojing" w:date="2022-12-13T10:29:00Z"/>
              <w:rFonts w:asciiTheme="minorHAnsi" w:eastAsiaTheme="minorEastAsia" w:hAnsiTheme="minorHAnsi" w:cstheme="minorBidi"/>
              <w:noProof/>
              <w:sz w:val="22"/>
              <w:szCs w:val="22"/>
              <w:lang w:eastAsia="zh-CN"/>
            </w:rPr>
          </w:pPr>
          <w:ins w:id="38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A3-4.5</w:t>
            </w:r>
          </w:ins>
          <w:ins w:id="390" w:author="Song, Xiaojing" w:date="2022-12-13T10:34:00Z">
            <w:r>
              <w:rPr>
                <w:rStyle w:val="Hyperlink"/>
                <w:noProof/>
                <w:lang w:val="en-US"/>
              </w:rPr>
              <w:t xml:space="preserve"> </w:t>
            </w:r>
          </w:ins>
          <w:ins w:id="391" w:author="Song, Xiaojing" w:date="2022-12-13T10:29:00Z">
            <w:r w:rsidRPr="00610E6B">
              <w:rPr>
                <w:rStyle w:val="Hyperlink"/>
                <w:noProof/>
                <w:lang w:val="en-US"/>
              </w:rPr>
              <w:t>Reception of acknowledgement and further actions</w:t>
            </w:r>
            <w:r>
              <w:rPr>
                <w:noProof/>
                <w:webHidden/>
              </w:rPr>
              <w:tab/>
            </w:r>
          </w:ins>
          <w:ins w:id="392" w:author="Song, Xiaojing" w:date="2022-12-13T10:39:00Z">
            <w:r>
              <w:rPr>
                <w:noProof/>
                <w:webHidden/>
              </w:rPr>
              <w:tab/>
            </w:r>
          </w:ins>
          <w:ins w:id="393" w:author="Song, Xiaojing" w:date="2022-12-13T10:29:00Z">
            <w:r>
              <w:rPr>
                <w:noProof/>
                <w:webHidden/>
              </w:rPr>
              <w:fldChar w:fldCharType="begin"/>
            </w:r>
            <w:r>
              <w:rPr>
                <w:noProof/>
                <w:webHidden/>
              </w:rPr>
              <w:instrText xml:space="preserve"> PAGEREF _Toc121819905 \h </w:instrText>
            </w:r>
          </w:ins>
          <w:r>
            <w:rPr>
              <w:noProof/>
              <w:webHidden/>
            </w:rPr>
          </w:r>
          <w:r>
            <w:rPr>
              <w:noProof/>
              <w:webHidden/>
            </w:rPr>
            <w:fldChar w:fldCharType="separate"/>
          </w:r>
          <w:ins w:id="394" w:author="Song, Xiaojing" w:date="2022-12-13T10:29:00Z">
            <w:r>
              <w:rPr>
                <w:noProof/>
                <w:webHidden/>
              </w:rPr>
              <w:t>25</w:t>
            </w:r>
            <w:r>
              <w:rPr>
                <w:noProof/>
                <w:webHidden/>
              </w:rPr>
              <w:fldChar w:fldCharType="end"/>
            </w:r>
            <w:r w:rsidRPr="00610E6B">
              <w:rPr>
                <w:rStyle w:val="Hyperlink"/>
                <w:noProof/>
              </w:rPr>
              <w:fldChar w:fldCharType="end"/>
            </w:r>
          </w:ins>
        </w:p>
        <w:p w14:paraId="7FE2A845" w14:textId="77777777" w:rsidR="00321DF9" w:rsidRDefault="00321DF9">
          <w:pPr>
            <w:pStyle w:val="TOC1"/>
            <w:rPr>
              <w:ins w:id="395" w:author="Song, Xiaojing" w:date="2022-12-13T10:29:00Z"/>
              <w:rFonts w:asciiTheme="minorHAnsi" w:eastAsiaTheme="minorEastAsia" w:hAnsiTheme="minorHAnsi" w:cstheme="minorBidi"/>
              <w:noProof/>
              <w:sz w:val="22"/>
              <w:szCs w:val="22"/>
              <w:lang w:eastAsia="zh-CN"/>
            </w:rPr>
          </w:pPr>
          <w:ins w:id="39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A3-5</w:t>
            </w:r>
            <w:r>
              <w:rPr>
                <w:rFonts w:asciiTheme="minorHAnsi" w:eastAsiaTheme="minorEastAsia" w:hAnsiTheme="minorHAnsi" w:cstheme="minorBidi"/>
                <w:noProof/>
                <w:sz w:val="22"/>
                <w:szCs w:val="22"/>
                <w:lang w:eastAsia="zh-CN"/>
              </w:rPr>
              <w:tab/>
            </w:r>
            <w:r w:rsidRPr="00610E6B">
              <w:rPr>
                <w:rStyle w:val="Hyperlink"/>
                <w:noProof/>
              </w:rPr>
              <w:t>Test calls using digital selective calling</w:t>
            </w:r>
            <w:r>
              <w:rPr>
                <w:noProof/>
                <w:webHidden/>
              </w:rPr>
              <w:tab/>
            </w:r>
          </w:ins>
          <w:ins w:id="397" w:author="Song, Xiaojing" w:date="2022-12-13T10:39:00Z">
            <w:r>
              <w:rPr>
                <w:noProof/>
                <w:webHidden/>
              </w:rPr>
              <w:tab/>
            </w:r>
          </w:ins>
          <w:ins w:id="398" w:author="Song, Xiaojing" w:date="2022-12-13T10:29:00Z">
            <w:r>
              <w:rPr>
                <w:noProof/>
                <w:webHidden/>
              </w:rPr>
              <w:fldChar w:fldCharType="begin"/>
            </w:r>
            <w:r>
              <w:rPr>
                <w:noProof/>
                <w:webHidden/>
              </w:rPr>
              <w:instrText xml:space="preserve"> PAGEREF _Toc121819906 \h </w:instrText>
            </w:r>
          </w:ins>
          <w:r>
            <w:rPr>
              <w:noProof/>
              <w:webHidden/>
            </w:rPr>
          </w:r>
          <w:r>
            <w:rPr>
              <w:noProof/>
              <w:webHidden/>
            </w:rPr>
            <w:fldChar w:fldCharType="separate"/>
          </w:r>
          <w:ins w:id="399" w:author="Song, Xiaojing" w:date="2022-12-13T10:29:00Z">
            <w:r>
              <w:rPr>
                <w:noProof/>
                <w:webHidden/>
              </w:rPr>
              <w:t>26</w:t>
            </w:r>
            <w:r>
              <w:rPr>
                <w:noProof/>
                <w:webHidden/>
              </w:rPr>
              <w:fldChar w:fldCharType="end"/>
            </w:r>
            <w:r w:rsidRPr="00610E6B">
              <w:rPr>
                <w:rStyle w:val="Hyperlink"/>
                <w:noProof/>
              </w:rPr>
              <w:fldChar w:fldCharType="end"/>
            </w:r>
          </w:ins>
        </w:p>
        <w:p w14:paraId="355E6005" w14:textId="77777777" w:rsidR="00321DF9" w:rsidRDefault="00321DF9">
          <w:pPr>
            <w:pStyle w:val="TOC1"/>
            <w:rPr>
              <w:ins w:id="400" w:author="Song, Xiaojing" w:date="2022-12-13T10:29:00Z"/>
              <w:rFonts w:asciiTheme="minorHAnsi" w:eastAsiaTheme="minorEastAsia" w:hAnsiTheme="minorHAnsi" w:cstheme="minorBidi"/>
              <w:noProof/>
              <w:sz w:val="22"/>
              <w:szCs w:val="22"/>
              <w:lang w:eastAsia="zh-CN"/>
            </w:rPr>
          </w:pPr>
          <w:ins w:id="40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w:t>
            </w:r>
            <w:r>
              <w:rPr>
                <w:rFonts w:asciiTheme="minorHAnsi" w:eastAsiaTheme="minorEastAsia" w:hAnsiTheme="minorHAnsi" w:cstheme="minorBidi"/>
                <w:noProof/>
                <w:sz w:val="22"/>
                <w:szCs w:val="22"/>
                <w:lang w:eastAsia="zh-CN"/>
              </w:rPr>
              <w:tab/>
            </w:r>
            <w:r w:rsidRPr="00610E6B">
              <w:rPr>
                <w:rStyle w:val="Hyperlink"/>
                <w:noProof/>
                <w:lang w:val="en-US"/>
              </w:rPr>
              <w:t>Special conditions and procedures for digital selective calling communication on HF</w:t>
            </w:r>
            <w:r>
              <w:rPr>
                <w:noProof/>
                <w:webHidden/>
              </w:rPr>
              <w:tab/>
            </w:r>
            <w:r>
              <w:rPr>
                <w:noProof/>
                <w:webHidden/>
              </w:rPr>
              <w:fldChar w:fldCharType="begin"/>
            </w:r>
            <w:r>
              <w:rPr>
                <w:noProof/>
                <w:webHidden/>
              </w:rPr>
              <w:instrText xml:space="preserve"> PAGEREF _Toc121819907 \h </w:instrText>
            </w:r>
          </w:ins>
          <w:r>
            <w:rPr>
              <w:noProof/>
              <w:webHidden/>
            </w:rPr>
          </w:r>
          <w:r>
            <w:rPr>
              <w:noProof/>
              <w:webHidden/>
            </w:rPr>
            <w:fldChar w:fldCharType="separate"/>
          </w:r>
          <w:ins w:id="402" w:author="Song, Xiaojing" w:date="2022-12-13T10:29:00Z">
            <w:r>
              <w:rPr>
                <w:noProof/>
                <w:webHidden/>
              </w:rPr>
              <w:t>26</w:t>
            </w:r>
            <w:r>
              <w:rPr>
                <w:noProof/>
                <w:webHidden/>
              </w:rPr>
              <w:fldChar w:fldCharType="end"/>
            </w:r>
            <w:r w:rsidRPr="00610E6B">
              <w:rPr>
                <w:rStyle w:val="Hyperlink"/>
                <w:noProof/>
              </w:rPr>
              <w:fldChar w:fldCharType="end"/>
            </w:r>
          </w:ins>
        </w:p>
        <w:p w14:paraId="00966A86" w14:textId="77777777" w:rsidR="00321DF9" w:rsidRDefault="00321DF9">
          <w:pPr>
            <w:pStyle w:val="TOC2"/>
            <w:rPr>
              <w:ins w:id="403" w:author="Song, Xiaojing" w:date="2022-12-13T10:29:00Z"/>
              <w:rFonts w:asciiTheme="minorHAnsi" w:eastAsiaTheme="minorEastAsia" w:hAnsiTheme="minorHAnsi" w:cstheme="minorBidi"/>
              <w:noProof/>
              <w:sz w:val="22"/>
              <w:szCs w:val="22"/>
              <w:lang w:eastAsia="zh-CN"/>
            </w:rPr>
          </w:pPr>
          <w:ins w:id="40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w:t>
            </w:r>
          </w:ins>
          <w:ins w:id="405" w:author="Song, Xiaojing" w:date="2022-12-13T10:34:00Z">
            <w:r>
              <w:rPr>
                <w:rStyle w:val="Hyperlink"/>
                <w:noProof/>
                <w:lang w:val="en-US"/>
              </w:rPr>
              <w:t xml:space="preserve"> </w:t>
            </w:r>
          </w:ins>
          <w:ins w:id="406" w:author="Song, Xiaojing" w:date="2022-12-13T10:29:00Z">
            <w:r w:rsidRPr="00610E6B">
              <w:rPr>
                <w:rStyle w:val="Hyperlink"/>
                <w:noProof/>
                <w:lang w:val="en-US"/>
              </w:rPr>
              <w:t>Distress</w:t>
            </w:r>
            <w:r>
              <w:rPr>
                <w:noProof/>
                <w:webHidden/>
              </w:rPr>
              <w:tab/>
            </w:r>
          </w:ins>
          <w:ins w:id="407" w:author="Song, Xiaojing" w:date="2022-12-13T10:39:00Z">
            <w:r>
              <w:rPr>
                <w:noProof/>
                <w:webHidden/>
              </w:rPr>
              <w:tab/>
            </w:r>
          </w:ins>
          <w:ins w:id="408" w:author="Song, Xiaojing" w:date="2022-12-13T10:29:00Z">
            <w:r>
              <w:rPr>
                <w:noProof/>
                <w:webHidden/>
              </w:rPr>
              <w:fldChar w:fldCharType="begin"/>
            </w:r>
            <w:r>
              <w:rPr>
                <w:noProof/>
                <w:webHidden/>
              </w:rPr>
              <w:instrText xml:space="preserve"> PAGEREF _Toc121819908 \h </w:instrText>
            </w:r>
          </w:ins>
          <w:r>
            <w:rPr>
              <w:noProof/>
              <w:webHidden/>
            </w:rPr>
          </w:r>
          <w:r>
            <w:rPr>
              <w:noProof/>
              <w:webHidden/>
            </w:rPr>
            <w:fldChar w:fldCharType="separate"/>
          </w:r>
          <w:ins w:id="409" w:author="Song, Xiaojing" w:date="2022-12-13T10:29:00Z">
            <w:r>
              <w:rPr>
                <w:noProof/>
                <w:webHidden/>
              </w:rPr>
              <w:t>26</w:t>
            </w:r>
            <w:r>
              <w:rPr>
                <w:noProof/>
                <w:webHidden/>
              </w:rPr>
              <w:fldChar w:fldCharType="end"/>
            </w:r>
            <w:r w:rsidRPr="00610E6B">
              <w:rPr>
                <w:rStyle w:val="Hyperlink"/>
                <w:noProof/>
              </w:rPr>
              <w:fldChar w:fldCharType="end"/>
            </w:r>
          </w:ins>
        </w:p>
        <w:p w14:paraId="25814DD4" w14:textId="77777777" w:rsidR="00321DF9" w:rsidRDefault="00321DF9">
          <w:pPr>
            <w:pStyle w:val="TOC3"/>
            <w:rPr>
              <w:ins w:id="410" w:author="Song, Xiaojing" w:date="2022-12-13T10:29:00Z"/>
              <w:rFonts w:asciiTheme="minorHAnsi" w:eastAsiaTheme="minorEastAsia" w:hAnsiTheme="minorHAnsi" w:cstheme="minorBidi"/>
              <w:noProof/>
              <w:sz w:val="22"/>
              <w:szCs w:val="22"/>
              <w:lang w:eastAsia="zh-CN"/>
            </w:rPr>
          </w:pPr>
          <w:ins w:id="41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A3-6.1.1</w:t>
            </w:r>
          </w:ins>
          <w:ins w:id="412" w:author="Song, Xiaojing" w:date="2022-12-13T10:34:00Z">
            <w:r>
              <w:rPr>
                <w:rStyle w:val="Hyperlink"/>
                <w:noProof/>
                <w:lang w:val="en-US"/>
              </w:rPr>
              <w:t xml:space="preserve"> </w:t>
            </w:r>
          </w:ins>
          <w:ins w:id="413" w:author="Song, Xiaojing" w:date="2022-12-13T10:29:00Z">
            <w:r w:rsidRPr="00610E6B">
              <w:rPr>
                <w:rStyle w:val="Hyperlink"/>
                <w:noProof/>
                <w:lang w:val="en-US"/>
              </w:rPr>
              <w:t>Transmission of digital selective calling distress alert and choice of HF bands</w:t>
            </w:r>
            <w:r>
              <w:rPr>
                <w:noProof/>
                <w:webHidden/>
              </w:rPr>
              <w:tab/>
            </w:r>
            <w:r>
              <w:rPr>
                <w:noProof/>
                <w:webHidden/>
              </w:rPr>
              <w:fldChar w:fldCharType="begin"/>
            </w:r>
            <w:r>
              <w:rPr>
                <w:noProof/>
                <w:webHidden/>
              </w:rPr>
              <w:instrText xml:space="preserve"> PAGEREF _Toc121819909 \h </w:instrText>
            </w:r>
          </w:ins>
          <w:r>
            <w:rPr>
              <w:noProof/>
              <w:webHidden/>
            </w:rPr>
          </w:r>
          <w:r>
            <w:rPr>
              <w:noProof/>
              <w:webHidden/>
            </w:rPr>
            <w:fldChar w:fldCharType="separate"/>
          </w:r>
          <w:ins w:id="414" w:author="Song, Xiaojing" w:date="2022-12-13T10:29:00Z">
            <w:r>
              <w:rPr>
                <w:noProof/>
                <w:webHidden/>
              </w:rPr>
              <w:t>26</w:t>
            </w:r>
            <w:r>
              <w:rPr>
                <w:noProof/>
                <w:webHidden/>
              </w:rPr>
              <w:fldChar w:fldCharType="end"/>
            </w:r>
            <w:r w:rsidRPr="00610E6B">
              <w:rPr>
                <w:rStyle w:val="Hyperlink"/>
                <w:noProof/>
              </w:rPr>
              <w:fldChar w:fldCharType="end"/>
            </w:r>
          </w:ins>
        </w:p>
        <w:p w14:paraId="6C938BDD" w14:textId="77777777" w:rsidR="00321DF9" w:rsidRDefault="00321DF9">
          <w:pPr>
            <w:pStyle w:val="TOC3"/>
            <w:rPr>
              <w:ins w:id="415" w:author="Song, Xiaojing" w:date="2022-12-13T10:29:00Z"/>
              <w:rFonts w:asciiTheme="minorHAnsi" w:eastAsiaTheme="minorEastAsia" w:hAnsiTheme="minorHAnsi" w:cstheme="minorBidi"/>
              <w:noProof/>
              <w:sz w:val="22"/>
              <w:szCs w:val="22"/>
              <w:lang w:eastAsia="zh-CN"/>
            </w:rPr>
          </w:pPr>
          <w:ins w:id="41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A3-6.1.2</w:t>
            </w:r>
          </w:ins>
          <w:ins w:id="417" w:author="Song, Xiaojing" w:date="2022-12-13T10:34:00Z">
            <w:r>
              <w:rPr>
                <w:rStyle w:val="Hyperlink"/>
                <w:noProof/>
                <w:lang w:val="en-US"/>
              </w:rPr>
              <w:t xml:space="preserve"> </w:t>
            </w:r>
          </w:ins>
          <w:ins w:id="418" w:author="Song, Xiaojing" w:date="2022-12-13T10:29:00Z">
            <w:r w:rsidRPr="00610E6B">
              <w:rPr>
                <w:rStyle w:val="Hyperlink"/>
                <w:noProof/>
                <w:lang w:val="en-US"/>
              </w:rPr>
              <w:t>Preparation for the subsequent distress traffic</w:t>
            </w:r>
            <w:r>
              <w:rPr>
                <w:noProof/>
                <w:webHidden/>
              </w:rPr>
              <w:tab/>
            </w:r>
          </w:ins>
          <w:ins w:id="419" w:author="Song, Xiaojing" w:date="2022-12-13T10:39:00Z">
            <w:r>
              <w:rPr>
                <w:noProof/>
                <w:webHidden/>
              </w:rPr>
              <w:tab/>
            </w:r>
          </w:ins>
          <w:ins w:id="420" w:author="Song, Xiaojing" w:date="2022-12-13T10:29:00Z">
            <w:r>
              <w:rPr>
                <w:noProof/>
                <w:webHidden/>
              </w:rPr>
              <w:fldChar w:fldCharType="begin"/>
            </w:r>
            <w:r>
              <w:rPr>
                <w:noProof/>
                <w:webHidden/>
              </w:rPr>
              <w:instrText xml:space="preserve"> PAGEREF _Toc121819910 \h </w:instrText>
            </w:r>
          </w:ins>
          <w:r>
            <w:rPr>
              <w:noProof/>
              <w:webHidden/>
            </w:rPr>
          </w:r>
          <w:r>
            <w:rPr>
              <w:noProof/>
              <w:webHidden/>
            </w:rPr>
            <w:fldChar w:fldCharType="separate"/>
          </w:r>
          <w:ins w:id="421" w:author="Song, Xiaojing" w:date="2022-12-13T10:29:00Z">
            <w:r>
              <w:rPr>
                <w:noProof/>
                <w:webHidden/>
              </w:rPr>
              <w:t>27</w:t>
            </w:r>
            <w:r>
              <w:rPr>
                <w:noProof/>
                <w:webHidden/>
              </w:rPr>
              <w:fldChar w:fldCharType="end"/>
            </w:r>
            <w:r w:rsidRPr="00610E6B">
              <w:rPr>
                <w:rStyle w:val="Hyperlink"/>
                <w:noProof/>
              </w:rPr>
              <w:fldChar w:fldCharType="end"/>
            </w:r>
          </w:ins>
        </w:p>
        <w:p w14:paraId="73699E6C" w14:textId="77777777" w:rsidR="00321DF9" w:rsidRDefault="00321DF9">
          <w:pPr>
            <w:pStyle w:val="TOC3"/>
            <w:rPr>
              <w:ins w:id="422" w:author="Song, Xiaojing" w:date="2022-12-13T10:29:00Z"/>
              <w:rFonts w:asciiTheme="minorHAnsi" w:eastAsiaTheme="minorEastAsia" w:hAnsiTheme="minorHAnsi" w:cstheme="minorBidi"/>
              <w:noProof/>
              <w:sz w:val="22"/>
              <w:szCs w:val="22"/>
              <w:lang w:eastAsia="zh-CN"/>
            </w:rPr>
          </w:pPr>
          <w:ins w:id="42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A3-6.1.3</w:t>
            </w:r>
          </w:ins>
          <w:ins w:id="424" w:author="Song, Xiaojing" w:date="2022-12-13T10:34:00Z">
            <w:r>
              <w:rPr>
                <w:rStyle w:val="Hyperlink"/>
                <w:noProof/>
                <w:lang w:val="en-US"/>
              </w:rPr>
              <w:t xml:space="preserve"> </w:t>
            </w:r>
          </w:ins>
          <w:ins w:id="425" w:author="Song, Xiaojing" w:date="2022-12-13T10:29:00Z">
            <w:r w:rsidRPr="00610E6B">
              <w:rPr>
                <w:rStyle w:val="Hyperlink"/>
                <w:noProof/>
                <w:lang w:val="en-US"/>
              </w:rPr>
              <w:t>Distress traffic</w:t>
            </w:r>
            <w:r>
              <w:rPr>
                <w:noProof/>
                <w:webHidden/>
              </w:rPr>
              <w:tab/>
            </w:r>
          </w:ins>
          <w:ins w:id="426" w:author="Song, Xiaojing" w:date="2022-12-13T10:39:00Z">
            <w:r>
              <w:rPr>
                <w:noProof/>
                <w:webHidden/>
              </w:rPr>
              <w:tab/>
            </w:r>
          </w:ins>
          <w:ins w:id="427" w:author="Song, Xiaojing" w:date="2022-12-13T10:29:00Z">
            <w:r>
              <w:rPr>
                <w:noProof/>
                <w:webHidden/>
              </w:rPr>
              <w:fldChar w:fldCharType="begin"/>
            </w:r>
            <w:r>
              <w:rPr>
                <w:noProof/>
                <w:webHidden/>
              </w:rPr>
              <w:instrText xml:space="preserve"> PAGEREF _Toc121819911 \h </w:instrText>
            </w:r>
          </w:ins>
          <w:r>
            <w:rPr>
              <w:noProof/>
              <w:webHidden/>
            </w:rPr>
          </w:r>
          <w:r>
            <w:rPr>
              <w:noProof/>
              <w:webHidden/>
            </w:rPr>
            <w:fldChar w:fldCharType="separate"/>
          </w:r>
          <w:ins w:id="428" w:author="Song, Xiaojing" w:date="2022-12-13T10:29:00Z">
            <w:r>
              <w:rPr>
                <w:noProof/>
                <w:webHidden/>
              </w:rPr>
              <w:t>27</w:t>
            </w:r>
            <w:r>
              <w:rPr>
                <w:noProof/>
                <w:webHidden/>
              </w:rPr>
              <w:fldChar w:fldCharType="end"/>
            </w:r>
            <w:r w:rsidRPr="00610E6B">
              <w:rPr>
                <w:rStyle w:val="Hyperlink"/>
                <w:noProof/>
              </w:rPr>
              <w:fldChar w:fldCharType="end"/>
            </w:r>
          </w:ins>
        </w:p>
        <w:p w14:paraId="35EF8481" w14:textId="77777777" w:rsidR="00321DF9" w:rsidRDefault="00321DF9">
          <w:pPr>
            <w:pStyle w:val="TOC3"/>
            <w:rPr>
              <w:ins w:id="429" w:author="Song, Xiaojing" w:date="2022-12-13T10:29:00Z"/>
              <w:rFonts w:asciiTheme="minorHAnsi" w:eastAsiaTheme="minorEastAsia" w:hAnsiTheme="minorHAnsi" w:cstheme="minorBidi"/>
              <w:noProof/>
              <w:sz w:val="22"/>
              <w:szCs w:val="22"/>
              <w:lang w:eastAsia="zh-CN"/>
            </w:rPr>
          </w:pPr>
          <w:ins w:id="4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A3-6.1.4</w:t>
            </w:r>
          </w:ins>
          <w:ins w:id="431" w:author="Song, Xiaojing" w:date="2022-12-13T10:33:00Z">
            <w:r>
              <w:rPr>
                <w:rStyle w:val="Hyperlink"/>
                <w:noProof/>
                <w:lang w:val="en-US"/>
              </w:rPr>
              <w:t xml:space="preserve"> </w:t>
            </w:r>
          </w:ins>
          <w:ins w:id="432" w:author="Song, Xiaojing" w:date="2022-12-13T10:29:00Z">
            <w:r w:rsidRPr="00610E6B">
              <w:rPr>
                <w:rStyle w:val="Hyperlink"/>
                <w:noProof/>
                <w:lang w:val="en-US"/>
              </w:rPr>
              <w:t>Actions on reception of a digital selective calling distress alert on HF from another ship</w:t>
            </w:r>
            <w:r>
              <w:rPr>
                <w:noProof/>
                <w:webHidden/>
              </w:rPr>
              <w:tab/>
            </w:r>
            <w:r>
              <w:rPr>
                <w:noProof/>
                <w:webHidden/>
              </w:rPr>
              <w:fldChar w:fldCharType="begin"/>
            </w:r>
            <w:r>
              <w:rPr>
                <w:noProof/>
                <w:webHidden/>
              </w:rPr>
              <w:instrText xml:space="preserve"> PAGEREF _Toc121819912 \h </w:instrText>
            </w:r>
          </w:ins>
          <w:r>
            <w:rPr>
              <w:noProof/>
              <w:webHidden/>
            </w:rPr>
          </w:r>
          <w:r>
            <w:rPr>
              <w:noProof/>
              <w:webHidden/>
            </w:rPr>
            <w:fldChar w:fldCharType="separate"/>
          </w:r>
          <w:ins w:id="433" w:author="Song, Xiaojing" w:date="2022-12-13T10:29:00Z">
            <w:r>
              <w:rPr>
                <w:noProof/>
                <w:webHidden/>
              </w:rPr>
              <w:t>27</w:t>
            </w:r>
            <w:r>
              <w:rPr>
                <w:noProof/>
                <w:webHidden/>
              </w:rPr>
              <w:fldChar w:fldCharType="end"/>
            </w:r>
            <w:r w:rsidRPr="00610E6B">
              <w:rPr>
                <w:rStyle w:val="Hyperlink"/>
                <w:noProof/>
              </w:rPr>
              <w:fldChar w:fldCharType="end"/>
            </w:r>
          </w:ins>
        </w:p>
        <w:p w14:paraId="40BB18AA" w14:textId="77777777" w:rsidR="00321DF9" w:rsidRDefault="00321DF9">
          <w:pPr>
            <w:pStyle w:val="TOC3"/>
            <w:rPr>
              <w:ins w:id="434" w:author="Song, Xiaojing" w:date="2022-12-13T10:29:00Z"/>
              <w:rFonts w:asciiTheme="minorHAnsi" w:eastAsiaTheme="minorEastAsia" w:hAnsiTheme="minorHAnsi" w:cstheme="minorBidi"/>
              <w:noProof/>
              <w:sz w:val="22"/>
              <w:szCs w:val="22"/>
              <w:lang w:eastAsia="zh-CN"/>
            </w:rPr>
          </w:pPr>
          <w:ins w:id="43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A3-6.1.5</w:t>
            </w:r>
          </w:ins>
          <w:ins w:id="436" w:author="Song, Xiaojing" w:date="2022-12-13T10:34:00Z">
            <w:r>
              <w:rPr>
                <w:rStyle w:val="Hyperlink"/>
                <w:noProof/>
                <w:lang w:val="en-US"/>
              </w:rPr>
              <w:t xml:space="preserve"> </w:t>
            </w:r>
          </w:ins>
          <w:ins w:id="437" w:author="Song, Xiaojing" w:date="2022-12-13T10:29:00Z">
            <w:r w:rsidRPr="00610E6B">
              <w:rPr>
                <w:rStyle w:val="Hyperlink"/>
                <w:noProof/>
                <w:lang w:val="en-US"/>
              </w:rPr>
              <w:t>Transmission of digital selective calling distress alert relay</w:t>
            </w:r>
            <w:r>
              <w:rPr>
                <w:noProof/>
                <w:webHidden/>
              </w:rPr>
              <w:tab/>
            </w:r>
          </w:ins>
          <w:ins w:id="438" w:author="Song, Xiaojing" w:date="2022-12-13T10:39:00Z">
            <w:r>
              <w:rPr>
                <w:noProof/>
                <w:webHidden/>
              </w:rPr>
              <w:tab/>
            </w:r>
          </w:ins>
          <w:ins w:id="439" w:author="Song, Xiaojing" w:date="2022-12-13T10:29:00Z">
            <w:r>
              <w:rPr>
                <w:noProof/>
                <w:webHidden/>
              </w:rPr>
              <w:fldChar w:fldCharType="begin"/>
            </w:r>
            <w:r>
              <w:rPr>
                <w:noProof/>
                <w:webHidden/>
              </w:rPr>
              <w:instrText xml:space="preserve"> PAGEREF _Toc121819913 \h </w:instrText>
            </w:r>
          </w:ins>
          <w:r>
            <w:rPr>
              <w:noProof/>
              <w:webHidden/>
            </w:rPr>
          </w:r>
          <w:r>
            <w:rPr>
              <w:noProof/>
              <w:webHidden/>
            </w:rPr>
            <w:fldChar w:fldCharType="separate"/>
          </w:r>
          <w:ins w:id="440" w:author="Song, Xiaojing" w:date="2022-12-13T10:29:00Z">
            <w:r>
              <w:rPr>
                <w:noProof/>
                <w:webHidden/>
              </w:rPr>
              <w:t>28</w:t>
            </w:r>
            <w:r>
              <w:rPr>
                <w:noProof/>
                <w:webHidden/>
              </w:rPr>
              <w:fldChar w:fldCharType="end"/>
            </w:r>
            <w:r w:rsidRPr="00610E6B">
              <w:rPr>
                <w:rStyle w:val="Hyperlink"/>
                <w:noProof/>
              </w:rPr>
              <w:fldChar w:fldCharType="end"/>
            </w:r>
          </w:ins>
        </w:p>
        <w:p w14:paraId="64ADF664" w14:textId="77777777" w:rsidR="00321DF9" w:rsidRDefault="00321DF9">
          <w:pPr>
            <w:pStyle w:val="TOC3"/>
            <w:rPr>
              <w:ins w:id="441" w:author="Song, Xiaojing" w:date="2022-12-13T10:29:00Z"/>
              <w:rFonts w:asciiTheme="minorHAnsi" w:eastAsiaTheme="minorEastAsia" w:hAnsiTheme="minorHAnsi" w:cstheme="minorBidi"/>
              <w:noProof/>
              <w:sz w:val="22"/>
              <w:szCs w:val="22"/>
              <w:lang w:eastAsia="zh-CN"/>
            </w:rPr>
          </w:pPr>
          <w:ins w:id="44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A3-6.1.6</w:t>
            </w:r>
          </w:ins>
          <w:ins w:id="443" w:author="Song, Xiaojing" w:date="2022-12-13T10:34:00Z">
            <w:r>
              <w:rPr>
                <w:rStyle w:val="Hyperlink"/>
                <w:noProof/>
                <w:lang w:val="en-US"/>
              </w:rPr>
              <w:t xml:space="preserve"> </w:t>
            </w:r>
          </w:ins>
          <w:ins w:id="444" w:author="Song, Xiaojing" w:date="2022-12-13T10:29:00Z">
            <w:r w:rsidRPr="00610E6B">
              <w:rPr>
                <w:rStyle w:val="Hyperlink"/>
                <w:noProof/>
                <w:lang w:val="en-US"/>
              </w:rPr>
              <w:t>Acknowledgement of a HF digital selective calling distress alert relay received from a coast station</w:t>
            </w:r>
            <w:r>
              <w:rPr>
                <w:noProof/>
                <w:webHidden/>
              </w:rPr>
              <w:tab/>
            </w:r>
          </w:ins>
          <w:ins w:id="445" w:author="Song, Xiaojing" w:date="2022-12-13T10:39:00Z">
            <w:r>
              <w:rPr>
                <w:noProof/>
                <w:webHidden/>
              </w:rPr>
              <w:tab/>
            </w:r>
          </w:ins>
          <w:ins w:id="446" w:author="Song, Xiaojing" w:date="2022-12-13T10:29:00Z">
            <w:r>
              <w:rPr>
                <w:noProof/>
                <w:webHidden/>
              </w:rPr>
              <w:fldChar w:fldCharType="begin"/>
            </w:r>
            <w:r>
              <w:rPr>
                <w:noProof/>
                <w:webHidden/>
              </w:rPr>
              <w:instrText xml:space="preserve"> PAGEREF _Toc121819914 \h </w:instrText>
            </w:r>
          </w:ins>
          <w:r>
            <w:rPr>
              <w:noProof/>
              <w:webHidden/>
            </w:rPr>
          </w:r>
          <w:r>
            <w:rPr>
              <w:noProof/>
              <w:webHidden/>
            </w:rPr>
            <w:fldChar w:fldCharType="separate"/>
          </w:r>
          <w:ins w:id="447" w:author="Song, Xiaojing" w:date="2022-12-13T10:29:00Z">
            <w:r>
              <w:rPr>
                <w:noProof/>
                <w:webHidden/>
              </w:rPr>
              <w:t>28</w:t>
            </w:r>
            <w:r>
              <w:rPr>
                <w:noProof/>
                <w:webHidden/>
              </w:rPr>
              <w:fldChar w:fldCharType="end"/>
            </w:r>
            <w:r w:rsidRPr="00610E6B">
              <w:rPr>
                <w:rStyle w:val="Hyperlink"/>
                <w:noProof/>
              </w:rPr>
              <w:fldChar w:fldCharType="end"/>
            </w:r>
          </w:ins>
        </w:p>
        <w:p w14:paraId="00D242DB" w14:textId="77777777" w:rsidR="00321DF9" w:rsidRDefault="00321DF9">
          <w:pPr>
            <w:pStyle w:val="TOC2"/>
            <w:rPr>
              <w:ins w:id="448" w:author="Song, Xiaojing" w:date="2022-12-13T10:29:00Z"/>
              <w:rFonts w:asciiTheme="minorHAnsi" w:eastAsiaTheme="minorEastAsia" w:hAnsiTheme="minorHAnsi" w:cstheme="minorBidi"/>
              <w:noProof/>
              <w:sz w:val="22"/>
              <w:szCs w:val="22"/>
              <w:lang w:eastAsia="zh-CN"/>
            </w:rPr>
          </w:pPr>
          <w:ins w:id="44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A3-6.2</w:t>
            </w:r>
          </w:ins>
          <w:ins w:id="450" w:author="Song, Xiaojing" w:date="2022-12-13T10:33:00Z">
            <w:r>
              <w:rPr>
                <w:rStyle w:val="Hyperlink"/>
                <w:noProof/>
                <w:lang w:val="en-US"/>
              </w:rPr>
              <w:t xml:space="preserve"> </w:t>
            </w:r>
          </w:ins>
          <w:ins w:id="451" w:author="Song, Xiaojing" w:date="2022-12-13T10:29:00Z">
            <w:r w:rsidRPr="00610E6B">
              <w:rPr>
                <w:rStyle w:val="Hyperlink"/>
                <w:noProof/>
                <w:lang w:val="en-US"/>
              </w:rPr>
              <w:t>Urgency</w:t>
            </w:r>
            <w:r>
              <w:rPr>
                <w:noProof/>
                <w:webHidden/>
              </w:rPr>
              <w:tab/>
            </w:r>
          </w:ins>
          <w:ins w:id="452" w:author="Song, Xiaojing" w:date="2022-12-13T10:39:00Z">
            <w:r>
              <w:rPr>
                <w:noProof/>
                <w:webHidden/>
              </w:rPr>
              <w:tab/>
            </w:r>
          </w:ins>
          <w:ins w:id="453" w:author="Song, Xiaojing" w:date="2022-12-13T10:29:00Z">
            <w:r>
              <w:rPr>
                <w:noProof/>
                <w:webHidden/>
              </w:rPr>
              <w:fldChar w:fldCharType="begin"/>
            </w:r>
            <w:r>
              <w:rPr>
                <w:noProof/>
                <w:webHidden/>
              </w:rPr>
              <w:instrText xml:space="preserve"> PAGEREF _Toc121819915 \h </w:instrText>
            </w:r>
          </w:ins>
          <w:r>
            <w:rPr>
              <w:noProof/>
              <w:webHidden/>
            </w:rPr>
          </w:r>
          <w:r>
            <w:rPr>
              <w:noProof/>
              <w:webHidden/>
            </w:rPr>
            <w:fldChar w:fldCharType="separate"/>
          </w:r>
          <w:ins w:id="454" w:author="Song, Xiaojing" w:date="2022-12-13T10:29:00Z">
            <w:r>
              <w:rPr>
                <w:noProof/>
                <w:webHidden/>
              </w:rPr>
              <w:t>28</w:t>
            </w:r>
            <w:r>
              <w:rPr>
                <w:noProof/>
                <w:webHidden/>
              </w:rPr>
              <w:fldChar w:fldCharType="end"/>
            </w:r>
            <w:r w:rsidRPr="00610E6B">
              <w:rPr>
                <w:rStyle w:val="Hyperlink"/>
                <w:noProof/>
              </w:rPr>
              <w:fldChar w:fldCharType="end"/>
            </w:r>
          </w:ins>
        </w:p>
        <w:p w14:paraId="1D5B8DF3" w14:textId="77777777" w:rsidR="00321DF9" w:rsidRDefault="00321DF9">
          <w:pPr>
            <w:pStyle w:val="TOC3"/>
            <w:rPr>
              <w:ins w:id="455" w:author="Song, Xiaojing" w:date="2022-12-13T10:29:00Z"/>
              <w:rFonts w:asciiTheme="minorHAnsi" w:eastAsiaTheme="minorEastAsia" w:hAnsiTheme="minorHAnsi" w:cstheme="minorBidi"/>
              <w:noProof/>
              <w:sz w:val="22"/>
              <w:szCs w:val="22"/>
              <w:lang w:eastAsia="zh-CN"/>
            </w:rPr>
          </w:pPr>
          <w:ins w:id="456" w:author="Song, Xiaojing" w:date="2022-12-13T10:29:00Z">
            <w:r w:rsidRPr="00610E6B">
              <w:rPr>
                <w:rStyle w:val="Hyperlink"/>
                <w:noProof/>
              </w:rPr>
              <w:lastRenderedPageBreak/>
              <w:fldChar w:fldCharType="begin"/>
            </w:r>
            <w:r w:rsidRPr="00610E6B">
              <w:rPr>
                <w:rStyle w:val="Hyperlink"/>
                <w:noProof/>
              </w:rPr>
              <w:instrText xml:space="preserve"> </w:instrText>
            </w:r>
            <w:r>
              <w:rPr>
                <w:noProof/>
              </w:rPr>
              <w:instrText>HYPERLINK \l "_Toc121819916"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A3-6.2.1</w:t>
            </w:r>
          </w:ins>
          <w:ins w:id="457" w:author="Song, Xiaojing" w:date="2022-12-13T10:33:00Z">
            <w:r>
              <w:rPr>
                <w:rStyle w:val="Hyperlink"/>
                <w:noProof/>
                <w:lang w:val="en-US"/>
              </w:rPr>
              <w:t xml:space="preserve"> </w:t>
            </w:r>
          </w:ins>
          <w:ins w:id="458" w:author="Song, Xiaojing" w:date="2022-12-13T10:29:00Z">
            <w:r w:rsidRPr="00610E6B">
              <w:rPr>
                <w:rStyle w:val="Hyperlink"/>
                <w:noProof/>
                <w:lang w:val="en-US"/>
              </w:rPr>
              <w:t>Transmission of digital selective calling announcement of an urgency message on HF</w:t>
            </w:r>
            <w:r>
              <w:rPr>
                <w:noProof/>
                <w:webHidden/>
              </w:rPr>
              <w:tab/>
            </w:r>
            <w:r>
              <w:rPr>
                <w:noProof/>
                <w:webHidden/>
              </w:rPr>
              <w:fldChar w:fldCharType="begin"/>
            </w:r>
            <w:r>
              <w:rPr>
                <w:noProof/>
                <w:webHidden/>
              </w:rPr>
              <w:instrText xml:space="preserve"> PAGEREF _Toc121819916 \h </w:instrText>
            </w:r>
          </w:ins>
          <w:r>
            <w:rPr>
              <w:noProof/>
              <w:webHidden/>
            </w:rPr>
          </w:r>
          <w:r>
            <w:rPr>
              <w:noProof/>
              <w:webHidden/>
            </w:rPr>
            <w:fldChar w:fldCharType="separate"/>
          </w:r>
          <w:ins w:id="459" w:author="Song, Xiaojing" w:date="2022-12-13T10:29:00Z">
            <w:r>
              <w:rPr>
                <w:noProof/>
                <w:webHidden/>
              </w:rPr>
              <w:t>29</w:t>
            </w:r>
            <w:r>
              <w:rPr>
                <w:noProof/>
                <w:webHidden/>
              </w:rPr>
              <w:fldChar w:fldCharType="end"/>
            </w:r>
            <w:r w:rsidRPr="00610E6B">
              <w:rPr>
                <w:rStyle w:val="Hyperlink"/>
                <w:noProof/>
              </w:rPr>
              <w:fldChar w:fldCharType="end"/>
            </w:r>
          </w:ins>
        </w:p>
        <w:p w14:paraId="5C615435" w14:textId="77777777" w:rsidR="00321DF9" w:rsidRDefault="00321DF9">
          <w:pPr>
            <w:pStyle w:val="TOC3"/>
            <w:rPr>
              <w:ins w:id="460" w:author="Song, Xiaojing" w:date="2022-12-13T10:29:00Z"/>
              <w:rFonts w:asciiTheme="minorHAnsi" w:eastAsiaTheme="minorEastAsia" w:hAnsiTheme="minorHAnsi" w:cstheme="minorBidi"/>
              <w:noProof/>
              <w:sz w:val="22"/>
              <w:szCs w:val="22"/>
              <w:lang w:eastAsia="zh-CN"/>
            </w:rPr>
          </w:pPr>
          <w:ins w:id="46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6.2.2</w:t>
            </w:r>
            <w:r>
              <w:rPr>
                <w:rFonts w:asciiTheme="minorHAnsi" w:eastAsiaTheme="minorEastAsia" w:hAnsiTheme="minorHAnsi" w:cstheme="minorBidi"/>
                <w:noProof/>
                <w:sz w:val="22"/>
                <w:szCs w:val="22"/>
                <w:lang w:eastAsia="zh-CN"/>
              </w:rPr>
              <w:tab/>
            </w:r>
            <w:r w:rsidRPr="00610E6B">
              <w:rPr>
                <w:rStyle w:val="Hyperlink"/>
                <w:noProof/>
                <w:lang w:val="en-US"/>
              </w:rPr>
              <w:t>Transmission of the urgency message and subsequent action</w:t>
            </w:r>
            <w:r>
              <w:rPr>
                <w:noProof/>
                <w:webHidden/>
              </w:rPr>
              <w:tab/>
            </w:r>
          </w:ins>
          <w:ins w:id="462" w:author="Song, Xiaojing" w:date="2022-12-13T10:39:00Z">
            <w:r>
              <w:rPr>
                <w:noProof/>
                <w:webHidden/>
              </w:rPr>
              <w:tab/>
            </w:r>
          </w:ins>
          <w:ins w:id="463" w:author="Song, Xiaojing" w:date="2022-12-13T10:29:00Z">
            <w:r>
              <w:rPr>
                <w:noProof/>
                <w:webHidden/>
              </w:rPr>
              <w:fldChar w:fldCharType="begin"/>
            </w:r>
            <w:r>
              <w:rPr>
                <w:noProof/>
                <w:webHidden/>
              </w:rPr>
              <w:instrText xml:space="preserve"> PAGEREF _Toc121819917 \h </w:instrText>
            </w:r>
          </w:ins>
          <w:r>
            <w:rPr>
              <w:noProof/>
              <w:webHidden/>
            </w:rPr>
          </w:r>
          <w:r>
            <w:rPr>
              <w:noProof/>
              <w:webHidden/>
            </w:rPr>
            <w:fldChar w:fldCharType="separate"/>
          </w:r>
          <w:ins w:id="464" w:author="Song, Xiaojing" w:date="2022-12-13T10:29:00Z">
            <w:r>
              <w:rPr>
                <w:noProof/>
                <w:webHidden/>
              </w:rPr>
              <w:t>29</w:t>
            </w:r>
            <w:r>
              <w:rPr>
                <w:noProof/>
                <w:webHidden/>
              </w:rPr>
              <w:fldChar w:fldCharType="end"/>
            </w:r>
            <w:r w:rsidRPr="00610E6B">
              <w:rPr>
                <w:rStyle w:val="Hyperlink"/>
                <w:noProof/>
              </w:rPr>
              <w:fldChar w:fldCharType="end"/>
            </w:r>
          </w:ins>
        </w:p>
        <w:p w14:paraId="1CE84BB0" w14:textId="77777777" w:rsidR="00321DF9" w:rsidRDefault="00321DF9">
          <w:pPr>
            <w:pStyle w:val="TOC2"/>
            <w:rPr>
              <w:ins w:id="465" w:author="Song, Xiaojing" w:date="2022-12-13T10:29:00Z"/>
              <w:rFonts w:asciiTheme="minorHAnsi" w:eastAsiaTheme="minorEastAsia" w:hAnsiTheme="minorHAnsi" w:cstheme="minorBidi"/>
              <w:noProof/>
              <w:sz w:val="22"/>
              <w:szCs w:val="22"/>
              <w:lang w:eastAsia="zh-CN"/>
            </w:rPr>
          </w:pPr>
          <w:ins w:id="46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A3-6.3</w:t>
            </w:r>
          </w:ins>
          <w:ins w:id="467" w:author="Song, Xiaojing" w:date="2022-12-13T10:33:00Z">
            <w:r>
              <w:rPr>
                <w:rStyle w:val="Hyperlink"/>
                <w:noProof/>
                <w:lang w:val="en-US"/>
              </w:rPr>
              <w:t xml:space="preserve"> </w:t>
            </w:r>
          </w:ins>
          <w:ins w:id="468" w:author="Song, Xiaojing" w:date="2022-12-13T10:29:00Z">
            <w:r w:rsidRPr="00610E6B">
              <w:rPr>
                <w:rStyle w:val="Hyperlink"/>
                <w:noProof/>
                <w:lang w:val="en-US"/>
              </w:rPr>
              <w:t>Safety</w:t>
            </w:r>
            <w:r>
              <w:rPr>
                <w:noProof/>
                <w:webHidden/>
              </w:rPr>
              <w:tab/>
            </w:r>
          </w:ins>
          <w:ins w:id="469" w:author="Song, Xiaojing" w:date="2022-12-13T10:39:00Z">
            <w:r>
              <w:rPr>
                <w:noProof/>
                <w:webHidden/>
              </w:rPr>
              <w:tab/>
            </w:r>
          </w:ins>
          <w:ins w:id="470" w:author="Song, Xiaojing" w:date="2022-12-13T10:29:00Z">
            <w:r>
              <w:rPr>
                <w:noProof/>
                <w:webHidden/>
              </w:rPr>
              <w:fldChar w:fldCharType="begin"/>
            </w:r>
            <w:r>
              <w:rPr>
                <w:noProof/>
                <w:webHidden/>
              </w:rPr>
              <w:instrText xml:space="preserve"> PAGEREF _Toc121819918 \h </w:instrText>
            </w:r>
          </w:ins>
          <w:r>
            <w:rPr>
              <w:noProof/>
              <w:webHidden/>
            </w:rPr>
          </w:r>
          <w:r>
            <w:rPr>
              <w:noProof/>
              <w:webHidden/>
            </w:rPr>
            <w:fldChar w:fldCharType="separate"/>
          </w:r>
          <w:ins w:id="471" w:author="Song, Xiaojing" w:date="2022-12-13T10:29:00Z">
            <w:r>
              <w:rPr>
                <w:noProof/>
                <w:webHidden/>
              </w:rPr>
              <w:t>29</w:t>
            </w:r>
            <w:r>
              <w:rPr>
                <w:noProof/>
                <w:webHidden/>
              </w:rPr>
              <w:fldChar w:fldCharType="end"/>
            </w:r>
            <w:r w:rsidRPr="00610E6B">
              <w:rPr>
                <w:rStyle w:val="Hyperlink"/>
                <w:noProof/>
              </w:rPr>
              <w:fldChar w:fldCharType="end"/>
            </w:r>
          </w:ins>
        </w:p>
        <w:p w14:paraId="16AC533E" w14:textId="77777777" w:rsidR="00321DF9" w:rsidRDefault="00321DF9">
          <w:pPr>
            <w:pStyle w:val="TOC3"/>
            <w:rPr>
              <w:ins w:id="472" w:author="Song, Xiaojing" w:date="2022-12-13T10:29:00Z"/>
              <w:rFonts w:asciiTheme="minorHAnsi" w:eastAsiaTheme="minorEastAsia" w:hAnsiTheme="minorHAnsi" w:cstheme="minorBidi"/>
              <w:noProof/>
              <w:sz w:val="22"/>
              <w:szCs w:val="22"/>
              <w:lang w:eastAsia="zh-CN"/>
            </w:rPr>
          </w:pPr>
          <w:ins w:id="47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A3-6.3.2</w:t>
            </w:r>
          </w:ins>
          <w:ins w:id="474" w:author="Song, Xiaojing" w:date="2022-12-13T10:33:00Z">
            <w:r>
              <w:rPr>
                <w:rStyle w:val="Hyperlink"/>
                <w:noProof/>
              </w:rPr>
              <w:t xml:space="preserve"> </w:t>
            </w:r>
          </w:ins>
          <w:ins w:id="475" w:author="Song, Xiaojing" w:date="2022-12-13T10:29:00Z">
            <w:r w:rsidRPr="00610E6B">
              <w:rPr>
                <w:rStyle w:val="Hyperlink"/>
                <w:noProof/>
              </w:rPr>
              <w:t>Reception of safety messages</w:t>
            </w:r>
            <w:r>
              <w:rPr>
                <w:noProof/>
                <w:webHidden/>
              </w:rPr>
              <w:tab/>
            </w:r>
          </w:ins>
          <w:ins w:id="476" w:author="Song, Xiaojing" w:date="2022-12-13T10:39:00Z">
            <w:r>
              <w:rPr>
                <w:noProof/>
                <w:webHidden/>
              </w:rPr>
              <w:tab/>
            </w:r>
          </w:ins>
          <w:ins w:id="477" w:author="Song, Xiaojing" w:date="2022-12-13T10:29:00Z">
            <w:r>
              <w:rPr>
                <w:noProof/>
                <w:webHidden/>
              </w:rPr>
              <w:fldChar w:fldCharType="begin"/>
            </w:r>
            <w:r>
              <w:rPr>
                <w:noProof/>
                <w:webHidden/>
              </w:rPr>
              <w:instrText xml:space="preserve"> PAGEREF _Toc121819919 \h </w:instrText>
            </w:r>
          </w:ins>
          <w:r>
            <w:rPr>
              <w:noProof/>
              <w:webHidden/>
            </w:rPr>
          </w:r>
          <w:r>
            <w:rPr>
              <w:noProof/>
              <w:webHidden/>
            </w:rPr>
            <w:fldChar w:fldCharType="separate"/>
          </w:r>
          <w:ins w:id="478" w:author="Song, Xiaojing" w:date="2022-12-13T10:29:00Z">
            <w:r>
              <w:rPr>
                <w:noProof/>
                <w:webHidden/>
              </w:rPr>
              <w:t>29</w:t>
            </w:r>
            <w:r>
              <w:rPr>
                <w:noProof/>
                <w:webHidden/>
              </w:rPr>
              <w:fldChar w:fldCharType="end"/>
            </w:r>
            <w:r w:rsidRPr="00610E6B">
              <w:rPr>
                <w:rStyle w:val="Hyperlink"/>
                <w:noProof/>
              </w:rPr>
              <w:fldChar w:fldCharType="end"/>
            </w:r>
          </w:ins>
        </w:p>
        <w:p w14:paraId="6C021CC1" w14:textId="77777777" w:rsidR="00321DF9" w:rsidRDefault="00321DF9">
          <w:pPr>
            <w:pStyle w:val="TOC1"/>
            <w:rPr>
              <w:ins w:id="479" w:author="Song, Xiaojing" w:date="2022-12-13T10:29:00Z"/>
              <w:rFonts w:asciiTheme="minorHAnsi" w:eastAsiaTheme="minorEastAsia" w:hAnsiTheme="minorHAnsi" w:cstheme="minorBidi"/>
              <w:noProof/>
              <w:sz w:val="22"/>
              <w:szCs w:val="22"/>
              <w:lang w:eastAsia="zh-CN"/>
            </w:rPr>
          </w:pPr>
          <w:ins w:id="48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w:t>
            </w:r>
            <w:r>
              <w:rPr>
                <w:rFonts w:asciiTheme="minorHAnsi" w:eastAsiaTheme="minorEastAsia" w:hAnsiTheme="minorHAnsi" w:cstheme="minorBidi"/>
                <w:noProof/>
                <w:sz w:val="22"/>
                <w:szCs w:val="22"/>
                <w:lang w:eastAsia="zh-CN"/>
              </w:rPr>
              <w:tab/>
            </w:r>
            <w:r w:rsidRPr="00610E6B">
              <w:rPr>
                <w:rStyle w:val="Hyperlink"/>
                <w:noProof/>
                <w:lang w:val="en-US"/>
              </w:rPr>
              <w:t>Distress (see Note 1)</w:t>
            </w:r>
            <w:r>
              <w:rPr>
                <w:noProof/>
                <w:webHidden/>
              </w:rPr>
              <w:tab/>
            </w:r>
          </w:ins>
          <w:ins w:id="481" w:author="Song, Xiaojing" w:date="2022-12-13T10:39:00Z">
            <w:r>
              <w:rPr>
                <w:noProof/>
                <w:webHidden/>
              </w:rPr>
              <w:tab/>
            </w:r>
          </w:ins>
          <w:ins w:id="482" w:author="Song, Xiaojing" w:date="2022-12-13T10:29:00Z">
            <w:r>
              <w:rPr>
                <w:noProof/>
                <w:webHidden/>
              </w:rPr>
              <w:fldChar w:fldCharType="begin"/>
            </w:r>
            <w:r>
              <w:rPr>
                <w:noProof/>
                <w:webHidden/>
              </w:rPr>
              <w:instrText xml:space="preserve"> PAGEREF _Toc121819920 \h </w:instrText>
            </w:r>
          </w:ins>
          <w:r>
            <w:rPr>
              <w:noProof/>
              <w:webHidden/>
            </w:rPr>
          </w:r>
          <w:r>
            <w:rPr>
              <w:noProof/>
              <w:webHidden/>
            </w:rPr>
            <w:fldChar w:fldCharType="separate"/>
          </w:r>
          <w:ins w:id="483" w:author="Song, Xiaojing" w:date="2022-12-13T10:29:00Z">
            <w:r>
              <w:rPr>
                <w:noProof/>
                <w:webHidden/>
              </w:rPr>
              <w:t>30</w:t>
            </w:r>
            <w:r>
              <w:rPr>
                <w:noProof/>
                <w:webHidden/>
              </w:rPr>
              <w:fldChar w:fldCharType="end"/>
            </w:r>
            <w:r w:rsidRPr="00610E6B">
              <w:rPr>
                <w:rStyle w:val="Hyperlink"/>
                <w:noProof/>
              </w:rPr>
              <w:fldChar w:fldCharType="end"/>
            </w:r>
          </w:ins>
        </w:p>
        <w:p w14:paraId="281610E6" w14:textId="77777777" w:rsidR="00321DF9" w:rsidRDefault="00321DF9">
          <w:pPr>
            <w:pStyle w:val="TOC2"/>
            <w:rPr>
              <w:ins w:id="484" w:author="Song, Xiaojing" w:date="2022-12-13T10:29:00Z"/>
              <w:rFonts w:asciiTheme="minorHAnsi" w:eastAsiaTheme="minorEastAsia" w:hAnsiTheme="minorHAnsi" w:cstheme="minorBidi"/>
              <w:noProof/>
              <w:sz w:val="22"/>
              <w:szCs w:val="22"/>
              <w:lang w:eastAsia="zh-CN"/>
            </w:rPr>
          </w:pPr>
          <w:ins w:id="48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A4-1.1</w:t>
            </w:r>
          </w:ins>
          <w:ins w:id="486" w:author="Song, Xiaojing" w:date="2022-12-13T11:24:00Z">
            <w:r>
              <w:rPr>
                <w:rStyle w:val="Hyperlink"/>
                <w:noProof/>
                <w:lang w:val="en-US"/>
              </w:rPr>
              <w:t xml:space="preserve"> </w:t>
            </w:r>
          </w:ins>
          <w:ins w:id="487" w:author="Song, Xiaojing" w:date="2022-12-13T10:29:00Z">
            <w:r w:rsidRPr="00610E6B">
              <w:rPr>
                <w:rStyle w:val="Hyperlink"/>
                <w:noProof/>
                <w:lang w:val="en-US"/>
              </w:rPr>
              <w:t>Reception of a digital selective calling distress alert</w:t>
            </w:r>
            <w:r>
              <w:rPr>
                <w:noProof/>
                <w:webHidden/>
              </w:rPr>
              <w:tab/>
            </w:r>
          </w:ins>
          <w:ins w:id="488" w:author="Song, Xiaojing" w:date="2022-12-13T10:39:00Z">
            <w:r>
              <w:rPr>
                <w:noProof/>
                <w:webHidden/>
              </w:rPr>
              <w:tab/>
            </w:r>
          </w:ins>
          <w:ins w:id="489" w:author="Song, Xiaojing" w:date="2022-12-13T10:29:00Z">
            <w:r>
              <w:rPr>
                <w:noProof/>
                <w:webHidden/>
              </w:rPr>
              <w:fldChar w:fldCharType="begin"/>
            </w:r>
            <w:r>
              <w:rPr>
                <w:noProof/>
                <w:webHidden/>
              </w:rPr>
              <w:instrText xml:space="preserve"> PAGEREF _Toc121819921 \h </w:instrText>
            </w:r>
          </w:ins>
          <w:r>
            <w:rPr>
              <w:noProof/>
              <w:webHidden/>
            </w:rPr>
          </w:r>
          <w:r>
            <w:rPr>
              <w:noProof/>
              <w:webHidden/>
            </w:rPr>
            <w:fldChar w:fldCharType="separate"/>
          </w:r>
          <w:ins w:id="490" w:author="Song, Xiaojing" w:date="2022-12-13T10:29:00Z">
            <w:r>
              <w:rPr>
                <w:noProof/>
                <w:webHidden/>
              </w:rPr>
              <w:t>30</w:t>
            </w:r>
            <w:r>
              <w:rPr>
                <w:noProof/>
                <w:webHidden/>
              </w:rPr>
              <w:fldChar w:fldCharType="end"/>
            </w:r>
            <w:r w:rsidRPr="00610E6B">
              <w:rPr>
                <w:rStyle w:val="Hyperlink"/>
                <w:noProof/>
              </w:rPr>
              <w:fldChar w:fldCharType="end"/>
            </w:r>
          </w:ins>
        </w:p>
        <w:p w14:paraId="719319E6" w14:textId="77777777" w:rsidR="00321DF9" w:rsidRDefault="00321DF9">
          <w:pPr>
            <w:pStyle w:val="TOC2"/>
            <w:rPr>
              <w:ins w:id="491" w:author="Song, Xiaojing" w:date="2022-12-13T10:29:00Z"/>
              <w:rFonts w:asciiTheme="minorHAnsi" w:eastAsiaTheme="minorEastAsia" w:hAnsiTheme="minorHAnsi" w:cstheme="minorBidi"/>
              <w:noProof/>
              <w:sz w:val="22"/>
              <w:szCs w:val="22"/>
              <w:lang w:eastAsia="zh-CN"/>
            </w:rPr>
          </w:pPr>
          <w:ins w:id="49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A4-1.2</w:t>
            </w:r>
          </w:ins>
          <w:ins w:id="493" w:author="Song, Xiaojing" w:date="2022-12-13T10:33:00Z">
            <w:r>
              <w:rPr>
                <w:rStyle w:val="Hyperlink"/>
                <w:noProof/>
                <w:lang w:val="en-US"/>
              </w:rPr>
              <w:t xml:space="preserve"> </w:t>
            </w:r>
          </w:ins>
          <w:ins w:id="494" w:author="Song, Xiaojing" w:date="2022-12-13T10:29:00Z">
            <w:r w:rsidRPr="00610E6B">
              <w:rPr>
                <w:rStyle w:val="Hyperlink"/>
                <w:noProof/>
                <w:lang w:val="en-US"/>
              </w:rPr>
              <w:t>Acknowledgement of a digital selective calling distress alert</w:t>
            </w:r>
            <w:r>
              <w:rPr>
                <w:noProof/>
                <w:webHidden/>
              </w:rPr>
              <w:tab/>
            </w:r>
          </w:ins>
          <w:ins w:id="495" w:author="Song, Xiaojing" w:date="2022-12-13T10:39:00Z">
            <w:r>
              <w:rPr>
                <w:noProof/>
                <w:webHidden/>
              </w:rPr>
              <w:tab/>
            </w:r>
          </w:ins>
          <w:ins w:id="496" w:author="Song, Xiaojing" w:date="2022-12-13T10:29:00Z">
            <w:r>
              <w:rPr>
                <w:noProof/>
                <w:webHidden/>
              </w:rPr>
              <w:fldChar w:fldCharType="begin"/>
            </w:r>
            <w:r>
              <w:rPr>
                <w:noProof/>
                <w:webHidden/>
              </w:rPr>
              <w:instrText xml:space="preserve"> PAGEREF _Toc121819922 \h </w:instrText>
            </w:r>
          </w:ins>
          <w:r>
            <w:rPr>
              <w:noProof/>
              <w:webHidden/>
            </w:rPr>
          </w:r>
          <w:r>
            <w:rPr>
              <w:noProof/>
              <w:webHidden/>
            </w:rPr>
            <w:fldChar w:fldCharType="separate"/>
          </w:r>
          <w:ins w:id="497" w:author="Song, Xiaojing" w:date="2022-12-13T10:29:00Z">
            <w:r>
              <w:rPr>
                <w:noProof/>
                <w:webHidden/>
              </w:rPr>
              <w:t>30</w:t>
            </w:r>
            <w:r>
              <w:rPr>
                <w:noProof/>
                <w:webHidden/>
              </w:rPr>
              <w:fldChar w:fldCharType="end"/>
            </w:r>
            <w:r w:rsidRPr="00610E6B">
              <w:rPr>
                <w:rStyle w:val="Hyperlink"/>
                <w:noProof/>
              </w:rPr>
              <w:fldChar w:fldCharType="end"/>
            </w:r>
          </w:ins>
        </w:p>
        <w:p w14:paraId="33557E4C" w14:textId="77777777" w:rsidR="00321DF9" w:rsidRDefault="00321DF9">
          <w:pPr>
            <w:pStyle w:val="TOC2"/>
            <w:rPr>
              <w:ins w:id="498" w:author="Song, Xiaojing" w:date="2022-12-13T10:29:00Z"/>
              <w:rFonts w:asciiTheme="minorHAnsi" w:eastAsiaTheme="minorEastAsia" w:hAnsiTheme="minorHAnsi" w:cstheme="minorBidi"/>
              <w:noProof/>
              <w:sz w:val="22"/>
              <w:szCs w:val="22"/>
              <w:lang w:eastAsia="zh-CN"/>
            </w:rPr>
          </w:pPr>
          <w:ins w:id="49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A4-1.3</w:t>
            </w:r>
          </w:ins>
          <w:ins w:id="500" w:author="Song, Xiaojing" w:date="2022-12-13T10:33:00Z">
            <w:r>
              <w:rPr>
                <w:rStyle w:val="Hyperlink"/>
                <w:noProof/>
                <w:lang w:val="en-US"/>
              </w:rPr>
              <w:t xml:space="preserve"> </w:t>
            </w:r>
          </w:ins>
          <w:ins w:id="501" w:author="Song, Xiaojing" w:date="2022-12-13T10:29:00Z">
            <w:r w:rsidRPr="00610E6B">
              <w:rPr>
                <w:rStyle w:val="Hyperlink"/>
                <w:noProof/>
                <w:lang w:val="en-US"/>
              </w:rPr>
              <w:t>Transmission of a digital selective calling distress alert relay</w:t>
            </w:r>
            <w:r>
              <w:rPr>
                <w:noProof/>
                <w:webHidden/>
              </w:rPr>
              <w:tab/>
            </w:r>
          </w:ins>
          <w:ins w:id="502" w:author="Song, Xiaojing" w:date="2022-12-13T10:39:00Z">
            <w:r>
              <w:rPr>
                <w:noProof/>
                <w:webHidden/>
              </w:rPr>
              <w:tab/>
            </w:r>
          </w:ins>
          <w:ins w:id="503" w:author="Song, Xiaojing" w:date="2022-12-13T10:29:00Z">
            <w:r>
              <w:rPr>
                <w:noProof/>
                <w:webHidden/>
              </w:rPr>
              <w:fldChar w:fldCharType="begin"/>
            </w:r>
            <w:r>
              <w:rPr>
                <w:noProof/>
                <w:webHidden/>
              </w:rPr>
              <w:instrText xml:space="preserve"> PAGEREF _Toc121819923 \h </w:instrText>
            </w:r>
          </w:ins>
          <w:r>
            <w:rPr>
              <w:noProof/>
              <w:webHidden/>
            </w:rPr>
          </w:r>
          <w:r>
            <w:rPr>
              <w:noProof/>
              <w:webHidden/>
            </w:rPr>
            <w:fldChar w:fldCharType="separate"/>
          </w:r>
          <w:ins w:id="504" w:author="Song, Xiaojing" w:date="2022-12-13T10:29:00Z">
            <w:r>
              <w:rPr>
                <w:noProof/>
                <w:webHidden/>
              </w:rPr>
              <w:t>31</w:t>
            </w:r>
            <w:r>
              <w:rPr>
                <w:noProof/>
                <w:webHidden/>
              </w:rPr>
              <w:fldChar w:fldCharType="end"/>
            </w:r>
            <w:r w:rsidRPr="00610E6B">
              <w:rPr>
                <w:rStyle w:val="Hyperlink"/>
                <w:noProof/>
              </w:rPr>
              <w:fldChar w:fldCharType="end"/>
            </w:r>
          </w:ins>
        </w:p>
        <w:p w14:paraId="71DAF941" w14:textId="77777777" w:rsidR="00321DF9" w:rsidRDefault="00321DF9">
          <w:pPr>
            <w:pStyle w:val="TOC2"/>
            <w:rPr>
              <w:ins w:id="505" w:author="Song, Xiaojing" w:date="2022-12-13T10:29:00Z"/>
              <w:rFonts w:asciiTheme="minorHAnsi" w:eastAsiaTheme="minorEastAsia" w:hAnsiTheme="minorHAnsi" w:cstheme="minorBidi"/>
              <w:noProof/>
              <w:sz w:val="22"/>
              <w:szCs w:val="22"/>
              <w:lang w:eastAsia="zh-CN"/>
            </w:rPr>
          </w:pPr>
          <w:ins w:id="50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A4-1.4</w:t>
            </w:r>
          </w:ins>
          <w:ins w:id="507" w:author="Song, Xiaojing" w:date="2022-12-13T10:35:00Z">
            <w:r>
              <w:rPr>
                <w:rStyle w:val="Hyperlink"/>
                <w:noProof/>
                <w:lang w:val="en-US"/>
              </w:rPr>
              <w:t xml:space="preserve"> </w:t>
            </w:r>
          </w:ins>
          <w:ins w:id="508" w:author="Song, Xiaojing" w:date="2022-12-13T10:29:00Z">
            <w:r w:rsidRPr="00610E6B">
              <w:rPr>
                <w:rStyle w:val="Hyperlink"/>
                <w:noProof/>
                <w:lang w:val="en-US"/>
              </w:rPr>
              <w:t>Reception of a distress alert relay</w:t>
            </w:r>
            <w:r>
              <w:rPr>
                <w:noProof/>
                <w:webHidden/>
              </w:rPr>
              <w:tab/>
            </w:r>
          </w:ins>
          <w:ins w:id="509" w:author="Song, Xiaojing" w:date="2022-12-13T10:40:00Z">
            <w:r>
              <w:rPr>
                <w:noProof/>
                <w:webHidden/>
              </w:rPr>
              <w:tab/>
            </w:r>
          </w:ins>
          <w:ins w:id="510" w:author="Song, Xiaojing" w:date="2022-12-13T10:29:00Z">
            <w:r>
              <w:rPr>
                <w:noProof/>
                <w:webHidden/>
              </w:rPr>
              <w:fldChar w:fldCharType="begin"/>
            </w:r>
            <w:r>
              <w:rPr>
                <w:noProof/>
                <w:webHidden/>
              </w:rPr>
              <w:instrText xml:space="preserve"> PAGEREF _Toc121819924 \h </w:instrText>
            </w:r>
          </w:ins>
          <w:r>
            <w:rPr>
              <w:noProof/>
              <w:webHidden/>
            </w:rPr>
          </w:r>
          <w:r>
            <w:rPr>
              <w:noProof/>
              <w:webHidden/>
            </w:rPr>
            <w:fldChar w:fldCharType="separate"/>
          </w:r>
          <w:ins w:id="511" w:author="Song, Xiaojing" w:date="2022-12-13T10:29:00Z">
            <w:r>
              <w:rPr>
                <w:noProof/>
                <w:webHidden/>
              </w:rPr>
              <w:t>31</w:t>
            </w:r>
            <w:r>
              <w:rPr>
                <w:noProof/>
                <w:webHidden/>
              </w:rPr>
              <w:fldChar w:fldCharType="end"/>
            </w:r>
            <w:r w:rsidRPr="00610E6B">
              <w:rPr>
                <w:rStyle w:val="Hyperlink"/>
                <w:noProof/>
              </w:rPr>
              <w:fldChar w:fldCharType="end"/>
            </w:r>
          </w:ins>
        </w:p>
        <w:p w14:paraId="78993609" w14:textId="77777777" w:rsidR="00321DF9" w:rsidRDefault="00321DF9">
          <w:pPr>
            <w:pStyle w:val="TOC1"/>
            <w:rPr>
              <w:ins w:id="512" w:author="Song, Xiaojing" w:date="2022-12-13T10:29:00Z"/>
              <w:rFonts w:asciiTheme="minorHAnsi" w:eastAsiaTheme="minorEastAsia" w:hAnsiTheme="minorHAnsi" w:cstheme="minorBidi"/>
              <w:noProof/>
              <w:sz w:val="22"/>
              <w:szCs w:val="22"/>
              <w:lang w:eastAsia="zh-CN"/>
            </w:rPr>
          </w:pPr>
          <w:ins w:id="51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A4-2</w:t>
            </w:r>
            <w:r>
              <w:rPr>
                <w:rFonts w:asciiTheme="minorHAnsi" w:eastAsiaTheme="minorEastAsia" w:hAnsiTheme="minorHAnsi" w:cstheme="minorBidi"/>
                <w:noProof/>
                <w:sz w:val="22"/>
                <w:szCs w:val="22"/>
                <w:lang w:eastAsia="zh-CN"/>
              </w:rPr>
              <w:tab/>
            </w:r>
            <w:r w:rsidRPr="00610E6B">
              <w:rPr>
                <w:rStyle w:val="Hyperlink"/>
                <w:noProof/>
                <w:lang w:val="en-US"/>
              </w:rPr>
              <w:t>Urgency</w:t>
            </w:r>
            <w:r>
              <w:rPr>
                <w:noProof/>
                <w:webHidden/>
              </w:rPr>
              <w:tab/>
            </w:r>
          </w:ins>
          <w:ins w:id="514" w:author="Song, Xiaojing" w:date="2022-12-13T10:40:00Z">
            <w:r>
              <w:rPr>
                <w:noProof/>
                <w:webHidden/>
              </w:rPr>
              <w:tab/>
            </w:r>
          </w:ins>
          <w:ins w:id="515" w:author="Song, Xiaojing" w:date="2022-12-13T10:29:00Z">
            <w:r>
              <w:rPr>
                <w:noProof/>
                <w:webHidden/>
              </w:rPr>
              <w:fldChar w:fldCharType="begin"/>
            </w:r>
            <w:r>
              <w:rPr>
                <w:noProof/>
                <w:webHidden/>
              </w:rPr>
              <w:instrText xml:space="preserve"> PAGEREF _Toc121819925 \h </w:instrText>
            </w:r>
          </w:ins>
          <w:r>
            <w:rPr>
              <w:noProof/>
              <w:webHidden/>
            </w:rPr>
          </w:r>
          <w:r>
            <w:rPr>
              <w:noProof/>
              <w:webHidden/>
            </w:rPr>
            <w:fldChar w:fldCharType="separate"/>
          </w:r>
          <w:ins w:id="516" w:author="Song, Xiaojing" w:date="2022-12-13T10:29:00Z">
            <w:r>
              <w:rPr>
                <w:noProof/>
                <w:webHidden/>
              </w:rPr>
              <w:t>31</w:t>
            </w:r>
            <w:r>
              <w:rPr>
                <w:noProof/>
                <w:webHidden/>
              </w:rPr>
              <w:fldChar w:fldCharType="end"/>
            </w:r>
            <w:r w:rsidRPr="00610E6B">
              <w:rPr>
                <w:rStyle w:val="Hyperlink"/>
                <w:noProof/>
              </w:rPr>
              <w:fldChar w:fldCharType="end"/>
            </w:r>
          </w:ins>
        </w:p>
        <w:p w14:paraId="28BAE830" w14:textId="77777777" w:rsidR="00321DF9" w:rsidRDefault="00321DF9">
          <w:pPr>
            <w:pStyle w:val="TOC2"/>
            <w:rPr>
              <w:ins w:id="517" w:author="Song, Xiaojing" w:date="2022-12-13T10:29:00Z"/>
              <w:rFonts w:asciiTheme="minorHAnsi" w:eastAsiaTheme="minorEastAsia" w:hAnsiTheme="minorHAnsi" w:cstheme="minorBidi"/>
              <w:noProof/>
              <w:sz w:val="22"/>
              <w:szCs w:val="22"/>
              <w:lang w:eastAsia="zh-CN"/>
            </w:rPr>
          </w:pPr>
          <w:ins w:id="5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A4-2.1</w:t>
            </w:r>
          </w:ins>
          <w:ins w:id="519" w:author="Song, Xiaojing" w:date="2022-12-13T10:35:00Z">
            <w:r>
              <w:rPr>
                <w:rStyle w:val="Hyperlink"/>
                <w:noProof/>
                <w:lang w:val="en-US"/>
              </w:rPr>
              <w:t xml:space="preserve"> </w:t>
            </w:r>
          </w:ins>
          <w:ins w:id="520" w:author="Song, Xiaojing" w:date="2022-12-13T10:29:00Z">
            <w:r w:rsidRPr="00610E6B">
              <w:rPr>
                <w:rStyle w:val="Hyperlink"/>
                <w:noProof/>
                <w:lang w:val="en-US"/>
              </w:rPr>
              <w:t>Transmission of a digital selective calling announcement</w:t>
            </w:r>
            <w:r>
              <w:rPr>
                <w:noProof/>
                <w:webHidden/>
              </w:rPr>
              <w:tab/>
            </w:r>
          </w:ins>
          <w:ins w:id="521" w:author="Song, Xiaojing" w:date="2022-12-13T10:40:00Z">
            <w:r>
              <w:rPr>
                <w:noProof/>
                <w:webHidden/>
              </w:rPr>
              <w:tab/>
            </w:r>
          </w:ins>
          <w:ins w:id="522" w:author="Song, Xiaojing" w:date="2022-12-13T10:29:00Z">
            <w:r>
              <w:rPr>
                <w:noProof/>
                <w:webHidden/>
              </w:rPr>
              <w:fldChar w:fldCharType="begin"/>
            </w:r>
            <w:r>
              <w:rPr>
                <w:noProof/>
                <w:webHidden/>
              </w:rPr>
              <w:instrText xml:space="preserve"> PAGEREF _Toc121819926 \h </w:instrText>
            </w:r>
          </w:ins>
          <w:r>
            <w:rPr>
              <w:noProof/>
              <w:webHidden/>
            </w:rPr>
          </w:r>
          <w:r>
            <w:rPr>
              <w:noProof/>
              <w:webHidden/>
            </w:rPr>
            <w:fldChar w:fldCharType="separate"/>
          </w:r>
          <w:ins w:id="523" w:author="Song, Xiaojing" w:date="2022-12-13T10:29:00Z">
            <w:r>
              <w:rPr>
                <w:noProof/>
                <w:webHidden/>
              </w:rPr>
              <w:t>31</w:t>
            </w:r>
            <w:r>
              <w:rPr>
                <w:noProof/>
                <w:webHidden/>
              </w:rPr>
              <w:fldChar w:fldCharType="end"/>
            </w:r>
            <w:r w:rsidRPr="00610E6B">
              <w:rPr>
                <w:rStyle w:val="Hyperlink"/>
                <w:noProof/>
              </w:rPr>
              <w:fldChar w:fldCharType="end"/>
            </w:r>
          </w:ins>
        </w:p>
        <w:p w14:paraId="256A4917" w14:textId="77777777" w:rsidR="00321DF9" w:rsidRDefault="00321DF9">
          <w:pPr>
            <w:pStyle w:val="TOC1"/>
            <w:rPr>
              <w:ins w:id="524" w:author="Song, Xiaojing" w:date="2022-12-13T10:29:00Z"/>
              <w:rFonts w:asciiTheme="minorHAnsi" w:eastAsiaTheme="minorEastAsia" w:hAnsiTheme="minorHAnsi" w:cstheme="minorBidi"/>
              <w:noProof/>
              <w:sz w:val="22"/>
              <w:szCs w:val="22"/>
              <w:lang w:eastAsia="zh-CN"/>
            </w:rPr>
          </w:pPr>
          <w:ins w:id="5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A4-3</w:t>
            </w:r>
            <w:r>
              <w:rPr>
                <w:rFonts w:asciiTheme="minorHAnsi" w:eastAsiaTheme="minorEastAsia" w:hAnsiTheme="minorHAnsi" w:cstheme="minorBidi"/>
                <w:noProof/>
                <w:sz w:val="22"/>
                <w:szCs w:val="22"/>
                <w:lang w:eastAsia="zh-CN"/>
              </w:rPr>
              <w:tab/>
            </w:r>
            <w:r w:rsidRPr="00610E6B">
              <w:rPr>
                <w:rStyle w:val="Hyperlink"/>
                <w:noProof/>
                <w:lang w:val="en-US"/>
              </w:rPr>
              <w:t>Safety</w:t>
            </w:r>
            <w:r>
              <w:rPr>
                <w:noProof/>
                <w:webHidden/>
              </w:rPr>
              <w:tab/>
            </w:r>
          </w:ins>
          <w:ins w:id="526" w:author="Song, Xiaojing" w:date="2022-12-13T10:40:00Z">
            <w:r>
              <w:rPr>
                <w:noProof/>
                <w:webHidden/>
              </w:rPr>
              <w:tab/>
            </w:r>
          </w:ins>
          <w:ins w:id="527" w:author="Song, Xiaojing" w:date="2022-12-13T10:29:00Z">
            <w:r>
              <w:rPr>
                <w:noProof/>
                <w:webHidden/>
              </w:rPr>
              <w:fldChar w:fldCharType="begin"/>
            </w:r>
            <w:r>
              <w:rPr>
                <w:noProof/>
                <w:webHidden/>
              </w:rPr>
              <w:instrText xml:space="preserve"> PAGEREF _Toc121819927 \h </w:instrText>
            </w:r>
          </w:ins>
          <w:r>
            <w:rPr>
              <w:noProof/>
              <w:webHidden/>
            </w:rPr>
          </w:r>
          <w:r>
            <w:rPr>
              <w:noProof/>
              <w:webHidden/>
            </w:rPr>
            <w:fldChar w:fldCharType="separate"/>
          </w:r>
          <w:ins w:id="528" w:author="Song, Xiaojing" w:date="2022-12-13T10:29:00Z">
            <w:r>
              <w:rPr>
                <w:noProof/>
                <w:webHidden/>
              </w:rPr>
              <w:t>32</w:t>
            </w:r>
            <w:r>
              <w:rPr>
                <w:noProof/>
                <w:webHidden/>
              </w:rPr>
              <w:fldChar w:fldCharType="end"/>
            </w:r>
            <w:r w:rsidRPr="00610E6B">
              <w:rPr>
                <w:rStyle w:val="Hyperlink"/>
                <w:noProof/>
              </w:rPr>
              <w:fldChar w:fldCharType="end"/>
            </w:r>
          </w:ins>
        </w:p>
        <w:p w14:paraId="7982AE0D" w14:textId="77777777" w:rsidR="00321DF9" w:rsidRDefault="00321DF9">
          <w:pPr>
            <w:pStyle w:val="TOC2"/>
            <w:rPr>
              <w:ins w:id="529" w:author="Song, Xiaojing" w:date="2022-12-13T10:29:00Z"/>
              <w:rFonts w:asciiTheme="minorHAnsi" w:eastAsiaTheme="minorEastAsia" w:hAnsiTheme="minorHAnsi" w:cstheme="minorBidi"/>
              <w:noProof/>
              <w:sz w:val="22"/>
              <w:szCs w:val="22"/>
              <w:lang w:eastAsia="zh-CN"/>
            </w:rPr>
          </w:pPr>
          <w:ins w:id="5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A4-3.1</w:t>
            </w:r>
          </w:ins>
          <w:ins w:id="531" w:author="Song, Xiaojing" w:date="2022-12-13T10:35:00Z">
            <w:r>
              <w:rPr>
                <w:rStyle w:val="Hyperlink"/>
                <w:noProof/>
                <w:lang w:val="en-US"/>
              </w:rPr>
              <w:t xml:space="preserve"> </w:t>
            </w:r>
          </w:ins>
          <w:ins w:id="532" w:author="Song, Xiaojing" w:date="2022-12-13T10:29:00Z">
            <w:r w:rsidRPr="00610E6B">
              <w:rPr>
                <w:rStyle w:val="Hyperlink"/>
                <w:noProof/>
                <w:lang w:val="en-US"/>
              </w:rPr>
              <w:t>Transmission of a digital selective calling announcement</w:t>
            </w:r>
            <w:r>
              <w:rPr>
                <w:noProof/>
                <w:webHidden/>
              </w:rPr>
              <w:tab/>
            </w:r>
          </w:ins>
          <w:ins w:id="533" w:author="Song, Xiaojing" w:date="2022-12-13T10:40:00Z">
            <w:r>
              <w:rPr>
                <w:noProof/>
                <w:webHidden/>
              </w:rPr>
              <w:tab/>
            </w:r>
          </w:ins>
          <w:ins w:id="534" w:author="Song, Xiaojing" w:date="2022-12-13T10:29:00Z">
            <w:r>
              <w:rPr>
                <w:noProof/>
                <w:webHidden/>
              </w:rPr>
              <w:fldChar w:fldCharType="begin"/>
            </w:r>
            <w:r>
              <w:rPr>
                <w:noProof/>
                <w:webHidden/>
              </w:rPr>
              <w:instrText xml:space="preserve"> PAGEREF _Toc121819928 \h </w:instrText>
            </w:r>
          </w:ins>
          <w:r>
            <w:rPr>
              <w:noProof/>
              <w:webHidden/>
            </w:rPr>
          </w:r>
          <w:r>
            <w:rPr>
              <w:noProof/>
              <w:webHidden/>
            </w:rPr>
            <w:fldChar w:fldCharType="separate"/>
          </w:r>
          <w:ins w:id="535" w:author="Song, Xiaojing" w:date="2022-12-13T10:29:00Z">
            <w:r>
              <w:rPr>
                <w:noProof/>
                <w:webHidden/>
              </w:rPr>
              <w:t>32</w:t>
            </w:r>
            <w:r>
              <w:rPr>
                <w:noProof/>
                <w:webHidden/>
              </w:rPr>
              <w:fldChar w:fldCharType="end"/>
            </w:r>
            <w:r w:rsidRPr="00610E6B">
              <w:rPr>
                <w:rStyle w:val="Hyperlink"/>
                <w:noProof/>
              </w:rPr>
              <w:fldChar w:fldCharType="end"/>
            </w:r>
          </w:ins>
        </w:p>
        <w:p w14:paraId="255C197E" w14:textId="77777777" w:rsidR="00321DF9" w:rsidRDefault="00321DF9">
          <w:pPr>
            <w:pStyle w:val="TOC1"/>
            <w:rPr>
              <w:ins w:id="536" w:author="Song, Xiaojing" w:date="2022-12-13T10:29:00Z"/>
              <w:rFonts w:asciiTheme="minorHAnsi" w:eastAsiaTheme="minorEastAsia" w:hAnsiTheme="minorHAnsi" w:cstheme="minorBidi"/>
              <w:noProof/>
              <w:sz w:val="22"/>
              <w:szCs w:val="22"/>
              <w:lang w:eastAsia="zh-CN"/>
            </w:rPr>
          </w:pPr>
          <w:ins w:id="53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w:t>
            </w:r>
            <w:r>
              <w:rPr>
                <w:rFonts w:asciiTheme="minorHAnsi" w:eastAsiaTheme="minorEastAsia" w:hAnsiTheme="minorHAnsi" w:cstheme="minorBidi"/>
                <w:noProof/>
                <w:sz w:val="22"/>
                <w:szCs w:val="22"/>
                <w:lang w:eastAsia="zh-CN"/>
              </w:rPr>
              <w:tab/>
            </w:r>
            <w:r w:rsidRPr="00610E6B">
              <w:rPr>
                <w:rStyle w:val="Hyperlink"/>
                <w:noProof/>
                <w:lang w:val="en-US"/>
              </w:rPr>
              <w:t>Public correspondence</w:t>
            </w:r>
            <w:r>
              <w:rPr>
                <w:noProof/>
                <w:webHidden/>
              </w:rPr>
              <w:tab/>
            </w:r>
          </w:ins>
          <w:ins w:id="538" w:author="Song, Xiaojing" w:date="2022-12-13T10:40:00Z">
            <w:r>
              <w:rPr>
                <w:noProof/>
                <w:webHidden/>
              </w:rPr>
              <w:tab/>
            </w:r>
          </w:ins>
          <w:ins w:id="539" w:author="Song, Xiaojing" w:date="2022-12-13T10:29:00Z">
            <w:r>
              <w:rPr>
                <w:noProof/>
                <w:webHidden/>
              </w:rPr>
              <w:fldChar w:fldCharType="begin"/>
            </w:r>
            <w:r>
              <w:rPr>
                <w:noProof/>
                <w:webHidden/>
              </w:rPr>
              <w:instrText xml:space="preserve"> PAGEREF _Toc121819929 \h </w:instrText>
            </w:r>
          </w:ins>
          <w:r>
            <w:rPr>
              <w:noProof/>
              <w:webHidden/>
            </w:rPr>
          </w:r>
          <w:r>
            <w:rPr>
              <w:noProof/>
              <w:webHidden/>
            </w:rPr>
            <w:fldChar w:fldCharType="separate"/>
          </w:r>
          <w:ins w:id="540" w:author="Song, Xiaojing" w:date="2022-12-13T10:29:00Z">
            <w:r>
              <w:rPr>
                <w:noProof/>
                <w:webHidden/>
              </w:rPr>
              <w:t>32</w:t>
            </w:r>
            <w:r>
              <w:rPr>
                <w:noProof/>
                <w:webHidden/>
              </w:rPr>
              <w:fldChar w:fldCharType="end"/>
            </w:r>
            <w:r w:rsidRPr="00610E6B">
              <w:rPr>
                <w:rStyle w:val="Hyperlink"/>
                <w:noProof/>
              </w:rPr>
              <w:fldChar w:fldCharType="end"/>
            </w:r>
          </w:ins>
        </w:p>
        <w:p w14:paraId="594AB87C" w14:textId="77777777" w:rsidR="00321DF9" w:rsidRDefault="00321DF9">
          <w:pPr>
            <w:pStyle w:val="TOC2"/>
            <w:rPr>
              <w:ins w:id="541" w:author="Song, Xiaojing" w:date="2022-12-13T10:29:00Z"/>
              <w:rFonts w:asciiTheme="minorHAnsi" w:eastAsiaTheme="minorEastAsia" w:hAnsiTheme="minorHAnsi" w:cstheme="minorBidi"/>
              <w:noProof/>
              <w:sz w:val="22"/>
              <w:szCs w:val="22"/>
              <w:lang w:eastAsia="zh-CN"/>
            </w:rPr>
          </w:pPr>
          <w:ins w:id="54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w:t>
            </w:r>
          </w:ins>
          <w:ins w:id="543" w:author="Song, Xiaojing" w:date="2022-12-13T10:35:00Z">
            <w:r>
              <w:rPr>
                <w:rStyle w:val="Hyperlink"/>
                <w:noProof/>
                <w:lang w:val="en-US"/>
              </w:rPr>
              <w:t xml:space="preserve"> </w:t>
            </w:r>
          </w:ins>
          <w:ins w:id="544" w:author="Song, Xiaojing" w:date="2022-12-13T10:29:00Z">
            <w:r w:rsidRPr="00610E6B">
              <w:rPr>
                <w:rStyle w:val="Hyperlink"/>
                <w:noProof/>
                <w:lang w:val="en-US"/>
              </w:rPr>
              <w:t>Digital selective calling frequencies/channels for public correspondenc</w:t>
            </w:r>
          </w:ins>
          <w:ins w:id="545" w:author="Song, Xiaojing" w:date="2022-12-13T10:40:00Z">
            <w:r>
              <w:rPr>
                <w:rStyle w:val="Hyperlink"/>
                <w:noProof/>
                <w:lang w:val="en-US"/>
              </w:rPr>
              <w:tab/>
            </w:r>
            <w:r>
              <w:rPr>
                <w:noProof/>
                <w:webHidden/>
              </w:rPr>
              <w:tab/>
            </w:r>
          </w:ins>
          <w:ins w:id="546" w:author="Song, Xiaojing" w:date="2022-12-13T10:29:00Z">
            <w:r>
              <w:rPr>
                <w:noProof/>
                <w:webHidden/>
              </w:rPr>
              <w:fldChar w:fldCharType="begin"/>
            </w:r>
            <w:r>
              <w:rPr>
                <w:noProof/>
                <w:webHidden/>
              </w:rPr>
              <w:instrText xml:space="preserve"> PAGEREF _Toc121819930 \h </w:instrText>
            </w:r>
          </w:ins>
          <w:r>
            <w:rPr>
              <w:noProof/>
              <w:webHidden/>
            </w:rPr>
          </w:r>
          <w:r>
            <w:rPr>
              <w:noProof/>
              <w:webHidden/>
            </w:rPr>
            <w:fldChar w:fldCharType="separate"/>
          </w:r>
          <w:ins w:id="547" w:author="Song, Xiaojing" w:date="2022-12-13T10:29:00Z">
            <w:r>
              <w:rPr>
                <w:noProof/>
                <w:webHidden/>
              </w:rPr>
              <w:t>32</w:t>
            </w:r>
            <w:r>
              <w:rPr>
                <w:noProof/>
                <w:webHidden/>
              </w:rPr>
              <w:fldChar w:fldCharType="end"/>
            </w:r>
            <w:r w:rsidRPr="00610E6B">
              <w:rPr>
                <w:rStyle w:val="Hyperlink"/>
                <w:noProof/>
              </w:rPr>
              <w:fldChar w:fldCharType="end"/>
            </w:r>
          </w:ins>
        </w:p>
        <w:p w14:paraId="2294525A" w14:textId="77777777" w:rsidR="00321DF9" w:rsidRDefault="00321DF9">
          <w:pPr>
            <w:pStyle w:val="TOC3"/>
            <w:rPr>
              <w:ins w:id="548" w:author="Song, Xiaojing" w:date="2022-12-13T10:29:00Z"/>
              <w:rFonts w:asciiTheme="minorHAnsi" w:eastAsiaTheme="minorEastAsia" w:hAnsiTheme="minorHAnsi" w:cstheme="minorBidi"/>
              <w:noProof/>
              <w:sz w:val="22"/>
              <w:szCs w:val="22"/>
              <w:lang w:eastAsia="zh-CN"/>
            </w:rPr>
          </w:pPr>
          <w:ins w:id="54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A4-4.1.1</w:t>
            </w:r>
          </w:ins>
          <w:ins w:id="550" w:author="Song, Xiaojing" w:date="2022-12-13T10:35:00Z">
            <w:r>
              <w:rPr>
                <w:rStyle w:val="Hyperlink"/>
                <w:noProof/>
                <w:lang w:val="en-US"/>
              </w:rPr>
              <w:t xml:space="preserve"> </w:t>
            </w:r>
          </w:ins>
          <w:ins w:id="551" w:author="Song, Xiaojing" w:date="2022-12-13T10:29:00Z">
            <w:r w:rsidRPr="00610E6B">
              <w:rPr>
                <w:rStyle w:val="Hyperlink"/>
                <w:noProof/>
                <w:lang w:val="en-US"/>
              </w:rPr>
              <w:t>VHF</w:t>
            </w:r>
            <w:r>
              <w:rPr>
                <w:noProof/>
                <w:webHidden/>
              </w:rPr>
              <w:tab/>
            </w:r>
          </w:ins>
          <w:ins w:id="552" w:author="Song, Xiaojing" w:date="2022-12-13T10:40:00Z">
            <w:r>
              <w:rPr>
                <w:noProof/>
                <w:webHidden/>
              </w:rPr>
              <w:tab/>
            </w:r>
          </w:ins>
          <w:ins w:id="553" w:author="Song, Xiaojing" w:date="2022-12-13T10:29:00Z">
            <w:r>
              <w:rPr>
                <w:noProof/>
                <w:webHidden/>
              </w:rPr>
              <w:fldChar w:fldCharType="begin"/>
            </w:r>
            <w:r>
              <w:rPr>
                <w:noProof/>
                <w:webHidden/>
              </w:rPr>
              <w:instrText xml:space="preserve"> PAGEREF _Toc121819931 \h </w:instrText>
            </w:r>
          </w:ins>
          <w:r>
            <w:rPr>
              <w:noProof/>
              <w:webHidden/>
            </w:rPr>
          </w:r>
          <w:r>
            <w:rPr>
              <w:noProof/>
              <w:webHidden/>
            </w:rPr>
            <w:fldChar w:fldCharType="separate"/>
          </w:r>
          <w:ins w:id="554" w:author="Song, Xiaojing" w:date="2022-12-13T10:29:00Z">
            <w:r>
              <w:rPr>
                <w:noProof/>
                <w:webHidden/>
              </w:rPr>
              <w:t>32</w:t>
            </w:r>
            <w:r>
              <w:rPr>
                <w:noProof/>
                <w:webHidden/>
              </w:rPr>
              <w:fldChar w:fldCharType="end"/>
            </w:r>
            <w:r w:rsidRPr="00610E6B">
              <w:rPr>
                <w:rStyle w:val="Hyperlink"/>
                <w:noProof/>
              </w:rPr>
              <w:fldChar w:fldCharType="end"/>
            </w:r>
          </w:ins>
        </w:p>
        <w:p w14:paraId="2F28105A" w14:textId="77777777" w:rsidR="00321DF9" w:rsidRDefault="00321DF9">
          <w:pPr>
            <w:pStyle w:val="TOC3"/>
            <w:rPr>
              <w:ins w:id="555" w:author="Song, Xiaojing" w:date="2022-12-13T10:29:00Z"/>
              <w:rFonts w:asciiTheme="minorHAnsi" w:eastAsiaTheme="minorEastAsia" w:hAnsiTheme="minorHAnsi" w:cstheme="minorBidi"/>
              <w:noProof/>
              <w:sz w:val="22"/>
              <w:szCs w:val="22"/>
              <w:lang w:eastAsia="zh-CN"/>
            </w:rPr>
          </w:pPr>
          <w:ins w:id="55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A4-4.1.2</w:t>
            </w:r>
          </w:ins>
          <w:ins w:id="557" w:author="Song, Xiaojing" w:date="2022-12-13T10:35:00Z">
            <w:r>
              <w:rPr>
                <w:rStyle w:val="Hyperlink"/>
                <w:noProof/>
                <w:lang w:val="en-US"/>
              </w:rPr>
              <w:t xml:space="preserve"> </w:t>
            </w:r>
          </w:ins>
          <w:ins w:id="558" w:author="Song, Xiaojing" w:date="2022-12-13T10:29:00Z">
            <w:r w:rsidRPr="00610E6B">
              <w:rPr>
                <w:rStyle w:val="Hyperlink"/>
                <w:noProof/>
                <w:lang w:val="en-US"/>
              </w:rPr>
              <w:t>MF</w:t>
            </w:r>
            <w:r>
              <w:rPr>
                <w:noProof/>
                <w:webHidden/>
              </w:rPr>
              <w:tab/>
            </w:r>
            <w:r>
              <w:rPr>
                <w:noProof/>
                <w:webHidden/>
              </w:rPr>
              <w:fldChar w:fldCharType="begin"/>
            </w:r>
            <w:r>
              <w:rPr>
                <w:noProof/>
                <w:webHidden/>
              </w:rPr>
              <w:instrText xml:space="preserve"> PAGEREF _Toc121819932 \h </w:instrText>
            </w:r>
          </w:ins>
          <w:r>
            <w:rPr>
              <w:noProof/>
              <w:webHidden/>
            </w:rPr>
          </w:r>
          <w:r>
            <w:rPr>
              <w:noProof/>
              <w:webHidden/>
            </w:rPr>
            <w:fldChar w:fldCharType="separate"/>
          </w:r>
          <w:ins w:id="559" w:author="Song, Xiaojing" w:date="2022-12-13T10:29:00Z">
            <w:r>
              <w:rPr>
                <w:noProof/>
                <w:webHidden/>
              </w:rPr>
              <w:t>3</w:t>
            </w:r>
          </w:ins>
          <w:ins w:id="560" w:author="Song, Xiaojing" w:date="2022-12-13T10:40:00Z">
            <w:r>
              <w:rPr>
                <w:noProof/>
                <w:webHidden/>
              </w:rPr>
              <w:tab/>
            </w:r>
          </w:ins>
          <w:ins w:id="561" w:author="Song, Xiaojing" w:date="2022-12-13T10:29:00Z">
            <w:r>
              <w:rPr>
                <w:noProof/>
                <w:webHidden/>
              </w:rPr>
              <w:t>2</w:t>
            </w:r>
            <w:r>
              <w:rPr>
                <w:noProof/>
                <w:webHidden/>
              </w:rPr>
              <w:fldChar w:fldCharType="end"/>
            </w:r>
            <w:r w:rsidRPr="00610E6B">
              <w:rPr>
                <w:rStyle w:val="Hyperlink"/>
                <w:noProof/>
              </w:rPr>
              <w:fldChar w:fldCharType="end"/>
            </w:r>
          </w:ins>
        </w:p>
        <w:p w14:paraId="2F081561" w14:textId="77777777" w:rsidR="00321DF9" w:rsidRDefault="00321DF9">
          <w:pPr>
            <w:pStyle w:val="TOC2"/>
            <w:rPr>
              <w:ins w:id="562" w:author="Song, Xiaojing" w:date="2022-12-13T10:29:00Z"/>
              <w:rFonts w:asciiTheme="minorHAnsi" w:eastAsiaTheme="minorEastAsia" w:hAnsiTheme="minorHAnsi" w:cstheme="minorBidi"/>
              <w:noProof/>
              <w:sz w:val="22"/>
              <w:szCs w:val="22"/>
              <w:lang w:eastAsia="zh-CN"/>
            </w:rPr>
          </w:pPr>
          <w:ins w:id="56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A4-4.2</w:t>
            </w:r>
          </w:ins>
          <w:ins w:id="564" w:author="Song, Xiaojing" w:date="2022-12-13T10:35:00Z">
            <w:r>
              <w:rPr>
                <w:rStyle w:val="Hyperlink"/>
                <w:noProof/>
                <w:lang w:val="en-US"/>
              </w:rPr>
              <w:t xml:space="preserve"> </w:t>
            </w:r>
          </w:ins>
          <w:ins w:id="565" w:author="Song, Xiaojing" w:date="2022-12-13T10:29:00Z">
            <w:r w:rsidRPr="00610E6B">
              <w:rPr>
                <w:rStyle w:val="Hyperlink"/>
                <w:noProof/>
                <w:lang w:val="en-US"/>
              </w:rPr>
              <w:t>Transmission of a digital selective calling from a coast station call to a ship</w:t>
            </w:r>
            <w:r>
              <w:rPr>
                <w:noProof/>
                <w:webHidden/>
              </w:rPr>
              <w:tab/>
            </w:r>
            <w:r>
              <w:rPr>
                <w:noProof/>
                <w:webHidden/>
              </w:rPr>
              <w:fldChar w:fldCharType="begin"/>
            </w:r>
            <w:r>
              <w:rPr>
                <w:noProof/>
                <w:webHidden/>
              </w:rPr>
              <w:instrText xml:space="preserve"> PAGEREF _Toc121819933 \h </w:instrText>
            </w:r>
          </w:ins>
          <w:r>
            <w:rPr>
              <w:noProof/>
              <w:webHidden/>
            </w:rPr>
          </w:r>
          <w:r>
            <w:rPr>
              <w:noProof/>
              <w:webHidden/>
            </w:rPr>
            <w:fldChar w:fldCharType="separate"/>
          </w:r>
          <w:ins w:id="566" w:author="Song, Xiaojing" w:date="2022-12-13T10:29:00Z">
            <w:r>
              <w:rPr>
                <w:noProof/>
                <w:webHidden/>
              </w:rPr>
              <w:t>33</w:t>
            </w:r>
            <w:r>
              <w:rPr>
                <w:noProof/>
                <w:webHidden/>
              </w:rPr>
              <w:fldChar w:fldCharType="end"/>
            </w:r>
            <w:r w:rsidRPr="00610E6B">
              <w:rPr>
                <w:rStyle w:val="Hyperlink"/>
                <w:noProof/>
              </w:rPr>
              <w:fldChar w:fldCharType="end"/>
            </w:r>
          </w:ins>
        </w:p>
        <w:p w14:paraId="6428E50E" w14:textId="77777777" w:rsidR="00321DF9" w:rsidRDefault="00321DF9">
          <w:pPr>
            <w:pStyle w:val="TOC2"/>
            <w:rPr>
              <w:ins w:id="567" w:author="Song, Xiaojing" w:date="2022-12-13T10:29:00Z"/>
              <w:rFonts w:asciiTheme="minorHAnsi" w:eastAsiaTheme="minorEastAsia" w:hAnsiTheme="minorHAnsi" w:cstheme="minorBidi"/>
              <w:noProof/>
              <w:sz w:val="22"/>
              <w:szCs w:val="22"/>
              <w:lang w:eastAsia="zh-CN"/>
            </w:rPr>
          </w:pPr>
          <w:ins w:id="56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A4-4.3</w:t>
            </w:r>
          </w:ins>
          <w:ins w:id="569" w:author="Song, Xiaojing" w:date="2022-12-13T10:35:00Z">
            <w:r>
              <w:rPr>
                <w:rStyle w:val="Hyperlink"/>
                <w:noProof/>
                <w:lang w:val="en-US"/>
              </w:rPr>
              <w:t xml:space="preserve"> </w:t>
            </w:r>
          </w:ins>
          <w:ins w:id="570" w:author="Song, Xiaojing" w:date="2022-12-13T10:29:00Z">
            <w:r w:rsidRPr="00610E6B">
              <w:rPr>
                <w:rStyle w:val="Hyperlink"/>
                <w:noProof/>
                <w:lang w:val="en-US"/>
              </w:rPr>
              <w:t>Repeating a call</w:t>
            </w:r>
            <w:r>
              <w:rPr>
                <w:noProof/>
                <w:webHidden/>
              </w:rPr>
              <w:tab/>
            </w:r>
          </w:ins>
          <w:ins w:id="571" w:author="Song, Xiaojing" w:date="2022-12-13T10:40:00Z">
            <w:r>
              <w:rPr>
                <w:noProof/>
                <w:webHidden/>
              </w:rPr>
              <w:tab/>
            </w:r>
          </w:ins>
          <w:ins w:id="572" w:author="Song, Xiaojing" w:date="2022-12-13T10:29:00Z">
            <w:r>
              <w:rPr>
                <w:noProof/>
                <w:webHidden/>
              </w:rPr>
              <w:fldChar w:fldCharType="begin"/>
            </w:r>
            <w:r>
              <w:rPr>
                <w:noProof/>
                <w:webHidden/>
              </w:rPr>
              <w:instrText xml:space="preserve"> PAGEREF _Toc121819934 \h </w:instrText>
            </w:r>
          </w:ins>
          <w:r>
            <w:rPr>
              <w:noProof/>
              <w:webHidden/>
            </w:rPr>
          </w:r>
          <w:r>
            <w:rPr>
              <w:noProof/>
              <w:webHidden/>
            </w:rPr>
            <w:fldChar w:fldCharType="separate"/>
          </w:r>
          <w:ins w:id="573" w:author="Song, Xiaojing" w:date="2022-12-13T10:29:00Z">
            <w:r>
              <w:rPr>
                <w:noProof/>
                <w:webHidden/>
              </w:rPr>
              <w:t>33</w:t>
            </w:r>
            <w:r>
              <w:rPr>
                <w:noProof/>
                <w:webHidden/>
              </w:rPr>
              <w:fldChar w:fldCharType="end"/>
            </w:r>
            <w:r w:rsidRPr="00610E6B">
              <w:rPr>
                <w:rStyle w:val="Hyperlink"/>
                <w:noProof/>
              </w:rPr>
              <w:fldChar w:fldCharType="end"/>
            </w:r>
          </w:ins>
        </w:p>
        <w:p w14:paraId="0FE83A7B" w14:textId="77777777" w:rsidR="00321DF9" w:rsidRDefault="00321DF9">
          <w:pPr>
            <w:pStyle w:val="TOC2"/>
            <w:rPr>
              <w:ins w:id="574" w:author="Song, Xiaojing" w:date="2022-12-13T10:29:00Z"/>
              <w:rFonts w:asciiTheme="minorHAnsi" w:eastAsiaTheme="minorEastAsia" w:hAnsiTheme="minorHAnsi" w:cstheme="minorBidi"/>
              <w:noProof/>
              <w:sz w:val="22"/>
              <w:szCs w:val="22"/>
              <w:lang w:eastAsia="zh-CN"/>
            </w:rPr>
          </w:pPr>
          <w:ins w:id="57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A4-4.4</w:t>
            </w:r>
          </w:ins>
          <w:ins w:id="576" w:author="Song, Xiaojing" w:date="2022-12-13T10:32:00Z">
            <w:r>
              <w:rPr>
                <w:rStyle w:val="Hyperlink"/>
                <w:noProof/>
                <w:lang w:val="en-US"/>
              </w:rPr>
              <w:t xml:space="preserve"> </w:t>
            </w:r>
          </w:ins>
          <w:ins w:id="577" w:author="Song, Xiaojing" w:date="2022-12-13T10:29:00Z">
            <w:r w:rsidRPr="00610E6B">
              <w:rPr>
                <w:rStyle w:val="Hyperlink"/>
                <w:noProof/>
                <w:lang w:val="en-US"/>
              </w:rPr>
              <w:t>Preparation for exchange of traffic</w:t>
            </w:r>
            <w:r>
              <w:rPr>
                <w:noProof/>
                <w:webHidden/>
              </w:rPr>
              <w:tab/>
            </w:r>
          </w:ins>
          <w:ins w:id="578" w:author="Song, Xiaojing" w:date="2022-12-13T10:40:00Z">
            <w:r>
              <w:rPr>
                <w:noProof/>
                <w:webHidden/>
              </w:rPr>
              <w:tab/>
            </w:r>
          </w:ins>
          <w:ins w:id="579" w:author="Song, Xiaojing" w:date="2022-12-13T10:29:00Z">
            <w:r>
              <w:rPr>
                <w:noProof/>
                <w:webHidden/>
              </w:rPr>
              <w:fldChar w:fldCharType="begin"/>
            </w:r>
            <w:r>
              <w:rPr>
                <w:noProof/>
                <w:webHidden/>
              </w:rPr>
              <w:instrText xml:space="preserve"> PAGEREF _Toc121819935 \h </w:instrText>
            </w:r>
          </w:ins>
          <w:r>
            <w:rPr>
              <w:noProof/>
              <w:webHidden/>
            </w:rPr>
          </w:r>
          <w:r>
            <w:rPr>
              <w:noProof/>
              <w:webHidden/>
            </w:rPr>
            <w:fldChar w:fldCharType="separate"/>
          </w:r>
          <w:ins w:id="580" w:author="Song, Xiaojing" w:date="2022-12-13T10:29:00Z">
            <w:r>
              <w:rPr>
                <w:noProof/>
                <w:webHidden/>
              </w:rPr>
              <w:t>33</w:t>
            </w:r>
            <w:r>
              <w:rPr>
                <w:noProof/>
                <w:webHidden/>
              </w:rPr>
              <w:fldChar w:fldCharType="end"/>
            </w:r>
            <w:r w:rsidRPr="00610E6B">
              <w:rPr>
                <w:rStyle w:val="Hyperlink"/>
                <w:noProof/>
              </w:rPr>
              <w:fldChar w:fldCharType="end"/>
            </w:r>
          </w:ins>
        </w:p>
        <w:p w14:paraId="5B1845D7" w14:textId="77777777" w:rsidR="00321DF9" w:rsidRDefault="00321DF9">
          <w:pPr>
            <w:pStyle w:val="TOC2"/>
            <w:rPr>
              <w:ins w:id="581" w:author="Song, Xiaojing" w:date="2022-12-13T10:29:00Z"/>
              <w:rFonts w:asciiTheme="minorHAnsi" w:eastAsiaTheme="minorEastAsia" w:hAnsiTheme="minorHAnsi" w:cstheme="minorBidi"/>
              <w:noProof/>
              <w:sz w:val="22"/>
              <w:szCs w:val="22"/>
              <w:lang w:eastAsia="zh-CN"/>
            </w:rPr>
          </w:pPr>
          <w:ins w:id="58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A4-4.5</w:t>
            </w:r>
          </w:ins>
          <w:ins w:id="583" w:author="Song, Xiaojing" w:date="2022-12-13T10:32:00Z">
            <w:r>
              <w:rPr>
                <w:rStyle w:val="Hyperlink"/>
                <w:noProof/>
                <w:lang w:val="en-US"/>
              </w:rPr>
              <w:t xml:space="preserve"> </w:t>
            </w:r>
          </w:ins>
          <w:ins w:id="584" w:author="Song, Xiaojing" w:date="2022-12-13T10:29:00Z">
            <w:r w:rsidRPr="00610E6B">
              <w:rPr>
                <w:rStyle w:val="Hyperlink"/>
                <w:noProof/>
                <w:lang w:val="en-US"/>
              </w:rPr>
              <w:t>Acknowledgement of a received digital selective calling call</w:t>
            </w:r>
            <w:r>
              <w:rPr>
                <w:noProof/>
                <w:webHidden/>
              </w:rPr>
              <w:tab/>
            </w:r>
          </w:ins>
          <w:ins w:id="585" w:author="Song, Xiaojing" w:date="2022-12-13T10:40:00Z">
            <w:r>
              <w:rPr>
                <w:noProof/>
                <w:webHidden/>
              </w:rPr>
              <w:tab/>
            </w:r>
          </w:ins>
          <w:ins w:id="586" w:author="Song, Xiaojing" w:date="2022-12-13T10:29:00Z">
            <w:r>
              <w:rPr>
                <w:noProof/>
                <w:webHidden/>
              </w:rPr>
              <w:fldChar w:fldCharType="begin"/>
            </w:r>
            <w:r>
              <w:rPr>
                <w:noProof/>
                <w:webHidden/>
              </w:rPr>
              <w:instrText xml:space="preserve"> PAGEREF _Toc121819936 \h </w:instrText>
            </w:r>
          </w:ins>
          <w:r>
            <w:rPr>
              <w:noProof/>
              <w:webHidden/>
            </w:rPr>
          </w:r>
          <w:r>
            <w:rPr>
              <w:noProof/>
              <w:webHidden/>
            </w:rPr>
            <w:fldChar w:fldCharType="separate"/>
          </w:r>
          <w:ins w:id="587" w:author="Song, Xiaojing" w:date="2022-12-13T10:29:00Z">
            <w:r>
              <w:rPr>
                <w:noProof/>
                <w:webHidden/>
              </w:rPr>
              <w:t>33</w:t>
            </w:r>
            <w:r>
              <w:rPr>
                <w:noProof/>
                <w:webHidden/>
              </w:rPr>
              <w:fldChar w:fldCharType="end"/>
            </w:r>
            <w:r w:rsidRPr="00610E6B">
              <w:rPr>
                <w:rStyle w:val="Hyperlink"/>
                <w:noProof/>
              </w:rPr>
              <w:fldChar w:fldCharType="end"/>
            </w:r>
          </w:ins>
        </w:p>
        <w:p w14:paraId="4D3C3C0C" w14:textId="77777777" w:rsidR="00321DF9" w:rsidRDefault="00321DF9">
          <w:pPr>
            <w:pStyle w:val="TOC1"/>
            <w:rPr>
              <w:ins w:id="588" w:author="Song, Xiaojing" w:date="2022-12-13T10:29:00Z"/>
              <w:rFonts w:asciiTheme="minorHAnsi" w:eastAsiaTheme="minorEastAsia" w:hAnsiTheme="minorHAnsi" w:cstheme="minorBidi"/>
              <w:noProof/>
              <w:sz w:val="22"/>
              <w:szCs w:val="22"/>
              <w:lang w:eastAsia="zh-CN"/>
            </w:rPr>
          </w:pPr>
          <w:ins w:id="58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A4-5</w:t>
            </w:r>
            <w:r>
              <w:rPr>
                <w:rFonts w:asciiTheme="minorHAnsi" w:eastAsiaTheme="minorEastAsia" w:hAnsiTheme="minorHAnsi" w:cstheme="minorBidi"/>
                <w:noProof/>
                <w:sz w:val="22"/>
                <w:szCs w:val="22"/>
                <w:lang w:eastAsia="zh-CN"/>
              </w:rPr>
              <w:tab/>
            </w:r>
            <w:r w:rsidRPr="00610E6B">
              <w:rPr>
                <w:rStyle w:val="Hyperlink"/>
                <w:noProof/>
              </w:rPr>
              <w:t>Test calls using digital selective calling</w:t>
            </w:r>
            <w:r>
              <w:rPr>
                <w:noProof/>
                <w:webHidden/>
              </w:rPr>
              <w:tab/>
            </w:r>
          </w:ins>
          <w:ins w:id="590" w:author="Song, Xiaojing" w:date="2022-12-13T10:40:00Z">
            <w:r>
              <w:rPr>
                <w:noProof/>
                <w:webHidden/>
              </w:rPr>
              <w:tab/>
            </w:r>
          </w:ins>
          <w:ins w:id="591" w:author="Song, Xiaojing" w:date="2022-12-13T10:29:00Z">
            <w:r>
              <w:rPr>
                <w:noProof/>
                <w:webHidden/>
              </w:rPr>
              <w:fldChar w:fldCharType="begin"/>
            </w:r>
            <w:r>
              <w:rPr>
                <w:noProof/>
                <w:webHidden/>
              </w:rPr>
              <w:instrText xml:space="preserve"> PAGEREF _Toc121819937 \h </w:instrText>
            </w:r>
          </w:ins>
          <w:r>
            <w:rPr>
              <w:noProof/>
              <w:webHidden/>
            </w:rPr>
          </w:r>
          <w:r>
            <w:rPr>
              <w:noProof/>
              <w:webHidden/>
            </w:rPr>
            <w:fldChar w:fldCharType="separate"/>
          </w:r>
          <w:ins w:id="592" w:author="Song, Xiaojing" w:date="2022-12-13T10:29:00Z">
            <w:r>
              <w:rPr>
                <w:noProof/>
                <w:webHidden/>
              </w:rPr>
              <w:t>34</w:t>
            </w:r>
            <w:r>
              <w:rPr>
                <w:noProof/>
                <w:webHidden/>
              </w:rPr>
              <w:fldChar w:fldCharType="end"/>
            </w:r>
            <w:r w:rsidRPr="00610E6B">
              <w:rPr>
                <w:rStyle w:val="Hyperlink"/>
                <w:noProof/>
              </w:rPr>
              <w:fldChar w:fldCharType="end"/>
            </w:r>
          </w:ins>
        </w:p>
        <w:p w14:paraId="1AD86444" w14:textId="77777777" w:rsidR="00321DF9" w:rsidRDefault="00321DF9">
          <w:pPr>
            <w:pStyle w:val="TOC1"/>
            <w:rPr>
              <w:ins w:id="593" w:author="Song, Xiaojing" w:date="2022-12-13T10:29:00Z"/>
              <w:rFonts w:asciiTheme="minorHAnsi" w:eastAsiaTheme="minorEastAsia" w:hAnsiTheme="minorHAnsi" w:cstheme="minorBidi"/>
              <w:noProof/>
              <w:sz w:val="22"/>
              <w:szCs w:val="22"/>
              <w:lang w:eastAsia="zh-CN"/>
            </w:rPr>
          </w:pPr>
          <w:ins w:id="59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w:t>
            </w:r>
            <w:r>
              <w:rPr>
                <w:rFonts w:asciiTheme="minorHAnsi" w:eastAsiaTheme="minorEastAsia" w:hAnsiTheme="minorHAnsi" w:cstheme="minorBidi"/>
                <w:noProof/>
                <w:sz w:val="22"/>
                <w:szCs w:val="22"/>
                <w:lang w:eastAsia="zh-CN"/>
              </w:rPr>
              <w:tab/>
            </w:r>
            <w:r w:rsidRPr="00610E6B">
              <w:rPr>
                <w:rStyle w:val="Hyperlink"/>
                <w:noProof/>
                <w:lang w:val="en-US"/>
              </w:rPr>
              <w:t>Special conditions and procedures for digital selective calling communication on HF</w:t>
            </w:r>
            <w:r>
              <w:rPr>
                <w:noProof/>
                <w:webHidden/>
              </w:rPr>
              <w:tab/>
            </w:r>
            <w:r>
              <w:rPr>
                <w:noProof/>
                <w:webHidden/>
              </w:rPr>
              <w:fldChar w:fldCharType="begin"/>
            </w:r>
            <w:r>
              <w:rPr>
                <w:noProof/>
                <w:webHidden/>
              </w:rPr>
              <w:instrText xml:space="preserve"> PAGEREF _Toc121819938 \h </w:instrText>
            </w:r>
          </w:ins>
          <w:r>
            <w:rPr>
              <w:noProof/>
              <w:webHidden/>
            </w:rPr>
          </w:r>
          <w:r>
            <w:rPr>
              <w:noProof/>
              <w:webHidden/>
            </w:rPr>
            <w:fldChar w:fldCharType="separate"/>
          </w:r>
          <w:ins w:id="595" w:author="Song, Xiaojing" w:date="2022-12-13T10:29:00Z">
            <w:r>
              <w:rPr>
                <w:noProof/>
                <w:webHidden/>
              </w:rPr>
              <w:t>34</w:t>
            </w:r>
            <w:r>
              <w:rPr>
                <w:noProof/>
                <w:webHidden/>
              </w:rPr>
              <w:fldChar w:fldCharType="end"/>
            </w:r>
            <w:r w:rsidRPr="00610E6B">
              <w:rPr>
                <w:rStyle w:val="Hyperlink"/>
                <w:noProof/>
              </w:rPr>
              <w:fldChar w:fldCharType="end"/>
            </w:r>
          </w:ins>
        </w:p>
        <w:p w14:paraId="7A8B3840" w14:textId="77777777" w:rsidR="00321DF9" w:rsidRDefault="00321DF9">
          <w:pPr>
            <w:pStyle w:val="TOC2"/>
            <w:rPr>
              <w:ins w:id="596" w:author="Song, Xiaojing" w:date="2022-12-13T10:29:00Z"/>
              <w:rFonts w:asciiTheme="minorHAnsi" w:eastAsiaTheme="minorEastAsia" w:hAnsiTheme="minorHAnsi" w:cstheme="minorBidi"/>
              <w:noProof/>
              <w:sz w:val="22"/>
              <w:szCs w:val="22"/>
              <w:lang w:eastAsia="zh-CN"/>
            </w:rPr>
          </w:pPr>
          <w:ins w:id="59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w:t>
            </w:r>
          </w:ins>
          <w:ins w:id="598" w:author="Song, Xiaojing" w:date="2022-12-13T10:36:00Z">
            <w:r>
              <w:rPr>
                <w:rStyle w:val="Hyperlink"/>
                <w:noProof/>
                <w:lang w:val="en-US"/>
              </w:rPr>
              <w:t xml:space="preserve"> </w:t>
            </w:r>
          </w:ins>
          <w:ins w:id="599" w:author="Song, Xiaojing" w:date="2022-12-13T10:29:00Z">
            <w:r w:rsidRPr="00610E6B">
              <w:rPr>
                <w:rStyle w:val="Hyperlink"/>
                <w:noProof/>
                <w:lang w:val="en-US"/>
              </w:rPr>
              <w:t>Distress</w:t>
            </w:r>
            <w:r>
              <w:rPr>
                <w:noProof/>
                <w:webHidden/>
              </w:rPr>
              <w:tab/>
            </w:r>
          </w:ins>
          <w:ins w:id="600" w:author="Song, Xiaojing" w:date="2022-12-13T10:40:00Z">
            <w:r>
              <w:rPr>
                <w:noProof/>
                <w:webHidden/>
              </w:rPr>
              <w:tab/>
            </w:r>
          </w:ins>
          <w:ins w:id="601" w:author="Song, Xiaojing" w:date="2022-12-13T10:29:00Z">
            <w:r>
              <w:rPr>
                <w:noProof/>
                <w:webHidden/>
              </w:rPr>
              <w:fldChar w:fldCharType="begin"/>
            </w:r>
            <w:r>
              <w:rPr>
                <w:noProof/>
                <w:webHidden/>
              </w:rPr>
              <w:instrText xml:space="preserve"> PAGEREF _Toc121819939 \h </w:instrText>
            </w:r>
          </w:ins>
          <w:r>
            <w:rPr>
              <w:noProof/>
              <w:webHidden/>
            </w:rPr>
          </w:r>
          <w:r>
            <w:rPr>
              <w:noProof/>
              <w:webHidden/>
            </w:rPr>
            <w:fldChar w:fldCharType="separate"/>
          </w:r>
          <w:ins w:id="602" w:author="Song, Xiaojing" w:date="2022-12-13T10:29:00Z">
            <w:r>
              <w:rPr>
                <w:noProof/>
                <w:webHidden/>
              </w:rPr>
              <w:t>34</w:t>
            </w:r>
            <w:r>
              <w:rPr>
                <w:noProof/>
                <w:webHidden/>
              </w:rPr>
              <w:fldChar w:fldCharType="end"/>
            </w:r>
            <w:r w:rsidRPr="00610E6B">
              <w:rPr>
                <w:rStyle w:val="Hyperlink"/>
                <w:noProof/>
              </w:rPr>
              <w:fldChar w:fldCharType="end"/>
            </w:r>
          </w:ins>
        </w:p>
        <w:p w14:paraId="49F9EE41" w14:textId="77777777" w:rsidR="00321DF9" w:rsidRDefault="00321DF9">
          <w:pPr>
            <w:pStyle w:val="TOC3"/>
            <w:rPr>
              <w:ins w:id="603" w:author="Song, Xiaojing" w:date="2022-12-13T10:29:00Z"/>
              <w:rFonts w:asciiTheme="minorHAnsi" w:eastAsiaTheme="minorEastAsia" w:hAnsiTheme="minorHAnsi" w:cstheme="minorBidi"/>
              <w:noProof/>
              <w:sz w:val="22"/>
              <w:szCs w:val="22"/>
              <w:lang w:eastAsia="zh-CN"/>
            </w:rPr>
          </w:pPr>
          <w:ins w:id="60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A4-6.1.1</w:t>
            </w:r>
          </w:ins>
          <w:ins w:id="605" w:author="Song, Xiaojing" w:date="2022-12-13T10:32:00Z">
            <w:r>
              <w:rPr>
                <w:rStyle w:val="Hyperlink"/>
                <w:noProof/>
                <w:lang w:val="en-US"/>
              </w:rPr>
              <w:t xml:space="preserve"> </w:t>
            </w:r>
          </w:ins>
          <w:ins w:id="606" w:author="Song, Xiaojing" w:date="2022-12-13T10:29:00Z">
            <w:r w:rsidRPr="00610E6B">
              <w:rPr>
                <w:rStyle w:val="Hyperlink"/>
                <w:noProof/>
                <w:lang w:val="en-US"/>
              </w:rPr>
              <w:t>Reception and acknowledgement of a digital selective calling distress alert on HF</w:t>
            </w:r>
            <w:r>
              <w:rPr>
                <w:noProof/>
                <w:webHidden/>
              </w:rPr>
              <w:tab/>
            </w:r>
            <w:r>
              <w:rPr>
                <w:noProof/>
                <w:webHidden/>
              </w:rPr>
              <w:fldChar w:fldCharType="begin"/>
            </w:r>
            <w:r>
              <w:rPr>
                <w:noProof/>
                <w:webHidden/>
              </w:rPr>
              <w:instrText xml:space="preserve"> PAGEREF _Toc121819940 \h </w:instrText>
            </w:r>
          </w:ins>
          <w:r>
            <w:rPr>
              <w:noProof/>
              <w:webHidden/>
            </w:rPr>
          </w:r>
          <w:r>
            <w:rPr>
              <w:noProof/>
              <w:webHidden/>
            </w:rPr>
            <w:fldChar w:fldCharType="separate"/>
          </w:r>
          <w:ins w:id="607" w:author="Song, Xiaojing" w:date="2022-12-13T10:29:00Z">
            <w:r>
              <w:rPr>
                <w:noProof/>
                <w:webHidden/>
              </w:rPr>
              <w:t>34</w:t>
            </w:r>
            <w:r>
              <w:rPr>
                <w:noProof/>
                <w:webHidden/>
              </w:rPr>
              <w:fldChar w:fldCharType="end"/>
            </w:r>
            <w:r w:rsidRPr="00610E6B">
              <w:rPr>
                <w:rStyle w:val="Hyperlink"/>
                <w:noProof/>
              </w:rPr>
              <w:fldChar w:fldCharType="end"/>
            </w:r>
          </w:ins>
        </w:p>
        <w:p w14:paraId="143608F6" w14:textId="77777777" w:rsidR="00321DF9" w:rsidRDefault="00321DF9">
          <w:pPr>
            <w:pStyle w:val="TOC3"/>
            <w:rPr>
              <w:ins w:id="608" w:author="Song, Xiaojing" w:date="2022-12-13T10:29:00Z"/>
              <w:rFonts w:asciiTheme="minorHAnsi" w:eastAsiaTheme="minorEastAsia" w:hAnsiTheme="minorHAnsi" w:cstheme="minorBidi"/>
              <w:noProof/>
              <w:sz w:val="22"/>
              <w:szCs w:val="22"/>
              <w:lang w:eastAsia="zh-CN"/>
            </w:rPr>
          </w:pPr>
          <w:ins w:id="60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A46.1.2</w:t>
            </w:r>
          </w:ins>
          <w:ins w:id="610" w:author="Song, Xiaojing" w:date="2022-12-13T10:32:00Z">
            <w:r>
              <w:rPr>
                <w:rStyle w:val="Hyperlink"/>
                <w:noProof/>
                <w:lang w:val="en-US"/>
              </w:rPr>
              <w:t xml:space="preserve"> </w:t>
            </w:r>
          </w:ins>
          <w:ins w:id="611" w:author="Song, Xiaojing" w:date="2022-12-13T10:29:00Z">
            <w:r w:rsidRPr="00610E6B">
              <w:rPr>
                <w:rStyle w:val="Hyperlink"/>
                <w:noProof/>
                <w:lang w:val="en-US"/>
              </w:rPr>
              <w:t>Distress traffic</w:t>
            </w:r>
            <w:r>
              <w:rPr>
                <w:noProof/>
                <w:webHidden/>
              </w:rPr>
              <w:tab/>
            </w:r>
          </w:ins>
          <w:ins w:id="612" w:author="Song, Xiaojing" w:date="2022-12-13T10:40:00Z">
            <w:r>
              <w:rPr>
                <w:noProof/>
                <w:webHidden/>
              </w:rPr>
              <w:tab/>
            </w:r>
          </w:ins>
          <w:ins w:id="613" w:author="Song, Xiaojing" w:date="2022-12-13T10:29:00Z">
            <w:r>
              <w:rPr>
                <w:noProof/>
                <w:webHidden/>
              </w:rPr>
              <w:fldChar w:fldCharType="begin"/>
            </w:r>
            <w:r>
              <w:rPr>
                <w:noProof/>
                <w:webHidden/>
              </w:rPr>
              <w:instrText xml:space="preserve"> PAGEREF _Toc121819941 \h </w:instrText>
            </w:r>
          </w:ins>
          <w:r>
            <w:rPr>
              <w:noProof/>
              <w:webHidden/>
            </w:rPr>
          </w:r>
          <w:r>
            <w:rPr>
              <w:noProof/>
              <w:webHidden/>
            </w:rPr>
            <w:fldChar w:fldCharType="separate"/>
          </w:r>
          <w:ins w:id="614" w:author="Song, Xiaojing" w:date="2022-12-13T10:29:00Z">
            <w:r>
              <w:rPr>
                <w:noProof/>
                <w:webHidden/>
              </w:rPr>
              <w:t>34</w:t>
            </w:r>
            <w:r>
              <w:rPr>
                <w:noProof/>
                <w:webHidden/>
              </w:rPr>
              <w:fldChar w:fldCharType="end"/>
            </w:r>
            <w:r w:rsidRPr="00610E6B">
              <w:rPr>
                <w:rStyle w:val="Hyperlink"/>
                <w:noProof/>
              </w:rPr>
              <w:fldChar w:fldCharType="end"/>
            </w:r>
          </w:ins>
        </w:p>
        <w:p w14:paraId="78027492" w14:textId="77777777" w:rsidR="00321DF9" w:rsidRDefault="00321DF9">
          <w:pPr>
            <w:pStyle w:val="TOC3"/>
            <w:rPr>
              <w:ins w:id="615" w:author="Song, Xiaojing" w:date="2022-12-13T10:29:00Z"/>
              <w:rFonts w:asciiTheme="minorHAnsi" w:eastAsiaTheme="minorEastAsia" w:hAnsiTheme="minorHAnsi" w:cstheme="minorBidi"/>
              <w:noProof/>
              <w:sz w:val="22"/>
              <w:szCs w:val="22"/>
              <w:lang w:eastAsia="zh-CN"/>
            </w:rPr>
          </w:pPr>
          <w:ins w:id="61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A4-6.1.3</w:t>
            </w:r>
          </w:ins>
          <w:ins w:id="617" w:author="Song, Xiaojing" w:date="2022-12-13T10:32:00Z">
            <w:r>
              <w:rPr>
                <w:rStyle w:val="Hyperlink"/>
                <w:noProof/>
                <w:lang w:val="en-US"/>
              </w:rPr>
              <w:t xml:space="preserve"> </w:t>
            </w:r>
          </w:ins>
          <w:ins w:id="618" w:author="Song, Xiaojing" w:date="2022-12-13T10:29:00Z">
            <w:r w:rsidRPr="00610E6B">
              <w:rPr>
                <w:rStyle w:val="Hyperlink"/>
                <w:noProof/>
                <w:lang w:val="en-US"/>
              </w:rPr>
              <w:t>Transmission of digital selective calling distress alert relay on HF</w:t>
            </w:r>
            <w:r>
              <w:rPr>
                <w:noProof/>
                <w:webHidden/>
              </w:rPr>
              <w:tab/>
            </w:r>
          </w:ins>
          <w:ins w:id="619" w:author="Song, Xiaojing" w:date="2022-12-13T10:40:00Z">
            <w:r>
              <w:rPr>
                <w:noProof/>
                <w:webHidden/>
              </w:rPr>
              <w:tab/>
            </w:r>
          </w:ins>
          <w:ins w:id="620" w:author="Song, Xiaojing" w:date="2022-12-13T10:29:00Z">
            <w:r>
              <w:rPr>
                <w:noProof/>
                <w:webHidden/>
              </w:rPr>
              <w:fldChar w:fldCharType="begin"/>
            </w:r>
            <w:r>
              <w:rPr>
                <w:noProof/>
                <w:webHidden/>
              </w:rPr>
              <w:instrText xml:space="preserve"> PAGEREF _Toc121819942 \h </w:instrText>
            </w:r>
          </w:ins>
          <w:r>
            <w:rPr>
              <w:noProof/>
              <w:webHidden/>
            </w:rPr>
          </w:r>
          <w:r>
            <w:rPr>
              <w:noProof/>
              <w:webHidden/>
            </w:rPr>
            <w:fldChar w:fldCharType="separate"/>
          </w:r>
          <w:ins w:id="621" w:author="Song, Xiaojing" w:date="2022-12-13T10:29:00Z">
            <w:r>
              <w:rPr>
                <w:noProof/>
                <w:webHidden/>
              </w:rPr>
              <w:t>34</w:t>
            </w:r>
            <w:r>
              <w:rPr>
                <w:noProof/>
                <w:webHidden/>
              </w:rPr>
              <w:fldChar w:fldCharType="end"/>
            </w:r>
            <w:r w:rsidRPr="00610E6B">
              <w:rPr>
                <w:rStyle w:val="Hyperlink"/>
                <w:noProof/>
              </w:rPr>
              <w:fldChar w:fldCharType="end"/>
            </w:r>
          </w:ins>
        </w:p>
        <w:p w14:paraId="113EEF84" w14:textId="77777777" w:rsidR="00321DF9" w:rsidRDefault="00321DF9">
          <w:pPr>
            <w:pStyle w:val="TOC2"/>
            <w:rPr>
              <w:ins w:id="622" w:author="Song, Xiaojing" w:date="2022-12-13T10:29:00Z"/>
              <w:rFonts w:asciiTheme="minorHAnsi" w:eastAsiaTheme="minorEastAsia" w:hAnsiTheme="minorHAnsi" w:cstheme="minorBidi"/>
              <w:noProof/>
              <w:sz w:val="22"/>
              <w:szCs w:val="22"/>
              <w:lang w:eastAsia="zh-CN"/>
            </w:rPr>
          </w:pPr>
          <w:ins w:id="62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A4-6.2</w:t>
            </w:r>
          </w:ins>
          <w:ins w:id="624" w:author="Song, Xiaojing" w:date="2022-12-13T10:32:00Z">
            <w:r>
              <w:rPr>
                <w:rStyle w:val="Hyperlink"/>
                <w:noProof/>
              </w:rPr>
              <w:t xml:space="preserve"> </w:t>
            </w:r>
          </w:ins>
          <w:ins w:id="625" w:author="Song, Xiaojing" w:date="2022-12-13T10:29:00Z">
            <w:r w:rsidRPr="00610E6B">
              <w:rPr>
                <w:rStyle w:val="Hyperlink"/>
                <w:noProof/>
                <w:lang w:eastAsia="zh-CN"/>
              </w:rPr>
              <w:t>S</w:t>
            </w:r>
            <w:r w:rsidRPr="00610E6B">
              <w:rPr>
                <w:rStyle w:val="Hyperlink"/>
                <w:noProof/>
              </w:rPr>
              <w:t>afety</w:t>
            </w:r>
            <w:r>
              <w:rPr>
                <w:noProof/>
                <w:webHidden/>
              </w:rPr>
              <w:tab/>
            </w:r>
          </w:ins>
          <w:ins w:id="626" w:author="Song, Xiaojing" w:date="2022-12-13T10:40:00Z">
            <w:r>
              <w:rPr>
                <w:noProof/>
                <w:webHidden/>
              </w:rPr>
              <w:tab/>
            </w:r>
          </w:ins>
          <w:ins w:id="627" w:author="Song, Xiaojing" w:date="2022-12-13T10:29:00Z">
            <w:r>
              <w:rPr>
                <w:noProof/>
                <w:webHidden/>
              </w:rPr>
              <w:fldChar w:fldCharType="begin"/>
            </w:r>
            <w:r>
              <w:rPr>
                <w:noProof/>
                <w:webHidden/>
              </w:rPr>
              <w:instrText xml:space="preserve"> PAGEREF _Toc121819943 \h </w:instrText>
            </w:r>
          </w:ins>
          <w:r>
            <w:rPr>
              <w:noProof/>
              <w:webHidden/>
            </w:rPr>
          </w:r>
          <w:r>
            <w:rPr>
              <w:noProof/>
              <w:webHidden/>
            </w:rPr>
            <w:fldChar w:fldCharType="separate"/>
          </w:r>
          <w:ins w:id="628" w:author="Song, Xiaojing" w:date="2022-12-13T10:29:00Z">
            <w:r>
              <w:rPr>
                <w:noProof/>
                <w:webHidden/>
              </w:rPr>
              <w:t>35</w:t>
            </w:r>
            <w:r>
              <w:rPr>
                <w:noProof/>
                <w:webHidden/>
              </w:rPr>
              <w:fldChar w:fldCharType="end"/>
            </w:r>
            <w:r w:rsidRPr="00610E6B">
              <w:rPr>
                <w:rStyle w:val="Hyperlink"/>
                <w:noProof/>
              </w:rPr>
              <w:fldChar w:fldCharType="end"/>
            </w:r>
          </w:ins>
        </w:p>
        <w:p w14:paraId="367752C7" w14:textId="77777777" w:rsidR="00321DF9" w:rsidRDefault="00321DF9">
          <w:pPr>
            <w:pStyle w:val="TOC3"/>
            <w:rPr>
              <w:ins w:id="629" w:author="Song, Xiaojing" w:date="2022-12-13T10:29:00Z"/>
              <w:rFonts w:asciiTheme="minorHAnsi" w:eastAsiaTheme="minorEastAsia" w:hAnsiTheme="minorHAnsi" w:cstheme="minorBidi"/>
              <w:noProof/>
              <w:sz w:val="22"/>
              <w:szCs w:val="22"/>
              <w:lang w:eastAsia="zh-CN"/>
            </w:rPr>
          </w:pPr>
          <w:ins w:id="6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rFonts w:eastAsia="SimSun"/>
                <w:noProof/>
              </w:rPr>
              <w:t>A4-6.2.1</w:t>
            </w:r>
          </w:ins>
          <w:ins w:id="631" w:author="Song, Xiaojing" w:date="2022-12-13T10:32:00Z">
            <w:r>
              <w:rPr>
                <w:rStyle w:val="Hyperlink"/>
                <w:rFonts w:eastAsia="SimSun"/>
                <w:noProof/>
              </w:rPr>
              <w:t xml:space="preserve"> </w:t>
            </w:r>
          </w:ins>
          <w:ins w:id="632" w:author="Song, Xiaojing" w:date="2022-12-13T10:29:00Z">
            <w:r w:rsidRPr="00610E6B">
              <w:rPr>
                <w:rStyle w:val="Hyperlink"/>
                <w:rFonts w:eastAsia="SimSun"/>
                <w:noProof/>
              </w:rPr>
              <w:t>Transmission of safety announcements and messages on HF</w:t>
            </w:r>
            <w:r>
              <w:rPr>
                <w:noProof/>
                <w:webHidden/>
              </w:rPr>
              <w:tab/>
            </w:r>
          </w:ins>
          <w:ins w:id="633" w:author="Song, Xiaojing" w:date="2022-12-13T10:40:00Z">
            <w:r>
              <w:rPr>
                <w:noProof/>
                <w:webHidden/>
              </w:rPr>
              <w:tab/>
            </w:r>
          </w:ins>
          <w:ins w:id="634" w:author="Song, Xiaojing" w:date="2022-12-13T10:29:00Z">
            <w:r>
              <w:rPr>
                <w:noProof/>
                <w:webHidden/>
              </w:rPr>
              <w:fldChar w:fldCharType="begin"/>
            </w:r>
            <w:r>
              <w:rPr>
                <w:noProof/>
                <w:webHidden/>
              </w:rPr>
              <w:instrText xml:space="preserve"> PAGEREF _Toc121819944 \h </w:instrText>
            </w:r>
          </w:ins>
          <w:r>
            <w:rPr>
              <w:noProof/>
              <w:webHidden/>
            </w:rPr>
          </w:r>
          <w:r>
            <w:rPr>
              <w:noProof/>
              <w:webHidden/>
            </w:rPr>
            <w:fldChar w:fldCharType="separate"/>
          </w:r>
          <w:ins w:id="635" w:author="Song, Xiaojing" w:date="2022-12-13T10:29:00Z">
            <w:r>
              <w:rPr>
                <w:noProof/>
                <w:webHidden/>
              </w:rPr>
              <w:t>35</w:t>
            </w:r>
            <w:r>
              <w:rPr>
                <w:noProof/>
                <w:webHidden/>
              </w:rPr>
              <w:fldChar w:fldCharType="end"/>
            </w:r>
            <w:r w:rsidRPr="00610E6B">
              <w:rPr>
                <w:rStyle w:val="Hyperlink"/>
                <w:noProof/>
              </w:rPr>
              <w:fldChar w:fldCharType="end"/>
            </w:r>
          </w:ins>
        </w:p>
        <w:p w14:paraId="1AAF5C22" w14:textId="77777777" w:rsidR="00321DF9" w:rsidRDefault="00321DF9">
          <w:pPr>
            <w:pStyle w:val="TOC1"/>
            <w:rPr>
              <w:ins w:id="636" w:author="Song, Xiaojing" w:date="2022-12-13T10:29:00Z"/>
              <w:rFonts w:asciiTheme="minorHAnsi" w:eastAsiaTheme="minorEastAsia" w:hAnsiTheme="minorHAnsi" w:cstheme="minorBidi"/>
              <w:noProof/>
              <w:sz w:val="22"/>
              <w:szCs w:val="22"/>
              <w:lang w:eastAsia="zh-CN"/>
            </w:rPr>
          </w:pPr>
          <w:ins w:id="63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w:t>
            </w:r>
            <w:r>
              <w:rPr>
                <w:rFonts w:asciiTheme="minorHAnsi" w:eastAsiaTheme="minorEastAsia" w:hAnsiTheme="minorHAnsi" w:cstheme="minorBidi"/>
                <w:noProof/>
                <w:sz w:val="22"/>
                <w:szCs w:val="22"/>
                <w:lang w:eastAsia="zh-CN"/>
              </w:rPr>
              <w:tab/>
            </w:r>
            <w:r w:rsidRPr="00610E6B">
              <w:rPr>
                <w:rStyle w:val="Hyperlink"/>
                <w:noProof/>
              </w:rPr>
              <w:t>Frequencies and method of calling for automatic connection system frequencies</w:t>
            </w:r>
            <w:r>
              <w:rPr>
                <w:noProof/>
                <w:webHidden/>
              </w:rPr>
              <w:tab/>
            </w:r>
            <w:r>
              <w:rPr>
                <w:noProof/>
                <w:webHidden/>
              </w:rPr>
              <w:fldChar w:fldCharType="begin"/>
            </w:r>
            <w:r>
              <w:rPr>
                <w:noProof/>
                <w:webHidden/>
              </w:rPr>
              <w:instrText xml:space="preserve"> PAGEREF _Toc121819945 \h </w:instrText>
            </w:r>
          </w:ins>
          <w:r>
            <w:rPr>
              <w:noProof/>
              <w:webHidden/>
            </w:rPr>
          </w:r>
          <w:r>
            <w:rPr>
              <w:noProof/>
              <w:webHidden/>
            </w:rPr>
            <w:fldChar w:fldCharType="separate"/>
          </w:r>
          <w:ins w:id="638" w:author="Song, Xiaojing" w:date="2022-12-13T10:29:00Z">
            <w:r>
              <w:rPr>
                <w:noProof/>
                <w:webHidden/>
              </w:rPr>
              <w:t>36</w:t>
            </w:r>
            <w:r>
              <w:rPr>
                <w:noProof/>
                <w:webHidden/>
              </w:rPr>
              <w:fldChar w:fldCharType="end"/>
            </w:r>
            <w:r w:rsidRPr="00610E6B">
              <w:rPr>
                <w:rStyle w:val="Hyperlink"/>
                <w:noProof/>
              </w:rPr>
              <w:fldChar w:fldCharType="end"/>
            </w:r>
          </w:ins>
        </w:p>
        <w:p w14:paraId="546E54E6" w14:textId="77777777" w:rsidR="00321DF9" w:rsidRDefault="00321DF9">
          <w:pPr>
            <w:pStyle w:val="TOC2"/>
            <w:rPr>
              <w:ins w:id="639" w:author="Song, Xiaojing" w:date="2022-12-13T10:29:00Z"/>
              <w:rFonts w:asciiTheme="minorHAnsi" w:eastAsiaTheme="minorEastAsia" w:hAnsiTheme="minorHAnsi" w:cstheme="minorBidi"/>
              <w:noProof/>
              <w:sz w:val="22"/>
              <w:szCs w:val="22"/>
              <w:lang w:eastAsia="zh-CN"/>
            </w:rPr>
          </w:pPr>
          <w:ins w:id="640" w:author="Song, Xiaojing" w:date="2022-12-13T10:29:00Z">
            <w:r w:rsidRPr="00610E6B">
              <w:rPr>
                <w:rStyle w:val="Hyperlink"/>
                <w:noProof/>
              </w:rPr>
              <w:lastRenderedPageBreak/>
              <w:fldChar w:fldCharType="begin"/>
            </w:r>
            <w:r w:rsidRPr="00610E6B">
              <w:rPr>
                <w:rStyle w:val="Hyperlink"/>
                <w:noProof/>
              </w:rPr>
              <w:instrText xml:space="preserve"> </w:instrText>
            </w:r>
            <w:r>
              <w:rPr>
                <w:noProof/>
              </w:rPr>
              <w:instrText>HYPERLINK \l "_Toc121819946"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A5-1.1</w:t>
            </w:r>
          </w:ins>
          <w:ins w:id="641" w:author="Song, Xiaojing" w:date="2022-12-13T10:36:00Z">
            <w:r>
              <w:rPr>
                <w:rStyle w:val="Hyperlink"/>
                <w:noProof/>
              </w:rPr>
              <w:t xml:space="preserve"> </w:t>
            </w:r>
          </w:ins>
          <w:ins w:id="642" w:author="Song, Xiaojing" w:date="2022-12-13T10:29:00Z">
            <w:r w:rsidRPr="00610E6B">
              <w:rPr>
                <w:rStyle w:val="Hyperlink"/>
                <w:noProof/>
              </w:rPr>
              <w:t>Frequencies for automatic connection system</w:t>
            </w:r>
            <w:r>
              <w:rPr>
                <w:noProof/>
                <w:webHidden/>
              </w:rPr>
              <w:tab/>
            </w:r>
          </w:ins>
          <w:ins w:id="643" w:author="Song, Xiaojing" w:date="2022-12-13T10:40:00Z">
            <w:r>
              <w:rPr>
                <w:noProof/>
                <w:webHidden/>
              </w:rPr>
              <w:tab/>
            </w:r>
          </w:ins>
          <w:ins w:id="644" w:author="Song, Xiaojing" w:date="2022-12-13T10:29:00Z">
            <w:r>
              <w:rPr>
                <w:noProof/>
                <w:webHidden/>
              </w:rPr>
              <w:fldChar w:fldCharType="begin"/>
            </w:r>
            <w:r>
              <w:rPr>
                <w:noProof/>
                <w:webHidden/>
              </w:rPr>
              <w:instrText xml:space="preserve"> PAGEREF _Toc121819946 \h </w:instrText>
            </w:r>
          </w:ins>
          <w:r>
            <w:rPr>
              <w:noProof/>
              <w:webHidden/>
            </w:rPr>
          </w:r>
          <w:r>
            <w:rPr>
              <w:noProof/>
              <w:webHidden/>
            </w:rPr>
            <w:fldChar w:fldCharType="separate"/>
          </w:r>
          <w:ins w:id="645" w:author="Song, Xiaojing" w:date="2022-12-13T10:29:00Z">
            <w:r>
              <w:rPr>
                <w:noProof/>
                <w:webHidden/>
              </w:rPr>
              <w:t>36</w:t>
            </w:r>
            <w:r>
              <w:rPr>
                <w:noProof/>
                <w:webHidden/>
              </w:rPr>
              <w:fldChar w:fldCharType="end"/>
            </w:r>
            <w:r w:rsidRPr="00610E6B">
              <w:rPr>
                <w:rStyle w:val="Hyperlink"/>
                <w:noProof/>
              </w:rPr>
              <w:fldChar w:fldCharType="end"/>
            </w:r>
          </w:ins>
        </w:p>
        <w:p w14:paraId="27BBDF83" w14:textId="77777777" w:rsidR="00321DF9" w:rsidRDefault="00321DF9">
          <w:pPr>
            <w:pStyle w:val="TOC2"/>
            <w:rPr>
              <w:ins w:id="646" w:author="Song, Xiaojing" w:date="2022-12-13T10:29:00Z"/>
              <w:rFonts w:asciiTheme="minorHAnsi" w:eastAsiaTheme="minorEastAsia" w:hAnsiTheme="minorHAnsi" w:cstheme="minorBidi"/>
              <w:noProof/>
              <w:sz w:val="22"/>
              <w:szCs w:val="22"/>
              <w:lang w:eastAsia="zh-CN"/>
            </w:rPr>
          </w:pPr>
          <w:ins w:id="64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A5-1.2</w:t>
            </w:r>
          </w:ins>
          <w:ins w:id="648" w:author="Song, Xiaojing" w:date="2022-12-13T10:32:00Z">
            <w:r>
              <w:rPr>
                <w:rStyle w:val="Hyperlink"/>
                <w:noProof/>
              </w:rPr>
              <w:t xml:space="preserve"> </w:t>
            </w:r>
          </w:ins>
          <w:ins w:id="649" w:author="Song, Xiaojing" w:date="2022-12-13T10:29:00Z">
            <w:r w:rsidRPr="00610E6B">
              <w:rPr>
                <w:rStyle w:val="Hyperlink"/>
                <w:noProof/>
              </w:rPr>
              <w:t>Method of calling</w:t>
            </w:r>
            <w:r>
              <w:rPr>
                <w:noProof/>
                <w:webHidden/>
              </w:rPr>
              <w:tab/>
            </w:r>
          </w:ins>
          <w:ins w:id="650" w:author="Song, Xiaojing" w:date="2022-12-13T10:40:00Z">
            <w:r>
              <w:rPr>
                <w:noProof/>
                <w:webHidden/>
              </w:rPr>
              <w:tab/>
            </w:r>
          </w:ins>
          <w:ins w:id="651" w:author="Song, Xiaojing" w:date="2022-12-13T10:29:00Z">
            <w:r>
              <w:rPr>
                <w:noProof/>
                <w:webHidden/>
              </w:rPr>
              <w:fldChar w:fldCharType="begin"/>
            </w:r>
            <w:r>
              <w:rPr>
                <w:noProof/>
                <w:webHidden/>
              </w:rPr>
              <w:instrText xml:space="preserve"> PAGEREF _Toc121819947 \h </w:instrText>
            </w:r>
          </w:ins>
          <w:r>
            <w:rPr>
              <w:noProof/>
              <w:webHidden/>
            </w:rPr>
          </w:r>
          <w:r>
            <w:rPr>
              <w:noProof/>
              <w:webHidden/>
            </w:rPr>
            <w:fldChar w:fldCharType="separate"/>
          </w:r>
          <w:ins w:id="652" w:author="Song, Xiaojing" w:date="2022-12-13T10:29:00Z">
            <w:r>
              <w:rPr>
                <w:noProof/>
                <w:webHidden/>
              </w:rPr>
              <w:t>37</w:t>
            </w:r>
            <w:r>
              <w:rPr>
                <w:noProof/>
                <w:webHidden/>
              </w:rPr>
              <w:fldChar w:fldCharType="end"/>
            </w:r>
            <w:r w:rsidRPr="00610E6B">
              <w:rPr>
                <w:rStyle w:val="Hyperlink"/>
                <w:noProof/>
              </w:rPr>
              <w:fldChar w:fldCharType="end"/>
            </w:r>
          </w:ins>
        </w:p>
        <w:p w14:paraId="6D7A63E7" w14:textId="77777777" w:rsidR="00321DF9" w:rsidRDefault="00321DF9">
          <w:pPr>
            <w:pStyle w:val="TOC1"/>
            <w:rPr>
              <w:ins w:id="653" w:author="Song, Xiaojing" w:date="2022-12-13T10:29:00Z"/>
              <w:rFonts w:asciiTheme="minorHAnsi" w:eastAsiaTheme="minorEastAsia" w:hAnsiTheme="minorHAnsi" w:cstheme="minorBidi"/>
              <w:noProof/>
              <w:sz w:val="22"/>
              <w:szCs w:val="22"/>
              <w:lang w:eastAsia="zh-CN"/>
            </w:rPr>
          </w:pPr>
          <w:ins w:id="65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w:t>
            </w:r>
            <w:r>
              <w:rPr>
                <w:rFonts w:asciiTheme="minorHAnsi" w:eastAsiaTheme="minorEastAsia" w:hAnsiTheme="minorHAnsi" w:cstheme="minorBidi"/>
                <w:noProof/>
                <w:sz w:val="22"/>
                <w:szCs w:val="22"/>
                <w:lang w:eastAsia="zh-CN"/>
              </w:rPr>
              <w:tab/>
            </w:r>
            <w:r w:rsidRPr="00610E6B">
              <w:rPr>
                <w:rStyle w:val="Hyperlink"/>
                <w:noProof/>
              </w:rPr>
              <w:t>Operating procedures</w:t>
            </w:r>
            <w:r>
              <w:rPr>
                <w:noProof/>
                <w:webHidden/>
              </w:rPr>
              <w:tab/>
            </w:r>
          </w:ins>
          <w:ins w:id="655" w:author="Song, Xiaojing" w:date="2022-12-13T10:40:00Z">
            <w:r>
              <w:rPr>
                <w:noProof/>
                <w:webHidden/>
              </w:rPr>
              <w:tab/>
            </w:r>
          </w:ins>
          <w:ins w:id="656" w:author="Song, Xiaojing" w:date="2022-12-13T10:29:00Z">
            <w:r>
              <w:rPr>
                <w:noProof/>
                <w:webHidden/>
              </w:rPr>
              <w:fldChar w:fldCharType="begin"/>
            </w:r>
            <w:r>
              <w:rPr>
                <w:noProof/>
                <w:webHidden/>
              </w:rPr>
              <w:instrText xml:space="preserve"> PAGEREF _Toc121819948 \h </w:instrText>
            </w:r>
          </w:ins>
          <w:r>
            <w:rPr>
              <w:noProof/>
              <w:webHidden/>
            </w:rPr>
          </w:r>
          <w:r>
            <w:rPr>
              <w:noProof/>
              <w:webHidden/>
            </w:rPr>
            <w:fldChar w:fldCharType="separate"/>
          </w:r>
          <w:ins w:id="657" w:author="Song, Xiaojing" w:date="2022-12-13T10:29:00Z">
            <w:r>
              <w:rPr>
                <w:noProof/>
                <w:webHidden/>
              </w:rPr>
              <w:t>37</w:t>
            </w:r>
            <w:r>
              <w:rPr>
                <w:noProof/>
                <w:webHidden/>
              </w:rPr>
              <w:fldChar w:fldCharType="end"/>
            </w:r>
            <w:r w:rsidRPr="00610E6B">
              <w:rPr>
                <w:rStyle w:val="Hyperlink"/>
                <w:noProof/>
              </w:rPr>
              <w:fldChar w:fldCharType="end"/>
            </w:r>
          </w:ins>
        </w:p>
        <w:p w14:paraId="0B57816B" w14:textId="77777777" w:rsidR="00321DF9" w:rsidRDefault="00321DF9">
          <w:pPr>
            <w:pStyle w:val="TOC2"/>
            <w:rPr>
              <w:ins w:id="658" w:author="Song, Xiaojing" w:date="2022-12-13T10:29:00Z"/>
              <w:rFonts w:asciiTheme="minorHAnsi" w:eastAsiaTheme="minorEastAsia" w:hAnsiTheme="minorHAnsi" w:cstheme="minorBidi"/>
              <w:noProof/>
              <w:sz w:val="22"/>
              <w:szCs w:val="22"/>
              <w:lang w:eastAsia="zh-CN"/>
            </w:rPr>
          </w:pPr>
          <w:ins w:id="65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eastAsia="ja-JP"/>
              </w:rPr>
              <w:t>A5-2.1</w:t>
            </w:r>
          </w:ins>
          <w:ins w:id="660" w:author="Song, Xiaojing" w:date="2022-12-13T10:32:00Z">
            <w:r>
              <w:rPr>
                <w:rStyle w:val="Hyperlink"/>
                <w:noProof/>
                <w:lang w:eastAsia="ja-JP"/>
              </w:rPr>
              <w:t xml:space="preserve"> </w:t>
            </w:r>
          </w:ins>
          <w:ins w:id="661" w:author="Song, Xiaojing" w:date="2022-12-13T10:29:00Z">
            <w:r w:rsidRPr="00610E6B">
              <w:rPr>
                <w:rStyle w:val="Hyperlink"/>
                <w:noProof/>
                <w:lang w:eastAsia="ja-JP"/>
              </w:rPr>
              <w:t>Scanning</w:t>
            </w:r>
            <w:r>
              <w:rPr>
                <w:noProof/>
                <w:webHidden/>
              </w:rPr>
              <w:tab/>
            </w:r>
          </w:ins>
          <w:ins w:id="662" w:author="Song, Xiaojing" w:date="2022-12-13T10:40:00Z">
            <w:r>
              <w:rPr>
                <w:noProof/>
                <w:webHidden/>
              </w:rPr>
              <w:tab/>
            </w:r>
          </w:ins>
          <w:ins w:id="663" w:author="Song, Xiaojing" w:date="2022-12-13T10:29:00Z">
            <w:r>
              <w:rPr>
                <w:noProof/>
                <w:webHidden/>
              </w:rPr>
              <w:fldChar w:fldCharType="begin"/>
            </w:r>
            <w:r>
              <w:rPr>
                <w:noProof/>
                <w:webHidden/>
              </w:rPr>
              <w:instrText xml:space="preserve"> PAGEREF _Toc121819949 \h </w:instrText>
            </w:r>
          </w:ins>
          <w:r>
            <w:rPr>
              <w:noProof/>
              <w:webHidden/>
            </w:rPr>
          </w:r>
          <w:r>
            <w:rPr>
              <w:noProof/>
              <w:webHidden/>
            </w:rPr>
            <w:fldChar w:fldCharType="separate"/>
          </w:r>
          <w:ins w:id="664" w:author="Song, Xiaojing" w:date="2022-12-13T10:29:00Z">
            <w:r>
              <w:rPr>
                <w:noProof/>
                <w:webHidden/>
              </w:rPr>
              <w:t>37</w:t>
            </w:r>
            <w:r>
              <w:rPr>
                <w:noProof/>
                <w:webHidden/>
              </w:rPr>
              <w:fldChar w:fldCharType="end"/>
            </w:r>
            <w:r w:rsidRPr="00610E6B">
              <w:rPr>
                <w:rStyle w:val="Hyperlink"/>
                <w:noProof/>
              </w:rPr>
              <w:fldChar w:fldCharType="end"/>
            </w:r>
          </w:ins>
        </w:p>
        <w:p w14:paraId="370C99F2" w14:textId="77777777" w:rsidR="00321DF9" w:rsidRDefault="00321DF9">
          <w:pPr>
            <w:pStyle w:val="TOC2"/>
            <w:rPr>
              <w:ins w:id="665" w:author="Song, Xiaojing" w:date="2022-12-13T10:29:00Z"/>
              <w:rFonts w:asciiTheme="minorHAnsi" w:eastAsiaTheme="minorEastAsia" w:hAnsiTheme="minorHAnsi" w:cstheme="minorBidi"/>
              <w:noProof/>
              <w:sz w:val="22"/>
              <w:szCs w:val="22"/>
              <w:lang w:eastAsia="zh-CN"/>
            </w:rPr>
          </w:pPr>
          <w:ins w:id="66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w:t>
            </w:r>
            <w:r w:rsidRPr="00610E6B">
              <w:rPr>
                <w:rStyle w:val="Hyperlink"/>
                <w:noProof/>
                <w:lang w:eastAsia="ja-JP"/>
              </w:rPr>
              <w:t>2</w:t>
            </w:r>
          </w:ins>
          <w:ins w:id="667" w:author="Song, Xiaojing" w:date="2022-12-13T10:32:00Z">
            <w:r>
              <w:rPr>
                <w:rStyle w:val="Hyperlink"/>
                <w:noProof/>
                <w:lang w:eastAsia="ja-JP"/>
              </w:rPr>
              <w:t xml:space="preserve"> </w:t>
            </w:r>
          </w:ins>
          <w:ins w:id="668" w:author="Song, Xiaojing" w:date="2022-12-13T10:29:00Z">
            <w:r w:rsidRPr="00610E6B">
              <w:rPr>
                <w:rStyle w:val="Hyperlink"/>
                <w:noProof/>
                <w:lang w:eastAsia="ja-JP"/>
              </w:rPr>
              <w:t>Calling station</w:t>
            </w:r>
            <w:r>
              <w:rPr>
                <w:noProof/>
                <w:webHidden/>
              </w:rPr>
              <w:tab/>
            </w:r>
          </w:ins>
          <w:ins w:id="669" w:author="Song, Xiaojing" w:date="2022-12-13T10:40:00Z">
            <w:r>
              <w:rPr>
                <w:noProof/>
                <w:webHidden/>
              </w:rPr>
              <w:tab/>
            </w:r>
          </w:ins>
          <w:ins w:id="670" w:author="Song, Xiaojing" w:date="2022-12-13T10:29:00Z">
            <w:r>
              <w:rPr>
                <w:noProof/>
                <w:webHidden/>
              </w:rPr>
              <w:fldChar w:fldCharType="begin"/>
            </w:r>
            <w:r>
              <w:rPr>
                <w:noProof/>
                <w:webHidden/>
              </w:rPr>
              <w:instrText xml:space="preserve"> PAGEREF _Toc121819950 \h </w:instrText>
            </w:r>
          </w:ins>
          <w:r>
            <w:rPr>
              <w:noProof/>
              <w:webHidden/>
            </w:rPr>
          </w:r>
          <w:r>
            <w:rPr>
              <w:noProof/>
              <w:webHidden/>
            </w:rPr>
            <w:fldChar w:fldCharType="separate"/>
          </w:r>
          <w:ins w:id="671" w:author="Song, Xiaojing" w:date="2022-12-13T10:29:00Z">
            <w:r>
              <w:rPr>
                <w:noProof/>
                <w:webHidden/>
              </w:rPr>
              <w:t>37</w:t>
            </w:r>
            <w:r>
              <w:rPr>
                <w:noProof/>
                <w:webHidden/>
              </w:rPr>
              <w:fldChar w:fldCharType="end"/>
            </w:r>
            <w:r w:rsidRPr="00610E6B">
              <w:rPr>
                <w:rStyle w:val="Hyperlink"/>
                <w:noProof/>
              </w:rPr>
              <w:fldChar w:fldCharType="end"/>
            </w:r>
          </w:ins>
        </w:p>
        <w:p w14:paraId="797ABBF7" w14:textId="77777777" w:rsidR="00321DF9" w:rsidRDefault="00321DF9">
          <w:pPr>
            <w:pStyle w:val="TOC2"/>
            <w:rPr>
              <w:ins w:id="672" w:author="Song, Xiaojing" w:date="2022-12-13T10:29:00Z"/>
              <w:rFonts w:asciiTheme="minorHAnsi" w:eastAsiaTheme="minorEastAsia" w:hAnsiTheme="minorHAnsi" w:cstheme="minorBidi"/>
              <w:noProof/>
              <w:sz w:val="22"/>
              <w:szCs w:val="22"/>
              <w:lang w:eastAsia="zh-CN"/>
            </w:rPr>
          </w:pPr>
          <w:ins w:id="67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A5-2.3</w:t>
            </w:r>
          </w:ins>
          <w:ins w:id="674" w:author="Song, Xiaojing" w:date="2022-12-13T10:32:00Z">
            <w:r>
              <w:rPr>
                <w:rStyle w:val="Hyperlink"/>
                <w:noProof/>
              </w:rPr>
              <w:t xml:space="preserve"> </w:t>
            </w:r>
          </w:ins>
          <w:ins w:id="675" w:author="Song, Xiaojing" w:date="2022-12-13T10:29:00Z">
            <w:r w:rsidRPr="00610E6B">
              <w:rPr>
                <w:rStyle w:val="Hyperlink"/>
                <w:noProof/>
                <w:lang w:eastAsia="ja-JP"/>
              </w:rPr>
              <w:t>Called station</w:t>
            </w:r>
            <w:r>
              <w:rPr>
                <w:noProof/>
                <w:webHidden/>
              </w:rPr>
              <w:tab/>
            </w:r>
          </w:ins>
          <w:ins w:id="676" w:author="Song, Xiaojing" w:date="2022-12-13T10:40:00Z">
            <w:r>
              <w:rPr>
                <w:noProof/>
                <w:webHidden/>
              </w:rPr>
              <w:tab/>
            </w:r>
          </w:ins>
          <w:ins w:id="677" w:author="Song, Xiaojing" w:date="2022-12-13T10:29:00Z">
            <w:r>
              <w:rPr>
                <w:noProof/>
                <w:webHidden/>
              </w:rPr>
              <w:fldChar w:fldCharType="begin"/>
            </w:r>
            <w:r>
              <w:rPr>
                <w:noProof/>
                <w:webHidden/>
              </w:rPr>
              <w:instrText xml:space="preserve"> PAGEREF _Toc121819951 \h </w:instrText>
            </w:r>
          </w:ins>
          <w:r>
            <w:rPr>
              <w:noProof/>
              <w:webHidden/>
            </w:rPr>
          </w:r>
          <w:r>
            <w:rPr>
              <w:noProof/>
              <w:webHidden/>
            </w:rPr>
            <w:fldChar w:fldCharType="separate"/>
          </w:r>
          <w:ins w:id="678" w:author="Song, Xiaojing" w:date="2022-12-13T10:29:00Z">
            <w:r>
              <w:rPr>
                <w:noProof/>
                <w:webHidden/>
              </w:rPr>
              <w:t>38</w:t>
            </w:r>
            <w:r>
              <w:rPr>
                <w:noProof/>
                <w:webHidden/>
              </w:rPr>
              <w:fldChar w:fldCharType="end"/>
            </w:r>
            <w:r w:rsidRPr="00610E6B">
              <w:rPr>
                <w:rStyle w:val="Hyperlink"/>
                <w:noProof/>
              </w:rPr>
              <w:fldChar w:fldCharType="end"/>
            </w:r>
          </w:ins>
        </w:p>
        <w:p w14:paraId="7489F7E0" w14:textId="77777777" w:rsidR="00321DF9" w:rsidRDefault="00321DF9">
          <w:pPr>
            <w:pStyle w:val="TOC2"/>
            <w:rPr>
              <w:ins w:id="679" w:author="Song, Xiaojing" w:date="2022-12-13T10:29:00Z"/>
              <w:rFonts w:asciiTheme="minorHAnsi" w:eastAsiaTheme="minorEastAsia" w:hAnsiTheme="minorHAnsi" w:cstheme="minorBidi"/>
              <w:noProof/>
              <w:sz w:val="22"/>
              <w:szCs w:val="22"/>
              <w:lang w:eastAsia="zh-CN"/>
            </w:rPr>
          </w:pPr>
          <w:ins w:id="68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A5-2.4</w:t>
            </w:r>
          </w:ins>
          <w:ins w:id="681" w:author="Song, Xiaojing" w:date="2022-12-13T10:32:00Z">
            <w:r>
              <w:rPr>
                <w:rStyle w:val="Hyperlink"/>
                <w:noProof/>
              </w:rPr>
              <w:t xml:space="preserve"> </w:t>
            </w:r>
          </w:ins>
          <w:ins w:id="682" w:author="Song, Xiaojing" w:date="2022-12-13T10:29:00Z">
            <w:r w:rsidRPr="00610E6B">
              <w:rPr>
                <w:rStyle w:val="Hyperlink"/>
                <w:noProof/>
              </w:rPr>
              <w:t>Frequency</w:t>
            </w:r>
            <w:r w:rsidRPr="00610E6B">
              <w:rPr>
                <w:rStyle w:val="Hyperlink"/>
                <w:noProof/>
                <w:lang w:eastAsia="ja-JP"/>
              </w:rPr>
              <w:t xml:space="preserve"> identification and following </w:t>
            </w:r>
            <w:r w:rsidRPr="00610E6B">
              <w:rPr>
                <w:rStyle w:val="Hyperlink"/>
                <w:noProof/>
                <w:lang w:eastAsia="ko-KR"/>
              </w:rPr>
              <w:t>response to a calling station</w:t>
            </w:r>
            <w:r>
              <w:rPr>
                <w:noProof/>
                <w:webHidden/>
              </w:rPr>
              <w:tab/>
            </w:r>
          </w:ins>
          <w:ins w:id="683" w:author="Song, Xiaojing" w:date="2022-12-13T10:40:00Z">
            <w:r>
              <w:rPr>
                <w:noProof/>
                <w:webHidden/>
              </w:rPr>
              <w:tab/>
            </w:r>
          </w:ins>
          <w:ins w:id="684" w:author="Song, Xiaojing" w:date="2022-12-13T10:29:00Z">
            <w:r>
              <w:rPr>
                <w:noProof/>
                <w:webHidden/>
              </w:rPr>
              <w:fldChar w:fldCharType="begin"/>
            </w:r>
            <w:r>
              <w:rPr>
                <w:noProof/>
                <w:webHidden/>
              </w:rPr>
              <w:instrText xml:space="preserve"> PAGEREF _Toc121819952 \h </w:instrText>
            </w:r>
          </w:ins>
          <w:r>
            <w:rPr>
              <w:noProof/>
              <w:webHidden/>
            </w:rPr>
          </w:r>
          <w:r>
            <w:rPr>
              <w:noProof/>
              <w:webHidden/>
            </w:rPr>
            <w:fldChar w:fldCharType="separate"/>
          </w:r>
          <w:ins w:id="685" w:author="Song, Xiaojing" w:date="2022-12-13T10:29:00Z">
            <w:r>
              <w:rPr>
                <w:noProof/>
                <w:webHidden/>
              </w:rPr>
              <w:t>39</w:t>
            </w:r>
            <w:r>
              <w:rPr>
                <w:noProof/>
                <w:webHidden/>
              </w:rPr>
              <w:fldChar w:fldCharType="end"/>
            </w:r>
            <w:r w:rsidRPr="00610E6B">
              <w:rPr>
                <w:rStyle w:val="Hyperlink"/>
                <w:noProof/>
              </w:rPr>
              <w:fldChar w:fldCharType="end"/>
            </w:r>
          </w:ins>
        </w:p>
        <w:p w14:paraId="6BF74408" w14:textId="77777777" w:rsidR="00321DF9" w:rsidRDefault="00321DF9">
          <w:pPr>
            <w:pStyle w:val="TOC3"/>
            <w:rPr>
              <w:ins w:id="686" w:author="Song, Xiaojing" w:date="2022-12-13T10:29:00Z"/>
              <w:rFonts w:asciiTheme="minorHAnsi" w:eastAsiaTheme="minorEastAsia" w:hAnsiTheme="minorHAnsi" w:cstheme="minorBidi"/>
              <w:noProof/>
              <w:sz w:val="22"/>
              <w:szCs w:val="22"/>
              <w:lang w:eastAsia="zh-CN"/>
            </w:rPr>
          </w:pPr>
          <w:ins w:id="68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w:t>
            </w:r>
            <w:r w:rsidRPr="00610E6B">
              <w:rPr>
                <w:rStyle w:val="Hyperlink"/>
                <w:noProof/>
                <w:lang w:eastAsia="ja-JP"/>
              </w:rPr>
              <w:t>2.4.1</w:t>
            </w:r>
          </w:ins>
          <w:ins w:id="688" w:author="Song, Xiaojing" w:date="2022-12-13T10:31:00Z">
            <w:r>
              <w:rPr>
                <w:rStyle w:val="Hyperlink"/>
                <w:noProof/>
                <w:lang w:eastAsia="ja-JP"/>
              </w:rPr>
              <w:t xml:space="preserve"> </w:t>
            </w:r>
          </w:ins>
          <w:ins w:id="689" w:author="Song, Xiaojing" w:date="2022-12-13T10:29:00Z">
            <w:r w:rsidRPr="00610E6B">
              <w:rPr>
                <w:rStyle w:val="Hyperlink"/>
                <w:noProof/>
                <w:lang w:eastAsia="ja-JP"/>
              </w:rPr>
              <w:t>Response to a coast station</w:t>
            </w:r>
            <w:r>
              <w:rPr>
                <w:noProof/>
                <w:webHidden/>
              </w:rPr>
              <w:tab/>
            </w:r>
          </w:ins>
          <w:ins w:id="690" w:author="Song, Xiaojing" w:date="2022-12-13T10:40:00Z">
            <w:r>
              <w:rPr>
                <w:noProof/>
                <w:webHidden/>
              </w:rPr>
              <w:tab/>
            </w:r>
          </w:ins>
          <w:ins w:id="691" w:author="Song, Xiaojing" w:date="2022-12-13T10:29:00Z">
            <w:r>
              <w:rPr>
                <w:noProof/>
                <w:webHidden/>
              </w:rPr>
              <w:fldChar w:fldCharType="begin"/>
            </w:r>
            <w:r>
              <w:rPr>
                <w:noProof/>
                <w:webHidden/>
              </w:rPr>
              <w:instrText xml:space="preserve"> PAGEREF _Toc121819953 \h </w:instrText>
            </w:r>
          </w:ins>
          <w:r>
            <w:rPr>
              <w:noProof/>
              <w:webHidden/>
            </w:rPr>
          </w:r>
          <w:r>
            <w:rPr>
              <w:noProof/>
              <w:webHidden/>
            </w:rPr>
            <w:fldChar w:fldCharType="separate"/>
          </w:r>
          <w:ins w:id="692" w:author="Song, Xiaojing" w:date="2022-12-13T10:29:00Z">
            <w:r>
              <w:rPr>
                <w:noProof/>
                <w:webHidden/>
              </w:rPr>
              <w:t>39</w:t>
            </w:r>
            <w:r>
              <w:rPr>
                <w:noProof/>
                <w:webHidden/>
              </w:rPr>
              <w:fldChar w:fldCharType="end"/>
            </w:r>
            <w:r w:rsidRPr="00610E6B">
              <w:rPr>
                <w:rStyle w:val="Hyperlink"/>
                <w:noProof/>
              </w:rPr>
              <w:fldChar w:fldCharType="end"/>
            </w:r>
          </w:ins>
        </w:p>
        <w:p w14:paraId="07F9EA42" w14:textId="77777777" w:rsidR="00321DF9" w:rsidRDefault="00321DF9">
          <w:pPr>
            <w:pStyle w:val="TOC3"/>
            <w:rPr>
              <w:ins w:id="693" w:author="Song, Xiaojing" w:date="2022-12-13T10:29:00Z"/>
              <w:rFonts w:asciiTheme="minorHAnsi" w:eastAsiaTheme="minorEastAsia" w:hAnsiTheme="minorHAnsi" w:cstheme="minorBidi"/>
              <w:noProof/>
              <w:sz w:val="22"/>
              <w:szCs w:val="22"/>
              <w:lang w:eastAsia="zh-CN"/>
            </w:rPr>
          </w:pPr>
          <w:ins w:id="69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w:t>
            </w:r>
            <w:r w:rsidRPr="00610E6B">
              <w:rPr>
                <w:rStyle w:val="Hyperlink"/>
                <w:noProof/>
                <w:lang w:eastAsia="ja-JP"/>
              </w:rPr>
              <w:t>2.4.2</w:t>
            </w:r>
          </w:ins>
          <w:ins w:id="695" w:author="Song, Xiaojing" w:date="2022-12-13T10:31:00Z">
            <w:r>
              <w:rPr>
                <w:rStyle w:val="Hyperlink"/>
                <w:noProof/>
                <w:lang w:eastAsia="ja-JP"/>
              </w:rPr>
              <w:t xml:space="preserve"> </w:t>
            </w:r>
          </w:ins>
          <w:ins w:id="696" w:author="Song, Xiaojing" w:date="2022-12-13T10:29:00Z">
            <w:r w:rsidRPr="00610E6B">
              <w:rPr>
                <w:rStyle w:val="Hyperlink"/>
                <w:noProof/>
                <w:lang w:eastAsia="ja-JP"/>
              </w:rPr>
              <w:t xml:space="preserve">Response to a ship </w:t>
            </w:r>
            <w:r w:rsidRPr="00610E6B">
              <w:rPr>
                <w:rStyle w:val="Hyperlink"/>
                <w:noProof/>
                <w:lang w:eastAsia="ko-KR"/>
              </w:rPr>
              <w:t>station</w:t>
            </w:r>
            <w:r>
              <w:rPr>
                <w:noProof/>
                <w:webHidden/>
              </w:rPr>
              <w:tab/>
            </w:r>
          </w:ins>
          <w:ins w:id="697" w:author="Song, Xiaojing" w:date="2022-12-13T10:40:00Z">
            <w:r>
              <w:rPr>
                <w:noProof/>
                <w:webHidden/>
              </w:rPr>
              <w:tab/>
            </w:r>
          </w:ins>
          <w:ins w:id="698" w:author="Song, Xiaojing" w:date="2022-12-13T10:29:00Z">
            <w:r>
              <w:rPr>
                <w:noProof/>
                <w:webHidden/>
              </w:rPr>
              <w:fldChar w:fldCharType="begin"/>
            </w:r>
            <w:r>
              <w:rPr>
                <w:noProof/>
                <w:webHidden/>
              </w:rPr>
              <w:instrText xml:space="preserve"> PAGEREF _Toc121819954 \h </w:instrText>
            </w:r>
          </w:ins>
          <w:r>
            <w:rPr>
              <w:noProof/>
              <w:webHidden/>
            </w:rPr>
          </w:r>
          <w:r>
            <w:rPr>
              <w:noProof/>
              <w:webHidden/>
            </w:rPr>
            <w:fldChar w:fldCharType="separate"/>
          </w:r>
          <w:ins w:id="699" w:author="Song, Xiaojing" w:date="2022-12-13T10:29:00Z">
            <w:r>
              <w:rPr>
                <w:noProof/>
                <w:webHidden/>
              </w:rPr>
              <w:t>41</w:t>
            </w:r>
            <w:r>
              <w:rPr>
                <w:noProof/>
                <w:webHidden/>
              </w:rPr>
              <w:fldChar w:fldCharType="end"/>
            </w:r>
            <w:r w:rsidRPr="00610E6B">
              <w:rPr>
                <w:rStyle w:val="Hyperlink"/>
                <w:noProof/>
              </w:rPr>
              <w:fldChar w:fldCharType="end"/>
            </w:r>
          </w:ins>
        </w:p>
        <w:p w14:paraId="199CA97D" w14:textId="77777777" w:rsidR="00321DF9" w:rsidRDefault="00321DF9">
          <w:pPr>
            <w:pStyle w:val="TOC2"/>
            <w:rPr>
              <w:ins w:id="700" w:author="Song, Xiaojing" w:date="2022-12-13T10:29:00Z"/>
              <w:rFonts w:asciiTheme="minorHAnsi" w:eastAsiaTheme="minorEastAsia" w:hAnsiTheme="minorHAnsi" w:cstheme="minorBidi"/>
              <w:noProof/>
              <w:sz w:val="22"/>
              <w:szCs w:val="22"/>
              <w:lang w:eastAsia="zh-CN"/>
            </w:rPr>
          </w:pPr>
          <w:ins w:id="70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A5-2.5</w:t>
            </w:r>
          </w:ins>
          <w:ins w:id="702" w:author="Song, Xiaojing" w:date="2022-12-13T10:36:00Z">
            <w:r>
              <w:rPr>
                <w:rStyle w:val="Hyperlink"/>
                <w:noProof/>
              </w:rPr>
              <w:t xml:space="preserve"> </w:t>
            </w:r>
          </w:ins>
          <w:ins w:id="703" w:author="Song, Xiaojing" w:date="2022-12-13T10:29:00Z">
            <w:r w:rsidRPr="00610E6B">
              <w:rPr>
                <w:rStyle w:val="Hyperlink"/>
                <w:noProof/>
                <w:lang w:eastAsia="ja-JP"/>
              </w:rPr>
              <w:t>Selection of working frequency</w:t>
            </w:r>
            <w:r>
              <w:rPr>
                <w:noProof/>
                <w:webHidden/>
              </w:rPr>
              <w:tab/>
            </w:r>
          </w:ins>
          <w:ins w:id="704" w:author="Song, Xiaojing" w:date="2022-12-13T10:40:00Z">
            <w:r>
              <w:rPr>
                <w:noProof/>
                <w:webHidden/>
              </w:rPr>
              <w:tab/>
            </w:r>
          </w:ins>
          <w:ins w:id="705" w:author="Song, Xiaojing" w:date="2022-12-13T10:29:00Z">
            <w:r>
              <w:rPr>
                <w:noProof/>
                <w:webHidden/>
              </w:rPr>
              <w:fldChar w:fldCharType="begin"/>
            </w:r>
            <w:r>
              <w:rPr>
                <w:noProof/>
                <w:webHidden/>
              </w:rPr>
              <w:instrText xml:space="preserve"> PAGEREF _Toc121819955 \h </w:instrText>
            </w:r>
          </w:ins>
          <w:r>
            <w:rPr>
              <w:noProof/>
              <w:webHidden/>
            </w:rPr>
          </w:r>
          <w:r>
            <w:rPr>
              <w:noProof/>
              <w:webHidden/>
            </w:rPr>
            <w:fldChar w:fldCharType="separate"/>
          </w:r>
          <w:ins w:id="706" w:author="Song, Xiaojing" w:date="2022-12-13T10:29:00Z">
            <w:r>
              <w:rPr>
                <w:noProof/>
                <w:webHidden/>
              </w:rPr>
              <w:t>49</w:t>
            </w:r>
            <w:r>
              <w:rPr>
                <w:noProof/>
                <w:webHidden/>
              </w:rPr>
              <w:fldChar w:fldCharType="end"/>
            </w:r>
            <w:r w:rsidRPr="00610E6B">
              <w:rPr>
                <w:rStyle w:val="Hyperlink"/>
                <w:noProof/>
              </w:rPr>
              <w:fldChar w:fldCharType="end"/>
            </w:r>
          </w:ins>
        </w:p>
        <w:p w14:paraId="2A1EED23" w14:textId="77777777" w:rsidR="00321DF9" w:rsidRDefault="00321DF9">
          <w:pPr>
            <w:pStyle w:val="TOC1"/>
            <w:rPr>
              <w:ins w:id="707" w:author="Song, Xiaojing" w:date="2022-12-13T10:29:00Z"/>
              <w:rFonts w:asciiTheme="minorHAnsi" w:eastAsiaTheme="minorEastAsia" w:hAnsiTheme="minorHAnsi" w:cstheme="minorBidi"/>
              <w:noProof/>
              <w:sz w:val="22"/>
              <w:szCs w:val="22"/>
              <w:lang w:eastAsia="zh-CN"/>
            </w:rPr>
          </w:pPr>
          <w:ins w:id="70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A6-1</w:t>
            </w:r>
            <w:r>
              <w:rPr>
                <w:rFonts w:asciiTheme="minorHAnsi" w:eastAsiaTheme="minorEastAsia" w:hAnsiTheme="minorHAnsi" w:cstheme="minorBidi"/>
                <w:noProof/>
                <w:sz w:val="22"/>
                <w:szCs w:val="22"/>
                <w:lang w:eastAsia="zh-CN"/>
              </w:rPr>
              <w:tab/>
            </w:r>
            <w:r w:rsidRPr="00610E6B">
              <w:rPr>
                <w:rStyle w:val="Hyperlink"/>
                <w:noProof/>
                <w:lang w:val="en-US"/>
              </w:rPr>
              <w:t>Digital selective calling alert</w:t>
            </w:r>
            <w:r>
              <w:rPr>
                <w:noProof/>
                <w:webHidden/>
              </w:rPr>
              <w:tab/>
            </w:r>
          </w:ins>
          <w:ins w:id="709" w:author="Song, Xiaojing" w:date="2022-12-13T10:40:00Z">
            <w:r>
              <w:rPr>
                <w:noProof/>
                <w:webHidden/>
              </w:rPr>
              <w:tab/>
            </w:r>
          </w:ins>
          <w:ins w:id="710" w:author="Song, Xiaojing" w:date="2022-12-13T10:29:00Z">
            <w:r>
              <w:rPr>
                <w:noProof/>
                <w:webHidden/>
              </w:rPr>
              <w:fldChar w:fldCharType="begin"/>
            </w:r>
            <w:r>
              <w:rPr>
                <w:noProof/>
                <w:webHidden/>
              </w:rPr>
              <w:instrText xml:space="preserve"> PAGEREF _Toc121819956 \h </w:instrText>
            </w:r>
          </w:ins>
          <w:r>
            <w:rPr>
              <w:noProof/>
              <w:webHidden/>
            </w:rPr>
          </w:r>
          <w:r>
            <w:rPr>
              <w:noProof/>
              <w:webHidden/>
            </w:rPr>
            <w:fldChar w:fldCharType="separate"/>
          </w:r>
          <w:ins w:id="711" w:author="Song, Xiaojing" w:date="2022-12-13T10:29:00Z">
            <w:r>
              <w:rPr>
                <w:noProof/>
                <w:webHidden/>
              </w:rPr>
              <w:t>49</w:t>
            </w:r>
            <w:r>
              <w:rPr>
                <w:noProof/>
                <w:webHidden/>
              </w:rPr>
              <w:fldChar w:fldCharType="end"/>
            </w:r>
            <w:r w:rsidRPr="00610E6B">
              <w:rPr>
                <w:rStyle w:val="Hyperlink"/>
                <w:noProof/>
              </w:rPr>
              <w:fldChar w:fldCharType="end"/>
            </w:r>
          </w:ins>
        </w:p>
        <w:p w14:paraId="7F7C318D" w14:textId="77777777" w:rsidR="00321DF9" w:rsidRDefault="00321DF9">
          <w:pPr>
            <w:pStyle w:val="TOC1"/>
            <w:rPr>
              <w:ins w:id="712" w:author="Song, Xiaojing" w:date="2022-12-13T10:29:00Z"/>
              <w:rFonts w:asciiTheme="minorHAnsi" w:eastAsiaTheme="minorEastAsia" w:hAnsiTheme="minorHAnsi" w:cstheme="minorBidi"/>
              <w:noProof/>
              <w:sz w:val="22"/>
              <w:szCs w:val="22"/>
              <w:lang w:eastAsia="zh-CN"/>
            </w:rPr>
          </w:pPr>
          <w:ins w:id="71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A6-2</w:t>
            </w:r>
            <w:r>
              <w:rPr>
                <w:rFonts w:asciiTheme="minorHAnsi" w:eastAsiaTheme="minorEastAsia" w:hAnsiTheme="minorHAnsi" w:cstheme="minorBidi"/>
                <w:noProof/>
                <w:sz w:val="22"/>
                <w:szCs w:val="22"/>
                <w:lang w:eastAsia="zh-CN"/>
              </w:rPr>
              <w:tab/>
            </w:r>
            <w:r w:rsidRPr="00610E6B">
              <w:rPr>
                <w:rStyle w:val="Hyperlink"/>
                <w:noProof/>
                <w:lang w:val="en-US"/>
              </w:rPr>
              <w:t>Identification</w:t>
            </w:r>
            <w:r>
              <w:rPr>
                <w:noProof/>
                <w:webHidden/>
              </w:rPr>
              <w:tab/>
            </w:r>
          </w:ins>
          <w:ins w:id="714" w:author="Song, Xiaojing" w:date="2022-12-13T10:42:00Z">
            <w:r>
              <w:rPr>
                <w:noProof/>
                <w:webHidden/>
              </w:rPr>
              <w:tab/>
            </w:r>
          </w:ins>
          <w:ins w:id="715" w:author="Song, Xiaojing" w:date="2022-12-13T10:29:00Z">
            <w:r>
              <w:rPr>
                <w:noProof/>
                <w:webHidden/>
              </w:rPr>
              <w:fldChar w:fldCharType="begin"/>
            </w:r>
            <w:r>
              <w:rPr>
                <w:noProof/>
                <w:webHidden/>
              </w:rPr>
              <w:instrText xml:space="preserve"> PAGEREF _Toc121819957 \h </w:instrText>
            </w:r>
          </w:ins>
          <w:r>
            <w:rPr>
              <w:noProof/>
              <w:webHidden/>
            </w:rPr>
          </w:r>
          <w:r>
            <w:rPr>
              <w:noProof/>
              <w:webHidden/>
            </w:rPr>
            <w:fldChar w:fldCharType="separate"/>
          </w:r>
          <w:ins w:id="716" w:author="Song, Xiaojing" w:date="2022-12-13T10:29:00Z">
            <w:r>
              <w:rPr>
                <w:noProof/>
                <w:webHidden/>
              </w:rPr>
              <w:t>50</w:t>
            </w:r>
            <w:r>
              <w:rPr>
                <w:noProof/>
                <w:webHidden/>
              </w:rPr>
              <w:fldChar w:fldCharType="end"/>
            </w:r>
            <w:r w:rsidRPr="00610E6B">
              <w:rPr>
                <w:rStyle w:val="Hyperlink"/>
                <w:noProof/>
              </w:rPr>
              <w:fldChar w:fldCharType="end"/>
            </w:r>
          </w:ins>
        </w:p>
        <w:p w14:paraId="5A85E642" w14:textId="77777777" w:rsidR="00321DF9" w:rsidRDefault="00321DF9">
          <w:pPr>
            <w:pStyle w:val="TOC1"/>
            <w:rPr>
              <w:ins w:id="717" w:author="Song, Xiaojing" w:date="2022-12-13T10:29:00Z"/>
              <w:rFonts w:asciiTheme="minorHAnsi" w:eastAsiaTheme="minorEastAsia" w:hAnsiTheme="minorHAnsi" w:cstheme="minorBidi"/>
              <w:noProof/>
              <w:sz w:val="22"/>
              <w:szCs w:val="22"/>
              <w:lang w:eastAsia="zh-CN"/>
            </w:rPr>
          </w:pPr>
          <w:ins w:id="7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A6-3</w:t>
            </w:r>
            <w:r>
              <w:rPr>
                <w:rFonts w:asciiTheme="minorHAnsi" w:eastAsiaTheme="minorEastAsia" w:hAnsiTheme="minorHAnsi" w:cstheme="minorBidi"/>
                <w:noProof/>
                <w:sz w:val="22"/>
                <w:szCs w:val="22"/>
                <w:lang w:eastAsia="zh-CN"/>
              </w:rPr>
              <w:tab/>
            </w:r>
            <w:r w:rsidRPr="00610E6B">
              <w:rPr>
                <w:rStyle w:val="Hyperlink"/>
                <w:noProof/>
                <w:lang w:val="en-US"/>
              </w:rPr>
              <w:t>Position updating</w:t>
            </w:r>
            <w:r>
              <w:rPr>
                <w:noProof/>
                <w:webHidden/>
              </w:rPr>
              <w:tab/>
            </w:r>
          </w:ins>
          <w:ins w:id="719" w:author="Song, Xiaojing" w:date="2022-12-13T10:42:00Z">
            <w:r>
              <w:rPr>
                <w:noProof/>
                <w:webHidden/>
              </w:rPr>
              <w:tab/>
            </w:r>
          </w:ins>
          <w:ins w:id="720" w:author="Song, Xiaojing" w:date="2022-12-13T10:29:00Z">
            <w:r>
              <w:rPr>
                <w:noProof/>
                <w:webHidden/>
              </w:rPr>
              <w:fldChar w:fldCharType="begin"/>
            </w:r>
            <w:r>
              <w:rPr>
                <w:noProof/>
                <w:webHidden/>
              </w:rPr>
              <w:instrText xml:space="preserve"> PAGEREF _Toc121819958 \h </w:instrText>
            </w:r>
          </w:ins>
          <w:r>
            <w:rPr>
              <w:noProof/>
              <w:webHidden/>
            </w:rPr>
          </w:r>
          <w:r>
            <w:rPr>
              <w:noProof/>
              <w:webHidden/>
            </w:rPr>
            <w:fldChar w:fldCharType="separate"/>
          </w:r>
          <w:ins w:id="721" w:author="Song, Xiaojing" w:date="2022-12-13T10:29:00Z">
            <w:r>
              <w:rPr>
                <w:noProof/>
                <w:webHidden/>
              </w:rPr>
              <w:t>50</w:t>
            </w:r>
            <w:r>
              <w:rPr>
                <w:noProof/>
                <w:webHidden/>
              </w:rPr>
              <w:fldChar w:fldCharType="end"/>
            </w:r>
            <w:r w:rsidRPr="00610E6B">
              <w:rPr>
                <w:rStyle w:val="Hyperlink"/>
                <w:noProof/>
              </w:rPr>
              <w:fldChar w:fldCharType="end"/>
            </w:r>
          </w:ins>
        </w:p>
        <w:p w14:paraId="5DDF4B84" w14:textId="77777777" w:rsidR="00321DF9" w:rsidRDefault="00321DF9">
          <w:pPr>
            <w:pStyle w:val="TOC1"/>
            <w:rPr>
              <w:ins w:id="722" w:author="Song, Xiaojing" w:date="2022-12-13T10:29:00Z"/>
              <w:rFonts w:asciiTheme="minorHAnsi" w:eastAsiaTheme="minorEastAsia" w:hAnsiTheme="minorHAnsi" w:cstheme="minorBidi"/>
              <w:noProof/>
              <w:sz w:val="22"/>
              <w:szCs w:val="22"/>
              <w:lang w:eastAsia="zh-CN"/>
            </w:rPr>
          </w:pPr>
          <w:ins w:id="72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A6-4</w:t>
            </w:r>
            <w:r>
              <w:rPr>
                <w:rFonts w:asciiTheme="minorHAnsi" w:eastAsiaTheme="minorEastAsia" w:hAnsiTheme="minorHAnsi" w:cstheme="minorBidi"/>
                <w:noProof/>
                <w:sz w:val="22"/>
                <w:szCs w:val="22"/>
                <w:lang w:eastAsia="zh-CN"/>
              </w:rPr>
              <w:tab/>
            </w:r>
            <w:r w:rsidRPr="00610E6B">
              <w:rPr>
                <w:rStyle w:val="Hyperlink"/>
                <w:noProof/>
                <w:lang w:val="en-US"/>
              </w:rPr>
              <w:t>Acknowledgment</w:t>
            </w:r>
            <w:r>
              <w:rPr>
                <w:noProof/>
                <w:webHidden/>
              </w:rPr>
              <w:tab/>
            </w:r>
          </w:ins>
          <w:ins w:id="724" w:author="Song, Xiaojing" w:date="2022-12-13T10:42:00Z">
            <w:r>
              <w:rPr>
                <w:noProof/>
                <w:webHidden/>
              </w:rPr>
              <w:tab/>
            </w:r>
          </w:ins>
          <w:ins w:id="725" w:author="Song, Xiaojing" w:date="2022-12-13T10:29:00Z">
            <w:r>
              <w:rPr>
                <w:noProof/>
                <w:webHidden/>
              </w:rPr>
              <w:fldChar w:fldCharType="begin"/>
            </w:r>
            <w:r>
              <w:rPr>
                <w:noProof/>
                <w:webHidden/>
              </w:rPr>
              <w:instrText xml:space="preserve"> PAGEREF _Toc121819959 \h </w:instrText>
            </w:r>
          </w:ins>
          <w:r>
            <w:rPr>
              <w:noProof/>
              <w:webHidden/>
            </w:rPr>
          </w:r>
          <w:r>
            <w:rPr>
              <w:noProof/>
              <w:webHidden/>
            </w:rPr>
            <w:fldChar w:fldCharType="separate"/>
          </w:r>
          <w:ins w:id="726" w:author="Song, Xiaojing" w:date="2022-12-13T10:29:00Z">
            <w:r>
              <w:rPr>
                <w:noProof/>
                <w:webHidden/>
              </w:rPr>
              <w:t>50</w:t>
            </w:r>
            <w:r>
              <w:rPr>
                <w:noProof/>
                <w:webHidden/>
              </w:rPr>
              <w:fldChar w:fldCharType="end"/>
            </w:r>
            <w:r w:rsidRPr="00610E6B">
              <w:rPr>
                <w:rStyle w:val="Hyperlink"/>
                <w:noProof/>
              </w:rPr>
              <w:fldChar w:fldCharType="end"/>
            </w:r>
          </w:ins>
        </w:p>
        <w:p w14:paraId="5A60E31D" w14:textId="77777777" w:rsidR="00321DF9" w:rsidRDefault="00321DF9">
          <w:pPr>
            <w:pStyle w:val="TOC1"/>
            <w:rPr>
              <w:ins w:id="727" w:author="Song, Xiaojing" w:date="2022-12-13T10:29:00Z"/>
              <w:rFonts w:asciiTheme="minorHAnsi" w:eastAsiaTheme="minorEastAsia" w:hAnsiTheme="minorHAnsi" w:cstheme="minorBidi"/>
              <w:noProof/>
              <w:sz w:val="22"/>
              <w:szCs w:val="22"/>
              <w:lang w:eastAsia="zh-CN"/>
            </w:rPr>
          </w:pPr>
          <w:ins w:id="72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A6-5</w:t>
            </w:r>
            <w:r>
              <w:rPr>
                <w:rFonts w:asciiTheme="minorHAnsi" w:eastAsiaTheme="minorEastAsia" w:hAnsiTheme="minorHAnsi" w:cstheme="minorBidi"/>
                <w:noProof/>
                <w:sz w:val="22"/>
                <w:szCs w:val="22"/>
                <w:lang w:eastAsia="zh-CN"/>
              </w:rPr>
              <w:tab/>
            </w:r>
            <w:r w:rsidRPr="00610E6B">
              <w:rPr>
                <w:rStyle w:val="Hyperlink"/>
                <w:noProof/>
                <w:lang w:val="en-US"/>
              </w:rPr>
              <w:t>Cancellation of an inadvertent distress alert</w:t>
            </w:r>
            <w:r>
              <w:rPr>
                <w:noProof/>
                <w:webHidden/>
              </w:rPr>
              <w:tab/>
            </w:r>
          </w:ins>
          <w:ins w:id="729" w:author="Song, Xiaojing" w:date="2022-12-13T10:42:00Z">
            <w:r>
              <w:rPr>
                <w:noProof/>
                <w:webHidden/>
              </w:rPr>
              <w:tab/>
            </w:r>
          </w:ins>
          <w:ins w:id="730" w:author="Song, Xiaojing" w:date="2022-12-13T10:29:00Z">
            <w:r>
              <w:rPr>
                <w:noProof/>
                <w:webHidden/>
              </w:rPr>
              <w:fldChar w:fldCharType="begin"/>
            </w:r>
            <w:r>
              <w:rPr>
                <w:noProof/>
                <w:webHidden/>
              </w:rPr>
              <w:instrText xml:space="preserve"> PAGEREF _Toc121819960 \h </w:instrText>
            </w:r>
          </w:ins>
          <w:r>
            <w:rPr>
              <w:noProof/>
              <w:webHidden/>
            </w:rPr>
          </w:r>
          <w:r>
            <w:rPr>
              <w:noProof/>
              <w:webHidden/>
            </w:rPr>
            <w:fldChar w:fldCharType="separate"/>
          </w:r>
          <w:ins w:id="731" w:author="Song, Xiaojing" w:date="2022-12-13T10:29:00Z">
            <w:r>
              <w:rPr>
                <w:noProof/>
                <w:webHidden/>
              </w:rPr>
              <w:t>50</w:t>
            </w:r>
            <w:r>
              <w:rPr>
                <w:noProof/>
                <w:webHidden/>
              </w:rPr>
              <w:fldChar w:fldCharType="end"/>
            </w:r>
            <w:r w:rsidRPr="00610E6B">
              <w:rPr>
                <w:rStyle w:val="Hyperlink"/>
                <w:noProof/>
              </w:rPr>
              <w:fldChar w:fldCharType="end"/>
            </w:r>
          </w:ins>
        </w:p>
        <w:p w14:paraId="51F5B968" w14:textId="77777777" w:rsidR="00321DF9" w:rsidRDefault="00321DF9">
          <w:pPr>
            <w:pStyle w:val="TOC2"/>
            <w:rPr>
              <w:ins w:id="732" w:author="Song, Xiaojing" w:date="2022-12-13T10:29:00Z"/>
              <w:rFonts w:asciiTheme="minorHAnsi" w:eastAsiaTheme="minorEastAsia" w:hAnsiTheme="minorHAnsi" w:cstheme="minorBidi"/>
              <w:noProof/>
              <w:sz w:val="22"/>
              <w:szCs w:val="22"/>
              <w:lang w:eastAsia="zh-CN"/>
            </w:rPr>
          </w:pPr>
          <w:ins w:id="73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A7-2.1</w:t>
            </w:r>
          </w:ins>
          <w:ins w:id="734" w:author="Song, Xiaojing" w:date="2022-12-13T11:25:00Z">
            <w:r>
              <w:rPr>
                <w:rStyle w:val="Hyperlink"/>
                <w:noProof/>
              </w:rPr>
              <w:t xml:space="preserve"> </w:t>
            </w:r>
          </w:ins>
          <w:ins w:id="735" w:author="Song, Xiaojing" w:date="2022-12-13T10:29:00Z">
            <w:r w:rsidRPr="00610E6B">
              <w:rPr>
                <w:rStyle w:val="Hyperlink"/>
                <w:noProof/>
              </w:rPr>
              <w:t>Ship stations (see Note 2)</w:t>
            </w:r>
            <w:r>
              <w:rPr>
                <w:noProof/>
                <w:webHidden/>
              </w:rPr>
              <w:tab/>
            </w:r>
          </w:ins>
          <w:ins w:id="736" w:author="Song, Xiaojing" w:date="2022-12-13T10:42:00Z">
            <w:r>
              <w:rPr>
                <w:noProof/>
                <w:webHidden/>
              </w:rPr>
              <w:tab/>
            </w:r>
          </w:ins>
          <w:ins w:id="737" w:author="Song, Xiaojing" w:date="2022-12-13T10:29:00Z">
            <w:r>
              <w:rPr>
                <w:noProof/>
                <w:webHidden/>
              </w:rPr>
              <w:fldChar w:fldCharType="begin"/>
            </w:r>
            <w:r>
              <w:rPr>
                <w:noProof/>
                <w:webHidden/>
              </w:rPr>
              <w:instrText xml:space="preserve"> PAGEREF _Toc121819961 \h </w:instrText>
            </w:r>
          </w:ins>
          <w:r>
            <w:rPr>
              <w:noProof/>
              <w:webHidden/>
            </w:rPr>
          </w:r>
          <w:r>
            <w:rPr>
              <w:noProof/>
              <w:webHidden/>
            </w:rPr>
            <w:fldChar w:fldCharType="separate"/>
          </w:r>
          <w:ins w:id="738" w:author="Song, Xiaojing" w:date="2022-12-13T10:29:00Z">
            <w:r>
              <w:rPr>
                <w:noProof/>
                <w:webHidden/>
              </w:rPr>
              <w:t>51</w:t>
            </w:r>
            <w:r>
              <w:rPr>
                <w:noProof/>
                <w:webHidden/>
              </w:rPr>
              <w:fldChar w:fldCharType="end"/>
            </w:r>
            <w:r w:rsidRPr="00610E6B">
              <w:rPr>
                <w:rStyle w:val="Hyperlink"/>
                <w:noProof/>
              </w:rPr>
              <w:fldChar w:fldCharType="end"/>
            </w:r>
          </w:ins>
        </w:p>
        <w:p w14:paraId="5AD6BDDF" w14:textId="77777777" w:rsidR="00321DF9" w:rsidRDefault="00321DF9">
          <w:pPr>
            <w:pStyle w:val="TOC2"/>
            <w:rPr>
              <w:ins w:id="739" w:author="Song, Xiaojing" w:date="2022-12-13T10:29:00Z"/>
              <w:rFonts w:asciiTheme="minorHAnsi" w:eastAsiaTheme="minorEastAsia" w:hAnsiTheme="minorHAnsi" w:cstheme="minorBidi"/>
              <w:noProof/>
              <w:sz w:val="22"/>
              <w:szCs w:val="22"/>
              <w:lang w:eastAsia="zh-CN"/>
            </w:rPr>
          </w:pPr>
          <w:ins w:id="74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A7-2.2</w:t>
            </w:r>
          </w:ins>
          <w:ins w:id="741" w:author="Song, Xiaojing" w:date="2022-12-13T10:31:00Z">
            <w:r>
              <w:rPr>
                <w:rStyle w:val="Hyperlink"/>
                <w:noProof/>
              </w:rPr>
              <w:t xml:space="preserve"> </w:t>
            </w:r>
          </w:ins>
          <w:ins w:id="742" w:author="Song, Xiaojing" w:date="2022-12-13T10:29:00Z">
            <w:r w:rsidRPr="00610E6B">
              <w:rPr>
                <w:rStyle w:val="Hyperlink"/>
                <w:noProof/>
              </w:rPr>
              <w:t>Coast stations (see Note 2)</w:t>
            </w:r>
            <w:r>
              <w:rPr>
                <w:noProof/>
                <w:webHidden/>
              </w:rPr>
              <w:tab/>
            </w:r>
          </w:ins>
          <w:ins w:id="743" w:author="Song, Xiaojing" w:date="2022-12-13T10:42:00Z">
            <w:r>
              <w:rPr>
                <w:noProof/>
                <w:webHidden/>
              </w:rPr>
              <w:tab/>
            </w:r>
          </w:ins>
          <w:ins w:id="744" w:author="Song, Xiaojing" w:date="2022-12-13T10:29:00Z">
            <w:r>
              <w:rPr>
                <w:noProof/>
                <w:webHidden/>
              </w:rPr>
              <w:fldChar w:fldCharType="begin"/>
            </w:r>
            <w:r>
              <w:rPr>
                <w:noProof/>
                <w:webHidden/>
              </w:rPr>
              <w:instrText xml:space="preserve"> PAGEREF _Toc121819962 \h </w:instrText>
            </w:r>
          </w:ins>
          <w:r>
            <w:rPr>
              <w:noProof/>
              <w:webHidden/>
            </w:rPr>
          </w:r>
          <w:r>
            <w:rPr>
              <w:noProof/>
              <w:webHidden/>
            </w:rPr>
            <w:fldChar w:fldCharType="separate"/>
          </w:r>
          <w:ins w:id="745" w:author="Song, Xiaojing" w:date="2022-12-13T10:29:00Z">
            <w:r>
              <w:rPr>
                <w:noProof/>
                <w:webHidden/>
              </w:rPr>
              <w:t>51</w:t>
            </w:r>
            <w:r>
              <w:rPr>
                <w:noProof/>
                <w:webHidden/>
              </w:rPr>
              <w:fldChar w:fldCharType="end"/>
            </w:r>
            <w:r w:rsidRPr="00610E6B">
              <w:rPr>
                <w:rStyle w:val="Hyperlink"/>
                <w:noProof/>
              </w:rPr>
              <w:fldChar w:fldCharType="end"/>
            </w:r>
          </w:ins>
        </w:p>
        <w:p w14:paraId="7B3EEDD9" w14:textId="77777777" w:rsidR="00321DF9" w:rsidRPr="00A80C08" w:rsidDel="00A80C08" w:rsidRDefault="00321DF9" w:rsidP="00D540B6">
          <w:pPr>
            <w:pStyle w:val="TOC2"/>
            <w:rPr>
              <w:ins w:id="746" w:author="Chairman" w:date="2022-12-12T12:16:00Z"/>
              <w:del w:id="747" w:author="Song, Xiaojing" w:date="2022-12-13T10:29:00Z"/>
              <w:rFonts w:asciiTheme="minorHAnsi" w:eastAsiaTheme="minorEastAsia" w:hAnsiTheme="minorHAnsi" w:cstheme="minorBidi"/>
              <w:noProof/>
              <w:sz w:val="22"/>
              <w:szCs w:val="22"/>
              <w:lang w:eastAsia="zh-CN"/>
            </w:rPr>
          </w:pPr>
          <w:ins w:id="74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A7-2.3</w:t>
            </w:r>
          </w:ins>
          <w:ins w:id="749" w:author="Song, Xiaojing" w:date="2022-12-13T10:31:00Z">
            <w:r>
              <w:rPr>
                <w:rStyle w:val="Hyperlink"/>
                <w:noProof/>
              </w:rPr>
              <w:t xml:space="preserve"> </w:t>
            </w:r>
          </w:ins>
          <w:ins w:id="750" w:author="Song, Xiaojing" w:date="2022-12-13T10:29:00Z">
            <w:r w:rsidRPr="00610E6B">
              <w:rPr>
                <w:rStyle w:val="Hyperlink"/>
                <w:noProof/>
              </w:rPr>
              <w:t>Frequencies for automatic connection system using digital selective calling for ship and coast stations</w:t>
            </w:r>
            <w:r>
              <w:rPr>
                <w:noProof/>
                <w:webHidden/>
              </w:rPr>
              <w:tab/>
            </w:r>
          </w:ins>
          <w:ins w:id="751" w:author="Song, Xiaojing" w:date="2022-12-13T10:43:00Z">
            <w:r>
              <w:rPr>
                <w:noProof/>
                <w:webHidden/>
              </w:rPr>
              <w:tab/>
            </w:r>
          </w:ins>
          <w:ins w:id="752" w:author="Song, Xiaojing" w:date="2022-12-13T10:29:00Z">
            <w:r>
              <w:rPr>
                <w:noProof/>
                <w:webHidden/>
              </w:rPr>
              <w:fldChar w:fldCharType="begin"/>
            </w:r>
            <w:r>
              <w:rPr>
                <w:noProof/>
                <w:webHidden/>
              </w:rPr>
              <w:instrText xml:space="preserve"> PAGEREF _Toc121819963 \h </w:instrText>
            </w:r>
          </w:ins>
          <w:r>
            <w:rPr>
              <w:noProof/>
              <w:webHidden/>
            </w:rPr>
          </w:r>
          <w:r>
            <w:rPr>
              <w:noProof/>
              <w:webHidden/>
            </w:rPr>
            <w:fldChar w:fldCharType="separate"/>
          </w:r>
          <w:ins w:id="753" w:author="Song, Xiaojing" w:date="2022-12-13T10:29:00Z">
            <w:r>
              <w:rPr>
                <w:noProof/>
                <w:webHidden/>
              </w:rPr>
              <w:t>52</w:t>
            </w:r>
            <w:r>
              <w:rPr>
                <w:noProof/>
                <w:webHidden/>
              </w:rPr>
              <w:fldChar w:fldCharType="end"/>
            </w:r>
            <w:r w:rsidRPr="00610E6B">
              <w:rPr>
                <w:rStyle w:val="Hyperlink"/>
                <w:noProof/>
              </w:rPr>
              <w:fldChar w:fldCharType="end"/>
            </w:r>
          </w:ins>
        </w:p>
        <w:p w14:paraId="383795DE" w14:textId="77777777" w:rsidR="00321DF9" w:rsidRPr="004A3C87" w:rsidRDefault="00321DF9" w:rsidP="00D540B6">
          <w:pPr>
            <w:rPr>
              <w:ins w:id="754" w:author="Chairman" w:date="2022-12-12T12:16:00Z"/>
              <w:b/>
              <w:bCs/>
            </w:rPr>
          </w:pPr>
          <w:ins w:id="755" w:author="Chairman" w:date="2022-12-12T12:16:00Z">
            <w:r w:rsidRPr="004A3C87">
              <w:rPr>
                <w:b/>
                <w:bCs/>
              </w:rPr>
              <w:fldChar w:fldCharType="end"/>
            </w:r>
          </w:ins>
        </w:p>
        <w:customXmlInsRangeStart w:id="756" w:author="Chairman" w:date="2022-12-12T12:16:00Z"/>
      </w:sdtContent>
    </w:sdt>
    <w:customXmlInsRangeEnd w:id="756"/>
    <w:p w14:paraId="477D3F30" w14:textId="77777777" w:rsidR="00321DF9" w:rsidRPr="004A3C87" w:rsidRDefault="00321DF9" w:rsidP="00D540B6">
      <w:pPr>
        <w:rPr>
          <w:ins w:id="757" w:author="Chairman" w:date="2022-12-12T12:16:00Z"/>
        </w:rPr>
      </w:pPr>
    </w:p>
    <w:p w14:paraId="2AEDF09A" w14:textId="77777777" w:rsidR="00321DF9" w:rsidRPr="0075399B" w:rsidRDefault="00321DF9" w:rsidP="00E33D7E">
      <w:pPr>
        <w:pStyle w:val="Note"/>
        <w:rPr>
          <w:lang w:val="en-US"/>
        </w:rPr>
      </w:pPr>
    </w:p>
    <w:p w14:paraId="05340776" w14:textId="77777777" w:rsidR="00321DF9" w:rsidRPr="00600CDA" w:rsidRDefault="00321DF9" w:rsidP="00E33D7E">
      <w:pPr>
        <w:pStyle w:val="AnnexNoTitle"/>
        <w:rPr>
          <w:lang w:val="en-GB"/>
        </w:rPr>
      </w:pPr>
      <w:r w:rsidRPr="00600CDA">
        <w:rPr>
          <w:lang w:val="en-GB"/>
        </w:rPr>
        <w:t>Annex 1</w:t>
      </w:r>
      <w:r w:rsidRPr="00600CDA">
        <w:rPr>
          <w:lang w:val="en-GB"/>
        </w:rPr>
        <w:br/>
      </w:r>
      <w:r w:rsidRPr="00600CDA">
        <w:rPr>
          <w:lang w:val="en-GB"/>
        </w:rPr>
        <w:br/>
      </w:r>
      <w:del w:id="758" w:author="Chairman" w:date="2022-08-03T11:11:00Z">
        <w:r w:rsidRPr="00600CDA" w:rsidDel="00A91714">
          <w:rPr>
            <w:lang w:val="en-GB"/>
          </w:rPr>
          <w:delText>Provisions and</w:delText>
        </w:r>
      </w:del>
      <w:ins w:id="759" w:author="Chairman" w:date="2022-08-03T11:11:00Z">
        <w:r>
          <w:rPr>
            <w:lang w:val="en-GB"/>
          </w:rPr>
          <w:t>Operational</w:t>
        </w:r>
      </w:ins>
      <w:r w:rsidRPr="00600CDA">
        <w:rPr>
          <w:lang w:val="en-GB"/>
        </w:rPr>
        <w:t xml:space="preserve"> procedures for distress, urgency and safety calls</w:t>
      </w:r>
    </w:p>
    <w:p w14:paraId="380EE03B" w14:textId="77777777" w:rsidR="00321DF9" w:rsidRPr="0075399B" w:rsidRDefault="00321DF9" w:rsidP="00E33D7E">
      <w:pPr>
        <w:pStyle w:val="Heading1"/>
        <w:rPr>
          <w:lang w:val="en-US"/>
        </w:rPr>
      </w:pPr>
      <w:bookmarkStart w:id="760" w:name="_Toc121819861"/>
      <w:ins w:id="761" w:author="Chairman" w:date="2022-12-12T12:17:00Z">
        <w:r>
          <w:rPr>
            <w:lang w:val="en-US"/>
          </w:rPr>
          <w:t>A1-</w:t>
        </w:r>
      </w:ins>
      <w:r w:rsidRPr="0075399B">
        <w:rPr>
          <w:lang w:val="en-US"/>
        </w:rPr>
        <w:t>1</w:t>
      </w:r>
      <w:r w:rsidRPr="0075399B">
        <w:rPr>
          <w:lang w:val="en-US"/>
        </w:rPr>
        <w:tab/>
        <w:t>Introduction</w:t>
      </w:r>
      <w:bookmarkEnd w:id="760"/>
    </w:p>
    <w:p w14:paraId="2DBD1146" w14:textId="77777777" w:rsidR="00321DF9" w:rsidRPr="0075399B" w:rsidRDefault="00321DF9">
      <w:pPr>
        <w:jc w:val="both"/>
        <w:rPr>
          <w:lang w:val="en-US"/>
        </w:rPr>
        <w:pPrChange w:id="762" w:author="Chairman" w:date="2022-12-12T13:55:00Z">
          <w:pPr/>
        </w:pPrChange>
      </w:pPr>
      <w:r w:rsidRPr="0075399B">
        <w:rPr>
          <w:lang w:val="en-US"/>
        </w:rPr>
        <w:t>The terrestrial elements of the GMDSS adopted by the 1988 Amendments to the International Convention for SOLAS, 1974, are based on the use of DSC for distress</w:t>
      </w:r>
      <w:ins w:id="763" w:author="Chairman" w:date="2022-08-03T11:12:00Z">
        <w:r>
          <w:rPr>
            <w:lang w:val="en-US"/>
          </w:rPr>
          <w:t>, urgency</w:t>
        </w:r>
      </w:ins>
      <w:r w:rsidRPr="0075399B">
        <w:rPr>
          <w:lang w:val="en-US"/>
        </w:rPr>
        <w:t xml:space="preserve"> and safety communications.</w:t>
      </w:r>
    </w:p>
    <w:p w14:paraId="494C7C1A" w14:textId="77777777" w:rsidR="00321DF9" w:rsidRPr="0075399B" w:rsidRDefault="00321DF9" w:rsidP="00E33D7E">
      <w:pPr>
        <w:pStyle w:val="Heading2"/>
        <w:rPr>
          <w:u w:val="double"/>
          <w:lang w:val="en-US"/>
        </w:rPr>
      </w:pPr>
      <w:bookmarkStart w:id="764" w:name="_Toc121819862"/>
      <w:ins w:id="765" w:author="Chairman" w:date="2022-12-12T12:17:00Z">
        <w:r>
          <w:rPr>
            <w:lang w:val="en-US"/>
          </w:rPr>
          <w:lastRenderedPageBreak/>
          <w:t>A1-</w:t>
        </w:r>
      </w:ins>
      <w:r w:rsidRPr="0075399B">
        <w:rPr>
          <w:lang w:val="en-US"/>
        </w:rPr>
        <w:t>1.1</w:t>
      </w:r>
      <w:r w:rsidRPr="0075399B">
        <w:rPr>
          <w:lang w:val="en-US"/>
        </w:rPr>
        <w:tab/>
        <w:t>Method of calling</w:t>
      </w:r>
      <w:bookmarkEnd w:id="764"/>
    </w:p>
    <w:p w14:paraId="1641CAD6" w14:textId="77777777" w:rsidR="00321DF9" w:rsidRPr="0075399B" w:rsidRDefault="00321DF9">
      <w:pPr>
        <w:jc w:val="both"/>
        <w:rPr>
          <w:lang w:val="en-US"/>
        </w:rPr>
        <w:pPrChange w:id="766" w:author="Chairman" w:date="2022-12-12T13:55:00Z">
          <w:pPr/>
        </w:pPrChange>
      </w:pPr>
      <w:r w:rsidRPr="0075399B">
        <w:rPr>
          <w:lang w:val="en-US"/>
        </w:rPr>
        <w:t>The provisions of RR Chapter VII are applicable to the use of DSC in cases of distress, urgency or safety.</w:t>
      </w:r>
    </w:p>
    <w:p w14:paraId="750F41F7" w14:textId="77777777" w:rsidR="00321DF9" w:rsidRPr="0075399B" w:rsidRDefault="00321DF9" w:rsidP="00E33D7E">
      <w:pPr>
        <w:pStyle w:val="Heading1"/>
        <w:rPr>
          <w:lang w:val="en-US"/>
        </w:rPr>
      </w:pPr>
      <w:bookmarkStart w:id="767" w:name="_Toc121819863"/>
      <w:ins w:id="768" w:author="Chairman" w:date="2022-12-12T12:17:00Z">
        <w:r>
          <w:rPr>
            <w:lang w:val="en-US"/>
          </w:rPr>
          <w:t>A1-</w:t>
        </w:r>
      </w:ins>
      <w:r w:rsidRPr="0075399B">
        <w:rPr>
          <w:lang w:val="en-US"/>
        </w:rPr>
        <w:t>2</w:t>
      </w:r>
      <w:r w:rsidRPr="0075399B">
        <w:rPr>
          <w:lang w:val="en-US"/>
        </w:rPr>
        <w:tab/>
        <w:t>Digital selective calling distress alert</w:t>
      </w:r>
      <w:bookmarkEnd w:id="767"/>
    </w:p>
    <w:p w14:paraId="656292D8" w14:textId="77777777" w:rsidR="00321DF9" w:rsidRPr="0075399B" w:rsidRDefault="00321DF9">
      <w:pPr>
        <w:jc w:val="both"/>
        <w:rPr>
          <w:lang w:val="en-US"/>
        </w:rPr>
        <w:pPrChange w:id="769" w:author="Chairman" w:date="2022-12-12T13:55:00Z">
          <w:pPr/>
        </w:pPrChange>
      </w:pPr>
      <w:r w:rsidRPr="0075399B">
        <w:rPr>
          <w:lang w:val="en-US"/>
        </w:rPr>
        <w:t xml:space="preserve">The DSC distress alert provides for alerting, </w:t>
      </w:r>
      <w:ins w:id="770" w:author="Chairman" w:date="2022-08-03T11:15:00Z">
        <w:r>
          <w:rPr>
            <w:lang w:val="en-US"/>
          </w:rPr>
          <w:t>maritime mobile service identity (MMSI)</w:t>
        </w:r>
      </w:ins>
      <w:del w:id="771" w:author="Chairman" w:date="2022-08-03T11:15:00Z">
        <w:r w:rsidRPr="0075399B" w:rsidDel="00A91714">
          <w:rPr>
            <w:lang w:val="en-US"/>
          </w:rPr>
          <w:delText>self-identification</w:delText>
        </w:r>
      </w:del>
      <w:r w:rsidRPr="0075399B">
        <w:rPr>
          <w:lang w:val="en-US"/>
        </w:rPr>
        <w:t xml:space="preserve">, ship’s position including time, and </w:t>
      </w:r>
      <w:ins w:id="772" w:author="Chairman" w:date="2022-08-03T11:15:00Z">
        <w:r>
          <w:rPr>
            <w:lang w:val="en-US"/>
          </w:rPr>
          <w:t xml:space="preserve">if entered </w:t>
        </w:r>
      </w:ins>
      <w:r w:rsidRPr="0075399B">
        <w:rPr>
          <w:lang w:val="en-US"/>
        </w:rPr>
        <w:t xml:space="preserve">nature of distress as defined in the RR (see RR Chapter </w:t>
      </w:r>
      <w:r w:rsidRPr="00540931">
        <w:rPr>
          <w:b/>
          <w:bCs/>
          <w:lang w:val="en-US"/>
        </w:rPr>
        <w:t>VII</w:t>
      </w:r>
      <w:r w:rsidRPr="0075399B">
        <w:rPr>
          <w:lang w:val="en-US"/>
        </w:rPr>
        <w:t>).</w:t>
      </w:r>
    </w:p>
    <w:p w14:paraId="11A85AE3" w14:textId="77777777" w:rsidR="00321DF9" w:rsidRPr="0075399B" w:rsidRDefault="00321DF9" w:rsidP="00E33D7E">
      <w:pPr>
        <w:pStyle w:val="Heading1"/>
        <w:rPr>
          <w:lang w:val="en-US"/>
        </w:rPr>
      </w:pPr>
      <w:bookmarkStart w:id="773" w:name="_Toc121819864"/>
      <w:ins w:id="774" w:author="Chairman" w:date="2022-12-12T13:52:00Z">
        <w:r>
          <w:rPr>
            <w:lang w:val="en-US"/>
          </w:rPr>
          <w:t>A1-</w:t>
        </w:r>
      </w:ins>
      <w:r w:rsidRPr="0075399B">
        <w:rPr>
          <w:lang w:val="en-US"/>
        </w:rPr>
        <w:t>3</w:t>
      </w:r>
      <w:r w:rsidRPr="0075399B">
        <w:rPr>
          <w:lang w:val="en-US"/>
        </w:rPr>
        <w:tab/>
        <w:t>Procedures for digital selective calling distress alerts</w:t>
      </w:r>
      <w:bookmarkEnd w:id="773"/>
    </w:p>
    <w:p w14:paraId="02B377F5" w14:textId="77777777" w:rsidR="00321DF9" w:rsidRPr="0075399B" w:rsidRDefault="00321DF9" w:rsidP="00E33D7E">
      <w:pPr>
        <w:pStyle w:val="Heading2"/>
        <w:rPr>
          <w:lang w:val="en-US"/>
        </w:rPr>
      </w:pPr>
      <w:bookmarkStart w:id="775" w:name="_Toc121819865"/>
      <w:ins w:id="776" w:author="Chairman" w:date="2022-12-12T13:52:00Z">
        <w:r>
          <w:rPr>
            <w:lang w:val="en-US"/>
          </w:rPr>
          <w:t>A1-</w:t>
        </w:r>
      </w:ins>
      <w:r w:rsidRPr="0075399B">
        <w:rPr>
          <w:lang w:val="en-US"/>
        </w:rPr>
        <w:t>3.1</w:t>
      </w:r>
      <w:r w:rsidRPr="0075399B">
        <w:rPr>
          <w:lang w:val="en-US"/>
        </w:rPr>
        <w:tab/>
        <w:t>Transmission by a mobile unit in distress</w:t>
      </w:r>
      <w:bookmarkEnd w:id="775"/>
    </w:p>
    <w:p w14:paraId="3A0D9C0A" w14:textId="77777777" w:rsidR="00321DF9" w:rsidRPr="0075399B" w:rsidRDefault="00321DF9">
      <w:pPr>
        <w:jc w:val="both"/>
        <w:rPr>
          <w:lang w:val="en-US"/>
        </w:rPr>
        <w:pPrChange w:id="777" w:author="Chairman" w:date="2022-12-12T13:55:00Z">
          <w:pPr/>
        </w:pPrChange>
      </w:pPr>
      <w:ins w:id="778" w:author="Chairman" w:date="2022-12-12T13:52:00Z">
        <w:r>
          <w:rPr>
            <w:b/>
            <w:lang w:val="en-US"/>
          </w:rPr>
          <w:t>A1-</w:t>
        </w:r>
      </w:ins>
      <w:r w:rsidRPr="0075399B">
        <w:rPr>
          <w:b/>
          <w:lang w:val="en-US"/>
        </w:rPr>
        <w:t>3.1.1</w:t>
      </w:r>
      <w:r w:rsidRPr="0075399B">
        <w:rPr>
          <w:lang w:val="en-US"/>
        </w:rPr>
        <w:tab/>
        <w:t>The DSC equipment should be capable of being pre-set to transmit the distress alert on at least one distress alerting frequency.</w:t>
      </w:r>
    </w:p>
    <w:p w14:paraId="372801A7" w14:textId="77777777" w:rsidR="00321DF9" w:rsidRPr="0075399B" w:rsidRDefault="00321DF9">
      <w:pPr>
        <w:jc w:val="both"/>
        <w:rPr>
          <w:lang w:val="en-US"/>
        </w:rPr>
        <w:pPrChange w:id="779" w:author="Chairman" w:date="2022-12-12T13:55:00Z">
          <w:pPr/>
        </w:pPrChange>
      </w:pPr>
      <w:ins w:id="780" w:author="Chairman" w:date="2022-12-12T13:52:00Z">
        <w:r>
          <w:rPr>
            <w:b/>
            <w:lang w:val="en-US"/>
          </w:rPr>
          <w:t>A1-</w:t>
        </w:r>
      </w:ins>
      <w:r w:rsidRPr="0075399B">
        <w:rPr>
          <w:b/>
          <w:lang w:val="en-US"/>
        </w:rPr>
        <w:t>3.1.2</w:t>
      </w:r>
      <w:r w:rsidRPr="0075399B">
        <w:rPr>
          <w:lang w:val="en-US"/>
        </w:rPr>
        <w:tab/>
        <w:t>The distress alert shall be composed in accordance with Recommendation ITU</w:t>
      </w:r>
      <w:r w:rsidRPr="0075399B">
        <w:rPr>
          <w:lang w:val="en-US"/>
        </w:rPr>
        <w:noBreakHyphen/>
        <w:t>R M.493. Although the equipment may be able to automatically include the ship’s position information and the time the position was valid, if this information is not available to the equipment then the operator has to manually</w:t>
      </w:r>
      <w:r w:rsidRPr="0075399B" w:rsidDel="00EA24C4">
        <w:rPr>
          <w:lang w:val="en-US"/>
        </w:rPr>
        <w:t xml:space="preserve"> </w:t>
      </w:r>
      <w:r w:rsidRPr="0075399B">
        <w:rPr>
          <w:lang w:val="en-US"/>
        </w:rPr>
        <w:t xml:space="preserve">enter the ship’s position and time at which it was valid. </w:t>
      </w:r>
      <w:ins w:id="781" w:author="Chairman" w:date="2022-08-03T11:16:00Z">
        <w:r>
          <w:rPr>
            <w:lang w:val="en-US"/>
          </w:rPr>
          <w:t xml:space="preserve">If time permits, </w:t>
        </w:r>
      </w:ins>
      <w:del w:id="782" w:author="Chairman" w:date="2022-08-03T11:16:00Z">
        <w:r w:rsidRPr="0075399B" w:rsidDel="00A91714">
          <w:rPr>
            <w:lang w:val="en-US"/>
          </w:rPr>
          <w:delText>E</w:delText>
        </w:r>
      </w:del>
      <w:ins w:id="783" w:author="Chairman" w:date="2022-08-03T11:16:00Z">
        <w:r>
          <w:rPr>
            <w:lang w:val="en-US"/>
          </w:rPr>
          <w:t>e</w:t>
        </w:r>
      </w:ins>
      <w:r w:rsidRPr="0075399B">
        <w:rPr>
          <w:lang w:val="en-US"/>
        </w:rPr>
        <w:t xml:space="preserve">nter the nature of distress as appropriate. </w:t>
      </w:r>
    </w:p>
    <w:p w14:paraId="14D4423B" w14:textId="77777777" w:rsidR="00321DF9" w:rsidRPr="0075399B" w:rsidRDefault="00321DF9" w:rsidP="00E33D7E">
      <w:pPr>
        <w:pStyle w:val="Heading3"/>
        <w:rPr>
          <w:lang w:val="en-US"/>
        </w:rPr>
      </w:pPr>
      <w:bookmarkStart w:id="784" w:name="_Toc121819866"/>
      <w:bookmarkStart w:id="785" w:name="_Hlk128562234"/>
      <w:ins w:id="786" w:author="Chairman" w:date="2022-12-12T13:52:00Z">
        <w:r>
          <w:rPr>
            <w:lang w:val="en-US"/>
          </w:rPr>
          <w:t>A1-</w:t>
        </w:r>
      </w:ins>
      <w:r w:rsidRPr="0075399B">
        <w:rPr>
          <w:lang w:val="en-US"/>
        </w:rPr>
        <w:t>3.1.3</w:t>
      </w:r>
      <w:r w:rsidRPr="0075399B">
        <w:rPr>
          <w:lang w:val="en-US"/>
        </w:rPr>
        <w:tab/>
        <w:t>Distress alert attempt</w:t>
      </w:r>
      <w:bookmarkEnd w:id="784"/>
    </w:p>
    <w:p w14:paraId="2DFD8DC1" w14:textId="0B4847FF" w:rsidR="00321DF9" w:rsidRPr="0075399B" w:rsidRDefault="006D507C" w:rsidP="003835D1">
      <w:pPr>
        <w:jc w:val="both"/>
        <w:rPr>
          <w:lang w:val="en-US"/>
        </w:rPr>
      </w:pPr>
      <w:ins w:id="787" w:author="USA" w:date="2023-03-02T10:04:00Z">
        <w:r w:rsidRPr="002519A4">
          <w:rPr>
            <w:highlight w:val="yellow"/>
            <w:lang w:val="en-US"/>
          </w:rPr>
          <w:t xml:space="preserve">For </w:t>
        </w:r>
      </w:ins>
      <w:ins w:id="788" w:author="USA" w:date="2023-03-22T12:26:00Z">
        <w:r w:rsidR="002519A4" w:rsidRPr="002519A4">
          <w:rPr>
            <w:highlight w:val="yellow"/>
            <w:lang w:val="en-US"/>
          </w:rPr>
          <w:t>s</w:t>
        </w:r>
      </w:ins>
      <w:ins w:id="789" w:author="USA" w:date="2023-03-22T12:24:00Z">
        <w:r w:rsidR="002519A4" w:rsidRPr="002519A4">
          <w:rPr>
            <w:highlight w:val="yellow"/>
            <w:lang w:val="en-US"/>
          </w:rPr>
          <w:t xml:space="preserve">ea </w:t>
        </w:r>
      </w:ins>
      <w:ins w:id="790" w:author="USA" w:date="2023-03-22T12:26:00Z">
        <w:r w:rsidR="002519A4" w:rsidRPr="002519A4">
          <w:rPr>
            <w:highlight w:val="yellow"/>
            <w:lang w:val="en-US"/>
          </w:rPr>
          <w:t>a</w:t>
        </w:r>
      </w:ins>
      <w:ins w:id="791" w:author="USA" w:date="2023-03-22T12:24:00Z">
        <w:r w:rsidR="002519A4" w:rsidRPr="002519A4">
          <w:rPr>
            <w:highlight w:val="yellow"/>
            <w:lang w:val="en-US"/>
          </w:rPr>
          <w:t>rea</w:t>
        </w:r>
      </w:ins>
      <w:ins w:id="792" w:author="USA" w:date="2023-03-22T12:26:00Z">
        <w:r w:rsidR="002519A4" w:rsidRPr="002519A4">
          <w:rPr>
            <w:highlight w:val="yellow"/>
            <w:lang w:val="en-US"/>
          </w:rPr>
          <w:t>s</w:t>
        </w:r>
      </w:ins>
      <w:ins w:id="793" w:author="USA" w:date="2023-03-22T12:24:00Z">
        <w:r w:rsidR="002519A4" w:rsidRPr="002519A4">
          <w:rPr>
            <w:highlight w:val="yellow"/>
            <w:lang w:val="en-US"/>
          </w:rPr>
          <w:t xml:space="preserve"> A3</w:t>
        </w:r>
      </w:ins>
      <w:ins w:id="794" w:author="USA" w:date="2023-03-22T12:25:00Z">
        <w:r w:rsidR="002519A4" w:rsidRPr="002519A4">
          <w:rPr>
            <w:highlight w:val="yellow"/>
            <w:lang w:val="en-US"/>
          </w:rPr>
          <w:t xml:space="preserve"> </w:t>
        </w:r>
      </w:ins>
      <w:ins w:id="795" w:author="USA" w:date="2023-03-22T12:26:00Z">
        <w:r w:rsidR="002519A4" w:rsidRPr="002519A4">
          <w:rPr>
            <w:highlight w:val="yellow"/>
            <w:lang w:val="en-US"/>
          </w:rPr>
          <w:t>and A4</w:t>
        </w:r>
      </w:ins>
      <w:ins w:id="796" w:author="USA" w:date="2023-03-22T12:27:00Z">
        <w:r w:rsidR="002519A4" w:rsidRPr="002519A4">
          <w:rPr>
            <w:highlight w:val="yellow"/>
            <w:lang w:val="en-US"/>
          </w:rPr>
          <w:t>,</w:t>
        </w:r>
      </w:ins>
      <w:ins w:id="797" w:author="USA" w:date="2023-03-22T12:26:00Z">
        <w:r w:rsidR="002519A4" w:rsidRPr="002519A4">
          <w:rPr>
            <w:highlight w:val="yellow"/>
            <w:lang w:val="en-US"/>
          </w:rPr>
          <w:t xml:space="preserve"> </w:t>
        </w:r>
      </w:ins>
      <w:del w:id="798" w:author="USA" w:date="2023-03-02T10:04:00Z">
        <w:r w:rsidR="00321DF9" w:rsidRPr="002519A4" w:rsidDel="006D507C">
          <w:rPr>
            <w:highlight w:val="yellow"/>
            <w:lang w:val="en-US"/>
          </w:rPr>
          <w:delText xml:space="preserve">At </w:delText>
        </w:r>
      </w:del>
      <w:r w:rsidR="00321DF9" w:rsidRPr="002519A4">
        <w:rPr>
          <w:highlight w:val="yellow"/>
          <w:lang w:val="en-US"/>
        </w:rPr>
        <w:t>MF</w:t>
      </w:r>
      <w:ins w:id="799" w:author="USA" w:date="2023-03-22T12:26:00Z">
        <w:r w:rsidR="002519A4" w:rsidRPr="002519A4">
          <w:rPr>
            <w:highlight w:val="yellow"/>
            <w:lang w:val="en-US"/>
          </w:rPr>
          <w:t>/</w:t>
        </w:r>
      </w:ins>
      <w:del w:id="800" w:author="USA" w:date="2023-02-28T10:47:00Z">
        <w:r w:rsidR="00321DF9" w:rsidRPr="002519A4" w:rsidDel="002E55E8">
          <w:rPr>
            <w:highlight w:val="yellow"/>
            <w:lang w:val="en-US"/>
          </w:rPr>
          <w:delText xml:space="preserve"> and </w:delText>
        </w:r>
      </w:del>
      <w:r w:rsidR="00321DF9" w:rsidRPr="002519A4">
        <w:rPr>
          <w:highlight w:val="yellow"/>
          <w:lang w:val="en-US"/>
        </w:rPr>
        <w:t>HF</w:t>
      </w:r>
      <w:del w:id="801" w:author="USA" w:date="2023-03-22T12:27:00Z">
        <w:r w:rsidR="00321DF9" w:rsidRPr="002519A4" w:rsidDel="002519A4">
          <w:rPr>
            <w:highlight w:val="yellow"/>
            <w:lang w:val="en-US"/>
          </w:rPr>
          <w:delText xml:space="preserve"> a</w:delText>
        </w:r>
      </w:del>
      <w:r w:rsidR="00321DF9" w:rsidRPr="002519A4">
        <w:rPr>
          <w:highlight w:val="yellow"/>
          <w:lang w:val="en-US"/>
        </w:rPr>
        <w:t xml:space="preserve"> distress alert attempt may be transmitted as a single frequency or a multi</w:t>
      </w:r>
      <w:r w:rsidR="00321DF9" w:rsidRPr="002519A4">
        <w:rPr>
          <w:highlight w:val="yellow"/>
          <w:lang w:val="en-US"/>
        </w:rPr>
        <w:noBreakHyphen/>
        <w:t>frequency call attempt</w:t>
      </w:r>
      <w:ins w:id="802" w:author="USA" w:date="2023-02-28T13:31:00Z">
        <w:r w:rsidR="00321DF9" w:rsidRPr="002519A4">
          <w:rPr>
            <w:highlight w:val="yellow"/>
            <w:lang w:val="en-US"/>
          </w:rPr>
          <w:t xml:space="preserve"> (see section</w:t>
        </w:r>
      </w:ins>
      <w:ins w:id="803" w:author="USA" w:date="2023-02-28T13:32:00Z">
        <w:r w:rsidR="00321DF9" w:rsidRPr="002519A4">
          <w:rPr>
            <w:highlight w:val="yellow"/>
            <w:lang w:val="en-US"/>
          </w:rPr>
          <w:t xml:space="preserve"> A3-60</w:t>
        </w:r>
      </w:ins>
      <w:ins w:id="804" w:author="USA" w:date="2023-03-01T11:06:00Z">
        <w:r w:rsidR="00321DF9" w:rsidRPr="002519A4">
          <w:rPr>
            <w:highlight w:val="yellow"/>
            <w:lang w:val="en-US"/>
          </w:rPr>
          <w:t>)</w:t>
        </w:r>
      </w:ins>
      <w:r w:rsidR="00321DF9" w:rsidRPr="002519A4">
        <w:rPr>
          <w:highlight w:val="yellow"/>
          <w:lang w:val="en-US"/>
        </w:rPr>
        <w:t xml:space="preserve">. </w:t>
      </w:r>
      <w:ins w:id="805" w:author="USA" w:date="2023-03-22T12:27:00Z">
        <w:r w:rsidR="002519A4" w:rsidRPr="002519A4">
          <w:rPr>
            <w:highlight w:val="yellow"/>
            <w:lang w:val="en-US"/>
          </w:rPr>
          <w:t xml:space="preserve">For sea areas A1 and A2, </w:t>
        </w:r>
      </w:ins>
      <w:del w:id="806" w:author="USA" w:date="2023-03-02T10:04:00Z">
        <w:r w:rsidR="00321DF9" w:rsidRPr="002519A4" w:rsidDel="00A5088F">
          <w:rPr>
            <w:highlight w:val="yellow"/>
            <w:lang w:val="en-US"/>
          </w:rPr>
          <w:delText xml:space="preserve">At </w:delText>
        </w:r>
      </w:del>
      <w:ins w:id="807" w:author="USA" w:date="2023-02-28T10:48:00Z">
        <w:r w:rsidR="00321DF9" w:rsidRPr="002519A4">
          <w:rPr>
            <w:highlight w:val="yellow"/>
            <w:lang w:val="en-US"/>
          </w:rPr>
          <w:t xml:space="preserve">MF and </w:t>
        </w:r>
      </w:ins>
      <w:r w:rsidR="00321DF9" w:rsidRPr="002519A4">
        <w:rPr>
          <w:highlight w:val="yellow"/>
          <w:lang w:val="en-US"/>
        </w:rPr>
        <w:t>VHF</w:t>
      </w:r>
      <w:ins w:id="808" w:author="USA" w:date="2023-03-22T12:27:00Z">
        <w:r w:rsidR="002519A4" w:rsidRPr="002519A4">
          <w:rPr>
            <w:highlight w:val="yellow"/>
            <w:lang w:val="en-US"/>
          </w:rPr>
          <w:t xml:space="preserve"> distress al</w:t>
        </w:r>
      </w:ins>
      <w:ins w:id="809" w:author="USA" w:date="2023-03-22T12:28:00Z">
        <w:r w:rsidR="002519A4" w:rsidRPr="002519A4">
          <w:rPr>
            <w:highlight w:val="yellow"/>
            <w:lang w:val="en-US"/>
          </w:rPr>
          <w:t>ert</w:t>
        </w:r>
      </w:ins>
      <w:ins w:id="810" w:author="USA" w:date="2023-03-22T12:27:00Z">
        <w:r w:rsidR="002519A4" w:rsidRPr="002519A4">
          <w:rPr>
            <w:highlight w:val="yellow"/>
            <w:lang w:val="en-US"/>
          </w:rPr>
          <w:t xml:space="preserve"> attempt</w:t>
        </w:r>
      </w:ins>
      <w:r w:rsidR="00321DF9" w:rsidRPr="002519A4">
        <w:rPr>
          <w:highlight w:val="yellow"/>
          <w:lang w:val="en-US"/>
        </w:rPr>
        <w:t xml:space="preserve"> only single frequency call attempts are used.</w:t>
      </w:r>
    </w:p>
    <w:p w14:paraId="7333E10E" w14:textId="77777777" w:rsidR="00321DF9" w:rsidRPr="0075399B" w:rsidRDefault="00321DF9" w:rsidP="00E33D7E">
      <w:pPr>
        <w:pStyle w:val="Heading4"/>
        <w:rPr>
          <w:lang w:val="en-US"/>
        </w:rPr>
      </w:pPr>
      <w:ins w:id="811" w:author="Chairman" w:date="2022-12-12T13:53:00Z">
        <w:r>
          <w:rPr>
            <w:lang w:val="en-US"/>
          </w:rPr>
          <w:t>A1-</w:t>
        </w:r>
      </w:ins>
      <w:r w:rsidRPr="0075399B">
        <w:rPr>
          <w:lang w:val="en-US"/>
        </w:rPr>
        <w:t>3.1.3.1</w:t>
      </w:r>
      <w:r w:rsidRPr="0075399B">
        <w:rPr>
          <w:lang w:val="en-US"/>
        </w:rPr>
        <w:tab/>
        <w:t>Single frequency call attempt</w:t>
      </w:r>
    </w:p>
    <w:p w14:paraId="284DBBEA" w14:textId="77777777" w:rsidR="00321DF9" w:rsidRPr="0075399B" w:rsidRDefault="00321DF9">
      <w:pPr>
        <w:jc w:val="both"/>
        <w:rPr>
          <w:lang w:val="en-US"/>
        </w:rPr>
        <w:pPrChange w:id="812" w:author="Chairman" w:date="2022-12-12T13:55:00Z">
          <w:pPr/>
        </w:pPrChange>
      </w:pPr>
      <w:r w:rsidRPr="0075399B">
        <w:rPr>
          <w:lang w:val="en-US"/>
        </w:rPr>
        <w:t>A distress alert attempt should be transmitted as 5 consecutive calls on one frequency. To avoid call collision and the loss of acknowledgements, this call attempt may be transmitted on the same frequency again after a random delay of between 3</w:t>
      </w:r>
      <w:r w:rsidRPr="0075399B">
        <w:rPr>
          <w:sz w:val="12"/>
          <w:lang w:val="en-US"/>
        </w:rPr>
        <w:t> </w:t>
      </w:r>
      <w:r w:rsidRPr="0075399B">
        <w:rPr>
          <w:lang w:val="en-US"/>
        </w:rPr>
        <w:t>½ and 4</w:t>
      </w:r>
      <w:r w:rsidRPr="0075399B">
        <w:rPr>
          <w:sz w:val="12"/>
          <w:lang w:val="en-US"/>
        </w:rPr>
        <w:t> </w:t>
      </w:r>
      <w:r w:rsidRPr="0075399B">
        <w:rPr>
          <w:lang w:val="en-US"/>
        </w:rPr>
        <w:t>½ min from the beginning of the initial call. This allows acknowledgements arriving randomly to be received without being blocked by retransmission. The random delay should be generated automatically for each repeated transmission, however it should be possible to override the automatic repeat manually.</w:t>
      </w:r>
    </w:p>
    <w:p w14:paraId="492ED427" w14:textId="6EFB8A6F" w:rsidR="00321DF9" w:rsidRDefault="00A5088F">
      <w:pPr>
        <w:jc w:val="both"/>
        <w:rPr>
          <w:ins w:id="813" w:author="Chairman" w:date="2022-08-03T11:17:00Z"/>
          <w:lang w:val="en-US"/>
        </w:rPr>
        <w:pPrChange w:id="814" w:author="Chairman" w:date="2022-12-12T13:55:00Z">
          <w:pPr/>
        </w:pPrChange>
      </w:pPr>
      <w:ins w:id="815" w:author="USA" w:date="2023-03-02T10:05:00Z">
        <w:r w:rsidRPr="002519A4">
          <w:rPr>
            <w:highlight w:val="yellow"/>
            <w:lang w:val="en-US"/>
          </w:rPr>
          <w:t>For</w:t>
        </w:r>
      </w:ins>
      <w:del w:id="816" w:author="USA" w:date="2023-03-02T10:05:00Z">
        <w:r w:rsidR="00321DF9" w:rsidRPr="002519A4" w:rsidDel="00A5088F">
          <w:rPr>
            <w:highlight w:val="yellow"/>
            <w:lang w:val="en-US"/>
          </w:rPr>
          <w:delText>At</w:delText>
        </w:r>
      </w:del>
      <w:r w:rsidR="00321DF9" w:rsidRPr="002519A4">
        <w:rPr>
          <w:highlight w:val="yellow"/>
          <w:lang w:val="en-US"/>
        </w:rPr>
        <w:t xml:space="preserve"> MF</w:t>
      </w:r>
      <w:ins w:id="817" w:author="USA" w:date="2023-03-22T12:30:00Z">
        <w:r w:rsidR="002519A4" w:rsidRPr="002519A4">
          <w:rPr>
            <w:highlight w:val="yellow"/>
            <w:lang w:val="en-US"/>
          </w:rPr>
          <w:t>/</w:t>
        </w:r>
      </w:ins>
      <w:del w:id="818" w:author="USA" w:date="2023-02-28T10:50:00Z">
        <w:r w:rsidR="00321DF9" w:rsidRPr="002519A4" w:rsidDel="002E55E8">
          <w:rPr>
            <w:highlight w:val="yellow"/>
            <w:lang w:val="en-US"/>
          </w:rPr>
          <w:delText xml:space="preserve"> and </w:delText>
        </w:r>
      </w:del>
      <w:r w:rsidR="00321DF9" w:rsidRPr="002519A4">
        <w:rPr>
          <w:highlight w:val="yellow"/>
          <w:lang w:val="en-US"/>
        </w:rPr>
        <w:t>HF</w:t>
      </w:r>
      <w:r w:rsidR="00321DF9" w:rsidRPr="00FD2B12">
        <w:rPr>
          <w:lang w:val="en-US"/>
        </w:rPr>
        <w:t>, single frequency call attempts may be repeated on different frequencies after a random delay of between 3</w:t>
      </w:r>
      <w:r w:rsidR="00321DF9" w:rsidRPr="00FD2B12">
        <w:rPr>
          <w:sz w:val="12"/>
          <w:lang w:val="en-US"/>
        </w:rPr>
        <w:t> </w:t>
      </w:r>
      <w:r w:rsidR="00321DF9" w:rsidRPr="00FD2B12">
        <w:rPr>
          <w:lang w:val="en-US"/>
        </w:rPr>
        <w:t>½ and 4</w:t>
      </w:r>
      <w:r w:rsidR="00321DF9" w:rsidRPr="00FD2B12">
        <w:rPr>
          <w:sz w:val="12"/>
          <w:lang w:val="en-US"/>
        </w:rPr>
        <w:t> </w:t>
      </w:r>
      <w:r w:rsidR="00321DF9" w:rsidRPr="00FD2B12">
        <w:rPr>
          <w:lang w:val="en-US"/>
        </w:rPr>
        <w:t>½ min from the beginning of the initial call. However, if a station is capable of receiving acknowledgements continuously on all distress frequencies except for the transmit frequency in use, then single frequency call attempts may be repeated on different frequencies without this delay.</w:t>
      </w:r>
    </w:p>
    <w:bookmarkEnd w:id="785"/>
    <w:p w14:paraId="248DB556" w14:textId="77777777" w:rsidR="00321DF9" w:rsidRPr="001053F8" w:rsidRDefault="00321DF9" w:rsidP="00E33D7E">
      <w:pPr>
        <w:pStyle w:val="FigureNo"/>
        <w:rPr>
          <w:ins w:id="819" w:author="Chairman" w:date="2022-08-03T11:17:00Z"/>
        </w:rPr>
      </w:pPr>
      <w:ins w:id="820" w:author="Chairman" w:date="2022-08-03T11:17:00Z">
        <w:r w:rsidRPr="001053F8">
          <w:lastRenderedPageBreak/>
          <w:t xml:space="preserve">FIGURE </w:t>
        </w:r>
      </w:ins>
      <w:ins w:id="821" w:author="Chairman" w:date="2022-12-12T13:55:00Z">
        <w:r>
          <w:t>A1-</w:t>
        </w:r>
      </w:ins>
      <w:ins w:id="822" w:author="Chairman" w:date="2022-08-03T11:17:00Z">
        <w:r w:rsidRPr="001053F8">
          <w:fldChar w:fldCharType="begin"/>
        </w:r>
        <w:r w:rsidRPr="001053F8">
          <w:instrText xml:space="preserve"> SEQ FIGURE \* ARABIC </w:instrText>
        </w:r>
        <w:r w:rsidRPr="001053F8">
          <w:fldChar w:fldCharType="separate"/>
        </w:r>
        <w:r w:rsidRPr="001066A3">
          <w:t>1</w:t>
        </w:r>
        <w:r w:rsidRPr="001053F8">
          <w:fldChar w:fldCharType="end"/>
        </w:r>
      </w:ins>
    </w:p>
    <w:p w14:paraId="6B725D8F" w14:textId="77777777" w:rsidR="00321DF9" w:rsidRPr="001053F8" w:rsidRDefault="00321DF9" w:rsidP="00E33D7E">
      <w:pPr>
        <w:pStyle w:val="Figuretitle"/>
        <w:rPr>
          <w:ins w:id="823" w:author="Chairman" w:date="2022-08-03T11:17:00Z"/>
          <w:lang w:eastAsia="ko-KR"/>
        </w:rPr>
      </w:pPr>
      <w:ins w:id="824" w:author="Chairman" w:date="2022-08-03T11:17:00Z">
        <w:r w:rsidRPr="001066A3">
          <w:rPr>
            <w:lang w:eastAsia="ko-KR"/>
          </w:rPr>
          <w:t xml:space="preserve">Single-frequency call attempts </w:t>
        </w:r>
      </w:ins>
    </w:p>
    <w:p w14:paraId="1D7C356E" w14:textId="77777777" w:rsidR="00321DF9" w:rsidRPr="0075399B" w:rsidRDefault="00321DF9" w:rsidP="00E33D7E">
      <w:pPr>
        <w:rPr>
          <w:lang w:val="en-US"/>
        </w:rPr>
      </w:pPr>
      <w:ins w:id="825" w:author="Chairman" w:date="2022-08-03T11:17:00Z">
        <w:r w:rsidRPr="001053F8">
          <w:rPr>
            <w:noProof/>
            <w:lang w:val="de-DE" w:eastAsia="de-DE"/>
          </w:rPr>
          <w:drawing>
            <wp:inline distT="0" distB="0" distL="0" distR="0" wp14:anchorId="02F5483E" wp14:editId="16E135BD">
              <wp:extent cx="6115050" cy="1822450"/>
              <wp:effectExtent l="0" t="0" r="0" b="6350"/>
              <wp:docPr id="2" name="그림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4" descr="A picture containing graphical user interfac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822450"/>
                      </a:xfrm>
                      <a:prstGeom prst="rect">
                        <a:avLst/>
                      </a:prstGeom>
                      <a:noFill/>
                      <a:ln>
                        <a:noFill/>
                      </a:ln>
                    </pic:spPr>
                  </pic:pic>
                </a:graphicData>
              </a:graphic>
            </wp:inline>
          </w:drawing>
        </w:r>
      </w:ins>
    </w:p>
    <w:p w14:paraId="411A87D1" w14:textId="77777777" w:rsidR="00321DF9" w:rsidRPr="0075399B" w:rsidRDefault="00321DF9" w:rsidP="00E33D7E">
      <w:pPr>
        <w:pStyle w:val="Heading4"/>
        <w:rPr>
          <w:lang w:val="en-US"/>
        </w:rPr>
      </w:pPr>
      <w:ins w:id="826" w:author="Chairman" w:date="2022-12-12T13:55:00Z">
        <w:r>
          <w:rPr>
            <w:lang w:val="en-US"/>
          </w:rPr>
          <w:t>A1-</w:t>
        </w:r>
      </w:ins>
      <w:r w:rsidRPr="0075399B">
        <w:rPr>
          <w:lang w:val="en-US"/>
        </w:rPr>
        <w:t>3.1.3.2</w:t>
      </w:r>
      <w:r w:rsidRPr="0075399B">
        <w:rPr>
          <w:lang w:val="en-US"/>
        </w:rPr>
        <w:tab/>
        <w:t>Multi-frequency call attempt</w:t>
      </w:r>
    </w:p>
    <w:p w14:paraId="31D92203" w14:textId="77777777" w:rsidR="00321DF9" w:rsidRPr="0075399B" w:rsidRDefault="00321DF9">
      <w:pPr>
        <w:jc w:val="both"/>
        <w:rPr>
          <w:lang w:val="en-US"/>
        </w:rPr>
        <w:pPrChange w:id="827" w:author="Chairman" w:date="2022-12-12T13:55:00Z">
          <w:pPr/>
        </w:pPrChange>
      </w:pPr>
      <w:r w:rsidRPr="0075399B">
        <w:rPr>
          <w:lang w:val="en-US"/>
        </w:rPr>
        <w:t xml:space="preserve">A distress alert attempt may be transmitted as up to 6 consecutive </w:t>
      </w:r>
      <w:del w:id="828" w:author="Chairman" w:date="2022-08-03T11:17:00Z">
        <w:r w:rsidRPr="0075399B" w:rsidDel="00760782">
          <w:rPr>
            <w:lang w:val="en-US"/>
          </w:rPr>
          <w:delText xml:space="preserve">(see Note 1) </w:delText>
        </w:r>
      </w:del>
      <w:r w:rsidRPr="0075399B">
        <w:rPr>
          <w:lang w:val="en-US"/>
        </w:rPr>
        <w:t xml:space="preserve">calls dispersed over a maximum of 6 distress frequencies (1 at MF and 5 at HF). </w:t>
      </w:r>
      <w:ins w:id="829" w:author="Chairman" w:date="2022-08-03T11:17:00Z">
        <w:r w:rsidRPr="001053F8">
          <w:t>A VHF call may be transmitted simultaneously with an MF/HF call.</w:t>
        </w:r>
        <w:r>
          <w:t xml:space="preserve"> </w:t>
        </w:r>
      </w:ins>
      <w:r w:rsidRPr="0075399B">
        <w:rPr>
          <w:lang w:val="en-US"/>
        </w:rPr>
        <w:t>Stations transmitting multi-frequency distress alert attempts should be able to receive acknowledgements continuously on all frequencies except for the transmit frequency in use, or be able to complete the call attempt within 1 min.</w:t>
      </w:r>
    </w:p>
    <w:p w14:paraId="71FA92B2" w14:textId="77777777" w:rsidR="00321DF9" w:rsidRPr="0075399B" w:rsidRDefault="00321DF9" w:rsidP="00E33D7E">
      <w:pPr>
        <w:rPr>
          <w:lang w:val="en-US"/>
        </w:rPr>
      </w:pPr>
      <w:r w:rsidRPr="0075399B">
        <w:rPr>
          <w:lang w:val="en-US"/>
        </w:rPr>
        <w:t>Multi-frequency call attempts may be repeated after a random delay of between 3</w:t>
      </w:r>
      <w:r w:rsidRPr="0075399B">
        <w:rPr>
          <w:sz w:val="12"/>
          <w:lang w:val="en-US"/>
        </w:rPr>
        <w:t> </w:t>
      </w:r>
      <w:r w:rsidRPr="0075399B">
        <w:rPr>
          <w:lang w:val="en-US"/>
        </w:rPr>
        <w:t>½ and 4</w:t>
      </w:r>
      <w:r w:rsidRPr="0075399B">
        <w:rPr>
          <w:sz w:val="12"/>
          <w:lang w:val="en-US"/>
        </w:rPr>
        <w:t> </w:t>
      </w:r>
      <w:r w:rsidRPr="0075399B">
        <w:rPr>
          <w:lang w:val="en-US"/>
        </w:rPr>
        <w:t>½ min from the beginning of the previous call attempt.</w:t>
      </w:r>
    </w:p>
    <w:p w14:paraId="34DAAD0D" w14:textId="77777777" w:rsidR="00321DF9" w:rsidDel="00760782" w:rsidRDefault="00321DF9" w:rsidP="00E33D7E">
      <w:pPr>
        <w:pStyle w:val="Note"/>
        <w:rPr>
          <w:del w:id="830" w:author="Chairman" w:date="2022-08-03T11:18:00Z"/>
          <w:lang w:val="en-US"/>
        </w:rPr>
      </w:pPr>
      <w:del w:id="831" w:author="Chairman" w:date="2022-08-03T11:18:00Z">
        <w:r w:rsidRPr="0075399B" w:rsidDel="00760782">
          <w:rPr>
            <w:lang w:val="en-US"/>
          </w:rPr>
          <w:delText>NOTE 1 – A VHF call may be transmitted simultaneously with an MF/HF call.</w:delText>
        </w:r>
      </w:del>
    </w:p>
    <w:p w14:paraId="442DA543" w14:textId="77777777" w:rsidR="00321DF9" w:rsidRPr="001066A3" w:rsidRDefault="00321DF9" w:rsidP="00E33D7E">
      <w:pPr>
        <w:pStyle w:val="FigureNo"/>
        <w:rPr>
          <w:ins w:id="832" w:author="Chairman" w:date="2022-08-03T11:18:00Z"/>
        </w:rPr>
      </w:pPr>
      <w:ins w:id="833" w:author="Chairman" w:date="2022-08-03T11:18:00Z">
        <w:r w:rsidRPr="001066A3">
          <w:t xml:space="preserve">FIGURE </w:t>
        </w:r>
      </w:ins>
      <w:ins w:id="834" w:author="Chairman" w:date="2022-12-12T13:56:00Z">
        <w:r>
          <w:t>A1-</w:t>
        </w:r>
      </w:ins>
      <w:ins w:id="835" w:author="Chairman" w:date="2022-08-03T11:18:00Z">
        <w:r w:rsidRPr="001066A3">
          <w:fldChar w:fldCharType="begin"/>
        </w:r>
        <w:r w:rsidRPr="001066A3">
          <w:instrText xml:space="preserve"> SEQ FIGURE \* ARABIC </w:instrText>
        </w:r>
        <w:r w:rsidRPr="001066A3">
          <w:fldChar w:fldCharType="separate"/>
        </w:r>
        <w:r w:rsidRPr="001066A3">
          <w:t>2</w:t>
        </w:r>
        <w:r w:rsidRPr="001066A3">
          <w:fldChar w:fldCharType="end"/>
        </w:r>
      </w:ins>
    </w:p>
    <w:p w14:paraId="2629D781" w14:textId="77777777" w:rsidR="00321DF9" w:rsidRPr="001066A3" w:rsidRDefault="00321DF9" w:rsidP="00E33D7E">
      <w:pPr>
        <w:pStyle w:val="Figuretitle"/>
        <w:rPr>
          <w:ins w:id="836" w:author="Chairman" w:date="2022-08-03T11:18:00Z"/>
          <w:lang w:eastAsia="ko-KR"/>
        </w:rPr>
      </w:pPr>
      <w:ins w:id="837" w:author="Chairman" w:date="2022-08-03T11:18:00Z">
        <w:r w:rsidRPr="001066A3">
          <w:rPr>
            <w:lang w:eastAsia="ko-KR"/>
          </w:rPr>
          <w:t xml:space="preserve">Multi-frequency call attempts </w:t>
        </w:r>
      </w:ins>
    </w:p>
    <w:p w14:paraId="2E3D3360" w14:textId="77777777" w:rsidR="00321DF9" w:rsidRPr="00760782" w:rsidRDefault="00321DF9">
      <w:pPr>
        <w:pStyle w:val="Figure"/>
        <w:rPr>
          <w:ins w:id="838" w:author="Chairman" w:date="2022-08-03T11:18:00Z"/>
          <w:lang w:val="fr-FR"/>
          <w:rPrChange w:id="839" w:author="Chairman" w:date="2022-08-03T11:18:00Z">
            <w:rPr>
              <w:ins w:id="840" w:author="Chairman" w:date="2022-08-03T11:18:00Z"/>
              <w:lang w:val="en-US"/>
            </w:rPr>
          </w:rPrChange>
        </w:rPr>
        <w:pPrChange w:id="841" w:author="Chairman" w:date="2022-08-03T11:18:00Z">
          <w:pPr>
            <w:pStyle w:val="Note"/>
          </w:pPr>
        </w:pPrChange>
      </w:pPr>
      <w:ins w:id="842" w:author="Chairman" w:date="2022-08-03T11:18:00Z">
        <w:r w:rsidRPr="001053F8">
          <w:rPr>
            <w:lang w:val="de-DE" w:eastAsia="de-DE"/>
          </w:rPr>
          <w:drawing>
            <wp:inline distT="0" distB="0" distL="0" distR="0" wp14:anchorId="58D74484" wp14:editId="556C56EA">
              <wp:extent cx="6181344" cy="2772939"/>
              <wp:effectExtent l="0" t="0" r="0" b="8890"/>
              <wp:docPr id="3" name="그림 5"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descr="Chart, waterfall 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0675" cy="2781611"/>
                      </a:xfrm>
                      <a:prstGeom prst="rect">
                        <a:avLst/>
                      </a:prstGeom>
                      <a:noFill/>
                      <a:ln>
                        <a:noFill/>
                      </a:ln>
                    </pic:spPr>
                  </pic:pic>
                </a:graphicData>
              </a:graphic>
            </wp:inline>
          </w:drawing>
        </w:r>
      </w:ins>
    </w:p>
    <w:p w14:paraId="7CE8B699" w14:textId="77777777" w:rsidR="00321DF9" w:rsidRPr="0075399B" w:rsidRDefault="00321DF9" w:rsidP="00E33D7E">
      <w:pPr>
        <w:pStyle w:val="Heading3"/>
        <w:rPr>
          <w:lang w:val="en-US"/>
        </w:rPr>
      </w:pPr>
      <w:bookmarkStart w:id="843" w:name="_Toc121819867"/>
      <w:ins w:id="844" w:author="Chairman" w:date="2022-12-12T13:56:00Z">
        <w:r>
          <w:rPr>
            <w:lang w:val="en-US"/>
          </w:rPr>
          <w:lastRenderedPageBreak/>
          <w:t>A1-</w:t>
        </w:r>
      </w:ins>
      <w:r w:rsidRPr="0075399B">
        <w:rPr>
          <w:lang w:val="en-US"/>
        </w:rPr>
        <w:t>3.1.4</w:t>
      </w:r>
      <w:r w:rsidRPr="0075399B">
        <w:rPr>
          <w:lang w:val="en-US"/>
        </w:rPr>
        <w:tab/>
        <w:t>Distress</w:t>
      </w:r>
      <w:bookmarkEnd w:id="843"/>
    </w:p>
    <w:p w14:paraId="06B20BCA" w14:textId="77777777" w:rsidR="00321DF9" w:rsidRPr="0075399B" w:rsidRDefault="00321DF9">
      <w:pPr>
        <w:keepNext/>
        <w:jc w:val="both"/>
        <w:rPr>
          <w:lang w:val="en-US"/>
        </w:rPr>
        <w:pPrChange w:id="845" w:author="Chairman" w:date="2022-12-12T13:56:00Z">
          <w:pPr>
            <w:keepNext/>
          </w:pPr>
        </w:pPrChange>
      </w:pPr>
      <w:r w:rsidRPr="0075399B">
        <w:rPr>
          <w:lang w:val="en-US"/>
        </w:rPr>
        <w:t>In the case of distress the operator should transmit a distress alert as described in Annex 3.</w:t>
      </w:r>
    </w:p>
    <w:p w14:paraId="777AEFC3" w14:textId="77777777" w:rsidR="00321DF9" w:rsidRPr="0075399B" w:rsidRDefault="00321DF9" w:rsidP="00E33D7E">
      <w:pPr>
        <w:pStyle w:val="Heading2"/>
        <w:rPr>
          <w:lang w:val="en-US"/>
        </w:rPr>
      </w:pPr>
      <w:bookmarkStart w:id="846" w:name="_Toc121819868"/>
      <w:ins w:id="847" w:author="Chairman" w:date="2022-12-12T13:56:00Z">
        <w:r>
          <w:rPr>
            <w:lang w:val="en-US"/>
          </w:rPr>
          <w:t>A1-</w:t>
        </w:r>
      </w:ins>
      <w:r w:rsidRPr="0075399B">
        <w:rPr>
          <w:lang w:val="en-US"/>
        </w:rPr>
        <w:t>3.2</w:t>
      </w:r>
      <w:r w:rsidRPr="0075399B">
        <w:rPr>
          <w:lang w:val="en-US"/>
        </w:rPr>
        <w:tab/>
        <w:t>Reception</w:t>
      </w:r>
      <w:bookmarkEnd w:id="846"/>
    </w:p>
    <w:p w14:paraId="424D1290" w14:textId="77777777" w:rsidR="00321DF9" w:rsidRPr="0075399B" w:rsidRDefault="00321DF9">
      <w:pPr>
        <w:jc w:val="both"/>
        <w:rPr>
          <w:lang w:val="en-US"/>
        </w:rPr>
        <w:pPrChange w:id="848" w:author="Chairman" w:date="2022-12-12T13:56:00Z">
          <w:pPr/>
        </w:pPrChange>
      </w:pPr>
      <w:r w:rsidRPr="0075399B">
        <w:rPr>
          <w:lang w:val="en-US"/>
        </w:rPr>
        <w:t>The DSC equipment should be capable of maintaining a reliable watch on a 24-hour basis on appropriate DSC distress alerting frequencies.</w:t>
      </w:r>
    </w:p>
    <w:p w14:paraId="21CDE892" w14:textId="77777777" w:rsidR="00321DF9" w:rsidRPr="0075399B" w:rsidRDefault="00321DF9" w:rsidP="00E33D7E">
      <w:pPr>
        <w:pStyle w:val="Heading2"/>
        <w:rPr>
          <w:lang w:val="en-US"/>
        </w:rPr>
      </w:pPr>
      <w:bookmarkStart w:id="849" w:name="_Toc121819869"/>
      <w:ins w:id="850" w:author="Chairman" w:date="2022-12-12T13:56:00Z">
        <w:r>
          <w:rPr>
            <w:lang w:val="en-US"/>
          </w:rPr>
          <w:t>A1-</w:t>
        </w:r>
      </w:ins>
      <w:r w:rsidRPr="0075399B">
        <w:rPr>
          <w:lang w:val="en-US"/>
        </w:rPr>
        <w:t>3.3</w:t>
      </w:r>
      <w:r w:rsidRPr="0075399B">
        <w:rPr>
          <w:lang w:val="en-US"/>
        </w:rPr>
        <w:tab/>
        <w:t>Acknowledgement of distress alerts</w:t>
      </w:r>
      <w:bookmarkEnd w:id="849"/>
    </w:p>
    <w:p w14:paraId="735FDCBD" w14:textId="77777777" w:rsidR="00321DF9" w:rsidRPr="0075399B" w:rsidRDefault="00321DF9">
      <w:pPr>
        <w:jc w:val="both"/>
        <w:rPr>
          <w:lang w:val="en-US"/>
        </w:rPr>
        <w:pPrChange w:id="851" w:author="Chairman" w:date="2022-12-12T13:57:00Z">
          <w:pPr/>
        </w:pPrChange>
      </w:pPr>
      <w:r w:rsidRPr="0075399B">
        <w:rPr>
          <w:lang w:val="en-US"/>
        </w:rPr>
        <w:t>Acknowledgements of distress alerts should be initiated manually.</w:t>
      </w:r>
    </w:p>
    <w:p w14:paraId="3FA4253D" w14:textId="77777777" w:rsidR="00321DF9" w:rsidRPr="0075399B" w:rsidRDefault="00321DF9">
      <w:pPr>
        <w:jc w:val="both"/>
        <w:rPr>
          <w:lang w:val="en-US"/>
        </w:rPr>
        <w:pPrChange w:id="852" w:author="Chairman" w:date="2022-12-12T13:57:00Z">
          <w:pPr/>
        </w:pPrChange>
      </w:pPr>
      <w:r w:rsidRPr="0075399B">
        <w:rPr>
          <w:lang w:val="en-US"/>
        </w:rPr>
        <w:t xml:space="preserve">Acknowledgements </w:t>
      </w:r>
      <w:ins w:id="853" w:author="Chairman" w:date="2022-08-03T11:18:00Z">
        <w:r>
          <w:rPr>
            <w:lang w:val="en-US"/>
          </w:rPr>
          <w:t xml:space="preserve">by DSC </w:t>
        </w:r>
      </w:ins>
      <w:r w:rsidRPr="0075399B">
        <w:rPr>
          <w:lang w:val="en-US"/>
        </w:rPr>
        <w:t>should be transmitted on the same frequency as the distress alert was received.</w:t>
      </w:r>
    </w:p>
    <w:p w14:paraId="17356244" w14:textId="77777777" w:rsidR="00321DF9" w:rsidRPr="0075399B" w:rsidRDefault="00321DF9">
      <w:pPr>
        <w:jc w:val="both"/>
        <w:rPr>
          <w:lang w:val="en-US"/>
        </w:rPr>
        <w:pPrChange w:id="854" w:author="Chairman" w:date="2022-12-12T13:57:00Z">
          <w:pPr/>
        </w:pPrChange>
      </w:pPr>
      <w:ins w:id="855" w:author="Chairman" w:date="2022-12-12T13:57:00Z">
        <w:r>
          <w:rPr>
            <w:b/>
            <w:lang w:val="en-US"/>
          </w:rPr>
          <w:t>A1-</w:t>
        </w:r>
      </w:ins>
      <w:r w:rsidRPr="0075399B">
        <w:rPr>
          <w:b/>
          <w:lang w:val="en-US"/>
        </w:rPr>
        <w:t>3.3.1</w:t>
      </w:r>
      <w:r w:rsidRPr="0075399B">
        <w:rPr>
          <w:lang w:val="en-US"/>
        </w:rPr>
        <w:tab/>
        <w:t xml:space="preserve">Distress alerts should normally be acknowledged by DSC only by appropriate coast stations. Coast stations should, in addition, set watch on </w:t>
      </w:r>
      <w:del w:id="856" w:author="Chairman" w:date="2022-08-03T11:19:00Z">
        <w:r w:rsidRPr="0075399B" w:rsidDel="00760782">
          <w:rPr>
            <w:lang w:val="en-US"/>
          </w:rPr>
          <w:delText>radiotelephony and, if the “mode of subsequent communication” signal in the received distress alert indicates teleprinter, also on narrow-band direct</w:delText>
        </w:r>
        <w:r w:rsidRPr="0075399B" w:rsidDel="00760782">
          <w:rPr>
            <w:lang w:val="en-US"/>
          </w:rPr>
          <w:noBreakHyphen/>
          <w:delText xml:space="preserve">printing (NBDP) (see Recommendation ITU-R M.493). In both cases, the radiotelephone and NBDP </w:delText>
        </w:r>
      </w:del>
      <w:r w:rsidRPr="0075399B">
        <w:rPr>
          <w:lang w:val="en-US"/>
        </w:rPr>
        <w:t xml:space="preserve">frequencies </w:t>
      </w:r>
      <w:del w:id="857" w:author="Chairman" w:date="2022-08-03T11:19:00Z">
        <w:r w:rsidRPr="0075399B" w:rsidDel="00760782">
          <w:rPr>
            <w:lang w:val="en-US"/>
          </w:rPr>
          <w:delText xml:space="preserve">should be those </w:delText>
        </w:r>
      </w:del>
      <w:r w:rsidRPr="0075399B">
        <w:rPr>
          <w:lang w:val="en-US"/>
        </w:rPr>
        <w:t xml:space="preserve">associated with the frequency on which the distress alert was received. </w:t>
      </w:r>
    </w:p>
    <w:p w14:paraId="76077AA7" w14:textId="77777777" w:rsidR="00321DF9" w:rsidRPr="0075399B" w:rsidRDefault="00321DF9" w:rsidP="00E33D7E">
      <w:pPr>
        <w:rPr>
          <w:lang w:val="en-US"/>
        </w:rPr>
      </w:pPr>
      <w:ins w:id="858" w:author="Chairman" w:date="2022-12-12T13:58:00Z">
        <w:r>
          <w:rPr>
            <w:b/>
            <w:lang w:val="en-US"/>
          </w:rPr>
          <w:t>A1-</w:t>
        </w:r>
      </w:ins>
      <w:r w:rsidRPr="0075399B">
        <w:rPr>
          <w:b/>
          <w:lang w:val="en-US"/>
        </w:rPr>
        <w:t>3.3.2</w:t>
      </w:r>
      <w:r w:rsidRPr="0075399B">
        <w:rPr>
          <w:lang w:val="en-US"/>
        </w:rPr>
        <w:tab/>
        <w:t>Acknowledgements by coast stations of DSC distress alerts transmitted on MF or HF should be initiated with a minimum delay of 1 min after receipt of a distress alert, and normally within a maximum delay of 2</w:t>
      </w:r>
      <w:r w:rsidRPr="0075399B">
        <w:rPr>
          <w:sz w:val="8"/>
          <w:szCs w:val="4"/>
          <w:lang w:val="en-US"/>
        </w:rPr>
        <w:t> </w:t>
      </w:r>
      <w:ins w:id="859" w:author="Chairman" w:date="2022-08-03T11:20:00Z">
        <w:r>
          <w:rPr>
            <w:lang w:val="en-US"/>
          </w:rPr>
          <w:t>⅓</w:t>
        </w:r>
      </w:ins>
      <w:del w:id="860" w:author="Chairman" w:date="2022-08-03T11:20:00Z">
        <w:r w:rsidRPr="0075399B" w:rsidDel="00760782">
          <w:rPr>
            <w:lang w:val="en-US"/>
          </w:rPr>
          <w:delText>¾</w:delText>
        </w:r>
      </w:del>
      <w:r w:rsidRPr="0075399B">
        <w:rPr>
          <w:lang w:val="en-US"/>
        </w:rPr>
        <w:t> min. This allows all calls within a single frequency or multi</w:t>
      </w:r>
      <w:r w:rsidRPr="0075399B">
        <w:rPr>
          <w:lang w:val="en-US"/>
        </w:rPr>
        <w:noBreakHyphen/>
        <w:t>frequency call attempt to be completed and should allow sufficient time for coast stations to respond to the distress alert. Acknowledgements by coast stations on VHF should be transmitted as soon as practicable.</w:t>
      </w:r>
    </w:p>
    <w:p w14:paraId="17F96277" w14:textId="77777777" w:rsidR="00321DF9" w:rsidRPr="0075399B" w:rsidRDefault="00321DF9" w:rsidP="00E33D7E">
      <w:pPr>
        <w:rPr>
          <w:lang w:val="en-US"/>
        </w:rPr>
      </w:pPr>
      <w:ins w:id="861" w:author="Chairman" w:date="2022-12-12T13:59:00Z">
        <w:r>
          <w:rPr>
            <w:b/>
            <w:lang w:val="en-US"/>
          </w:rPr>
          <w:t>A1-</w:t>
        </w:r>
      </w:ins>
      <w:r w:rsidRPr="0075399B">
        <w:rPr>
          <w:b/>
          <w:lang w:val="en-US"/>
        </w:rPr>
        <w:t>3.3.3</w:t>
      </w:r>
      <w:r w:rsidRPr="0075399B">
        <w:rPr>
          <w:lang w:val="en-US"/>
        </w:rPr>
        <w:tab/>
        <w:t xml:space="preserve">The acknowledgement of a distress alert consists of a single DSC distress acknowledgement call and </w:t>
      </w:r>
      <w:ins w:id="862" w:author="Chairman" w:date="2022-08-03T11:21:00Z">
        <w:r>
          <w:rPr>
            <w:lang w:val="en-US"/>
          </w:rPr>
          <w:t xml:space="preserve">automatically </w:t>
        </w:r>
      </w:ins>
      <w:r w:rsidRPr="0075399B">
        <w:rPr>
          <w:lang w:val="en-US"/>
        </w:rPr>
        <w:t xml:space="preserve">includes the </w:t>
      </w:r>
      <w:ins w:id="863" w:author="Chairman" w:date="2022-08-03T11:21:00Z">
        <w:r>
          <w:rPr>
            <w:lang w:val="en-US"/>
          </w:rPr>
          <w:t>MMSI</w:t>
        </w:r>
      </w:ins>
      <w:del w:id="864" w:author="Chairman" w:date="2022-08-03T11:21:00Z">
        <w:r w:rsidRPr="0075399B" w:rsidDel="00760782">
          <w:rPr>
            <w:lang w:val="en-US"/>
          </w:rPr>
          <w:delText>identification</w:delText>
        </w:r>
      </w:del>
      <w:r w:rsidRPr="0075399B">
        <w:rPr>
          <w:lang w:val="en-US"/>
        </w:rPr>
        <w:t xml:space="preserve"> of the ship whose distress alert is being acknowledged.</w:t>
      </w:r>
    </w:p>
    <w:p w14:paraId="55432434" w14:textId="77777777" w:rsidR="00321DF9" w:rsidRPr="0075399B" w:rsidRDefault="00321DF9">
      <w:pPr>
        <w:jc w:val="both"/>
        <w:rPr>
          <w:lang w:val="en-US"/>
        </w:rPr>
        <w:pPrChange w:id="865" w:author="Chairman" w:date="2022-12-12T13:59:00Z">
          <w:pPr/>
        </w:pPrChange>
      </w:pPr>
      <w:ins w:id="866" w:author="Chairman" w:date="2022-12-12T13:59:00Z">
        <w:r>
          <w:rPr>
            <w:b/>
            <w:lang w:val="en-US"/>
          </w:rPr>
          <w:t>A1-</w:t>
        </w:r>
      </w:ins>
      <w:r w:rsidRPr="0075399B">
        <w:rPr>
          <w:b/>
          <w:lang w:val="en-US"/>
        </w:rPr>
        <w:t>3.3.4</w:t>
      </w:r>
      <w:r w:rsidRPr="0075399B">
        <w:rPr>
          <w:lang w:val="en-US"/>
        </w:rPr>
        <w:tab/>
        <w:t xml:space="preserve">Ships receiving a DSC distress alert from another ship should set watch on an associated radiotelephone distress and safety traffic frequency </w:t>
      </w:r>
      <w:ins w:id="867" w:author="Chairman" w:date="2022-08-03T11:22:00Z">
        <w:r w:rsidRPr="008D084A">
          <w:t xml:space="preserve">in order to receive subsequent distress calls and messages.  </w:t>
        </w:r>
        <w:r w:rsidRPr="001066A3">
          <w:t>The</w:t>
        </w:r>
        <w:r w:rsidRPr="008D084A">
          <w:t xml:space="preserve"> acknowledgement of a DSC distress alert from another ship should be made</w:t>
        </w:r>
        <w:r>
          <w:t xml:space="preserve"> </w:t>
        </w:r>
      </w:ins>
      <w:r w:rsidRPr="0075399B">
        <w:rPr>
          <w:lang w:val="en-US"/>
        </w:rPr>
        <w:t xml:space="preserve">and </w:t>
      </w:r>
      <w:del w:id="868" w:author="Chairman" w:date="2022-08-03T11:27:00Z">
        <w:r w:rsidRPr="0075399B" w:rsidDel="001869BF">
          <w:rPr>
            <w:lang w:val="en-US"/>
          </w:rPr>
          <w:delText xml:space="preserve">acknowledge the call </w:delText>
        </w:r>
      </w:del>
      <w:r w:rsidRPr="0075399B">
        <w:rPr>
          <w:lang w:val="en-US"/>
        </w:rPr>
        <w:t xml:space="preserve">by radiotelephony </w:t>
      </w:r>
      <w:ins w:id="869" w:author="Chairman" w:date="2022-08-03T11:27:00Z">
        <w:r w:rsidRPr="008D084A">
          <w:t>after a short interval so that a coast station may acknowledge receipt in the first instance.</w:t>
        </w:r>
        <w:r w:rsidRPr="0075399B">
          <w:rPr>
            <w:lang w:val="en-US"/>
          </w:rPr>
          <w:t xml:space="preserve"> </w:t>
        </w:r>
      </w:ins>
      <w:r w:rsidRPr="0075399B">
        <w:rPr>
          <w:lang w:val="en-US"/>
        </w:rPr>
        <w:t xml:space="preserve">(see RR Nos. </w:t>
      </w:r>
      <w:r w:rsidRPr="0075399B">
        <w:rPr>
          <w:b/>
          <w:bCs/>
          <w:lang w:val="en-US"/>
        </w:rPr>
        <w:t>32.28</w:t>
      </w:r>
      <w:r w:rsidRPr="0075399B">
        <w:rPr>
          <w:lang w:val="en-US"/>
        </w:rPr>
        <w:t xml:space="preserve"> – </w:t>
      </w:r>
      <w:r w:rsidRPr="0075399B">
        <w:rPr>
          <w:b/>
          <w:bCs/>
          <w:lang w:val="en-US"/>
        </w:rPr>
        <w:t>32.35</w:t>
      </w:r>
      <w:r w:rsidRPr="0075399B">
        <w:rPr>
          <w:lang w:val="en-US"/>
        </w:rPr>
        <w:t>).</w:t>
      </w:r>
    </w:p>
    <w:p w14:paraId="0BD0C8D8" w14:textId="77777777" w:rsidR="00321DF9" w:rsidRPr="0075399B" w:rsidRDefault="00321DF9">
      <w:pPr>
        <w:jc w:val="both"/>
        <w:rPr>
          <w:lang w:val="en-US"/>
        </w:rPr>
        <w:pPrChange w:id="870" w:author="Chairman" w:date="2022-12-12T13:59:00Z">
          <w:pPr/>
        </w:pPrChange>
      </w:pPr>
      <w:ins w:id="871" w:author="Chairman" w:date="2022-12-12T13:59:00Z">
        <w:r>
          <w:rPr>
            <w:b/>
            <w:lang w:val="en-US"/>
          </w:rPr>
          <w:t>A1-</w:t>
        </w:r>
      </w:ins>
      <w:r w:rsidRPr="0075399B">
        <w:rPr>
          <w:b/>
          <w:lang w:val="en-US"/>
        </w:rPr>
        <w:t>3.3.5</w:t>
      </w:r>
      <w:r w:rsidRPr="0075399B">
        <w:rPr>
          <w:lang w:val="en-US"/>
        </w:rPr>
        <w:tab/>
        <w:t xml:space="preserve">The automatic </w:t>
      </w:r>
      <w:del w:id="872" w:author="Chairman" w:date="2022-08-03T11:27:00Z">
        <w:r w:rsidRPr="0075399B" w:rsidDel="001869BF">
          <w:rPr>
            <w:lang w:val="en-US"/>
          </w:rPr>
          <w:delText xml:space="preserve">repetition </w:delText>
        </w:r>
      </w:del>
      <w:ins w:id="873" w:author="Chairman" w:date="2022-08-03T11:27:00Z">
        <w:r>
          <w:rPr>
            <w:lang w:val="en-US"/>
          </w:rPr>
          <w:t>retransmission</w:t>
        </w:r>
        <w:r w:rsidRPr="0075399B">
          <w:rPr>
            <w:lang w:val="en-US"/>
          </w:rPr>
          <w:t xml:space="preserve"> </w:t>
        </w:r>
      </w:ins>
      <w:r w:rsidRPr="0075399B">
        <w:rPr>
          <w:lang w:val="en-US"/>
        </w:rPr>
        <w:t xml:space="preserve">of a distress alert attempt should be terminated automatically on receipt of a DSC distress </w:t>
      </w:r>
      <w:ins w:id="874" w:author="Chairman" w:date="2022-08-03T11:27:00Z">
        <w:r>
          <w:rPr>
            <w:lang w:val="en-US"/>
          </w:rPr>
          <w:t xml:space="preserve">alert </w:t>
        </w:r>
      </w:ins>
      <w:r w:rsidRPr="0075399B">
        <w:rPr>
          <w:lang w:val="en-US"/>
        </w:rPr>
        <w:t>acknowledgement.</w:t>
      </w:r>
    </w:p>
    <w:p w14:paraId="63B5B3CC" w14:textId="77777777" w:rsidR="00321DF9" w:rsidRPr="0075399B" w:rsidDel="001869BF" w:rsidRDefault="00321DF9">
      <w:pPr>
        <w:tabs>
          <w:tab w:val="left" w:pos="3870"/>
        </w:tabs>
        <w:jc w:val="both"/>
        <w:rPr>
          <w:del w:id="875" w:author="Chairman" w:date="2022-08-03T11:27:00Z"/>
          <w:strike/>
          <w:lang w:val="en-US"/>
        </w:rPr>
        <w:pPrChange w:id="876" w:author="Chairman" w:date="2022-12-12T13:59:00Z">
          <w:pPr>
            <w:tabs>
              <w:tab w:val="left" w:pos="3870"/>
            </w:tabs>
          </w:pPr>
        </w:pPrChange>
      </w:pPr>
      <w:del w:id="877" w:author="Chairman" w:date="2022-08-03T11:27:00Z">
        <w:r w:rsidRPr="0075399B" w:rsidDel="001869BF">
          <w:rPr>
            <w:b/>
            <w:lang w:val="en-US"/>
          </w:rPr>
          <w:delText>3.3.6</w:delText>
        </w:r>
        <w:r w:rsidRPr="0075399B" w:rsidDel="001869BF">
          <w:rPr>
            <w:lang w:val="en-US"/>
          </w:rPr>
          <w:tab/>
          <w:delText>When distress, urgency, and safety traffic cannot be successfully conducted using radiotelephony, an affected station may indicate its intention to conduct subsequent communications on the associated frequency for NBDP telegraphy.</w:delText>
        </w:r>
      </w:del>
    </w:p>
    <w:p w14:paraId="4CBF9531" w14:textId="77777777" w:rsidR="00321DF9" w:rsidRPr="0075399B" w:rsidRDefault="00321DF9">
      <w:pPr>
        <w:pStyle w:val="Heading2"/>
        <w:jc w:val="both"/>
        <w:rPr>
          <w:color w:val="000000"/>
          <w:lang w:val="en-US"/>
        </w:rPr>
        <w:pPrChange w:id="878" w:author="Chairman" w:date="2022-12-12T13:59:00Z">
          <w:pPr>
            <w:pStyle w:val="Heading2"/>
          </w:pPr>
        </w:pPrChange>
      </w:pPr>
      <w:bookmarkStart w:id="879" w:name="_Toc121819870"/>
      <w:ins w:id="880" w:author="Chairman" w:date="2022-12-12T13:59:00Z">
        <w:r>
          <w:rPr>
            <w:lang w:val="en-US"/>
          </w:rPr>
          <w:t>A1-</w:t>
        </w:r>
      </w:ins>
      <w:r w:rsidRPr="0075399B">
        <w:rPr>
          <w:lang w:val="en-US"/>
        </w:rPr>
        <w:t>3.4</w:t>
      </w:r>
      <w:r w:rsidRPr="0075399B">
        <w:rPr>
          <w:lang w:val="en-US"/>
        </w:rPr>
        <w:tab/>
        <w:t>Distress alert relays</w:t>
      </w:r>
      <w:bookmarkEnd w:id="879"/>
    </w:p>
    <w:p w14:paraId="6CCB4AD8" w14:textId="77777777" w:rsidR="00321DF9" w:rsidRPr="0075399B" w:rsidRDefault="00321DF9">
      <w:pPr>
        <w:jc w:val="both"/>
        <w:rPr>
          <w:lang w:val="en-US"/>
        </w:rPr>
        <w:pPrChange w:id="881" w:author="Chairman" w:date="2022-12-12T13:59:00Z">
          <w:pPr/>
        </w:pPrChange>
      </w:pPr>
      <w:r w:rsidRPr="0075399B">
        <w:rPr>
          <w:lang w:val="en-US"/>
        </w:rPr>
        <w:t>Distress alert relays should be initiated manually.</w:t>
      </w:r>
    </w:p>
    <w:p w14:paraId="4E033CB3" w14:textId="77777777" w:rsidR="00321DF9" w:rsidRPr="0075399B" w:rsidRDefault="00321DF9">
      <w:pPr>
        <w:jc w:val="both"/>
        <w:rPr>
          <w:lang w:val="en-US"/>
        </w:rPr>
        <w:pPrChange w:id="882" w:author="Chairman" w:date="2022-12-12T13:59:00Z">
          <w:pPr/>
        </w:pPrChange>
      </w:pPr>
      <w:ins w:id="883" w:author="Chairman" w:date="2022-12-12T13:59:00Z">
        <w:r>
          <w:rPr>
            <w:b/>
            <w:lang w:val="en-US"/>
          </w:rPr>
          <w:t>A1-</w:t>
        </w:r>
      </w:ins>
      <w:r w:rsidRPr="0075399B">
        <w:rPr>
          <w:b/>
          <w:lang w:val="en-US"/>
        </w:rPr>
        <w:t>3.4.1</w:t>
      </w:r>
      <w:r w:rsidRPr="0075399B">
        <w:rPr>
          <w:lang w:val="en-US"/>
        </w:rPr>
        <w:tab/>
        <w:t xml:space="preserve">A distress alert relay should use the call format for distress alert relays as specified in Recommendation ITU-R M.493 and the calling attempt should follow the procedures described in § 3.1.3 to 3.1.3.2 for distress alerts, except that the distress relay is sent manually as a single call </w:t>
      </w:r>
      <w:r w:rsidRPr="0075399B">
        <w:rPr>
          <w:lang w:val="en-US"/>
        </w:rPr>
        <w:lastRenderedPageBreak/>
        <w:t>on a single frequency. Ship stations not provided with the DSC distress alert relay function should relay the alert by radio</w:t>
      </w:r>
      <w:ins w:id="884" w:author="Chairman" w:date="2022-08-03T11:28:00Z">
        <w:r>
          <w:rPr>
            <w:lang w:val="en-US"/>
          </w:rPr>
          <w:t>-</w:t>
        </w:r>
      </w:ins>
      <w:del w:id="885" w:author="Chairman" w:date="2022-08-03T11:28:00Z">
        <w:r w:rsidRPr="0075399B" w:rsidDel="001869BF">
          <w:rPr>
            <w:lang w:val="en-US"/>
          </w:rPr>
          <w:delText xml:space="preserve"> </w:delText>
        </w:r>
      </w:del>
      <w:r w:rsidRPr="0075399B">
        <w:rPr>
          <w:lang w:val="en-US"/>
        </w:rPr>
        <w:t>telephony.</w:t>
      </w:r>
    </w:p>
    <w:p w14:paraId="6D3C7F28" w14:textId="77777777" w:rsidR="00321DF9" w:rsidRPr="0075399B" w:rsidRDefault="00321DF9">
      <w:pPr>
        <w:jc w:val="both"/>
        <w:rPr>
          <w:lang w:val="en-US"/>
        </w:rPr>
        <w:pPrChange w:id="886" w:author="Chairman" w:date="2022-12-12T13:59:00Z">
          <w:pPr/>
        </w:pPrChange>
      </w:pPr>
      <w:ins w:id="887" w:author="Chairman" w:date="2022-12-12T13:59:00Z">
        <w:r>
          <w:rPr>
            <w:b/>
            <w:lang w:val="en-US"/>
          </w:rPr>
          <w:t>A1-</w:t>
        </w:r>
      </w:ins>
      <w:r w:rsidRPr="0075399B">
        <w:rPr>
          <w:b/>
          <w:lang w:val="en-US"/>
        </w:rPr>
        <w:t>3.4.2</w:t>
      </w:r>
      <w:r w:rsidRPr="0075399B">
        <w:rPr>
          <w:lang w:val="en-US"/>
        </w:rPr>
        <w:tab/>
        <w:t>Any ship, receiving a distress alert on an HF channel which is not acknowledged by a coast station within 5 min, should transmit an individual distress alert relay addressed to the appropriate coast station</w:t>
      </w:r>
      <w:ins w:id="888" w:author="Chairman" w:date="2022-08-03T11:28:00Z">
        <w:r w:rsidRPr="001869BF">
          <w:rPr>
            <w:lang w:eastAsia="ko-KR"/>
          </w:rPr>
          <w:t xml:space="preserve"> </w:t>
        </w:r>
        <w:r w:rsidRPr="00DB7B4D">
          <w:rPr>
            <w:lang w:eastAsia="ko-KR"/>
          </w:rPr>
          <w:t>or rescue coordination centre</w:t>
        </w:r>
      </w:ins>
      <w:r w:rsidRPr="0075399B">
        <w:rPr>
          <w:lang w:val="en-US"/>
        </w:rPr>
        <w:t>.</w:t>
      </w:r>
    </w:p>
    <w:p w14:paraId="44E72375" w14:textId="77777777" w:rsidR="00321DF9" w:rsidRPr="0075399B" w:rsidRDefault="00321DF9">
      <w:pPr>
        <w:jc w:val="both"/>
        <w:rPr>
          <w:lang w:val="en-US"/>
        </w:rPr>
        <w:pPrChange w:id="889" w:author="Chairman" w:date="2022-12-12T13:59:00Z">
          <w:pPr/>
        </w:pPrChange>
      </w:pPr>
      <w:ins w:id="890" w:author="Chairman" w:date="2022-12-12T13:59:00Z">
        <w:r>
          <w:rPr>
            <w:b/>
            <w:lang w:val="en-US"/>
          </w:rPr>
          <w:t>A1-</w:t>
        </w:r>
      </w:ins>
      <w:r w:rsidRPr="0075399B">
        <w:rPr>
          <w:b/>
          <w:lang w:val="en-US"/>
        </w:rPr>
        <w:t>3.4.3</w:t>
      </w:r>
      <w:r w:rsidRPr="0075399B">
        <w:rPr>
          <w:lang w:val="en-US"/>
        </w:rPr>
        <w:tab/>
        <w:t>Distress alert relays transmitted by coast stations, or by ship stations addressed to more than one vessel, should be acknowledged by ship stations using radiotelephony. Distress alert relays transmitted by ship stations should be acknowledged by a coast station transmitting a “distress alert relay acknowledgement” call in accordance with the procedures for distress acknowledgements given in § </w:t>
      </w:r>
      <w:ins w:id="891" w:author="Chairman" w:date="2022-12-12T13:59:00Z">
        <w:r>
          <w:rPr>
            <w:lang w:val="en-US"/>
          </w:rPr>
          <w:t>A1-</w:t>
        </w:r>
      </w:ins>
      <w:r w:rsidRPr="0075399B">
        <w:rPr>
          <w:lang w:val="en-US"/>
        </w:rPr>
        <w:t>3.3 to </w:t>
      </w:r>
      <w:ins w:id="892" w:author="Chairman" w:date="2022-12-12T14:00:00Z">
        <w:r>
          <w:rPr>
            <w:lang w:val="en-US"/>
          </w:rPr>
          <w:t>A1-</w:t>
        </w:r>
      </w:ins>
      <w:r w:rsidRPr="0075399B">
        <w:rPr>
          <w:lang w:val="en-US"/>
        </w:rPr>
        <w:t>3.3.3.</w:t>
      </w:r>
    </w:p>
    <w:p w14:paraId="72481824" w14:textId="77777777" w:rsidR="00321DF9" w:rsidRPr="0075399B" w:rsidRDefault="00321DF9" w:rsidP="00E33D7E">
      <w:pPr>
        <w:pStyle w:val="Heading1"/>
        <w:rPr>
          <w:lang w:val="en-US"/>
        </w:rPr>
      </w:pPr>
      <w:bookmarkStart w:id="893" w:name="_Toc121819871"/>
      <w:ins w:id="894" w:author="Chairman" w:date="2022-12-12T14:00:00Z">
        <w:r>
          <w:rPr>
            <w:lang w:val="en-US"/>
          </w:rPr>
          <w:t>A1-</w:t>
        </w:r>
      </w:ins>
      <w:r w:rsidRPr="0075399B">
        <w:rPr>
          <w:lang w:val="en-US"/>
        </w:rPr>
        <w:t>4</w:t>
      </w:r>
      <w:r w:rsidRPr="0075399B">
        <w:rPr>
          <w:lang w:val="en-US"/>
        </w:rPr>
        <w:tab/>
        <w:t>Procedures for digital selective calling urgency and safety calls</w:t>
      </w:r>
      <w:bookmarkEnd w:id="893"/>
    </w:p>
    <w:p w14:paraId="52D318B6" w14:textId="77777777" w:rsidR="00321DF9" w:rsidRPr="0075399B" w:rsidRDefault="00321DF9">
      <w:pPr>
        <w:jc w:val="both"/>
        <w:rPr>
          <w:lang w:val="en-US"/>
        </w:rPr>
        <w:pPrChange w:id="895" w:author="Chairman" w:date="2022-12-12T14:00:00Z">
          <w:pPr/>
        </w:pPrChange>
      </w:pPr>
      <w:ins w:id="896" w:author="Chairman" w:date="2022-12-12T14:00:00Z">
        <w:r>
          <w:rPr>
            <w:b/>
            <w:lang w:val="en-US"/>
          </w:rPr>
          <w:t>A1-</w:t>
        </w:r>
      </w:ins>
      <w:r w:rsidRPr="0075399B">
        <w:rPr>
          <w:b/>
          <w:lang w:val="en-US"/>
        </w:rPr>
        <w:t>4.1</w:t>
      </w:r>
      <w:r w:rsidRPr="0075399B">
        <w:rPr>
          <w:lang w:val="en-US"/>
        </w:rPr>
        <w:tab/>
        <w:t>DSC, on the distress and safety calling frequencies, should be used by coast stations to advise shipping, and by ships to advise coast stations and/or ship stations, of the impending transmission of urgency, vital navigational and safety messages, except where the transmissions take place at routine times. The call should indicate the working frequency which will be used for the subsequent transmission of an urgent, vital navigational or safety message.</w:t>
      </w:r>
    </w:p>
    <w:p w14:paraId="0767CCDF" w14:textId="77777777" w:rsidR="00321DF9" w:rsidRPr="0075399B" w:rsidRDefault="00321DF9">
      <w:pPr>
        <w:jc w:val="both"/>
        <w:rPr>
          <w:u w:val="single"/>
          <w:lang w:val="en-US"/>
        </w:rPr>
        <w:pPrChange w:id="897" w:author="Chairman" w:date="2022-12-12T14:00:00Z">
          <w:pPr/>
        </w:pPrChange>
      </w:pPr>
      <w:ins w:id="898" w:author="Chairman" w:date="2022-12-12T14:00:00Z">
        <w:r>
          <w:rPr>
            <w:b/>
            <w:lang w:val="en-US"/>
          </w:rPr>
          <w:t>A1-</w:t>
        </w:r>
      </w:ins>
      <w:r w:rsidRPr="0075399B">
        <w:rPr>
          <w:b/>
          <w:lang w:val="en-US"/>
        </w:rPr>
        <w:t>4.2</w:t>
      </w:r>
      <w:r w:rsidRPr="0075399B">
        <w:rPr>
          <w:lang w:val="en-US"/>
        </w:rPr>
        <w:tab/>
        <w:t xml:space="preserve">The announcement and identification of medical transports should be carried out by DSC transmission, using appropriate distress and safety calling frequencies. Such calls should use the call format for an urgency </w:t>
      </w:r>
      <w:del w:id="899" w:author="Chairman" w:date="2022-08-03T11:29:00Z">
        <w:r w:rsidRPr="0075399B" w:rsidDel="001869BF">
          <w:rPr>
            <w:lang w:val="en-US"/>
          </w:rPr>
          <w:delText xml:space="preserve">or safety </w:delText>
        </w:r>
      </w:del>
      <w:r w:rsidRPr="0075399B">
        <w:rPr>
          <w:lang w:val="en-US"/>
        </w:rPr>
        <w:t>call of the type medical transport and be addressed to all ships at VHF and Geographic Area at MF/HF.</w:t>
      </w:r>
    </w:p>
    <w:p w14:paraId="342B36D1" w14:textId="77777777" w:rsidR="00321DF9" w:rsidRPr="0075399B" w:rsidRDefault="00321DF9">
      <w:pPr>
        <w:jc w:val="both"/>
        <w:rPr>
          <w:b/>
          <w:sz w:val="28"/>
          <w:lang w:val="en-US"/>
        </w:rPr>
        <w:pPrChange w:id="900" w:author="Chairman" w:date="2022-12-12T14:00:00Z">
          <w:pPr/>
        </w:pPrChange>
      </w:pPr>
      <w:ins w:id="901" w:author="Chairman" w:date="2022-12-12T14:00:00Z">
        <w:r>
          <w:rPr>
            <w:b/>
            <w:lang w:val="en-US"/>
          </w:rPr>
          <w:t>A1-</w:t>
        </w:r>
      </w:ins>
      <w:r w:rsidRPr="0075399B">
        <w:rPr>
          <w:b/>
          <w:lang w:val="en-US"/>
        </w:rPr>
        <w:t>4.3</w:t>
      </w:r>
      <w:r w:rsidRPr="0075399B">
        <w:rPr>
          <w:b/>
          <w:lang w:val="en-US"/>
        </w:rPr>
        <w:tab/>
      </w:r>
      <w:r w:rsidRPr="0075399B">
        <w:rPr>
          <w:lang w:val="en-US"/>
        </w:rPr>
        <w:t>The operational procedures for urgency and safety calls should be in accordance with the relevant parts of</w:t>
      </w:r>
      <w:del w:id="902" w:author="Chairman" w:date="2022-12-12T14:00:00Z">
        <w:r w:rsidRPr="0075399B" w:rsidDel="00505554">
          <w:rPr>
            <w:lang w:val="en-US"/>
          </w:rPr>
          <w:delText xml:space="preserve"> Annex 3</w:delText>
        </w:r>
      </w:del>
      <w:r w:rsidRPr="0075399B">
        <w:rPr>
          <w:lang w:val="en-US"/>
        </w:rPr>
        <w:t>, § </w:t>
      </w:r>
      <w:ins w:id="903" w:author="Chairman" w:date="2022-12-12T14:00:00Z">
        <w:r>
          <w:rPr>
            <w:lang w:val="en-US"/>
          </w:rPr>
          <w:t>A1-</w:t>
        </w:r>
      </w:ins>
      <w:r w:rsidRPr="0075399B">
        <w:rPr>
          <w:lang w:val="en-US"/>
        </w:rPr>
        <w:t>2.1 or </w:t>
      </w:r>
      <w:ins w:id="904" w:author="Chairman" w:date="2022-12-12T14:00:00Z">
        <w:r>
          <w:rPr>
            <w:lang w:val="en-US"/>
          </w:rPr>
          <w:t>A1</w:t>
        </w:r>
      </w:ins>
      <w:ins w:id="905" w:author="Chairman" w:date="2022-12-12T14:01:00Z">
        <w:r>
          <w:rPr>
            <w:lang w:val="en-US"/>
          </w:rPr>
          <w:t>-</w:t>
        </w:r>
      </w:ins>
      <w:r w:rsidRPr="0075399B">
        <w:rPr>
          <w:lang w:val="en-US"/>
        </w:rPr>
        <w:t>2.2 and § </w:t>
      </w:r>
      <w:ins w:id="906" w:author="Chairman" w:date="2022-12-12T14:01:00Z">
        <w:r>
          <w:rPr>
            <w:lang w:val="en-US"/>
          </w:rPr>
          <w:t>A1-</w:t>
        </w:r>
      </w:ins>
      <w:r w:rsidRPr="0075399B">
        <w:rPr>
          <w:lang w:val="en-US"/>
        </w:rPr>
        <w:t xml:space="preserve">3.1 or </w:t>
      </w:r>
      <w:ins w:id="907" w:author="Chairman" w:date="2022-12-12T14:01:00Z">
        <w:r>
          <w:rPr>
            <w:lang w:val="en-US"/>
          </w:rPr>
          <w:t>A1-</w:t>
        </w:r>
      </w:ins>
      <w:r w:rsidRPr="0075399B">
        <w:rPr>
          <w:lang w:val="en-US"/>
        </w:rPr>
        <w:t xml:space="preserve">3.2. </w:t>
      </w:r>
    </w:p>
    <w:p w14:paraId="78E2C56A" w14:textId="77777777" w:rsidR="00321DF9" w:rsidRPr="0075399B" w:rsidRDefault="00321DF9" w:rsidP="00E33D7E">
      <w:pPr>
        <w:pStyle w:val="Heading1"/>
        <w:rPr>
          <w:lang w:val="en-US"/>
        </w:rPr>
      </w:pPr>
      <w:bookmarkStart w:id="908" w:name="_Toc121819872"/>
      <w:ins w:id="909" w:author="Chairman" w:date="2022-12-12T14:01:00Z">
        <w:r>
          <w:rPr>
            <w:lang w:val="en-US"/>
          </w:rPr>
          <w:t>A1-</w:t>
        </w:r>
      </w:ins>
      <w:r w:rsidRPr="0075399B">
        <w:rPr>
          <w:lang w:val="en-US"/>
        </w:rPr>
        <w:t>5</w:t>
      </w:r>
      <w:r w:rsidRPr="0075399B">
        <w:rPr>
          <w:lang w:val="en-US"/>
        </w:rPr>
        <w:tab/>
        <w:t>Testing the equipment used for distress and safety calls</w:t>
      </w:r>
      <w:bookmarkEnd w:id="908"/>
    </w:p>
    <w:p w14:paraId="2EBC7D61" w14:textId="77777777" w:rsidR="00321DF9" w:rsidRPr="0075399B" w:rsidRDefault="00321DF9">
      <w:pPr>
        <w:jc w:val="both"/>
        <w:rPr>
          <w:lang w:val="en-US"/>
        </w:rPr>
        <w:pPrChange w:id="910" w:author="Chairman" w:date="2022-12-12T14:01:00Z">
          <w:pPr/>
        </w:pPrChange>
      </w:pPr>
      <w:r w:rsidRPr="0075399B">
        <w:rPr>
          <w:lang w:val="en-US"/>
        </w:rPr>
        <w:t xml:space="preserve">Testing on the exclusive DSC distress and safety calling frequencies should be limited as far as possible. </w:t>
      </w:r>
      <w:del w:id="911" w:author="Chairman" w:date="2022-08-03T11:29:00Z">
        <w:r w:rsidRPr="0075399B" w:rsidDel="001869BF">
          <w:rPr>
            <w:lang w:val="en-US"/>
          </w:rPr>
          <w:delText>VHF, MF and HF</w:delText>
        </w:r>
      </w:del>
      <w:ins w:id="912" w:author="Chairman" w:date="2022-08-03T11:29:00Z">
        <w:r>
          <w:rPr>
            <w:lang w:val="en-US"/>
          </w:rPr>
          <w:t>DSC</w:t>
        </w:r>
      </w:ins>
      <w:r w:rsidRPr="0075399B">
        <w:rPr>
          <w:lang w:val="en-US"/>
        </w:rPr>
        <w:t xml:space="preserve"> test calls should be in accordance with Recommendation ITU-R M.493 and the call </w:t>
      </w:r>
      <w:del w:id="913" w:author="Chairman" w:date="2022-12-12T14:01:00Z">
        <w:r w:rsidRPr="0075399B" w:rsidDel="00505554">
          <w:rPr>
            <w:lang w:val="en-US"/>
          </w:rPr>
          <w:delText xml:space="preserve">may </w:delText>
        </w:r>
      </w:del>
      <w:ins w:id="914" w:author="Chairman" w:date="2022-12-12T14:01:00Z">
        <w:r>
          <w:rPr>
            <w:lang w:val="en-US"/>
          </w:rPr>
          <w:t>should</w:t>
        </w:r>
        <w:r w:rsidRPr="0075399B">
          <w:rPr>
            <w:lang w:val="en-US"/>
          </w:rPr>
          <w:t xml:space="preserve"> </w:t>
        </w:r>
      </w:ins>
      <w:r w:rsidRPr="0075399B">
        <w:rPr>
          <w:lang w:val="en-US"/>
        </w:rPr>
        <w:t>be acknowledged by the called station. Normally there would be no further communication between the two stations involved.</w:t>
      </w:r>
    </w:p>
    <w:p w14:paraId="1022AE1C" w14:textId="77777777" w:rsidR="00321DF9" w:rsidRPr="0075399B" w:rsidRDefault="00321DF9" w:rsidP="00E33D7E">
      <w:pPr>
        <w:rPr>
          <w:lang w:val="en-US"/>
        </w:rPr>
      </w:pPr>
    </w:p>
    <w:p w14:paraId="1D7E20AC" w14:textId="77777777" w:rsidR="00321DF9" w:rsidRPr="0075399B" w:rsidRDefault="00321DF9" w:rsidP="00E33D7E">
      <w:pPr>
        <w:rPr>
          <w:lang w:val="en-US"/>
        </w:rPr>
      </w:pPr>
    </w:p>
    <w:p w14:paraId="0AB81851" w14:textId="77777777" w:rsidR="00321DF9" w:rsidRPr="00600CDA" w:rsidRDefault="00321DF9" w:rsidP="00E33D7E">
      <w:pPr>
        <w:pStyle w:val="AnnexNoTitle"/>
        <w:rPr>
          <w:lang w:val="en-GB"/>
        </w:rPr>
      </w:pPr>
      <w:r w:rsidRPr="00600CDA">
        <w:rPr>
          <w:lang w:val="en-GB"/>
        </w:rPr>
        <w:t>Annex 2</w:t>
      </w:r>
      <w:r w:rsidRPr="00600CDA">
        <w:rPr>
          <w:lang w:val="en-GB"/>
        </w:rPr>
        <w:br/>
      </w:r>
      <w:r w:rsidRPr="00600CDA">
        <w:rPr>
          <w:lang w:val="en-GB"/>
        </w:rPr>
        <w:br/>
      </w:r>
      <w:del w:id="915" w:author="Chairman" w:date="2022-08-03T11:30:00Z">
        <w:r w:rsidRPr="00600CDA" w:rsidDel="001869BF">
          <w:rPr>
            <w:lang w:val="en-GB"/>
          </w:rPr>
          <w:delText>Provisions and</w:delText>
        </w:r>
      </w:del>
      <w:ins w:id="916" w:author="Chairman" w:date="2022-08-03T11:30:00Z">
        <w:r>
          <w:rPr>
            <w:lang w:val="en-GB"/>
          </w:rPr>
          <w:t>Operational</w:t>
        </w:r>
      </w:ins>
      <w:r w:rsidRPr="00600CDA">
        <w:rPr>
          <w:lang w:val="en-GB"/>
        </w:rPr>
        <w:t xml:space="preserve"> procedures for routine calls</w:t>
      </w:r>
    </w:p>
    <w:p w14:paraId="538986E2" w14:textId="77777777" w:rsidR="00321DF9" w:rsidRPr="0075399B" w:rsidRDefault="00321DF9" w:rsidP="00E33D7E">
      <w:pPr>
        <w:pStyle w:val="Heading1"/>
        <w:rPr>
          <w:lang w:val="en-US"/>
        </w:rPr>
      </w:pPr>
      <w:bookmarkStart w:id="917" w:name="_Toc121819873"/>
      <w:ins w:id="918" w:author="Chairman" w:date="2022-12-12T14:01:00Z">
        <w:r>
          <w:rPr>
            <w:lang w:val="en-US"/>
          </w:rPr>
          <w:t>A</w:t>
        </w:r>
      </w:ins>
      <w:ins w:id="919" w:author="Chairman" w:date="2022-12-12T14:03:00Z">
        <w:r>
          <w:rPr>
            <w:lang w:val="en-US"/>
          </w:rPr>
          <w:t>2</w:t>
        </w:r>
      </w:ins>
      <w:ins w:id="920" w:author="Chairman" w:date="2022-12-12T14:01:00Z">
        <w:r>
          <w:rPr>
            <w:lang w:val="en-US"/>
          </w:rPr>
          <w:t>-</w:t>
        </w:r>
      </w:ins>
      <w:r w:rsidRPr="0075399B">
        <w:rPr>
          <w:lang w:val="en-US"/>
        </w:rPr>
        <w:t>1</w:t>
      </w:r>
      <w:r w:rsidRPr="0075399B">
        <w:rPr>
          <w:lang w:val="en-US"/>
        </w:rPr>
        <w:tab/>
        <w:t>Frequency/channels</w:t>
      </w:r>
      <w:bookmarkEnd w:id="917"/>
    </w:p>
    <w:p w14:paraId="5E08736D" w14:textId="77777777" w:rsidR="00321DF9" w:rsidRPr="0075399B" w:rsidRDefault="00321DF9">
      <w:pPr>
        <w:jc w:val="both"/>
        <w:rPr>
          <w:lang w:val="en-US"/>
        </w:rPr>
        <w:pPrChange w:id="921" w:author="Chairman" w:date="2022-12-12T14:03:00Z">
          <w:pPr/>
        </w:pPrChange>
      </w:pPr>
      <w:ins w:id="922" w:author="Chairman" w:date="2022-12-12T14:01:00Z">
        <w:r>
          <w:rPr>
            <w:b/>
            <w:lang w:val="en-US"/>
          </w:rPr>
          <w:t>A</w:t>
        </w:r>
      </w:ins>
      <w:ins w:id="923" w:author="Chairman" w:date="2022-12-12T14:03:00Z">
        <w:r>
          <w:rPr>
            <w:b/>
            <w:lang w:val="en-US"/>
          </w:rPr>
          <w:t>2</w:t>
        </w:r>
      </w:ins>
      <w:ins w:id="924" w:author="Chairman" w:date="2022-12-12T14:01:00Z">
        <w:r>
          <w:rPr>
            <w:b/>
            <w:lang w:val="en-US"/>
          </w:rPr>
          <w:t>-</w:t>
        </w:r>
      </w:ins>
      <w:r w:rsidRPr="0075399B">
        <w:rPr>
          <w:b/>
          <w:lang w:val="en-US"/>
        </w:rPr>
        <w:t>1.1</w:t>
      </w:r>
      <w:r w:rsidRPr="0075399B">
        <w:rPr>
          <w:lang w:val="en-US"/>
        </w:rPr>
        <w:tab/>
        <w:t xml:space="preserve">As a rule, paired frequencies should be used at HF and MF, in which case an acknowledgement is transmitted on the frequency paired with the frequency of the received call. In exceptional cases for national purposes a single frequency may be used. If the same call is </w:t>
      </w:r>
      <w:r w:rsidRPr="0075399B">
        <w:rPr>
          <w:lang w:val="en-US"/>
        </w:rPr>
        <w:lastRenderedPageBreak/>
        <w:t xml:space="preserve">received on several calling channels, the most appropriate shall be chosen to transmit the acknowledgement. A single frequency channel should be used at VHF. </w:t>
      </w:r>
    </w:p>
    <w:p w14:paraId="054108F3" w14:textId="77777777" w:rsidR="00321DF9" w:rsidRPr="0075399B" w:rsidRDefault="00321DF9">
      <w:pPr>
        <w:pStyle w:val="Heading2"/>
        <w:jc w:val="both"/>
        <w:rPr>
          <w:lang w:val="en-US"/>
        </w:rPr>
        <w:pPrChange w:id="925" w:author="Chairman" w:date="2022-12-12T14:03:00Z">
          <w:pPr>
            <w:pStyle w:val="Heading2"/>
          </w:pPr>
        </w:pPrChange>
      </w:pPr>
      <w:bookmarkStart w:id="926" w:name="_Toc121819874"/>
      <w:ins w:id="927" w:author="Chairman" w:date="2022-12-12T14:01:00Z">
        <w:r>
          <w:rPr>
            <w:lang w:val="en-US"/>
          </w:rPr>
          <w:t>A</w:t>
        </w:r>
      </w:ins>
      <w:ins w:id="928" w:author="Chairman" w:date="2022-12-12T14:03:00Z">
        <w:r>
          <w:rPr>
            <w:lang w:val="en-US"/>
          </w:rPr>
          <w:t>2</w:t>
        </w:r>
      </w:ins>
      <w:ins w:id="929" w:author="Chairman" w:date="2022-12-12T14:01:00Z">
        <w:r>
          <w:rPr>
            <w:lang w:val="en-US"/>
          </w:rPr>
          <w:t>-</w:t>
        </w:r>
      </w:ins>
      <w:r w:rsidRPr="0075399B">
        <w:rPr>
          <w:lang w:val="en-US"/>
        </w:rPr>
        <w:t>1.2</w:t>
      </w:r>
      <w:r w:rsidRPr="0075399B">
        <w:rPr>
          <w:lang w:val="en-US"/>
        </w:rPr>
        <w:tab/>
        <w:t>International calling</w:t>
      </w:r>
      <w:bookmarkEnd w:id="926"/>
    </w:p>
    <w:p w14:paraId="2B00F86B" w14:textId="77777777" w:rsidR="00321DF9" w:rsidRPr="0075399B" w:rsidRDefault="00321DF9">
      <w:pPr>
        <w:jc w:val="both"/>
        <w:rPr>
          <w:lang w:val="en-US"/>
        </w:rPr>
        <w:pPrChange w:id="930" w:author="Chairman" w:date="2022-12-12T14:03:00Z">
          <w:pPr/>
        </w:pPrChange>
      </w:pPr>
      <w:r w:rsidRPr="0075399B">
        <w:rPr>
          <w:lang w:val="en-US"/>
        </w:rPr>
        <w:t>The paired frequencies listed in RR Appendix </w:t>
      </w:r>
      <w:r w:rsidRPr="0075399B">
        <w:rPr>
          <w:b/>
          <w:bCs/>
          <w:lang w:val="en-US"/>
        </w:rPr>
        <w:t>17</w:t>
      </w:r>
      <w:r w:rsidRPr="0075399B">
        <w:rPr>
          <w:lang w:val="en-US"/>
        </w:rPr>
        <w:t xml:space="preserve"> and in Annex 5 of this Recommendation should be used for international DSC calling at HF.</w:t>
      </w:r>
    </w:p>
    <w:p w14:paraId="5F46E5CE" w14:textId="77777777" w:rsidR="00321DF9" w:rsidRPr="0075399B" w:rsidRDefault="00321DF9">
      <w:pPr>
        <w:jc w:val="both"/>
        <w:rPr>
          <w:lang w:val="en-US"/>
        </w:rPr>
        <w:pPrChange w:id="931" w:author="Chairman" w:date="2022-12-12T14:03:00Z">
          <w:pPr/>
        </w:pPrChange>
      </w:pPr>
      <w:ins w:id="932" w:author="Chairman" w:date="2022-12-12T14:01:00Z">
        <w:r>
          <w:rPr>
            <w:b/>
            <w:lang w:val="en-US"/>
          </w:rPr>
          <w:t>A</w:t>
        </w:r>
      </w:ins>
      <w:ins w:id="933" w:author="Chairman" w:date="2022-12-12T14:03:00Z">
        <w:r>
          <w:rPr>
            <w:b/>
            <w:lang w:val="en-US"/>
          </w:rPr>
          <w:t>2</w:t>
        </w:r>
      </w:ins>
      <w:ins w:id="934" w:author="Chairman" w:date="2022-12-12T14:01:00Z">
        <w:r>
          <w:rPr>
            <w:b/>
            <w:lang w:val="en-US"/>
          </w:rPr>
          <w:t>-</w:t>
        </w:r>
      </w:ins>
      <w:r w:rsidRPr="0075399B">
        <w:rPr>
          <w:b/>
          <w:lang w:val="en-US"/>
        </w:rPr>
        <w:t>1.2.1</w:t>
      </w:r>
      <w:r w:rsidRPr="0075399B">
        <w:rPr>
          <w:lang w:val="en-US"/>
        </w:rPr>
        <w:tab/>
        <w:t>At HF and MF international DSC frequencies should only be used for shore-to-ship calls and for the associated call acknowledgements from ships fitted for automatic DSC operation where it is known that the ships concerned are not listening to the coast station’s national frequencies.</w:t>
      </w:r>
    </w:p>
    <w:p w14:paraId="3DEAEDDF" w14:textId="77777777" w:rsidR="00321DF9" w:rsidRPr="0075399B" w:rsidRDefault="00321DF9">
      <w:pPr>
        <w:jc w:val="both"/>
        <w:rPr>
          <w:lang w:val="en-US"/>
        </w:rPr>
        <w:pPrChange w:id="935" w:author="Chairman" w:date="2022-12-12T14:03:00Z">
          <w:pPr/>
        </w:pPrChange>
      </w:pPr>
      <w:ins w:id="936" w:author="Chairman" w:date="2022-12-12T14:02:00Z">
        <w:r>
          <w:rPr>
            <w:b/>
            <w:lang w:val="en-US"/>
          </w:rPr>
          <w:t>A</w:t>
        </w:r>
      </w:ins>
      <w:ins w:id="937" w:author="Chairman" w:date="2022-12-12T14:03:00Z">
        <w:r>
          <w:rPr>
            <w:b/>
            <w:lang w:val="en-US"/>
          </w:rPr>
          <w:t>2</w:t>
        </w:r>
      </w:ins>
      <w:ins w:id="938" w:author="Chairman" w:date="2022-12-12T14:02:00Z">
        <w:r>
          <w:rPr>
            <w:b/>
            <w:lang w:val="en-US"/>
          </w:rPr>
          <w:t>-</w:t>
        </w:r>
      </w:ins>
      <w:r w:rsidRPr="0075399B">
        <w:rPr>
          <w:b/>
          <w:lang w:val="en-US"/>
        </w:rPr>
        <w:t>1.2.2</w:t>
      </w:r>
      <w:r w:rsidRPr="0075399B">
        <w:rPr>
          <w:lang w:val="en-US"/>
        </w:rPr>
        <w:tab/>
        <w:t>All ship-to-shore DSC calling at HF and MF should preferably be done on the coast station’s national frequencies.</w:t>
      </w:r>
    </w:p>
    <w:p w14:paraId="78B45C46" w14:textId="77777777" w:rsidR="00321DF9" w:rsidRPr="0075399B" w:rsidRDefault="00321DF9">
      <w:pPr>
        <w:pStyle w:val="Heading2"/>
        <w:jc w:val="both"/>
        <w:rPr>
          <w:lang w:val="en-US"/>
        </w:rPr>
        <w:pPrChange w:id="939" w:author="Chairman" w:date="2022-12-12T14:03:00Z">
          <w:pPr>
            <w:pStyle w:val="Heading2"/>
          </w:pPr>
        </w:pPrChange>
      </w:pPr>
      <w:bookmarkStart w:id="940" w:name="_Toc121819875"/>
      <w:ins w:id="941" w:author="Chairman" w:date="2022-12-12T14:02:00Z">
        <w:r>
          <w:rPr>
            <w:lang w:val="en-US"/>
          </w:rPr>
          <w:t>A</w:t>
        </w:r>
      </w:ins>
      <w:ins w:id="942" w:author="Chairman" w:date="2022-12-12T14:03:00Z">
        <w:r>
          <w:rPr>
            <w:lang w:val="en-US"/>
          </w:rPr>
          <w:t>2</w:t>
        </w:r>
      </w:ins>
      <w:ins w:id="943" w:author="Chairman" w:date="2022-12-12T14:02:00Z">
        <w:r>
          <w:rPr>
            <w:lang w:val="en-US"/>
          </w:rPr>
          <w:t>-</w:t>
        </w:r>
      </w:ins>
      <w:r w:rsidRPr="0075399B">
        <w:rPr>
          <w:lang w:val="en-US"/>
        </w:rPr>
        <w:t>1.3</w:t>
      </w:r>
      <w:r w:rsidRPr="0075399B">
        <w:rPr>
          <w:lang w:val="en-US"/>
        </w:rPr>
        <w:tab/>
        <w:t>National calling</w:t>
      </w:r>
      <w:bookmarkEnd w:id="940"/>
    </w:p>
    <w:p w14:paraId="3A44E895" w14:textId="77777777" w:rsidR="00321DF9" w:rsidRPr="0075399B" w:rsidRDefault="00321DF9">
      <w:pPr>
        <w:jc w:val="both"/>
        <w:rPr>
          <w:lang w:val="en-US"/>
        </w:rPr>
        <w:pPrChange w:id="944" w:author="Chairman" w:date="2022-12-12T14:03:00Z">
          <w:pPr/>
        </w:pPrChange>
      </w:pPr>
      <w:r w:rsidRPr="0075399B">
        <w:rPr>
          <w:lang w:val="en-US"/>
        </w:rPr>
        <w:t>Coast stations should avoid using the international DSC frequencies for calls that may be placed using national frequencies.</w:t>
      </w:r>
    </w:p>
    <w:p w14:paraId="009B7F6A" w14:textId="77777777" w:rsidR="00321DF9" w:rsidRPr="0075399B" w:rsidRDefault="00321DF9">
      <w:pPr>
        <w:jc w:val="both"/>
        <w:rPr>
          <w:lang w:val="en-US"/>
        </w:rPr>
        <w:pPrChange w:id="945" w:author="Chairman" w:date="2022-12-12T14:03:00Z">
          <w:pPr/>
        </w:pPrChange>
      </w:pPr>
      <w:ins w:id="946" w:author="Chairman" w:date="2022-12-12T14:02:00Z">
        <w:r>
          <w:rPr>
            <w:b/>
            <w:lang w:val="en-US"/>
          </w:rPr>
          <w:t>A</w:t>
        </w:r>
      </w:ins>
      <w:ins w:id="947" w:author="Chairman" w:date="2022-12-12T14:03:00Z">
        <w:r>
          <w:rPr>
            <w:b/>
            <w:lang w:val="en-US"/>
          </w:rPr>
          <w:t>2</w:t>
        </w:r>
      </w:ins>
      <w:ins w:id="948" w:author="Chairman" w:date="2022-12-12T14:02:00Z">
        <w:r>
          <w:rPr>
            <w:b/>
            <w:lang w:val="en-US"/>
          </w:rPr>
          <w:t>-</w:t>
        </w:r>
      </w:ins>
      <w:r w:rsidRPr="0075399B">
        <w:rPr>
          <w:b/>
          <w:lang w:val="en-US"/>
        </w:rPr>
        <w:t>1.3.1</w:t>
      </w:r>
      <w:r w:rsidRPr="0075399B">
        <w:rPr>
          <w:lang w:val="en-US"/>
        </w:rPr>
        <w:tab/>
        <w:t>Ship stations should keep watch on appropriate national and international channels. (Appropriate measures should be taken for an even loading of national and international channels.)</w:t>
      </w:r>
    </w:p>
    <w:p w14:paraId="6873AC78" w14:textId="77777777" w:rsidR="00321DF9" w:rsidRPr="0075399B" w:rsidRDefault="00321DF9">
      <w:pPr>
        <w:jc w:val="both"/>
        <w:rPr>
          <w:lang w:val="en-US"/>
        </w:rPr>
        <w:pPrChange w:id="949" w:author="Chairman" w:date="2022-12-12T14:03:00Z">
          <w:pPr/>
        </w:pPrChange>
      </w:pPr>
      <w:ins w:id="950" w:author="Chairman" w:date="2022-12-12T14:02:00Z">
        <w:r>
          <w:rPr>
            <w:b/>
            <w:lang w:val="en-US"/>
          </w:rPr>
          <w:t>A</w:t>
        </w:r>
      </w:ins>
      <w:ins w:id="951" w:author="Chairman" w:date="2022-12-12T14:03:00Z">
        <w:r>
          <w:rPr>
            <w:b/>
            <w:lang w:val="en-US"/>
          </w:rPr>
          <w:t>2</w:t>
        </w:r>
      </w:ins>
      <w:ins w:id="952" w:author="Chairman" w:date="2022-12-12T14:02:00Z">
        <w:r>
          <w:rPr>
            <w:b/>
            <w:lang w:val="en-US"/>
          </w:rPr>
          <w:t>-</w:t>
        </w:r>
      </w:ins>
      <w:r w:rsidRPr="0075399B">
        <w:rPr>
          <w:b/>
          <w:lang w:val="en-US"/>
        </w:rPr>
        <w:t>1.3.2</w:t>
      </w:r>
      <w:r w:rsidRPr="0075399B">
        <w:rPr>
          <w:lang w:val="en-US"/>
        </w:rPr>
        <w:tab/>
        <w:t>Administrations are urged to find methods and negotiate terms to improve the utilization of the DSC channels available, e.g.:</w:t>
      </w:r>
    </w:p>
    <w:p w14:paraId="38AC62D1" w14:textId="77777777" w:rsidR="00321DF9" w:rsidRPr="0075399B" w:rsidRDefault="00321DF9">
      <w:pPr>
        <w:pStyle w:val="enumlev1"/>
        <w:jc w:val="both"/>
        <w:rPr>
          <w:lang w:val="en-US"/>
        </w:rPr>
        <w:pPrChange w:id="953" w:author="Chairman" w:date="2022-12-12T14:03:00Z">
          <w:pPr>
            <w:pStyle w:val="enumlev1"/>
          </w:pPr>
        </w:pPrChange>
      </w:pPr>
      <w:r w:rsidRPr="0075399B">
        <w:rPr>
          <w:lang w:val="en-US"/>
        </w:rPr>
        <w:t>–</w:t>
      </w:r>
      <w:r w:rsidRPr="0075399B">
        <w:rPr>
          <w:lang w:val="en-US"/>
        </w:rPr>
        <w:tab/>
        <w:t>coordinated and/or joint use of coast station transmitters;</w:t>
      </w:r>
    </w:p>
    <w:p w14:paraId="4857CE75" w14:textId="77777777" w:rsidR="00321DF9" w:rsidRPr="0075399B" w:rsidRDefault="00321DF9">
      <w:pPr>
        <w:pStyle w:val="enumlev1"/>
        <w:jc w:val="both"/>
        <w:rPr>
          <w:lang w:val="en-US"/>
        </w:rPr>
        <w:pPrChange w:id="954" w:author="Chairman" w:date="2022-12-12T14:03:00Z">
          <w:pPr>
            <w:pStyle w:val="enumlev1"/>
          </w:pPr>
        </w:pPrChange>
      </w:pPr>
      <w:r w:rsidRPr="0075399B">
        <w:rPr>
          <w:lang w:val="en-US"/>
        </w:rPr>
        <w:t>–</w:t>
      </w:r>
      <w:r w:rsidRPr="0075399B">
        <w:rPr>
          <w:lang w:val="en-US"/>
        </w:rPr>
        <w:tab/>
        <w:t>optimizing the probability of successful calls by providing information to ships on suitable frequencies (channels) to be watched and by information from ships to a selected number of coast stations on the channels watched on</w:t>
      </w:r>
      <w:r w:rsidRPr="0075399B">
        <w:rPr>
          <w:lang w:val="en-US"/>
        </w:rPr>
        <w:noBreakHyphen/>
        <w:t>board.</w:t>
      </w:r>
    </w:p>
    <w:p w14:paraId="6B9832DF" w14:textId="77777777" w:rsidR="00321DF9" w:rsidRPr="0075399B" w:rsidRDefault="00321DF9" w:rsidP="00E33D7E">
      <w:pPr>
        <w:pStyle w:val="Heading2"/>
        <w:rPr>
          <w:u w:val="double"/>
          <w:lang w:val="en-US"/>
        </w:rPr>
      </w:pPr>
      <w:bookmarkStart w:id="955" w:name="_Toc121819876"/>
      <w:ins w:id="956" w:author="Chairman" w:date="2022-12-12T14:04:00Z">
        <w:r>
          <w:rPr>
            <w:lang w:val="en-US"/>
          </w:rPr>
          <w:t>A2-</w:t>
        </w:r>
      </w:ins>
      <w:r w:rsidRPr="0075399B">
        <w:rPr>
          <w:lang w:val="en-US"/>
        </w:rPr>
        <w:t>1.4</w:t>
      </w:r>
      <w:r w:rsidRPr="0075399B">
        <w:rPr>
          <w:lang w:val="en-US"/>
        </w:rPr>
        <w:tab/>
        <w:t>Method of calling</w:t>
      </w:r>
      <w:bookmarkEnd w:id="955"/>
    </w:p>
    <w:p w14:paraId="48E48315" w14:textId="77777777" w:rsidR="00321DF9" w:rsidRPr="0075399B" w:rsidRDefault="00321DF9">
      <w:pPr>
        <w:jc w:val="both"/>
        <w:rPr>
          <w:u w:val="double"/>
          <w:lang w:val="en-US"/>
        </w:rPr>
        <w:pPrChange w:id="957" w:author="Chairman" w:date="2022-12-12T14:05:00Z">
          <w:pPr/>
        </w:pPrChange>
      </w:pPr>
      <w:ins w:id="958" w:author="Chairman" w:date="2022-12-12T14:04:00Z">
        <w:r>
          <w:rPr>
            <w:b/>
            <w:lang w:val="en-US"/>
          </w:rPr>
          <w:t>A2-</w:t>
        </w:r>
      </w:ins>
      <w:r w:rsidRPr="0075399B">
        <w:rPr>
          <w:b/>
          <w:lang w:val="en-US"/>
        </w:rPr>
        <w:t>1.4.1</w:t>
      </w:r>
      <w:r w:rsidRPr="0075399B">
        <w:rPr>
          <w:b/>
          <w:i/>
          <w:lang w:val="en-US"/>
        </w:rPr>
        <w:tab/>
      </w:r>
      <w:r w:rsidRPr="0075399B">
        <w:rPr>
          <w:lang w:val="en-US"/>
        </w:rPr>
        <w:t>The procedures set out in this section are applicable to the use of DSC techniques, except in cases of distress, urgency or safety, to which the provisions of RR Chapter VII are applicable.</w:t>
      </w:r>
    </w:p>
    <w:p w14:paraId="01859007" w14:textId="77777777" w:rsidR="00321DF9" w:rsidRPr="0075399B" w:rsidRDefault="00321DF9">
      <w:pPr>
        <w:jc w:val="both"/>
        <w:rPr>
          <w:u w:val="double"/>
          <w:lang w:val="en-US"/>
        </w:rPr>
        <w:pPrChange w:id="959" w:author="Chairman" w:date="2022-12-12T14:05:00Z">
          <w:pPr/>
        </w:pPrChange>
      </w:pPr>
      <w:ins w:id="960" w:author="Chairman" w:date="2022-12-12T14:04:00Z">
        <w:r>
          <w:rPr>
            <w:b/>
            <w:lang w:val="en-US"/>
          </w:rPr>
          <w:t>A2-</w:t>
        </w:r>
      </w:ins>
      <w:r w:rsidRPr="0075399B">
        <w:rPr>
          <w:b/>
          <w:lang w:val="en-US"/>
        </w:rPr>
        <w:t>1.4.2</w:t>
      </w:r>
      <w:r w:rsidRPr="0075399B">
        <w:rPr>
          <w:b/>
          <w:i/>
          <w:lang w:val="en-US"/>
        </w:rPr>
        <w:tab/>
      </w:r>
      <w:r w:rsidRPr="0075399B">
        <w:rPr>
          <w:lang w:val="en-US"/>
        </w:rPr>
        <w:t>The call shall contain information indicating the station or stations to which the call is directed, and the identification of the calling station.</w:t>
      </w:r>
    </w:p>
    <w:p w14:paraId="7BF31662" w14:textId="77777777" w:rsidR="00321DF9" w:rsidRPr="0075399B" w:rsidRDefault="00321DF9">
      <w:pPr>
        <w:jc w:val="both"/>
        <w:rPr>
          <w:lang w:val="en-US"/>
        </w:rPr>
        <w:pPrChange w:id="961" w:author="Chairman" w:date="2022-12-12T14:05:00Z">
          <w:pPr/>
        </w:pPrChange>
      </w:pPr>
      <w:ins w:id="962" w:author="Chairman" w:date="2022-12-12T14:04:00Z">
        <w:r>
          <w:rPr>
            <w:b/>
            <w:lang w:val="en-US"/>
          </w:rPr>
          <w:t>A2-</w:t>
        </w:r>
      </w:ins>
      <w:r w:rsidRPr="0075399B">
        <w:rPr>
          <w:b/>
          <w:lang w:val="en-US"/>
        </w:rPr>
        <w:t>1.4.3</w:t>
      </w:r>
      <w:r w:rsidRPr="0075399B">
        <w:rPr>
          <w:b/>
          <w:i/>
          <w:lang w:val="en-US"/>
        </w:rPr>
        <w:tab/>
      </w:r>
      <w:r w:rsidRPr="0075399B">
        <w:rPr>
          <w:lang w:val="en-US"/>
        </w:rPr>
        <w:t>The call should also contain information indicating the type of communication to be set up and may include supplementary information such as a proposed working frequency or channel; this information shall always be included in calls from coast stations, which shall have priority for that purpose.</w:t>
      </w:r>
    </w:p>
    <w:p w14:paraId="37AEB67F" w14:textId="77777777" w:rsidR="00321DF9" w:rsidRPr="0075399B" w:rsidRDefault="00321DF9">
      <w:pPr>
        <w:jc w:val="both"/>
        <w:rPr>
          <w:lang w:val="en-US"/>
        </w:rPr>
        <w:pPrChange w:id="963" w:author="Chairman" w:date="2022-12-12T14:05:00Z">
          <w:pPr/>
        </w:pPrChange>
      </w:pPr>
      <w:ins w:id="964" w:author="Chairman" w:date="2022-12-12T14:04:00Z">
        <w:r>
          <w:rPr>
            <w:b/>
            <w:lang w:val="en-US"/>
          </w:rPr>
          <w:t>A2-</w:t>
        </w:r>
      </w:ins>
      <w:r w:rsidRPr="0075399B">
        <w:rPr>
          <w:b/>
          <w:lang w:val="en-US"/>
        </w:rPr>
        <w:t>1.4.4</w:t>
      </w:r>
      <w:r w:rsidRPr="0075399B">
        <w:rPr>
          <w:b/>
          <w:i/>
          <w:lang w:val="en-US"/>
        </w:rPr>
        <w:tab/>
      </w:r>
      <w:r w:rsidRPr="0075399B">
        <w:rPr>
          <w:lang w:val="en-US"/>
        </w:rPr>
        <w:t xml:space="preserve">An appropriate digital selective calling channel chosen in accordance with the provisions of RR Nos. </w:t>
      </w:r>
      <w:r w:rsidRPr="0075399B">
        <w:rPr>
          <w:b/>
          <w:lang w:val="en-US"/>
        </w:rPr>
        <w:t>52.128</w:t>
      </w:r>
      <w:r w:rsidRPr="0075399B">
        <w:rPr>
          <w:lang w:val="en-US"/>
        </w:rPr>
        <w:t xml:space="preserve"> to </w:t>
      </w:r>
      <w:r w:rsidRPr="0075399B">
        <w:rPr>
          <w:b/>
          <w:lang w:val="en-US"/>
        </w:rPr>
        <w:t>52.137</w:t>
      </w:r>
      <w:r w:rsidRPr="0075399B">
        <w:rPr>
          <w:lang w:val="en-US"/>
        </w:rPr>
        <w:t xml:space="preserve"> or Nos. </w:t>
      </w:r>
      <w:r w:rsidRPr="0075399B">
        <w:rPr>
          <w:b/>
          <w:lang w:val="en-US"/>
        </w:rPr>
        <w:t>52.145</w:t>
      </w:r>
      <w:r w:rsidRPr="0075399B">
        <w:rPr>
          <w:lang w:val="en-US"/>
        </w:rPr>
        <w:t xml:space="preserve"> to </w:t>
      </w:r>
      <w:r w:rsidRPr="0075399B">
        <w:rPr>
          <w:b/>
          <w:lang w:val="en-US"/>
        </w:rPr>
        <w:t>52.153</w:t>
      </w:r>
      <w:r w:rsidRPr="0075399B">
        <w:rPr>
          <w:lang w:val="en-US"/>
        </w:rPr>
        <w:t xml:space="preserve"> as appropriate, shall be used for the call.</w:t>
      </w:r>
    </w:p>
    <w:p w14:paraId="449C061F" w14:textId="77777777" w:rsidR="00321DF9" w:rsidRPr="0075399B" w:rsidRDefault="00321DF9" w:rsidP="00E33D7E">
      <w:pPr>
        <w:pStyle w:val="Heading1"/>
        <w:rPr>
          <w:lang w:val="en-US"/>
        </w:rPr>
      </w:pPr>
      <w:bookmarkStart w:id="965" w:name="_Toc121819877"/>
      <w:ins w:id="966" w:author="Chairman" w:date="2022-12-12T14:05:00Z">
        <w:r>
          <w:rPr>
            <w:lang w:val="en-US"/>
          </w:rPr>
          <w:t>A2-</w:t>
        </w:r>
      </w:ins>
      <w:r w:rsidRPr="0075399B">
        <w:rPr>
          <w:lang w:val="en-US"/>
        </w:rPr>
        <w:t>2</w:t>
      </w:r>
      <w:r w:rsidRPr="0075399B">
        <w:rPr>
          <w:lang w:val="en-US"/>
        </w:rPr>
        <w:tab/>
        <w:t>Operating procedures</w:t>
      </w:r>
      <w:bookmarkEnd w:id="965"/>
    </w:p>
    <w:p w14:paraId="30A3A0E4" w14:textId="77777777" w:rsidR="00321DF9" w:rsidRPr="0075399B" w:rsidRDefault="00321DF9">
      <w:pPr>
        <w:jc w:val="both"/>
        <w:rPr>
          <w:u w:val="double"/>
          <w:lang w:val="en-US"/>
        </w:rPr>
        <w:pPrChange w:id="967" w:author="Chairman" w:date="2022-12-12T14:05:00Z">
          <w:pPr/>
        </w:pPrChange>
      </w:pPr>
      <w:r w:rsidRPr="0075399B">
        <w:rPr>
          <w:lang w:val="en-US"/>
        </w:rPr>
        <w:t xml:space="preserve">The technical format of the call sequence shall be in conformity with the </w:t>
      </w:r>
      <w:ins w:id="968" w:author="Chairman" w:date="2022-08-03T11:30:00Z">
        <w:r w:rsidRPr="002D0529">
          <w:t xml:space="preserve">Recommendation </w:t>
        </w:r>
        <w:r w:rsidRPr="001066A3">
          <w:t xml:space="preserve">ITU-R </w:t>
        </w:r>
        <w:r w:rsidRPr="002D0529">
          <w:t>M.493</w:t>
        </w:r>
      </w:ins>
      <w:del w:id="969" w:author="Chairman" w:date="2022-08-03T11:30: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10600533" w14:textId="77777777" w:rsidR="00321DF9" w:rsidRPr="0075399B" w:rsidRDefault="00321DF9">
      <w:pPr>
        <w:jc w:val="both"/>
        <w:rPr>
          <w:u w:val="double"/>
          <w:lang w:val="en-US"/>
        </w:rPr>
        <w:pPrChange w:id="970" w:author="Chairman" w:date="2022-12-12T14:05:00Z">
          <w:pPr/>
        </w:pPrChange>
      </w:pPr>
      <w:r w:rsidRPr="0075399B">
        <w:rPr>
          <w:lang w:val="en-US"/>
        </w:rPr>
        <w:lastRenderedPageBreak/>
        <w:t>The reply to a DSC call requesting an acknowledgement shall be made by transmitting an appropriate acknowledgement using DSC.</w:t>
      </w:r>
    </w:p>
    <w:p w14:paraId="4EB43C1C" w14:textId="77777777" w:rsidR="00321DF9" w:rsidRPr="0075399B" w:rsidRDefault="00321DF9">
      <w:pPr>
        <w:jc w:val="both"/>
        <w:rPr>
          <w:lang w:val="en-US"/>
        </w:rPr>
        <w:pPrChange w:id="971" w:author="Chairman" w:date="2022-12-12T14:05:00Z">
          <w:pPr/>
        </w:pPrChange>
      </w:pPr>
      <w:r w:rsidRPr="0075399B">
        <w:rPr>
          <w:lang w:val="en-US"/>
        </w:rPr>
        <w:t xml:space="preserve">Acknowledgements may be initiated either manually or automatically. When an acknowledgement can be transmitted automatically, it shall be in conformity with the </w:t>
      </w:r>
      <w:ins w:id="972" w:author="Chairman" w:date="2022-08-03T11:31:00Z">
        <w:r w:rsidRPr="001066A3">
          <w:t>Recommendation ITU-R M.493</w:t>
        </w:r>
      </w:ins>
      <w:del w:id="973" w:author="Chairman" w:date="2022-08-03T11:31: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7372DC0E" w14:textId="77777777" w:rsidR="00321DF9" w:rsidRPr="0075399B" w:rsidRDefault="00321DF9">
      <w:pPr>
        <w:jc w:val="both"/>
        <w:rPr>
          <w:lang w:val="en-US"/>
        </w:rPr>
        <w:pPrChange w:id="974" w:author="Chairman" w:date="2022-12-12T14:05:00Z">
          <w:pPr/>
        </w:pPrChange>
      </w:pPr>
      <w:r w:rsidRPr="0075399B">
        <w:rPr>
          <w:lang w:val="en-US"/>
        </w:rPr>
        <w:t xml:space="preserve">The technical format of the acknowledgement sequence shall be in conformity with the </w:t>
      </w:r>
      <w:ins w:id="975" w:author="Chairman" w:date="2022-08-03T11:31:00Z">
        <w:r w:rsidRPr="001066A3">
          <w:t>Recommendation ITU-R M.493</w:t>
        </w:r>
      </w:ins>
      <w:del w:id="976" w:author="Chairman" w:date="2022-08-03T11:31: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1870F5C8" w14:textId="77777777" w:rsidR="00321DF9" w:rsidRPr="0075399B" w:rsidRDefault="00321DF9">
      <w:pPr>
        <w:jc w:val="both"/>
        <w:rPr>
          <w:u w:val="double"/>
          <w:lang w:val="en-US"/>
        </w:rPr>
        <w:pPrChange w:id="977" w:author="Chairman" w:date="2022-12-12T14:05:00Z">
          <w:pPr/>
        </w:pPrChange>
      </w:pPr>
      <w:r w:rsidRPr="0075399B">
        <w:rPr>
          <w:lang w:val="en-US"/>
        </w:rPr>
        <w:t>For communication between a coast station and a ship station, the coast station shall finally decide the working frequency or channel to be used.</w:t>
      </w:r>
    </w:p>
    <w:p w14:paraId="4091B453" w14:textId="77777777" w:rsidR="00321DF9" w:rsidRPr="0075399B" w:rsidRDefault="00321DF9">
      <w:pPr>
        <w:jc w:val="both"/>
        <w:rPr>
          <w:lang w:val="en-US"/>
        </w:rPr>
        <w:pPrChange w:id="978" w:author="Chairman" w:date="2022-12-12T14:05:00Z">
          <w:pPr/>
        </w:pPrChange>
      </w:pPr>
      <w:r w:rsidRPr="0075399B">
        <w:rPr>
          <w:lang w:val="en-US"/>
        </w:rPr>
        <w:t>The forwarding traffic and the control for working for radiotelephony shall be carried out in accordance with Recommendation ITU</w:t>
      </w:r>
      <w:r w:rsidRPr="0075399B">
        <w:rPr>
          <w:lang w:val="en-US"/>
        </w:rPr>
        <w:noBreakHyphen/>
        <w:t>R M.1171.</w:t>
      </w:r>
    </w:p>
    <w:p w14:paraId="30BFB69C" w14:textId="77777777" w:rsidR="00321DF9" w:rsidRPr="0075399B" w:rsidDel="001869BF" w:rsidRDefault="00321DF9">
      <w:pPr>
        <w:jc w:val="both"/>
        <w:rPr>
          <w:del w:id="979" w:author="Chairman" w:date="2022-08-03T11:31:00Z"/>
          <w:lang w:val="en-US"/>
        </w:rPr>
        <w:pPrChange w:id="980" w:author="Chairman" w:date="2022-12-12T14:05:00Z">
          <w:pPr/>
        </w:pPrChange>
      </w:pPr>
      <w:del w:id="981" w:author="Chairman" w:date="2022-08-03T11:31:00Z">
        <w:r w:rsidRPr="0075399B" w:rsidDel="001869BF">
          <w:rPr>
            <w:lang w:val="en-US"/>
          </w:rPr>
          <w:delText>Prior to a transmission the transmitting device should check as far as possible that no other call is in progress.</w:delText>
        </w:r>
      </w:del>
    </w:p>
    <w:p w14:paraId="45CD4C13" w14:textId="77777777" w:rsidR="00321DF9" w:rsidRPr="00600CDA" w:rsidRDefault="00321DF9" w:rsidP="00E33D7E">
      <w:pPr>
        <w:pStyle w:val="Tablefin"/>
        <w:rPr>
          <w:sz w:val="4"/>
        </w:rPr>
      </w:pPr>
    </w:p>
    <w:p w14:paraId="6FEC40BA" w14:textId="77777777" w:rsidR="00321DF9" w:rsidRPr="0075399B" w:rsidRDefault="00321DF9" w:rsidP="00E33D7E">
      <w:pPr>
        <w:pStyle w:val="Heading2"/>
        <w:rPr>
          <w:lang w:val="en-US"/>
        </w:rPr>
      </w:pPr>
      <w:bookmarkStart w:id="982" w:name="_Toc121819878"/>
      <w:ins w:id="983" w:author="Chairman" w:date="2022-12-12T14:05:00Z">
        <w:r>
          <w:rPr>
            <w:lang w:val="en-US"/>
          </w:rPr>
          <w:t>A2-</w:t>
        </w:r>
      </w:ins>
      <w:r w:rsidRPr="0075399B">
        <w:rPr>
          <w:lang w:val="en-US"/>
        </w:rPr>
        <w:t>2.1</w:t>
      </w:r>
      <w:r w:rsidRPr="0075399B">
        <w:rPr>
          <w:lang w:val="en-US"/>
        </w:rPr>
        <w:tab/>
        <w:t>Coast station initiates call to ship station (see Note 1)</w:t>
      </w:r>
      <w:bookmarkEnd w:id="982"/>
    </w:p>
    <w:p w14:paraId="557C18E1" w14:textId="77777777" w:rsidR="00321DF9" w:rsidRPr="0075399B" w:rsidRDefault="00321DF9">
      <w:pPr>
        <w:jc w:val="both"/>
        <w:rPr>
          <w:lang w:val="en-US"/>
        </w:rPr>
        <w:pPrChange w:id="984" w:author="Chairman" w:date="2022-12-12T14:06:00Z">
          <w:pPr/>
        </w:pPrChange>
      </w:pPr>
      <w:r w:rsidRPr="0075399B">
        <w:rPr>
          <w:lang w:val="en-US"/>
        </w:rPr>
        <w:t xml:space="preserve">If a ship station has to be called, the coast station selects the appropriate MMSI </w:t>
      </w:r>
      <w:del w:id="985" w:author="Chairman" w:date="2022-08-03T11:31:00Z">
        <w:r w:rsidRPr="0075399B" w:rsidDel="001869BF">
          <w:rPr>
            <w:lang w:val="en-US"/>
          </w:rPr>
          <w:delText xml:space="preserve">or Maritime identity of the terminal, </w:delText>
        </w:r>
      </w:del>
      <w:r w:rsidRPr="0075399B">
        <w:rPr>
          <w:lang w:val="en-US"/>
        </w:rPr>
        <w:t>frequency band and transmitter site, if available.</w:t>
      </w:r>
    </w:p>
    <w:p w14:paraId="14D34C94" w14:textId="77777777" w:rsidR="00321DF9" w:rsidRPr="0075399B" w:rsidRDefault="00321DF9">
      <w:pPr>
        <w:pStyle w:val="Note"/>
        <w:jc w:val="both"/>
        <w:rPr>
          <w:lang w:val="en-US"/>
        </w:rPr>
        <w:pPrChange w:id="986" w:author="Chairman" w:date="2022-12-12T14:06:00Z">
          <w:pPr>
            <w:pStyle w:val="Note"/>
          </w:pPr>
        </w:pPrChange>
      </w:pPr>
      <w:r w:rsidRPr="0075399B">
        <w:rPr>
          <w:lang w:val="en-US"/>
        </w:rPr>
        <w:t>NOTE 1 – See Recommendations ITU-R M.689</w:t>
      </w:r>
      <w:r w:rsidRPr="0075399B">
        <w:rPr>
          <w:color w:val="000000" w:themeColor="text1"/>
          <w:lang w:val="en-US"/>
        </w:rPr>
        <w:t xml:space="preserve"> and </w:t>
      </w:r>
      <w:r w:rsidRPr="0075399B">
        <w:rPr>
          <w:lang w:val="en-US"/>
        </w:rPr>
        <w:t>ITU-R M.1082 for further details of procedures applicable only to the semi</w:t>
      </w:r>
      <w:r w:rsidRPr="0075399B">
        <w:rPr>
          <w:lang w:val="en-US"/>
        </w:rPr>
        <w:noBreakHyphen/>
        <w:t>automatic/automatic services.</w:t>
      </w:r>
    </w:p>
    <w:p w14:paraId="092D7F45" w14:textId="77777777" w:rsidR="00321DF9" w:rsidRPr="0075399B" w:rsidRDefault="00321DF9">
      <w:pPr>
        <w:jc w:val="both"/>
        <w:rPr>
          <w:lang w:val="en-US"/>
        </w:rPr>
        <w:pPrChange w:id="987" w:author="Chairman" w:date="2022-12-12T14:06:00Z">
          <w:pPr/>
        </w:pPrChange>
      </w:pPr>
      <w:ins w:id="988" w:author="Chairman" w:date="2022-12-12T14:06:00Z">
        <w:r>
          <w:rPr>
            <w:b/>
            <w:lang w:val="en-US"/>
          </w:rPr>
          <w:t>A2-</w:t>
        </w:r>
      </w:ins>
      <w:r w:rsidRPr="0075399B">
        <w:rPr>
          <w:b/>
          <w:lang w:val="en-US"/>
        </w:rPr>
        <w:t>2.1.1</w:t>
      </w:r>
      <w:r w:rsidRPr="0075399B">
        <w:rPr>
          <w:lang w:val="en-US"/>
        </w:rPr>
        <w:tab/>
      </w:r>
      <w:del w:id="989" w:author="Chairman" w:date="2022-08-03T11:32:00Z">
        <w:r w:rsidRPr="0075399B" w:rsidDel="00AC48AC">
          <w:rPr>
            <w:lang w:val="en-US"/>
          </w:rPr>
          <w:delText>Assuming DSC is appropriate, t</w:delText>
        </w:r>
      </w:del>
      <w:ins w:id="990" w:author="Chairman" w:date="2022-08-03T11:32:00Z">
        <w:r>
          <w:rPr>
            <w:lang w:val="en-US"/>
          </w:rPr>
          <w:t>T</w:t>
        </w:r>
      </w:ins>
      <w:r w:rsidRPr="0075399B">
        <w:rPr>
          <w:lang w:val="en-US"/>
        </w:rPr>
        <w:t>he call is composed by the coast station as follows:</w:t>
      </w:r>
    </w:p>
    <w:p w14:paraId="317821B4" w14:textId="77777777" w:rsidR="00321DF9" w:rsidRPr="0075399B" w:rsidRDefault="00321DF9">
      <w:pPr>
        <w:pStyle w:val="enumlev1"/>
        <w:jc w:val="both"/>
        <w:rPr>
          <w:lang w:val="en-US"/>
        </w:rPr>
        <w:pPrChange w:id="991" w:author="Chairman" w:date="2022-12-12T14:06:00Z">
          <w:pPr>
            <w:pStyle w:val="enumlev1"/>
          </w:pPr>
        </w:pPrChange>
      </w:pPr>
      <w:r w:rsidRPr="0075399B">
        <w:rPr>
          <w:lang w:val="en-US"/>
        </w:rPr>
        <w:t>–</w:t>
      </w:r>
      <w:r w:rsidRPr="0075399B">
        <w:rPr>
          <w:lang w:val="en-US"/>
        </w:rPr>
        <w:tab/>
        <w:t>format specifier,</w:t>
      </w:r>
    </w:p>
    <w:p w14:paraId="68B1D399" w14:textId="77777777" w:rsidR="00321DF9" w:rsidRPr="0075399B" w:rsidRDefault="00321DF9">
      <w:pPr>
        <w:pStyle w:val="enumlev1"/>
        <w:jc w:val="both"/>
        <w:rPr>
          <w:lang w:val="en-US"/>
        </w:rPr>
        <w:pPrChange w:id="992" w:author="Chairman" w:date="2022-12-12T14:06:00Z">
          <w:pPr>
            <w:pStyle w:val="enumlev1"/>
          </w:pPr>
        </w:pPrChange>
      </w:pPr>
      <w:r w:rsidRPr="0075399B">
        <w:rPr>
          <w:lang w:val="en-US"/>
        </w:rPr>
        <w:t>–</w:t>
      </w:r>
      <w:r w:rsidRPr="0075399B">
        <w:rPr>
          <w:lang w:val="en-US"/>
        </w:rPr>
        <w:tab/>
        <w:t>address of the ship</w:t>
      </w:r>
      <w:ins w:id="993" w:author="Chairman" w:date="2022-08-03T11:32:00Z">
        <w:r>
          <w:rPr>
            <w:lang w:val="en-US"/>
          </w:rPr>
          <w:t xml:space="preserve"> (MMSI)</w:t>
        </w:r>
      </w:ins>
      <w:r w:rsidRPr="0075399B">
        <w:rPr>
          <w:lang w:val="en-US"/>
        </w:rPr>
        <w:t>,</w:t>
      </w:r>
    </w:p>
    <w:p w14:paraId="090F934A" w14:textId="77777777" w:rsidR="00321DF9" w:rsidRDefault="00321DF9">
      <w:pPr>
        <w:pStyle w:val="enumlev1"/>
        <w:jc w:val="both"/>
        <w:rPr>
          <w:ins w:id="994" w:author="Chairman" w:date="2022-08-03T11:32:00Z"/>
        </w:rPr>
        <w:pPrChange w:id="995" w:author="Chairman" w:date="2022-12-12T14:06:00Z">
          <w:pPr>
            <w:pStyle w:val="enumlev1"/>
          </w:pPr>
        </w:pPrChange>
      </w:pPr>
      <w:r w:rsidRPr="0075399B">
        <w:rPr>
          <w:lang w:val="en-US"/>
        </w:rPr>
        <w:t>–</w:t>
      </w:r>
      <w:r w:rsidRPr="0075399B">
        <w:rPr>
          <w:lang w:val="en-US"/>
        </w:rPr>
        <w:tab/>
        <w:t>category</w:t>
      </w:r>
      <w:ins w:id="996" w:author="Chairman" w:date="2022-08-03T11:32:00Z">
        <w:r>
          <w:rPr>
            <w:lang w:val="en-US"/>
          </w:rPr>
          <w:t xml:space="preserve"> of call</w:t>
        </w:r>
      </w:ins>
      <w:r w:rsidRPr="0075399B">
        <w:rPr>
          <w:lang w:val="en-US"/>
        </w:rPr>
        <w:t>,</w:t>
      </w:r>
    </w:p>
    <w:p w14:paraId="35923747" w14:textId="77777777" w:rsidR="00321DF9" w:rsidRPr="0075399B" w:rsidRDefault="00321DF9">
      <w:pPr>
        <w:pStyle w:val="enumlev1"/>
        <w:jc w:val="both"/>
        <w:rPr>
          <w:lang w:val="en-US"/>
        </w:rPr>
        <w:pPrChange w:id="997" w:author="Chairman" w:date="2022-12-12T14:06:00Z">
          <w:pPr>
            <w:pStyle w:val="enumlev1"/>
          </w:pPr>
        </w:pPrChange>
      </w:pPr>
      <w:ins w:id="998" w:author="Chairman" w:date="2022-08-03T11:32:00Z">
        <w:r w:rsidRPr="002D0529">
          <w:t>–</w:t>
        </w:r>
        <w:r w:rsidRPr="001066A3">
          <w:tab/>
          <w:t>self-identification (MMSI) of the coast station, which is included automatically,</w:t>
        </w:r>
      </w:ins>
    </w:p>
    <w:p w14:paraId="455F7DE1" w14:textId="77777777" w:rsidR="00321DF9" w:rsidRPr="0075399B" w:rsidRDefault="00321DF9">
      <w:pPr>
        <w:pStyle w:val="enumlev1"/>
        <w:jc w:val="both"/>
        <w:rPr>
          <w:lang w:val="en-US"/>
        </w:rPr>
        <w:pPrChange w:id="999" w:author="Chairman" w:date="2022-12-12T14:06:00Z">
          <w:pPr>
            <w:pStyle w:val="enumlev1"/>
          </w:pPr>
        </w:pPrChange>
      </w:pPr>
      <w:r w:rsidRPr="0075399B">
        <w:rPr>
          <w:lang w:val="en-US"/>
        </w:rPr>
        <w:t>–</w:t>
      </w:r>
      <w:r w:rsidRPr="0075399B">
        <w:rPr>
          <w:lang w:val="en-US"/>
        </w:rPr>
        <w:tab/>
        <w:t>telecommand information,</w:t>
      </w:r>
    </w:p>
    <w:p w14:paraId="7B6CE778" w14:textId="77777777" w:rsidR="00321DF9" w:rsidRPr="0075399B" w:rsidRDefault="00321DF9">
      <w:pPr>
        <w:pStyle w:val="enumlev1"/>
        <w:jc w:val="both"/>
        <w:rPr>
          <w:lang w:val="en-US"/>
        </w:rPr>
        <w:pPrChange w:id="1000" w:author="Chairman" w:date="2022-12-12T14:06:00Z">
          <w:pPr>
            <w:pStyle w:val="enumlev1"/>
          </w:pPr>
        </w:pPrChange>
      </w:pPr>
      <w:r w:rsidRPr="0075399B">
        <w:rPr>
          <w:lang w:val="en-US"/>
        </w:rPr>
        <w:t>–</w:t>
      </w:r>
      <w:r w:rsidRPr="0075399B">
        <w:rPr>
          <w:lang w:val="en-US"/>
        </w:rPr>
        <w:tab/>
        <w:t>working frequency information in the message part of the sequence, if appropriate,</w:t>
      </w:r>
    </w:p>
    <w:p w14:paraId="1BF8D26B" w14:textId="77777777" w:rsidR="00321DF9" w:rsidRPr="0075399B" w:rsidRDefault="00321DF9">
      <w:pPr>
        <w:pStyle w:val="enumlev1"/>
        <w:jc w:val="both"/>
        <w:rPr>
          <w:lang w:val="en-US"/>
        </w:rPr>
        <w:pPrChange w:id="1001" w:author="Chairman" w:date="2022-12-12T14:06:00Z">
          <w:pPr>
            <w:pStyle w:val="enumlev1"/>
          </w:pPr>
        </w:pPrChange>
      </w:pPr>
      <w:r w:rsidRPr="0075399B">
        <w:rPr>
          <w:lang w:val="en-US"/>
        </w:rPr>
        <w:t>–</w:t>
      </w:r>
      <w:r w:rsidRPr="0075399B">
        <w:rPr>
          <w:lang w:val="en-US"/>
        </w:rPr>
        <w:tab/>
        <w:t>usually “end of sequence” signal “</w:t>
      </w:r>
      <w:ins w:id="1002" w:author="Chairman" w:date="2022-08-03T11:33:00Z">
        <w:r>
          <w:rPr>
            <w:lang w:val="en-US"/>
          </w:rPr>
          <w:t xml:space="preserve">acknowledge </w:t>
        </w:r>
      </w:ins>
      <w:r w:rsidRPr="0075399B">
        <w:rPr>
          <w:lang w:val="en-US"/>
        </w:rPr>
        <w:t>RQ”</w:t>
      </w:r>
      <w:ins w:id="1003" w:author="Chairman" w:date="2022-08-03T11:33:00Z">
        <w:r>
          <w:rPr>
            <w:lang w:val="en-US"/>
          </w:rPr>
          <w:t xml:space="preserve"> (symbol No.117)</w:t>
        </w:r>
      </w:ins>
      <w:r w:rsidRPr="0075399B">
        <w:rPr>
          <w:lang w:val="en-US"/>
        </w:rPr>
        <w:t xml:space="preserve">. However, if the coast station knows that the ship station cannot respond or the call is to a group of ships </w:t>
      </w:r>
      <w:del w:id="1004" w:author="Chairman" w:date="2022-08-03T11:34:00Z">
        <w:r w:rsidRPr="0075399B" w:rsidDel="00AC48AC">
          <w:rPr>
            <w:lang w:val="en-US"/>
          </w:rPr>
          <w:delText xml:space="preserve">the frequency is omitted and </w:delText>
        </w:r>
      </w:del>
      <w:r w:rsidRPr="0075399B">
        <w:rPr>
          <w:lang w:val="en-US"/>
        </w:rPr>
        <w:t>the end of sequence signal should be </w:t>
      </w:r>
      <w:ins w:id="1005" w:author="Chairman" w:date="2022-08-03T11:34:00Z">
        <w:r>
          <w:rPr>
            <w:lang w:val="en-US"/>
          </w:rPr>
          <w:t>“EOS” (symbol</w:t>
        </w:r>
      </w:ins>
      <w:ins w:id="1006" w:author="Chairman" w:date="2022-08-03T11:35:00Z">
        <w:r>
          <w:rPr>
            <w:lang w:val="en-US"/>
          </w:rPr>
          <w:t xml:space="preserve"> No.</w:t>
        </w:r>
      </w:ins>
      <w:r w:rsidRPr="0075399B">
        <w:rPr>
          <w:lang w:val="en-US"/>
        </w:rPr>
        <w:t>127</w:t>
      </w:r>
      <w:ins w:id="1007" w:author="Chairman" w:date="2022-08-03T11:35:00Z">
        <w:r>
          <w:rPr>
            <w:lang w:val="en-US"/>
          </w:rPr>
          <w:t>)</w:t>
        </w:r>
      </w:ins>
      <w:r w:rsidRPr="0075399B">
        <w:rPr>
          <w:lang w:val="en-US"/>
        </w:rPr>
        <w:t>, in which case the following procedures (</w:t>
      </w:r>
      <w:r>
        <w:rPr>
          <w:lang w:val="en-US"/>
        </w:rPr>
        <w:t>§</w:t>
      </w:r>
      <w:r w:rsidRPr="0075399B">
        <w:rPr>
          <w:lang w:val="en-US"/>
        </w:rPr>
        <w:t> </w:t>
      </w:r>
      <w:ins w:id="1008" w:author="Chairman" w:date="2022-12-12T14:08:00Z">
        <w:r>
          <w:rPr>
            <w:lang w:val="en-US"/>
          </w:rPr>
          <w:t>A2-</w:t>
        </w:r>
      </w:ins>
      <w:r w:rsidRPr="0075399B">
        <w:rPr>
          <w:lang w:val="en-US"/>
        </w:rPr>
        <w:t>2.2) relating to an acknowledgement are not applicable.</w:t>
      </w:r>
    </w:p>
    <w:p w14:paraId="33AD1509" w14:textId="77777777" w:rsidR="00321DF9" w:rsidRPr="0075399B" w:rsidRDefault="00321DF9">
      <w:pPr>
        <w:keepNext/>
        <w:jc w:val="both"/>
        <w:rPr>
          <w:lang w:val="en-US"/>
        </w:rPr>
        <w:pPrChange w:id="1009" w:author="Chairman" w:date="2022-12-12T14:07:00Z">
          <w:pPr>
            <w:keepNext/>
          </w:pPr>
        </w:pPrChange>
      </w:pPr>
      <w:ins w:id="1010" w:author="Chairman" w:date="2022-12-12T14:06:00Z">
        <w:r>
          <w:rPr>
            <w:b/>
            <w:lang w:val="en-US"/>
          </w:rPr>
          <w:t>A2-</w:t>
        </w:r>
      </w:ins>
      <w:r w:rsidRPr="0075399B">
        <w:rPr>
          <w:b/>
          <w:lang w:val="en-US"/>
        </w:rPr>
        <w:t>2.1.2</w:t>
      </w:r>
      <w:r w:rsidRPr="0075399B">
        <w:rPr>
          <w:lang w:val="en-US"/>
        </w:rPr>
        <w:tab/>
        <w:t>The coast station verifies the calling sequence.</w:t>
      </w:r>
    </w:p>
    <w:p w14:paraId="120CBCA9" w14:textId="77777777" w:rsidR="00321DF9" w:rsidRPr="0075399B" w:rsidRDefault="00321DF9">
      <w:pPr>
        <w:jc w:val="both"/>
        <w:rPr>
          <w:lang w:val="en-US"/>
        </w:rPr>
        <w:pPrChange w:id="1011" w:author="Chairman" w:date="2022-12-12T14:07:00Z">
          <w:pPr/>
        </w:pPrChange>
      </w:pPr>
      <w:r w:rsidRPr="0075399B">
        <w:rPr>
          <w:lang w:val="en-US"/>
        </w:rPr>
        <w:t>The call shall be transmitted once on a single appropriate calling channel or frequency only. Only in exceptional circumstances may a call be transmitted simultaneously on more than one frequency.</w:t>
      </w:r>
    </w:p>
    <w:p w14:paraId="0DAE5053" w14:textId="77777777" w:rsidR="00321DF9" w:rsidRPr="0075399B" w:rsidRDefault="00321DF9">
      <w:pPr>
        <w:jc w:val="both"/>
        <w:rPr>
          <w:lang w:val="en-US"/>
        </w:rPr>
        <w:pPrChange w:id="1012" w:author="Chairman" w:date="2022-12-12T14:07:00Z">
          <w:pPr/>
        </w:pPrChange>
      </w:pPr>
      <w:ins w:id="1013" w:author="Chairman" w:date="2022-12-12T14:06:00Z">
        <w:r>
          <w:rPr>
            <w:b/>
            <w:lang w:val="en-US"/>
          </w:rPr>
          <w:t>A2-</w:t>
        </w:r>
      </w:ins>
      <w:r w:rsidRPr="0075399B">
        <w:rPr>
          <w:b/>
          <w:lang w:val="en-US"/>
        </w:rPr>
        <w:t>2.1.3</w:t>
      </w:r>
      <w:r w:rsidRPr="0075399B">
        <w:rPr>
          <w:lang w:val="en-US"/>
        </w:rPr>
        <w:tab/>
        <w:t>The coast station operator chooses the calling frequencies which are most suitable for the ship’s location.</w:t>
      </w:r>
    </w:p>
    <w:p w14:paraId="734C4B14" w14:textId="77777777" w:rsidR="00321DF9" w:rsidRPr="0075399B" w:rsidRDefault="00321DF9">
      <w:pPr>
        <w:jc w:val="both"/>
        <w:rPr>
          <w:lang w:val="en-US"/>
        </w:rPr>
        <w:pPrChange w:id="1014" w:author="Chairman" w:date="2022-12-12T14:07:00Z">
          <w:pPr/>
        </w:pPrChange>
      </w:pPr>
      <w:ins w:id="1015" w:author="Chairman" w:date="2022-12-12T14:06:00Z">
        <w:r>
          <w:rPr>
            <w:b/>
            <w:lang w:val="en-US"/>
          </w:rPr>
          <w:t>A2-</w:t>
        </w:r>
      </w:ins>
      <w:r w:rsidRPr="0075399B">
        <w:rPr>
          <w:b/>
          <w:lang w:val="en-US"/>
        </w:rPr>
        <w:t>2.1.3.1</w:t>
      </w:r>
      <w:r w:rsidRPr="0075399B">
        <w:rPr>
          <w:lang w:val="en-US"/>
        </w:rPr>
        <w:tab/>
        <w:t>The coast station initiates the transmission of the sequence on one of the frequencies chosen. Transmission on any one frequency should be limited to no more than 2 call sequences separated by intervals of at least 45 s to allow for reception of an acknowledgement from the ship.</w:t>
      </w:r>
    </w:p>
    <w:p w14:paraId="50E930AE" w14:textId="77777777" w:rsidR="00321DF9" w:rsidRPr="0075399B" w:rsidRDefault="00321DF9">
      <w:pPr>
        <w:jc w:val="both"/>
        <w:rPr>
          <w:lang w:val="en-US"/>
        </w:rPr>
        <w:pPrChange w:id="1016" w:author="Chairman" w:date="2022-12-12T14:07:00Z">
          <w:pPr/>
        </w:pPrChange>
      </w:pPr>
      <w:ins w:id="1017" w:author="Chairman" w:date="2022-12-12T14:07:00Z">
        <w:r>
          <w:rPr>
            <w:b/>
            <w:lang w:val="en-US"/>
          </w:rPr>
          <w:lastRenderedPageBreak/>
          <w:t>A2-</w:t>
        </w:r>
      </w:ins>
      <w:r w:rsidRPr="0075399B">
        <w:rPr>
          <w:b/>
          <w:lang w:val="en-US"/>
        </w:rPr>
        <w:t>2.1.3.2</w:t>
      </w:r>
      <w:r w:rsidRPr="0075399B">
        <w:rPr>
          <w:lang w:val="en-US"/>
        </w:rPr>
        <w:tab/>
        <w:t>If appropriate, a “call attempt” may be transmitted, which may include the transmission of the same call sequence on other frequencies (if necessary with a change of working frequency information to correspond to the same band as the calling frequency) made in turn at intervals of not less than 5 min, following the same pattern as in § </w:t>
      </w:r>
      <w:ins w:id="1018" w:author="Chairman" w:date="2022-12-12T14:07:00Z">
        <w:r>
          <w:rPr>
            <w:lang w:val="en-US"/>
          </w:rPr>
          <w:t>A2</w:t>
        </w:r>
      </w:ins>
      <w:ins w:id="1019" w:author="Chairman" w:date="2022-12-12T14:08:00Z">
        <w:r>
          <w:rPr>
            <w:lang w:val="en-US"/>
          </w:rPr>
          <w:t>-</w:t>
        </w:r>
      </w:ins>
      <w:r w:rsidRPr="0075399B">
        <w:rPr>
          <w:lang w:val="en-US"/>
        </w:rPr>
        <w:t>2.1.3.1.</w:t>
      </w:r>
    </w:p>
    <w:p w14:paraId="1CFD6B24" w14:textId="77777777" w:rsidR="00321DF9" w:rsidRPr="0075399B" w:rsidRDefault="00321DF9">
      <w:pPr>
        <w:jc w:val="both"/>
        <w:rPr>
          <w:lang w:val="en-US"/>
        </w:rPr>
        <w:pPrChange w:id="1020" w:author="Chairman" w:date="2022-12-12T14:10:00Z">
          <w:pPr/>
        </w:pPrChange>
      </w:pPr>
      <w:ins w:id="1021" w:author="Chairman" w:date="2022-12-12T14:08:00Z">
        <w:r>
          <w:rPr>
            <w:b/>
            <w:lang w:val="en-US"/>
          </w:rPr>
          <w:t>A2-</w:t>
        </w:r>
      </w:ins>
      <w:r w:rsidRPr="0075399B">
        <w:rPr>
          <w:b/>
          <w:lang w:val="en-US"/>
        </w:rPr>
        <w:t>2.1.4</w:t>
      </w:r>
      <w:r w:rsidRPr="0075399B">
        <w:rPr>
          <w:lang w:val="en-US"/>
        </w:rPr>
        <w:tab/>
        <w:t>If an acknowledgement is received further transmission of the call sequence should not take place.</w:t>
      </w:r>
    </w:p>
    <w:p w14:paraId="4103F515" w14:textId="77777777" w:rsidR="00321DF9" w:rsidRPr="0075399B" w:rsidRDefault="00321DF9">
      <w:pPr>
        <w:jc w:val="both"/>
        <w:rPr>
          <w:lang w:val="en-US"/>
        </w:rPr>
        <w:pPrChange w:id="1022" w:author="Chairman" w:date="2022-12-12T14:10:00Z">
          <w:pPr/>
        </w:pPrChange>
      </w:pPr>
      <w:ins w:id="1023" w:author="Chairman" w:date="2022-12-12T14:09:00Z">
        <w:r w:rsidRPr="004A3C87">
          <w:rPr>
            <w:lang w:eastAsia="zh-CN"/>
            <w:rPrChange w:id="1024" w:author="Hans-Karl von Arnim" w:date="2022-11-20T22:34:00Z">
              <w:rPr>
                <w:highlight w:val="yellow"/>
                <w:lang w:val="en-US" w:eastAsia="zh-CN"/>
              </w:rPr>
            </w:rPrChange>
          </w:rPr>
          <w:t>I</w:t>
        </w:r>
        <w:r w:rsidRPr="004A3C87">
          <w:rPr>
            <w:lang w:eastAsia="zh-CN"/>
            <w:rPrChange w:id="1025" w:author="Hans-Karl von Arnim" w:date="2022-11-20T22:34:00Z">
              <w:rPr>
                <w:highlight w:val="green"/>
                <w:lang w:val="en-US" w:eastAsia="zh-CN"/>
              </w:rPr>
            </w:rPrChange>
          </w:rPr>
          <w:t xml:space="preserve">f the acknowledgement is positive, </w:t>
        </w:r>
      </w:ins>
      <w:del w:id="1026" w:author="Chairman" w:date="2022-12-12T14:09:00Z">
        <w:r w:rsidRPr="0075399B" w:rsidDel="007407A2">
          <w:rPr>
            <w:lang w:val="en-US"/>
          </w:rPr>
          <w:delText>T</w:delText>
        </w:r>
      </w:del>
      <w:ins w:id="1027" w:author="Chairman" w:date="2022-12-12T14:09:00Z">
        <w:r>
          <w:rPr>
            <w:lang w:val="en-US"/>
          </w:rPr>
          <w:t>t</w:t>
        </w:r>
      </w:ins>
      <w:r w:rsidRPr="0075399B">
        <w:rPr>
          <w:lang w:val="en-US"/>
        </w:rPr>
        <w:t>he coast station shall then prepare to transmit traffic on the working channel or frequency it has proposed.</w:t>
      </w:r>
      <w:ins w:id="1028" w:author="Chairman" w:date="2022-12-12T14:10:00Z">
        <w:r w:rsidRPr="007407A2">
          <w:t xml:space="preserve"> </w:t>
        </w:r>
        <w:r w:rsidRPr="004A3C87">
          <w:rPr>
            <w:rPrChange w:id="1029" w:author="Hans-Karl von Arnim" w:date="2022-11-20T22:34:00Z">
              <w:rPr>
                <w:highlight w:val="green"/>
                <w:lang w:val="en-US"/>
              </w:rPr>
            </w:rPrChange>
          </w:rPr>
          <w:t>If the acknowledgement is negative, the coast station should await the call from the ship station.</w:t>
        </w:r>
      </w:ins>
    </w:p>
    <w:p w14:paraId="4FDDF886" w14:textId="77777777" w:rsidR="00321DF9" w:rsidRDefault="00321DF9" w:rsidP="007407A2">
      <w:pPr>
        <w:jc w:val="both"/>
        <w:rPr>
          <w:ins w:id="1030" w:author="Chairman" w:date="2022-12-12T14:10:00Z"/>
          <w:lang w:val="en-US"/>
        </w:rPr>
      </w:pPr>
      <w:ins w:id="1031" w:author="Chairman" w:date="2022-12-12T14:10:00Z">
        <w:r>
          <w:rPr>
            <w:b/>
            <w:lang w:val="en-US"/>
          </w:rPr>
          <w:t>A2-</w:t>
        </w:r>
      </w:ins>
      <w:r w:rsidRPr="0075399B">
        <w:rPr>
          <w:b/>
          <w:lang w:val="en-US"/>
        </w:rPr>
        <w:t>2.1.5</w:t>
      </w:r>
      <w:r w:rsidRPr="0075399B">
        <w:rPr>
          <w:lang w:val="en-US"/>
        </w:rPr>
        <w:tab/>
        <w:t>When a station called does not reply, the call attempt should not normally be repeated until after an interval of at least 1</w:t>
      </w:r>
      <w:del w:id="1032" w:author="Chairman" w:date="2022-08-03T11:35:00Z">
        <w:r w:rsidRPr="0075399B" w:rsidDel="00AC48AC">
          <w:rPr>
            <w:lang w:val="en-US"/>
          </w:rPr>
          <w:delText>5</w:delText>
        </w:r>
      </w:del>
      <w:ins w:id="1033" w:author="Chairman" w:date="2022-08-03T11:35:00Z">
        <w:r>
          <w:rPr>
            <w:lang w:val="en-US"/>
          </w:rPr>
          <w:t>0</w:t>
        </w:r>
      </w:ins>
      <w:r w:rsidRPr="0075399B">
        <w:rPr>
          <w:lang w:val="en-US"/>
        </w:rPr>
        <w:t xml:space="preserve"> min. </w:t>
      </w:r>
      <w:del w:id="1034" w:author="Chairman" w:date="2022-08-03T11:35:00Z">
        <w:r w:rsidRPr="0075399B" w:rsidDel="00AC48AC">
          <w:rPr>
            <w:lang w:val="en-US"/>
          </w:rPr>
          <w:delText xml:space="preserve">The same call attempt should not be repeated more than five times every 24 h. </w:delText>
        </w:r>
      </w:del>
      <w:r w:rsidRPr="0075399B">
        <w:rPr>
          <w:lang w:val="en-US"/>
        </w:rPr>
        <w:t>The aggregate of the times for which frequencies are occupied in one call attempt, should normally not exceed 1 min.</w:t>
      </w:r>
    </w:p>
    <w:p w14:paraId="11941AFA" w14:textId="77777777" w:rsidR="00321DF9" w:rsidRPr="004A3C87" w:rsidRDefault="00321DF9" w:rsidP="007407A2">
      <w:pPr>
        <w:pStyle w:val="FigureNo"/>
        <w:rPr>
          <w:ins w:id="1035" w:author="Chairman" w:date="2022-12-12T14:10:00Z"/>
          <w:lang w:eastAsia="zh-CN"/>
          <w:rPrChange w:id="1036" w:author="Hans-Karl von Arnim" w:date="2022-11-20T22:34:00Z">
            <w:rPr>
              <w:ins w:id="1037" w:author="Chairman" w:date="2022-12-12T14:10:00Z"/>
              <w:highlight w:val="yellow"/>
              <w:lang w:val="en-US" w:eastAsia="zh-CN"/>
            </w:rPr>
          </w:rPrChange>
        </w:rPr>
      </w:pPr>
      <w:ins w:id="1038" w:author="Chairman" w:date="2022-12-12T14:10:00Z">
        <w:r w:rsidRPr="004A3C87">
          <w:rPr>
            <w:lang w:eastAsia="zh-CN"/>
            <w:rPrChange w:id="1039" w:author="Hans-Karl von Arnim" w:date="2022-11-20T22:34:00Z">
              <w:rPr>
                <w:highlight w:val="yellow"/>
                <w:lang w:val="en-US" w:eastAsia="zh-CN"/>
              </w:rPr>
            </w:rPrChange>
          </w:rPr>
          <w:t xml:space="preserve">FIGURE </w:t>
        </w:r>
        <w:r w:rsidRPr="004A3C87">
          <w:t>A2-1</w:t>
        </w:r>
      </w:ins>
    </w:p>
    <w:p w14:paraId="79DBAAAE" w14:textId="77777777" w:rsidR="00321DF9" w:rsidRPr="004A3C87" w:rsidRDefault="00321DF9" w:rsidP="007407A2">
      <w:pPr>
        <w:pStyle w:val="Figuretitle"/>
        <w:rPr>
          <w:ins w:id="1040" w:author="Chairman" w:date="2022-12-12T14:10:00Z"/>
          <w:rPrChange w:id="1041" w:author="Hans-Karl von Arnim" w:date="2022-11-20T22:34:00Z">
            <w:rPr>
              <w:ins w:id="1042" w:author="Chairman" w:date="2022-12-12T14:10:00Z"/>
              <w:highlight w:val="yellow"/>
            </w:rPr>
          </w:rPrChange>
        </w:rPr>
      </w:pPr>
      <w:ins w:id="1043" w:author="Chairman" w:date="2022-12-12T14:10:00Z">
        <w:r w:rsidRPr="004A3C87">
          <w:rPr>
            <w:lang w:eastAsia="zh-CN"/>
            <w:rPrChange w:id="1044" w:author="Hans-Karl von Arnim" w:date="2022-11-20T22:34:00Z">
              <w:rPr>
                <w:highlight w:val="yellow"/>
                <w:lang w:val="en-US" w:eastAsia="zh-CN"/>
              </w:rPr>
            </w:rPrChange>
          </w:rPr>
          <w:t>Procedure for coast station which initiates call to ship station</w:t>
        </w:r>
      </w:ins>
    </w:p>
    <w:p w14:paraId="7B2FC873" w14:textId="77777777" w:rsidR="00321DF9" w:rsidRPr="0075399B" w:rsidRDefault="00321DF9">
      <w:pPr>
        <w:jc w:val="both"/>
        <w:rPr>
          <w:lang w:val="en-US"/>
        </w:rPr>
        <w:pPrChange w:id="1045" w:author="Chairman" w:date="2022-12-12T14:10:00Z">
          <w:pPr/>
        </w:pPrChange>
      </w:pPr>
      <w:ins w:id="1046" w:author="Chairman" w:date="2022-12-12T14:10:00Z">
        <w:r w:rsidRPr="004A3C87">
          <w:object w:dxaOrig="13920" w:dyaOrig="6136" w14:anchorId="2CA4DA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55pt;height:219.1pt" o:ole="">
              <v:imagedata r:id="rId10" o:title=""/>
            </v:shape>
            <o:OLEObject Type="Embed" ProgID="Visio.Drawing.15" ShapeID="_x0000_i1025" DrawAspect="Content" ObjectID="_1742201524" r:id="rId11"/>
          </w:object>
        </w:r>
      </w:ins>
    </w:p>
    <w:p w14:paraId="7329CBB3" w14:textId="77777777" w:rsidR="00321DF9" w:rsidRPr="0075399B" w:rsidRDefault="00321DF9" w:rsidP="00E33D7E">
      <w:pPr>
        <w:pStyle w:val="Heading2"/>
        <w:rPr>
          <w:lang w:val="en-US"/>
        </w:rPr>
      </w:pPr>
      <w:bookmarkStart w:id="1047" w:name="_Toc121819879"/>
      <w:ins w:id="1048" w:author="Chairman" w:date="2022-12-12T14:11:00Z">
        <w:r>
          <w:rPr>
            <w:lang w:val="en-US"/>
          </w:rPr>
          <w:t>A2-</w:t>
        </w:r>
      </w:ins>
      <w:r w:rsidRPr="0075399B">
        <w:rPr>
          <w:lang w:val="en-US"/>
        </w:rPr>
        <w:t>2.2</w:t>
      </w:r>
      <w:r w:rsidRPr="0075399B">
        <w:rPr>
          <w:lang w:val="en-US"/>
        </w:rPr>
        <w:tab/>
        <w:t>The following procedures apply at the ship</w:t>
      </w:r>
      <w:ins w:id="1049" w:author="Chairman" w:date="2022-08-03T11:36:00Z">
        <w:r>
          <w:rPr>
            <w:lang w:val="en-US"/>
          </w:rPr>
          <w:t xml:space="preserve"> stations</w:t>
        </w:r>
      </w:ins>
      <w:r w:rsidRPr="0075399B">
        <w:rPr>
          <w:lang w:val="en-US"/>
        </w:rPr>
        <w:t>:</w:t>
      </w:r>
      <w:bookmarkEnd w:id="1047"/>
    </w:p>
    <w:p w14:paraId="25788FD5" w14:textId="77777777" w:rsidR="00321DF9" w:rsidRPr="0075399B" w:rsidRDefault="00321DF9" w:rsidP="002D2B28">
      <w:pPr>
        <w:jc w:val="both"/>
        <w:rPr>
          <w:lang w:val="en-US"/>
        </w:rPr>
      </w:pPr>
      <w:ins w:id="1050" w:author="Chairman" w:date="2022-12-12T14:11:00Z">
        <w:r>
          <w:rPr>
            <w:b/>
            <w:lang w:val="en-US"/>
          </w:rPr>
          <w:t>A2-</w:t>
        </w:r>
      </w:ins>
      <w:r w:rsidRPr="0075399B">
        <w:rPr>
          <w:b/>
          <w:lang w:val="en-US"/>
        </w:rPr>
        <w:t>2.2.1</w:t>
      </w:r>
      <w:r w:rsidRPr="0075399B">
        <w:rPr>
          <w:lang w:val="en-US"/>
        </w:rPr>
        <w:tab/>
        <w:t>Upon receipt of a calling sequence at the ship station, the received message should be displayed.</w:t>
      </w:r>
    </w:p>
    <w:p w14:paraId="1D32B752" w14:textId="77777777" w:rsidR="00321DF9" w:rsidRPr="0075399B" w:rsidRDefault="00321DF9" w:rsidP="002D2B28">
      <w:pPr>
        <w:jc w:val="both"/>
        <w:rPr>
          <w:lang w:val="en-US"/>
        </w:rPr>
      </w:pPr>
      <w:ins w:id="1051" w:author="Chairman" w:date="2022-12-12T14:11:00Z">
        <w:r>
          <w:rPr>
            <w:b/>
            <w:lang w:val="en-US"/>
          </w:rPr>
          <w:t>A2-</w:t>
        </w:r>
      </w:ins>
      <w:r w:rsidRPr="0075399B">
        <w:rPr>
          <w:b/>
          <w:lang w:val="en-US"/>
        </w:rPr>
        <w:t>2.2.2</w:t>
      </w:r>
      <w:r w:rsidRPr="0075399B">
        <w:rPr>
          <w:lang w:val="en-US"/>
        </w:rPr>
        <w:tab/>
        <w:t>When a received call sequence contains an end of sequence signal “</w:t>
      </w:r>
      <w:ins w:id="1052" w:author="Chairman" w:date="2022-08-03T11:36:00Z">
        <w:r>
          <w:rPr>
            <w:lang w:val="en-US"/>
          </w:rPr>
          <w:t xml:space="preserve">acknowledge </w:t>
        </w:r>
      </w:ins>
      <w:r w:rsidRPr="0075399B">
        <w:rPr>
          <w:lang w:val="en-US"/>
        </w:rPr>
        <w:t>RQ”</w:t>
      </w:r>
      <w:ins w:id="1053" w:author="Chairman" w:date="2022-08-03T11:36:00Z">
        <w:r>
          <w:rPr>
            <w:lang w:val="en-US"/>
          </w:rPr>
          <w:t xml:space="preserve"> (symbol No.117)</w:t>
        </w:r>
      </w:ins>
      <w:r w:rsidRPr="0075399B">
        <w:rPr>
          <w:lang w:val="en-US"/>
        </w:rPr>
        <w:t>, an acknowledgement sequence should be composed and transmitted.</w:t>
      </w:r>
    </w:p>
    <w:p w14:paraId="3DAF8F91" w14:textId="77777777" w:rsidR="00321DF9" w:rsidRPr="0075399B" w:rsidRDefault="00321DF9" w:rsidP="002D2B28">
      <w:pPr>
        <w:jc w:val="both"/>
        <w:rPr>
          <w:lang w:val="en-US"/>
        </w:rPr>
      </w:pPr>
      <w:r w:rsidRPr="0075399B">
        <w:rPr>
          <w:lang w:val="en-US"/>
        </w:rPr>
        <w:t>The format specifier and category information should be identical to that in the received calling sequence.</w:t>
      </w:r>
    </w:p>
    <w:p w14:paraId="13239228" w14:textId="77777777" w:rsidR="00321DF9" w:rsidRPr="0075399B" w:rsidRDefault="00321DF9" w:rsidP="002D2B28">
      <w:pPr>
        <w:jc w:val="both"/>
        <w:rPr>
          <w:lang w:val="en-US"/>
        </w:rPr>
      </w:pPr>
      <w:ins w:id="1054" w:author="Chairman" w:date="2022-12-12T14:11:00Z">
        <w:r>
          <w:rPr>
            <w:b/>
            <w:lang w:val="en-US"/>
          </w:rPr>
          <w:t>A2-</w:t>
        </w:r>
      </w:ins>
      <w:r w:rsidRPr="0075399B">
        <w:rPr>
          <w:b/>
          <w:lang w:val="en-US"/>
        </w:rPr>
        <w:t>2.2.3</w:t>
      </w:r>
      <w:r w:rsidRPr="0075399B">
        <w:rPr>
          <w:b/>
          <w:lang w:val="en-US"/>
        </w:rPr>
        <w:tab/>
      </w:r>
      <w:r w:rsidRPr="0075399B">
        <w:rPr>
          <w:lang w:val="en-US"/>
        </w:rPr>
        <w:t xml:space="preserve">If the ship station is not equipped for automatic DSC operation, the ship’s operator initiates an acknowledgement to the coast station after a delay of at least 5 s but no later than </w:t>
      </w:r>
      <w:r w:rsidRPr="0075399B">
        <w:rPr>
          <w:lang w:val="en-US"/>
        </w:rPr>
        <w:lastRenderedPageBreak/>
        <w:t>4</w:t>
      </w:r>
      <w:r w:rsidRPr="0075399B">
        <w:rPr>
          <w:sz w:val="12"/>
          <w:lang w:val="en-US"/>
        </w:rPr>
        <w:t> </w:t>
      </w:r>
      <w:r w:rsidRPr="0075399B">
        <w:rPr>
          <w:lang w:val="en-US"/>
        </w:rPr>
        <w:t>½ min of receiving the calling sequence, using the ship-to-shore calling procedures detailed in § 2.2. However the transmitted sequence should contain a “</w:t>
      </w:r>
      <w:ins w:id="1055" w:author="Chairman" w:date="2022-08-03T11:37:00Z">
        <w:r>
          <w:rPr>
            <w:lang w:val="en-US"/>
          </w:rPr>
          <w:t xml:space="preserve">acknowledge </w:t>
        </w:r>
      </w:ins>
      <w:r w:rsidRPr="0075399B">
        <w:rPr>
          <w:lang w:val="en-US"/>
        </w:rPr>
        <w:t>BQ”</w:t>
      </w:r>
      <w:ins w:id="1056" w:author="Chairman" w:date="2022-08-03T11:37:00Z">
        <w:r>
          <w:rPr>
            <w:lang w:val="en-US"/>
          </w:rPr>
          <w:t xml:space="preserve"> (symbol No.122)</w:t>
        </w:r>
      </w:ins>
      <w:r w:rsidRPr="0075399B">
        <w:rPr>
          <w:lang w:val="en-US"/>
        </w:rPr>
        <w:t xml:space="preserve"> end of sequence signal in place of the </w:t>
      </w:r>
      <w:ins w:id="1057" w:author="Chairman" w:date="2022-08-03T11:38:00Z">
        <w:r>
          <w:rPr>
            <w:lang w:val="en-US"/>
          </w:rPr>
          <w:t xml:space="preserve">signal </w:t>
        </w:r>
      </w:ins>
      <w:r w:rsidRPr="0075399B">
        <w:rPr>
          <w:lang w:val="en-US"/>
        </w:rPr>
        <w:t>“</w:t>
      </w:r>
      <w:ins w:id="1058" w:author="Chairman" w:date="2022-08-03T11:38:00Z">
        <w:r>
          <w:rPr>
            <w:lang w:val="en-US"/>
          </w:rPr>
          <w:t xml:space="preserve">acknowledge </w:t>
        </w:r>
      </w:ins>
      <w:r w:rsidRPr="0075399B">
        <w:rPr>
          <w:lang w:val="en-US"/>
        </w:rPr>
        <w:t>RQ”</w:t>
      </w:r>
      <w:ins w:id="1059" w:author="Chairman" w:date="2022-08-03T11:38:00Z">
        <w:r>
          <w:rPr>
            <w:lang w:val="en-US"/>
          </w:rPr>
          <w:t xml:space="preserve"> (symbol No.117)</w:t>
        </w:r>
      </w:ins>
      <w:del w:id="1060" w:author="Chairman" w:date="2022-08-03T11:39:00Z">
        <w:r w:rsidRPr="0075399B" w:rsidDel="007502ED">
          <w:rPr>
            <w:lang w:val="en-US"/>
          </w:rPr>
          <w:delText xml:space="preserve"> signal</w:delText>
        </w:r>
      </w:del>
      <w:r w:rsidRPr="0075399B">
        <w:rPr>
          <w:lang w:val="en-US"/>
        </w:rPr>
        <w:t>.</w:t>
      </w:r>
    </w:p>
    <w:p w14:paraId="56AAD242" w14:textId="77777777" w:rsidR="00321DF9" w:rsidRPr="0075399B" w:rsidRDefault="00321DF9" w:rsidP="00E33D7E">
      <w:pPr>
        <w:rPr>
          <w:lang w:val="en-US"/>
        </w:rPr>
      </w:pPr>
      <w:r w:rsidRPr="0075399B">
        <w:rPr>
          <w:lang w:val="en-US"/>
        </w:rPr>
        <w:t>If such an acknowledgement cannot be transmitted within 5 min of receiving the calling sequence then the ship station should instead transmit a calling sequence to the coast station using the ship</w:t>
      </w:r>
      <w:r w:rsidRPr="0075399B">
        <w:rPr>
          <w:lang w:val="en-US"/>
        </w:rPr>
        <w:noBreakHyphen/>
        <w:t>to</w:t>
      </w:r>
      <w:r w:rsidRPr="0075399B">
        <w:rPr>
          <w:lang w:val="en-US"/>
        </w:rPr>
        <w:noBreakHyphen/>
        <w:t>shore calling procedure detailed in § 2.</w:t>
      </w:r>
      <w:del w:id="1061" w:author="Chairman" w:date="2022-08-03T11:39:00Z">
        <w:r w:rsidRPr="0075399B" w:rsidDel="007502ED">
          <w:rPr>
            <w:lang w:val="en-US"/>
          </w:rPr>
          <w:delText>2</w:delText>
        </w:r>
      </w:del>
      <w:ins w:id="1062" w:author="Chairman" w:date="2022-08-03T11:39:00Z">
        <w:r>
          <w:rPr>
            <w:lang w:val="en-US"/>
          </w:rPr>
          <w:t>3</w:t>
        </w:r>
      </w:ins>
      <w:r w:rsidRPr="0075399B">
        <w:rPr>
          <w:lang w:val="en-US"/>
        </w:rPr>
        <w:t>.</w:t>
      </w:r>
    </w:p>
    <w:p w14:paraId="725123FC" w14:textId="77777777" w:rsidR="00321DF9" w:rsidRPr="0075399B" w:rsidRDefault="00321DF9" w:rsidP="00E33D7E">
      <w:pPr>
        <w:rPr>
          <w:lang w:val="en-US"/>
        </w:rPr>
      </w:pPr>
      <w:ins w:id="1063" w:author="Chairman" w:date="2022-12-12T14:11:00Z">
        <w:r>
          <w:rPr>
            <w:b/>
            <w:lang w:val="en-US"/>
          </w:rPr>
          <w:t>A2-</w:t>
        </w:r>
      </w:ins>
      <w:r w:rsidRPr="0075399B">
        <w:rPr>
          <w:b/>
          <w:lang w:val="en-US"/>
        </w:rPr>
        <w:t>2.2.4</w:t>
      </w:r>
      <w:r w:rsidRPr="0075399B">
        <w:rPr>
          <w:lang w:val="en-US"/>
        </w:rPr>
        <w:tab/>
        <w:t>If the ship is equipped for automatic DSC operation, the ship station automatically transmits an acknowledgement with an end of sequence signal “</w:t>
      </w:r>
      <w:ins w:id="1064" w:author="Chairman" w:date="2022-08-03T11:39:00Z">
        <w:r>
          <w:rPr>
            <w:lang w:val="en-US"/>
          </w:rPr>
          <w:t xml:space="preserve">acknowledge </w:t>
        </w:r>
      </w:ins>
      <w:r w:rsidRPr="0075399B">
        <w:rPr>
          <w:lang w:val="en-US"/>
        </w:rPr>
        <w:t>BQ”</w:t>
      </w:r>
      <w:ins w:id="1065" w:author="Chairman" w:date="2022-08-03T11:39:00Z">
        <w:r>
          <w:rPr>
            <w:lang w:val="en-US"/>
          </w:rPr>
          <w:t xml:space="preserve"> (symbol No.122)</w:t>
        </w:r>
      </w:ins>
      <w:r w:rsidRPr="0075399B">
        <w:rPr>
          <w:lang w:val="en-US"/>
        </w:rPr>
        <w:t>. The start of the transmission of this acknowledgement sequence should be within 30 s for HF and MF or within 3 s for VHF after the reception of the complete call sequence.</w:t>
      </w:r>
    </w:p>
    <w:p w14:paraId="2DDE7DF9" w14:textId="77777777" w:rsidR="00321DF9" w:rsidRPr="0075399B" w:rsidRDefault="00321DF9" w:rsidP="00E33D7E">
      <w:pPr>
        <w:rPr>
          <w:lang w:val="en-US"/>
        </w:rPr>
      </w:pPr>
      <w:ins w:id="1066" w:author="Chairman" w:date="2022-12-12T14:11:00Z">
        <w:r>
          <w:rPr>
            <w:b/>
            <w:lang w:val="en-US"/>
          </w:rPr>
          <w:t>A2-</w:t>
        </w:r>
      </w:ins>
      <w:r w:rsidRPr="0075399B">
        <w:rPr>
          <w:b/>
          <w:lang w:val="en-US"/>
        </w:rPr>
        <w:t>2.2.5</w:t>
      </w:r>
      <w:r w:rsidRPr="0075399B">
        <w:rPr>
          <w:lang w:val="en-US"/>
        </w:rPr>
        <w:tab/>
        <w:t>If the ship is able to comply immediately the acknowledgement sequence should include a telecommand signal which is identical to that received in the calling sequence indicating that it is able to comply.</w:t>
      </w:r>
    </w:p>
    <w:p w14:paraId="4B938403" w14:textId="77777777" w:rsidR="00321DF9" w:rsidRPr="0075399B" w:rsidRDefault="00321DF9" w:rsidP="00E33D7E">
      <w:pPr>
        <w:rPr>
          <w:lang w:val="en-US"/>
        </w:rPr>
      </w:pPr>
      <w:r w:rsidRPr="0075399B">
        <w:rPr>
          <w:lang w:val="en-US"/>
        </w:rPr>
        <w:t>If no working frequency was proposed in the call, the ship station should include a proposal for a working frequency in its acknowledgement.</w:t>
      </w:r>
    </w:p>
    <w:p w14:paraId="753C36A9" w14:textId="77777777" w:rsidR="00321DF9" w:rsidRPr="0075399B" w:rsidRDefault="00321DF9">
      <w:pPr>
        <w:jc w:val="both"/>
        <w:rPr>
          <w:lang w:val="en-US"/>
        </w:rPr>
        <w:pPrChange w:id="1067" w:author="Chairman" w:date="2022-12-12T14:12:00Z">
          <w:pPr/>
        </w:pPrChange>
      </w:pPr>
      <w:ins w:id="1068" w:author="Chairman" w:date="2022-12-12T14:12:00Z">
        <w:r>
          <w:rPr>
            <w:b/>
            <w:lang w:val="en-US"/>
          </w:rPr>
          <w:t>A2-</w:t>
        </w:r>
      </w:ins>
      <w:r w:rsidRPr="0075399B">
        <w:rPr>
          <w:b/>
          <w:lang w:val="en-US"/>
        </w:rPr>
        <w:t>2.2.6</w:t>
      </w:r>
      <w:r w:rsidRPr="0075399B">
        <w:rPr>
          <w:b/>
          <w:lang w:val="en-US"/>
        </w:rPr>
        <w:tab/>
      </w:r>
      <w:r w:rsidRPr="0075399B">
        <w:rPr>
          <w:lang w:val="en-US"/>
        </w:rPr>
        <w:t xml:space="preserve">If the ship is not able to comply immediately the acknowledgement sequence should include the </w:t>
      </w:r>
      <w:ins w:id="1069" w:author="Chairman" w:date="2022-08-03T11:40:00Z">
        <w:r>
          <w:rPr>
            <w:lang w:val="en-US"/>
          </w:rPr>
          <w:t xml:space="preserve">first </w:t>
        </w:r>
      </w:ins>
      <w:r w:rsidRPr="0075399B">
        <w:rPr>
          <w:lang w:val="en-US"/>
        </w:rPr>
        <w:t xml:space="preserve">telecommand signal </w:t>
      </w:r>
      <w:del w:id="1070" w:author="Chairman" w:date="2022-08-03T11:40:00Z">
        <w:r w:rsidRPr="0075399B" w:rsidDel="007502ED">
          <w:rPr>
            <w:lang w:val="en-US"/>
          </w:rPr>
          <w:delText xml:space="preserve">104 </w:delText>
        </w:r>
      </w:del>
      <w:r w:rsidRPr="0075399B">
        <w:rPr>
          <w:lang w:val="en-US"/>
        </w:rPr>
        <w:t>(</w:t>
      </w:r>
      <w:ins w:id="1071" w:author="Chairman" w:date="2022-08-03T11:41:00Z">
        <w:r>
          <w:rPr>
            <w:lang w:val="en-US"/>
          </w:rPr>
          <w:t>“</w:t>
        </w:r>
      </w:ins>
      <w:r w:rsidRPr="0075399B">
        <w:rPr>
          <w:lang w:val="en-US"/>
        </w:rPr>
        <w:t>unable to comply</w:t>
      </w:r>
      <w:ins w:id="1072" w:author="Chairman" w:date="2022-08-03T11:41:00Z">
        <w:r>
          <w:rPr>
            <w:lang w:val="en-US"/>
          </w:rPr>
          <w:t>“ symbol No. 104</w:t>
        </w:r>
      </w:ins>
      <w:r w:rsidRPr="0075399B">
        <w:rPr>
          <w:lang w:val="en-US"/>
        </w:rPr>
        <w:t>), with a second telecommand signal giving additional information (see Recommendation ITU</w:t>
      </w:r>
      <w:r w:rsidRPr="0075399B">
        <w:rPr>
          <w:lang w:val="en-US"/>
        </w:rPr>
        <w:noBreakHyphen/>
        <w:t>R M.493).</w:t>
      </w:r>
    </w:p>
    <w:p w14:paraId="2209EDDA" w14:textId="77777777" w:rsidR="00321DF9" w:rsidRPr="0075399B" w:rsidRDefault="00321DF9">
      <w:pPr>
        <w:jc w:val="both"/>
        <w:rPr>
          <w:lang w:val="en-US"/>
        </w:rPr>
        <w:pPrChange w:id="1073" w:author="Chairman" w:date="2022-12-12T14:12:00Z">
          <w:pPr/>
        </w:pPrChange>
      </w:pPr>
      <w:r w:rsidRPr="0075399B">
        <w:rPr>
          <w:lang w:val="en-US"/>
        </w:rPr>
        <w:t>At some later time when the ship is able to accept the traffic being offered, the ship station initiates a call to the coast station using the ship-to-shore calling procedures detailed in § </w:t>
      </w:r>
      <w:ins w:id="1074" w:author="Chairman" w:date="2022-12-12T14:12:00Z">
        <w:r>
          <w:rPr>
            <w:lang w:val="en-US"/>
          </w:rPr>
          <w:t>A2-</w:t>
        </w:r>
      </w:ins>
      <w:r w:rsidRPr="0075399B">
        <w:rPr>
          <w:lang w:val="en-US"/>
        </w:rPr>
        <w:t>2.3.</w:t>
      </w:r>
    </w:p>
    <w:p w14:paraId="71F692CB" w14:textId="77777777" w:rsidR="00321DF9" w:rsidRPr="0075399B" w:rsidRDefault="00321DF9">
      <w:pPr>
        <w:jc w:val="both"/>
        <w:rPr>
          <w:lang w:val="en-US"/>
        </w:rPr>
        <w:pPrChange w:id="1075" w:author="Chairman" w:date="2022-12-12T14:12:00Z">
          <w:pPr/>
        </w:pPrChange>
      </w:pPr>
      <w:ins w:id="1076" w:author="Chairman" w:date="2022-12-12T14:12:00Z">
        <w:r>
          <w:rPr>
            <w:b/>
            <w:lang w:val="en-US"/>
          </w:rPr>
          <w:t>A2-</w:t>
        </w:r>
      </w:ins>
      <w:r w:rsidRPr="0075399B">
        <w:rPr>
          <w:b/>
          <w:lang w:val="en-US"/>
        </w:rPr>
        <w:t>2.2.7</w:t>
      </w:r>
      <w:r w:rsidRPr="0075399B">
        <w:rPr>
          <w:lang w:val="en-US"/>
        </w:rPr>
        <w:tab/>
        <w:t>If a call is acknowledged indicating ability to comply immediately and communication between coast station and ship station on the working channel agreed is established, the DSC call procedure is considered to be completed.</w:t>
      </w:r>
    </w:p>
    <w:p w14:paraId="1B6A6458" w14:textId="77777777" w:rsidR="00321DF9" w:rsidRDefault="00321DF9" w:rsidP="00903E8B">
      <w:pPr>
        <w:jc w:val="both"/>
        <w:rPr>
          <w:ins w:id="1077" w:author="Chairman" w:date="2022-12-12T14:13:00Z"/>
          <w:lang w:val="en-US"/>
        </w:rPr>
      </w:pPr>
      <w:ins w:id="1078" w:author="Chairman" w:date="2022-12-12T14:12:00Z">
        <w:r>
          <w:rPr>
            <w:b/>
            <w:lang w:val="en-US"/>
          </w:rPr>
          <w:t>A2-</w:t>
        </w:r>
      </w:ins>
      <w:r w:rsidRPr="0075399B">
        <w:rPr>
          <w:b/>
          <w:lang w:val="en-US"/>
        </w:rPr>
        <w:t>2.2.8</w:t>
      </w:r>
      <w:r w:rsidRPr="0075399B">
        <w:rPr>
          <w:lang w:val="en-US"/>
        </w:rPr>
        <w:tab/>
        <w:t>If the ship station transmits an acknowledgement which is not received by the coast station then this will result in the coast station repeating the call (in accordance with § </w:t>
      </w:r>
      <w:ins w:id="1079" w:author="Chairman" w:date="2022-12-12T14:12:00Z">
        <w:r>
          <w:rPr>
            <w:lang w:val="en-US"/>
          </w:rPr>
          <w:t>A2-</w:t>
        </w:r>
      </w:ins>
      <w:r w:rsidRPr="0075399B">
        <w:rPr>
          <w:lang w:val="en-US"/>
        </w:rPr>
        <w:t xml:space="preserve">2.1.5). In this event the ship station should transmit a new acknowledgement. </w:t>
      </w:r>
    </w:p>
    <w:p w14:paraId="5B983B57" w14:textId="77777777" w:rsidR="00321DF9" w:rsidRPr="004A3C87" w:rsidRDefault="00321DF9" w:rsidP="00903E8B">
      <w:pPr>
        <w:pStyle w:val="FigureNo"/>
        <w:rPr>
          <w:ins w:id="1080" w:author="Chairman" w:date="2022-12-12T14:13:00Z"/>
          <w:rPrChange w:id="1081" w:author="Hans-Karl von Arnim" w:date="2022-11-20T22:35:00Z">
            <w:rPr>
              <w:ins w:id="1082" w:author="Chairman" w:date="2022-12-12T14:13:00Z"/>
              <w:highlight w:val="yellow"/>
            </w:rPr>
          </w:rPrChange>
        </w:rPr>
      </w:pPr>
      <w:ins w:id="1083" w:author="Chairman" w:date="2022-12-12T14:13:00Z">
        <w:r w:rsidRPr="004A3C87">
          <w:rPr>
            <w:lang w:eastAsia="zh-CN"/>
            <w:rPrChange w:id="1084" w:author="Hans-Karl von Arnim" w:date="2022-11-20T22:35:00Z">
              <w:rPr>
                <w:highlight w:val="yellow"/>
                <w:lang w:eastAsia="zh-CN"/>
              </w:rPr>
            </w:rPrChange>
          </w:rPr>
          <w:t>FIGURE</w:t>
        </w:r>
        <w:r w:rsidRPr="004A3C87">
          <w:rPr>
            <w:rPrChange w:id="1085" w:author="Hans-Karl von Arnim" w:date="2022-11-20T22:35:00Z">
              <w:rPr>
                <w:highlight w:val="yellow"/>
              </w:rPr>
            </w:rPrChange>
          </w:rPr>
          <w:t xml:space="preserve"> </w:t>
        </w:r>
        <w:r w:rsidRPr="004A3C87">
          <w:t>A2-2</w:t>
        </w:r>
      </w:ins>
    </w:p>
    <w:p w14:paraId="7A295B5C" w14:textId="77777777" w:rsidR="00321DF9" w:rsidRPr="004A3C87" w:rsidRDefault="00321DF9" w:rsidP="00903E8B">
      <w:pPr>
        <w:pStyle w:val="Figuretitle"/>
        <w:rPr>
          <w:ins w:id="1086" w:author="Chairman" w:date="2022-12-12T14:13:00Z"/>
          <w:rPrChange w:id="1087" w:author="Hans-Karl von Arnim" w:date="2022-11-20T22:35:00Z">
            <w:rPr>
              <w:ins w:id="1088" w:author="Chairman" w:date="2022-12-12T14:13:00Z"/>
              <w:highlight w:val="yellow"/>
            </w:rPr>
          </w:rPrChange>
        </w:rPr>
      </w:pPr>
      <w:ins w:id="1089" w:author="Chairman" w:date="2022-12-12T14:13:00Z">
        <w:r w:rsidRPr="004A3C87">
          <w:rPr>
            <w:lang w:eastAsia="zh-CN"/>
            <w:rPrChange w:id="1090" w:author="Hans-Karl von Arnim" w:date="2022-11-20T22:35:00Z">
              <w:rPr>
                <w:highlight w:val="yellow"/>
                <w:lang w:val="en-US" w:eastAsia="zh-CN"/>
              </w:rPr>
            </w:rPrChange>
          </w:rPr>
          <w:t>Procedure for ship station which receives call from coast station</w:t>
        </w:r>
      </w:ins>
    </w:p>
    <w:p w14:paraId="1FA2C1B3" w14:textId="77777777" w:rsidR="00321DF9" w:rsidRPr="0075399B" w:rsidRDefault="00321DF9">
      <w:pPr>
        <w:jc w:val="both"/>
        <w:rPr>
          <w:lang w:val="en-US"/>
        </w:rPr>
        <w:pPrChange w:id="1091" w:author="Chairman" w:date="2022-12-12T14:12:00Z">
          <w:pPr/>
        </w:pPrChange>
      </w:pPr>
      <w:ins w:id="1092" w:author="Chairman" w:date="2022-12-12T14:13:00Z">
        <w:r w:rsidRPr="004A3C87">
          <w:object w:dxaOrig="17041" w:dyaOrig="5145" w14:anchorId="4B626D9B">
            <v:shape id="_x0000_i1026" type="#_x0000_t75" style="width:484.75pt;height:147.45pt" o:ole="">
              <v:imagedata r:id="rId12" o:title=""/>
            </v:shape>
            <o:OLEObject Type="Embed" ProgID="Visio.Drawing.15" ShapeID="_x0000_i1026" DrawAspect="Content" ObjectID="_1742201525" r:id="rId13"/>
          </w:object>
        </w:r>
      </w:ins>
    </w:p>
    <w:p w14:paraId="41EDAB72" w14:textId="77777777" w:rsidR="00321DF9" w:rsidRPr="0075399B" w:rsidRDefault="00321DF9" w:rsidP="00E33D7E">
      <w:pPr>
        <w:pStyle w:val="Heading2"/>
        <w:rPr>
          <w:lang w:val="en-US"/>
        </w:rPr>
      </w:pPr>
      <w:bookmarkStart w:id="1093" w:name="_Toc121819880"/>
      <w:ins w:id="1094" w:author="Chairman" w:date="2022-12-12T14:13:00Z">
        <w:r>
          <w:rPr>
            <w:lang w:val="en-US"/>
          </w:rPr>
          <w:lastRenderedPageBreak/>
          <w:t>A2-</w:t>
        </w:r>
      </w:ins>
      <w:r w:rsidRPr="0075399B">
        <w:rPr>
          <w:lang w:val="en-US"/>
        </w:rPr>
        <w:t>2.3</w:t>
      </w:r>
      <w:r w:rsidRPr="0075399B">
        <w:rPr>
          <w:lang w:val="en-US"/>
        </w:rPr>
        <w:tab/>
        <w:t>Ship station initiates call to coast station (see Note 1)</w:t>
      </w:r>
      <w:bookmarkEnd w:id="1093"/>
    </w:p>
    <w:p w14:paraId="55D70FD3" w14:textId="77777777" w:rsidR="00321DF9" w:rsidRPr="0075399B" w:rsidRDefault="00321DF9">
      <w:pPr>
        <w:jc w:val="both"/>
        <w:rPr>
          <w:lang w:val="en-US"/>
        </w:rPr>
        <w:pPrChange w:id="1095" w:author="Chairman" w:date="2022-12-12T14:14:00Z">
          <w:pPr/>
        </w:pPrChange>
      </w:pPr>
      <w:r w:rsidRPr="0075399B">
        <w:rPr>
          <w:lang w:val="en-US"/>
        </w:rPr>
        <w:t>This procedure should also be followed both as a delayed response to a call received earlier from the coast station (see § </w:t>
      </w:r>
      <w:ins w:id="1096" w:author="Chairman" w:date="2022-12-12T14:13:00Z">
        <w:r>
          <w:rPr>
            <w:lang w:val="en-US"/>
          </w:rPr>
          <w:t>A2</w:t>
        </w:r>
        <w:r>
          <w:rPr>
            <w:b/>
            <w:lang w:val="en-US"/>
          </w:rPr>
          <w:t>-</w:t>
        </w:r>
      </w:ins>
      <w:r w:rsidRPr="0075399B">
        <w:rPr>
          <w:lang w:val="en-US"/>
        </w:rPr>
        <w:t>2.2.2) and to initiate traffic from the ship station.</w:t>
      </w:r>
    </w:p>
    <w:p w14:paraId="36870292" w14:textId="77777777" w:rsidR="00321DF9" w:rsidRPr="0075399B" w:rsidRDefault="00321DF9">
      <w:pPr>
        <w:pStyle w:val="Note"/>
        <w:jc w:val="both"/>
        <w:rPr>
          <w:lang w:val="en-US"/>
        </w:rPr>
        <w:pPrChange w:id="1097" w:author="Chairman" w:date="2022-12-12T14:14:00Z">
          <w:pPr>
            <w:pStyle w:val="Note"/>
          </w:pPr>
        </w:pPrChange>
      </w:pPr>
      <w:r w:rsidRPr="0075399B">
        <w:rPr>
          <w:lang w:val="en-US"/>
        </w:rPr>
        <w:t>NOTE 1 – See Recommendations ITU-R M.689 and ITU-R M.1082 for further details of procedures applicable only to the semi</w:t>
      </w:r>
      <w:r w:rsidRPr="0075399B">
        <w:rPr>
          <w:lang w:val="en-US"/>
        </w:rPr>
        <w:noBreakHyphen/>
        <w:t>automatic/automatic services.</w:t>
      </w:r>
    </w:p>
    <w:p w14:paraId="747A6A9C" w14:textId="77777777" w:rsidR="00321DF9" w:rsidRPr="0075399B" w:rsidRDefault="00321DF9">
      <w:pPr>
        <w:jc w:val="both"/>
        <w:rPr>
          <w:lang w:val="en-US"/>
        </w:rPr>
        <w:pPrChange w:id="1098" w:author="Chairman" w:date="2022-12-12T14:14:00Z">
          <w:pPr/>
        </w:pPrChange>
      </w:pPr>
      <w:ins w:id="1099" w:author="Chairman" w:date="2022-12-12T14:13:00Z">
        <w:r>
          <w:rPr>
            <w:b/>
            <w:lang w:val="en-US"/>
          </w:rPr>
          <w:t>A2-</w:t>
        </w:r>
      </w:ins>
      <w:r w:rsidRPr="0075399B">
        <w:rPr>
          <w:b/>
          <w:lang w:val="en-US"/>
        </w:rPr>
        <w:t>2.3.1</w:t>
      </w:r>
      <w:r w:rsidRPr="0075399B">
        <w:rPr>
          <w:lang w:val="en-US"/>
        </w:rPr>
        <w:tab/>
      </w:r>
      <w:del w:id="1100" w:author="Chairman" w:date="2022-08-03T11:41:00Z">
        <w:r w:rsidRPr="0075399B" w:rsidDel="007502ED">
          <w:rPr>
            <w:lang w:val="en-US"/>
          </w:rPr>
          <w:delText>Assuming a DSC is appropriate t</w:delText>
        </w:r>
      </w:del>
      <w:ins w:id="1101" w:author="Chairman" w:date="2022-08-03T11:41:00Z">
        <w:r>
          <w:rPr>
            <w:lang w:val="en-US"/>
          </w:rPr>
          <w:t>T</w:t>
        </w:r>
      </w:ins>
      <w:r w:rsidRPr="0075399B">
        <w:rPr>
          <w:lang w:val="en-US"/>
        </w:rPr>
        <w:t xml:space="preserve">he call is </w:t>
      </w:r>
      <w:del w:id="1102" w:author="Chairman" w:date="2022-08-03T11:41:00Z">
        <w:r w:rsidRPr="0075399B" w:rsidDel="007502ED">
          <w:rPr>
            <w:lang w:val="en-US"/>
          </w:rPr>
          <w:delText xml:space="preserve">transmitted </w:delText>
        </w:r>
      </w:del>
      <w:ins w:id="1103" w:author="Chairman" w:date="2022-08-03T11:41:00Z">
        <w:r>
          <w:rPr>
            <w:lang w:val="en-US"/>
          </w:rPr>
          <w:t>composed</w:t>
        </w:r>
        <w:r w:rsidRPr="0075399B">
          <w:rPr>
            <w:lang w:val="en-US"/>
          </w:rPr>
          <w:t xml:space="preserve"> </w:t>
        </w:r>
      </w:ins>
      <w:r w:rsidRPr="0075399B">
        <w:rPr>
          <w:lang w:val="en-US"/>
        </w:rPr>
        <w:t>by the ship station as follows:</w:t>
      </w:r>
    </w:p>
    <w:p w14:paraId="1758DF21" w14:textId="77777777" w:rsidR="00321DF9" w:rsidRPr="0075399B" w:rsidDel="007502ED" w:rsidRDefault="00321DF9">
      <w:pPr>
        <w:pStyle w:val="enumlev1"/>
        <w:jc w:val="both"/>
        <w:rPr>
          <w:del w:id="1104" w:author="Chairman" w:date="2022-08-03T11:41:00Z"/>
          <w:lang w:val="en-US"/>
        </w:rPr>
        <w:pPrChange w:id="1105" w:author="Chairman" w:date="2022-12-12T14:14:00Z">
          <w:pPr>
            <w:pStyle w:val="enumlev1"/>
          </w:pPr>
        </w:pPrChange>
      </w:pPr>
      <w:del w:id="1106" w:author="Chairman" w:date="2022-08-03T11:41:00Z">
        <w:r w:rsidRPr="0075399B" w:rsidDel="007502ED">
          <w:rPr>
            <w:lang w:val="en-US"/>
          </w:rPr>
          <w:delText>−</w:delText>
        </w:r>
        <w:r w:rsidRPr="0075399B" w:rsidDel="007502ED">
          <w:rPr>
            <w:lang w:val="en-US"/>
          </w:rPr>
          <w:tab/>
          <w:delText>key in or select on the DSC equipment,</w:delText>
        </w:r>
      </w:del>
    </w:p>
    <w:p w14:paraId="4774C397" w14:textId="77777777" w:rsidR="00321DF9" w:rsidRPr="0075399B" w:rsidRDefault="00321DF9">
      <w:pPr>
        <w:pStyle w:val="enumlev1"/>
        <w:jc w:val="both"/>
        <w:rPr>
          <w:lang w:val="en-US"/>
        </w:rPr>
        <w:pPrChange w:id="1107" w:author="Chairman" w:date="2022-12-12T14:14:00Z">
          <w:pPr>
            <w:pStyle w:val="enumlev1"/>
          </w:pPr>
        </w:pPrChange>
      </w:pPr>
      <w:r w:rsidRPr="0075399B">
        <w:rPr>
          <w:lang w:val="en-US"/>
        </w:rPr>
        <w:t>–</w:t>
      </w:r>
      <w:r w:rsidRPr="0075399B">
        <w:rPr>
          <w:lang w:val="en-US"/>
        </w:rPr>
        <w:tab/>
        <w:t>format specifier,</w:t>
      </w:r>
    </w:p>
    <w:p w14:paraId="65804016" w14:textId="77777777" w:rsidR="00321DF9" w:rsidRPr="0075399B" w:rsidRDefault="00321DF9">
      <w:pPr>
        <w:pStyle w:val="enumlev1"/>
        <w:jc w:val="both"/>
        <w:rPr>
          <w:lang w:val="en-US"/>
        </w:rPr>
        <w:pPrChange w:id="1108" w:author="Chairman" w:date="2022-12-12T14:14:00Z">
          <w:pPr>
            <w:pStyle w:val="enumlev1"/>
          </w:pPr>
        </w:pPrChange>
      </w:pPr>
      <w:r w:rsidRPr="0075399B">
        <w:rPr>
          <w:lang w:val="en-US"/>
        </w:rPr>
        <w:t>–</w:t>
      </w:r>
      <w:r w:rsidRPr="0075399B">
        <w:rPr>
          <w:lang w:val="en-US"/>
        </w:rPr>
        <w:tab/>
        <w:t>address</w:t>
      </w:r>
      <w:ins w:id="1109" w:author="Chairman" w:date="2022-08-03T11:42:00Z">
        <w:r w:rsidRPr="007502ED">
          <w:t xml:space="preserve"> </w:t>
        </w:r>
        <w:r w:rsidRPr="001066A3">
          <w:t>of the coast station (MMSI)</w:t>
        </w:r>
      </w:ins>
      <w:r w:rsidRPr="0075399B">
        <w:rPr>
          <w:lang w:val="en-US"/>
        </w:rPr>
        <w:t>,</w:t>
      </w:r>
    </w:p>
    <w:p w14:paraId="042769BB" w14:textId="77777777" w:rsidR="00321DF9" w:rsidRPr="001066A3" w:rsidRDefault="00321DF9">
      <w:pPr>
        <w:pStyle w:val="enumlev1"/>
        <w:jc w:val="both"/>
        <w:rPr>
          <w:ins w:id="1110" w:author="Chairman" w:date="2022-08-03T11:42:00Z"/>
        </w:rPr>
        <w:pPrChange w:id="1111" w:author="Chairman" w:date="2022-12-12T14:14:00Z">
          <w:pPr>
            <w:pStyle w:val="enumlev1"/>
          </w:pPr>
        </w:pPrChange>
      </w:pPr>
      <w:ins w:id="1112" w:author="Chairman" w:date="2022-08-03T11:42:00Z">
        <w:r w:rsidRPr="001066A3">
          <w:t>–</w:t>
        </w:r>
        <w:r w:rsidRPr="001066A3">
          <w:tab/>
          <w:t>category of call (default is routine),</w:t>
        </w:r>
      </w:ins>
    </w:p>
    <w:p w14:paraId="770FE753" w14:textId="77777777" w:rsidR="00321DF9" w:rsidRPr="00110D44" w:rsidRDefault="00321DF9">
      <w:pPr>
        <w:pStyle w:val="enumlev1"/>
        <w:jc w:val="both"/>
        <w:rPr>
          <w:ins w:id="1113" w:author="Chairman" w:date="2022-08-03T11:42:00Z"/>
        </w:rPr>
        <w:pPrChange w:id="1114" w:author="Chairman" w:date="2022-12-12T14:14:00Z">
          <w:pPr>
            <w:pStyle w:val="enumlev1"/>
          </w:pPr>
        </w:pPrChange>
      </w:pPr>
      <w:ins w:id="1115" w:author="Chairman" w:date="2022-08-03T11:42:00Z">
        <w:r w:rsidRPr="001066A3">
          <w:t>–</w:t>
        </w:r>
        <w:r w:rsidRPr="001066A3">
          <w:tab/>
          <w:t>self-identification (MMSI) of the ship station, which is automatically included,</w:t>
        </w:r>
      </w:ins>
    </w:p>
    <w:p w14:paraId="382A446D" w14:textId="77777777" w:rsidR="00321DF9" w:rsidRPr="0075399B" w:rsidRDefault="00321DF9">
      <w:pPr>
        <w:pStyle w:val="enumlev1"/>
        <w:jc w:val="both"/>
        <w:rPr>
          <w:lang w:val="en-US"/>
        </w:rPr>
        <w:pPrChange w:id="1116" w:author="Chairman" w:date="2022-12-12T14:14:00Z">
          <w:pPr>
            <w:pStyle w:val="enumlev1"/>
          </w:pPr>
        </w:pPrChange>
      </w:pPr>
      <w:r w:rsidRPr="0075399B">
        <w:rPr>
          <w:lang w:val="en-US"/>
        </w:rPr>
        <w:t>–</w:t>
      </w:r>
      <w:r w:rsidRPr="0075399B">
        <w:rPr>
          <w:lang w:val="en-US"/>
        </w:rPr>
        <w:tab/>
        <w:t>telecommand information,</w:t>
      </w:r>
    </w:p>
    <w:p w14:paraId="488FEB61" w14:textId="77777777" w:rsidR="00321DF9" w:rsidRPr="0075399B" w:rsidRDefault="00321DF9">
      <w:pPr>
        <w:pStyle w:val="enumlev1"/>
        <w:jc w:val="both"/>
        <w:rPr>
          <w:lang w:val="en-US"/>
        </w:rPr>
        <w:pPrChange w:id="1117" w:author="Chairman" w:date="2022-12-12T14:14:00Z">
          <w:pPr>
            <w:pStyle w:val="enumlev1"/>
          </w:pPr>
        </w:pPrChange>
      </w:pPr>
      <w:r w:rsidRPr="0075399B">
        <w:rPr>
          <w:lang w:val="en-US"/>
        </w:rPr>
        <w:t>–</w:t>
      </w:r>
      <w:r w:rsidRPr="0075399B">
        <w:rPr>
          <w:lang w:val="en-US"/>
        </w:rPr>
        <w:tab/>
        <w:t>working frequency, or position (for MF/HF only) information in the message part of the sequence if appropriate,</w:t>
      </w:r>
    </w:p>
    <w:p w14:paraId="5445C3A6" w14:textId="77777777" w:rsidR="00321DF9" w:rsidRPr="0075399B" w:rsidRDefault="00321DF9">
      <w:pPr>
        <w:pStyle w:val="enumlev1"/>
        <w:jc w:val="both"/>
        <w:rPr>
          <w:lang w:val="en-US"/>
        </w:rPr>
        <w:pPrChange w:id="1118" w:author="Chairman" w:date="2022-12-12T14:14:00Z">
          <w:pPr>
            <w:pStyle w:val="enumlev1"/>
          </w:pPr>
        </w:pPrChange>
      </w:pPr>
      <w:r w:rsidRPr="0075399B">
        <w:rPr>
          <w:lang w:val="en-US"/>
        </w:rPr>
        <w:t>–</w:t>
      </w:r>
      <w:r w:rsidRPr="0075399B">
        <w:rPr>
          <w:lang w:val="en-US"/>
        </w:rPr>
        <w:tab/>
        <w:t>telephone number required (semi-automatic/automatic connections only),</w:t>
      </w:r>
    </w:p>
    <w:p w14:paraId="136FA83A" w14:textId="77777777" w:rsidR="00321DF9" w:rsidRPr="0075399B" w:rsidDel="002D2E95" w:rsidRDefault="00321DF9">
      <w:pPr>
        <w:pStyle w:val="enumlev1"/>
        <w:jc w:val="both"/>
        <w:rPr>
          <w:del w:id="1119" w:author="Chairman" w:date="2022-08-03T11:43:00Z"/>
          <w:lang w:val="en-US"/>
        </w:rPr>
        <w:pPrChange w:id="1120" w:author="Chairman" w:date="2022-12-12T14:14:00Z">
          <w:pPr>
            <w:pStyle w:val="enumlev1"/>
          </w:pPr>
        </w:pPrChange>
      </w:pPr>
      <w:del w:id="1121" w:author="Chairman" w:date="2022-08-03T11:43:00Z">
        <w:r w:rsidRPr="0075399B" w:rsidDel="002D2E95">
          <w:rPr>
            <w:lang w:val="en-US"/>
          </w:rPr>
          <w:delText>–</w:delText>
        </w:r>
        <w:r w:rsidRPr="0075399B" w:rsidDel="002D2E95">
          <w:rPr>
            <w:lang w:val="en-US"/>
          </w:rPr>
          <w:tab/>
          <w:delText>the ship station automatically inserts the category, self-identification and “end of sequence” signal RQ.</w:delText>
        </w:r>
      </w:del>
    </w:p>
    <w:p w14:paraId="3D956248" w14:textId="77777777" w:rsidR="00321DF9" w:rsidRPr="00110D44" w:rsidRDefault="00321DF9">
      <w:pPr>
        <w:pStyle w:val="enumlev1"/>
        <w:jc w:val="both"/>
        <w:rPr>
          <w:ins w:id="1122" w:author="Chairman" w:date="2022-08-03T11:43:00Z"/>
        </w:rPr>
        <w:pPrChange w:id="1123" w:author="Chairman" w:date="2022-12-12T14:14:00Z">
          <w:pPr>
            <w:pStyle w:val="enumlev1"/>
          </w:pPr>
        </w:pPrChange>
      </w:pPr>
      <w:ins w:id="1124" w:author="Chairman" w:date="2022-08-03T11:43:00Z">
        <w:r w:rsidRPr="007B16F7">
          <w:t>–</w:t>
        </w:r>
        <w:r w:rsidRPr="007B16F7">
          <w:tab/>
        </w:r>
        <w:r w:rsidRPr="001066A3">
          <w:t>usually “end of sequence” signal “</w:t>
        </w:r>
        <w:r w:rsidRPr="00F507A2">
          <w:t xml:space="preserve">Acknowledge </w:t>
        </w:r>
        <w:r w:rsidRPr="001066A3">
          <w:t>RQ” (symbol No. 117).</w:t>
        </w:r>
      </w:ins>
    </w:p>
    <w:p w14:paraId="26E83A40" w14:textId="77777777" w:rsidR="00321DF9" w:rsidRPr="0075399B" w:rsidRDefault="00321DF9">
      <w:pPr>
        <w:jc w:val="both"/>
        <w:rPr>
          <w:lang w:val="en-US"/>
        </w:rPr>
        <w:pPrChange w:id="1125" w:author="Chairman" w:date="2022-12-12T14:14:00Z">
          <w:pPr/>
        </w:pPrChange>
      </w:pPr>
      <w:ins w:id="1126" w:author="Chairman" w:date="2022-12-12T14:13:00Z">
        <w:r>
          <w:rPr>
            <w:b/>
            <w:lang w:val="en-US"/>
          </w:rPr>
          <w:t>A2-</w:t>
        </w:r>
      </w:ins>
      <w:r w:rsidRPr="0075399B">
        <w:rPr>
          <w:b/>
          <w:lang w:val="en-US"/>
        </w:rPr>
        <w:t>2.3.2</w:t>
      </w:r>
      <w:r w:rsidRPr="0075399B">
        <w:rPr>
          <w:lang w:val="en-US"/>
        </w:rPr>
        <w:tab/>
        <w:t>The ship station verifies the calling sequence.</w:t>
      </w:r>
    </w:p>
    <w:p w14:paraId="360F77C7" w14:textId="77777777" w:rsidR="00321DF9" w:rsidRPr="0075399B" w:rsidRDefault="00321DF9">
      <w:pPr>
        <w:jc w:val="both"/>
        <w:rPr>
          <w:lang w:val="en-US"/>
        </w:rPr>
        <w:pPrChange w:id="1127" w:author="Chairman" w:date="2022-12-12T14:14:00Z">
          <w:pPr/>
        </w:pPrChange>
      </w:pPr>
      <w:ins w:id="1128" w:author="Chairman" w:date="2022-12-12T14:13:00Z">
        <w:r>
          <w:rPr>
            <w:b/>
            <w:lang w:val="en-US"/>
          </w:rPr>
          <w:t>A2-</w:t>
        </w:r>
      </w:ins>
      <w:r w:rsidRPr="0075399B">
        <w:rPr>
          <w:b/>
          <w:lang w:val="en-US"/>
        </w:rPr>
        <w:t>2.3.3</w:t>
      </w:r>
      <w:r w:rsidRPr="0075399B">
        <w:rPr>
          <w:lang w:val="en-US"/>
        </w:rPr>
        <w:tab/>
        <w:t>The ship station selects the single most appropriate calling frequency preferably using the coast station’s nationally assigned calling channels, for which purpose it shall send a single calling sequence on the selected frequency.</w:t>
      </w:r>
    </w:p>
    <w:p w14:paraId="0A72CE8F" w14:textId="77777777" w:rsidR="00321DF9" w:rsidRPr="0075399B" w:rsidRDefault="00321DF9">
      <w:pPr>
        <w:jc w:val="both"/>
        <w:rPr>
          <w:lang w:val="en-US"/>
        </w:rPr>
        <w:pPrChange w:id="1129" w:author="Chairman" w:date="2022-12-12T14:14:00Z">
          <w:pPr/>
        </w:pPrChange>
      </w:pPr>
      <w:ins w:id="1130" w:author="Chairman" w:date="2022-12-12T14:13:00Z">
        <w:r>
          <w:rPr>
            <w:b/>
            <w:lang w:val="en-US"/>
          </w:rPr>
          <w:t>A2-</w:t>
        </w:r>
      </w:ins>
      <w:r w:rsidRPr="0075399B">
        <w:rPr>
          <w:b/>
          <w:lang w:val="en-US"/>
        </w:rPr>
        <w:t>2.3.4</w:t>
      </w:r>
      <w:r w:rsidRPr="0075399B">
        <w:rPr>
          <w:lang w:val="en-US"/>
        </w:rPr>
        <w:tab/>
        <w:t xml:space="preserve">If a called station does not reply, the call sequence from the ship station should not </w:t>
      </w:r>
      <w:r w:rsidRPr="0075399B" w:rsidDel="00766282">
        <w:rPr>
          <w:lang w:val="en-US"/>
        </w:rPr>
        <w:t>normally be repeated until after an interval of at least 5 min for manual connections, or 5 s or 25 s in the case of semi-automatic/automatic VHF or MF/HF connections respectively. These repetitions may be made on alternative frequencies if appropriate. Any subsequent repetitions to the same coast station should not be made until at least 15 min have elapsed.</w:t>
      </w:r>
    </w:p>
    <w:p w14:paraId="716AFF71" w14:textId="77777777" w:rsidR="00321DF9" w:rsidRPr="0075399B" w:rsidRDefault="00321DF9">
      <w:pPr>
        <w:jc w:val="both"/>
        <w:rPr>
          <w:lang w:val="en-US"/>
        </w:rPr>
        <w:pPrChange w:id="1131" w:author="Chairman" w:date="2022-12-12T14:15:00Z">
          <w:pPr/>
        </w:pPrChange>
      </w:pPr>
      <w:ins w:id="1132" w:author="Chairman" w:date="2022-12-12T14:14:00Z">
        <w:r>
          <w:rPr>
            <w:b/>
            <w:lang w:val="en-US"/>
          </w:rPr>
          <w:t>A2-</w:t>
        </w:r>
      </w:ins>
      <w:r w:rsidRPr="0075399B">
        <w:rPr>
          <w:b/>
          <w:lang w:val="en-US"/>
        </w:rPr>
        <w:t>2.3.5</w:t>
      </w:r>
      <w:r w:rsidRPr="0075399B">
        <w:rPr>
          <w:lang w:val="en-US"/>
        </w:rPr>
        <w:tab/>
        <w:t>The coast station should transmit an acknowledgement, after a delay of at least 5 s but not later than 4</w:t>
      </w:r>
      <w:r w:rsidRPr="0075399B">
        <w:rPr>
          <w:sz w:val="4"/>
          <w:szCs w:val="2"/>
          <w:lang w:val="en-US"/>
        </w:rPr>
        <w:t> </w:t>
      </w:r>
      <w:r w:rsidRPr="0075399B">
        <w:rPr>
          <w:lang w:val="en-US"/>
        </w:rPr>
        <w:t>½ min for manual connections, or, within 3 s for semi-automatic/automatic connections, containing the format specifier, the address of the ship</w:t>
      </w:r>
      <w:ins w:id="1133" w:author="Chairman" w:date="2022-08-03T11:43:00Z">
        <w:r>
          <w:rPr>
            <w:lang w:val="en-US"/>
          </w:rPr>
          <w:t xml:space="preserve"> (MMSI)</w:t>
        </w:r>
      </w:ins>
      <w:r w:rsidRPr="0075399B">
        <w:rPr>
          <w:lang w:val="en-US"/>
        </w:rPr>
        <w:t>, the category</w:t>
      </w:r>
      <w:ins w:id="1134" w:author="Chairman" w:date="2022-08-03T11:43:00Z">
        <w:r>
          <w:rPr>
            <w:lang w:val="en-US"/>
          </w:rPr>
          <w:t xml:space="preserve"> of call</w:t>
        </w:r>
      </w:ins>
      <w:r w:rsidRPr="0075399B">
        <w:rPr>
          <w:lang w:val="en-US"/>
        </w:rPr>
        <w:t>, the coast station self-identification and:</w:t>
      </w:r>
    </w:p>
    <w:p w14:paraId="30D6746F" w14:textId="77777777" w:rsidR="00321DF9" w:rsidRPr="0075399B" w:rsidRDefault="00321DF9">
      <w:pPr>
        <w:pStyle w:val="enumlev1"/>
        <w:jc w:val="both"/>
        <w:rPr>
          <w:lang w:val="en-US"/>
        </w:rPr>
        <w:pPrChange w:id="1135" w:author="Chairman" w:date="2022-12-12T14:15:00Z">
          <w:pPr>
            <w:pStyle w:val="enumlev1"/>
          </w:pPr>
        </w:pPrChange>
      </w:pPr>
      <w:r w:rsidRPr="0075399B">
        <w:rPr>
          <w:lang w:val="en-US"/>
        </w:rPr>
        <w:t>–</w:t>
      </w:r>
      <w:r w:rsidRPr="0075399B">
        <w:rPr>
          <w:lang w:val="en-US"/>
        </w:rPr>
        <w:tab/>
        <w:t>if able to comply immediately on the working frequency suggested, the same telecommand and frequency information as in the call request;</w:t>
      </w:r>
    </w:p>
    <w:p w14:paraId="2E3D8CD5" w14:textId="77777777" w:rsidR="00321DF9" w:rsidRPr="0075399B" w:rsidRDefault="00321DF9">
      <w:pPr>
        <w:pStyle w:val="enumlev1"/>
        <w:jc w:val="both"/>
        <w:rPr>
          <w:lang w:val="en-US"/>
        </w:rPr>
        <w:pPrChange w:id="1136" w:author="Chairman" w:date="2022-12-12T14:15:00Z">
          <w:pPr>
            <w:pStyle w:val="enumlev1"/>
          </w:pPr>
        </w:pPrChange>
      </w:pPr>
      <w:r w:rsidRPr="0075399B">
        <w:rPr>
          <w:lang w:val="en-US"/>
        </w:rPr>
        <w:t>–</w:t>
      </w:r>
      <w:r w:rsidRPr="0075399B">
        <w:rPr>
          <w:lang w:val="en-US"/>
        </w:rPr>
        <w:tab/>
        <w:t>if no working frequency was suggested by the ship station then the acknowledgement sequence should include a channel/frequency proposal;</w:t>
      </w:r>
    </w:p>
    <w:p w14:paraId="0A509E4D" w14:textId="77777777" w:rsidR="00321DF9" w:rsidRPr="0075399B" w:rsidRDefault="00321DF9">
      <w:pPr>
        <w:pStyle w:val="enumlev1"/>
        <w:jc w:val="both"/>
        <w:rPr>
          <w:lang w:val="en-US"/>
        </w:rPr>
        <w:pPrChange w:id="1137" w:author="Chairman" w:date="2022-12-12T14:15:00Z">
          <w:pPr>
            <w:pStyle w:val="enumlev1"/>
          </w:pPr>
        </w:pPrChange>
      </w:pPr>
      <w:r w:rsidRPr="0075399B">
        <w:rPr>
          <w:lang w:val="en-US"/>
        </w:rPr>
        <w:t>–</w:t>
      </w:r>
      <w:r w:rsidRPr="0075399B">
        <w:rPr>
          <w:lang w:val="en-US"/>
        </w:rPr>
        <w:tab/>
        <w:t>if not able to comply on the working frequency suggested but able to comply immediately on an alternative frequency, the same telecommand information as in the call request but an alternative working frequency;</w:t>
      </w:r>
    </w:p>
    <w:p w14:paraId="51D5980F" w14:textId="77777777" w:rsidR="00321DF9" w:rsidRPr="0075399B" w:rsidRDefault="00321DF9">
      <w:pPr>
        <w:pStyle w:val="enumlev1"/>
        <w:jc w:val="both"/>
        <w:rPr>
          <w:lang w:val="en-US"/>
        </w:rPr>
        <w:pPrChange w:id="1138" w:author="Chairman" w:date="2022-12-12T14:15:00Z">
          <w:pPr>
            <w:pStyle w:val="enumlev1"/>
          </w:pPr>
        </w:pPrChange>
      </w:pPr>
      <w:r w:rsidRPr="0075399B">
        <w:rPr>
          <w:lang w:val="en-US"/>
        </w:rPr>
        <w:lastRenderedPageBreak/>
        <w:t>–</w:t>
      </w:r>
      <w:r w:rsidRPr="0075399B">
        <w:rPr>
          <w:lang w:val="en-US"/>
        </w:rPr>
        <w:tab/>
        <w:t xml:space="preserve">if unable to comply immediately the </w:t>
      </w:r>
      <w:ins w:id="1139" w:author="Chairman" w:date="2022-08-03T11:43:00Z">
        <w:r>
          <w:rPr>
            <w:lang w:val="en-US"/>
          </w:rPr>
          <w:t xml:space="preserve">first </w:t>
        </w:r>
      </w:ins>
      <w:r w:rsidRPr="0075399B">
        <w:rPr>
          <w:lang w:val="en-US"/>
        </w:rPr>
        <w:t xml:space="preserve">telecommand signal </w:t>
      </w:r>
      <w:ins w:id="1140" w:author="Chairman" w:date="2022-08-03T11:44:00Z">
        <w:r w:rsidRPr="00F507A2">
          <w:t xml:space="preserve">of “unable to comply” (symbol No. </w:t>
        </w:r>
      </w:ins>
      <w:r w:rsidRPr="0075399B">
        <w:rPr>
          <w:lang w:val="en-US"/>
        </w:rPr>
        <w:t>104</w:t>
      </w:r>
      <w:ins w:id="1141" w:author="Chairman" w:date="2022-08-03T11:44:00Z">
        <w:r>
          <w:rPr>
            <w:lang w:val="en-US"/>
          </w:rPr>
          <w:t>)</w:t>
        </w:r>
      </w:ins>
      <w:r w:rsidRPr="0075399B">
        <w:rPr>
          <w:lang w:val="en-US"/>
        </w:rPr>
        <w:t xml:space="preserve"> with a second telecommand signal giving additional information. For manual connections only, this second telecommand signal may include a queue indication.</w:t>
      </w:r>
    </w:p>
    <w:p w14:paraId="0A37581C" w14:textId="77777777" w:rsidR="00321DF9" w:rsidRPr="0075399B" w:rsidRDefault="00321DF9">
      <w:pPr>
        <w:jc w:val="both"/>
        <w:rPr>
          <w:lang w:val="en-US"/>
        </w:rPr>
        <w:pPrChange w:id="1142" w:author="Chairman" w:date="2022-12-12T14:15:00Z">
          <w:pPr/>
        </w:pPrChange>
      </w:pPr>
      <w:r w:rsidRPr="0075399B">
        <w:rPr>
          <w:lang w:val="en-US"/>
        </w:rPr>
        <w:t xml:space="preserve">The end of sequence signal </w:t>
      </w:r>
      <w:ins w:id="1143" w:author="Chairman" w:date="2022-08-03T11:44:00Z">
        <w:r>
          <w:rPr>
            <w:lang w:val="en-US"/>
          </w:rPr>
          <w:t xml:space="preserve">“acknowledge </w:t>
        </w:r>
      </w:ins>
      <w:r w:rsidRPr="0075399B">
        <w:rPr>
          <w:lang w:val="en-US"/>
        </w:rPr>
        <w:t>BQ</w:t>
      </w:r>
      <w:ins w:id="1144" w:author="Chairman" w:date="2022-08-03T11:44:00Z">
        <w:r>
          <w:rPr>
            <w:lang w:val="en-US"/>
          </w:rPr>
          <w:t>” (symbol No.122)</w:t>
        </w:r>
      </w:ins>
      <w:r w:rsidRPr="0075399B">
        <w:rPr>
          <w:lang w:val="en-US"/>
        </w:rPr>
        <w:t xml:space="preserve"> should also be included.</w:t>
      </w:r>
    </w:p>
    <w:p w14:paraId="083BE9CA" w14:textId="77777777" w:rsidR="00321DF9" w:rsidRPr="0075399B" w:rsidRDefault="00321DF9">
      <w:pPr>
        <w:jc w:val="both"/>
        <w:rPr>
          <w:lang w:val="en-US"/>
        </w:rPr>
        <w:pPrChange w:id="1145" w:author="Chairman" w:date="2022-12-12T14:15:00Z">
          <w:pPr/>
        </w:pPrChange>
      </w:pPr>
      <w:ins w:id="1146" w:author="Chairman" w:date="2022-12-12T14:14:00Z">
        <w:r>
          <w:rPr>
            <w:b/>
            <w:lang w:val="en-US"/>
          </w:rPr>
          <w:t>A2-</w:t>
        </w:r>
      </w:ins>
      <w:r w:rsidRPr="0075399B">
        <w:rPr>
          <w:b/>
          <w:lang w:val="en-US"/>
        </w:rPr>
        <w:t>2.3.6</w:t>
      </w:r>
      <w:r w:rsidRPr="0075399B">
        <w:rPr>
          <w:lang w:val="en-US"/>
        </w:rPr>
        <w:tab/>
        <w:t>For manual connections, if a working frequency is proposed in accordance with § </w:t>
      </w:r>
      <w:ins w:id="1147" w:author="Chairman" w:date="2022-12-12T14:15:00Z">
        <w:r>
          <w:rPr>
            <w:lang w:val="en-US"/>
          </w:rPr>
          <w:t>A2-</w:t>
        </w:r>
      </w:ins>
      <w:r w:rsidRPr="0075399B">
        <w:rPr>
          <w:lang w:val="en-US"/>
        </w:rPr>
        <w:t>2.3.</w:t>
      </w:r>
      <w:del w:id="1148" w:author="Chairman" w:date="2022-12-12T14:15:00Z">
        <w:r w:rsidRPr="0075399B" w:rsidDel="00903E8B">
          <w:rPr>
            <w:lang w:val="en-US"/>
          </w:rPr>
          <w:delText>4</w:delText>
        </w:r>
      </w:del>
      <w:ins w:id="1149" w:author="Chairman" w:date="2022-12-12T14:15:00Z">
        <w:r>
          <w:rPr>
            <w:lang w:val="en-US"/>
          </w:rPr>
          <w:t>5</w:t>
        </w:r>
      </w:ins>
      <w:r w:rsidRPr="0075399B">
        <w:rPr>
          <w:lang w:val="en-US"/>
        </w:rPr>
        <w:t xml:space="preserve"> but this is not acceptable to the ship station, then the ship station should immediately transmit a new call requesting an alternative frequency.</w:t>
      </w:r>
    </w:p>
    <w:p w14:paraId="7D84A606" w14:textId="77777777" w:rsidR="00321DF9" w:rsidRPr="0075399B" w:rsidRDefault="00321DF9">
      <w:pPr>
        <w:jc w:val="both"/>
        <w:rPr>
          <w:lang w:val="en-US"/>
        </w:rPr>
        <w:pPrChange w:id="1150" w:author="Chairman" w:date="2022-12-12T14:15:00Z">
          <w:pPr/>
        </w:pPrChange>
      </w:pPr>
      <w:ins w:id="1151" w:author="Chairman" w:date="2022-12-12T14:14:00Z">
        <w:r>
          <w:rPr>
            <w:b/>
            <w:lang w:val="en-US"/>
          </w:rPr>
          <w:t>A2-</w:t>
        </w:r>
      </w:ins>
      <w:r w:rsidRPr="0075399B">
        <w:rPr>
          <w:b/>
          <w:lang w:val="en-US"/>
        </w:rPr>
        <w:t>2.3.7</w:t>
      </w:r>
      <w:r w:rsidRPr="0075399B">
        <w:rPr>
          <w:b/>
          <w:lang w:val="en-US"/>
        </w:rPr>
        <w:tab/>
      </w:r>
      <w:r w:rsidRPr="0075399B">
        <w:rPr>
          <w:lang w:val="en-US"/>
        </w:rPr>
        <w:t>If an acknowledgement is received further transmission of the same call sequence should not take place. On receipt of an acknowledgement which indicates ability to comply, the DSC procedures are complete and both coast station and ship station should communicate on the working frequencies agreed with no further exchange of DSC calls.</w:t>
      </w:r>
    </w:p>
    <w:p w14:paraId="64E2247F" w14:textId="77777777" w:rsidR="00321DF9" w:rsidRDefault="00321DF9" w:rsidP="00903E8B">
      <w:pPr>
        <w:jc w:val="both"/>
        <w:rPr>
          <w:ins w:id="1152" w:author="Chairman" w:date="2022-12-12T14:16:00Z"/>
          <w:lang w:val="en-US"/>
        </w:rPr>
      </w:pPr>
      <w:ins w:id="1153" w:author="Chairman" w:date="2022-12-12T14:15:00Z">
        <w:r>
          <w:rPr>
            <w:b/>
            <w:lang w:val="en-US"/>
          </w:rPr>
          <w:t>A2-</w:t>
        </w:r>
      </w:ins>
      <w:r w:rsidRPr="0075399B">
        <w:rPr>
          <w:b/>
          <w:lang w:val="en-US"/>
        </w:rPr>
        <w:t>2.3.8</w:t>
      </w:r>
      <w:r w:rsidRPr="0075399B">
        <w:rPr>
          <w:lang w:val="en-US"/>
        </w:rPr>
        <w:tab/>
        <w:t>If the coast station transmits an acknowledgement which is not received at the ship station then the ship station should repeat the call in accordance with § </w:t>
      </w:r>
      <w:ins w:id="1154" w:author="Chairman" w:date="2022-12-12T14:16:00Z">
        <w:r>
          <w:rPr>
            <w:lang w:val="en-US"/>
          </w:rPr>
          <w:t>A2-</w:t>
        </w:r>
      </w:ins>
      <w:r w:rsidRPr="0075399B">
        <w:rPr>
          <w:lang w:val="en-US"/>
        </w:rPr>
        <w:t>2.3.4.</w:t>
      </w:r>
    </w:p>
    <w:p w14:paraId="529F00C4" w14:textId="77777777" w:rsidR="00321DF9" w:rsidRPr="004A3C87" w:rsidRDefault="00321DF9" w:rsidP="00903E8B">
      <w:pPr>
        <w:pStyle w:val="FigureNo"/>
        <w:rPr>
          <w:ins w:id="1155" w:author="Chairman" w:date="2022-12-12T14:16:00Z"/>
          <w:rPrChange w:id="1156" w:author="Hans-Karl von Arnim" w:date="2022-11-20T22:37:00Z">
            <w:rPr>
              <w:ins w:id="1157" w:author="Chairman" w:date="2022-12-12T14:16:00Z"/>
              <w:highlight w:val="yellow"/>
            </w:rPr>
          </w:rPrChange>
        </w:rPr>
      </w:pPr>
      <w:ins w:id="1158" w:author="Chairman" w:date="2022-12-12T14:16:00Z">
        <w:r w:rsidRPr="004A3C87">
          <w:rPr>
            <w:lang w:eastAsia="zh-CN"/>
            <w:rPrChange w:id="1159" w:author="Hans-Karl von Arnim" w:date="2022-11-20T22:37:00Z">
              <w:rPr>
                <w:highlight w:val="yellow"/>
                <w:lang w:eastAsia="zh-CN"/>
              </w:rPr>
            </w:rPrChange>
          </w:rPr>
          <w:t xml:space="preserve">FIGURE </w:t>
        </w:r>
        <w:r w:rsidRPr="004A3C87">
          <w:t>A2-3</w:t>
        </w:r>
      </w:ins>
    </w:p>
    <w:p w14:paraId="38ED36DF" w14:textId="77777777" w:rsidR="00321DF9" w:rsidRPr="004A3C87" w:rsidRDefault="00321DF9" w:rsidP="00903E8B">
      <w:pPr>
        <w:pStyle w:val="Figuretitle"/>
        <w:rPr>
          <w:ins w:id="1160" w:author="Chairman" w:date="2022-12-12T14:16:00Z"/>
          <w:rPrChange w:id="1161" w:author="Hans-Karl von Arnim" w:date="2022-11-20T22:37:00Z">
            <w:rPr>
              <w:ins w:id="1162" w:author="Chairman" w:date="2022-12-12T14:16:00Z"/>
              <w:highlight w:val="yellow"/>
            </w:rPr>
          </w:rPrChange>
        </w:rPr>
      </w:pPr>
      <w:ins w:id="1163" w:author="Chairman" w:date="2022-12-12T14:16:00Z">
        <w:r w:rsidRPr="004A3C87">
          <w:rPr>
            <w:rPrChange w:id="1164" w:author="Hans-Karl von Arnim" w:date="2022-11-20T22:37:00Z">
              <w:rPr>
                <w:highlight w:val="yellow"/>
              </w:rPr>
            </w:rPrChange>
          </w:rPr>
          <w:t>Pr</w:t>
        </w:r>
        <w:r w:rsidRPr="004A3C87">
          <w:rPr>
            <w:lang w:eastAsia="zh-CN"/>
            <w:rPrChange w:id="1165" w:author="Hans-Karl von Arnim" w:date="2022-11-20T22:37:00Z">
              <w:rPr>
                <w:highlight w:val="yellow"/>
                <w:lang w:eastAsia="zh-CN"/>
              </w:rPr>
            </w:rPrChange>
          </w:rPr>
          <w:t xml:space="preserve">ocedure for </w:t>
        </w:r>
        <w:r w:rsidRPr="004A3C87">
          <w:rPr>
            <w:rPrChange w:id="1166" w:author="Hans-Karl von Arnim" w:date="2022-11-20T22:37:00Z">
              <w:rPr>
                <w:highlight w:val="yellow"/>
                <w:lang w:val="en-US"/>
              </w:rPr>
            </w:rPrChange>
          </w:rPr>
          <w:t>ship station which initiates call to coast station</w:t>
        </w:r>
      </w:ins>
    </w:p>
    <w:p w14:paraId="7F5ED06A" w14:textId="77777777" w:rsidR="00321DF9" w:rsidRPr="0075399B" w:rsidRDefault="00321DF9">
      <w:pPr>
        <w:jc w:val="both"/>
        <w:rPr>
          <w:lang w:val="en-US"/>
        </w:rPr>
        <w:pPrChange w:id="1167" w:author="Chairman" w:date="2022-12-12T14:16:00Z">
          <w:pPr/>
        </w:pPrChange>
      </w:pPr>
      <w:ins w:id="1168" w:author="Chairman" w:date="2022-12-12T14:16:00Z">
        <w:r w:rsidRPr="004A3C87">
          <w:object w:dxaOrig="18465" w:dyaOrig="8431" w14:anchorId="1A13A73B">
            <v:shape id="_x0000_i1027" type="#_x0000_t75" style="width:505.15pt;height:246.4pt" o:ole="">
              <v:imagedata r:id="rId14" o:title=""/>
            </v:shape>
            <o:OLEObject Type="Embed" ProgID="Visio.Drawing.15" ShapeID="_x0000_i1027" DrawAspect="Content" ObjectID="_1742201526" r:id="rId15"/>
          </w:object>
        </w:r>
      </w:ins>
    </w:p>
    <w:p w14:paraId="736E76AE" w14:textId="77777777" w:rsidR="00321DF9" w:rsidRPr="0075399B" w:rsidRDefault="00321DF9" w:rsidP="00E33D7E">
      <w:pPr>
        <w:pStyle w:val="Heading2"/>
        <w:rPr>
          <w:lang w:val="en-US"/>
        </w:rPr>
      </w:pPr>
      <w:bookmarkStart w:id="1169" w:name="_Toc121819881"/>
      <w:ins w:id="1170" w:author="Chairman" w:date="2022-12-12T14:16:00Z">
        <w:r>
          <w:rPr>
            <w:lang w:val="en-US"/>
          </w:rPr>
          <w:t>A2-</w:t>
        </w:r>
      </w:ins>
      <w:r w:rsidRPr="0075399B">
        <w:rPr>
          <w:lang w:val="en-US"/>
        </w:rPr>
        <w:t>2.4</w:t>
      </w:r>
      <w:r w:rsidRPr="0075399B">
        <w:rPr>
          <w:lang w:val="en-US"/>
        </w:rPr>
        <w:tab/>
        <w:t>Ship station initiates call to ship station</w:t>
      </w:r>
      <w:bookmarkEnd w:id="1169"/>
    </w:p>
    <w:p w14:paraId="6FCBDAEF" w14:textId="77777777" w:rsidR="00321DF9" w:rsidRPr="0075399B" w:rsidRDefault="00321DF9">
      <w:pPr>
        <w:jc w:val="both"/>
        <w:rPr>
          <w:lang w:val="en-US"/>
        </w:rPr>
        <w:pPrChange w:id="1171" w:author="Chairman" w:date="2022-12-12T14:16:00Z">
          <w:pPr/>
        </w:pPrChange>
      </w:pPr>
      <w:r w:rsidRPr="0075399B">
        <w:rPr>
          <w:lang w:val="en-US"/>
        </w:rPr>
        <w:t xml:space="preserve">The ship-to-ship procedures should be similar to those given in § </w:t>
      </w:r>
      <w:ins w:id="1172" w:author="Chairman" w:date="2022-12-12T14:16:00Z">
        <w:r>
          <w:rPr>
            <w:lang w:val="en-US"/>
          </w:rPr>
          <w:t>A2-</w:t>
        </w:r>
      </w:ins>
      <w:r w:rsidRPr="0075399B">
        <w:rPr>
          <w:lang w:val="en-US"/>
        </w:rPr>
        <w:t xml:space="preserve">2.3, where the receiving ship station complies with the procedures given for coast stations, as appropriate, except that, with respect to § </w:t>
      </w:r>
      <w:ins w:id="1173" w:author="Chairman" w:date="2022-12-12T14:16:00Z">
        <w:r>
          <w:rPr>
            <w:lang w:val="en-US"/>
          </w:rPr>
          <w:t>A2-</w:t>
        </w:r>
      </w:ins>
      <w:r w:rsidRPr="0075399B">
        <w:rPr>
          <w:lang w:val="en-US"/>
        </w:rPr>
        <w:t>2.3.1, the calling ship should always insert working frequency information in the message part of the calling sequence.</w:t>
      </w:r>
    </w:p>
    <w:p w14:paraId="7A9AE80D" w14:textId="77777777" w:rsidR="00321DF9" w:rsidRPr="0075399B" w:rsidRDefault="00321DF9" w:rsidP="00E33D7E">
      <w:pPr>
        <w:rPr>
          <w:lang w:val="en-US"/>
        </w:rPr>
      </w:pPr>
    </w:p>
    <w:p w14:paraId="23C523D9" w14:textId="77777777" w:rsidR="00321DF9" w:rsidRPr="0075399B" w:rsidRDefault="00321DF9" w:rsidP="00E33D7E">
      <w:pPr>
        <w:rPr>
          <w:lang w:val="en-US"/>
        </w:rPr>
      </w:pPr>
    </w:p>
    <w:p w14:paraId="5CFD0FAD" w14:textId="77777777" w:rsidR="00321DF9" w:rsidRPr="00600CDA" w:rsidRDefault="00321DF9" w:rsidP="00E33D7E">
      <w:pPr>
        <w:pStyle w:val="AnnexNoTitle"/>
        <w:rPr>
          <w:lang w:val="en-GB"/>
        </w:rPr>
      </w:pPr>
      <w:r w:rsidRPr="00600CDA">
        <w:rPr>
          <w:lang w:val="en-GB"/>
        </w:rPr>
        <w:t>Annex 3</w:t>
      </w:r>
      <w:r w:rsidRPr="00600CDA">
        <w:rPr>
          <w:lang w:val="en-GB"/>
        </w:rPr>
        <w:br/>
      </w:r>
      <w:r w:rsidRPr="00600CDA">
        <w:rPr>
          <w:lang w:val="en-GB"/>
        </w:rPr>
        <w:br/>
        <w:t>Operational procedures for ships for digital selective calling communications on MF, HF and VHF</w:t>
      </w:r>
    </w:p>
    <w:p w14:paraId="734F4380" w14:textId="77777777" w:rsidR="00321DF9" w:rsidRPr="0075399B" w:rsidRDefault="00321DF9" w:rsidP="00E33D7E">
      <w:pPr>
        <w:pStyle w:val="Headingb"/>
        <w:rPr>
          <w:lang w:val="en-US"/>
        </w:rPr>
      </w:pPr>
      <w:r w:rsidRPr="0075399B">
        <w:rPr>
          <w:lang w:val="en-US"/>
        </w:rPr>
        <w:t>Introduction</w:t>
      </w:r>
    </w:p>
    <w:p w14:paraId="42DD75AB" w14:textId="77777777" w:rsidR="00321DF9" w:rsidRPr="0075399B" w:rsidRDefault="00321DF9">
      <w:pPr>
        <w:jc w:val="both"/>
        <w:rPr>
          <w:lang w:val="en-US"/>
        </w:rPr>
        <w:pPrChange w:id="1174" w:author="Chairman" w:date="2022-12-12T14:17:00Z">
          <w:pPr/>
        </w:pPrChange>
      </w:pPr>
      <w:r w:rsidRPr="0075399B">
        <w:rPr>
          <w:lang w:val="en-US"/>
        </w:rPr>
        <w:t>Procedures for DSC communications on MF and VHF are described in §</w:t>
      </w:r>
      <w:r>
        <w:rPr>
          <w:lang w:val="en-US"/>
        </w:rPr>
        <w:t>§</w:t>
      </w:r>
      <w:r w:rsidRPr="0075399B">
        <w:rPr>
          <w:lang w:val="en-US"/>
        </w:rPr>
        <w:t> 1 to 5 below.</w:t>
      </w:r>
    </w:p>
    <w:p w14:paraId="44F7F7D0" w14:textId="77777777" w:rsidR="00321DF9" w:rsidRPr="0075399B" w:rsidRDefault="00321DF9">
      <w:pPr>
        <w:jc w:val="both"/>
        <w:rPr>
          <w:lang w:val="en-US"/>
        </w:rPr>
        <w:pPrChange w:id="1175" w:author="Chairman" w:date="2022-12-12T14:17:00Z">
          <w:pPr/>
        </w:pPrChange>
      </w:pPr>
      <w:r w:rsidRPr="0075399B">
        <w:rPr>
          <w:lang w:val="en-US"/>
        </w:rPr>
        <w:t>The procedures for DSC communications on HF are in general the same as for MF and VHF. Special conditions to be taken into account when making DSC communications on HF are described in § 6 below.</w:t>
      </w:r>
    </w:p>
    <w:p w14:paraId="77EAC678" w14:textId="77777777" w:rsidR="00321DF9" w:rsidRPr="0075399B" w:rsidRDefault="00321DF9" w:rsidP="00E33D7E">
      <w:pPr>
        <w:pStyle w:val="Heading1"/>
        <w:rPr>
          <w:lang w:val="en-US"/>
        </w:rPr>
      </w:pPr>
      <w:bookmarkStart w:id="1176" w:name="_Toc121819882"/>
      <w:ins w:id="1177" w:author="Chairman" w:date="2022-12-12T14:17:00Z">
        <w:r>
          <w:rPr>
            <w:lang w:val="en-US"/>
          </w:rPr>
          <w:t>A</w:t>
        </w:r>
      </w:ins>
      <w:ins w:id="1178" w:author="Chairman" w:date="2022-12-12T14:18:00Z">
        <w:r>
          <w:rPr>
            <w:lang w:val="en-US"/>
          </w:rPr>
          <w:t>3</w:t>
        </w:r>
      </w:ins>
      <w:ins w:id="1179" w:author="Chairman" w:date="2022-12-12T14:17:00Z">
        <w:r>
          <w:rPr>
            <w:lang w:val="en-US"/>
          </w:rPr>
          <w:t>-</w:t>
        </w:r>
      </w:ins>
      <w:r w:rsidRPr="0075399B">
        <w:rPr>
          <w:lang w:val="en-US"/>
        </w:rPr>
        <w:t>1</w:t>
      </w:r>
      <w:r w:rsidRPr="0075399B">
        <w:rPr>
          <w:lang w:val="en-US"/>
        </w:rPr>
        <w:tab/>
        <w:t>Distress</w:t>
      </w:r>
      <w:bookmarkEnd w:id="1176"/>
    </w:p>
    <w:p w14:paraId="04CCD69E" w14:textId="77777777" w:rsidR="00321DF9" w:rsidRPr="0075399B" w:rsidRDefault="00321DF9" w:rsidP="00E33D7E">
      <w:pPr>
        <w:pStyle w:val="Heading2"/>
        <w:rPr>
          <w:lang w:val="en-US"/>
        </w:rPr>
      </w:pPr>
      <w:bookmarkStart w:id="1180" w:name="_Toc121819883"/>
      <w:ins w:id="1181" w:author="Chairman" w:date="2022-12-12T14:17:00Z">
        <w:r>
          <w:rPr>
            <w:lang w:val="en-US"/>
          </w:rPr>
          <w:t>A</w:t>
        </w:r>
      </w:ins>
      <w:ins w:id="1182" w:author="Chairman" w:date="2022-12-12T14:18:00Z">
        <w:r>
          <w:rPr>
            <w:lang w:val="en-US"/>
          </w:rPr>
          <w:t>3</w:t>
        </w:r>
      </w:ins>
      <w:ins w:id="1183" w:author="Chairman" w:date="2022-12-12T14:17:00Z">
        <w:r>
          <w:rPr>
            <w:lang w:val="en-US"/>
          </w:rPr>
          <w:t>-</w:t>
        </w:r>
      </w:ins>
      <w:r w:rsidRPr="0075399B">
        <w:rPr>
          <w:lang w:val="en-US"/>
        </w:rPr>
        <w:t>1.1</w:t>
      </w:r>
      <w:r w:rsidRPr="0075399B">
        <w:rPr>
          <w:lang w:val="en-US"/>
        </w:rPr>
        <w:tab/>
        <w:t>Transmission of digital selective calling distress alert</w:t>
      </w:r>
      <w:bookmarkEnd w:id="1180"/>
    </w:p>
    <w:p w14:paraId="415229F7" w14:textId="77777777" w:rsidR="00321DF9" w:rsidRPr="0075399B" w:rsidRDefault="00321DF9">
      <w:pPr>
        <w:jc w:val="both"/>
        <w:rPr>
          <w:lang w:val="en-US"/>
        </w:rPr>
        <w:pPrChange w:id="1184" w:author="Chairman" w:date="2022-12-12T14:18:00Z">
          <w:pPr/>
        </w:pPrChange>
      </w:pPr>
      <w:r w:rsidRPr="0075399B">
        <w:rPr>
          <w:lang w:val="en-US"/>
        </w:rPr>
        <w:t>A distress alert should be transmitted if, in the opinion of the Master, the ship or a person is in distress and requires immediate assistance.</w:t>
      </w:r>
    </w:p>
    <w:p w14:paraId="0820B5E9" w14:textId="77777777" w:rsidR="00321DF9" w:rsidRPr="0075399B" w:rsidRDefault="00321DF9">
      <w:pPr>
        <w:jc w:val="both"/>
        <w:rPr>
          <w:lang w:val="en-US"/>
        </w:rPr>
        <w:pPrChange w:id="1185" w:author="Chairman" w:date="2022-12-12T14:18:00Z">
          <w:pPr/>
        </w:pPrChange>
      </w:pPr>
      <w:r w:rsidRPr="0075399B">
        <w:rPr>
          <w:lang w:val="en-US"/>
        </w:rPr>
        <w:t>A DSC distress alert should as far as possible include the ship’s last known position and the time (in UTC) when it was valid. The position and the time should be included automatically by the ship’s navigational equipment if this information is not included it should be inserted manually.</w:t>
      </w:r>
    </w:p>
    <w:p w14:paraId="69EF6291" w14:textId="77777777" w:rsidR="00321DF9" w:rsidRPr="0075399B" w:rsidRDefault="00321DF9">
      <w:pPr>
        <w:jc w:val="both"/>
        <w:rPr>
          <w:lang w:val="en-US"/>
        </w:rPr>
        <w:pPrChange w:id="1186" w:author="Chairman" w:date="2022-12-12T14:18:00Z">
          <w:pPr/>
        </w:pPrChange>
      </w:pPr>
      <w:r w:rsidRPr="0075399B">
        <w:rPr>
          <w:lang w:val="en-US"/>
        </w:rPr>
        <w:t>The DSC distress alert attempt is transmitted as follows:</w:t>
      </w:r>
    </w:p>
    <w:p w14:paraId="1FA533FD" w14:textId="77777777" w:rsidR="00321DF9" w:rsidRPr="0075399B" w:rsidRDefault="00321DF9">
      <w:pPr>
        <w:pStyle w:val="enumlev1"/>
        <w:jc w:val="both"/>
        <w:rPr>
          <w:lang w:val="en-US"/>
        </w:rPr>
        <w:pPrChange w:id="1187" w:author="Chairman" w:date="2022-12-12T14:18:00Z">
          <w:pPr>
            <w:pStyle w:val="enumlev1"/>
          </w:pPr>
        </w:pPrChange>
      </w:pPr>
      <w:r w:rsidRPr="0075399B">
        <w:rPr>
          <w:lang w:val="en-US"/>
        </w:rPr>
        <w:t>–</w:t>
      </w:r>
      <w:r w:rsidRPr="0075399B">
        <w:rPr>
          <w:lang w:val="en-US"/>
        </w:rPr>
        <w:tab/>
        <w:t>tune the transmitter to the DSC distress channel (2</w:t>
      </w:r>
      <w:r w:rsidRPr="0075399B">
        <w:rPr>
          <w:rFonts w:ascii="Tms Rmn" w:hAnsi="Tms Rmn"/>
          <w:sz w:val="12"/>
          <w:lang w:val="en-US"/>
        </w:rPr>
        <w:t> </w:t>
      </w:r>
      <w:r w:rsidRPr="0075399B">
        <w:rPr>
          <w:lang w:val="en-US"/>
        </w:rPr>
        <w:t>187.5 kHz on MF, channel 70 on VHF) if not done automatically by the ship station.</w:t>
      </w:r>
    </w:p>
    <w:p w14:paraId="1FC82630" w14:textId="77777777" w:rsidR="00321DF9" w:rsidRPr="0075399B" w:rsidRDefault="00321DF9">
      <w:pPr>
        <w:pStyle w:val="enumlev1"/>
        <w:jc w:val="both"/>
        <w:rPr>
          <w:lang w:val="en-US"/>
        </w:rPr>
        <w:pPrChange w:id="1188" w:author="Chairman" w:date="2022-12-12T14:18:00Z">
          <w:pPr>
            <w:pStyle w:val="enumlev1"/>
          </w:pPr>
        </w:pPrChange>
      </w:pPr>
      <w:r w:rsidRPr="0075399B">
        <w:rPr>
          <w:lang w:val="en-US"/>
        </w:rPr>
        <w:t>–</w:t>
      </w:r>
      <w:r w:rsidRPr="0075399B">
        <w:rPr>
          <w:lang w:val="en-US"/>
        </w:rPr>
        <w:tab/>
        <w:t xml:space="preserve">if time permits, key in or select on the DSC equipment </w:t>
      </w:r>
    </w:p>
    <w:p w14:paraId="5C6DB888" w14:textId="77777777" w:rsidR="00321DF9" w:rsidRPr="0075399B" w:rsidRDefault="00321DF9">
      <w:pPr>
        <w:pStyle w:val="enumlev2"/>
        <w:jc w:val="both"/>
        <w:rPr>
          <w:lang w:val="en-US"/>
        </w:rPr>
        <w:pPrChange w:id="1189" w:author="Chairman" w:date="2022-12-12T14:18:00Z">
          <w:pPr>
            <w:pStyle w:val="enumlev2"/>
          </w:pPr>
        </w:pPrChange>
      </w:pPr>
      <w:r w:rsidRPr="0075399B">
        <w:rPr>
          <w:lang w:val="en-US"/>
        </w:rPr>
        <w:t>–</w:t>
      </w:r>
      <w:r w:rsidRPr="0075399B">
        <w:rPr>
          <w:lang w:val="en-US"/>
        </w:rPr>
        <w:tab/>
        <w:t>the nature of distress,</w:t>
      </w:r>
    </w:p>
    <w:p w14:paraId="784D22FA" w14:textId="77777777" w:rsidR="00321DF9" w:rsidRPr="0075399B" w:rsidRDefault="00321DF9">
      <w:pPr>
        <w:pStyle w:val="enumlev2"/>
        <w:jc w:val="both"/>
        <w:rPr>
          <w:lang w:val="en-US"/>
        </w:rPr>
        <w:pPrChange w:id="1190" w:author="Chairman" w:date="2022-12-12T14:18:00Z">
          <w:pPr>
            <w:pStyle w:val="enumlev2"/>
          </w:pPr>
        </w:pPrChange>
      </w:pPr>
      <w:r w:rsidRPr="0075399B">
        <w:rPr>
          <w:lang w:val="en-US"/>
        </w:rPr>
        <w:t>–</w:t>
      </w:r>
      <w:r w:rsidRPr="0075399B">
        <w:rPr>
          <w:lang w:val="en-US"/>
        </w:rPr>
        <w:tab/>
        <w:t>the ship’s last known position (latitude and longitude) if not provided automatically,</w:t>
      </w:r>
    </w:p>
    <w:p w14:paraId="4243CE66" w14:textId="77777777" w:rsidR="00321DF9" w:rsidRPr="0075399B" w:rsidRDefault="00321DF9">
      <w:pPr>
        <w:pStyle w:val="enumlev2"/>
        <w:jc w:val="both"/>
        <w:rPr>
          <w:lang w:val="en-US"/>
        </w:rPr>
        <w:pPrChange w:id="1191" w:author="Chairman" w:date="2022-12-12T14:18:00Z">
          <w:pPr>
            <w:pStyle w:val="enumlev2"/>
          </w:pPr>
        </w:pPrChange>
      </w:pPr>
      <w:r w:rsidRPr="0075399B">
        <w:rPr>
          <w:lang w:val="en-US"/>
        </w:rPr>
        <w:t>–</w:t>
      </w:r>
      <w:r w:rsidRPr="0075399B">
        <w:rPr>
          <w:lang w:val="en-US"/>
        </w:rPr>
        <w:tab/>
        <w:t>the time (in UTC) the position was valid if not provided automatically,</w:t>
      </w:r>
    </w:p>
    <w:p w14:paraId="3E520961" w14:textId="77777777" w:rsidR="00321DF9" w:rsidRPr="0075399B" w:rsidRDefault="00321DF9">
      <w:pPr>
        <w:pStyle w:val="enumlev2"/>
        <w:jc w:val="both"/>
        <w:rPr>
          <w:lang w:val="en-US"/>
        </w:rPr>
        <w:pPrChange w:id="1192" w:author="Chairman" w:date="2022-12-12T14:18:00Z">
          <w:pPr>
            <w:pStyle w:val="enumlev2"/>
          </w:pPr>
        </w:pPrChange>
      </w:pPr>
      <w:r w:rsidRPr="0075399B">
        <w:rPr>
          <w:lang w:val="en-US"/>
        </w:rPr>
        <w:t>–</w:t>
      </w:r>
      <w:r w:rsidRPr="0075399B">
        <w:rPr>
          <w:lang w:val="en-US"/>
        </w:rPr>
        <w:tab/>
        <w:t>type of subsequent distress communication (telephony),</w:t>
      </w:r>
    </w:p>
    <w:p w14:paraId="6C3E9E69" w14:textId="77777777" w:rsidR="00321DF9" w:rsidRPr="0075399B" w:rsidRDefault="00321DF9">
      <w:pPr>
        <w:jc w:val="both"/>
        <w:rPr>
          <w:lang w:val="en-US"/>
        </w:rPr>
        <w:pPrChange w:id="1193" w:author="Chairman" w:date="2022-12-12T14:18:00Z">
          <w:pPr/>
        </w:pPrChange>
      </w:pPr>
      <w:r w:rsidRPr="0075399B">
        <w:rPr>
          <w:lang w:val="en-US"/>
        </w:rPr>
        <w:t>in accordance with the DSC equipment manufacturer’s instructions;</w:t>
      </w:r>
    </w:p>
    <w:p w14:paraId="3950099F" w14:textId="77777777" w:rsidR="00321DF9" w:rsidRPr="0075399B" w:rsidRDefault="00321DF9">
      <w:pPr>
        <w:pStyle w:val="enumlev1"/>
        <w:jc w:val="both"/>
        <w:rPr>
          <w:lang w:val="en-US"/>
        </w:rPr>
        <w:pPrChange w:id="1194" w:author="Chairman" w:date="2022-12-12T14:18:00Z">
          <w:pPr>
            <w:pStyle w:val="enumlev1"/>
          </w:pPr>
        </w:pPrChange>
      </w:pPr>
      <w:r w:rsidRPr="0075399B">
        <w:rPr>
          <w:lang w:val="en-US"/>
        </w:rPr>
        <w:t>–</w:t>
      </w:r>
      <w:r w:rsidRPr="0075399B">
        <w:rPr>
          <w:lang w:val="en-US"/>
        </w:rPr>
        <w:tab/>
        <w:t>transmit the DSC distress alert;</w:t>
      </w:r>
    </w:p>
    <w:p w14:paraId="4E8DECC1" w14:textId="77777777" w:rsidR="00321DF9" w:rsidRPr="0075399B" w:rsidRDefault="00321DF9">
      <w:pPr>
        <w:pStyle w:val="enumlev1"/>
        <w:jc w:val="both"/>
        <w:rPr>
          <w:lang w:val="en-US"/>
        </w:rPr>
        <w:pPrChange w:id="1195" w:author="Chairman" w:date="2022-12-12T14:18:00Z">
          <w:pPr>
            <w:pStyle w:val="enumlev1"/>
          </w:pPr>
        </w:pPrChange>
      </w:pPr>
      <w:r w:rsidRPr="0075399B">
        <w:rPr>
          <w:lang w:val="en-US"/>
        </w:rPr>
        <w:t>–</w:t>
      </w:r>
      <w:r w:rsidRPr="0075399B">
        <w:rPr>
          <w:lang w:val="en-US"/>
        </w:rPr>
        <w:tab/>
        <w:t>prepare for the subsequent distress traffic by tuning the transmitter and the radiotelephony receiver to the distress traffic channel in the same band, i.e. 2</w:t>
      </w:r>
      <w:r w:rsidRPr="0075399B">
        <w:rPr>
          <w:rFonts w:ascii="Tms Rmn" w:hAnsi="Tms Rmn"/>
          <w:sz w:val="12"/>
          <w:lang w:val="en-US"/>
        </w:rPr>
        <w:t> </w:t>
      </w:r>
      <w:r w:rsidRPr="0075399B">
        <w:rPr>
          <w:lang w:val="en-US"/>
        </w:rPr>
        <w:t>182 kHz on MF, channel 16 on VHF, while waiting for the DSC distress acknowledgement.</w:t>
      </w:r>
    </w:p>
    <w:p w14:paraId="35C099B5" w14:textId="77777777" w:rsidR="00321DF9" w:rsidRPr="0075399B" w:rsidRDefault="00321DF9" w:rsidP="00E33D7E">
      <w:pPr>
        <w:pStyle w:val="Heading2"/>
        <w:rPr>
          <w:strike/>
          <w:lang w:val="en-US"/>
        </w:rPr>
      </w:pPr>
      <w:bookmarkStart w:id="1196" w:name="_Toc121819884"/>
      <w:ins w:id="1197" w:author="Chairman" w:date="2022-12-12T14:18:00Z">
        <w:r>
          <w:rPr>
            <w:lang w:val="en-US"/>
          </w:rPr>
          <w:t>A3-</w:t>
        </w:r>
      </w:ins>
      <w:r w:rsidRPr="0075399B">
        <w:rPr>
          <w:lang w:val="en-US"/>
        </w:rPr>
        <w:t>1.2</w:t>
      </w:r>
      <w:r w:rsidRPr="0075399B">
        <w:rPr>
          <w:lang w:val="en-US"/>
        </w:rPr>
        <w:tab/>
        <w:t>Actions on receipt of a distress alert</w:t>
      </w:r>
      <w:bookmarkEnd w:id="1196"/>
    </w:p>
    <w:p w14:paraId="38D57651" w14:textId="77777777" w:rsidR="00321DF9" w:rsidRPr="0075399B" w:rsidRDefault="00321DF9">
      <w:pPr>
        <w:jc w:val="both"/>
        <w:rPr>
          <w:lang w:val="en-US"/>
        </w:rPr>
        <w:pPrChange w:id="1198" w:author="Chairman" w:date="2022-12-12T14:20:00Z">
          <w:pPr/>
        </w:pPrChange>
      </w:pPr>
      <w:r w:rsidRPr="0075399B">
        <w:rPr>
          <w:lang w:val="en-US"/>
        </w:rPr>
        <w:t xml:space="preserve">Ships receiving a DSC distress alert from another ship should normally not acknowledge the distress alert by DSC since acknowledgement of a DSC distress alert by use of DSC is normally </w:t>
      </w:r>
      <w:r w:rsidRPr="0075399B">
        <w:rPr>
          <w:lang w:val="en-US"/>
        </w:rPr>
        <w:lastRenderedPageBreak/>
        <w:t xml:space="preserve">made by coast stations </w:t>
      </w:r>
      <w:ins w:id="1199" w:author="Chairman" w:date="2022-08-03T11:45:00Z">
        <w:r w:rsidRPr="00DB7B4D">
          <w:rPr>
            <w:lang w:eastAsia="ko-KR"/>
          </w:rPr>
          <w:t>or rescue coordination centre</w:t>
        </w:r>
      </w:ins>
      <w:ins w:id="1200" w:author="Chairman" w:date="2022-08-03T11:48:00Z">
        <w:r>
          <w:t xml:space="preserve"> </w:t>
        </w:r>
      </w:ins>
      <w:r w:rsidRPr="0075399B">
        <w:rPr>
          <w:lang w:val="en-US"/>
        </w:rPr>
        <w:t xml:space="preserve">only (see </w:t>
      </w:r>
      <w:del w:id="1201" w:author="Chairman" w:date="2022-12-12T14:18:00Z">
        <w:r w:rsidRPr="0075399B" w:rsidDel="00903E8B">
          <w:rPr>
            <w:lang w:val="en-US"/>
          </w:rPr>
          <w:delText xml:space="preserve">Annex 1 </w:delText>
        </w:r>
      </w:del>
      <w:r w:rsidRPr="0075399B">
        <w:rPr>
          <w:lang w:val="en-US"/>
        </w:rPr>
        <w:t xml:space="preserve">§ </w:t>
      </w:r>
      <w:ins w:id="1202" w:author="Chairman" w:date="2022-12-12T14:18:00Z">
        <w:r>
          <w:rPr>
            <w:lang w:val="en-US"/>
          </w:rPr>
          <w:t>A1-</w:t>
        </w:r>
      </w:ins>
      <w:r w:rsidRPr="0075399B">
        <w:rPr>
          <w:lang w:val="en-US"/>
        </w:rPr>
        <w:t xml:space="preserve">3.3.4 and </w:t>
      </w:r>
      <w:del w:id="1203" w:author="Chairman" w:date="2022-12-12T14:18:00Z">
        <w:r w:rsidRPr="0075399B" w:rsidDel="00903E8B">
          <w:rPr>
            <w:lang w:val="en-US"/>
          </w:rPr>
          <w:delText xml:space="preserve">Annex 3 </w:delText>
        </w:r>
      </w:del>
      <w:r w:rsidRPr="0075399B">
        <w:rPr>
          <w:lang w:val="en-US"/>
        </w:rPr>
        <w:t xml:space="preserve">§ </w:t>
      </w:r>
      <w:ins w:id="1204" w:author="Chairman" w:date="2022-12-12T14:19:00Z">
        <w:r>
          <w:rPr>
            <w:lang w:val="en-US"/>
          </w:rPr>
          <w:t>A3-</w:t>
        </w:r>
      </w:ins>
      <w:r w:rsidRPr="0075399B">
        <w:rPr>
          <w:lang w:val="en-US"/>
        </w:rPr>
        <w:t>6.1.4).</w:t>
      </w:r>
    </w:p>
    <w:p w14:paraId="7028D8CA" w14:textId="77777777" w:rsidR="00321DF9" w:rsidRPr="00903E8B" w:rsidRDefault="00321DF9">
      <w:pPr>
        <w:jc w:val="both"/>
        <w:rPr>
          <w:rPrChange w:id="1205" w:author="Chairman" w:date="2022-12-12T14:19:00Z">
            <w:rPr>
              <w:lang w:val="en-US"/>
            </w:rPr>
          </w:rPrChange>
        </w:rPr>
        <w:pPrChange w:id="1206" w:author="Chairman" w:date="2022-12-12T14:20:00Z">
          <w:pPr/>
        </w:pPrChange>
      </w:pPr>
      <w:r w:rsidRPr="00903E8B">
        <w:rPr>
          <w:rPrChange w:id="1207" w:author="Chairman" w:date="2022-12-12T14:19:00Z">
            <w:rPr>
              <w:lang w:val="en-US"/>
            </w:rPr>
          </w:rPrChange>
        </w:rPr>
        <w:t xml:space="preserve">If a ship station continues to receive a DSC distress alert on an MF or VHF channel, a DSC acknowledgement should be transmitted to terminate the call only after consulting with a </w:t>
      </w:r>
      <w:del w:id="1208" w:author="Chairman" w:date="2022-08-03T11:46:00Z">
        <w:r w:rsidRPr="00903E8B" w:rsidDel="002D2E95">
          <w:rPr>
            <w:rPrChange w:id="1209" w:author="Chairman" w:date="2022-12-12T14:19:00Z">
              <w:rPr>
                <w:lang w:val="en-US"/>
              </w:rPr>
            </w:rPrChange>
          </w:rPr>
          <w:delText xml:space="preserve">rescue coordination centre (RCC) or a </w:delText>
        </w:r>
      </w:del>
      <w:r w:rsidRPr="00903E8B">
        <w:rPr>
          <w:rPrChange w:id="1210" w:author="Chairman" w:date="2022-12-12T14:19:00Z">
            <w:rPr>
              <w:lang w:val="en-US"/>
            </w:rPr>
          </w:rPrChange>
        </w:rPr>
        <w:t xml:space="preserve">coast station </w:t>
      </w:r>
      <w:del w:id="1211" w:author="Chairman" w:date="2022-08-03T11:49:00Z">
        <w:r w:rsidRPr="00903E8B" w:rsidDel="00217EA9">
          <w:rPr>
            <w:rPrChange w:id="1212" w:author="Chairman" w:date="2022-12-12T14:19:00Z">
              <w:rPr>
                <w:lang w:val="en-US"/>
              </w:rPr>
            </w:rPrChange>
          </w:rPr>
          <w:delText>(CS)</w:delText>
        </w:r>
      </w:del>
      <w:r w:rsidRPr="00903E8B">
        <w:rPr>
          <w:rPrChange w:id="1213" w:author="Chairman" w:date="2022-12-12T14:19:00Z">
            <w:rPr>
              <w:lang w:val="en-US"/>
            </w:rPr>
          </w:rPrChange>
        </w:rPr>
        <w:t xml:space="preserve"> </w:t>
      </w:r>
      <w:ins w:id="1214" w:author="Chairman" w:date="2022-08-03T11:46:00Z">
        <w:r w:rsidRPr="00903E8B">
          <w:rPr>
            <w:lang w:eastAsia="ko-KR"/>
          </w:rPr>
          <w:t xml:space="preserve">or </w:t>
        </w:r>
      </w:ins>
      <w:ins w:id="1215" w:author="Chairman" w:date="2022-08-03T11:53:00Z">
        <w:r w:rsidRPr="00903E8B">
          <w:rPr>
            <w:rPrChange w:id="1216" w:author="Chairman" w:date="2022-12-12T14:19:00Z">
              <w:rPr>
                <w:lang w:val="en-US"/>
              </w:rPr>
            </w:rPrChange>
          </w:rPr>
          <w:t>rescue coordination cent</w:t>
        </w:r>
      </w:ins>
      <w:ins w:id="1217" w:author="Chairman" w:date="2022-12-12T14:19:00Z">
        <w:r w:rsidRPr="00903E8B">
          <w:rPr>
            <w:rPrChange w:id="1218" w:author="Chairman" w:date="2022-12-12T14:19:00Z">
              <w:rPr>
                <w:lang w:val="en-US"/>
              </w:rPr>
            </w:rPrChange>
          </w:rPr>
          <w:t xml:space="preserve">re </w:t>
        </w:r>
      </w:ins>
      <w:r w:rsidRPr="00903E8B">
        <w:rPr>
          <w:rPrChange w:id="1219" w:author="Chairman" w:date="2022-12-12T14:19:00Z">
            <w:rPr>
              <w:lang w:val="en-US"/>
            </w:rPr>
          </w:rPrChange>
        </w:rPr>
        <w:t>and being directed to do so.</w:t>
      </w:r>
    </w:p>
    <w:p w14:paraId="6A11B5A4" w14:textId="77777777" w:rsidR="00321DF9" w:rsidRPr="0075399B" w:rsidRDefault="00321DF9">
      <w:pPr>
        <w:jc w:val="both"/>
        <w:rPr>
          <w:lang w:val="en-US"/>
        </w:rPr>
        <w:pPrChange w:id="1220" w:author="Chairman" w:date="2022-12-12T14:20:00Z">
          <w:pPr/>
        </w:pPrChange>
      </w:pPr>
      <w:r w:rsidRPr="0075399B">
        <w:rPr>
          <w:lang w:val="en-US"/>
        </w:rPr>
        <w:t>Ships receiving a DSC distress alert from another ship should also defer the acknowledgement of the distress alert by radiotelephony for a short interval, if the ship is within an area covered by one or more coast stations, in order to give the coast station time to acknowledge the DSC distress alert first.</w:t>
      </w:r>
    </w:p>
    <w:p w14:paraId="447242F3" w14:textId="77777777" w:rsidR="00321DF9" w:rsidRPr="0075399B" w:rsidRDefault="00321DF9">
      <w:pPr>
        <w:keepNext/>
        <w:jc w:val="both"/>
        <w:rPr>
          <w:lang w:val="en-US"/>
        </w:rPr>
        <w:pPrChange w:id="1221" w:author="Chairman" w:date="2022-12-12T14:20:00Z">
          <w:pPr>
            <w:keepNext/>
          </w:pPr>
        </w:pPrChange>
      </w:pPr>
      <w:r w:rsidRPr="0075399B">
        <w:rPr>
          <w:lang w:val="en-US"/>
        </w:rPr>
        <w:t>Ships receiving a DSC distress alert from another ship shall:</w:t>
      </w:r>
    </w:p>
    <w:p w14:paraId="6E7F2D1B" w14:textId="77777777" w:rsidR="00321DF9" w:rsidRPr="0075399B" w:rsidRDefault="00321DF9">
      <w:pPr>
        <w:pStyle w:val="enumlev1"/>
        <w:jc w:val="both"/>
        <w:rPr>
          <w:lang w:val="en-US"/>
        </w:rPr>
        <w:pPrChange w:id="1222" w:author="Chairman" w:date="2022-12-12T14:20:00Z">
          <w:pPr>
            <w:pStyle w:val="enumlev1"/>
          </w:pPr>
        </w:pPrChange>
      </w:pPr>
      <w:r w:rsidRPr="0075399B">
        <w:rPr>
          <w:lang w:val="en-US"/>
        </w:rPr>
        <w:t>–</w:t>
      </w:r>
      <w:r w:rsidRPr="0075399B">
        <w:rPr>
          <w:lang w:val="en-US"/>
        </w:rPr>
        <w:tab/>
        <w:t>watch for the reception of a distress acknowledgement on the distress channel (2 187.5 kHz on MF and channel 70 on VHF);</w:t>
      </w:r>
    </w:p>
    <w:p w14:paraId="1FF253EE" w14:textId="77777777" w:rsidR="00321DF9" w:rsidRPr="0075399B" w:rsidRDefault="00321DF9">
      <w:pPr>
        <w:pStyle w:val="enumlev1"/>
        <w:jc w:val="both"/>
        <w:rPr>
          <w:lang w:val="en-US"/>
        </w:rPr>
        <w:pPrChange w:id="1223" w:author="Chairman" w:date="2022-12-12T14:20:00Z">
          <w:pPr>
            <w:pStyle w:val="enumlev1"/>
          </w:pPr>
        </w:pPrChange>
      </w:pPr>
      <w:r w:rsidRPr="0075399B">
        <w:rPr>
          <w:lang w:val="en-US"/>
        </w:rPr>
        <w:t>–</w:t>
      </w:r>
      <w:r w:rsidRPr="0075399B">
        <w:rPr>
          <w:lang w:val="en-US"/>
        </w:rPr>
        <w:tab/>
        <w:t>prepare for receiving the subsequent distress communication by tuning the radiotelephony receiver to the distress traffic frequency in the same band in which the DSC distress alert was received, i.e. 2</w:t>
      </w:r>
      <w:r w:rsidRPr="0075399B">
        <w:rPr>
          <w:rFonts w:ascii="Tms Rmn" w:hAnsi="Tms Rmn"/>
          <w:sz w:val="12"/>
          <w:lang w:val="en-US"/>
        </w:rPr>
        <w:t> </w:t>
      </w:r>
      <w:r w:rsidRPr="0075399B">
        <w:rPr>
          <w:lang w:val="en-US"/>
        </w:rPr>
        <w:t>182 kHz on MF, channel 16 on VHF;</w:t>
      </w:r>
    </w:p>
    <w:p w14:paraId="2E8A9353" w14:textId="77777777" w:rsidR="00321DF9" w:rsidRPr="0075399B" w:rsidRDefault="00321DF9">
      <w:pPr>
        <w:pStyle w:val="enumlev1"/>
        <w:jc w:val="both"/>
        <w:rPr>
          <w:lang w:val="en-US"/>
        </w:rPr>
        <w:pPrChange w:id="1224" w:author="Chairman" w:date="2022-12-12T14:20:00Z">
          <w:pPr>
            <w:pStyle w:val="enumlev1"/>
          </w:pPr>
        </w:pPrChange>
      </w:pPr>
      <w:r w:rsidRPr="0075399B">
        <w:rPr>
          <w:lang w:val="en-US"/>
        </w:rPr>
        <w:t>–</w:t>
      </w:r>
      <w:r w:rsidRPr="0075399B">
        <w:rPr>
          <w:lang w:val="en-US"/>
        </w:rPr>
        <w:tab/>
        <w:t>in accordance with the provisions of RR No.</w:t>
      </w:r>
      <w:r w:rsidRPr="0075399B">
        <w:rPr>
          <w:b/>
          <w:bCs/>
          <w:lang w:val="en-US"/>
        </w:rPr>
        <w:t xml:space="preserve"> 32.23</w:t>
      </w:r>
      <w:r w:rsidRPr="0075399B">
        <w:rPr>
          <w:lang w:val="en-US"/>
        </w:rPr>
        <w:t xml:space="preserve"> acknowledge the receipt of the distress alert by transmitting a message by radiotelephony on the distress traffic frequency in the same band in which the DSC distress alert was received, i.e. 2</w:t>
      </w:r>
      <w:r w:rsidRPr="0075399B">
        <w:rPr>
          <w:rFonts w:ascii="Tms Rmn" w:hAnsi="Tms Rmn"/>
          <w:sz w:val="12"/>
          <w:lang w:val="en-US"/>
        </w:rPr>
        <w:t> </w:t>
      </w:r>
      <w:r w:rsidRPr="0075399B">
        <w:rPr>
          <w:lang w:val="en-US"/>
        </w:rPr>
        <w:t>182 kHz on MF, channel 16 on VHF.</w:t>
      </w:r>
    </w:p>
    <w:p w14:paraId="1542A408" w14:textId="77777777" w:rsidR="00321DF9" w:rsidRPr="0075399B" w:rsidRDefault="00321DF9" w:rsidP="00E33D7E">
      <w:pPr>
        <w:pStyle w:val="Heading2"/>
        <w:rPr>
          <w:lang w:val="en-US"/>
        </w:rPr>
      </w:pPr>
      <w:bookmarkStart w:id="1225" w:name="_Toc121819885"/>
      <w:ins w:id="1226" w:author="Chairman" w:date="2022-12-12T14:20:00Z">
        <w:r>
          <w:rPr>
            <w:lang w:val="en-US"/>
          </w:rPr>
          <w:t>A3-</w:t>
        </w:r>
      </w:ins>
      <w:r w:rsidRPr="0075399B">
        <w:rPr>
          <w:lang w:val="en-US"/>
        </w:rPr>
        <w:t>1.3</w:t>
      </w:r>
      <w:r w:rsidRPr="0075399B">
        <w:rPr>
          <w:lang w:val="en-US"/>
        </w:rPr>
        <w:tab/>
        <w:t>Distress traffic</w:t>
      </w:r>
      <w:bookmarkEnd w:id="1225"/>
    </w:p>
    <w:p w14:paraId="389B8852" w14:textId="77777777" w:rsidR="00321DF9" w:rsidRPr="0075399B" w:rsidRDefault="00321DF9" w:rsidP="00E33D7E">
      <w:pPr>
        <w:rPr>
          <w:lang w:val="en-US"/>
        </w:rPr>
      </w:pPr>
      <w:r w:rsidRPr="0075399B">
        <w:rPr>
          <w:lang w:val="en-US"/>
        </w:rPr>
        <w:t>On receipt of a DSC distress acknowledgement the ship in distress should commence the distress traffic by radiotelephony on the distress traffic frequency (2</w:t>
      </w:r>
      <w:r w:rsidRPr="0075399B">
        <w:rPr>
          <w:rFonts w:ascii="Tms Rmn" w:hAnsi="Tms Rmn"/>
          <w:sz w:val="12"/>
          <w:lang w:val="en-US"/>
        </w:rPr>
        <w:t> </w:t>
      </w:r>
      <w:r w:rsidRPr="0075399B">
        <w:rPr>
          <w:lang w:val="en-US"/>
        </w:rPr>
        <w:t xml:space="preserve">182 kHz on MF, channel 16 on VHF) in accordance with the provisions of RR Nos. </w:t>
      </w:r>
      <w:r w:rsidRPr="0075399B">
        <w:rPr>
          <w:b/>
          <w:bCs/>
          <w:lang w:val="en-US"/>
        </w:rPr>
        <w:t>32.13C</w:t>
      </w:r>
      <w:r w:rsidRPr="0075399B">
        <w:rPr>
          <w:lang w:val="en-US"/>
        </w:rPr>
        <w:t xml:space="preserve"> and </w:t>
      </w:r>
      <w:r w:rsidRPr="0075399B">
        <w:rPr>
          <w:b/>
          <w:bCs/>
          <w:lang w:val="en-US"/>
        </w:rPr>
        <w:t>32.13D</w:t>
      </w:r>
      <w:r w:rsidRPr="0075399B">
        <w:rPr>
          <w:lang w:val="en-US"/>
        </w:rPr>
        <w:t>.</w:t>
      </w:r>
    </w:p>
    <w:p w14:paraId="41C97B38" w14:textId="77777777" w:rsidR="00321DF9" w:rsidRPr="0075399B" w:rsidRDefault="00321DF9">
      <w:pPr>
        <w:pStyle w:val="Heading2"/>
        <w:jc w:val="both"/>
        <w:rPr>
          <w:lang w:val="en-US"/>
        </w:rPr>
        <w:pPrChange w:id="1227" w:author="Chairman" w:date="2022-12-12T14:20:00Z">
          <w:pPr>
            <w:pStyle w:val="Heading2"/>
          </w:pPr>
        </w:pPrChange>
      </w:pPr>
      <w:bookmarkStart w:id="1228" w:name="_Toc121819886"/>
      <w:ins w:id="1229" w:author="Chairman" w:date="2022-12-12T14:20:00Z">
        <w:r>
          <w:rPr>
            <w:lang w:val="en-US"/>
          </w:rPr>
          <w:t>A3-</w:t>
        </w:r>
      </w:ins>
      <w:r w:rsidRPr="0075399B">
        <w:rPr>
          <w:lang w:val="en-US"/>
        </w:rPr>
        <w:t>1.4</w:t>
      </w:r>
      <w:r w:rsidRPr="0075399B">
        <w:rPr>
          <w:lang w:val="en-US"/>
        </w:rPr>
        <w:tab/>
        <w:t>Transmission of a digital selective calling distress alert relay</w:t>
      </w:r>
      <w:bookmarkEnd w:id="1228"/>
    </w:p>
    <w:p w14:paraId="6988ED7B" w14:textId="77777777" w:rsidR="00321DF9" w:rsidRPr="00C3460B" w:rsidRDefault="00321DF9">
      <w:pPr>
        <w:pStyle w:val="Heading3"/>
        <w:jc w:val="both"/>
        <w:rPr>
          <w:ins w:id="1230" w:author="Chairman" w:date="2022-08-03T11:50:00Z"/>
        </w:rPr>
        <w:pPrChange w:id="1231" w:author="Chairman" w:date="2022-12-12T14:20:00Z">
          <w:pPr>
            <w:pStyle w:val="Heading3"/>
          </w:pPr>
        </w:pPrChange>
      </w:pPr>
      <w:bookmarkStart w:id="1232" w:name="_Toc121819887"/>
      <w:ins w:id="1233" w:author="Chairman" w:date="2022-12-12T14:20:00Z">
        <w:r>
          <w:t>A3-</w:t>
        </w:r>
      </w:ins>
      <w:ins w:id="1234" w:author="Chairman" w:date="2022-08-03T11:50:00Z">
        <w:r w:rsidRPr="001066A3">
          <w:t>1.4.1</w:t>
        </w:r>
        <w:r w:rsidRPr="001066A3">
          <w:tab/>
          <w:t xml:space="preserve">Transmission of a </w:t>
        </w:r>
      </w:ins>
      <w:ins w:id="1235" w:author="Chairman" w:date="2022-08-03T11:51:00Z">
        <w:r>
          <w:t xml:space="preserve">digital selective calling </w:t>
        </w:r>
      </w:ins>
      <w:ins w:id="1236" w:author="Chairman" w:date="2022-08-03T11:50:00Z">
        <w:r w:rsidRPr="001066A3">
          <w:t xml:space="preserve">distress relay call on receipt of a </w:t>
        </w:r>
        <w:r>
          <w:t>digital selective calling</w:t>
        </w:r>
        <w:r w:rsidRPr="001066A3">
          <w:t xml:space="preserve"> distress alert</w:t>
        </w:r>
        <w:bookmarkEnd w:id="1232"/>
      </w:ins>
    </w:p>
    <w:p w14:paraId="450B753B" w14:textId="77777777" w:rsidR="00321DF9" w:rsidRPr="0075399B" w:rsidRDefault="00321DF9">
      <w:pPr>
        <w:jc w:val="both"/>
        <w:rPr>
          <w:lang w:val="en-US"/>
        </w:rPr>
        <w:pPrChange w:id="1237" w:author="Chairman" w:date="2022-12-12T14:20:00Z">
          <w:pPr/>
        </w:pPrChange>
      </w:pPr>
      <w:r w:rsidRPr="0075399B">
        <w:rPr>
          <w:lang w:val="en-US"/>
        </w:rPr>
        <w:t xml:space="preserve">In no case is a ship permitted to transmit an all ships DSC distress alert relay on receipt of a DSC distress alert on either VHF or MF channels. If no aural watch is present on the relative channel (2 182 kHz on MF, channel 16 on VHF), the coast station </w:t>
      </w:r>
      <w:ins w:id="1238" w:author="Chairman" w:date="2022-08-03T11:51:00Z">
        <w:r>
          <w:rPr>
            <w:lang w:val="en-US"/>
          </w:rPr>
          <w:t xml:space="preserve">or </w:t>
        </w:r>
      </w:ins>
      <w:ins w:id="1239" w:author="Chairman" w:date="2022-08-03T11:53:00Z">
        <w:r>
          <w:rPr>
            <w:lang w:val="en-US"/>
          </w:rPr>
          <w:t>rescue coordination centre</w:t>
        </w:r>
      </w:ins>
      <w:ins w:id="1240" w:author="Chairman" w:date="2022-08-03T11:52:00Z">
        <w:r>
          <w:rPr>
            <w:lang w:val="en-US"/>
          </w:rPr>
          <w:t xml:space="preserve"> </w:t>
        </w:r>
      </w:ins>
      <w:r w:rsidRPr="0075399B">
        <w:rPr>
          <w:lang w:val="en-US"/>
        </w:rPr>
        <w:t>should be contacted by sending an individual DSC distress alert relay.</w:t>
      </w:r>
    </w:p>
    <w:p w14:paraId="639D2156" w14:textId="77777777" w:rsidR="00321DF9" w:rsidRPr="00E4281D" w:rsidRDefault="00321DF9">
      <w:pPr>
        <w:keepNext/>
        <w:tabs>
          <w:tab w:val="left" w:pos="4140"/>
        </w:tabs>
        <w:jc w:val="both"/>
        <w:rPr>
          <w:ins w:id="1241" w:author="Chairman" w:date="2022-08-03T11:52:00Z"/>
        </w:rPr>
        <w:pPrChange w:id="1242" w:author="Chairman" w:date="2022-12-12T14:20:00Z">
          <w:pPr>
            <w:keepNext/>
            <w:tabs>
              <w:tab w:val="left" w:pos="4140"/>
            </w:tabs>
          </w:pPr>
        </w:pPrChange>
      </w:pPr>
      <w:ins w:id="1243" w:author="Chairman" w:date="2022-08-03T11:52:00Z">
        <w:r w:rsidRPr="00E4281D">
          <w:t>The DSC distress alert relay is transmitted as follows:</w:t>
        </w:r>
      </w:ins>
    </w:p>
    <w:p w14:paraId="1E14D655" w14:textId="77777777" w:rsidR="00321DF9" w:rsidRPr="00E4281D" w:rsidRDefault="00321DF9">
      <w:pPr>
        <w:pStyle w:val="enumlev1"/>
        <w:tabs>
          <w:tab w:val="left" w:pos="4140"/>
        </w:tabs>
        <w:jc w:val="both"/>
        <w:rPr>
          <w:ins w:id="1244" w:author="Chairman" w:date="2022-08-03T11:52:00Z"/>
        </w:rPr>
        <w:pPrChange w:id="1245" w:author="Chairman" w:date="2022-12-12T14:20:00Z">
          <w:pPr>
            <w:pStyle w:val="enumlev1"/>
            <w:tabs>
              <w:tab w:val="left" w:pos="4140"/>
            </w:tabs>
          </w:pPr>
        </w:pPrChange>
      </w:pPr>
      <w:ins w:id="1246" w:author="Chairman" w:date="2022-08-03T11:52:00Z">
        <w:r w:rsidRPr="00E4281D">
          <w:t>–</w:t>
        </w:r>
        <w:r w:rsidRPr="00E4281D">
          <w:tab/>
          <w:t>select the distress alert relay format on the DSC equipment,</w:t>
        </w:r>
      </w:ins>
    </w:p>
    <w:p w14:paraId="206F388C" w14:textId="77777777" w:rsidR="00321DF9" w:rsidRPr="00E4281D" w:rsidRDefault="00321DF9">
      <w:pPr>
        <w:pStyle w:val="enumlev1"/>
        <w:tabs>
          <w:tab w:val="left" w:pos="4140"/>
        </w:tabs>
        <w:jc w:val="both"/>
        <w:rPr>
          <w:ins w:id="1247" w:author="Chairman" w:date="2022-08-03T11:52:00Z"/>
        </w:rPr>
        <w:pPrChange w:id="1248" w:author="Chairman" w:date="2022-12-12T14:20:00Z">
          <w:pPr>
            <w:pStyle w:val="enumlev1"/>
            <w:tabs>
              <w:tab w:val="left" w:pos="4140"/>
            </w:tabs>
          </w:pPr>
        </w:pPrChange>
      </w:pPr>
      <w:ins w:id="1249" w:author="Chairman" w:date="2022-08-03T11:52:00Z">
        <w:r w:rsidRPr="00E4281D">
          <w:t>–</w:t>
        </w:r>
        <w:r w:rsidRPr="00E4281D">
          <w:tab/>
          <w:t>key in or select on the DSC equipment:</w:t>
        </w:r>
      </w:ins>
    </w:p>
    <w:p w14:paraId="65D91924" w14:textId="77777777" w:rsidR="00321DF9" w:rsidRPr="00E4281D" w:rsidRDefault="00321DF9">
      <w:pPr>
        <w:pStyle w:val="enumlev2"/>
        <w:tabs>
          <w:tab w:val="left" w:pos="4140"/>
        </w:tabs>
        <w:jc w:val="both"/>
        <w:rPr>
          <w:ins w:id="1250" w:author="Chairman" w:date="2022-08-03T11:52:00Z"/>
        </w:rPr>
        <w:pPrChange w:id="1251" w:author="Chairman" w:date="2022-12-12T14:20:00Z">
          <w:pPr>
            <w:pStyle w:val="enumlev2"/>
            <w:tabs>
              <w:tab w:val="left" w:pos="4140"/>
            </w:tabs>
          </w:pPr>
        </w:pPrChange>
      </w:pPr>
      <w:ins w:id="1252" w:author="Chairman" w:date="2022-08-03T11:52:00Z">
        <w:r w:rsidRPr="00E4281D">
          <w:t>–</w:t>
        </w:r>
        <w:r w:rsidRPr="00E4281D">
          <w:tab/>
          <w:t>the address (MMSI) of the appropriate coast station or rescue coordination centre</w:t>
        </w:r>
        <w:r w:rsidRPr="001066A3">
          <w:t>;</w:t>
        </w:r>
      </w:ins>
    </w:p>
    <w:p w14:paraId="54A66274" w14:textId="77777777" w:rsidR="00321DF9" w:rsidRPr="00E4281D" w:rsidRDefault="00321DF9">
      <w:pPr>
        <w:pStyle w:val="enumlev2"/>
        <w:jc w:val="both"/>
        <w:rPr>
          <w:ins w:id="1253" w:author="Chairman" w:date="2022-08-03T11:52:00Z"/>
        </w:rPr>
        <w:pPrChange w:id="1254" w:author="Chairman" w:date="2022-12-12T14:20:00Z">
          <w:pPr>
            <w:pStyle w:val="enumlev2"/>
          </w:pPr>
        </w:pPrChange>
      </w:pPr>
      <w:ins w:id="1255" w:author="Chairman" w:date="2022-08-03T11:52:00Z">
        <w:r w:rsidRPr="00E4281D">
          <w:t>–</w:t>
        </w:r>
        <w:r w:rsidRPr="00E4281D">
          <w:tab/>
          <w:t>the contents of the DSC distress alert received from the ship in distress (included automatically), i.e.</w:t>
        </w:r>
        <w:r w:rsidRPr="001066A3">
          <w:t>,</w:t>
        </w:r>
        <w:r w:rsidRPr="00E4281D">
          <w:t xml:space="preserve"> </w:t>
        </w:r>
        <w:r w:rsidRPr="00E4281D">
          <w:rPr>
            <w:lang w:eastAsia="ko-KR"/>
          </w:rPr>
          <w:t>MMSI of the ship station in distress, nature of distress, position and time information and t</w:t>
        </w:r>
        <w:r w:rsidRPr="00E4281D">
          <w:t>ype of subsequent communication;</w:t>
        </w:r>
      </w:ins>
    </w:p>
    <w:p w14:paraId="0E1BD6F5" w14:textId="77777777" w:rsidR="00321DF9" w:rsidRPr="00E4281D" w:rsidRDefault="00321DF9">
      <w:pPr>
        <w:pStyle w:val="enumlev1"/>
        <w:jc w:val="both"/>
        <w:rPr>
          <w:ins w:id="1256" w:author="Chairman" w:date="2022-08-03T11:52:00Z"/>
        </w:rPr>
        <w:pPrChange w:id="1257" w:author="Chairman" w:date="2022-12-12T14:20:00Z">
          <w:pPr>
            <w:pStyle w:val="enumlev1"/>
          </w:pPr>
        </w:pPrChange>
      </w:pPr>
      <w:ins w:id="1258" w:author="Chairman" w:date="2022-08-03T11:52:00Z">
        <w:r w:rsidRPr="00E4281D">
          <w:lastRenderedPageBreak/>
          <w:t>–</w:t>
        </w:r>
        <w:r w:rsidRPr="00E4281D">
          <w:tab/>
          <w:t>transmit the DSC distress alert relay;</w:t>
        </w:r>
      </w:ins>
    </w:p>
    <w:p w14:paraId="5D122E2C" w14:textId="77777777" w:rsidR="00321DF9" w:rsidRPr="00110D44" w:rsidRDefault="00321DF9">
      <w:pPr>
        <w:pStyle w:val="enumlev1"/>
        <w:jc w:val="both"/>
        <w:rPr>
          <w:ins w:id="1259" w:author="Chairman" w:date="2022-08-03T11:52:00Z"/>
        </w:rPr>
        <w:pPrChange w:id="1260" w:author="Chairman" w:date="2022-12-12T14:20:00Z">
          <w:pPr>
            <w:pStyle w:val="enumlev1"/>
          </w:pPr>
        </w:pPrChange>
      </w:pPr>
      <w:ins w:id="1261" w:author="Chairman" w:date="2022-08-03T11:52:00Z">
        <w:r w:rsidRPr="00E4281D">
          <w:t>–</w:t>
        </w:r>
        <w:r w:rsidRPr="00E4281D">
          <w:tab/>
          <w:t>prepare for the subsequent distress traffic by tuning the transmitter and the radiotelephony receiver to the distress traffic channel in the same band, i.e.</w:t>
        </w:r>
        <w:r w:rsidRPr="001066A3">
          <w:t>,</w:t>
        </w:r>
        <w:r w:rsidRPr="00E4281D">
          <w:t xml:space="preserve"> 2 182 kHz on MF and channel 16 on VHF, while waiting for the DSC distress acknowledgement.</w:t>
        </w:r>
      </w:ins>
    </w:p>
    <w:p w14:paraId="1D823E87" w14:textId="77777777" w:rsidR="00321DF9" w:rsidRPr="0075399B" w:rsidRDefault="00321DF9">
      <w:pPr>
        <w:pStyle w:val="Heading3"/>
        <w:jc w:val="both"/>
        <w:rPr>
          <w:lang w:val="en-US"/>
        </w:rPr>
        <w:pPrChange w:id="1262" w:author="Chairman" w:date="2022-12-12T14:20:00Z">
          <w:pPr>
            <w:pStyle w:val="Heading3"/>
          </w:pPr>
        </w:pPrChange>
      </w:pPr>
      <w:bookmarkStart w:id="1263" w:name="_Toc121819888"/>
      <w:ins w:id="1264" w:author="Chairman" w:date="2022-12-12T14:20:00Z">
        <w:r>
          <w:rPr>
            <w:lang w:val="en-US"/>
          </w:rPr>
          <w:t>A3-</w:t>
        </w:r>
      </w:ins>
      <w:r w:rsidRPr="0075399B">
        <w:rPr>
          <w:lang w:val="en-US"/>
        </w:rPr>
        <w:t>1.4.</w:t>
      </w:r>
      <w:del w:id="1265" w:author="Chairman" w:date="2022-08-03T11:52:00Z">
        <w:r w:rsidRPr="0075399B" w:rsidDel="00B02447">
          <w:rPr>
            <w:lang w:val="en-US"/>
          </w:rPr>
          <w:delText>1</w:delText>
        </w:r>
      </w:del>
      <w:ins w:id="1266" w:author="Chairman" w:date="2022-08-03T11:52:00Z">
        <w:r>
          <w:rPr>
            <w:lang w:val="en-US"/>
          </w:rPr>
          <w:t>2</w:t>
        </w:r>
      </w:ins>
      <w:r w:rsidRPr="0075399B">
        <w:rPr>
          <w:lang w:val="en-US"/>
        </w:rPr>
        <w:tab/>
        <w:t xml:space="preserve">Transmission of a </w:t>
      </w:r>
      <w:del w:id="1267" w:author="Chairman" w:date="2022-08-03T11:52:00Z">
        <w:r w:rsidRPr="0075399B" w:rsidDel="00B02447">
          <w:rPr>
            <w:lang w:val="en-US"/>
          </w:rPr>
          <w:delText xml:space="preserve">DSC </w:delText>
        </w:r>
      </w:del>
      <w:ins w:id="1268" w:author="Chairman" w:date="2022-08-03T11:52:00Z">
        <w:r>
          <w:rPr>
            <w:lang w:val="en-US"/>
          </w:rPr>
          <w:t>digital selective calling</w:t>
        </w:r>
        <w:r w:rsidRPr="0075399B">
          <w:rPr>
            <w:lang w:val="en-US"/>
          </w:rPr>
          <w:t xml:space="preserve"> </w:t>
        </w:r>
      </w:ins>
      <w:r w:rsidRPr="0075399B">
        <w:rPr>
          <w:lang w:val="en-US"/>
        </w:rPr>
        <w:t>distress relay call on behalf of someone else</w:t>
      </w:r>
      <w:bookmarkEnd w:id="1263"/>
    </w:p>
    <w:p w14:paraId="28A59424" w14:textId="77777777" w:rsidR="00321DF9" w:rsidRPr="0075399B" w:rsidRDefault="00321DF9">
      <w:pPr>
        <w:jc w:val="both"/>
        <w:rPr>
          <w:lang w:val="en-US"/>
        </w:rPr>
        <w:pPrChange w:id="1269" w:author="Chairman" w:date="2022-12-12T14:20:00Z">
          <w:pPr/>
        </w:pPrChange>
      </w:pPr>
      <w:r w:rsidRPr="0075399B">
        <w:rPr>
          <w:lang w:val="en-US"/>
        </w:rPr>
        <w:t>A ship knowing that another ship is in distress shall transmit a DSC distress alert relay if:</w:t>
      </w:r>
    </w:p>
    <w:p w14:paraId="7330ED69" w14:textId="77777777" w:rsidR="00321DF9" w:rsidRPr="0075399B" w:rsidRDefault="00321DF9">
      <w:pPr>
        <w:pStyle w:val="enumlev1"/>
        <w:jc w:val="both"/>
        <w:rPr>
          <w:lang w:val="en-US"/>
        </w:rPr>
        <w:pPrChange w:id="1270" w:author="Chairman" w:date="2022-12-12T14:20:00Z">
          <w:pPr>
            <w:pStyle w:val="enumlev1"/>
          </w:pPr>
        </w:pPrChange>
      </w:pPr>
      <w:r w:rsidRPr="0075399B">
        <w:rPr>
          <w:lang w:val="en-US"/>
        </w:rPr>
        <w:t>–</w:t>
      </w:r>
      <w:r w:rsidRPr="0075399B">
        <w:rPr>
          <w:lang w:val="en-US"/>
        </w:rPr>
        <w:tab/>
        <w:t>the ship in distress is not itself able to transmit the distress alert,</w:t>
      </w:r>
    </w:p>
    <w:p w14:paraId="3710C829" w14:textId="77777777" w:rsidR="00321DF9" w:rsidRPr="0075399B" w:rsidRDefault="00321DF9">
      <w:pPr>
        <w:pStyle w:val="enumlev1"/>
        <w:jc w:val="both"/>
        <w:rPr>
          <w:lang w:val="en-US"/>
        </w:rPr>
        <w:pPrChange w:id="1271" w:author="Chairman" w:date="2022-12-12T14:20:00Z">
          <w:pPr>
            <w:pStyle w:val="enumlev1"/>
          </w:pPr>
        </w:pPrChange>
      </w:pPr>
      <w:r w:rsidRPr="0075399B">
        <w:rPr>
          <w:lang w:val="en-US"/>
        </w:rPr>
        <w:t>–</w:t>
      </w:r>
      <w:r w:rsidRPr="0075399B">
        <w:rPr>
          <w:lang w:val="en-US"/>
        </w:rPr>
        <w:tab/>
        <w:t>the Master of the ship considers that further help is necessary.</w:t>
      </w:r>
    </w:p>
    <w:p w14:paraId="19DB9FD8" w14:textId="77777777" w:rsidR="00321DF9" w:rsidRPr="0075399B" w:rsidRDefault="00321DF9">
      <w:pPr>
        <w:tabs>
          <w:tab w:val="left" w:pos="4140"/>
        </w:tabs>
        <w:jc w:val="both"/>
        <w:rPr>
          <w:lang w:val="en-US"/>
        </w:rPr>
        <w:pPrChange w:id="1272" w:author="Chairman" w:date="2022-12-12T14:20:00Z">
          <w:pPr>
            <w:tabs>
              <w:tab w:val="left" w:pos="4140"/>
            </w:tabs>
          </w:pPr>
        </w:pPrChange>
      </w:pPr>
      <w:r w:rsidRPr="0075399B">
        <w:rPr>
          <w:lang w:val="en-US"/>
        </w:rPr>
        <w:t xml:space="preserve">In accordance with RR No. </w:t>
      </w:r>
      <w:r w:rsidRPr="0075399B">
        <w:rPr>
          <w:b/>
          <w:bCs/>
          <w:lang w:val="en-US"/>
        </w:rPr>
        <w:t>32.19B</w:t>
      </w:r>
      <w:r w:rsidRPr="0075399B">
        <w:rPr>
          <w:lang w:val="en-US"/>
        </w:rPr>
        <w:t xml:space="preserve"> the DSC distress alert relay on behalf of somebody else should preferably be addressed to an individual </w:t>
      </w:r>
      <w:del w:id="1273" w:author="Chairman" w:date="2022-08-03T11:52:00Z">
        <w:r w:rsidRPr="0075399B" w:rsidDel="00B02447">
          <w:rPr>
            <w:lang w:val="en-US"/>
          </w:rPr>
          <w:delText xml:space="preserve">CS </w:delText>
        </w:r>
      </w:del>
      <w:ins w:id="1274" w:author="Chairman" w:date="2022-08-03T11:52:00Z">
        <w:r>
          <w:rPr>
            <w:lang w:val="en-US"/>
          </w:rPr>
          <w:t>coast station</w:t>
        </w:r>
        <w:r w:rsidRPr="0075399B">
          <w:rPr>
            <w:lang w:val="en-US"/>
          </w:rPr>
          <w:t xml:space="preserve"> </w:t>
        </w:r>
      </w:ins>
      <w:r w:rsidRPr="0075399B">
        <w:rPr>
          <w:lang w:val="en-US"/>
        </w:rPr>
        <w:t xml:space="preserve">or </w:t>
      </w:r>
      <w:del w:id="1275" w:author="Chairman" w:date="2022-08-03T11:52:00Z">
        <w:r w:rsidRPr="0075399B" w:rsidDel="00B02447">
          <w:rPr>
            <w:lang w:val="en-US"/>
          </w:rPr>
          <w:delText>RCC</w:delText>
        </w:r>
      </w:del>
      <w:ins w:id="1276" w:author="Chairman" w:date="2022-08-03T11:52:00Z">
        <w:r>
          <w:rPr>
            <w:lang w:val="en-US"/>
          </w:rPr>
          <w:t>rescue co</w:t>
        </w:r>
      </w:ins>
      <w:ins w:id="1277" w:author="Chairman" w:date="2022-08-03T11:53:00Z">
        <w:r>
          <w:rPr>
            <w:lang w:val="en-US"/>
          </w:rPr>
          <w:t>ordination centre</w:t>
        </w:r>
      </w:ins>
      <w:r w:rsidRPr="0075399B">
        <w:rPr>
          <w:lang w:val="en-US"/>
        </w:rPr>
        <w:t>.</w:t>
      </w:r>
    </w:p>
    <w:p w14:paraId="198FD7DF" w14:textId="77777777" w:rsidR="00321DF9" w:rsidRPr="0075399B" w:rsidRDefault="00321DF9">
      <w:pPr>
        <w:keepNext/>
        <w:tabs>
          <w:tab w:val="left" w:pos="4140"/>
        </w:tabs>
        <w:jc w:val="both"/>
        <w:rPr>
          <w:lang w:val="en-US"/>
        </w:rPr>
        <w:pPrChange w:id="1278" w:author="Chairman" w:date="2022-12-12T14:20:00Z">
          <w:pPr>
            <w:keepNext/>
            <w:tabs>
              <w:tab w:val="left" w:pos="4140"/>
            </w:tabs>
          </w:pPr>
        </w:pPrChange>
      </w:pPr>
      <w:r w:rsidRPr="0075399B">
        <w:rPr>
          <w:lang w:val="en-US"/>
        </w:rPr>
        <w:t>The DSC distress alert relay is transmitted as follows:</w:t>
      </w:r>
    </w:p>
    <w:p w14:paraId="3E59348B" w14:textId="77777777" w:rsidR="00321DF9" w:rsidRPr="0075399B" w:rsidRDefault="00321DF9">
      <w:pPr>
        <w:pStyle w:val="enumlev1"/>
        <w:tabs>
          <w:tab w:val="left" w:pos="4140"/>
        </w:tabs>
        <w:jc w:val="both"/>
        <w:rPr>
          <w:lang w:val="en-US"/>
        </w:rPr>
        <w:pPrChange w:id="1279" w:author="Chairman" w:date="2022-12-12T14:20:00Z">
          <w:pPr>
            <w:pStyle w:val="enumlev1"/>
            <w:tabs>
              <w:tab w:val="left" w:pos="4140"/>
            </w:tabs>
          </w:pPr>
        </w:pPrChange>
      </w:pPr>
      <w:r w:rsidRPr="0075399B">
        <w:rPr>
          <w:lang w:val="en-US"/>
        </w:rPr>
        <w:t>–</w:t>
      </w:r>
      <w:r w:rsidRPr="0075399B">
        <w:rPr>
          <w:lang w:val="en-US"/>
        </w:rPr>
        <w:tab/>
        <w:t>select the distress alert relay format on the DSC equipment,</w:t>
      </w:r>
    </w:p>
    <w:p w14:paraId="7F418A9D" w14:textId="77777777" w:rsidR="00321DF9" w:rsidRPr="0075399B" w:rsidRDefault="00321DF9">
      <w:pPr>
        <w:pStyle w:val="enumlev1"/>
        <w:tabs>
          <w:tab w:val="left" w:pos="4140"/>
        </w:tabs>
        <w:jc w:val="both"/>
        <w:rPr>
          <w:lang w:val="en-US"/>
        </w:rPr>
        <w:pPrChange w:id="1280" w:author="Chairman" w:date="2022-12-12T14:20:00Z">
          <w:pPr>
            <w:pStyle w:val="enumlev1"/>
            <w:tabs>
              <w:tab w:val="left" w:pos="4140"/>
            </w:tabs>
          </w:pPr>
        </w:pPrChange>
      </w:pPr>
      <w:r w:rsidRPr="0075399B">
        <w:rPr>
          <w:lang w:val="en-US"/>
        </w:rPr>
        <w:t>–</w:t>
      </w:r>
      <w:r w:rsidRPr="0075399B">
        <w:rPr>
          <w:lang w:val="en-US"/>
        </w:rPr>
        <w:tab/>
        <w:t>key in or select on the DSC equipment:</w:t>
      </w:r>
    </w:p>
    <w:p w14:paraId="106FAC3D" w14:textId="77777777" w:rsidR="00321DF9" w:rsidRPr="0075399B" w:rsidRDefault="00321DF9">
      <w:pPr>
        <w:pStyle w:val="enumlev2"/>
        <w:tabs>
          <w:tab w:val="left" w:pos="4140"/>
        </w:tabs>
        <w:jc w:val="both"/>
        <w:rPr>
          <w:lang w:val="en-US"/>
        </w:rPr>
        <w:pPrChange w:id="1281" w:author="Chairman" w:date="2022-12-12T14:20:00Z">
          <w:pPr>
            <w:pStyle w:val="enumlev2"/>
            <w:tabs>
              <w:tab w:val="left" w:pos="4140"/>
            </w:tabs>
          </w:pPr>
        </w:pPrChange>
      </w:pPr>
      <w:r w:rsidRPr="0075399B">
        <w:rPr>
          <w:lang w:val="en-US"/>
        </w:rPr>
        <w:t>–</w:t>
      </w:r>
      <w:r w:rsidRPr="0075399B">
        <w:rPr>
          <w:lang w:val="en-US"/>
        </w:rPr>
        <w:tab/>
        <w:t>the</w:t>
      </w:r>
      <w:ins w:id="1282" w:author="Chairman" w:date="2022-08-03T11:53:00Z">
        <w:r>
          <w:rPr>
            <w:lang w:val="en-US"/>
          </w:rPr>
          <w:t>MMSI</w:t>
        </w:r>
      </w:ins>
      <w:r w:rsidRPr="0075399B">
        <w:rPr>
          <w:lang w:val="en-US"/>
        </w:rPr>
        <w:t xml:space="preserve"> </w:t>
      </w:r>
      <w:ins w:id="1283" w:author="Chairman" w:date="2022-08-03T11:54:00Z">
        <w:r>
          <w:rPr>
            <w:lang w:val="en-US"/>
          </w:rPr>
          <w:t>(</w:t>
        </w:r>
      </w:ins>
      <w:r w:rsidRPr="0075399B">
        <w:rPr>
          <w:lang w:val="en-US"/>
        </w:rPr>
        <w:t>9-digit identity</w:t>
      </w:r>
      <w:ins w:id="1284" w:author="Chairman" w:date="2022-08-03T11:54:00Z">
        <w:r>
          <w:rPr>
            <w:lang w:val="en-US"/>
          </w:rPr>
          <w:t>)</w:t>
        </w:r>
      </w:ins>
      <w:r w:rsidRPr="0075399B">
        <w:rPr>
          <w:lang w:val="en-US"/>
        </w:rPr>
        <w:t xml:space="preserve"> of the appropriate coast station or in special circumstances all ships call (VHF)</w:t>
      </w:r>
      <w:del w:id="1285" w:author="Chairman" w:date="2022-08-03T11:54:00Z">
        <w:r w:rsidRPr="0075399B" w:rsidDel="00B02447">
          <w:rPr>
            <w:lang w:val="en-US"/>
          </w:rPr>
          <w:delText>.</w:delText>
        </w:r>
      </w:del>
      <w:r w:rsidRPr="0075399B">
        <w:rPr>
          <w:lang w:val="en-US"/>
        </w:rPr>
        <w:t xml:space="preserve"> </w:t>
      </w:r>
      <w:ins w:id="1286" w:author="Chairman" w:date="2022-08-03T11:54:00Z">
        <w:r>
          <w:rPr>
            <w:lang w:val="en-US"/>
          </w:rPr>
          <w:t xml:space="preserve">or </w:t>
        </w:r>
      </w:ins>
      <w:del w:id="1287" w:author="Chairman" w:date="2022-08-03T11:54:00Z">
        <w:r w:rsidRPr="0075399B" w:rsidDel="00B02447">
          <w:rPr>
            <w:lang w:val="en-US"/>
          </w:rPr>
          <w:delText>G</w:delText>
        </w:r>
      </w:del>
      <w:ins w:id="1288" w:author="Chairman" w:date="2022-08-03T11:54:00Z">
        <w:r>
          <w:rPr>
            <w:lang w:val="en-US"/>
          </w:rPr>
          <w:t>g</w:t>
        </w:r>
      </w:ins>
      <w:r w:rsidRPr="0075399B">
        <w:rPr>
          <w:lang w:val="en-US"/>
        </w:rPr>
        <w:t>eographic area call (MF/HF),</w:t>
      </w:r>
    </w:p>
    <w:p w14:paraId="272F55BC" w14:textId="77777777" w:rsidR="00321DF9" w:rsidRPr="0075399B" w:rsidRDefault="00321DF9">
      <w:pPr>
        <w:pStyle w:val="enumlev2"/>
        <w:jc w:val="both"/>
        <w:rPr>
          <w:lang w:val="en-US"/>
        </w:rPr>
        <w:pPrChange w:id="1289" w:author="Chairman" w:date="2022-12-12T14:20:00Z">
          <w:pPr>
            <w:pStyle w:val="enumlev2"/>
          </w:pPr>
        </w:pPrChange>
      </w:pPr>
      <w:r w:rsidRPr="0075399B">
        <w:rPr>
          <w:lang w:val="en-US"/>
        </w:rPr>
        <w:t>–</w:t>
      </w:r>
      <w:r w:rsidRPr="0075399B">
        <w:rPr>
          <w:lang w:val="en-US"/>
        </w:rPr>
        <w:tab/>
        <w:t xml:space="preserve">the </w:t>
      </w:r>
      <w:ins w:id="1290" w:author="Chairman" w:date="2022-08-03T11:54:00Z">
        <w:r>
          <w:rPr>
            <w:lang w:val="en-US"/>
          </w:rPr>
          <w:t>MMSI (</w:t>
        </w:r>
      </w:ins>
      <w:r w:rsidRPr="0075399B">
        <w:rPr>
          <w:lang w:val="en-US"/>
        </w:rPr>
        <w:t>9-digit identity</w:t>
      </w:r>
      <w:ins w:id="1291" w:author="Chairman" w:date="2022-08-03T11:54:00Z">
        <w:r>
          <w:rPr>
            <w:lang w:val="en-US"/>
          </w:rPr>
          <w:t>)</w:t>
        </w:r>
      </w:ins>
      <w:r w:rsidRPr="0075399B">
        <w:rPr>
          <w:lang w:val="en-US"/>
        </w:rPr>
        <w:t xml:space="preserve"> of the ship in distress, if known,</w:t>
      </w:r>
    </w:p>
    <w:p w14:paraId="5DF8E244" w14:textId="77777777" w:rsidR="00321DF9" w:rsidRPr="0075399B" w:rsidRDefault="00321DF9">
      <w:pPr>
        <w:pStyle w:val="enumlev2"/>
        <w:jc w:val="both"/>
        <w:rPr>
          <w:lang w:val="en-US"/>
        </w:rPr>
        <w:pPrChange w:id="1292" w:author="Chairman" w:date="2022-12-12T14:20:00Z">
          <w:pPr>
            <w:pStyle w:val="enumlev2"/>
          </w:pPr>
        </w:pPrChange>
      </w:pPr>
      <w:r w:rsidRPr="0075399B">
        <w:rPr>
          <w:lang w:val="en-US"/>
        </w:rPr>
        <w:t>–</w:t>
      </w:r>
      <w:r w:rsidRPr="0075399B">
        <w:rPr>
          <w:lang w:val="en-US"/>
        </w:rPr>
        <w:tab/>
        <w:t>the nature of distress,</w:t>
      </w:r>
      <w:ins w:id="1293" w:author="Chairman" w:date="2022-08-03T11:54:00Z">
        <w:r>
          <w:rPr>
            <w:lang w:val="en-US"/>
          </w:rPr>
          <w:t xml:space="preserve"> if known,</w:t>
        </w:r>
      </w:ins>
    </w:p>
    <w:p w14:paraId="300D23CB" w14:textId="77777777" w:rsidR="00321DF9" w:rsidRPr="0075399B" w:rsidRDefault="00321DF9">
      <w:pPr>
        <w:pStyle w:val="enumlev2"/>
        <w:jc w:val="both"/>
        <w:rPr>
          <w:lang w:val="en-US"/>
        </w:rPr>
        <w:pPrChange w:id="1294" w:author="Chairman" w:date="2022-12-12T14:20:00Z">
          <w:pPr>
            <w:pStyle w:val="enumlev2"/>
          </w:pPr>
        </w:pPrChange>
      </w:pPr>
      <w:r w:rsidRPr="0075399B">
        <w:rPr>
          <w:lang w:val="en-US"/>
        </w:rPr>
        <w:t>–</w:t>
      </w:r>
      <w:r w:rsidRPr="0075399B">
        <w:rPr>
          <w:lang w:val="en-US"/>
        </w:rPr>
        <w:tab/>
        <w:t>the latest position of the ship in distress, if known,</w:t>
      </w:r>
    </w:p>
    <w:p w14:paraId="0322FB77" w14:textId="77777777" w:rsidR="00321DF9" w:rsidRPr="0075399B" w:rsidRDefault="00321DF9">
      <w:pPr>
        <w:pStyle w:val="enumlev2"/>
        <w:jc w:val="both"/>
        <w:rPr>
          <w:lang w:val="en-US"/>
        </w:rPr>
        <w:pPrChange w:id="1295" w:author="Chairman" w:date="2022-12-12T14:20:00Z">
          <w:pPr>
            <w:pStyle w:val="enumlev2"/>
          </w:pPr>
        </w:pPrChange>
      </w:pPr>
      <w:r w:rsidRPr="0075399B">
        <w:rPr>
          <w:lang w:val="en-US"/>
        </w:rPr>
        <w:t>–</w:t>
      </w:r>
      <w:r w:rsidRPr="0075399B">
        <w:rPr>
          <w:lang w:val="en-US"/>
        </w:rPr>
        <w:tab/>
        <w:t>the time (in UTC) the position was valid</w:t>
      </w:r>
      <w:ins w:id="1296" w:author="Chairman" w:date="2022-08-03T11:55:00Z">
        <w:r>
          <w:rPr>
            <w:lang w:val="en-US"/>
          </w:rPr>
          <w:t>,</w:t>
        </w:r>
      </w:ins>
      <w:r w:rsidRPr="0075399B">
        <w:rPr>
          <w:lang w:val="en-US"/>
        </w:rPr>
        <w:t xml:space="preserve"> </w:t>
      </w:r>
      <w:del w:id="1297" w:author="Chairman" w:date="2022-08-03T11:55:00Z">
        <w:r w:rsidRPr="0075399B" w:rsidDel="00B02447">
          <w:rPr>
            <w:lang w:val="en-US"/>
          </w:rPr>
          <w:delText>(</w:delText>
        </w:r>
      </w:del>
      <w:r w:rsidRPr="0075399B">
        <w:rPr>
          <w:lang w:val="en-US"/>
        </w:rPr>
        <w:t>if known</w:t>
      </w:r>
      <w:del w:id="1298" w:author="Chairman" w:date="2022-08-03T11:55:00Z">
        <w:r w:rsidRPr="0075399B" w:rsidDel="00B02447">
          <w:rPr>
            <w:lang w:val="en-US"/>
          </w:rPr>
          <w:delText>)</w:delText>
        </w:r>
      </w:del>
      <w:r w:rsidRPr="0075399B">
        <w:rPr>
          <w:lang w:val="en-US"/>
        </w:rPr>
        <w:t>,</w:t>
      </w:r>
    </w:p>
    <w:p w14:paraId="7015BA1A" w14:textId="77777777" w:rsidR="00321DF9" w:rsidRPr="0075399B" w:rsidRDefault="00321DF9">
      <w:pPr>
        <w:pStyle w:val="enumlev2"/>
        <w:jc w:val="both"/>
        <w:rPr>
          <w:lang w:val="en-US"/>
        </w:rPr>
        <w:pPrChange w:id="1299" w:author="Chairman" w:date="2022-12-12T14:20:00Z">
          <w:pPr>
            <w:pStyle w:val="enumlev2"/>
          </w:pPr>
        </w:pPrChange>
      </w:pPr>
      <w:r w:rsidRPr="0075399B">
        <w:rPr>
          <w:lang w:val="en-US"/>
        </w:rPr>
        <w:t>–</w:t>
      </w:r>
      <w:r w:rsidRPr="0075399B">
        <w:rPr>
          <w:lang w:val="en-US"/>
        </w:rPr>
        <w:tab/>
        <w:t>type of subsequent distress communication (telephony);</w:t>
      </w:r>
    </w:p>
    <w:p w14:paraId="0C91684B" w14:textId="77777777" w:rsidR="00321DF9" w:rsidRPr="0075399B" w:rsidRDefault="00321DF9">
      <w:pPr>
        <w:pStyle w:val="enumlev1"/>
        <w:jc w:val="both"/>
        <w:rPr>
          <w:lang w:val="en-US"/>
        </w:rPr>
        <w:pPrChange w:id="1300" w:author="Chairman" w:date="2022-12-12T14:20:00Z">
          <w:pPr>
            <w:pStyle w:val="enumlev1"/>
          </w:pPr>
        </w:pPrChange>
      </w:pPr>
      <w:r w:rsidRPr="0075399B">
        <w:rPr>
          <w:lang w:val="en-US"/>
        </w:rPr>
        <w:t>–</w:t>
      </w:r>
      <w:r w:rsidRPr="0075399B">
        <w:rPr>
          <w:lang w:val="en-US"/>
        </w:rPr>
        <w:tab/>
        <w:t>transmit the DSC distress alert relay;</w:t>
      </w:r>
    </w:p>
    <w:p w14:paraId="415ABE91" w14:textId="77777777" w:rsidR="00321DF9" w:rsidRDefault="00321DF9">
      <w:pPr>
        <w:pStyle w:val="enumlev1"/>
        <w:jc w:val="both"/>
        <w:rPr>
          <w:ins w:id="1301" w:author="Chairman" w:date="2022-08-03T11:56:00Z"/>
        </w:rPr>
        <w:pPrChange w:id="1302" w:author="Chairman" w:date="2022-12-12T14:20:00Z">
          <w:pPr>
            <w:pStyle w:val="enumlev1"/>
          </w:pPr>
        </w:pPrChange>
      </w:pPr>
      <w:r w:rsidRPr="0075399B">
        <w:rPr>
          <w:lang w:val="en-US"/>
        </w:rPr>
        <w:t>–</w:t>
      </w:r>
      <w:r w:rsidRPr="0075399B">
        <w:rPr>
          <w:lang w:val="en-US"/>
        </w:rPr>
        <w:tab/>
        <w:t>prepare for the subsequent distress traffic by tuning the transmitter and the radiotelephony receiver to the distress traffic channel in the same band, i.e. 2 182 kHz on MF and channel 16 on VHF, while waiting for the DSC distress acknowledgement.</w:t>
      </w:r>
    </w:p>
    <w:p w14:paraId="514D98CA" w14:textId="77777777" w:rsidR="00321DF9" w:rsidRPr="006F4EFE" w:rsidRDefault="00321DF9">
      <w:pPr>
        <w:jc w:val="both"/>
        <w:rPr>
          <w:rPrChange w:id="1303" w:author="Chairman" w:date="2022-08-03T11:56:00Z">
            <w:rPr>
              <w:lang w:val="en-US"/>
            </w:rPr>
          </w:rPrChange>
        </w:rPr>
        <w:pPrChange w:id="1304" w:author="Chairman" w:date="2022-12-12T14:20:00Z">
          <w:pPr>
            <w:pStyle w:val="enumlev1"/>
          </w:pPr>
        </w:pPrChange>
      </w:pPr>
      <w:ins w:id="1305" w:author="Chairman" w:date="2022-08-03T11:56:00Z">
        <w:r w:rsidRPr="001066A3">
          <w:rPr>
            <w:lang w:eastAsia="ko-KR"/>
          </w:rPr>
          <w:t xml:space="preserve">When </w:t>
        </w:r>
        <w:r w:rsidRPr="00E15AE9">
          <w:rPr>
            <w:lang w:eastAsia="ko-KR"/>
          </w:rPr>
          <w:t>th</w:t>
        </w:r>
        <w:r w:rsidRPr="001066A3">
          <w:rPr>
            <w:lang w:eastAsia="ko-KR"/>
          </w:rPr>
          <w:t>e</w:t>
        </w:r>
        <w:r w:rsidRPr="00E15AE9">
          <w:rPr>
            <w:lang w:eastAsia="ko-KR"/>
          </w:rPr>
          <w:t xml:space="preserve"> function</w:t>
        </w:r>
        <w:r w:rsidRPr="001066A3">
          <w:rPr>
            <w:lang w:eastAsia="ko-KR"/>
          </w:rPr>
          <w:t xml:space="preserve"> of distress alert relay call by DSC is not implemented such as DSC class D or class E</w:t>
        </w:r>
        <w:r w:rsidRPr="00E15AE9">
          <w:rPr>
            <w:lang w:eastAsia="ko-KR"/>
          </w:rPr>
          <w:t xml:space="preserve">, distress </w:t>
        </w:r>
        <w:r w:rsidRPr="001066A3">
          <w:rPr>
            <w:lang w:eastAsia="ko-KR"/>
          </w:rPr>
          <w:t xml:space="preserve">alert </w:t>
        </w:r>
        <w:r w:rsidRPr="00E15AE9">
          <w:rPr>
            <w:lang w:eastAsia="ko-KR"/>
          </w:rPr>
          <w:t xml:space="preserve">relay </w:t>
        </w:r>
        <w:r w:rsidRPr="001066A3">
          <w:rPr>
            <w:lang w:eastAsia="ko-KR"/>
          </w:rPr>
          <w:t xml:space="preserve">should </w:t>
        </w:r>
        <w:r w:rsidRPr="00E15AE9">
          <w:rPr>
            <w:lang w:eastAsia="ko-KR"/>
          </w:rPr>
          <w:t xml:space="preserve">be transmitted to the appropriate coast station or </w:t>
        </w:r>
        <w:r w:rsidRPr="001066A3">
          <w:rPr>
            <w:lang w:eastAsia="ko-KR"/>
          </w:rPr>
          <w:t xml:space="preserve">rescue coordination centre </w:t>
        </w:r>
        <w:r w:rsidRPr="00E15AE9">
          <w:rPr>
            <w:lang w:eastAsia="ko-KR"/>
          </w:rPr>
          <w:t xml:space="preserve">using radiotelephony </w:t>
        </w:r>
        <w:r w:rsidRPr="00E15AE9">
          <w:t xml:space="preserve">in accordance with the provisions of RR No. </w:t>
        </w:r>
        <w:r w:rsidRPr="00E15AE9">
          <w:rPr>
            <w:b/>
            <w:bCs/>
          </w:rPr>
          <w:t xml:space="preserve">32.19E </w:t>
        </w:r>
        <w:r w:rsidRPr="00E15AE9">
          <w:rPr>
            <w:lang w:eastAsia="ko-KR"/>
          </w:rPr>
          <w:t xml:space="preserve">when the DSC distress alert is not acknowledged by a coast station or another ship station within </w:t>
        </w:r>
        <w:r w:rsidRPr="001066A3">
          <w:rPr>
            <w:lang w:eastAsia="ko-KR"/>
          </w:rPr>
          <w:t>5</w:t>
        </w:r>
        <w:r w:rsidRPr="00E15AE9">
          <w:rPr>
            <w:lang w:eastAsia="ko-KR"/>
          </w:rPr>
          <w:t xml:space="preserve"> minutes.</w:t>
        </w:r>
      </w:ins>
    </w:p>
    <w:p w14:paraId="28EB6E9A" w14:textId="77777777" w:rsidR="00321DF9" w:rsidRPr="0075399B" w:rsidRDefault="00321DF9">
      <w:pPr>
        <w:pStyle w:val="Heading2"/>
        <w:jc w:val="both"/>
        <w:rPr>
          <w:lang w:val="en-US"/>
        </w:rPr>
        <w:pPrChange w:id="1306" w:author="Chairman" w:date="2022-12-12T14:21:00Z">
          <w:pPr>
            <w:pStyle w:val="Heading2"/>
          </w:pPr>
        </w:pPrChange>
      </w:pPr>
      <w:bookmarkStart w:id="1307" w:name="_Toc121819889"/>
      <w:ins w:id="1308" w:author="Chairman" w:date="2022-12-12T14:21:00Z">
        <w:r>
          <w:rPr>
            <w:lang w:val="en-US"/>
          </w:rPr>
          <w:t>A3-</w:t>
        </w:r>
      </w:ins>
      <w:r w:rsidRPr="0075399B">
        <w:rPr>
          <w:lang w:val="en-US"/>
        </w:rPr>
        <w:t>1.5</w:t>
      </w:r>
      <w:r w:rsidRPr="0075399B">
        <w:rPr>
          <w:lang w:val="en-US"/>
        </w:rPr>
        <w:tab/>
        <w:t>Acknowledgement of a digital selective calling distress alert relay received from a coast station</w:t>
      </w:r>
      <w:bookmarkEnd w:id="1307"/>
      <w:r w:rsidRPr="0075399B">
        <w:rPr>
          <w:lang w:val="en-US"/>
        </w:rPr>
        <w:t xml:space="preserve"> </w:t>
      </w:r>
    </w:p>
    <w:p w14:paraId="6AFECF07" w14:textId="77777777" w:rsidR="00321DF9" w:rsidRPr="0075399B" w:rsidRDefault="00321DF9">
      <w:pPr>
        <w:jc w:val="both"/>
        <w:rPr>
          <w:lang w:val="en-US"/>
        </w:rPr>
        <w:pPrChange w:id="1309" w:author="Chairman" w:date="2022-12-12T14:21:00Z">
          <w:pPr/>
        </w:pPrChange>
      </w:pPr>
      <w:r w:rsidRPr="0075399B">
        <w:rPr>
          <w:lang w:val="en-US"/>
        </w:rPr>
        <w:t>Coast stations</w:t>
      </w:r>
      <w:ins w:id="1310" w:author="Chairman" w:date="2022-08-03T11:56:00Z">
        <w:r w:rsidRPr="00B02447">
          <w:rPr>
            <w:lang w:eastAsia="ko-KR"/>
          </w:rPr>
          <w:t xml:space="preserve"> </w:t>
        </w:r>
        <w:r w:rsidRPr="00DB7B4D">
          <w:rPr>
            <w:lang w:eastAsia="ko-KR"/>
          </w:rPr>
          <w:t>or rescue coordination centre</w:t>
        </w:r>
      </w:ins>
      <w:r w:rsidRPr="0075399B">
        <w:rPr>
          <w:lang w:val="en-US"/>
        </w:rPr>
        <w:t>, after having received and acknowledged a DSC distress alert, may if necessary, retransmit the information received as a DSC distress alert relay, addressed to all ships (VHF only), all ships in a specific geographical area (MF/HF only), or a specific ship.</w:t>
      </w:r>
    </w:p>
    <w:p w14:paraId="4C592B84" w14:textId="77777777" w:rsidR="00321DF9" w:rsidRPr="0075399B" w:rsidRDefault="00321DF9">
      <w:pPr>
        <w:jc w:val="both"/>
        <w:rPr>
          <w:lang w:val="en-US"/>
        </w:rPr>
        <w:pPrChange w:id="1311" w:author="Chairman" w:date="2022-12-12T14:21:00Z">
          <w:pPr/>
        </w:pPrChange>
      </w:pPr>
      <w:r w:rsidRPr="0075399B">
        <w:rPr>
          <w:lang w:val="en-US"/>
        </w:rPr>
        <w:t xml:space="preserve">Ships receiving a distress alert relay transmitted by a coast station shall not use DSC to acknowledge the call, but should acknowledge the receipt of the call by radiotelephony on the </w:t>
      </w:r>
      <w:r w:rsidRPr="0075399B">
        <w:rPr>
          <w:lang w:val="en-US"/>
        </w:rPr>
        <w:lastRenderedPageBreak/>
        <w:t>distress traffic channel in the same band in which the relay call was received, i.e. 2</w:t>
      </w:r>
      <w:r w:rsidRPr="0075399B">
        <w:rPr>
          <w:rFonts w:ascii="Tms Rmn" w:hAnsi="Tms Rmn"/>
          <w:sz w:val="12"/>
          <w:lang w:val="en-US"/>
        </w:rPr>
        <w:t> </w:t>
      </w:r>
      <w:r w:rsidRPr="0075399B">
        <w:rPr>
          <w:lang w:val="en-US"/>
        </w:rPr>
        <w:t xml:space="preserve">182 kHz on MF, channel 16 on VHF. </w:t>
      </w:r>
      <w:bookmarkStart w:id="1312" w:name="dsgno"/>
      <w:bookmarkEnd w:id="1312"/>
    </w:p>
    <w:p w14:paraId="13E7370E" w14:textId="77777777" w:rsidR="00321DF9" w:rsidRPr="0075399B" w:rsidRDefault="00321DF9">
      <w:pPr>
        <w:jc w:val="both"/>
        <w:rPr>
          <w:lang w:val="en-US"/>
        </w:rPr>
        <w:pPrChange w:id="1313" w:author="Chairman" w:date="2022-12-12T14:21:00Z">
          <w:pPr/>
        </w:pPrChange>
      </w:pPr>
      <w:r w:rsidRPr="0075399B">
        <w:rPr>
          <w:lang w:val="en-US"/>
        </w:rPr>
        <w:t xml:space="preserve">Acknowledge the receipt of the distress alert relay by transmitting a message, in accordance with the provisions of RR No. </w:t>
      </w:r>
      <w:r w:rsidRPr="0075399B">
        <w:rPr>
          <w:b/>
          <w:bCs/>
          <w:lang w:val="en-US"/>
        </w:rPr>
        <w:t>32.23</w:t>
      </w:r>
      <w:r w:rsidRPr="0075399B">
        <w:rPr>
          <w:lang w:val="en-US"/>
        </w:rPr>
        <w:t>, by radiotelephony on the distress traffic frequency in the same band in which the DSC distress alert relay was received.</w:t>
      </w:r>
    </w:p>
    <w:p w14:paraId="2837CE3B" w14:textId="77777777" w:rsidR="00321DF9" w:rsidRPr="0075399B" w:rsidRDefault="00321DF9">
      <w:pPr>
        <w:pStyle w:val="Heading2"/>
        <w:jc w:val="both"/>
        <w:rPr>
          <w:lang w:val="en-US"/>
        </w:rPr>
        <w:pPrChange w:id="1314" w:author="Chairman" w:date="2022-12-12T14:21:00Z">
          <w:pPr>
            <w:pStyle w:val="Heading2"/>
          </w:pPr>
        </w:pPrChange>
      </w:pPr>
      <w:bookmarkStart w:id="1315" w:name="_Toc121819890"/>
      <w:ins w:id="1316" w:author="Chairman" w:date="2022-12-12T14:21:00Z">
        <w:r>
          <w:rPr>
            <w:lang w:val="en-US"/>
          </w:rPr>
          <w:t>A3-</w:t>
        </w:r>
      </w:ins>
      <w:r w:rsidRPr="0075399B">
        <w:rPr>
          <w:lang w:val="en-US"/>
        </w:rPr>
        <w:t>1.6</w:t>
      </w:r>
      <w:r w:rsidRPr="0075399B">
        <w:rPr>
          <w:lang w:val="en-US"/>
        </w:rPr>
        <w:tab/>
        <w:t>Acknowledgement of a digital selective calling distress relay call received from another ship</w:t>
      </w:r>
      <w:bookmarkEnd w:id="1315"/>
    </w:p>
    <w:p w14:paraId="7FEF8579" w14:textId="77777777" w:rsidR="00321DF9" w:rsidRPr="0075399B" w:rsidRDefault="00321DF9">
      <w:pPr>
        <w:jc w:val="both"/>
        <w:rPr>
          <w:lang w:val="en-US"/>
        </w:rPr>
        <w:pPrChange w:id="1317" w:author="Chairman" w:date="2022-12-12T14:21:00Z">
          <w:pPr/>
        </w:pPrChange>
      </w:pPr>
      <w:r w:rsidRPr="0075399B">
        <w:rPr>
          <w:lang w:val="en-US"/>
        </w:rPr>
        <w:t>Ships receiving a distress alert relay from another ship shall follow the same procedure as for acknowledgement of a distress alert, i.e. the procedure given in § 1.2 above.</w:t>
      </w:r>
    </w:p>
    <w:p w14:paraId="22E05D35" w14:textId="77777777" w:rsidR="00321DF9" w:rsidRPr="0075399B" w:rsidRDefault="00321DF9">
      <w:pPr>
        <w:pStyle w:val="Heading2"/>
        <w:jc w:val="both"/>
        <w:rPr>
          <w:strike/>
          <w:lang w:val="en-US"/>
        </w:rPr>
        <w:pPrChange w:id="1318" w:author="Chairman" w:date="2022-12-12T14:21:00Z">
          <w:pPr>
            <w:pStyle w:val="Heading2"/>
          </w:pPr>
        </w:pPrChange>
      </w:pPr>
      <w:bookmarkStart w:id="1319" w:name="_Toc121819891"/>
      <w:ins w:id="1320" w:author="Chairman" w:date="2022-12-12T14:21:00Z">
        <w:r>
          <w:rPr>
            <w:lang w:val="en-US"/>
          </w:rPr>
          <w:t>A3-</w:t>
        </w:r>
      </w:ins>
      <w:r w:rsidRPr="0075399B">
        <w:rPr>
          <w:lang w:val="en-US"/>
        </w:rPr>
        <w:t>1.7</w:t>
      </w:r>
      <w:r w:rsidRPr="0075399B">
        <w:rPr>
          <w:lang w:val="en-US"/>
        </w:rPr>
        <w:tab/>
        <w:t>Cancellation of an inadvertent digital selective calling distress alert</w:t>
      </w:r>
      <w:bookmarkEnd w:id="1319"/>
    </w:p>
    <w:p w14:paraId="1464839D" w14:textId="77777777" w:rsidR="00321DF9" w:rsidRPr="0075399B" w:rsidRDefault="00321DF9">
      <w:pPr>
        <w:jc w:val="both"/>
        <w:rPr>
          <w:lang w:val="en-US"/>
        </w:rPr>
        <w:pPrChange w:id="1321" w:author="Chairman" w:date="2022-12-12T14:21:00Z">
          <w:pPr/>
        </w:pPrChange>
      </w:pPr>
      <w:r w:rsidRPr="0075399B">
        <w:rPr>
          <w:lang w:val="en-US"/>
        </w:rPr>
        <w:t>A station transmitting an inadvertent DSC distress alert shall cancel the distress alert using the following procedure:</w:t>
      </w:r>
    </w:p>
    <w:p w14:paraId="6F19CAD7" w14:textId="77777777" w:rsidR="00321DF9" w:rsidRPr="0075399B" w:rsidRDefault="00321DF9">
      <w:pPr>
        <w:jc w:val="both"/>
        <w:rPr>
          <w:lang w:val="en-US"/>
        </w:rPr>
        <w:pPrChange w:id="1322" w:author="Chairman" w:date="2022-12-12T14:21:00Z">
          <w:pPr/>
        </w:pPrChange>
      </w:pPr>
      <w:ins w:id="1323" w:author="Chairman" w:date="2022-12-12T14:21:00Z">
        <w:r>
          <w:rPr>
            <w:b/>
            <w:lang w:val="en-US"/>
          </w:rPr>
          <w:t>A3-</w:t>
        </w:r>
      </w:ins>
      <w:r w:rsidRPr="0075399B">
        <w:rPr>
          <w:b/>
          <w:lang w:val="en-US"/>
        </w:rPr>
        <w:t>1.7.1</w:t>
      </w:r>
      <w:r w:rsidRPr="0075399B">
        <w:rPr>
          <w:lang w:val="en-US"/>
        </w:rPr>
        <w:tab/>
        <w:t>Immediately cancel the distress alert by transmitting a DSC self-cancel on all the frequencies where the inadvertent DSC distress alert was transmitted, if the ship station is capable hereof. A DSC self-cancel is a distress acknowledgement where the self-id and the distress id is identical as defined in Recommendation ITU-R M.493.</w:t>
      </w:r>
    </w:p>
    <w:p w14:paraId="4B878BC5" w14:textId="77777777" w:rsidR="00321DF9" w:rsidRPr="0075399B" w:rsidRDefault="00321DF9">
      <w:pPr>
        <w:jc w:val="both"/>
        <w:rPr>
          <w:lang w:val="en-US"/>
        </w:rPr>
        <w:pPrChange w:id="1324" w:author="Chairman" w:date="2022-12-12T14:21:00Z">
          <w:pPr/>
        </w:pPrChange>
      </w:pPr>
      <w:ins w:id="1325" w:author="Chairman" w:date="2022-12-12T14:21:00Z">
        <w:r>
          <w:rPr>
            <w:b/>
            <w:lang w:val="en-US"/>
          </w:rPr>
          <w:t>A3-</w:t>
        </w:r>
      </w:ins>
      <w:r w:rsidRPr="0075399B">
        <w:rPr>
          <w:b/>
          <w:lang w:val="en-US"/>
        </w:rPr>
        <w:t>1.7.2</w:t>
      </w:r>
      <w:r w:rsidRPr="0075399B">
        <w:rPr>
          <w:lang w:val="en-US"/>
        </w:rPr>
        <w:tab/>
        <w:t xml:space="preserve">Subsequently cancel the distress alert aurally over the telephony distress traffic channel associated with each DSC channel on which the “distress alert” was transmitted, by transmitting a message in accordance with the provisions of RR No. </w:t>
      </w:r>
      <w:r w:rsidRPr="0075399B">
        <w:rPr>
          <w:b/>
          <w:bCs/>
          <w:lang w:val="en-US"/>
        </w:rPr>
        <w:t>32.53E</w:t>
      </w:r>
      <w:r w:rsidRPr="0075399B">
        <w:rPr>
          <w:lang w:val="en-US"/>
        </w:rPr>
        <w:t>.</w:t>
      </w:r>
    </w:p>
    <w:p w14:paraId="2A09F389" w14:textId="77777777" w:rsidR="00321DF9" w:rsidRPr="0075399B" w:rsidRDefault="00321DF9">
      <w:pPr>
        <w:jc w:val="both"/>
        <w:rPr>
          <w:lang w:val="en-US"/>
        </w:rPr>
        <w:pPrChange w:id="1326" w:author="Chairman" w:date="2022-12-12T14:21:00Z">
          <w:pPr/>
        </w:pPrChange>
      </w:pPr>
      <w:ins w:id="1327" w:author="Chairman" w:date="2022-12-12T14:21:00Z">
        <w:r>
          <w:rPr>
            <w:b/>
            <w:lang w:val="en-US"/>
          </w:rPr>
          <w:t>A3-</w:t>
        </w:r>
      </w:ins>
      <w:r w:rsidRPr="0075399B">
        <w:rPr>
          <w:b/>
          <w:lang w:val="en-US"/>
        </w:rPr>
        <w:t>1.7.3</w:t>
      </w:r>
      <w:r w:rsidRPr="0075399B">
        <w:rPr>
          <w:lang w:val="en-US"/>
        </w:rPr>
        <w:tab/>
        <w:t xml:space="preserve">Monitor the telephony distress traffic channel associated with the DSC channel on which the distress </w:t>
      </w:r>
      <w:ins w:id="1328" w:author="Chairman" w:date="2022-08-03T11:57:00Z">
        <w:r>
          <w:rPr>
            <w:lang w:val="en-US"/>
          </w:rPr>
          <w:t xml:space="preserve">alert </w:t>
        </w:r>
      </w:ins>
      <w:r w:rsidRPr="0075399B">
        <w:rPr>
          <w:lang w:val="en-US"/>
        </w:rPr>
        <w:t>was transmitted, and respond to any communications concerning that distress alert as appropriate.</w:t>
      </w:r>
    </w:p>
    <w:p w14:paraId="5AD0A8FB" w14:textId="77777777" w:rsidR="00321DF9" w:rsidRPr="0075399B" w:rsidRDefault="00321DF9" w:rsidP="00E33D7E">
      <w:pPr>
        <w:pStyle w:val="Heading1"/>
        <w:rPr>
          <w:lang w:val="en-US"/>
        </w:rPr>
      </w:pPr>
      <w:bookmarkStart w:id="1329" w:name="_Toc121819892"/>
      <w:ins w:id="1330" w:author="Chairman" w:date="2022-12-12T14:22:00Z">
        <w:r>
          <w:rPr>
            <w:lang w:val="en-US"/>
          </w:rPr>
          <w:t>A3-</w:t>
        </w:r>
      </w:ins>
      <w:r w:rsidRPr="0075399B">
        <w:rPr>
          <w:lang w:val="en-US"/>
        </w:rPr>
        <w:t>2</w:t>
      </w:r>
      <w:r w:rsidRPr="0075399B">
        <w:rPr>
          <w:lang w:val="en-US"/>
        </w:rPr>
        <w:tab/>
        <w:t>Urgency</w:t>
      </w:r>
      <w:bookmarkEnd w:id="1329"/>
    </w:p>
    <w:p w14:paraId="11EF99B3" w14:textId="77777777" w:rsidR="00321DF9" w:rsidRPr="0075399B" w:rsidRDefault="00321DF9" w:rsidP="00E33D7E">
      <w:pPr>
        <w:pStyle w:val="Heading2"/>
        <w:rPr>
          <w:lang w:val="en-US"/>
        </w:rPr>
      </w:pPr>
      <w:bookmarkStart w:id="1331" w:name="_Toc121819893"/>
      <w:ins w:id="1332" w:author="Chairman" w:date="2022-12-12T14:22:00Z">
        <w:r>
          <w:rPr>
            <w:lang w:val="en-US"/>
          </w:rPr>
          <w:t>A3-</w:t>
        </w:r>
      </w:ins>
      <w:r w:rsidRPr="0075399B">
        <w:rPr>
          <w:lang w:val="en-US"/>
        </w:rPr>
        <w:t>2.1</w:t>
      </w:r>
      <w:r w:rsidRPr="0075399B">
        <w:rPr>
          <w:lang w:val="en-US"/>
        </w:rPr>
        <w:tab/>
        <w:t>Transmission of urgency messages</w:t>
      </w:r>
      <w:bookmarkEnd w:id="1331"/>
    </w:p>
    <w:p w14:paraId="2FE82CD0" w14:textId="77777777" w:rsidR="00321DF9" w:rsidRPr="0075399B" w:rsidRDefault="00321DF9">
      <w:pPr>
        <w:jc w:val="both"/>
        <w:rPr>
          <w:lang w:val="en-US"/>
        </w:rPr>
        <w:pPrChange w:id="1333" w:author="Chairman" w:date="2022-12-12T14:22:00Z">
          <w:pPr/>
        </w:pPrChange>
      </w:pPr>
      <w:r w:rsidRPr="0075399B">
        <w:rPr>
          <w:lang w:val="en-US"/>
        </w:rPr>
        <w:t xml:space="preserve">Transmission of urgency messages shall be carried out in </w:t>
      </w:r>
      <w:del w:id="1334" w:author="Chairman" w:date="2022-08-03T11:58:00Z">
        <w:r w:rsidRPr="0075399B" w:rsidDel="00771C0C">
          <w:rPr>
            <w:lang w:val="en-US"/>
          </w:rPr>
          <w:delText xml:space="preserve">two </w:delText>
        </w:r>
      </w:del>
      <w:ins w:id="1335" w:author="Chairman" w:date="2022-08-03T11:58:00Z">
        <w:r>
          <w:rPr>
            <w:lang w:val="en-US"/>
          </w:rPr>
          <w:t>three</w:t>
        </w:r>
        <w:r w:rsidRPr="0075399B">
          <w:rPr>
            <w:lang w:val="en-US"/>
          </w:rPr>
          <w:t xml:space="preserve"> </w:t>
        </w:r>
      </w:ins>
      <w:r w:rsidRPr="0075399B">
        <w:rPr>
          <w:lang w:val="en-US"/>
        </w:rPr>
        <w:t>steps:</w:t>
      </w:r>
    </w:p>
    <w:p w14:paraId="790BF7A8" w14:textId="77777777" w:rsidR="00321DF9" w:rsidRPr="0075399B" w:rsidRDefault="00321DF9">
      <w:pPr>
        <w:pStyle w:val="enumlev1"/>
        <w:jc w:val="both"/>
        <w:rPr>
          <w:lang w:val="en-US"/>
        </w:rPr>
        <w:pPrChange w:id="1336" w:author="Chairman" w:date="2022-12-12T14:22:00Z">
          <w:pPr>
            <w:pStyle w:val="enumlev1"/>
          </w:pPr>
        </w:pPrChange>
      </w:pPr>
      <w:r w:rsidRPr="0075399B">
        <w:rPr>
          <w:lang w:val="en-US"/>
        </w:rPr>
        <w:t>–</w:t>
      </w:r>
      <w:r w:rsidRPr="0075399B">
        <w:rPr>
          <w:lang w:val="en-US"/>
        </w:rPr>
        <w:tab/>
        <w:t>announcement of the urgency message</w:t>
      </w:r>
      <w:ins w:id="1337" w:author="Chairman" w:date="2022-08-03T11:58:00Z">
        <w:r>
          <w:rPr>
            <w:lang w:val="en-US"/>
          </w:rPr>
          <w:t xml:space="preserve"> using DSC</w:t>
        </w:r>
      </w:ins>
      <w:r w:rsidRPr="0075399B">
        <w:rPr>
          <w:lang w:val="en-US"/>
        </w:rPr>
        <w:t>,</w:t>
      </w:r>
    </w:p>
    <w:p w14:paraId="5B28EEE7" w14:textId="77777777" w:rsidR="00321DF9" w:rsidRPr="001C5CFE" w:rsidRDefault="00321DF9">
      <w:pPr>
        <w:pStyle w:val="enumlev1"/>
        <w:jc w:val="both"/>
        <w:rPr>
          <w:ins w:id="1338" w:author="Chairman" w:date="2022-08-03T11:59:00Z"/>
        </w:rPr>
        <w:pPrChange w:id="1339" w:author="Chairman" w:date="2022-12-12T14:22:00Z">
          <w:pPr>
            <w:pStyle w:val="enumlev1"/>
          </w:pPr>
        </w:pPrChange>
      </w:pPr>
      <w:r w:rsidRPr="0075399B">
        <w:rPr>
          <w:lang w:val="en-US"/>
        </w:rPr>
        <w:t>–</w:t>
      </w:r>
      <w:r w:rsidRPr="0075399B">
        <w:rPr>
          <w:lang w:val="en-US"/>
        </w:rPr>
        <w:tab/>
        <w:t xml:space="preserve">transmission of the urgency </w:t>
      </w:r>
      <w:del w:id="1340" w:author="Chairman" w:date="2022-08-03T11:58:00Z">
        <w:r w:rsidRPr="0075399B" w:rsidDel="00771C0C">
          <w:rPr>
            <w:lang w:val="en-US"/>
          </w:rPr>
          <w:delText>message</w:delText>
        </w:r>
      </w:del>
      <w:ins w:id="1341" w:author="Chairman" w:date="2022-08-03T11:58:00Z">
        <w:r>
          <w:rPr>
            <w:lang w:val="en-US"/>
          </w:rPr>
          <w:t>call and</w:t>
        </w:r>
      </w:ins>
    </w:p>
    <w:p w14:paraId="4C61EBF5" w14:textId="77777777" w:rsidR="00321DF9" w:rsidRPr="0075399B" w:rsidRDefault="00321DF9">
      <w:pPr>
        <w:pStyle w:val="enumlev1"/>
        <w:jc w:val="both"/>
        <w:rPr>
          <w:lang w:val="en-US"/>
        </w:rPr>
        <w:pPrChange w:id="1342" w:author="Chairman" w:date="2022-12-12T14:22:00Z">
          <w:pPr>
            <w:pStyle w:val="enumlev1"/>
          </w:pPr>
        </w:pPrChange>
      </w:pPr>
      <w:ins w:id="1343" w:author="Chairman" w:date="2022-08-03T11:59:00Z">
        <w:r w:rsidRPr="001C5CFE">
          <w:t>–</w:t>
        </w:r>
        <w:r w:rsidRPr="001C5CFE">
          <w:tab/>
        </w:r>
        <w:r>
          <w:t xml:space="preserve">transmission of the </w:t>
        </w:r>
        <w:r w:rsidRPr="001C5CFE">
          <w:t xml:space="preserve">message </w:t>
        </w:r>
        <w:r w:rsidRPr="001066A3">
          <w:t>using radiotelephony</w:t>
        </w:r>
      </w:ins>
      <w:r w:rsidRPr="0075399B">
        <w:rPr>
          <w:lang w:val="en-US"/>
        </w:rPr>
        <w:t>.</w:t>
      </w:r>
    </w:p>
    <w:p w14:paraId="63A60040" w14:textId="77777777" w:rsidR="00321DF9" w:rsidRPr="0075399B" w:rsidRDefault="00321DF9">
      <w:pPr>
        <w:jc w:val="both"/>
        <w:rPr>
          <w:lang w:val="en-US"/>
        </w:rPr>
        <w:pPrChange w:id="1344" w:author="Chairman" w:date="2022-12-12T14:22:00Z">
          <w:pPr/>
        </w:pPrChange>
      </w:pPr>
      <w:r w:rsidRPr="0075399B">
        <w:rPr>
          <w:lang w:val="en-US"/>
        </w:rPr>
        <w:t>The announcement is carried out by transmission of a DSC urgency call on the DSC distress calling channel (2 187.5 kHz on MF, channel 70 on VHF).</w:t>
      </w:r>
    </w:p>
    <w:p w14:paraId="726486D1" w14:textId="77777777" w:rsidR="00321DF9" w:rsidRPr="0075399B" w:rsidRDefault="00321DF9">
      <w:pPr>
        <w:jc w:val="both"/>
        <w:rPr>
          <w:lang w:val="en-US"/>
        </w:rPr>
        <w:pPrChange w:id="1345" w:author="Chairman" w:date="2022-12-12T14:22:00Z">
          <w:pPr/>
        </w:pPrChange>
      </w:pPr>
      <w:r w:rsidRPr="0075399B">
        <w:rPr>
          <w:lang w:val="en-US"/>
        </w:rPr>
        <w:t xml:space="preserve">The urgency </w:t>
      </w:r>
      <w:ins w:id="1346" w:author="Chairman" w:date="2022-08-03T11:59:00Z">
        <w:r>
          <w:rPr>
            <w:lang w:val="en-US"/>
          </w:rPr>
          <w:t xml:space="preserve">call and </w:t>
        </w:r>
      </w:ins>
      <w:r w:rsidRPr="0075399B">
        <w:rPr>
          <w:lang w:val="en-US"/>
        </w:rPr>
        <w:t xml:space="preserve">message </w:t>
      </w:r>
      <w:del w:id="1347" w:author="Chairman" w:date="2022-08-03T11:59:00Z">
        <w:r w:rsidRPr="0075399B" w:rsidDel="00771C0C">
          <w:rPr>
            <w:lang w:val="en-US"/>
          </w:rPr>
          <w:delText>is</w:delText>
        </w:r>
      </w:del>
      <w:ins w:id="1348" w:author="Chairman" w:date="2022-08-03T11:59:00Z">
        <w:r>
          <w:rPr>
            <w:lang w:val="en-US"/>
          </w:rPr>
          <w:t>are</w:t>
        </w:r>
      </w:ins>
      <w:r w:rsidRPr="0075399B">
        <w:rPr>
          <w:lang w:val="en-US"/>
        </w:rPr>
        <w:t xml:space="preserve"> transmitted on the distress traffic channel (2 182 kHz on MF, channel 16 on VHF).</w:t>
      </w:r>
    </w:p>
    <w:p w14:paraId="1594EB87" w14:textId="77777777" w:rsidR="00321DF9" w:rsidRPr="0075399B" w:rsidRDefault="00321DF9">
      <w:pPr>
        <w:jc w:val="both"/>
        <w:rPr>
          <w:lang w:val="en-US"/>
        </w:rPr>
        <w:pPrChange w:id="1349" w:author="Chairman" w:date="2022-12-12T14:22:00Z">
          <w:pPr/>
        </w:pPrChange>
      </w:pPr>
      <w:r w:rsidRPr="0075399B">
        <w:rPr>
          <w:lang w:val="en-US"/>
        </w:rPr>
        <w:t>The DSC urgency call may be addressed to all stations at VHF, or a geographic area at MF/HF, or to a specific station. The frequency on which the urgency message will be transmitted shall be included in the DSC urgency call.</w:t>
      </w:r>
    </w:p>
    <w:p w14:paraId="0D1C473A" w14:textId="77777777" w:rsidR="00321DF9" w:rsidRPr="0075399B" w:rsidRDefault="00321DF9">
      <w:pPr>
        <w:jc w:val="both"/>
        <w:rPr>
          <w:lang w:val="en-US"/>
        </w:rPr>
        <w:pPrChange w:id="1350" w:author="Chairman" w:date="2022-12-12T14:22:00Z">
          <w:pPr/>
        </w:pPrChange>
      </w:pPr>
      <w:r w:rsidRPr="0075399B">
        <w:rPr>
          <w:lang w:val="en-US"/>
        </w:rPr>
        <w:t>The transmission of an urgency message is thus carried out as follows:</w:t>
      </w:r>
    </w:p>
    <w:p w14:paraId="10E543DB" w14:textId="77777777" w:rsidR="00321DF9" w:rsidRPr="00752675" w:rsidRDefault="00321DF9">
      <w:pPr>
        <w:pStyle w:val="Headingi"/>
        <w:jc w:val="both"/>
        <w:rPr>
          <w:lang w:val="en-US"/>
        </w:rPr>
        <w:pPrChange w:id="1351" w:author="Chairman" w:date="2022-12-12T14:22:00Z">
          <w:pPr>
            <w:pStyle w:val="Headingi"/>
          </w:pPr>
        </w:pPrChange>
      </w:pPr>
      <w:r w:rsidRPr="00752675">
        <w:rPr>
          <w:lang w:val="en-US"/>
        </w:rPr>
        <w:lastRenderedPageBreak/>
        <w:t>Announcement:</w:t>
      </w:r>
    </w:p>
    <w:p w14:paraId="4668DC7C" w14:textId="77777777" w:rsidR="00321DF9" w:rsidRPr="0075399B" w:rsidRDefault="00321DF9">
      <w:pPr>
        <w:pStyle w:val="enumlev1"/>
        <w:jc w:val="both"/>
        <w:rPr>
          <w:lang w:val="en-US"/>
        </w:rPr>
        <w:pPrChange w:id="1352" w:author="Chairman" w:date="2022-12-12T14:22:00Z">
          <w:pPr>
            <w:pStyle w:val="enumlev1"/>
          </w:pPr>
        </w:pPrChange>
      </w:pPr>
      <w:r w:rsidRPr="0075399B">
        <w:rPr>
          <w:lang w:val="en-US"/>
        </w:rPr>
        <w:t>–</w:t>
      </w:r>
      <w:r w:rsidRPr="0075399B">
        <w:rPr>
          <w:lang w:val="en-US"/>
        </w:rPr>
        <w:tab/>
        <w:t>select the appropriate calling format on the DSC equipment (all ships (VHF only), geographical area (MF/HF only) or individual);</w:t>
      </w:r>
    </w:p>
    <w:p w14:paraId="3FDF562A" w14:textId="77777777" w:rsidR="00321DF9" w:rsidRPr="0075399B" w:rsidRDefault="00321DF9">
      <w:pPr>
        <w:pStyle w:val="enumlev1"/>
        <w:jc w:val="both"/>
        <w:rPr>
          <w:lang w:val="en-US"/>
        </w:rPr>
        <w:pPrChange w:id="1353" w:author="Chairman" w:date="2022-12-12T14:22:00Z">
          <w:pPr>
            <w:pStyle w:val="enumlev1"/>
          </w:pPr>
        </w:pPrChange>
      </w:pPr>
      <w:r w:rsidRPr="0075399B">
        <w:rPr>
          <w:lang w:val="en-US"/>
        </w:rPr>
        <w:t>–</w:t>
      </w:r>
      <w:r w:rsidRPr="0075399B">
        <w:rPr>
          <w:lang w:val="en-US"/>
        </w:rPr>
        <w:tab/>
        <w:t>key in or select on the DSC equipment:</w:t>
      </w:r>
    </w:p>
    <w:p w14:paraId="75F97048" w14:textId="77777777" w:rsidR="00321DF9" w:rsidRPr="0075399B" w:rsidRDefault="00321DF9">
      <w:pPr>
        <w:pStyle w:val="enumlev2"/>
        <w:jc w:val="both"/>
        <w:rPr>
          <w:lang w:val="en-US"/>
        </w:rPr>
        <w:pPrChange w:id="1354" w:author="Chairman" w:date="2022-12-12T14:22:00Z">
          <w:pPr>
            <w:pStyle w:val="enumlev2"/>
          </w:pPr>
        </w:pPrChange>
      </w:pPr>
      <w:r w:rsidRPr="0075399B">
        <w:rPr>
          <w:lang w:val="en-US"/>
        </w:rPr>
        <w:t>–</w:t>
      </w:r>
      <w:r w:rsidRPr="0075399B">
        <w:rPr>
          <w:lang w:val="en-US"/>
        </w:rPr>
        <w:tab/>
        <w:t xml:space="preserve">specific area or </w:t>
      </w:r>
      <w:ins w:id="1355" w:author="Chairman" w:date="2022-08-03T11:59:00Z">
        <w:r>
          <w:rPr>
            <w:lang w:val="en-US"/>
          </w:rPr>
          <w:t>MMSI (</w:t>
        </w:r>
      </w:ins>
      <w:r w:rsidRPr="0075399B">
        <w:rPr>
          <w:lang w:val="en-US"/>
        </w:rPr>
        <w:t>9-digit identity</w:t>
      </w:r>
      <w:ins w:id="1356" w:author="Chairman" w:date="2022-08-03T11:59:00Z">
        <w:r>
          <w:rPr>
            <w:lang w:val="en-US"/>
          </w:rPr>
          <w:t>)</w:t>
        </w:r>
      </w:ins>
      <w:r w:rsidRPr="0075399B">
        <w:rPr>
          <w:lang w:val="en-US"/>
        </w:rPr>
        <w:t xml:space="preserve"> of the specific station, if appropriate,</w:t>
      </w:r>
    </w:p>
    <w:p w14:paraId="7D5570FD" w14:textId="77777777" w:rsidR="00321DF9" w:rsidRPr="0075399B" w:rsidRDefault="00321DF9">
      <w:pPr>
        <w:pStyle w:val="enumlev2"/>
        <w:jc w:val="both"/>
        <w:rPr>
          <w:lang w:val="en-US"/>
        </w:rPr>
        <w:pPrChange w:id="1357" w:author="Chairman" w:date="2022-12-12T14:22:00Z">
          <w:pPr>
            <w:pStyle w:val="enumlev2"/>
          </w:pPr>
        </w:pPrChange>
      </w:pPr>
      <w:r w:rsidRPr="0075399B">
        <w:rPr>
          <w:lang w:val="en-US"/>
        </w:rPr>
        <w:t>–</w:t>
      </w:r>
      <w:r w:rsidRPr="0075399B">
        <w:rPr>
          <w:lang w:val="en-US"/>
        </w:rPr>
        <w:tab/>
        <w:t>the category of the call (urgency),</w:t>
      </w:r>
    </w:p>
    <w:p w14:paraId="51DC9D69" w14:textId="77777777" w:rsidR="00321DF9" w:rsidRPr="0075399B" w:rsidRDefault="00321DF9">
      <w:pPr>
        <w:pStyle w:val="enumlev2"/>
        <w:jc w:val="both"/>
        <w:rPr>
          <w:lang w:val="en-US"/>
        </w:rPr>
        <w:pPrChange w:id="1358" w:author="Chairman" w:date="2022-12-12T14:22:00Z">
          <w:pPr>
            <w:pStyle w:val="enumlev2"/>
          </w:pPr>
        </w:pPrChange>
      </w:pPr>
      <w:r w:rsidRPr="0075399B">
        <w:rPr>
          <w:lang w:val="en-US"/>
        </w:rPr>
        <w:t>–</w:t>
      </w:r>
      <w:r w:rsidRPr="0075399B">
        <w:rPr>
          <w:lang w:val="en-US"/>
        </w:rPr>
        <w:tab/>
        <w:t>the frequency or channel on which the urgency message will be transmitted,</w:t>
      </w:r>
    </w:p>
    <w:p w14:paraId="178F9698" w14:textId="77777777" w:rsidR="00321DF9" w:rsidRPr="0075399B" w:rsidRDefault="00321DF9">
      <w:pPr>
        <w:pStyle w:val="enumlev2"/>
        <w:jc w:val="both"/>
        <w:rPr>
          <w:lang w:val="en-US"/>
        </w:rPr>
        <w:pPrChange w:id="1359" w:author="Chairman" w:date="2022-12-12T14:22:00Z">
          <w:pPr>
            <w:pStyle w:val="enumlev2"/>
          </w:pPr>
        </w:pPrChange>
      </w:pPr>
      <w:r w:rsidRPr="0075399B">
        <w:rPr>
          <w:lang w:val="en-US"/>
        </w:rPr>
        <w:t>–</w:t>
      </w:r>
      <w:r w:rsidRPr="0075399B">
        <w:rPr>
          <w:lang w:val="en-US"/>
        </w:rPr>
        <w:tab/>
        <w:t>the type of communication in which the urgency message will be given (radiotelephony),</w:t>
      </w:r>
    </w:p>
    <w:p w14:paraId="7A9109B3" w14:textId="77777777" w:rsidR="00321DF9" w:rsidRPr="0075399B" w:rsidRDefault="00321DF9">
      <w:pPr>
        <w:pStyle w:val="enumlev2"/>
        <w:jc w:val="both"/>
        <w:rPr>
          <w:lang w:val="en-US"/>
        </w:rPr>
        <w:pPrChange w:id="1360" w:author="Chairman" w:date="2022-12-12T14:22:00Z">
          <w:pPr>
            <w:pStyle w:val="enumlev2"/>
          </w:pPr>
        </w:pPrChange>
      </w:pPr>
      <w:r w:rsidRPr="0075399B">
        <w:rPr>
          <w:lang w:val="en-US"/>
        </w:rPr>
        <w:t>in accordance with the DSC equipment manufacturer’s instructions;</w:t>
      </w:r>
    </w:p>
    <w:p w14:paraId="292E18FB" w14:textId="77777777" w:rsidR="00321DF9" w:rsidRPr="0075399B" w:rsidRDefault="00321DF9">
      <w:pPr>
        <w:pStyle w:val="enumlev1"/>
        <w:jc w:val="both"/>
        <w:rPr>
          <w:lang w:val="en-US"/>
        </w:rPr>
        <w:pPrChange w:id="1361" w:author="Chairman" w:date="2022-12-12T14:22:00Z">
          <w:pPr>
            <w:pStyle w:val="enumlev1"/>
          </w:pPr>
        </w:pPrChange>
      </w:pPr>
      <w:r w:rsidRPr="0075399B">
        <w:rPr>
          <w:lang w:val="en-US"/>
        </w:rPr>
        <w:t>–</w:t>
      </w:r>
      <w:r w:rsidRPr="0075399B">
        <w:rPr>
          <w:lang w:val="en-US"/>
        </w:rPr>
        <w:tab/>
        <w:t>transmit the DSC urgency announcement.</w:t>
      </w:r>
    </w:p>
    <w:p w14:paraId="68811FE3" w14:textId="77777777" w:rsidR="00321DF9" w:rsidRPr="00752675" w:rsidRDefault="00321DF9" w:rsidP="00DF7178">
      <w:pPr>
        <w:pStyle w:val="Headingi"/>
        <w:rPr>
          <w:lang w:val="en-US"/>
        </w:rPr>
      </w:pPr>
      <w:r w:rsidRPr="00752675">
        <w:rPr>
          <w:lang w:val="en-US"/>
        </w:rPr>
        <w:t>Transmission of the urgency call and message:</w:t>
      </w:r>
    </w:p>
    <w:p w14:paraId="3CB124FA" w14:textId="77777777" w:rsidR="00321DF9" w:rsidRPr="0075399B" w:rsidRDefault="00321DF9" w:rsidP="00E33D7E">
      <w:pPr>
        <w:pStyle w:val="enumlev1"/>
        <w:rPr>
          <w:lang w:val="en-US"/>
        </w:rPr>
      </w:pPr>
      <w:r w:rsidRPr="0075399B">
        <w:rPr>
          <w:lang w:val="en-US"/>
        </w:rPr>
        <w:t>–</w:t>
      </w:r>
      <w:r w:rsidRPr="0075399B">
        <w:rPr>
          <w:lang w:val="en-US"/>
        </w:rPr>
        <w:tab/>
        <w:t>tune the transmitter to the frequency or channel indicated in the DSC urgency announcement;</w:t>
      </w:r>
    </w:p>
    <w:p w14:paraId="72E458AB" w14:textId="77777777" w:rsidR="00321DF9" w:rsidRPr="0075399B" w:rsidRDefault="00321DF9" w:rsidP="00E33D7E">
      <w:pPr>
        <w:pStyle w:val="enumlev1"/>
        <w:rPr>
          <w:lang w:val="en-US"/>
        </w:rPr>
      </w:pPr>
      <w:r w:rsidRPr="0075399B">
        <w:rPr>
          <w:lang w:val="en-US"/>
        </w:rPr>
        <w:t>–</w:t>
      </w:r>
      <w:r w:rsidRPr="0075399B">
        <w:rPr>
          <w:lang w:val="en-US"/>
        </w:rPr>
        <w:tab/>
        <w:t xml:space="preserve">transmit the urgency call and message </w:t>
      </w:r>
      <w:ins w:id="1362" w:author="Chairman" w:date="2022-08-03T12:00:00Z">
        <w:r>
          <w:rPr>
            <w:lang w:val="en-US"/>
          </w:rPr>
          <w:t xml:space="preserve">using radiotelephony </w:t>
        </w:r>
      </w:ins>
      <w:r w:rsidRPr="0075399B">
        <w:rPr>
          <w:lang w:val="en-US"/>
        </w:rPr>
        <w:t>in accordance with the provisions of RR No. </w:t>
      </w:r>
      <w:r w:rsidRPr="0075399B">
        <w:rPr>
          <w:b/>
          <w:bCs/>
          <w:lang w:val="en-US"/>
        </w:rPr>
        <w:t>33.12</w:t>
      </w:r>
      <w:r>
        <w:rPr>
          <w:lang w:val="en-US"/>
        </w:rPr>
        <w:t>.</w:t>
      </w:r>
    </w:p>
    <w:p w14:paraId="3D2A8DC2" w14:textId="77777777" w:rsidR="00321DF9" w:rsidRPr="0075399B" w:rsidRDefault="00321DF9">
      <w:pPr>
        <w:pStyle w:val="Heading2"/>
        <w:jc w:val="both"/>
        <w:rPr>
          <w:lang w:val="en-US"/>
        </w:rPr>
        <w:pPrChange w:id="1363" w:author="Chairman" w:date="2022-12-12T14:23:00Z">
          <w:pPr>
            <w:pStyle w:val="Heading2"/>
          </w:pPr>
        </w:pPrChange>
      </w:pPr>
      <w:bookmarkStart w:id="1364" w:name="_Toc121819894"/>
      <w:ins w:id="1365" w:author="Chairman" w:date="2022-12-12T14:22:00Z">
        <w:r>
          <w:rPr>
            <w:lang w:val="en-US"/>
          </w:rPr>
          <w:t>A3-</w:t>
        </w:r>
      </w:ins>
      <w:r w:rsidRPr="0075399B">
        <w:rPr>
          <w:lang w:val="en-US"/>
        </w:rPr>
        <w:t>2.2</w:t>
      </w:r>
      <w:r w:rsidRPr="0075399B">
        <w:rPr>
          <w:lang w:val="en-US"/>
        </w:rPr>
        <w:tab/>
        <w:t>Reception of an urgency message</w:t>
      </w:r>
      <w:bookmarkEnd w:id="1364"/>
    </w:p>
    <w:p w14:paraId="248D2C36" w14:textId="77777777" w:rsidR="00321DF9" w:rsidRPr="0075399B" w:rsidRDefault="00321DF9">
      <w:pPr>
        <w:jc w:val="both"/>
        <w:rPr>
          <w:lang w:val="en-US"/>
        </w:rPr>
        <w:pPrChange w:id="1366" w:author="Chairman" w:date="2022-12-12T14:23:00Z">
          <w:pPr/>
        </w:pPrChange>
      </w:pPr>
      <w:r w:rsidRPr="0075399B">
        <w:rPr>
          <w:lang w:val="en-US"/>
        </w:rPr>
        <w:t>Ships receiving a DSC urgency call announcing an urgency message addressed to more than one station shall NOT acknowledge the receipt of the DSC call, but should tune the radiotelephony receiver to the frequency indicated in the call and listen to the urgency message.</w:t>
      </w:r>
    </w:p>
    <w:p w14:paraId="56E5DA33" w14:textId="77777777" w:rsidR="00321DF9" w:rsidRPr="0075399B" w:rsidRDefault="00321DF9">
      <w:pPr>
        <w:pStyle w:val="Heading1"/>
        <w:jc w:val="both"/>
        <w:rPr>
          <w:lang w:val="en-US"/>
        </w:rPr>
        <w:pPrChange w:id="1367" w:author="Chairman" w:date="2022-12-12T14:23:00Z">
          <w:pPr>
            <w:pStyle w:val="Heading1"/>
          </w:pPr>
        </w:pPrChange>
      </w:pPr>
      <w:bookmarkStart w:id="1368" w:name="_Toc121819895"/>
      <w:ins w:id="1369" w:author="Chairman" w:date="2022-12-12T14:22:00Z">
        <w:r>
          <w:rPr>
            <w:lang w:val="en-US"/>
          </w:rPr>
          <w:t>A3</w:t>
        </w:r>
      </w:ins>
      <w:ins w:id="1370" w:author="Chairman" w:date="2022-12-12T14:23:00Z">
        <w:r>
          <w:rPr>
            <w:lang w:val="en-US"/>
          </w:rPr>
          <w:t>-</w:t>
        </w:r>
      </w:ins>
      <w:r w:rsidRPr="0075399B">
        <w:rPr>
          <w:lang w:val="en-US"/>
        </w:rPr>
        <w:t>3</w:t>
      </w:r>
      <w:r w:rsidRPr="0075399B">
        <w:rPr>
          <w:lang w:val="en-US"/>
        </w:rPr>
        <w:tab/>
        <w:t>Safety</w:t>
      </w:r>
      <w:bookmarkEnd w:id="1368"/>
    </w:p>
    <w:p w14:paraId="4AF0B46A" w14:textId="77777777" w:rsidR="00321DF9" w:rsidRPr="0075399B" w:rsidRDefault="00321DF9">
      <w:pPr>
        <w:pStyle w:val="Heading2"/>
        <w:jc w:val="both"/>
        <w:rPr>
          <w:lang w:val="en-US"/>
        </w:rPr>
        <w:pPrChange w:id="1371" w:author="Chairman" w:date="2022-12-12T14:23:00Z">
          <w:pPr>
            <w:pStyle w:val="Heading2"/>
          </w:pPr>
        </w:pPrChange>
      </w:pPr>
      <w:bookmarkStart w:id="1372" w:name="_Toc121819896"/>
      <w:ins w:id="1373" w:author="Chairman" w:date="2022-12-12T14:23:00Z">
        <w:r>
          <w:rPr>
            <w:lang w:val="en-US"/>
          </w:rPr>
          <w:t>A3-</w:t>
        </w:r>
      </w:ins>
      <w:r w:rsidRPr="0075399B">
        <w:rPr>
          <w:lang w:val="en-US"/>
        </w:rPr>
        <w:t>3.1</w:t>
      </w:r>
      <w:r w:rsidRPr="0075399B">
        <w:rPr>
          <w:lang w:val="en-US"/>
        </w:rPr>
        <w:tab/>
        <w:t>Transmission of safety messages</w:t>
      </w:r>
      <w:bookmarkEnd w:id="1372"/>
    </w:p>
    <w:p w14:paraId="0F4610D7" w14:textId="77777777" w:rsidR="00321DF9" w:rsidRPr="0075399B" w:rsidRDefault="00321DF9">
      <w:pPr>
        <w:jc w:val="both"/>
        <w:rPr>
          <w:lang w:val="en-US"/>
        </w:rPr>
        <w:pPrChange w:id="1374" w:author="Chairman" w:date="2022-12-12T14:23:00Z">
          <w:pPr/>
        </w:pPrChange>
      </w:pPr>
      <w:r w:rsidRPr="0075399B">
        <w:rPr>
          <w:lang w:val="en-US"/>
        </w:rPr>
        <w:t xml:space="preserve">Transmission of safety messages shall be carried out in </w:t>
      </w:r>
      <w:del w:id="1375" w:author="Chairman" w:date="2022-08-03T12:00:00Z">
        <w:r w:rsidRPr="0075399B" w:rsidDel="00771C0C">
          <w:rPr>
            <w:lang w:val="en-US"/>
          </w:rPr>
          <w:delText xml:space="preserve">two </w:delText>
        </w:r>
      </w:del>
      <w:ins w:id="1376" w:author="Chairman" w:date="2022-08-03T12:00:00Z">
        <w:r w:rsidRPr="0075399B">
          <w:rPr>
            <w:lang w:val="en-US"/>
          </w:rPr>
          <w:t>t</w:t>
        </w:r>
        <w:r>
          <w:rPr>
            <w:lang w:val="en-US"/>
          </w:rPr>
          <w:t>hree</w:t>
        </w:r>
        <w:r w:rsidRPr="0075399B">
          <w:rPr>
            <w:lang w:val="en-US"/>
          </w:rPr>
          <w:t xml:space="preserve"> </w:t>
        </w:r>
      </w:ins>
      <w:r w:rsidRPr="0075399B">
        <w:rPr>
          <w:lang w:val="en-US"/>
        </w:rPr>
        <w:t>steps:</w:t>
      </w:r>
    </w:p>
    <w:p w14:paraId="0E00C2C7" w14:textId="77777777" w:rsidR="00321DF9" w:rsidRPr="0075399B" w:rsidRDefault="00321DF9">
      <w:pPr>
        <w:pStyle w:val="enumlev1"/>
        <w:jc w:val="both"/>
        <w:rPr>
          <w:lang w:val="en-US"/>
        </w:rPr>
        <w:pPrChange w:id="1377" w:author="Chairman" w:date="2022-12-12T14:23:00Z">
          <w:pPr>
            <w:pStyle w:val="enumlev1"/>
          </w:pPr>
        </w:pPrChange>
      </w:pPr>
      <w:r w:rsidRPr="0075399B">
        <w:rPr>
          <w:lang w:val="en-US"/>
        </w:rPr>
        <w:t>–</w:t>
      </w:r>
      <w:r w:rsidRPr="0075399B">
        <w:rPr>
          <w:lang w:val="en-US"/>
        </w:rPr>
        <w:tab/>
        <w:t>announcement of the safety message</w:t>
      </w:r>
      <w:ins w:id="1378" w:author="Chairman" w:date="2022-08-03T12:00:00Z">
        <w:r>
          <w:rPr>
            <w:lang w:val="en-US"/>
          </w:rPr>
          <w:t xml:space="preserve"> using DSC</w:t>
        </w:r>
      </w:ins>
      <w:r w:rsidRPr="0075399B">
        <w:rPr>
          <w:lang w:val="en-US"/>
        </w:rPr>
        <w:t>,</w:t>
      </w:r>
    </w:p>
    <w:p w14:paraId="4E3D0863" w14:textId="77777777" w:rsidR="00321DF9" w:rsidRDefault="00321DF9">
      <w:pPr>
        <w:pStyle w:val="enumlev1"/>
        <w:jc w:val="both"/>
        <w:rPr>
          <w:ins w:id="1379" w:author="Chairman" w:date="2022-08-03T12:01:00Z"/>
          <w:lang w:val="en-US"/>
        </w:rPr>
        <w:pPrChange w:id="1380" w:author="Chairman" w:date="2022-12-12T14:23:00Z">
          <w:pPr>
            <w:pStyle w:val="enumlev1"/>
          </w:pPr>
        </w:pPrChange>
      </w:pPr>
      <w:r w:rsidRPr="0075399B">
        <w:rPr>
          <w:lang w:val="en-US"/>
        </w:rPr>
        <w:t>–</w:t>
      </w:r>
      <w:r w:rsidRPr="0075399B">
        <w:rPr>
          <w:lang w:val="en-US"/>
        </w:rPr>
        <w:tab/>
        <w:t xml:space="preserve">transmission of the safety </w:t>
      </w:r>
      <w:del w:id="1381" w:author="Chairman" w:date="2022-08-03T12:01:00Z">
        <w:r w:rsidRPr="0075399B" w:rsidDel="00771C0C">
          <w:rPr>
            <w:lang w:val="en-US"/>
          </w:rPr>
          <w:delText>message</w:delText>
        </w:r>
      </w:del>
      <w:ins w:id="1382" w:author="Chairman" w:date="2022-08-03T12:01:00Z">
        <w:r>
          <w:rPr>
            <w:lang w:val="en-US"/>
          </w:rPr>
          <w:t>call and</w:t>
        </w:r>
      </w:ins>
    </w:p>
    <w:p w14:paraId="16778B5E" w14:textId="77777777" w:rsidR="00321DF9" w:rsidRDefault="00321DF9">
      <w:pPr>
        <w:pStyle w:val="enumlev1"/>
        <w:jc w:val="both"/>
        <w:rPr>
          <w:ins w:id="1383" w:author="Chairman" w:date="2022-08-03T12:01:00Z"/>
          <w:lang w:val="en-US"/>
        </w:rPr>
        <w:pPrChange w:id="1384" w:author="Chairman" w:date="2022-12-12T14:23:00Z">
          <w:pPr>
            <w:pStyle w:val="enumlev1"/>
          </w:pPr>
        </w:pPrChange>
      </w:pPr>
      <w:ins w:id="1385" w:author="Chairman" w:date="2022-08-03T12:01:00Z">
        <w:r w:rsidRPr="00F507A2">
          <w:t>–</w:t>
        </w:r>
        <w:r w:rsidRPr="00F507A2">
          <w:tab/>
          <w:t>transmission of the message using radiotelephony</w:t>
        </w:r>
      </w:ins>
      <w:r w:rsidRPr="0075399B">
        <w:rPr>
          <w:lang w:val="en-US"/>
        </w:rPr>
        <w:t>.</w:t>
      </w:r>
    </w:p>
    <w:p w14:paraId="032A60FB" w14:textId="77777777" w:rsidR="00321DF9" w:rsidRPr="0075399B" w:rsidRDefault="00321DF9">
      <w:pPr>
        <w:jc w:val="both"/>
        <w:rPr>
          <w:lang w:val="en-US"/>
        </w:rPr>
        <w:pPrChange w:id="1386" w:author="Chairman" w:date="2022-12-12T14:23:00Z">
          <w:pPr/>
        </w:pPrChange>
      </w:pPr>
      <w:r w:rsidRPr="0075399B">
        <w:rPr>
          <w:lang w:val="en-US"/>
        </w:rPr>
        <w:t>The announcement is carried out by transmission of a DSC safety call on the DSC distress calling channel (2 187.5 kHz on MF, channel 70 on VHF).</w:t>
      </w:r>
    </w:p>
    <w:p w14:paraId="0BD729C5" w14:textId="77777777" w:rsidR="00321DF9" w:rsidRPr="0075399B" w:rsidRDefault="00321DF9">
      <w:pPr>
        <w:jc w:val="both"/>
        <w:rPr>
          <w:lang w:val="en-US"/>
        </w:rPr>
        <w:pPrChange w:id="1387" w:author="Chairman" w:date="2022-12-12T14:23:00Z">
          <w:pPr/>
        </w:pPrChange>
      </w:pPr>
      <w:r w:rsidRPr="0075399B">
        <w:rPr>
          <w:lang w:val="en-US"/>
        </w:rPr>
        <w:t>In accordance with RR No. </w:t>
      </w:r>
      <w:r w:rsidRPr="0075399B">
        <w:rPr>
          <w:b/>
          <w:bCs/>
          <w:lang w:val="en-US"/>
        </w:rPr>
        <w:t>33.32</w:t>
      </w:r>
      <w:r w:rsidRPr="0075399B">
        <w:rPr>
          <w:lang w:val="en-US"/>
        </w:rPr>
        <w:t xml:space="preserve"> safety messages should preferably be transmitted on a working frequency in the same band(s) as those used for the safety call or announcement.</w:t>
      </w:r>
    </w:p>
    <w:p w14:paraId="586A20F7" w14:textId="77777777" w:rsidR="00321DF9" w:rsidRPr="0075399B" w:rsidRDefault="00321DF9">
      <w:pPr>
        <w:jc w:val="both"/>
        <w:rPr>
          <w:lang w:val="en-US"/>
        </w:rPr>
        <w:pPrChange w:id="1388" w:author="Chairman" w:date="2022-12-12T14:23:00Z">
          <w:pPr/>
        </w:pPrChange>
      </w:pPr>
      <w:r w:rsidRPr="0075399B">
        <w:rPr>
          <w:lang w:val="en-US"/>
        </w:rPr>
        <w:t>The DSC safety call may be addressed to all ships (VHF only), ships in a specific geographical area (MF/HF only), or to a specific station.</w:t>
      </w:r>
    </w:p>
    <w:p w14:paraId="7A7F8F9D" w14:textId="77777777" w:rsidR="00321DF9" w:rsidRPr="0075399B" w:rsidRDefault="00321DF9">
      <w:pPr>
        <w:jc w:val="both"/>
        <w:rPr>
          <w:lang w:val="en-US"/>
        </w:rPr>
        <w:pPrChange w:id="1389" w:author="Chairman" w:date="2022-12-12T14:23:00Z">
          <w:pPr/>
        </w:pPrChange>
      </w:pPr>
      <w:r w:rsidRPr="0075399B">
        <w:rPr>
          <w:lang w:val="en-US"/>
        </w:rPr>
        <w:t>The frequency on which the safety message will be transmitted shall be included in the DSC call.</w:t>
      </w:r>
    </w:p>
    <w:p w14:paraId="0AB58089" w14:textId="77777777" w:rsidR="00321DF9" w:rsidRPr="0075399B" w:rsidRDefault="00321DF9">
      <w:pPr>
        <w:jc w:val="both"/>
        <w:rPr>
          <w:lang w:val="en-US"/>
        </w:rPr>
        <w:pPrChange w:id="1390" w:author="Chairman" w:date="2022-12-12T14:23:00Z">
          <w:pPr/>
        </w:pPrChange>
      </w:pPr>
      <w:r w:rsidRPr="0075399B">
        <w:rPr>
          <w:lang w:val="en-US"/>
        </w:rPr>
        <w:t>The transmission of a safety message is thus carried out as follows:</w:t>
      </w:r>
    </w:p>
    <w:p w14:paraId="7010BD0A" w14:textId="77777777" w:rsidR="00321DF9" w:rsidRPr="00752675" w:rsidRDefault="00321DF9">
      <w:pPr>
        <w:pStyle w:val="Headingi"/>
        <w:jc w:val="both"/>
        <w:rPr>
          <w:lang w:val="en-US"/>
        </w:rPr>
        <w:pPrChange w:id="1391" w:author="Chairman" w:date="2022-12-12T14:23:00Z">
          <w:pPr>
            <w:pStyle w:val="Headingi"/>
          </w:pPr>
        </w:pPrChange>
      </w:pPr>
      <w:r w:rsidRPr="00752675">
        <w:rPr>
          <w:lang w:val="en-US"/>
        </w:rPr>
        <w:lastRenderedPageBreak/>
        <w:t>Announcement:</w:t>
      </w:r>
    </w:p>
    <w:p w14:paraId="4D312E74" w14:textId="77777777" w:rsidR="00321DF9" w:rsidRPr="0075399B" w:rsidRDefault="00321DF9">
      <w:pPr>
        <w:pStyle w:val="enumlev1"/>
        <w:jc w:val="both"/>
        <w:rPr>
          <w:lang w:val="en-US"/>
        </w:rPr>
        <w:pPrChange w:id="1392" w:author="Chairman" w:date="2022-12-12T14:23:00Z">
          <w:pPr>
            <w:pStyle w:val="enumlev1"/>
          </w:pPr>
        </w:pPrChange>
      </w:pPr>
      <w:r w:rsidRPr="0075399B">
        <w:rPr>
          <w:lang w:val="en-US"/>
        </w:rPr>
        <w:t>–</w:t>
      </w:r>
      <w:r w:rsidRPr="0075399B">
        <w:rPr>
          <w:lang w:val="en-US"/>
        </w:rPr>
        <w:tab/>
        <w:t>select the appropriate calling format on the DSC equipment (all ships (VHF only), geographical area (MF/HF only), or individual);</w:t>
      </w:r>
    </w:p>
    <w:p w14:paraId="72D001DD" w14:textId="77777777" w:rsidR="00321DF9" w:rsidRPr="0075399B" w:rsidRDefault="00321DF9">
      <w:pPr>
        <w:pStyle w:val="enumlev1"/>
        <w:jc w:val="both"/>
        <w:rPr>
          <w:lang w:val="en-US"/>
        </w:rPr>
        <w:pPrChange w:id="1393" w:author="Chairman" w:date="2022-12-12T14:23:00Z">
          <w:pPr>
            <w:pStyle w:val="enumlev1"/>
          </w:pPr>
        </w:pPrChange>
      </w:pPr>
      <w:r w:rsidRPr="0075399B">
        <w:rPr>
          <w:lang w:val="en-US"/>
        </w:rPr>
        <w:t>–</w:t>
      </w:r>
      <w:r w:rsidRPr="0075399B">
        <w:rPr>
          <w:lang w:val="en-US"/>
        </w:rPr>
        <w:tab/>
        <w:t>key in or select on the DSC equipment:</w:t>
      </w:r>
    </w:p>
    <w:p w14:paraId="30E46071" w14:textId="77777777" w:rsidR="00321DF9" w:rsidRPr="0075399B" w:rsidRDefault="00321DF9">
      <w:pPr>
        <w:pStyle w:val="enumlev2"/>
        <w:jc w:val="both"/>
        <w:rPr>
          <w:lang w:val="en-US"/>
        </w:rPr>
        <w:pPrChange w:id="1394" w:author="Chairman" w:date="2022-12-12T14:23:00Z">
          <w:pPr>
            <w:pStyle w:val="enumlev2"/>
          </w:pPr>
        </w:pPrChange>
      </w:pPr>
      <w:r w:rsidRPr="0075399B">
        <w:rPr>
          <w:lang w:val="en-US"/>
        </w:rPr>
        <w:t>–</w:t>
      </w:r>
      <w:r w:rsidRPr="0075399B">
        <w:rPr>
          <w:lang w:val="en-US"/>
        </w:rPr>
        <w:tab/>
        <w:t xml:space="preserve">specific area or </w:t>
      </w:r>
      <w:ins w:id="1395" w:author="Chairman" w:date="2022-08-03T12:01:00Z">
        <w:r>
          <w:rPr>
            <w:lang w:val="en-US"/>
          </w:rPr>
          <w:t>MMSI</w:t>
        </w:r>
      </w:ins>
      <w:ins w:id="1396" w:author="Chairman" w:date="2022-08-03T12:02:00Z">
        <w:r>
          <w:rPr>
            <w:lang w:val="en-US"/>
          </w:rPr>
          <w:t xml:space="preserve"> (</w:t>
        </w:r>
      </w:ins>
      <w:r w:rsidRPr="0075399B">
        <w:rPr>
          <w:lang w:val="en-US"/>
        </w:rPr>
        <w:t>9-digit identity</w:t>
      </w:r>
      <w:ins w:id="1397" w:author="Chairman" w:date="2022-08-03T12:02:00Z">
        <w:r>
          <w:rPr>
            <w:lang w:val="en-US"/>
          </w:rPr>
          <w:t>)</w:t>
        </w:r>
      </w:ins>
      <w:r w:rsidRPr="0075399B">
        <w:rPr>
          <w:lang w:val="en-US"/>
        </w:rPr>
        <w:t xml:space="preserve"> of specific station, if appropriate,</w:t>
      </w:r>
    </w:p>
    <w:p w14:paraId="44548AEB" w14:textId="77777777" w:rsidR="00321DF9" w:rsidRPr="0075399B" w:rsidRDefault="00321DF9">
      <w:pPr>
        <w:pStyle w:val="enumlev2"/>
        <w:jc w:val="both"/>
        <w:rPr>
          <w:lang w:val="en-US"/>
        </w:rPr>
        <w:pPrChange w:id="1398" w:author="Chairman" w:date="2022-12-12T14:23:00Z">
          <w:pPr>
            <w:pStyle w:val="enumlev2"/>
          </w:pPr>
        </w:pPrChange>
      </w:pPr>
      <w:r w:rsidRPr="0075399B">
        <w:rPr>
          <w:lang w:val="en-US"/>
        </w:rPr>
        <w:t>–</w:t>
      </w:r>
      <w:r w:rsidRPr="0075399B">
        <w:rPr>
          <w:lang w:val="en-US"/>
        </w:rPr>
        <w:tab/>
        <w:t>the category of the call (safety),</w:t>
      </w:r>
    </w:p>
    <w:p w14:paraId="7A62383A" w14:textId="77777777" w:rsidR="00321DF9" w:rsidRPr="0075399B" w:rsidRDefault="00321DF9">
      <w:pPr>
        <w:pStyle w:val="enumlev2"/>
        <w:jc w:val="both"/>
        <w:rPr>
          <w:lang w:val="en-US"/>
        </w:rPr>
        <w:pPrChange w:id="1399" w:author="Chairman" w:date="2022-12-12T14:23:00Z">
          <w:pPr>
            <w:pStyle w:val="enumlev2"/>
          </w:pPr>
        </w:pPrChange>
      </w:pPr>
      <w:r w:rsidRPr="0075399B">
        <w:rPr>
          <w:lang w:val="en-US"/>
        </w:rPr>
        <w:t>–</w:t>
      </w:r>
      <w:r w:rsidRPr="0075399B">
        <w:rPr>
          <w:lang w:val="en-US"/>
        </w:rPr>
        <w:tab/>
        <w:t>the frequency or channel on which the safety message will be transmitted,</w:t>
      </w:r>
    </w:p>
    <w:p w14:paraId="251407A0" w14:textId="77777777" w:rsidR="00321DF9" w:rsidRPr="0075399B" w:rsidRDefault="00321DF9">
      <w:pPr>
        <w:pStyle w:val="enumlev2"/>
        <w:jc w:val="both"/>
        <w:rPr>
          <w:lang w:val="en-US"/>
        </w:rPr>
        <w:pPrChange w:id="1400" w:author="Chairman" w:date="2022-12-12T14:23:00Z">
          <w:pPr>
            <w:pStyle w:val="enumlev2"/>
          </w:pPr>
        </w:pPrChange>
      </w:pPr>
      <w:r w:rsidRPr="0075399B">
        <w:rPr>
          <w:lang w:val="en-US"/>
        </w:rPr>
        <w:t>–</w:t>
      </w:r>
      <w:r w:rsidRPr="0075399B">
        <w:rPr>
          <w:lang w:val="en-US"/>
        </w:rPr>
        <w:tab/>
        <w:t>the type of communication in which the safety message will be given (radiotelephony),</w:t>
      </w:r>
    </w:p>
    <w:p w14:paraId="0C755706" w14:textId="77777777" w:rsidR="00321DF9" w:rsidRPr="0075399B" w:rsidRDefault="00321DF9">
      <w:pPr>
        <w:pStyle w:val="enumlev2"/>
        <w:jc w:val="both"/>
        <w:rPr>
          <w:lang w:val="en-US"/>
        </w:rPr>
        <w:pPrChange w:id="1401" w:author="Chairman" w:date="2022-12-12T14:23:00Z">
          <w:pPr>
            <w:pStyle w:val="enumlev2"/>
          </w:pPr>
        </w:pPrChange>
      </w:pPr>
      <w:r w:rsidRPr="0075399B">
        <w:rPr>
          <w:lang w:val="en-US"/>
        </w:rPr>
        <w:t>in accordance with the DSC equipment manufacturer’s instructions;</w:t>
      </w:r>
    </w:p>
    <w:p w14:paraId="0C98491D" w14:textId="77777777" w:rsidR="00321DF9" w:rsidRPr="0075399B" w:rsidRDefault="00321DF9">
      <w:pPr>
        <w:pStyle w:val="enumlev1"/>
        <w:jc w:val="both"/>
        <w:rPr>
          <w:lang w:val="en-US"/>
        </w:rPr>
        <w:pPrChange w:id="1402" w:author="Chairman" w:date="2022-12-12T14:23:00Z">
          <w:pPr>
            <w:pStyle w:val="enumlev1"/>
          </w:pPr>
        </w:pPrChange>
      </w:pPr>
      <w:r w:rsidRPr="0075399B">
        <w:rPr>
          <w:lang w:val="en-US"/>
        </w:rPr>
        <w:t>–</w:t>
      </w:r>
      <w:r w:rsidRPr="0075399B">
        <w:rPr>
          <w:lang w:val="en-US"/>
        </w:rPr>
        <w:tab/>
        <w:t>transmit the DSC safety announcement.</w:t>
      </w:r>
    </w:p>
    <w:p w14:paraId="49399F66" w14:textId="77777777" w:rsidR="00321DF9" w:rsidRPr="00752675" w:rsidRDefault="00321DF9">
      <w:pPr>
        <w:pStyle w:val="Headingi"/>
        <w:jc w:val="both"/>
        <w:rPr>
          <w:lang w:val="en-US"/>
        </w:rPr>
        <w:pPrChange w:id="1403" w:author="Chairman" w:date="2022-12-12T14:23:00Z">
          <w:pPr>
            <w:pStyle w:val="Headingi"/>
          </w:pPr>
        </w:pPrChange>
      </w:pPr>
      <w:r w:rsidRPr="00752675">
        <w:rPr>
          <w:lang w:val="en-US"/>
        </w:rPr>
        <w:t>Transmission of the safety call and message:</w:t>
      </w:r>
    </w:p>
    <w:p w14:paraId="42A4D8EE" w14:textId="77777777" w:rsidR="00321DF9" w:rsidRPr="0075399B" w:rsidRDefault="00321DF9">
      <w:pPr>
        <w:pStyle w:val="enumlev1"/>
        <w:jc w:val="both"/>
        <w:rPr>
          <w:lang w:val="en-US"/>
        </w:rPr>
        <w:pPrChange w:id="1404" w:author="Chairman" w:date="2022-12-12T14:23:00Z">
          <w:pPr>
            <w:pStyle w:val="enumlev1"/>
          </w:pPr>
        </w:pPrChange>
      </w:pPr>
      <w:r w:rsidRPr="0075399B">
        <w:rPr>
          <w:lang w:val="en-US"/>
        </w:rPr>
        <w:t>–</w:t>
      </w:r>
      <w:r w:rsidRPr="0075399B">
        <w:rPr>
          <w:lang w:val="en-US"/>
        </w:rPr>
        <w:tab/>
        <w:t>tune the transmitter to the frequency or channel indicated in the DSC safety call;</w:t>
      </w:r>
    </w:p>
    <w:p w14:paraId="49230A3D" w14:textId="77777777" w:rsidR="00321DF9" w:rsidRPr="0075399B" w:rsidRDefault="00321DF9">
      <w:pPr>
        <w:pStyle w:val="enumlev1"/>
        <w:jc w:val="both"/>
        <w:rPr>
          <w:lang w:val="en-US"/>
        </w:rPr>
        <w:pPrChange w:id="1405" w:author="Chairman" w:date="2022-12-12T14:23:00Z">
          <w:pPr>
            <w:pStyle w:val="enumlev1"/>
          </w:pPr>
        </w:pPrChange>
      </w:pPr>
      <w:r w:rsidRPr="0075399B">
        <w:rPr>
          <w:lang w:val="en-US"/>
        </w:rPr>
        <w:t>–</w:t>
      </w:r>
      <w:r w:rsidRPr="0075399B">
        <w:rPr>
          <w:lang w:val="en-US"/>
        </w:rPr>
        <w:tab/>
        <w:t>transmit the safety call and message in accordance with the provisions of RR No. </w:t>
      </w:r>
      <w:r w:rsidRPr="0075399B">
        <w:rPr>
          <w:b/>
          <w:bCs/>
          <w:lang w:val="en-US"/>
        </w:rPr>
        <w:t>33.35</w:t>
      </w:r>
      <w:r w:rsidRPr="0075399B">
        <w:rPr>
          <w:lang w:val="en-US"/>
        </w:rPr>
        <w:t>.</w:t>
      </w:r>
    </w:p>
    <w:p w14:paraId="604C8F97" w14:textId="77777777" w:rsidR="00321DF9" w:rsidRPr="0075399B" w:rsidRDefault="00321DF9" w:rsidP="00E33D7E">
      <w:pPr>
        <w:pStyle w:val="Heading2"/>
        <w:rPr>
          <w:lang w:val="en-US"/>
        </w:rPr>
      </w:pPr>
      <w:bookmarkStart w:id="1406" w:name="_Toc121819897"/>
      <w:ins w:id="1407" w:author="Chairman" w:date="2022-12-12T14:23:00Z">
        <w:r>
          <w:rPr>
            <w:lang w:val="en-US"/>
          </w:rPr>
          <w:t>A3-</w:t>
        </w:r>
      </w:ins>
      <w:r w:rsidRPr="0075399B">
        <w:rPr>
          <w:lang w:val="en-US"/>
        </w:rPr>
        <w:t>3.2</w:t>
      </w:r>
      <w:r w:rsidRPr="0075399B">
        <w:rPr>
          <w:lang w:val="en-US"/>
        </w:rPr>
        <w:tab/>
        <w:t>Reception of a safety message</w:t>
      </w:r>
      <w:bookmarkEnd w:id="1406"/>
    </w:p>
    <w:p w14:paraId="742D6DFE" w14:textId="77777777" w:rsidR="00321DF9" w:rsidRPr="0075399B" w:rsidRDefault="00321DF9">
      <w:pPr>
        <w:jc w:val="both"/>
        <w:rPr>
          <w:lang w:val="en-US"/>
        </w:rPr>
        <w:pPrChange w:id="1408" w:author="Chairman" w:date="2022-12-12T14:24:00Z">
          <w:pPr/>
        </w:pPrChange>
      </w:pPr>
      <w:r w:rsidRPr="0075399B">
        <w:rPr>
          <w:lang w:val="en-US"/>
        </w:rPr>
        <w:t>Ships receiving a DSC safety call announcing a safety message addressed to more than one station</w:t>
      </w:r>
      <w:r w:rsidRPr="0075399B">
        <w:rPr>
          <w:strike/>
          <w:lang w:val="en-US"/>
        </w:rPr>
        <w:t xml:space="preserve"> </w:t>
      </w:r>
      <w:r w:rsidRPr="0075399B">
        <w:rPr>
          <w:lang w:val="en-US"/>
        </w:rPr>
        <w:t>shall NOT acknowledge the receipt of the DSC safety call, but should tune the radiotelephony receiver to the frequency indicated in the call and listen to the safety message.</w:t>
      </w:r>
    </w:p>
    <w:p w14:paraId="0DE196D2" w14:textId="77777777" w:rsidR="00321DF9" w:rsidRPr="0075399B" w:rsidRDefault="00321DF9">
      <w:pPr>
        <w:pStyle w:val="Heading1"/>
        <w:jc w:val="both"/>
        <w:rPr>
          <w:lang w:val="en-US"/>
        </w:rPr>
        <w:pPrChange w:id="1409" w:author="Chairman" w:date="2022-12-12T14:24:00Z">
          <w:pPr>
            <w:pStyle w:val="Heading1"/>
          </w:pPr>
        </w:pPrChange>
      </w:pPr>
      <w:bookmarkStart w:id="1410" w:name="_Toc121819898"/>
      <w:ins w:id="1411" w:author="Chairman" w:date="2022-12-12T14:23:00Z">
        <w:r>
          <w:rPr>
            <w:lang w:val="en-US"/>
          </w:rPr>
          <w:t>A3-</w:t>
        </w:r>
      </w:ins>
      <w:r w:rsidRPr="0075399B">
        <w:rPr>
          <w:lang w:val="en-US"/>
        </w:rPr>
        <w:t>4</w:t>
      </w:r>
      <w:r w:rsidRPr="0075399B">
        <w:rPr>
          <w:lang w:val="en-US"/>
        </w:rPr>
        <w:tab/>
        <w:t>Public correspondence</w:t>
      </w:r>
      <w:bookmarkEnd w:id="1410"/>
    </w:p>
    <w:p w14:paraId="2263BF59" w14:textId="77777777" w:rsidR="00321DF9" w:rsidRPr="0075399B" w:rsidRDefault="00321DF9">
      <w:pPr>
        <w:pStyle w:val="Heading2"/>
        <w:jc w:val="both"/>
        <w:rPr>
          <w:lang w:val="en-US"/>
        </w:rPr>
        <w:pPrChange w:id="1412" w:author="Chairman" w:date="2022-12-12T14:24:00Z">
          <w:pPr>
            <w:pStyle w:val="Heading2"/>
          </w:pPr>
        </w:pPrChange>
      </w:pPr>
      <w:bookmarkStart w:id="1413" w:name="_Toc121819899"/>
      <w:ins w:id="1414" w:author="Chairman" w:date="2022-12-12T14:23:00Z">
        <w:r>
          <w:rPr>
            <w:lang w:val="en-US"/>
          </w:rPr>
          <w:t>A3-</w:t>
        </w:r>
      </w:ins>
      <w:r w:rsidRPr="0075399B">
        <w:rPr>
          <w:lang w:val="en-US"/>
        </w:rPr>
        <w:t>4.1</w:t>
      </w:r>
      <w:r w:rsidRPr="0075399B">
        <w:rPr>
          <w:lang w:val="en-US"/>
        </w:rPr>
        <w:tab/>
        <w:t>Digital selective calling channels for public correspondence</w:t>
      </w:r>
      <w:bookmarkEnd w:id="1413"/>
    </w:p>
    <w:p w14:paraId="67B070A1" w14:textId="77777777" w:rsidR="00321DF9" w:rsidRPr="0075399B" w:rsidRDefault="00321DF9">
      <w:pPr>
        <w:pStyle w:val="Heading3"/>
        <w:jc w:val="both"/>
        <w:rPr>
          <w:lang w:val="en-US"/>
        </w:rPr>
        <w:pPrChange w:id="1415" w:author="Chairman" w:date="2022-12-12T14:24:00Z">
          <w:pPr>
            <w:pStyle w:val="Heading3"/>
          </w:pPr>
        </w:pPrChange>
      </w:pPr>
      <w:bookmarkStart w:id="1416" w:name="_Toc121819900"/>
      <w:ins w:id="1417" w:author="Chairman" w:date="2022-12-12T14:23:00Z">
        <w:r>
          <w:rPr>
            <w:lang w:val="en-US"/>
          </w:rPr>
          <w:t>A3-</w:t>
        </w:r>
      </w:ins>
      <w:r w:rsidRPr="0075399B">
        <w:rPr>
          <w:lang w:val="en-US"/>
        </w:rPr>
        <w:t>4.1.1</w:t>
      </w:r>
      <w:r w:rsidRPr="0075399B">
        <w:rPr>
          <w:lang w:val="en-US"/>
        </w:rPr>
        <w:tab/>
        <w:t>VHF</w:t>
      </w:r>
      <w:bookmarkEnd w:id="1416"/>
    </w:p>
    <w:p w14:paraId="76DDAC46" w14:textId="77777777" w:rsidR="00321DF9" w:rsidRPr="0075399B" w:rsidRDefault="00321DF9">
      <w:pPr>
        <w:jc w:val="both"/>
        <w:rPr>
          <w:lang w:val="en-US"/>
        </w:rPr>
        <w:pPrChange w:id="1418" w:author="Chairman" w:date="2022-12-12T14:24:00Z">
          <w:pPr/>
        </w:pPrChange>
      </w:pPr>
      <w:r w:rsidRPr="0075399B">
        <w:rPr>
          <w:lang w:val="en-US"/>
        </w:rPr>
        <w:t>VHF DSC channel 70 is used for DSC for distress and safety purposes as well as for DSC for public correspondence.</w:t>
      </w:r>
    </w:p>
    <w:p w14:paraId="3126E6D4" w14:textId="77777777" w:rsidR="00321DF9" w:rsidRPr="0075399B" w:rsidRDefault="00321DF9">
      <w:pPr>
        <w:pStyle w:val="Heading3"/>
        <w:jc w:val="both"/>
        <w:rPr>
          <w:lang w:val="en-US"/>
        </w:rPr>
        <w:pPrChange w:id="1419" w:author="Chairman" w:date="2022-12-12T14:24:00Z">
          <w:pPr>
            <w:pStyle w:val="Heading3"/>
          </w:pPr>
        </w:pPrChange>
      </w:pPr>
      <w:bookmarkStart w:id="1420" w:name="_Toc121819901"/>
      <w:ins w:id="1421" w:author="Chairman" w:date="2022-12-12T14:23:00Z">
        <w:r>
          <w:rPr>
            <w:lang w:val="en-US"/>
          </w:rPr>
          <w:t>A3-</w:t>
        </w:r>
      </w:ins>
      <w:r w:rsidRPr="0075399B">
        <w:rPr>
          <w:lang w:val="en-US"/>
        </w:rPr>
        <w:t>4.1.2</w:t>
      </w:r>
      <w:r w:rsidRPr="0075399B">
        <w:rPr>
          <w:lang w:val="en-US"/>
        </w:rPr>
        <w:tab/>
        <w:t>MF</w:t>
      </w:r>
      <w:bookmarkEnd w:id="1420"/>
    </w:p>
    <w:p w14:paraId="3C720DFC" w14:textId="77777777" w:rsidR="00321DF9" w:rsidRPr="0075399B" w:rsidRDefault="00321DF9">
      <w:pPr>
        <w:jc w:val="both"/>
        <w:rPr>
          <w:lang w:val="en-US"/>
        </w:rPr>
        <w:pPrChange w:id="1422" w:author="Chairman" w:date="2022-12-12T14:24:00Z">
          <w:pPr/>
        </w:pPrChange>
      </w:pPr>
      <w:r w:rsidRPr="0075399B">
        <w:rPr>
          <w:lang w:val="en-US"/>
        </w:rPr>
        <w:t>International and national DSC channels separate from the DSC distress and safety calling channel 2 187.5 kHz are used for digital selective-calling on MF for public correspondence.</w:t>
      </w:r>
    </w:p>
    <w:p w14:paraId="7E8F5482" w14:textId="77777777" w:rsidR="00321DF9" w:rsidRPr="0075399B" w:rsidRDefault="00321DF9">
      <w:pPr>
        <w:jc w:val="both"/>
        <w:rPr>
          <w:lang w:val="en-US"/>
        </w:rPr>
        <w:pPrChange w:id="1423" w:author="Chairman" w:date="2022-12-12T14:24:00Z">
          <w:pPr/>
        </w:pPrChange>
      </w:pPr>
      <w:r w:rsidRPr="0075399B">
        <w:rPr>
          <w:lang w:val="en-US"/>
        </w:rPr>
        <w:t>Ships calling a coast station by DSC on MF for public correspondence should preferably use the coast station’s national DSC channel.</w:t>
      </w:r>
    </w:p>
    <w:p w14:paraId="5BAA08DE" w14:textId="77777777" w:rsidR="00321DF9" w:rsidRPr="0075399B" w:rsidRDefault="00321DF9">
      <w:pPr>
        <w:jc w:val="both"/>
        <w:rPr>
          <w:lang w:val="en-US"/>
        </w:rPr>
        <w:pPrChange w:id="1424" w:author="Chairman" w:date="2022-12-12T14:24:00Z">
          <w:pPr/>
        </w:pPrChange>
      </w:pPr>
      <w:r w:rsidRPr="0075399B">
        <w:rPr>
          <w:lang w:val="en-US"/>
        </w:rPr>
        <w:t>The international DSC channel for public correspondence may as a general rule be used between ships and coast stations of different nationality. The ships transmitting frequency is 2 189.5 kHz, and the receiving frequency is 2 177 kHz.</w:t>
      </w:r>
    </w:p>
    <w:p w14:paraId="2523206A" w14:textId="77777777" w:rsidR="00321DF9" w:rsidRPr="0075399B" w:rsidRDefault="00321DF9">
      <w:pPr>
        <w:jc w:val="both"/>
        <w:rPr>
          <w:lang w:val="en-US"/>
        </w:rPr>
        <w:pPrChange w:id="1425" w:author="Chairman" w:date="2022-12-12T14:24:00Z">
          <w:pPr/>
        </w:pPrChange>
      </w:pPr>
      <w:r w:rsidRPr="0075399B">
        <w:rPr>
          <w:lang w:val="en-US"/>
        </w:rPr>
        <w:t>The frequency 2 177 kHz is also used for DSC between ships for general communication.</w:t>
      </w:r>
    </w:p>
    <w:p w14:paraId="4F9F4E56" w14:textId="77777777" w:rsidR="00321DF9" w:rsidRPr="0075399B" w:rsidRDefault="00321DF9">
      <w:pPr>
        <w:pStyle w:val="Heading2"/>
        <w:jc w:val="both"/>
        <w:rPr>
          <w:lang w:val="en-US"/>
        </w:rPr>
        <w:pPrChange w:id="1426" w:author="Chairman" w:date="2022-12-12T14:24:00Z">
          <w:pPr>
            <w:pStyle w:val="Heading2"/>
          </w:pPr>
        </w:pPrChange>
      </w:pPr>
      <w:bookmarkStart w:id="1427" w:name="_Toc121819902"/>
      <w:ins w:id="1428" w:author="Chairman" w:date="2022-12-12T14:24:00Z">
        <w:r>
          <w:rPr>
            <w:lang w:val="en-US"/>
          </w:rPr>
          <w:lastRenderedPageBreak/>
          <w:t>A3-</w:t>
        </w:r>
      </w:ins>
      <w:r w:rsidRPr="0075399B">
        <w:rPr>
          <w:lang w:val="en-US"/>
        </w:rPr>
        <w:t>4.2</w:t>
      </w:r>
      <w:r w:rsidRPr="0075399B">
        <w:rPr>
          <w:lang w:val="en-US"/>
        </w:rPr>
        <w:tab/>
        <w:t>Transmission of a digital selective calling call for public correspondence to a coast station or another ship</w:t>
      </w:r>
      <w:bookmarkEnd w:id="1427"/>
    </w:p>
    <w:p w14:paraId="2D8D0C30" w14:textId="77777777" w:rsidR="00321DF9" w:rsidRPr="0075399B" w:rsidRDefault="00321DF9">
      <w:pPr>
        <w:jc w:val="both"/>
        <w:rPr>
          <w:lang w:val="en-US"/>
        </w:rPr>
        <w:pPrChange w:id="1429" w:author="Chairman" w:date="2022-12-12T14:24:00Z">
          <w:pPr/>
        </w:pPrChange>
      </w:pPr>
      <w:r w:rsidRPr="0075399B">
        <w:rPr>
          <w:lang w:val="en-US"/>
        </w:rPr>
        <w:t>A DSC call for public correspondence to a coast station or another ship is transmitted as follows:</w:t>
      </w:r>
    </w:p>
    <w:p w14:paraId="17196A34" w14:textId="77777777" w:rsidR="00321DF9" w:rsidRPr="0075399B" w:rsidRDefault="00321DF9">
      <w:pPr>
        <w:pStyle w:val="enumlev1"/>
        <w:jc w:val="both"/>
        <w:rPr>
          <w:lang w:val="en-US"/>
        </w:rPr>
        <w:pPrChange w:id="1430" w:author="Chairman" w:date="2022-12-12T14:24:00Z">
          <w:pPr>
            <w:pStyle w:val="enumlev1"/>
          </w:pPr>
        </w:pPrChange>
      </w:pPr>
      <w:r w:rsidRPr="0075399B">
        <w:rPr>
          <w:lang w:val="en-US"/>
        </w:rPr>
        <w:t>–</w:t>
      </w:r>
      <w:r w:rsidRPr="0075399B">
        <w:rPr>
          <w:lang w:val="en-US"/>
        </w:rPr>
        <w:tab/>
        <w:t>select the format for calling a specific station on the DSC equipment;</w:t>
      </w:r>
    </w:p>
    <w:p w14:paraId="450BFB6C" w14:textId="77777777" w:rsidR="00321DF9" w:rsidRPr="0075399B" w:rsidRDefault="00321DF9">
      <w:pPr>
        <w:pStyle w:val="enumlev1"/>
        <w:jc w:val="both"/>
        <w:rPr>
          <w:lang w:val="en-US"/>
        </w:rPr>
        <w:pPrChange w:id="1431" w:author="Chairman" w:date="2022-12-12T14:24:00Z">
          <w:pPr>
            <w:pStyle w:val="enumlev1"/>
          </w:pPr>
        </w:pPrChange>
      </w:pPr>
      <w:r w:rsidRPr="0075399B">
        <w:rPr>
          <w:lang w:val="en-US"/>
        </w:rPr>
        <w:t>–</w:t>
      </w:r>
      <w:r w:rsidRPr="0075399B">
        <w:rPr>
          <w:lang w:val="en-US"/>
        </w:rPr>
        <w:tab/>
        <w:t>key in or select on the DSC equipment:</w:t>
      </w:r>
    </w:p>
    <w:p w14:paraId="77B9305A" w14:textId="77777777" w:rsidR="00321DF9" w:rsidRPr="0075399B" w:rsidRDefault="00321DF9">
      <w:pPr>
        <w:pStyle w:val="enumlev2"/>
        <w:jc w:val="both"/>
        <w:rPr>
          <w:lang w:val="en-US"/>
        </w:rPr>
        <w:pPrChange w:id="1432" w:author="Chairman" w:date="2022-12-12T14:24:00Z">
          <w:pPr>
            <w:pStyle w:val="enumlev2"/>
          </w:pPr>
        </w:pPrChange>
      </w:pPr>
      <w:r w:rsidRPr="0075399B">
        <w:rPr>
          <w:lang w:val="en-US"/>
        </w:rPr>
        <w:t>–</w:t>
      </w:r>
      <w:r w:rsidRPr="0075399B">
        <w:rPr>
          <w:lang w:val="en-US"/>
        </w:rPr>
        <w:tab/>
        <w:t>the 9-digit identity of the station to be called,</w:t>
      </w:r>
    </w:p>
    <w:p w14:paraId="1680EFE6" w14:textId="77777777" w:rsidR="00321DF9" w:rsidRPr="0075399B" w:rsidRDefault="00321DF9">
      <w:pPr>
        <w:pStyle w:val="enumlev2"/>
        <w:jc w:val="both"/>
        <w:rPr>
          <w:lang w:val="en-US"/>
        </w:rPr>
        <w:pPrChange w:id="1433" w:author="Chairman" w:date="2022-12-12T14:24:00Z">
          <w:pPr>
            <w:pStyle w:val="enumlev2"/>
          </w:pPr>
        </w:pPrChange>
      </w:pPr>
      <w:r w:rsidRPr="0075399B">
        <w:rPr>
          <w:lang w:val="en-US"/>
        </w:rPr>
        <w:t>–</w:t>
      </w:r>
      <w:r w:rsidRPr="0075399B">
        <w:rPr>
          <w:lang w:val="en-US"/>
        </w:rPr>
        <w:tab/>
        <w:t>the category of the call (routine),</w:t>
      </w:r>
    </w:p>
    <w:p w14:paraId="6B800020" w14:textId="77777777" w:rsidR="00321DF9" w:rsidRPr="0075399B" w:rsidRDefault="00321DF9">
      <w:pPr>
        <w:pStyle w:val="enumlev2"/>
        <w:jc w:val="both"/>
        <w:rPr>
          <w:lang w:val="en-US"/>
        </w:rPr>
        <w:pPrChange w:id="1434" w:author="Chairman" w:date="2022-12-12T14:24:00Z">
          <w:pPr>
            <w:pStyle w:val="enumlev2"/>
          </w:pPr>
        </w:pPrChange>
      </w:pPr>
      <w:r w:rsidRPr="0075399B">
        <w:rPr>
          <w:lang w:val="en-US"/>
        </w:rPr>
        <w:t>–</w:t>
      </w:r>
      <w:r w:rsidRPr="0075399B">
        <w:rPr>
          <w:lang w:val="en-US"/>
        </w:rPr>
        <w:tab/>
        <w:t>the type of the subsequent communication (normally radiotelephony),</w:t>
      </w:r>
    </w:p>
    <w:p w14:paraId="2891C6F5" w14:textId="77777777" w:rsidR="00321DF9" w:rsidRPr="0075399B" w:rsidRDefault="00321DF9">
      <w:pPr>
        <w:pStyle w:val="enumlev2"/>
        <w:jc w:val="both"/>
        <w:rPr>
          <w:lang w:val="en-US"/>
        </w:rPr>
        <w:pPrChange w:id="1435" w:author="Chairman" w:date="2022-12-12T14:24:00Z">
          <w:pPr>
            <w:pStyle w:val="enumlev2"/>
          </w:pPr>
        </w:pPrChange>
      </w:pPr>
      <w:r w:rsidRPr="0075399B">
        <w:rPr>
          <w:lang w:val="en-US"/>
        </w:rPr>
        <w:t>–</w:t>
      </w:r>
      <w:r w:rsidRPr="0075399B">
        <w:rPr>
          <w:lang w:val="en-US"/>
        </w:rPr>
        <w:tab/>
        <w:t xml:space="preserve">a proposed working channel if calling another ship. A proposal for a working channel should NOT be included in calls to a coast station; the coast station will in its DSC acknowledgement indicate a </w:t>
      </w:r>
      <w:del w:id="1436" w:author="Chairman" w:date="2022-08-03T12:02:00Z">
        <w:r w:rsidRPr="0075399B" w:rsidDel="001534E5">
          <w:rPr>
            <w:lang w:val="en-US"/>
          </w:rPr>
          <w:delText xml:space="preserve">vacant </w:delText>
        </w:r>
      </w:del>
      <w:ins w:id="1437" w:author="Chairman" w:date="2022-08-03T12:02:00Z">
        <w:r>
          <w:rPr>
            <w:lang w:val="en-US"/>
          </w:rPr>
          <w:t>an appropriate</w:t>
        </w:r>
        <w:r w:rsidRPr="0075399B">
          <w:rPr>
            <w:lang w:val="en-US"/>
          </w:rPr>
          <w:t xml:space="preserve"> </w:t>
        </w:r>
      </w:ins>
      <w:r w:rsidRPr="0075399B">
        <w:rPr>
          <w:lang w:val="en-US"/>
        </w:rPr>
        <w:t>working channel,</w:t>
      </w:r>
    </w:p>
    <w:p w14:paraId="7B8A7E3D" w14:textId="77777777" w:rsidR="00321DF9" w:rsidRPr="0075399B" w:rsidRDefault="00321DF9">
      <w:pPr>
        <w:pStyle w:val="enumlev2"/>
        <w:jc w:val="both"/>
        <w:rPr>
          <w:lang w:val="en-US"/>
        </w:rPr>
        <w:pPrChange w:id="1438" w:author="Chairman" w:date="2022-12-12T14:24:00Z">
          <w:pPr>
            <w:pStyle w:val="enumlev2"/>
          </w:pPr>
        </w:pPrChange>
      </w:pPr>
      <w:r w:rsidRPr="0075399B">
        <w:rPr>
          <w:lang w:val="en-US"/>
        </w:rPr>
        <w:t>in accordance with the DSC equipment manufacturer’s instructions;</w:t>
      </w:r>
    </w:p>
    <w:p w14:paraId="0B19F72E" w14:textId="77777777" w:rsidR="00321DF9" w:rsidRPr="0075399B" w:rsidRDefault="00321DF9">
      <w:pPr>
        <w:pStyle w:val="enumlev1"/>
        <w:jc w:val="both"/>
        <w:rPr>
          <w:lang w:val="en-US"/>
        </w:rPr>
        <w:pPrChange w:id="1439" w:author="Chairman" w:date="2022-12-12T14:24:00Z">
          <w:pPr>
            <w:pStyle w:val="enumlev1"/>
          </w:pPr>
        </w:pPrChange>
      </w:pPr>
      <w:r w:rsidRPr="0075399B">
        <w:rPr>
          <w:lang w:val="en-US"/>
        </w:rPr>
        <w:t>–</w:t>
      </w:r>
      <w:r w:rsidRPr="0075399B">
        <w:rPr>
          <w:lang w:val="en-US"/>
        </w:rPr>
        <w:tab/>
        <w:t>transmit the DSC call.</w:t>
      </w:r>
    </w:p>
    <w:p w14:paraId="7E2C4D7D" w14:textId="77777777" w:rsidR="00321DF9" w:rsidRPr="0075399B" w:rsidRDefault="00321DF9" w:rsidP="00E33D7E">
      <w:pPr>
        <w:pStyle w:val="Heading2"/>
        <w:rPr>
          <w:lang w:val="en-US"/>
        </w:rPr>
      </w:pPr>
      <w:bookmarkStart w:id="1440" w:name="_Toc121819903"/>
      <w:ins w:id="1441" w:author="Chairman" w:date="2022-12-12T14:25:00Z">
        <w:r>
          <w:rPr>
            <w:lang w:val="en-US"/>
          </w:rPr>
          <w:t>A3-</w:t>
        </w:r>
      </w:ins>
      <w:r w:rsidRPr="0075399B">
        <w:rPr>
          <w:lang w:val="en-US"/>
        </w:rPr>
        <w:t>4.3</w:t>
      </w:r>
      <w:r w:rsidRPr="0075399B">
        <w:rPr>
          <w:lang w:val="en-US"/>
        </w:rPr>
        <w:tab/>
        <w:t>Repeating a call</w:t>
      </w:r>
      <w:bookmarkEnd w:id="1440"/>
    </w:p>
    <w:p w14:paraId="04A5B3F1" w14:textId="77777777" w:rsidR="00321DF9" w:rsidRPr="0075399B" w:rsidRDefault="00321DF9">
      <w:pPr>
        <w:jc w:val="both"/>
        <w:rPr>
          <w:lang w:val="en-US"/>
        </w:rPr>
        <w:pPrChange w:id="1442" w:author="Chairman" w:date="2022-12-12T14:26:00Z">
          <w:pPr/>
        </w:pPrChange>
      </w:pPr>
      <w:r w:rsidRPr="0075399B">
        <w:rPr>
          <w:lang w:val="en-US"/>
        </w:rPr>
        <w:t>A DSC call for public correspondence may be repeated on the same or another DSC channel, if no acknowledgement is received within 5 min.</w:t>
      </w:r>
    </w:p>
    <w:p w14:paraId="63F4DE05" w14:textId="77777777" w:rsidR="00321DF9" w:rsidRPr="0075399B" w:rsidRDefault="00321DF9">
      <w:pPr>
        <w:jc w:val="both"/>
        <w:rPr>
          <w:lang w:val="en-US"/>
        </w:rPr>
        <w:pPrChange w:id="1443" w:author="Chairman" w:date="2022-12-12T14:26:00Z">
          <w:pPr/>
        </w:pPrChange>
      </w:pPr>
      <w:r w:rsidRPr="0075399B">
        <w:rPr>
          <w:lang w:val="en-US"/>
        </w:rPr>
        <w:t>Further call attempts should be delayed at least 1</w:t>
      </w:r>
      <w:del w:id="1444" w:author="Chairman" w:date="2022-08-03T12:03:00Z">
        <w:r w:rsidRPr="0075399B" w:rsidDel="001534E5">
          <w:rPr>
            <w:lang w:val="en-US"/>
          </w:rPr>
          <w:delText>5</w:delText>
        </w:r>
      </w:del>
      <w:ins w:id="1445" w:author="Chairman" w:date="2022-08-03T12:03:00Z">
        <w:r>
          <w:rPr>
            <w:lang w:val="en-US"/>
          </w:rPr>
          <w:t>0</w:t>
        </w:r>
      </w:ins>
      <w:r w:rsidRPr="0075399B">
        <w:rPr>
          <w:lang w:val="en-US"/>
        </w:rPr>
        <w:t> min, if acknowledgement is still not received.</w:t>
      </w:r>
    </w:p>
    <w:p w14:paraId="43F64BDE" w14:textId="77777777" w:rsidR="00321DF9" w:rsidRPr="0075399B" w:rsidRDefault="00321DF9">
      <w:pPr>
        <w:pStyle w:val="Heading2"/>
        <w:jc w:val="both"/>
        <w:rPr>
          <w:lang w:val="en-US"/>
        </w:rPr>
        <w:pPrChange w:id="1446" w:author="Chairman" w:date="2022-12-12T14:26:00Z">
          <w:pPr>
            <w:pStyle w:val="Heading2"/>
          </w:pPr>
        </w:pPrChange>
      </w:pPr>
      <w:bookmarkStart w:id="1447" w:name="_Toc121819904"/>
      <w:ins w:id="1448" w:author="Chairman" w:date="2022-12-12T14:25:00Z">
        <w:r>
          <w:rPr>
            <w:lang w:val="en-US"/>
          </w:rPr>
          <w:t>A3-</w:t>
        </w:r>
      </w:ins>
      <w:r w:rsidRPr="0075399B">
        <w:rPr>
          <w:lang w:val="en-US"/>
        </w:rPr>
        <w:t>4.4</w:t>
      </w:r>
      <w:r w:rsidRPr="0075399B">
        <w:rPr>
          <w:lang w:val="en-US"/>
        </w:rPr>
        <w:tab/>
        <w:t>Acknowledgement of a received call and preparation for reception of the traffic</w:t>
      </w:r>
      <w:bookmarkEnd w:id="1447"/>
    </w:p>
    <w:p w14:paraId="5AC96C9F" w14:textId="77777777" w:rsidR="00321DF9" w:rsidRPr="0075399B" w:rsidRDefault="00321DF9">
      <w:pPr>
        <w:jc w:val="both"/>
        <w:rPr>
          <w:lang w:val="en-US"/>
        </w:rPr>
        <w:pPrChange w:id="1449" w:author="Chairman" w:date="2022-12-12T14:26:00Z">
          <w:pPr/>
        </w:pPrChange>
      </w:pPr>
      <w:r w:rsidRPr="0075399B">
        <w:rPr>
          <w:lang w:val="en-US"/>
        </w:rPr>
        <w:t>On receipt of a DSC call from a coast station or another ship, a DSC acknowledgement is transmitted as follows:</w:t>
      </w:r>
    </w:p>
    <w:p w14:paraId="7C58FBF4" w14:textId="77777777" w:rsidR="00321DF9" w:rsidRPr="0075399B" w:rsidRDefault="00321DF9">
      <w:pPr>
        <w:pStyle w:val="enumlev1"/>
        <w:jc w:val="both"/>
        <w:rPr>
          <w:lang w:val="en-US"/>
        </w:rPr>
        <w:pPrChange w:id="1450" w:author="Chairman" w:date="2022-12-12T14:26:00Z">
          <w:pPr>
            <w:pStyle w:val="enumlev1"/>
          </w:pPr>
        </w:pPrChange>
      </w:pPr>
      <w:r w:rsidRPr="0075399B">
        <w:rPr>
          <w:lang w:val="en-US"/>
        </w:rPr>
        <w:t>–</w:t>
      </w:r>
      <w:r w:rsidRPr="0075399B">
        <w:rPr>
          <w:lang w:val="en-US"/>
        </w:rPr>
        <w:tab/>
        <w:t>select the acknowledgement format on the DSC equipment,</w:t>
      </w:r>
    </w:p>
    <w:p w14:paraId="7CC6CAEE" w14:textId="77777777" w:rsidR="00321DF9" w:rsidRPr="0075399B" w:rsidRDefault="00321DF9">
      <w:pPr>
        <w:pStyle w:val="enumlev1"/>
        <w:jc w:val="both"/>
        <w:rPr>
          <w:lang w:val="en-US"/>
        </w:rPr>
        <w:pPrChange w:id="1451" w:author="Chairman" w:date="2022-12-12T14:26:00Z">
          <w:pPr>
            <w:pStyle w:val="enumlev1"/>
          </w:pPr>
        </w:pPrChange>
      </w:pPr>
      <w:r w:rsidRPr="0075399B">
        <w:rPr>
          <w:lang w:val="en-US"/>
        </w:rPr>
        <w:t>–</w:t>
      </w:r>
      <w:r w:rsidRPr="0075399B">
        <w:rPr>
          <w:lang w:val="en-US"/>
        </w:rPr>
        <w:tab/>
        <w:t>transmit an acknowledgement indicating whether the ship is able to communicate as proposed in the call (type of communication and working frequency),</w:t>
      </w:r>
    </w:p>
    <w:p w14:paraId="71640013" w14:textId="77777777" w:rsidR="00321DF9" w:rsidRPr="0075399B" w:rsidRDefault="00321DF9">
      <w:pPr>
        <w:pStyle w:val="enumlev1"/>
        <w:jc w:val="both"/>
        <w:rPr>
          <w:lang w:val="en-US"/>
        </w:rPr>
        <w:pPrChange w:id="1452" w:author="Chairman" w:date="2022-12-12T14:26:00Z">
          <w:pPr>
            <w:pStyle w:val="enumlev1"/>
          </w:pPr>
        </w:pPrChange>
      </w:pPr>
      <w:r w:rsidRPr="0075399B">
        <w:rPr>
          <w:lang w:val="en-US"/>
        </w:rPr>
        <w:t>–</w:t>
      </w:r>
      <w:r w:rsidRPr="0075399B">
        <w:rPr>
          <w:lang w:val="en-US"/>
        </w:rPr>
        <w:tab/>
        <w:t>if able to communicate as indicated, tune the transmitter and the radiotelephony receiver to the indicated working channel and prepare to receive the traffic.</w:t>
      </w:r>
    </w:p>
    <w:p w14:paraId="2463BD3C" w14:textId="77777777" w:rsidR="00321DF9" w:rsidRPr="0075399B" w:rsidRDefault="00321DF9">
      <w:pPr>
        <w:pStyle w:val="Heading2"/>
        <w:jc w:val="both"/>
        <w:rPr>
          <w:lang w:val="en-US"/>
        </w:rPr>
        <w:pPrChange w:id="1453" w:author="Chairman" w:date="2022-12-12T14:26:00Z">
          <w:pPr>
            <w:pStyle w:val="Heading2"/>
          </w:pPr>
        </w:pPrChange>
      </w:pPr>
      <w:bookmarkStart w:id="1454" w:name="_Toc121819905"/>
      <w:ins w:id="1455" w:author="Chairman" w:date="2022-12-12T14:25:00Z">
        <w:r>
          <w:rPr>
            <w:lang w:val="en-US"/>
          </w:rPr>
          <w:t>A3-</w:t>
        </w:r>
      </w:ins>
      <w:r w:rsidRPr="0075399B">
        <w:rPr>
          <w:lang w:val="en-US"/>
        </w:rPr>
        <w:t>4.5</w:t>
      </w:r>
      <w:r w:rsidRPr="0075399B">
        <w:rPr>
          <w:lang w:val="en-US"/>
        </w:rPr>
        <w:tab/>
        <w:t>Reception of acknowledgement and further actions</w:t>
      </w:r>
      <w:bookmarkEnd w:id="1454"/>
    </w:p>
    <w:p w14:paraId="215F62AB" w14:textId="77777777" w:rsidR="00321DF9" w:rsidRPr="0075399B" w:rsidRDefault="00321DF9">
      <w:pPr>
        <w:jc w:val="both"/>
        <w:rPr>
          <w:lang w:val="en-US"/>
        </w:rPr>
        <w:pPrChange w:id="1456" w:author="Chairman" w:date="2022-12-12T14:26:00Z">
          <w:pPr/>
        </w:pPrChange>
      </w:pPr>
      <w:r w:rsidRPr="0075399B">
        <w:rPr>
          <w:lang w:val="en-US"/>
        </w:rPr>
        <w:t>When receiving an acknowledgement indicating that the called station is able to receive the traffic, prepare to transmit the traffic as follows:</w:t>
      </w:r>
    </w:p>
    <w:p w14:paraId="6358F29D" w14:textId="77777777" w:rsidR="00321DF9" w:rsidRPr="0075399B" w:rsidRDefault="00321DF9">
      <w:pPr>
        <w:pStyle w:val="enumlev1"/>
        <w:jc w:val="both"/>
        <w:rPr>
          <w:lang w:val="en-US"/>
        </w:rPr>
        <w:pPrChange w:id="1457" w:author="Chairman" w:date="2022-12-12T14:26:00Z">
          <w:pPr>
            <w:pStyle w:val="enumlev1"/>
          </w:pPr>
        </w:pPrChange>
      </w:pPr>
      <w:r w:rsidRPr="0075399B">
        <w:rPr>
          <w:lang w:val="en-US"/>
        </w:rPr>
        <w:t>–</w:t>
      </w:r>
      <w:r w:rsidRPr="0075399B">
        <w:rPr>
          <w:lang w:val="en-US"/>
        </w:rPr>
        <w:tab/>
        <w:t>tune the transmitter and receiver to the indicated working channel;</w:t>
      </w:r>
    </w:p>
    <w:p w14:paraId="66606F96" w14:textId="77777777" w:rsidR="00321DF9" w:rsidRPr="0075399B" w:rsidRDefault="00321DF9">
      <w:pPr>
        <w:pStyle w:val="enumlev1"/>
        <w:jc w:val="both"/>
        <w:rPr>
          <w:lang w:val="en-US"/>
        </w:rPr>
        <w:pPrChange w:id="1458" w:author="Chairman" w:date="2022-12-12T14:26:00Z">
          <w:pPr>
            <w:pStyle w:val="enumlev1"/>
          </w:pPr>
        </w:pPrChange>
      </w:pPr>
      <w:r w:rsidRPr="0075399B">
        <w:rPr>
          <w:lang w:val="en-US"/>
        </w:rPr>
        <w:t>–</w:t>
      </w:r>
      <w:r w:rsidRPr="0075399B">
        <w:rPr>
          <w:lang w:val="en-US"/>
        </w:rPr>
        <w:tab/>
        <w:t>commence the communication on the working channel by:</w:t>
      </w:r>
    </w:p>
    <w:p w14:paraId="1CA5C5AE" w14:textId="77777777" w:rsidR="00321DF9" w:rsidRPr="0075399B" w:rsidRDefault="00321DF9">
      <w:pPr>
        <w:pStyle w:val="enumlev2"/>
        <w:jc w:val="both"/>
        <w:rPr>
          <w:lang w:val="en-US"/>
        </w:rPr>
        <w:pPrChange w:id="1459" w:author="Chairman" w:date="2022-12-12T14:26:00Z">
          <w:pPr>
            <w:pStyle w:val="enumlev2"/>
          </w:pPr>
        </w:pPrChange>
      </w:pPr>
      <w:r w:rsidRPr="0075399B">
        <w:rPr>
          <w:lang w:val="en-US"/>
        </w:rPr>
        <w:t>–</w:t>
      </w:r>
      <w:r w:rsidRPr="0075399B">
        <w:rPr>
          <w:lang w:val="en-US"/>
        </w:rPr>
        <w:tab/>
        <w:t xml:space="preserve">the </w:t>
      </w:r>
      <w:ins w:id="1460" w:author="Chairman" w:date="2022-08-03T12:03:00Z">
        <w:r>
          <w:rPr>
            <w:lang w:val="en-US"/>
          </w:rPr>
          <w:t>MMSI (</w:t>
        </w:r>
      </w:ins>
      <w:r w:rsidRPr="0075399B">
        <w:rPr>
          <w:lang w:val="en-US"/>
        </w:rPr>
        <w:t>9-digit identity</w:t>
      </w:r>
      <w:ins w:id="1461" w:author="Chairman" w:date="2022-08-03T12:03:00Z">
        <w:r>
          <w:rPr>
            <w:lang w:val="en-US"/>
          </w:rPr>
          <w:t>)</w:t>
        </w:r>
      </w:ins>
      <w:r w:rsidRPr="0075399B">
        <w:rPr>
          <w:lang w:val="en-US"/>
        </w:rPr>
        <w:t xml:space="preserve"> or call sign or other identification of the called station,</w:t>
      </w:r>
    </w:p>
    <w:p w14:paraId="1E9D652D" w14:textId="77777777" w:rsidR="00321DF9" w:rsidRPr="0075399B" w:rsidRDefault="00321DF9">
      <w:pPr>
        <w:pStyle w:val="enumlev2"/>
        <w:jc w:val="both"/>
        <w:rPr>
          <w:lang w:val="en-US"/>
        </w:rPr>
        <w:pPrChange w:id="1462" w:author="Chairman" w:date="2022-12-12T14:26:00Z">
          <w:pPr>
            <w:pStyle w:val="enumlev2"/>
          </w:pPr>
        </w:pPrChange>
      </w:pPr>
      <w:r w:rsidRPr="0075399B">
        <w:rPr>
          <w:lang w:val="en-US"/>
        </w:rPr>
        <w:t>–</w:t>
      </w:r>
      <w:r w:rsidRPr="0075399B">
        <w:rPr>
          <w:lang w:val="en-US"/>
        </w:rPr>
        <w:tab/>
        <w:t>“this is”,</w:t>
      </w:r>
    </w:p>
    <w:p w14:paraId="173F3555" w14:textId="77777777" w:rsidR="00321DF9" w:rsidRPr="0075399B" w:rsidRDefault="00321DF9">
      <w:pPr>
        <w:pStyle w:val="enumlev2"/>
        <w:jc w:val="both"/>
        <w:rPr>
          <w:lang w:val="en-US"/>
        </w:rPr>
        <w:pPrChange w:id="1463" w:author="Chairman" w:date="2022-12-12T14:26:00Z">
          <w:pPr>
            <w:pStyle w:val="enumlev2"/>
          </w:pPr>
        </w:pPrChange>
      </w:pPr>
      <w:r w:rsidRPr="0075399B">
        <w:rPr>
          <w:lang w:val="en-US"/>
        </w:rPr>
        <w:t>–</w:t>
      </w:r>
      <w:r w:rsidRPr="0075399B">
        <w:rPr>
          <w:lang w:val="en-US"/>
        </w:rPr>
        <w:tab/>
        <w:t xml:space="preserve">the </w:t>
      </w:r>
      <w:ins w:id="1464" w:author="Chairman" w:date="2022-08-03T12:03:00Z">
        <w:r>
          <w:rPr>
            <w:lang w:val="en-US"/>
          </w:rPr>
          <w:t>MMSI (</w:t>
        </w:r>
      </w:ins>
      <w:r w:rsidRPr="0075399B">
        <w:rPr>
          <w:lang w:val="en-US"/>
        </w:rPr>
        <w:t>9-digit identity</w:t>
      </w:r>
      <w:ins w:id="1465" w:author="Chairman" w:date="2022-08-03T12:04:00Z">
        <w:r>
          <w:rPr>
            <w:lang w:val="en-US"/>
          </w:rPr>
          <w:t>)</w:t>
        </w:r>
      </w:ins>
      <w:r w:rsidRPr="0075399B">
        <w:rPr>
          <w:lang w:val="en-US"/>
        </w:rPr>
        <w:t xml:space="preserve"> or call sign or other identification of own ship.</w:t>
      </w:r>
    </w:p>
    <w:p w14:paraId="6EEDCA61" w14:textId="77777777" w:rsidR="00321DF9" w:rsidRPr="0075399B" w:rsidRDefault="00321DF9">
      <w:pPr>
        <w:jc w:val="both"/>
        <w:rPr>
          <w:lang w:val="en-US"/>
        </w:rPr>
        <w:pPrChange w:id="1466" w:author="Chairman" w:date="2022-12-12T14:26:00Z">
          <w:pPr/>
        </w:pPrChange>
      </w:pPr>
      <w:r w:rsidRPr="0075399B">
        <w:rPr>
          <w:lang w:val="en-US"/>
        </w:rPr>
        <w:t>It will normally rest with the ship to call again a little later in case the acknowledgement from the coast station indicates that the coast station is not able to receive the traffic immediately.</w:t>
      </w:r>
    </w:p>
    <w:p w14:paraId="3379D689" w14:textId="77777777" w:rsidR="00321DF9" w:rsidRPr="0075399B" w:rsidRDefault="00321DF9">
      <w:pPr>
        <w:jc w:val="both"/>
        <w:rPr>
          <w:lang w:val="en-US"/>
        </w:rPr>
        <w:pPrChange w:id="1467" w:author="Chairman" w:date="2022-12-12T14:26:00Z">
          <w:pPr/>
        </w:pPrChange>
      </w:pPr>
      <w:r w:rsidRPr="0075399B">
        <w:rPr>
          <w:lang w:val="en-US"/>
        </w:rPr>
        <w:lastRenderedPageBreak/>
        <w:t>In case the ship, in response to a call to another ship, receives an acknowledgement indicating that the other ship is not able to receive the traffic immediately, it will normally rest with the called ship to transmit a call to the calling ship when ready to receive the traffic.</w:t>
      </w:r>
    </w:p>
    <w:p w14:paraId="642823CD" w14:textId="77777777" w:rsidR="00321DF9" w:rsidRPr="0075399B" w:rsidRDefault="00321DF9">
      <w:pPr>
        <w:pStyle w:val="Heading1"/>
        <w:jc w:val="both"/>
        <w:rPr>
          <w:lang w:val="en-US"/>
        </w:rPr>
        <w:pPrChange w:id="1468" w:author="Chairman" w:date="2022-12-12T14:26:00Z">
          <w:pPr>
            <w:pStyle w:val="Heading1"/>
          </w:pPr>
        </w:pPrChange>
      </w:pPr>
      <w:bookmarkStart w:id="1469" w:name="_Toc121819906"/>
      <w:ins w:id="1470" w:author="Chairman" w:date="2022-12-12T14:26:00Z">
        <w:r>
          <w:rPr>
            <w:lang w:val="en-US"/>
          </w:rPr>
          <w:t>A3-</w:t>
        </w:r>
      </w:ins>
      <w:r w:rsidRPr="0075399B">
        <w:rPr>
          <w:lang w:val="en-US"/>
        </w:rPr>
        <w:t>5</w:t>
      </w:r>
      <w:r w:rsidRPr="0075399B">
        <w:rPr>
          <w:lang w:val="en-US"/>
        </w:rPr>
        <w:tab/>
      </w:r>
      <w:ins w:id="1471" w:author="Chairman" w:date="2022-08-03T12:05:00Z">
        <w:r w:rsidRPr="001C5CFE">
          <w:t>Test calls using digital selective calling</w:t>
        </w:r>
      </w:ins>
      <w:del w:id="1472" w:author="Chairman" w:date="2022-08-03T12:05:00Z">
        <w:r w:rsidRPr="0075399B" w:rsidDel="001534E5">
          <w:rPr>
            <w:lang w:val="en-US"/>
          </w:rPr>
          <w:delText>Testing the equipment used for distress and safety</w:delText>
        </w:r>
      </w:del>
      <w:bookmarkEnd w:id="1469"/>
    </w:p>
    <w:p w14:paraId="72F26E19" w14:textId="77777777" w:rsidR="00321DF9" w:rsidRPr="0075399B" w:rsidRDefault="00321DF9">
      <w:pPr>
        <w:jc w:val="both"/>
        <w:rPr>
          <w:lang w:val="en-US"/>
        </w:rPr>
        <w:pPrChange w:id="1473" w:author="Chairman" w:date="2022-12-12T14:26:00Z">
          <w:pPr/>
        </w:pPrChange>
      </w:pPr>
      <w:r w:rsidRPr="0075399B">
        <w:rPr>
          <w:lang w:val="en-US"/>
        </w:rPr>
        <w:t>Testing on the exclusive DSC distress and safety calling frequency 2</w:t>
      </w:r>
      <w:r w:rsidRPr="0075399B">
        <w:rPr>
          <w:rFonts w:ascii="Tms Rmn" w:hAnsi="Tms Rmn"/>
          <w:sz w:val="12"/>
          <w:lang w:val="en-US"/>
        </w:rPr>
        <w:t> </w:t>
      </w:r>
      <w:r w:rsidRPr="0075399B">
        <w:rPr>
          <w:lang w:val="en-US"/>
        </w:rPr>
        <w:t>187.5 kHz should be limited as far as possible.</w:t>
      </w:r>
      <w:ins w:id="1474" w:author="Chairman" w:date="2022-08-03T12:05:00Z">
        <w:r w:rsidRPr="001534E5">
          <w:t xml:space="preserve"> </w:t>
        </w:r>
        <w:r w:rsidRPr="007A6698">
          <w:t xml:space="preserve">DSC test calls by ship stations should normally be transmitted using </w:t>
        </w:r>
        <w:r w:rsidRPr="001066A3">
          <w:t xml:space="preserve">the </w:t>
        </w:r>
        <w:r w:rsidRPr="007A6698">
          <w:t xml:space="preserve">DSC format specifier </w:t>
        </w:r>
        <w:r w:rsidRPr="001066A3">
          <w:t>as</w:t>
        </w:r>
        <w:r w:rsidRPr="007A6698">
          <w:t xml:space="preserve"> “individual” and </w:t>
        </w:r>
        <w:r w:rsidRPr="001066A3">
          <w:t xml:space="preserve">the </w:t>
        </w:r>
        <w:r w:rsidRPr="007A6698">
          <w:t xml:space="preserve">category </w:t>
        </w:r>
        <w:r w:rsidRPr="001066A3">
          <w:t>as</w:t>
        </w:r>
        <w:r w:rsidRPr="007A6698">
          <w:t xml:space="preserve"> “safety”. The test of </w:t>
        </w:r>
        <w:r w:rsidRPr="001066A3">
          <w:t>a</w:t>
        </w:r>
        <w:r w:rsidRPr="007A6698">
          <w:t xml:space="preserve"> distress button itself should be performed without any emission of radio waves.</w:t>
        </w:r>
      </w:ins>
    </w:p>
    <w:p w14:paraId="5976B43C" w14:textId="77777777" w:rsidR="00321DF9" w:rsidRPr="0075399B" w:rsidRDefault="00321DF9">
      <w:pPr>
        <w:jc w:val="both"/>
        <w:rPr>
          <w:lang w:val="en-US"/>
        </w:rPr>
        <w:pPrChange w:id="1475" w:author="Chairman" w:date="2022-12-12T14:26:00Z">
          <w:pPr/>
        </w:pPrChange>
      </w:pPr>
      <w:r w:rsidRPr="0075399B">
        <w:rPr>
          <w:lang w:val="en-US"/>
        </w:rPr>
        <w:t>Test calls should be transmitted by the ship station and acknowledged by the called station. Normally there would be no further communication between the two stations involved.</w:t>
      </w:r>
    </w:p>
    <w:p w14:paraId="39ED4514" w14:textId="77777777" w:rsidR="00321DF9" w:rsidRPr="0075399B" w:rsidRDefault="00321DF9">
      <w:pPr>
        <w:jc w:val="both"/>
        <w:rPr>
          <w:lang w:val="en-US"/>
        </w:rPr>
        <w:pPrChange w:id="1476" w:author="Chairman" w:date="2022-12-12T14:26:00Z">
          <w:pPr/>
        </w:pPrChange>
      </w:pPr>
      <w:r w:rsidRPr="0075399B">
        <w:rPr>
          <w:lang w:val="en-US"/>
        </w:rPr>
        <w:t>A VHF and MF test call to a station is transmitted as follows:</w:t>
      </w:r>
    </w:p>
    <w:p w14:paraId="5E7FDD97" w14:textId="77777777" w:rsidR="00321DF9" w:rsidRPr="0075399B" w:rsidRDefault="00321DF9">
      <w:pPr>
        <w:pStyle w:val="enumlev1"/>
        <w:jc w:val="both"/>
        <w:rPr>
          <w:lang w:val="en-US"/>
        </w:rPr>
        <w:pPrChange w:id="1477" w:author="Chairman" w:date="2022-12-12T14:26:00Z">
          <w:pPr>
            <w:pStyle w:val="enumlev1"/>
          </w:pPr>
        </w:pPrChange>
      </w:pPr>
      <w:r w:rsidRPr="0075399B">
        <w:rPr>
          <w:lang w:val="en-US"/>
        </w:rPr>
        <w:t>–</w:t>
      </w:r>
      <w:r w:rsidRPr="0075399B">
        <w:rPr>
          <w:lang w:val="en-US"/>
        </w:rPr>
        <w:tab/>
        <w:t>key in or select the format for the test call on the DSC,</w:t>
      </w:r>
    </w:p>
    <w:p w14:paraId="6A64D513" w14:textId="77777777" w:rsidR="00321DF9" w:rsidRPr="0075399B" w:rsidRDefault="00321DF9">
      <w:pPr>
        <w:pStyle w:val="enumlev1"/>
        <w:jc w:val="both"/>
        <w:rPr>
          <w:lang w:val="en-US"/>
        </w:rPr>
        <w:pPrChange w:id="1478" w:author="Chairman" w:date="2022-12-12T14:26:00Z">
          <w:pPr>
            <w:pStyle w:val="enumlev1"/>
          </w:pPr>
        </w:pPrChange>
      </w:pPr>
      <w:r w:rsidRPr="0075399B">
        <w:rPr>
          <w:lang w:val="en-US"/>
        </w:rPr>
        <w:t>–</w:t>
      </w:r>
      <w:r w:rsidRPr="0075399B">
        <w:rPr>
          <w:lang w:val="en-US"/>
        </w:rPr>
        <w:tab/>
        <w:t xml:space="preserve">key in the </w:t>
      </w:r>
      <w:ins w:id="1479" w:author="Chairman" w:date="2022-08-03T12:05:00Z">
        <w:r>
          <w:rPr>
            <w:lang w:val="en-US"/>
          </w:rPr>
          <w:t>MMSI (</w:t>
        </w:r>
      </w:ins>
      <w:r w:rsidRPr="0075399B">
        <w:rPr>
          <w:lang w:val="en-US"/>
        </w:rPr>
        <w:t>9-digit identity</w:t>
      </w:r>
      <w:ins w:id="1480" w:author="Chairman" w:date="2022-08-03T12:05:00Z">
        <w:r>
          <w:rPr>
            <w:lang w:val="en-US"/>
          </w:rPr>
          <w:t>)</w:t>
        </w:r>
      </w:ins>
      <w:r w:rsidRPr="0075399B">
        <w:rPr>
          <w:lang w:val="en-US"/>
        </w:rPr>
        <w:t xml:space="preserve"> of the station to be called,</w:t>
      </w:r>
    </w:p>
    <w:p w14:paraId="394F3755" w14:textId="77777777" w:rsidR="00321DF9" w:rsidRPr="0075399B" w:rsidRDefault="00321DF9">
      <w:pPr>
        <w:pStyle w:val="enumlev1"/>
        <w:jc w:val="both"/>
        <w:rPr>
          <w:lang w:val="en-US"/>
        </w:rPr>
        <w:pPrChange w:id="1481" w:author="Chairman" w:date="2022-12-12T14:26:00Z">
          <w:pPr>
            <w:pStyle w:val="enumlev1"/>
          </w:pPr>
        </w:pPrChange>
      </w:pPr>
      <w:r w:rsidRPr="0075399B">
        <w:rPr>
          <w:lang w:val="en-US"/>
        </w:rPr>
        <w:t>–</w:t>
      </w:r>
      <w:r w:rsidRPr="0075399B">
        <w:rPr>
          <w:lang w:val="en-US"/>
        </w:rPr>
        <w:tab/>
        <w:t>transmit the DSC test call,</w:t>
      </w:r>
    </w:p>
    <w:p w14:paraId="2F0A9444" w14:textId="77777777" w:rsidR="00321DF9" w:rsidRPr="0075399B" w:rsidRDefault="00321DF9">
      <w:pPr>
        <w:pStyle w:val="enumlev1"/>
        <w:jc w:val="both"/>
        <w:rPr>
          <w:lang w:val="en-US"/>
        </w:rPr>
        <w:pPrChange w:id="1482" w:author="Chairman" w:date="2022-12-12T14:26:00Z">
          <w:pPr>
            <w:pStyle w:val="enumlev1"/>
          </w:pPr>
        </w:pPrChange>
      </w:pPr>
      <w:r w:rsidRPr="0075399B">
        <w:rPr>
          <w:lang w:val="en-US"/>
        </w:rPr>
        <w:t>–</w:t>
      </w:r>
      <w:r w:rsidRPr="0075399B">
        <w:rPr>
          <w:lang w:val="en-US"/>
        </w:rPr>
        <w:tab/>
        <w:t>wait for acknowledgement.</w:t>
      </w:r>
    </w:p>
    <w:p w14:paraId="43E6CD1E" w14:textId="77777777" w:rsidR="00321DF9" w:rsidRPr="0075399B" w:rsidRDefault="00321DF9">
      <w:pPr>
        <w:pStyle w:val="Heading1"/>
        <w:jc w:val="both"/>
        <w:rPr>
          <w:lang w:val="en-US"/>
        </w:rPr>
        <w:pPrChange w:id="1483" w:author="Chairman" w:date="2022-12-12T14:26:00Z">
          <w:pPr>
            <w:pStyle w:val="Heading1"/>
          </w:pPr>
        </w:pPrChange>
      </w:pPr>
      <w:bookmarkStart w:id="1484" w:name="_Toc121819907"/>
      <w:ins w:id="1485" w:author="Chairman" w:date="2022-12-12T14:26:00Z">
        <w:r>
          <w:rPr>
            <w:lang w:val="en-US"/>
          </w:rPr>
          <w:t>A3-</w:t>
        </w:r>
      </w:ins>
      <w:r w:rsidRPr="0075399B">
        <w:rPr>
          <w:lang w:val="en-US"/>
        </w:rPr>
        <w:t>6</w:t>
      </w:r>
      <w:r w:rsidRPr="0075399B">
        <w:rPr>
          <w:lang w:val="en-US"/>
        </w:rPr>
        <w:tab/>
        <w:t>Special conditions and procedures for digital selective calling communication on HF</w:t>
      </w:r>
      <w:bookmarkEnd w:id="1484"/>
    </w:p>
    <w:p w14:paraId="0857DEA1" w14:textId="77777777" w:rsidR="00321DF9" w:rsidRPr="0075399B" w:rsidRDefault="00321DF9" w:rsidP="00E33D7E">
      <w:pPr>
        <w:pStyle w:val="Headingb"/>
        <w:rPr>
          <w:lang w:val="en-US"/>
        </w:rPr>
      </w:pPr>
      <w:r w:rsidRPr="0075399B">
        <w:rPr>
          <w:lang w:val="en-US"/>
        </w:rPr>
        <w:t>General</w:t>
      </w:r>
    </w:p>
    <w:p w14:paraId="2E047B17" w14:textId="77777777" w:rsidR="00321DF9" w:rsidRPr="0075399B" w:rsidRDefault="00321DF9">
      <w:pPr>
        <w:jc w:val="both"/>
        <w:rPr>
          <w:lang w:val="en-US"/>
        </w:rPr>
        <w:pPrChange w:id="1486" w:author="Chairman" w:date="2022-12-12T14:27:00Z">
          <w:pPr/>
        </w:pPrChange>
      </w:pPr>
      <w:r w:rsidRPr="0075399B">
        <w:rPr>
          <w:lang w:val="en-US"/>
        </w:rPr>
        <w:t xml:space="preserve">The procedures for DSC communication on HF are – with some additions described in </w:t>
      </w:r>
      <w:del w:id="1487" w:author="Chairman" w:date="2022-08-03T12:06:00Z">
        <w:r w:rsidRPr="0075399B" w:rsidDel="001534E5">
          <w:rPr>
            <w:lang w:val="en-US"/>
          </w:rPr>
          <w:delText>§</w:delText>
        </w:r>
      </w:del>
      <w:r>
        <w:rPr>
          <w:lang w:val="en-US"/>
        </w:rPr>
        <w:t>§</w:t>
      </w:r>
      <w:r w:rsidRPr="0075399B">
        <w:rPr>
          <w:lang w:val="en-US"/>
        </w:rPr>
        <w:t> </w:t>
      </w:r>
      <w:ins w:id="1488" w:author="Chairman" w:date="2022-12-12T14:26:00Z">
        <w:r>
          <w:rPr>
            <w:lang w:val="en-US"/>
          </w:rPr>
          <w:t>A3-</w:t>
        </w:r>
      </w:ins>
      <w:r w:rsidRPr="0075399B">
        <w:rPr>
          <w:lang w:val="en-US"/>
        </w:rPr>
        <w:t xml:space="preserve">6.1 to </w:t>
      </w:r>
      <w:ins w:id="1489" w:author="Chairman" w:date="2022-08-03T12:07:00Z">
        <w:r>
          <w:rPr>
            <w:lang w:val="en-US"/>
          </w:rPr>
          <w:t>§</w:t>
        </w:r>
      </w:ins>
      <w:ins w:id="1490" w:author="Chairman" w:date="2022-12-12T14:27:00Z">
        <w:r>
          <w:rPr>
            <w:lang w:val="en-US"/>
          </w:rPr>
          <w:t>A3-</w:t>
        </w:r>
      </w:ins>
      <w:r w:rsidRPr="0075399B">
        <w:rPr>
          <w:lang w:val="en-US"/>
        </w:rPr>
        <w:t>6.3 below – equal to the corresponding procedures for DSC communications on MF/VHF.</w:t>
      </w:r>
    </w:p>
    <w:p w14:paraId="7CF2E876" w14:textId="77777777" w:rsidR="00321DF9" w:rsidRPr="0075399B" w:rsidRDefault="00321DF9">
      <w:pPr>
        <w:jc w:val="both"/>
        <w:rPr>
          <w:lang w:val="en-US"/>
        </w:rPr>
        <w:pPrChange w:id="1491" w:author="Chairman" w:date="2022-12-12T14:27:00Z">
          <w:pPr/>
        </w:pPrChange>
      </w:pPr>
      <w:r w:rsidRPr="0075399B">
        <w:rPr>
          <w:lang w:val="en-US"/>
        </w:rPr>
        <w:t>Due regard to the special conditions described in § </w:t>
      </w:r>
      <w:ins w:id="1492" w:author="Chairman" w:date="2022-12-12T14:27:00Z">
        <w:r>
          <w:rPr>
            <w:lang w:val="en-US"/>
          </w:rPr>
          <w:t>A3-</w:t>
        </w:r>
      </w:ins>
      <w:r w:rsidRPr="0075399B">
        <w:rPr>
          <w:lang w:val="en-US"/>
        </w:rPr>
        <w:t>6.1 to </w:t>
      </w:r>
      <w:ins w:id="1493" w:author="Chairman" w:date="2022-08-03T12:07:00Z">
        <w:r>
          <w:rPr>
            <w:lang w:val="en-US"/>
          </w:rPr>
          <w:t>§</w:t>
        </w:r>
      </w:ins>
      <w:ins w:id="1494" w:author="Chairman" w:date="2022-12-12T14:27:00Z">
        <w:r>
          <w:rPr>
            <w:lang w:val="en-US"/>
          </w:rPr>
          <w:t>A3-</w:t>
        </w:r>
      </w:ins>
      <w:r w:rsidRPr="0075399B">
        <w:rPr>
          <w:lang w:val="en-US"/>
        </w:rPr>
        <w:t>6.3 should be given when making DSC communications on HF.</w:t>
      </w:r>
    </w:p>
    <w:p w14:paraId="0DCCDF2C" w14:textId="77777777" w:rsidR="00321DF9" w:rsidRPr="0075399B" w:rsidRDefault="00321DF9" w:rsidP="00E33D7E">
      <w:pPr>
        <w:pStyle w:val="Heading2"/>
        <w:rPr>
          <w:lang w:val="en-US"/>
        </w:rPr>
      </w:pPr>
      <w:bookmarkStart w:id="1495" w:name="_Toc121819908"/>
      <w:bookmarkStart w:id="1496" w:name="_Hlk128562335"/>
      <w:ins w:id="1497" w:author="Chairman" w:date="2022-12-12T14:28:00Z">
        <w:r>
          <w:rPr>
            <w:lang w:val="en-US"/>
          </w:rPr>
          <w:t>A3-</w:t>
        </w:r>
      </w:ins>
      <w:r w:rsidRPr="0075399B">
        <w:rPr>
          <w:lang w:val="en-US"/>
        </w:rPr>
        <w:t>6.1</w:t>
      </w:r>
      <w:r w:rsidRPr="0075399B">
        <w:rPr>
          <w:lang w:val="en-US"/>
        </w:rPr>
        <w:tab/>
        <w:t>Distress</w:t>
      </w:r>
      <w:bookmarkEnd w:id="1495"/>
    </w:p>
    <w:p w14:paraId="079A4878" w14:textId="77777777" w:rsidR="00321DF9" w:rsidRPr="0075399B" w:rsidRDefault="00321DF9" w:rsidP="00E33D7E">
      <w:pPr>
        <w:pStyle w:val="Heading3"/>
        <w:rPr>
          <w:lang w:val="en-US"/>
        </w:rPr>
      </w:pPr>
      <w:bookmarkStart w:id="1498" w:name="_Toc121819909"/>
      <w:ins w:id="1499" w:author="Chairman" w:date="2022-12-12T14:28:00Z">
        <w:r>
          <w:rPr>
            <w:lang w:val="en-US"/>
          </w:rPr>
          <w:t>A3-</w:t>
        </w:r>
      </w:ins>
      <w:r w:rsidRPr="0075399B">
        <w:rPr>
          <w:lang w:val="en-US"/>
        </w:rPr>
        <w:t>6.1.1</w:t>
      </w:r>
      <w:r w:rsidRPr="0075399B">
        <w:rPr>
          <w:lang w:val="en-US"/>
        </w:rPr>
        <w:tab/>
        <w:t>Transmission of digital selective calling distress alert and choice of HF bands</w:t>
      </w:r>
      <w:bookmarkEnd w:id="1498"/>
    </w:p>
    <w:p w14:paraId="44DAE0E3" w14:textId="77777777" w:rsidR="00321DF9" w:rsidRPr="0075399B" w:rsidRDefault="00321DF9">
      <w:pPr>
        <w:jc w:val="both"/>
        <w:rPr>
          <w:lang w:val="en-US"/>
        </w:rPr>
        <w:pPrChange w:id="1500" w:author="Chairman" w:date="2022-12-12T14:28:00Z">
          <w:pPr/>
        </w:pPrChange>
      </w:pPr>
      <w:r w:rsidRPr="00FD2B12">
        <w:rPr>
          <w:lang w:val="en-US"/>
        </w:rPr>
        <w:t>In sea areas A3 and A4 a DSC distress alert on HF is intended to be received by coast stations and a DSC distress alert on MF</w:t>
      </w:r>
      <w:ins w:id="1501" w:author="USA" w:date="2023-02-28T13:41:00Z">
        <w:r w:rsidRPr="00FD2B12">
          <w:rPr>
            <w:lang w:val="en-US"/>
          </w:rPr>
          <w:t xml:space="preserve"> </w:t>
        </w:r>
        <w:r w:rsidRPr="00FD2B12">
          <w:rPr>
            <w:highlight w:val="cyan"/>
            <w:lang w:val="en-US"/>
          </w:rPr>
          <w:t>and</w:t>
        </w:r>
      </w:ins>
      <w:del w:id="1502" w:author="USA" w:date="2023-02-28T13:41:00Z">
        <w:r w:rsidRPr="00FD2B12" w:rsidDel="006E291E">
          <w:rPr>
            <w:highlight w:val="cyan"/>
            <w:lang w:val="en-US"/>
          </w:rPr>
          <w:delText>/</w:delText>
        </w:r>
      </w:del>
      <w:ins w:id="1503" w:author="USA" w:date="2023-02-28T13:41:00Z">
        <w:r w:rsidRPr="00FD2B12">
          <w:rPr>
            <w:lang w:val="en-US"/>
          </w:rPr>
          <w:t xml:space="preserve"> </w:t>
        </w:r>
      </w:ins>
      <w:r w:rsidRPr="00FD2B12">
        <w:rPr>
          <w:lang w:val="en-US"/>
        </w:rPr>
        <w:t>VHF is intended to be received by other ships in the vicinity.</w:t>
      </w:r>
    </w:p>
    <w:p w14:paraId="1BF22E46" w14:textId="77777777" w:rsidR="00321DF9" w:rsidRPr="0075399B" w:rsidRDefault="00321DF9">
      <w:pPr>
        <w:jc w:val="both"/>
        <w:rPr>
          <w:lang w:val="en-US"/>
        </w:rPr>
        <w:pPrChange w:id="1504" w:author="Chairman" w:date="2022-12-12T14:28:00Z">
          <w:pPr/>
        </w:pPrChange>
      </w:pPr>
      <w:r w:rsidRPr="0075399B">
        <w:rPr>
          <w:lang w:val="en-US"/>
        </w:rPr>
        <w:t>The DSC distress alert should as far as possible include the ship’s last known position and the time (in UTC) it was valid. If the position and time is not inserted automatically from the ship’s navigational equipment, it should be inserted manually.</w:t>
      </w:r>
    </w:p>
    <w:p w14:paraId="34E5E3AF" w14:textId="5C867816" w:rsidR="00321DF9" w:rsidRPr="0075399B" w:rsidRDefault="00321DF9">
      <w:pPr>
        <w:jc w:val="both"/>
        <w:rPr>
          <w:lang w:val="en-US"/>
        </w:rPr>
        <w:pPrChange w:id="1505" w:author="Chairman" w:date="2022-12-12T14:28:00Z">
          <w:pPr/>
        </w:pPrChange>
      </w:pPr>
      <w:r w:rsidRPr="00FD2B12">
        <w:rPr>
          <w:highlight w:val="cyan"/>
          <w:lang w:val="en-US"/>
        </w:rPr>
        <w:t xml:space="preserve">Propagation characteristics of HF radio waves </w:t>
      </w:r>
      <w:ins w:id="1506" w:author="USA" w:date="2023-02-28T11:05:00Z">
        <w:r w:rsidRPr="00FD2B12">
          <w:rPr>
            <w:highlight w:val="cyan"/>
            <w:lang w:val="en-US"/>
          </w:rPr>
          <w:t xml:space="preserve">are impacted by </w:t>
        </w:r>
      </w:ins>
      <w:del w:id="1507" w:author="USA" w:date="2023-02-28T11:06:00Z">
        <w:r w:rsidRPr="00FD2B12" w:rsidDel="00017887">
          <w:rPr>
            <w:highlight w:val="cyan"/>
            <w:lang w:val="en-US"/>
          </w:rPr>
          <w:delText xml:space="preserve">for </w:delText>
        </w:r>
      </w:del>
      <w:r w:rsidRPr="00FD2B12">
        <w:rPr>
          <w:highlight w:val="cyan"/>
          <w:lang w:val="en-US"/>
        </w:rPr>
        <w:t>the</w:t>
      </w:r>
      <w:del w:id="1508" w:author="USA" w:date="2023-02-28T13:11:00Z">
        <w:r w:rsidRPr="00FD2B12" w:rsidDel="00D87E37">
          <w:rPr>
            <w:highlight w:val="cyan"/>
            <w:lang w:val="en-US"/>
          </w:rPr>
          <w:delText xml:space="preserve"> actual</w:delText>
        </w:r>
      </w:del>
      <w:r w:rsidRPr="00FD2B12">
        <w:rPr>
          <w:highlight w:val="cyan"/>
          <w:lang w:val="en-US"/>
        </w:rPr>
        <w:t xml:space="preserve"> season</w:t>
      </w:r>
      <w:ins w:id="1509" w:author="USA" w:date="2023-02-28T13:11:00Z">
        <w:r w:rsidRPr="00FD2B12">
          <w:rPr>
            <w:highlight w:val="cyan"/>
            <w:lang w:val="en-US"/>
          </w:rPr>
          <w:t>s</w:t>
        </w:r>
      </w:ins>
      <w:ins w:id="1510" w:author="USA" w:date="2023-02-28T11:06:00Z">
        <w:r w:rsidRPr="00FD2B12">
          <w:rPr>
            <w:highlight w:val="cyan"/>
            <w:lang w:val="en-US"/>
          </w:rPr>
          <w:t>,</w:t>
        </w:r>
      </w:ins>
      <w:del w:id="1511" w:author="USA" w:date="2023-02-28T11:06:00Z">
        <w:r w:rsidRPr="00FD2B12" w:rsidDel="00017887">
          <w:rPr>
            <w:highlight w:val="cyan"/>
            <w:lang w:val="en-US"/>
          </w:rPr>
          <w:delText xml:space="preserve"> and</w:delText>
        </w:r>
      </w:del>
      <w:r w:rsidRPr="00FD2B12">
        <w:rPr>
          <w:highlight w:val="cyan"/>
          <w:lang w:val="en-US"/>
        </w:rPr>
        <w:t xml:space="preserve"> time of the day</w:t>
      </w:r>
      <w:ins w:id="1512" w:author="USA" w:date="2023-02-28T11:06:00Z">
        <w:r w:rsidRPr="00FD2B12">
          <w:rPr>
            <w:highlight w:val="cyan"/>
            <w:lang w:val="en-US"/>
          </w:rPr>
          <w:t>, sea conditions</w:t>
        </w:r>
      </w:ins>
      <w:r w:rsidR="00424671">
        <w:rPr>
          <w:highlight w:val="cyan"/>
          <w:lang w:val="en-US"/>
        </w:rPr>
        <w:t>,</w:t>
      </w:r>
      <w:ins w:id="1513" w:author="USA" w:date="2023-02-28T11:06:00Z">
        <w:r w:rsidRPr="00FD2B12">
          <w:rPr>
            <w:highlight w:val="cyan"/>
            <w:lang w:val="en-US"/>
          </w:rPr>
          <w:t xml:space="preserve"> and </w:t>
        </w:r>
      </w:ins>
      <w:ins w:id="1514" w:author="USA" w:date="2023-03-01T11:18:00Z">
        <w:r>
          <w:rPr>
            <w:highlight w:val="cyan"/>
            <w:lang w:val="en-US"/>
          </w:rPr>
          <w:t xml:space="preserve">the </w:t>
        </w:r>
      </w:ins>
      <w:ins w:id="1515" w:author="USA" w:date="2023-02-28T11:06:00Z">
        <w:r w:rsidRPr="00FD2B12">
          <w:rPr>
            <w:highlight w:val="cyan"/>
            <w:lang w:val="en-US"/>
          </w:rPr>
          <w:t xml:space="preserve">weather.  </w:t>
        </w:r>
      </w:ins>
      <w:ins w:id="1516" w:author="USA" w:date="2023-02-28T11:13:00Z">
        <w:r w:rsidRPr="00FD2B12">
          <w:rPr>
            <w:highlight w:val="cyan"/>
            <w:lang w:val="en-US"/>
          </w:rPr>
          <w:t xml:space="preserve">All these conditions </w:t>
        </w:r>
      </w:ins>
      <w:r w:rsidRPr="00FD2B12">
        <w:rPr>
          <w:highlight w:val="cyan"/>
          <w:lang w:val="en-US"/>
        </w:rPr>
        <w:t xml:space="preserve"> should be taken into account when choosing HF bands for transmission of DSC distress alert. </w:t>
      </w:r>
      <w:ins w:id="1517" w:author="USA" w:date="2023-02-28T13:37:00Z">
        <w:r w:rsidRPr="00FD2B12">
          <w:rPr>
            <w:highlight w:val="cyan"/>
            <w:lang w:val="en-US"/>
          </w:rPr>
          <w:t xml:space="preserve">To maximize the probability of </w:t>
        </w:r>
      </w:ins>
      <w:ins w:id="1518" w:author="USA" w:date="2023-02-28T13:38:00Z">
        <w:r w:rsidRPr="00FD2B12">
          <w:rPr>
            <w:highlight w:val="cyan"/>
            <w:lang w:val="en-US"/>
          </w:rPr>
          <w:t xml:space="preserve">the  successful reception of the alert by coast stations, the distress alert </w:t>
        </w:r>
      </w:ins>
      <w:ins w:id="1519" w:author="USA" w:date="2023-02-28T13:39:00Z">
        <w:r w:rsidRPr="00FD2B12">
          <w:rPr>
            <w:highlight w:val="cyan"/>
            <w:lang w:val="en-US"/>
          </w:rPr>
          <w:t>should be sent as a multi-frequency</w:t>
        </w:r>
      </w:ins>
      <w:ins w:id="1520" w:author="USA" w:date="2023-02-28T13:40:00Z">
        <w:r w:rsidRPr="00FD2B12">
          <w:rPr>
            <w:highlight w:val="cyan"/>
            <w:lang w:val="en-US"/>
          </w:rPr>
          <w:t xml:space="preserve"> call attempt (see section A1-3.1.3.2</w:t>
        </w:r>
      </w:ins>
      <w:ins w:id="1521" w:author="USA" w:date="2023-02-28T13:47:00Z">
        <w:r w:rsidRPr="00FD2B12">
          <w:rPr>
            <w:highlight w:val="cyan"/>
            <w:lang w:val="en-US"/>
          </w:rPr>
          <w:t>)</w:t>
        </w:r>
      </w:ins>
      <w:ins w:id="1522" w:author="USA" w:date="2023-02-28T13:40:00Z">
        <w:r w:rsidRPr="00FD2B12">
          <w:rPr>
            <w:highlight w:val="cyan"/>
            <w:lang w:val="en-US"/>
          </w:rPr>
          <w:t>.</w:t>
        </w:r>
      </w:ins>
      <w:ins w:id="1523" w:author="USA" w:date="2023-02-28T13:38:00Z">
        <w:r w:rsidRPr="00FD2B12" w:rsidDel="00B260EB">
          <w:rPr>
            <w:highlight w:val="cyan"/>
            <w:lang w:eastAsia="zh-CN"/>
          </w:rPr>
          <w:t xml:space="preserve"> </w:t>
        </w:r>
      </w:ins>
      <w:ins w:id="1524" w:author="Chairman" w:date="2022-12-12T14:28:00Z">
        <w:del w:id="1525" w:author="USA" w:date="2023-02-28T11:14:00Z">
          <w:r w:rsidRPr="00FD2B12" w:rsidDel="00B260EB">
            <w:rPr>
              <w:highlight w:val="cyan"/>
              <w:lang w:eastAsia="zh-CN"/>
              <w:rPrChange w:id="1526" w:author="USA" w:date="2023-02-28T13:46:00Z">
                <w:rPr>
                  <w:highlight w:val="yellow"/>
                  <w:lang w:val="en-US" w:eastAsia="zh-CN"/>
                </w:rPr>
              </w:rPrChange>
            </w:rPr>
            <w:delText xml:space="preserve">Condition of sea and </w:delText>
          </w:r>
          <w:r w:rsidRPr="00FD2B12" w:rsidDel="00B260EB">
            <w:rPr>
              <w:highlight w:val="cyan"/>
              <w:rPrChange w:id="1527" w:author="USA" w:date="2023-02-28T13:46:00Z">
                <w:rPr>
                  <w:highlight w:val="yellow"/>
                  <w:lang w:val="en-US"/>
                </w:rPr>
              </w:rPrChange>
            </w:rPr>
            <w:delText>weather</w:delText>
          </w:r>
          <w:r w:rsidRPr="00FD2B12" w:rsidDel="00B260EB">
            <w:rPr>
              <w:highlight w:val="cyan"/>
            </w:rPr>
            <w:delText xml:space="preserve"> have an impact on HF transmissions and should be taken into account.</w:delText>
          </w:r>
        </w:del>
      </w:ins>
    </w:p>
    <w:p w14:paraId="725C8983" w14:textId="77777777" w:rsidR="00321DF9" w:rsidRPr="0075399B" w:rsidRDefault="00321DF9">
      <w:pPr>
        <w:jc w:val="both"/>
        <w:rPr>
          <w:lang w:val="en-US"/>
        </w:rPr>
        <w:pPrChange w:id="1528" w:author="Chairman" w:date="2022-12-12T14:28:00Z">
          <w:pPr/>
        </w:pPrChange>
      </w:pPr>
      <w:r w:rsidRPr="00FD2B12">
        <w:rPr>
          <w:lang w:val="en-US"/>
        </w:rPr>
        <w:lastRenderedPageBreak/>
        <w:t>As a general rule the DSC distress channel in the 8 MHz maritime band (8</w:t>
      </w:r>
      <w:r w:rsidRPr="00FD2B12">
        <w:rPr>
          <w:rFonts w:ascii="Tms Rmn" w:hAnsi="Tms Rmn"/>
          <w:sz w:val="12"/>
          <w:lang w:val="en-US"/>
        </w:rPr>
        <w:t> </w:t>
      </w:r>
      <w:r w:rsidRPr="00FD2B12">
        <w:rPr>
          <w:lang w:val="en-US"/>
        </w:rPr>
        <w:t>414.5 kHz) may in many cases be an appropriate first choice.</w:t>
      </w:r>
    </w:p>
    <w:p w14:paraId="631457BB" w14:textId="77777777" w:rsidR="00321DF9" w:rsidRPr="0075399B" w:rsidDel="006E291E" w:rsidRDefault="00321DF9">
      <w:pPr>
        <w:jc w:val="both"/>
        <w:rPr>
          <w:del w:id="1529" w:author="USA" w:date="2023-02-28T13:41:00Z"/>
          <w:lang w:val="en-US"/>
        </w:rPr>
        <w:pPrChange w:id="1530" w:author="Chairman" w:date="2022-12-12T14:28:00Z">
          <w:pPr/>
        </w:pPrChange>
      </w:pPr>
      <w:del w:id="1531" w:author="USA" w:date="2023-02-28T13:41:00Z">
        <w:r w:rsidRPr="00FD2B12" w:rsidDel="006E291E">
          <w:rPr>
            <w:highlight w:val="cyan"/>
            <w:lang w:val="en-US"/>
          </w:rPr>
          <w:delText>Transmission of the DSC distress alert in more than one HF band will normally increase the probability of successful reception of the alert by coast stations.</w:delText>
        </w:r>
      </w:del>
    </w:p>
    <w:p w14:paraId="1E768591" w14:textId="77777777" w:rsidR="00321DF9" w:rsidRPr="0075399B" w:rsidRDefault="00321DF9">
      <w:pPr>
        <w:jc w:val="both"/>
        <w:rPr>
          <w:lang w:val="en-US"/>
        </w:rPr>
        <w:pPrChange w:id="1532" w:author="Chairman" w:date="2022-12-12T14:28:00Z">
          <w:pPr/>
        </w:pPrChange>
      </w:pPr>
      <w:r w:rsidRPr="0075399B">
        <w:rPr>
          <w:lang w:val="en-US"/>
        </w:rPr>
        <w:t>DSC distress alert may be sent on a number of HF bands in two different ways:</w:t>
      </w:r>
    </w:p>
    <w:p w14:paraId="43EEBCFB" w14:textId="77777777" w:rsidR="00321DF9" w:rsidRPr="0075399B" w:rsidRDefault="00321DF9">
      <w:pPr>
        <w:pStyle w:val="enumlev1"/>
        <w:jc w:val="both"/>
        <w:rPr>
          <w:lang w:val="en-US"/>
        </w:rPr>
        <w:pPrChange w:id="1533" w:author="Chairman" w:date="2022-12-12T14:28:00Z">
          <w:pPr>
            <w:pStyle w:val="enumlev1"/>
          </w:pPr>
        </w:pPrChange>
      </w:pPr>
      <w:r w:rsidRPr="0075399B">
        <w:rPr>
          <w:lang w:val="en-US"/>
        </w:rPr>
        <w:t>a)</w:t>
      </w:r>
      <w:r w:rsidRPr="0075399B">
        <w:rPr>
          <w:lang w:val="en-US"/>
        </w:rPr>
        <w:tab/>
        <w:t>either by transmitting the DSC distress alert on one HF band, and waiting a few minutes for receiving acknowledgement by a coast station;</w:t>
      </w:r>
    </w:p>
    <w:p w14:paraId="38D4B097" w14:textId="77777777" w:rsidR="00321DF9" w:rsidRPr="0075399B" w:rsidRDefault="00321DF9">
      <w:pPr>
        <w:pStyle w:val="enumlev1"/>
        <w:jc w:val="both"/>
        <w:rPr>
          <w:lang w:val="en-US"/>
        </w:rPr>
        <w:pPrChange w:id="1534" w:author="Chairman" w:date="2022-12-12T14:28:00Z">
          <w:pPr>
            <w:pStyle w:val="enumlev1"/>
          </w:pPr>
        </w:pPrChange>
      </w:pPr>
      <w:r w:rsidRPr="0075399B">
        <w:rPr>
          <w:lang w:val="en-US"/>
        </w:rPr>
        <w:tab/>
        <w:t>if no acknowledgement is received within 3 min, the process is repeated by transmitting the DSC distress alert on another appropriate HF band etc.;</w:t>
      </w:r>
    </w:p>
    <w:p w14:paraId="52876EAA" w14:textId="77777777" w:rsidR="00321DF9" w:rsidRPr="0075399B" w:rsidRDefault="00321DF9">
      <w:pPr>
        <w:pStyle w:val="enumlev1"/>
        <w:jc w:val="both"/>
        <w:rPr>
          <w:lang w:val="en-US"/>
        </w:rPr>
        <w:pPrChange w:id="1535" w:author="Chairman" w:date="2022-12-12T14:28:00Z">
          <w:pPr>
            <w:pStyle w:val="enumlev1"/>
          </w:pPr>
        </w:pPrChange>
      </w:pPr>
      <w:r w:rsidRPr="0075399B">
        <w:rPr>
          <w:lang w:val="en-US"/>
        </w:rPr>
        <w:t>b)</w:t>
      </w:r>
      <w:r w:rsidRPr="0075399B">
        <w:rPr>
          <w:lang w:val="en-US"/>
        </w:rPr>
        <w:tab/>
        <w:t>or by transmitting the DSC distress alert at a number of HF bands with no, or only very short, pauses between the calls, without waiting for acknowledgement between the calls.</w:t>
      </w:r>
    </w:p>
    <w:p w14:paraId="30AD597C" w14:textId="77777777" w:rsidR="00321DF9" w:rsidRPr="0075399B" w:rsidRDefault="00321DF9">
      <w:pPr>
        <w:jc w:val="both"/>
        <w:rPr>
          <w:lang w:val="en-US"/>
        </w:rPr>
        <w:pPrChange w:id="1536" w:author="Chairman" w:date="2022-12-12T14:28:00Z">
          <w:pPr/>
        </w:pPrChange>
      </w:pPr>
      <w:r w:rsidRPr="0075399B">
        <w:rPr>
          <w:lang w:val="en-US"/>
        </w:rPr>
        <w:t>It is recommended to follow procedure a) in all cases, where time permits to do so; this will make it easier to choose the appropriate HF band for commencement of the subsequent communication with the coast station on the corresponding distress traffic channel.</w:t>
      </w:r>
    </w:p>
    <w:p w14:paraId="054EA8D7" w14:textId="77777777" w:rsidR="00321DF9" w:rsidRPr="0075399B" w:rsidRDefault="00321DF9">
      <w:pPr>
        <w:jc w:val="both"/>
        <w:rPr>
          <w:lang w:val="en-US"/>
        </w:rPr>
        <w:pPrChange w:id="1537" w:author="Chairman" w:date="2022-12-12T14:28:00Z">
          <w:pPr/>
        </w:pPrChange>
      </w:pPr>
      <w:r w:rsidRPr="0075399B">
        <w:rPr>
          <w:lang w:val="en-US"/>
        </w:rPr>
        <w:t>Transmitting the DSC distress alert on HF:</w:t>
      </w:r>
    </w:p>
    <w:p w14:paraId="35AFFBD3" w14:textId="77777777" w:rsidR="00321DF9" w:rsidRPr="0075399B" w:rsidRDefault="00321DF9">
      <w:pPr>
        <w:pStyle w:val="enumlev1"/>
        <w:jc w:val="both"/>
        <w:rPr>
          <w:lang w:val="en-US"/>
        </w:rPr>
        <w:pPrChange w:id="1538" w:author="Chairman" w:date="2022-12-12T14:28:00Z">
          <w:pPr>
            <w:pStyle w:val="enumlev1"/>
          </w:pPr>
        </w:pPrChange>
      </w:pPr>
      <w:r w:rsidRPr="0075399B">
        <w:rPr>
          <w:lang w:val="en-US"/>
        </w:rPr>
        <w:t>–</w:t>
      </w:r>
      <w:r w:rsidRPr="0075399B">
        <w:rPr>
          <w:lang w:val="en-US"/>
        </w:rPr>
        <w:tab/>
        <w:t>tune the transmitter to the chosen HF DSC distress channel (4 207.5, 6 312, 8 414.5, 12 577, 16 804.5 kHz);</w:t>
      </w:r>
    </w:p>
    <w:p w14:paraId="3B5C9E93" w14:textId="77777777" w:rsidR="00321DF9" w:rsidRPr="0075399B" w:rsidRDefault="00321DF9">
      <w:pPr>
        <w:pStyle w:val="enumlev1"/>
        <w:jc w:val="both"/>
        <w:rPr>
          <w:lang w:val="en-US"/>
        </w:rPr>
        <w:pPrChange w:id="1539" w:author="Chairman" w:date="2022-12-12T14:28:00Z">
          <w:pPr>
            <w:pStyle w:val="enumlev1"/>
          </w:pPr>
        </w:pPrChange>
      </w:pPr>
      <w:r w:rsidRPr="0075399B">
        <w:rPr>
          <w:lang w:val="en-US"/>
        </w:rPr>
        <w:t>–</w:t>
      </w:r>
      <w:r w:rsidRPr="0075399B">
        <w:rPr>
          <w:lang w:val="en-US"/>
        </w:rPr>
        <w:tab/>
        <w:t>follow the instructions for keying in or selection of relevant information on the DSC equipment as described in § </w:t>
      </w:r>
      <w:ins w:id="1540" w:author="Chairman" w:date="2022-12-12T14:29:00Z">
        <w:r>
          <w:rPr>
            <w:lang w:val="en-US"/>
          </w:rPr>
          <w:t>A3-</w:t>
        </w:r>
      </w:ins>
      <w:r w:rsidRPr="0075399B">
        <w:rPr>
          <w:lang w:val="en-US"/>
        </w:rPr>
        <w:t>1.1;</w:t>
      </w:r>
    </w:p>
    <w:p w14:paraId="6B3C4DD5" w14:textId="77777777" w:rsidR="00321DF9" w:rsidRPr="0075399B" w:rsidRDefault="00321DF9" w:rsidP="00E33D7E">
      <w:pPr>
        <w:pStyle w:val="enumlev1"/>
        <w:rPr>
          <w:lang w:val="en-US"/>
        </w:rPr>
      </w:pPr>
      <w:r w:rsidRPr="0075399B">
        <w:rPr>
          <w:lang w:val="en-US"/>
        </w:rPr>
        <w:t>–</w:t>
      </w:r>
      <w:r w:rsidRPr="0075399B">
        <w:rPr>
          <w:lang w:val="en-US"/>
        </w:rPr>
        <w:tab/>
        <w:t>transmit the DSC distress alert.</w:t>
      </w:r>
    </w:p>
    <w:p w14:paraId="0382DBD2" w14:textId="77777777" w:rsidR="00321DF9" w:rsidRPr="0075399B" w:rsidRDefault="00321DF9" w:rsidP="00E33D7E">
      <w:pPr>
        <w:rPr>
          <w:lang w:val="en-US"/>
        </w:rPr>
      </w:pPr>
      <w:r w:rsidRPr="0075399B">
        <w:rPr>
          <w:lang w:val="en-US"/>
        </w:rPr>
        <w:t>In special cases, for example in tropical zones, transmission of DSC distress alert on HF may, in addition to ship</w:t>
      </w:r>
      <w:r w:rsidRPr="0075399B">
        <w:rPr>
          <w:lang w:val="en-US"/>
        </w:rPr>
        <w:noBreakHyphen/>
        <w:t>to</w:t>
      </w:r>
      <w:r w:rsidRPr="0075399B">
        <w:rPr>
          <w:lang w:val="en-US"/>
        </w:rPr>
        <w:noBreakHyphen/>
        <w:t>shore alerting, also be useful for ship-to-ship alerting.</w:t>
      </w:r>
    </w:p>
    <w:p w14:paraId="4E37A915" w14:textId="77777777" w:rsidR="00321DF9" w:rsidRPr="0075399B" w:rsidRDefault="00321DF9" w:rsidP="00E33D7E">
      <w:pPr>
        <w:pStyle w:val="Heading3"/>
        <w:rPr>
          <w:lang w:val="en-US"/>
        </w:rPr>
      </w:pPr>
      <w:bookmarkStart w:id="1541" w:name="_Toc121819910"/>
      <w:bookmarkEnd w:id="1496"/>
      <w:ins w:id="1542" w:author="Chairman" w:date="2022-12-12T14:30:00Z">
        <w:r>
          <w:rPr>
            <w:lang w:val="en-US"/>
          </w:rPr>
          <w:t>A3-</w:t>
        </w:r>
      </w:ins>
      <w:r w:rsidRPr="0075399B">
        <w:rPr>
          <w:lang w:val="en-US"/>
        </w:rPr>
        <w:t>6.1.2</w:t>
      </w:r>
      <w:r w:rsidRPr="0075399B">
        <w:rPr>
          <w:lang w:val="en-US"/>
        </w:rPr>
        <w:tab/>
        <w:t>Preparation for the subsequent distress traffic</w:t>
      </w:r>
      <w:bookmarkEnd w:id="1541"/>
    </w:p>
    <w:p w14:paraId="485E6165" w14:textId="77777777" w:rsidR="00321DF9" w:rsidRPr="0075399B" w:rsidRDefault="00321DF9">
      <w:pPr>
        <w:jc w:val="both"/>
        <w:rPr>
          <w:lang w:val="en-US"/>
        </w:rPr>
        <w:pPrChange w:id="1543" w:author="Chairman" w:date="2022-12-12T14:31:00Z">
          <w:pPr/>
        </w:pPrChange>
      </w:pPr>
      <w:r w:rsidRPr="0075399B">
        <w:rPr>
          <w:lang w:val="en-US"/>
        </w:rPr>
        <w:t>After having transmitted the DSC distress alert on appropriate DSC distress channels (HF, MF and/or VHF), prepare for the subsequent distress traffic by tuning the radiocommunication set(s) (HF, MF and/or VHF as appropriate) to the corresponding distress traffic channel(s).</w:t>
      </w:r>
    </w:p>
    <w:p w14:paraId="67CB4691" w14:textId="77777777" w:rsidR="00321DF9" w:rsidRPr="0075399B" w:rsidRDefault="00321DF9">
      <w:pPr>
        <w:jc w:val="both"/>
        <w:rPr>
          <w:lang w:val="en-US"/>
        </w:rPr>
        <w:pPrChange w:id="1544" w:author="Chairman" w:date="2022-12-12T14:31:00Z">
          <w:pPr/>
        </w:pPrChange>
      </w:pPr>
      <w:r w:rsidRPr="00D87E37">
        <w:rPr>
          <w:lang w:val="en-US"/>
        </w:rPr>
        <w:t>Where multiple frequency call attempts are transmitted the corresponding distress traffic frequency should be 8 291 kHz.</w:t>
      </w:r>
    </w:p>
    <w:p w14:paraId="7C5F1192" w14:textId="77777777" w:rsidR="00321DF9" w:rsidRPr="0075399B" w:rsidRDefault="00321DF9">
      <w:pPr>
        <w:jc w:val="both"/>
        <w:rPr>
          <w:lang w:val="en-US"/>
        </w:rPr>
        <w:pPrChange w:id="1545" w:author="Chairman" w:date="2022-12-12T14:31:00Z">
          <w:pPr/>
        </w:pPrChange>
      </w:pPr>
      <w:r w:rsidRPr="0075399B">
        <w:rPr>
          <w:lang w:val="en-US"/>
        </w:rPr>
        <w:t>If method b) described in § </w:t>
      </w:r>
      <w:ins w:id="1546" w:author="Chairman" w:date="2022-12-12T14:30:00Z">
        <w:r>
          <w:rPr>
            <w:lang w:val="en-US"/>
          </w:rPr>
          <w:t>A3-</w:t>
        </w:r>
      </w:ins>
      <w:r w:rsidRPr="0075399B">
        <w:rPr>
          <w:lang w:val="en-US"/>
        </w:rPr>
        <w:t>6.1.1 has been used for transmission of DSC distress alert on a number of HF bands:</w:t>
      </w:r>
    </w:p>
    <w:p w14:paraId="663219A1" w14:textId="77777777" w:rsidR="00321DF9" w:rsidRPr="0075399B" w:rsidRDefault="00321DF9">
      <w:pPr>
        <w:pStyle w:val="enumlev1"/>
        <w:jc w:val="both"/>
        <w:rPr>
          <w:lang w:val="en-US"/>
        </w:rPr>
        <w:pPrChange w:id="1547" w:author="Chairman" w:date="2022-12-12T14:31:00Z">
          <w:pPr>
            <w:pStyle w:val="enumlev1"/>
          </w:pPr>
        </w:pPrChange>
      </w:pPr>
      <w:r w:rsidRPr="0075399B">
        <w:rPr>
          <w:lang w:val="en-US"/>
        </w:rPr>
        <w:t>–</w:t>
      </w:r>
      <w:r w:rsidRPr="0075399B">
        <w:rPr>
          <w:lang w:val="en-US"/>
        </w:rPr>
        <w:tab/>
        <w:t>take into account in which HF band(s) acknowledgement has been successfully received from a coast station;</w:t>
      </w:r>
    </w:p>
    <w:p w14:paraId="2B0E1E9D" w14:textId="77777777" w:rsidR="00321DF9" w:rsidRPr="0075399B" w:rsidRDefault="00321DF9">
      <w:pPr>
        <w:pStyle w:val="enumlev1"/>
        <w:jc w:val="both"/>
        <w:rPr>
          <w:lang w:val="en-US"/>
        </w:rPr>
        <w:pPrChange w:id="1548" w:author="Chairman" w:date="2022-12-12T14:31:00Z">
          <w:pPr>
            <w:pStyle w:val="enumlev1"/>
          </w:pPr>
        </w:pPrChange>
      </w:pPr>
      <w:r w:rsidRPr="0075399B">
        <w:rPr>
          <w:lang w:val="en-US"/>
        </w:rPr>
        <w:t>–</w:t>
      </w:r>
      <w:r w:rsidRPr="0075399B">
        <w:rPr>
          <w:lang w:val="en-US"/>
        </w:rPr>
        <w:tab/>
        <w:t>if acknowledgements have been received on more than one HF band, commence the transmission of distress traffic on one of these bands, but if no response is received from a coast station then the other bands should be used in turn.</w:t>
      </w:r>
    </w:p>
    <w:p w14:paraId="57B940CE" w14:textId="77777777" w:rsidR="00321DF9" w:rsidRPr="0075399B" w:rsidRDefault="00321DF9">
      <w:pPr>
        <w:jc w:val="both"/>
        <w:rPr>
          <w:lang w:val="en-US"/>
        </w:rPr>
        <w:pPrChange w:id="1549" w:author="Chairman" w:date="2022-12-12T14:31:00Z">
          <w:pPr/>
        </w:pPrChange>
      </w:pPr>
      <w:r w:rsidRPr="0075399B">
        <w:rPr>
          <w:lang w:val="en-US"/>
        </w:rPr>
        <w:t xml:space="preserve">The distress traffic frequencies are (see RR Appendix </w:t>
      </w:r>
      <w:r w:rsidRPr="0075399B">
        <w:rPr>
          <w:b/>
          <w:bCs/>
          <w:lang w:val="en-US"/>
        </w:rPr>
        <w:t>15</w:t>
      </w:r>
      <w:r w:rsidRPr="0075399B">
        <w:rPr>
          <w:lang w:val="en-US"/>
        </w:rPr>
        <w:t xml:space="preserve">, Table </w:t>
      </w:r>
      <w:r w:rsidRPr="0075399B">
        <w:rPr>
          <w:b/>
          <w:bCs/>
          <w:lang w:val="en-US"/>
        </w:rPr>
        <w:t>15-1</w:t>
      </w:r>
      <w:r w:rsidRPr="0075399B">
        <w:rPr>
          <w:lang w:val="en-US"/>
        </w:rPr>
        <w:t>):</w:t>
      </w:r>
    </w:p>
    <w:p w14:paraId="78F7FB85" w14:textId="77777777" w:rsidR="00321DF9" w:rsidRPr="0075399B" w:rsidRDefault="00321DF9">
      <w:pPr>
        <w:pStyle w:val="enumlev1"/>
        <w:jc w:val="both"/>
        <w:rPr>
          <w:lang w:val="en-US"/>
        </w:rPr>
        <w:pPrChange w:id="1550" w:author="Chairman" w:date="2022-12-12T14:31:00Z">
          <w:pPr>
            <w:pStyle w:val="enumlev1"/>
          </w:pPr>
        </w:pPrChange>
      </w:pPr>
      <w:r w:rsidRPr="0075399B">
        <w:rPr>
          <w:i/>
          <w:lang w:val="en-US"/>
        </w:rPr>
        <w:tab/>
        <w:t>HF</w:t>
      </w:r>
      <w:r w:rsidRPr="0075399B">
        <w:rPr>
          <w:lang w:val="en-US"/>
        </w:rPr>
        <w:t xml:space="preserve"> (kHz):</w:t>
      </w:r>
    </w:p>
    <w:p w14:paraId="5C79119B" w14:textId="77777777" w:rsidR="00321DF9" w:rsidRPr="0075399B" w:rsidRDefault="00321DF9">
      <w:pPr>
        <w:pStyle w:val="enumlev2"/>
        <w:jc w:val="both"/>
        <w:rPr>
          <w:lang w:val="en-US"/>
        </w:rPr>
        <w:pPrChange w:id="1551" w:author="Chairman" w:date="2022-12-12T14:31:00Z">
          <w:pPr>
            <w:pStyle w:val="enumlev2"/>
          </w:pPr>
        </w:pPrChange>
      </w:pPr>
      <w:r w:rsidRPr="0075399B">
        <w:rPr>
          <w:lang w:val="en-US"/>
        </w:rPr>
        <w:lastRenderedPageBreak/>
        <w:tab/>
        <w:t>Telephony</w:t>
      </w:r>
      <w:r w:rsidRPr="0075399B">
        <w:rPr>
          <w:lang w:val="en-US"/>
        </w:rPr>
        <w:tab/>
        <w:t>4</w:t>
      </w:r>
      <w:r w:rsidRPr="0075399B">
        <w:rPr>
          <w:sz w:val="12"/>
          <w:lang w:val="en-US"/>
        </w:rPr>
        <w:t> </w:t>
      </w:r>
      <w:r w:rsidRPr="0075399B">
        <w:rPr>
          <w:lang w:val="en-US"/>
        </w:rPr>
        <w:t>125</w:t>
      </w:r>
      <w:r w:rsidRPr="0075399B">
        <w:rPr>
          <w:lang w:val="en-US"/>
        </w:rPr>
        <w:tab/>
        <w:t>6</w:t>
      </w:r>
      <w:r w:rsidRPr="0075399B">
        <w:rPr>
          <w:sz w:val="12"/>
          <w:lang w:val="en-US"/>
        </w:rPr>
        <w:t> </w:t>
      </w:r>
      <w:r w:rsidRPr="0075399B">
        <w:rPr>
          <w:lang w:val="en-US"/>
        </w:rPr>
        <w:t>215</w:t>
      </w:r>
      <w:r w:rsidRPr="0075399B">
        <w:rPr>
          <w:lang w:val="en-US"/>
        </w:rPr>
        <w:tab/>
        <w:t>8</w:t>
      </w:r>
      <w:r w:rsidRPr="0075399B">
        <w:rPr>
          <w:sz w:val="12"/>
          <w:lang w:val="en-US"/>
        </w:rPr>
        <w:t> </w:t>
      </w:r>
      <w:r w:rsidRPr="0075399B">
        <w:rPr>
          <w:lang w:val="en-US"/>
        </w:rPr>
        <w:t>291</w:t>
      </w:r>
      <w:r w:rsidRPr="0075399B">
        <w:rPr>
          <w:lang w:val="en-US"/>
        </w:rPr>
        <w:tab/>
        <w:t>12</w:t>
      </w:r>
      <w:r w:rsidRPr="0075399B">
        <w:rPr>
          <w:sz w:val="12"/>
          <w:lang w:val="en-US"/>
        </w:rPr>
        <w:t> </w:t>
      </w:r>
      <w:r w:rsidRPr="0075399B">
        <w:rPr>
          <w:lang w:val="en-US"/>
        </w:rPr>
        <w:t>290</w:t>
      </w:r>
      <w:r w:rsidRPr="0075399B">
        <w:rPr>
          <w:lang w:val="en-US"/>
        </w:rPr>
        <w:tab/>
        <w:t>16</w:t>
      </w:r>
      <w:r w:rsidRPr="0075399B">
        <w:rPr>
          <w:sz w:val="12"/>
          <w:lang w:val="en-US"/>
        </w:rPr>
        <w:t> </w:t>
      </w:r>
      <w:r w:rsidRPr="0075399B">
        <w:rPr>
          <w:lang w:val="en-US"/>
        </w:rPr>
        <w:t>420</w:t>
      </w:r>
      <w:r w:rsidRPr="0075399B">
        <w:rPr>
          <w:lang w:val="en-US"/>
        </w:rPr>
        <w:br/>
      </w:r>
      <w:del w:id="1552" w:author="Chairman" w:date="2022-08-03T12:08:00Z">
        <w:r w:rsidRPr="0075399B" w:rsidDel="00EF5B96">
          <w:rPr>
            <w:lang w:val="en-US"/>
          </w:rPr>
          <w:delText>Telex</w:delText>
        </w:r>
        <w:r w:rsidRPr="0075399B" w:rsidDel="00EF5B96">
          <w:rPr>
            <w:lang w:val="en-US"/>
          </w:rPr>
          <w:tab/>
        </w:r>
        <w:r w:rsidRPr="0075399B" w:rsidDel="00EF5B96">
          <w:rPr>
            <w:lang w:val="en-US"/>
          </w:rPr>
          <w:tab/>
        </w:r>
        <w:r w:rsidDel="00EF5B96">
          <w:rPr>
            <w:lang w:val="en-US"/>
          </w:rPr>
          <w:tab/>
        </w:r>
        <w:r w:rsidRPr="0075399B" w:rsidDel="00EF5B96">
          <w:rPr>
            <w:lang w:val="en-US"/>
          </w:rPr>
          <w:delText>4</w:delText>
        </w:r>
        <w:r w:rsidRPr="0075399B" w:rsidDel="00EF5B96">
          <w:rPr>
            <w:sz w:val="12"/>
            <w:lang w:val="en-US"/>
          </w:rPr>
          <w:delText> </w:delText>
        </w:r>
        <w:r w:rsidRPr="0075399B" w:rsidDel="00EF5B96">
          <w:rPr>
            <w:lang w:val="en-US"/>
          </w:rPr>
          <w:delText>177.5</w:delText>
        </w:r>
        <w:r w:rsidRPr="0075399B" w:rsidDel="00EF5B96">
          <w:rPr>
            <w:lang w:val="en-US"/>
          </w:rPr>
          <w:tab/>
          <w:delText>6</w:delText>
        </w:r>
        <w:r w:rsidRPr="0075399B" w:rsidDel="00EF5B96">
          <w:rPr>
            <w:sz w:val="12"/>
            <w:lang w:val="en-US"/>
          </w:rPr>
          <w:delText> </w:delText>
        </w:r>
        <w:r w:rsidRPr="0075399B" w:rsidDel="00EF5B96">
          <w:rPr>
            <w:lang w:val="en-US"/>
          </w:rPr>
          <w:delText>268</w:delText>
        </w:r>
        <w:r w:rsidRPr="0075399B" w:rsidDel="00EF5B96">
          <w:rPr>
            <w:lang w:val="en-US"/>
          </w:rPr>
          <w:tab/>
          <w:delText>8</w:delText>
        </w:r>
        <w:r w:rsidRPr="0075399B" w:rsidDel="00EF5B96">
          <w:rPr>
            <w:sz w:val="12"/>
            <w:lang w:val="en-US"/>
          </w:rPr>
          <w:delText> </w:delText>
        </w:r>
        <w:r w:rsidRPr="0075399B" w:rsidDel="00EF5B96">
          <w:rPr>
            <w:lang w:val="en-US"/>
          </w:rPr>
          <w:delText>376.5</w:delText>
        </w:r>
        <w:r w:rsidRPr="0075399B" w:rsidDel="00EF5B96">
          <w:rPr>
            <w:lang w:val="en-US"/>
          </w:rPr>
          <w:tab/>
          <w:delText>12</w:delText>
        </w:r>
        <w:r w:rsidRPr="0075399B" w:rsidDel="00EF5B96">
          <w:rPr>
            <w:sz w:val="12"/>
            <w:lang w:val="en-US"/>
          </w:rPr>
          <w:delText> </w:delText>
        </w:r>
        <w:r w:rsidRPr="0075399B" w:rsidDel="00EF5B96">
          <w:rPr>
            <w:lang w:val="en-US"/>
          </w:rPr>
          <w:delText>520</w:delText>
        </w:r>
        <w:r w:rsidRPr="0075399B" w:rsidDel="00EF5B96">
          <w:rPr>
            <w:lang w:val="en-US"/>
          </w:rPr>
          <w:tab/>
          <w:delText>16</w:delText>
        </w:r>
        <w:r w:rsidRPr="0075399B" w:rsidDel="00EF5B96">
          <w:rPr>
            <w:sz w:val="12"/>
            <w:lang w:val="en-US"/>
          </w:rPr>
          <w:delText> </w:delText>
        </w:r>
        <w:r w:rsidRPr="0075399B" w:rsidDel="00EF5B96">
          <w:rPr>
            <w:lang w:val="en-US"/>
          </w:rPr>
          <w:delText>695</w:delText>
        </w:r>
      </w:del>
    </w:p>
    <w:p w14:paraId="2BA53D8D" w14:textId="77777777" w:rsidR="00321DF9" w:rsidRPr="0075399B" w:rsidRDefault="00321DF9">
      <w:pPr>
        <w:pStyle w:val="enumlev1"/>
        <w:jc w:val="both"/>
        <w:rPr>
          <w:lang w:val="en-US"/>
        </w:rPr>
        <w:pPrChange w:id="1553" w:author="Chairman" w:date="2022-12-12T14:31:00Z">
          <w:pPr>
            <w:pStyle w:val="enumlev1"/>
          </w:pPr>
        </w:pPrChange>
      </w:pPr>
      <w:r w:rsidRPr="0075399B">
        <w:rPr>
          <w:i/>
          <w:lang w:val="en-US"/>
        </w:rPr>
        <w:tab/>
        <w:t>MF</w:t>
      </w:r>
      <w:r w:rsidRPr="0075399B">
        <w:rPr>
          <w:lang w:val="en-US"/>
        </w:rPr>
        <w:t xml:space="preserve"> (kHz):</w:t>
      </w:r>
    </w:p>
    <w:p w14:paraId="7D3726AE" w14:textId="77777777" w:rsidR="00321DF9" w:rsidRPr="0075399B" w:rsidRDefault="00321DF9">
      <w:pPr>
        <w:pStyle w:val="enumlev2"/>
        <w:jc w:val="both"/>
        <w:rPr>
          <w:lang w:val="en-US"/>
        </w:rPr>
        <w:pPrChange w:id="1554" w:author="Chairman" w:date="2022-12-12T14:31:00Z">
          <w:pPr>
            <w:pStyle w:val="enumlev2"/>
          </w:pPr>
        </w:pPrChange>
      </w:pPr>
      <w:r w:rsidRPr="0075399B">
        <w:rPr>
          <w:lang w:val="en-US"/>
        </w:rPr>
        <w:tab/>
        <w:t>Telephony</w:t>
      </w:r>
      <w:r w:rsidRPr="0075399B">
        <w:rPr>
          <w:lang w:val="en-US"/>
        </w:rPr>
        <w:tab/>
        <w:t>2</w:t>
      </w:r>
      <w:r w:rsidRPr="0075399B">
        <w:rPr>
          <w:sz w:val="12"/>
          <w:lang w:val="en-US"/>
        </w:rPr>
        <w:t> </w:t>
      </w:r>
      <w:r w:rsidRPr="0075399B">
        <w:rPr>
          <w:lang w:val="en-US"/>
        </w:rPr>
        <w:t>182</w:t>
      </w:r>
      <w:r w:rsidRPr="0075399B">
        <w:rPr>
          <w:lang w:val="en-US"/>
        </w:rPr>
        <w:br/>
      </w:r>
      <w:del w:id="1555" w:author="Chairman" w:date="2022-08-03T12:08:00Z">
        <w:r w:rsidRPr="0075399B" w:rsidDel="00EF5B96">
          <w:rPr>
            <w:lang w:val="en-US"/>
          </w:rPr>
          <w:delText>Telex</w:delText>
        </w:r>
        <w:r w:rsidRPr="0075399B" w:rsidDel="00EF5B96">
          <w:rPr>
            <w:lang w:val="en-US"/>
          </w:rPr>
          <w:tab/>
        </w:r>
        <w:r w:rsidRPr="0075399B" w:rsidDel="00EF5B96">
          <w:rPr>
            <w:lang w:val="en-US"/>
          </w:rPr>
          <w:tab/>
        </w:r>
        <w:r w:rsidDel="00EF5B96">
          <w:rPr>
            <w:lang w:val="en-US"/>
          </w:rPr>
          <w:tab/>
        </w:r>
        <w:r w:rsidRPr="0075399B" w:rsidDel="00EF5B96">
          <w:rPr>
            <w:lang w:val="en-US"/>
          </w:rPr>
          <w:delText>2</w:delText>
        </w:r>
        <w:r w:rsidRPr="0075399B" w:rsidDel="00EF5B96">
          <w:rPr>
            <w:sz w:val="12"/>
            <w:lang w:val="en-US"/>
          </w:rPr>
          <w:delText> </w:delText>
        </w:r>
        <w:r w:rsidRPr="0075399B" w:rsidDel="00EF5B96">
          <w:rPr>
            <w:lang w:val="en-US"/>
          </w:rPr>
          <w:delText>174.5</w:delText>
        </w:r>
      </w:del>
    </w:p>
    <w:p w14:paraId="47D3E6F5" w14:textId="77777777" w:rsidR="00321DF9" w:rsidRPr="0075399B" w:rsidRDefault="00321DF9">
      <w:pPr>
        <w:pStyle w:val="enumlev1"/>
        <w:jc w:val="both"/>
        <w:rPr>
          <w:lang w:val="en-US"/>
        </w:rPr>
        <w:pPrChange w:id="1556" w:author="Chairman" w:date="2022-12-12T14:31:00Z">
          <w:pPr>
            <w:pStyle w:val="enumlev1"/>
          </w:pPr>
        </w:pPrChange>
      </w:pPr>
      <w:r w:rsidRPr="0075399B">
        <w:rPr>
          <w:i/>
          <w:lang w:val="en-US"/>
        </w:rPr>
        <w:tab/>
        <w:t>VHF</w:t>
      </w:r>
      <w:r w:rsidRPr="0075399B">
        <w:rPr>
          <w:lang w:val="en-US"/>
        </w:rPr>
        <w:t>: Channel 16 (156.800 MHz).</w:t>
      </w:r>
    </w:p>
    <w:p w14:paraId="275027B0" w14:textId="77777777" w:rsidR="00321DF9" w:rsidRPr="0075399B" w:rsidRDefault="00321DF9">
      <w:pPr>
        <w:pStyle w:val="Heading3"/>
        <w:jc w:val="both"/>
        <w:rPr>
          <w:lang w:val="en-US"/>
        </w:rPr>
        <w:pPrChange w:id="1557" w:author="Chairman" w:date="2022-12-12T14:31:00Z">
          <w:pPr>
            <w:pStyle w:val="Heading3"/>
          </w:pPr>
        </w:pPrChange>
      </w:pPr>
      <w:bookmarkStart w:id="1558" w:name="_Toc121819911"/>
      <w:ins w:id="1559" w:author="Chairman" w:date="2022-12-12T14:31:00Z">
        <w:r>
          <w:rPr>
            <w:lang w:val="en-US"/>
          </w:rPr>
          <w:t>A3-</w:t>
        </w:r>
      </w:ins>
      <w:r w:rsidRPr="0075399B">
        <w:rPr>
          <w:lang w:val="en-US"/>
        </w:rPr>
        <w:t>6.1.3</w:t>
      </w:r>
      <w:r w:rsidRPr="0075399B">
        <w:rPr>
          <w:lang w:val="en-US"/>
        </w:rPr>
        <w:tab/>
        <w:t>Distress traffic</w:t>
      </w:r>
      <w:bookmarkEnd w:id="1558"/>
    </w:p>
    <w:p w14:paraId="490F46E1" w14:textId="77777777" w:rsidR="00321DF9" w:rsidRPr="0075399B" w:rsidRDefault="00321DF9">
      <w:pPr>
        <w:jc w:val="both"/>
        <w:rPr>
          <w:lang w:val="en-US"/>
        </w:rPr>
        <w:pPrChange w:id="1560" w:author="Chairman" w:date="2022-12-12T14:31:00Z">
          <w:pPr/>
        </w:pPrChange>
      </w:pPr>
      <w:r w:rsidRPr="0075399B">
        <w:rPr>
          <w:lang w:val="en-US"/>
        </w:rPr>
        <w:t xml:space="preserve">The procedures described in § </w:t>
      </w:r>
      <w:ins w:id="1561" w:author="Chairman" w:date="2022-12-12T14:31:00Z">
        <w:r>
          <w:rPr>
            <w:lang w:val="en-US"/>
          </w:rPr>
          <w:t>A3-</w:t>
        </w:r>
      </w:ins>
      <w:r w:rsidRPr="0075399B">
        <w:rPr>
          <w:lang w:val="en-US"/>
        </w:rPr>
        <w:t xml:space="preserve">1.3 are used when the distress traffic on MF/HF is carried out by </w:t>
      </w:r>
      <w:r w:rsidRPr="0075399B">
        <w:rPr>
          <w:i/>
          <w:lang w:val="en-US"/>
        </w:rPr>
        <w:t>radiotelephony</w:t>
      </w:r>
      <w:r w:rsidRPr="0075399B">
        <w:rPr>
          <w:lang w:val="en-US"/>
        </w:rPr>
        <w:t>.</w:t>
      </w:r>
    </w:p>
    <w:p w14:paraId="6A1F0B90" w14:textId="77777777" w:rsidR="00321DF9" w:rsidRPr="0075399B" w:rsidDel="00EF5B96" w:rsidRDefault="00321DF9" w:rsidP="00E33D7E">
      <w:pPr>
        <w:rPr>
          <w:del w:id="1562" w:author="Chairman" w:date="2022-08-03T12:08:00Z"/>
          <w:lang w:val="en-US"/>
        </w:rPr>
      </w:pPr>
      <w:del w:id="1563" w:author="Chairman" w:date="2022-08-03T12:08:00Z">
        <w:r w:rsidRPr="0075399B" w:rsidDel="00EF5B96">
          <w:rPr>
            <w:lang w:val="en-US"/>
          </w:rPr>
          <w:delText xml:space="preserve">The following procedures shall be used in cases where the distress traffic on MF/HF is carried out by </w:delText>
        </w:r>
        <w:r w:rsidRPr="0075399B" w:rsidDel="00EF5B96">
          <w:rPr>
            <w:i/>
            <w:lang w:val="en-US"/>
          </w:rPr>
          <w:delText>radiotelex</w:delText>
        </w:r>
        <w:r w:rsidRPr="0075399B" w:rsidDel="00EF5B96">
          <w:rPr>
            <w:lang w:val="en-US"/>
          </w:rPr>
          <w:delText>:</w:delText>
        </w:r>
      </w:del>
    </w:p>
    <w:p w14:paraId="440B8DBF" w14:textId="77777777" w:rsidR="00321DF9" w:rsidRPr="0075399B" w:rsidDel="00EF5B96" w:rsidRDefault="00321DF9" w:rsidP="00E33D7E">
      <w:pPr>
        <w:pStyle w:val="enumlev1"/>
        <w:rPr>
          <w:del w:id="1564" w:author="Chairman" w:date="2022-08-03T12:08:00Z"/>
          <w:lang w:val="en-US"/>
        </w:rPr>
      </w:pPr>
      <w:del w:id="1565" w:author="Chairman" w:date="2022-08-03T12:08:00Z">
        <w:r w:rsidRPr="0075399B" w:rsidDel="00EF5B96">
          <w:rPr>
            <w:lang w:val="en-US"/>
          </w:rPr>
          <w:delText>–</w:delText>
        </w:r>
        <w:r w:rsidRPr="0075399B" w:rsidDel="00EF5B96">
          <w:rPr>
            <w:lang w:val="en-US"/>
          </w:rPr>
          <w:tab/>
          <w:delText>The forward error correcting (FEC) mode shall be used;</w:delText>
        </w:r>
      </w:del>
    </w:p>
    <w:p w14:paraId="0A49AA96" w14:textId="77777777" w:rsidR="00321DF9" w:rsidRPr="0075399B" w:rsidDel="00EF5B96" w:rsidRDefault="00321DF9" w:rsidP="00E33D7E">
      <w:pPr>
        <w:pStyle w:val="enumlev1"/>
        <w:rPr>
          <w:del w:id="1566" w:author="Chairman" w:date="2022-08-03T12:08:00Z"/>
          <w:lang w:val="en-US"/>
        </w:rPr>
      </w:pPr>
      <w:del w:id="1567" w:author="Chairman" w:date="2022-08-03T12:08:00Z">
        <w:r w:rsidRPr="0075399B" w:rsidDel="00EF5B96">
          <w:rPr>
            <w:lang w:val="en-US"/>
          </w:rPr>
          <w:delText>–</w:delText>
        </w:r>
        <w:r w:rsidRPr="0075399B" w:rsidDel="00EF5B96">
          <w:rPr>
            <w:lang w:val="en-US"/>
          </w:rPr>
          <w:tab/>
          <w:delText>all messages shall be preceded by:</w:delText>
        </w:r>
      </w:del>
    </w:p>
    <w:p w14:paraId="4721F9EF" w14:textId="77777777" w:rsidR="00321DF9" w:rsidRPr="0075399B" w:rsidDel="00EF5B96" w:rsidRDefault="00321DF9" w:rsidP="00E33D7E">
      <w:pPr>
        <w:pStyle w:val="enumlev2"/>
        <w:rPr>
          <w:del w:id="1568" w:author="Chairman" w:date="2022-08-03T12:08:00Z"/>
          <w:lang w:val="en-US"/>
        </w:rPr>
      </w:pPr>
      <w:del w:id="1569" w:author="Chairman" w:date="2022-08-03T12:08:00Z">
        <w:r w:rsidRPr="0075399B" w:rsidDel="00EF5B96">
          <w:rPr>
            <w:lang w:val="en-US"/>
          </w:rPr>
          <w:delText>–</w:delText>
        </w:r>
        <w:r w:rsidRPr="0075399B" w:rsidDel="00EF5B96">
          <w:rPr>
            <w:lang w:val="en-US"/>
          </w:rPr>
          <w:tab/>
          <w:delText>at least one carriage return,</w:delText>
        </w:r>
      </w:del>
    </w:p>
    <w:p w14:paraId="7D7E1D90" w14:textId="77777777" w:rsidR="00321DF9" w:rsidRPr="0075399B" w:rsidDel="00EF5B96" w:rsidRDefault="00321DF9" w:rsidP="00E33D7E">
      <w:pPr>
        <w:pStyle w:val="enumlev2"/>
        <w:rPr>
          <w:del w:id="1570" w:author="Chairman" w:date="2022-08-03T12:08:00Z"/>
          <w:lang w:val="en-US"/>
        </w:rPr>
      </w:pPr>
      <w:del w:id="1571" w:author="Chairman" w:date="2022-08-03T12:08:00Z">
        <w:r w:rsidRPr="0075399B" w:rsidDel="00EF5B96">
          <w:rPr>
            <w:lang w:val="en-US"/>
          </w:rPr>
          <w:delText>–</w:delText>
        </w:r>
        <w:r w:rsidRPr="0075399B" w:rsidDel="00EF5B96">
          <w:rPr>
            <w:lang w:val="en-US"/>
          </w:rPr>
          <w:tab/>
          <w:delText>line feed,</w:delText>
        </w:r>
      </w:del>
    </w:p>
    <w:p w14:paraId="6A41120C" w14:textId="77777777" w:rsidR="00321DF9" w:rsidRPr="0075399B" w:rsidDel="00EF5B96" w:rsidRDefault="00321DF9" w:rsidP="00E33D7E">
      <w:pPr>
        <w:pStyle w:val="enumlev2"/>
        <w:rPr>
          <w:del w:id="1572" w:author="Chairman" w:date="2022-08-03T12:08:00Z"/>
          <w:lang w:val="en-US"/>
        </w:rPr>
      </w:pPr>
      <w:del w:id="1573" w:author="Chairman" w:date="2022-08-03T12:08:00Z">
        <w:r w:rsidRPr="0075399B" w:rsidDel="00EF5B96">
          <w:rPr>
            <w:lang w:val="en-US"/>
          </w:rPr>
          <w:delText>–</w:delText>
        </w:r>
        <w:r w:rsidRPr="0075399B" w:rsidDel="00EF5B96">
          <w:rPr>
            <w:lang w:val="en-US"/>
          </w:rPr>
          <w:tab/>
          <w:delText>one letter shift,</w:delText>
        </w:r>
      </w:del>
    </w:p>
    <w:p w14:paraId="5D5E568F" w14:textId="77777777" w:rsidR="00321DF9" w:rsidRPr="0075399B" w:rsidDel="00EF5B96" w:rsidRDefault="00321DF9" w:rsidP="00E33D7E">
      <w:pPr>
        <w:pStyle w:val="enumlev2"/>
        <w:rPr>
          <w:del w:id="1574" w:author="Chairman" w:date="2022-08-03T12:08:00Z"/>
          <w:lang w:val="en-US"/>
        </w:rPr>
      </w:pPr>
      <w:del w:id="1575" w:author="Chairman" w:date="2022-08-03T12:08:00Z">
        <w:r w:rsidRPr="0075399B" w:rsidDel="00EF5B96">
          <w:rPr>
            <w:lang w:val="en-US"/>
          </w:rPr>
          <w:delText>–</w:delText>
        </w:r>
        <w:r w:rsidRPr="0075399B" w:rsidDel="00EF5B96">
          <w:rPr>
            <w:lang w:val="en-US"/>
          </w:rPr>
          <w:tab/>
          <w:delText>the distress signal MAYDAY;</w:delText>
        </w:r>
      </w:del>
    </w:p>
    <w:p w14:paraId="072BA3FD" w14:textId="77777777" w:rsidR="00321DF9" w:rsidRPr="0075399B" w:rsidDel="00EF5B96" w:rsidRDefault="00321DF9" w:rsidP="00E33D7E">
      <w:pPr>
        <w:pStyle w:val="enumlev1"/>
        <w:keepNext/>
        <w:rPr>
          <w:del w:id="1576" w:author="Chairman" w:date="2022-08-03T12:08:00Z"/>
          <w:lang w:val="en-US"/>
        </w:rPr>
      </w:pPr>
      <w:del w:id="1577" w:author="Chairman" w:date="2022-08-03T12:08:00Z">
        <w:r w:rsidRPr="0075399B" w:rsidDel="00EF5B96">
          <w:rPr>
            <w:lang w:val="en-US"/>
          </w:rPr>
          <w:delText>–</w:delText>
        </w:r>
        <w:r w:rsidRPr="0075399B" w:rsidDel="00EF5B96">
          <w:rPr>
            <w:lang w:val="en-US"/>
          </w:rPr>
          <w:tab/>
          <w:delText>The ship in distress should commence the distress telex traffic on the appropriate distress telex traffic channel as follows:</w:delText>
        </w:r>
      </w:del>
    </w:p>
    <w:p w14:paraId="303ED3F0" w14:textId="77777777" w:rsidR="00321DF9" w:rsidRPr="0075399B" w:rsidDel="00EF5B96" w:rsidRDefault="00321DF9" w:rsidP="00E33D7E">
      <w:pPr>
        <w:pStyle w:val="enumlev2"/>
        <w:rPr>
          <w:del w:id="1578" w:author="Chairman" w:date="2022-08-03T12:08:00Z"/>
          <w:lang w:val="en-US"/>
        </w:rPr>
      </w:pPr>
      <w:del w:id="1579" w:author="Chairman" w:date="2022-08-03T12:08:00Z">
        <w:r w:rsidRPr="0075399B" w:rsidDel="00EF5B96">
          <w:rPr>
            <w:lang w:val="en-US"/>
          </w:rPr>
          <w:delText>–</w:delText>
        </w:r>
        <w:r w:rsidRPr="0075399B" w:rsidDel="00EF5B96">
          <w:rPr>
            <w:lang w:val="en-US"/>
          </w:rPr>
          <w:tab/>
          <w:delText>carriage return, line feed, letter shift,</w:delText>
        </w:r>
      </w:del>
    </w:p>
    <w:p w14:paraId="75556C69" w14:textId="77777777" w:rsidR="00321DF9" w:rsidRPr="0075399B" w:rsidDel="00EF5B96" w:rsidRDefault="00321DF9" w:rsidP="00E33D7E">
      <w:pPr>
        <w:pStyle w:val="enumlev2"/>
        <w:rPr>
          <w:del w:id="1580" w:author="Chairman" w:date="2022-08-03T12:08:00Z"/>
          <w:lang w:val="en-US"/>
        </w:rPr>
      </w:pPr>
      <w:del w:id="1581" w:author="Chairman" w:date="2022-08-03T12:08:00Z">
        <w:r w:rsidRPr="0075399B" w:rsidDel="00EF5B96">
          <w:rPr>
            <w:lang w:val="en-US"/>
          </w:rPr>
          <w:delText>–</w:delText>
        </w:r>
        <w:r w:rsidRPr="0075399B" w:rsidDel="00EF5B96">
          <w:rPr>
            <w:lang w:val="en-US"/>
          </w:rPr>
          <w:tab/>
          <w:delText>the distress signal “MAYDAY”,</w:delText>
        </w:r>
      </w:del>
    </w:p>
    <w:p w14:paraId="692CEA42" w14:textId="77777777" w:rsidR="00321DF9" w:rsidRPr="0075399B" w:rsidDel="00EF5B96" w:rsidRDefault="00321DF9" w:rsidP="00E33D7E">
      <w:pPr>
        <w:pStyle w:val="enumlev2"/>
        <w:rPr>
          <w:del w:id="1582" w:author="Chairman" w:date="2022-08-03T12:08:00Z"/>
          <w:lang w:val="en-US"/>
        </w:rPr>
      </w:pPr>
      <w:del w:id="1583" w:author="Chairman" w:date="2022-08-03T12:08:00Z">
        <w:r w:rsidRPr="0075399B" w:rsidDel="00EF5B96">
          <w:rPr>
            <w:lang w:val="en-US"/>
          </w:rPr>
          <w:delText>–</w:delText>
        </w:r>
        <w:r w:rsidRPr="0075399B" w:rsidDel="00EF5B96">
          <w:rPr>
            <w:lang w:val="en-US"/>
          </w:rPr>
          <w:tab/>
          <w:delText>“this is”,</w:delText>
        </w:r>
      </w:del>
    </w:p>
    <w:p w14:paraId="7B23D864" w14:textId="77777777" w:rsidR="00321DF9" w:rsidRPr="0075399B" w:rsidDel="00EF5B96" w:rsidRDefault="00321DF9" w:rsidP="00E33D7E">
      <w:pPr>
        <w:pStyle w:val="enumlev2"/>
        <w:rPr>
          <w:del w:id="1584" w:author="Chairman" w:date="2022-08-03T12:08:00Z"/>
          <w:lang w:val="en-US"/>
        </w:rPr>
      </w:pPr>
      <w:del w:id="1585" w:author="Chairman" w:date="2022-08-03T12:08:00Z">
        <w:r w:rsidRPr="0075399B" w:rsidDel="00EF5B96">
          <w:rPr>
            <w:lang w:val="en-US"/>
          </w:rPr>
          <w:delText>–</w:delText>
        </w:r>
        <w:r w:rsidRPr="0075399B" w:rsidDel="00EF5B96">
          <w:rPr>
            <w:lang w:val="en-US"/>
          </w:rPr>
          <w:tab/>
          <w:delText>the 9-digit identity and call sign or other identification of the ship,</w:delText>
        </w:r>
      </w:del>
    </w:p>
    <w:p w14:paraId="29315C2E" w14:textId="77777777" w:rsidR="00321DF9" w:rsidRPr="0075399B" w:rsidDel="00EF5B96" w:rsidRDefault="00321DF9" w:rsidP="00E33D7E">
      <w:pPr>
        <w:pStyle w:val="enumlev2"/>
        <w:rPr>
          <w:del w:id="1586" w:author="Chairman" w:date="2022-08-03T12:08:00Z"/>
          <w:lang w:val="en-US"/>
        </w:rPr>
      </w:pPr>
      <w:del w:id="1587" w:author="Chairman" w:date="2022-08-03T12:08:00Z">
        <w:r w:rsidRPr="0075399B" w:rsidDel="00EF5B96">
          <w:rPr>
            <w:lang w:val="en-US"/>
          </w:rPr>
          <w:delText>–</w:delText>
        </w:r>
        <w:r w:rsidRPr="0075399B" w:rsidDel="00EF5B96">
          <w:rPr>
            <w:lang w:val="en-US"/>
          </w:rPr>
          <w:tab/>
          <w:delText>the ship’s position if not included in the DSC distress alert,</w:delText>
        </w:r>
      </w:del>
    </w:p>
    <w:p w14:paraId="65AA2142" w14:textId="77777777" w:rsidR="00321DF9" w:rsidRPr="0075399B" w:rsidDel="00EF5B96" w:rsidRDefault="00321DF9" w:rsidP="00E33D7E">
      <w:pPr>
        <w:pStyle w:val="enumlev2"/>
        <w:rPr>
          <w:del w:id="1588" w:author="Chairman" w:date="2022-08-03T12:08:00Z"/>
          <w:lang w:val="en-US"/>
        </w:rPr>
      </w:pPr>
      <w:del w:id="1589" w:author="Chairman" w:date="2022-08-03T12:08:00Z">
        <w:r w:rsidRPr="0075399B" w:rsidDel="00EF5B96">
          <w:rPr>
            <w:lang w:val="en-US"/>
          </w:rPr>
          <w:delText>–</w:delText>
        </w:r>
        <w:r w:rsidRPr="0075399B" w:rsidDel="00EF5B96">
          <w:rPr>
            <w:lang w:val="en-US"/>
          </w:rPr>
          <w:tab/>
          <w:delText>the nature of distress,</w:delText>
        </w:r>
      </w:del>
    </w:p>
    <w:p w14:paraId="4ACAC4EE" w14:textId="77777777" w:rsidR="00321DF9" w:rsidRPr="0075399B" w:rsidDel="00EF5B96" w:rsidRDefault="00321DF9" w:rsidP="00E33D7E">
      <w:pPr>
        <w:pStyle w:val="enumlev2"/>
        <w:rPr>
          <w:del w:id="1590" w:author="Chairman" w:date="2022-08-03T12:08:00Z"/>
          <w:lang w:val="en-US"/>
        </w:rPr>
      </w:pPr>
      <w:del w:id="1591" w:author="Chairman" w:date="2022-08-03T12:08:00Z">
        <w:r w:rsidRPr="0075399B" w:rsidDel="00EF5B96">
          <w:rPr>
            <w:lang w:val="en-US"/>
          </w:rPr>
          <w:delText>–</w:delText>
        </w:r>
        <w:r w:rsidRPr="0075399B" w:rsidDel="00EF5B96">
          <w:rPr>
            <w:lang w:val="en-US"/>
          </w:rPr>
          <w:tab/>
          <w:delText>any other information which might facilitate the rescue.</w:delText>
        </w:r>
      </w:del>
    </w:p>
    <w:p w14:paraId="5FF1C423" w14:textId="77777777" w:rsidR="00321DF9" w:rsidRPr="0075399B" w:rsidRDefault="00321DF9" w:rsidP="00E33D7E">
      <w:pPr>
        <w:pStyle w:val="Heading3"/>
        <w:rPr>
          <w:lang w:val="en-US"/>
        </w:rPr>
      </w:pPr>
      <w:bookmarkStart w:id="1592" w:name="_Toc121819912"/>
      <w:ins w:id="1593" w:author="Chairman" w:date="2022-12-12T14:50:00Z">
        <w:r>
          <w:rPr>
            <w:lang w:val="en-US"/>
          </w:rPr>
          <w:t>A3-</w:t>
        </w:r>
      </w:ins>
      <w:r w:rsidRPr="0075399B">
        <w:rPr>
          <w:lang w:val="en-US"/>
        </w:rPr>
        <w:t>6.1.4</w:t>
      </w:r>
      <w:r w:rsidRPr="0075399B">
        <w:rPr>
          <w:lang w:val="en-US"/>
        </w:rPr>
        <w:tab/>
        <w:t>Actions on reception of a digital selective calling distress alert on HF from another ship</w:t>
      </w:r>
      <w:bookmarkEnd w:id="1592"/>
    </w:p>
    <w:p w14:paraId="58FE5F36" w14:textId="77777777" w:rsidR="00321DF9" w:rsidRPr="0075399B" w:rsidRDefault="00321DF9">
      <w:pPr>
        <w:jc w:val="both"/>
        <w:rPr>
          <w:lang w:val="en-US"/>
        </w:rPr>
        <w:pPrChange w:id="1594" w:author="Chairman" w:date="2022-12-12T14:50:00Z">
          <w:pPr/>
        </w:pPrChange>
      </w:pPr>
      <w:r w:rsidRPr="0075399B">
        <w:rPr>
          <w:lang w:val="en-US"/>
        </w:rPr>
        <w:t xml:space="preserve">Ships receiving a DSC distress alert on HF from another ship shall </w:t>
      </w:r>
      <w:r w:rsidRPr="0075399B">
        <w:rPr>
          <w:i/>
          <w:lang w:val="en-US"/>
        </w:rPr>
        <w:t>not</w:t>
      </w:r>
      <w:r w:rsidRPr="0075399B">
        <w:rPr>
          <w:lang w:val="en-US"/>
        </w:rPr>
        <w:t xml:space="preserve"> acknowledge the alert, but should:</w:t>
      </w:r>
    </w:p>
    <w:p w14:paraId="3197750F" w14:textId="77777777" w:rsidR="00321DF9" w:rsidRPr="0075399B" w:rsidRDefault="00321DF9">
      <w:pPr>
        <w:pStyle w:val="enumlev1"/>
        <w:jc w:val="both"/>
        <w:rPr>
          <w:lang w:val="en-US"/>
        </w:rPr>
        <w:pPrChange w:id="1595" w:author="Chairman" w:date="2022-12-12T14:50:00Z">
          <w:pPr>
            <w:pStyle w:val="enumlev1"/>
          </w:pPr>
        </w:pPrChange>
      </w:pPr>
      <w:r w:rsidRPr="0075399B">
        <w:rPr>
          <w:lang w:val="en-US"/>
        </w:rPr>
        <w:t>–</w:t>
      </w:r>
      <w:r w:rsidRPr="0075399B">
        <w:rPr>
          <w:lang w:val="en-US"/>
        </w:rPr>
        <w:tab/>
        <w:t>watch for reception of a DSC distress acknowledgement from a coast station;</w:t>
      </w:r>
    </w:p>
    <w:p w14:paraId="1A727D25" w14:textId="77777777" w:rsidR="00321DF9" w:rsidRPr="0075399B" w:rsidRDefault="00321DF9">
      <w:pPr>
        <w:pStyle w:val="enumlev1"/>
        <w:jc w:val="both"/>
        <w:rPr>
          <w:lang w:val="en-US"/>
        </w:rPr>
        <w:pPrChange w:id="1596" w:author="Chairman" w:date="2022-12-12T14:50:00Z">
          <w:pPr>
            <w:pStyle w:val="enumlev1"/>
          </w:pPr>
        </w:pPrChange>
      </w:pPr>
      <w:r w:rsidRPr="0075399B">
        <w:rPr>
          <w:lang w:val="en-US"/>
        </w:rPr>
        <w:t>–</w:t>
      </w:r>
      <w:r w:rsidRPr="0075399B">
        <w:rPr>
          <w:lang w:val="en-US"/>
        </w:rPr>
        <w:tab/>
        <w:t>while waiting for reception of a DSC distress acknowledgement from a coast station:</w:t>
      </w:r>
    </w:p>
    <w:p w14:paraId="3537ACDD" w14:textId="77777777" w:rsidR="00321DF9" w:rsidRPr="0075399B" w:rsidRDefault="00321DF9">
      <w:pPr>
        <w:pStyle w:val="enumlev1"/>
        <w:jc w:val="both"/>
        <w:rPr>
          <w:lang w:val="en-US"/>
        </w:rPr>
        <w:pPrChange w:id="1597" w:author="Chairman" w:date="2022-12-12T14:50:00Z">
          <w:pPr>
            <w:pStyle w:val="enumlev1"/>
          </w:pPr>
        </w:pPrChange>
      </w:pPr>
      <w:r w:rsidRPr="0075399B">
        <w:rPr>
          <w:lang w:val="en-US"/>
        </w:rPr>
        <w:tab/>
        <w:t>prepare for reception of the subsequent distress communication by tuning the HF radiocommunication set (transmitter and receiver) to the relevant distress traffic channel in the same HF band in which the DSC distress alert was received, observing the following conditions:</w:t>
      </w:r>
    </w:p>
    <w:p w14:paraId="33EF6B82" w14:textId="77777777" w:rsidR="00321DF9" w:rsidRPr="0075399B" w:rsidRDefault="00321DF9">
      <w:pPr>
        <w:pStyle w:val="enumlev2"/>
        <w:jc w:val="both"/>
        <w:rPr>
          <w:lang w:val="en-US"/>
        </w:rPr>
        <w:pPrChange w:id="1598" w:author="Chairman" w:date="2022-12-12T14:50:00Z">
          <w:pPr>
            <w:pStyle w:val="enumlev2"/>
          </w:pPr>
        </w:pPrChange>
      </w:pPr>
      <w:r w:rsidRPr="0075399B">
        <w:rPr>
          <w:lang w:val="en-US"/>
        </w:rPr>
        <w:lastRenderedPageBreak/>
        <w:t>–</w:t>
      </w:r>
      <w:r w:rsidRPr="0075399B">
        <w:rPr>
          <w:lang w:val="en-US"/>
        </w:rPr>
        <w:tab/>
        <w:t>if radiotelephony mode was indicated in the DSC distress alert, the HF radiocommunication set should be tuned to the radiotelephony distress traffic channel in the HF band concerned;</w:t>
      </w:r>
    </w:p>
    <w:p w14:paraId="02FC302C" w14:textId="77777777" w:rsidR="00321DF9" w:rsidRPr="0075399B" w:rsidDel="00EF5B96" w:rsidRDefault="00321DF9">
      <w:pPr>
        <w:pStyle w:val="enumlev2"/>
        <w:jc w:val="both"/>
        <w:rPr>
          <w:del w:id="1599" w:author="Chairman" w:date="2022-08-03T12:09:00Z"/>
          <w:lang w:val="en-US"/>
        </w:rPr>
        <w:pPrChange w:id="1600" w:author="Chairman" w:date="2022-12-12T14:50:00Z">
          <w:pPr>
            <w:pStyle w:val="enumlev2"/>
          </w:pPr>
        </w:pPrChange>
      </w:pPr>
      <w:del w:id="1601" w:author="Chairman" w:date="2022-08-03T12:09:00Z">
        <w:r w:rsidRPr="0075399B" w:rsidDel="00EF5B96">
          <w:rPr>
            <w:lang w:val="en-US"/>
          </w:rPr>
          <w:delText>–</w:delText>
        </w:r>
        <w:r w:rsidRPr="0075399B" w:rsidDel="00EF5B96">
          <w:rPr>
            <w:lang w:val="en-US"/>
          </w:rPr>
          <w:tab/>
          <w:delText>if telex mode was indicated in the DSC distress alert, the HF radiocommunication set should be tuned to the radiotelex distress traffic channel in the HF band concerned. Ships able to do so should additionally watch the corresponding radiotelephony distress channel;</w:delText>
        </w:r>
      </w:del>
    </w:p>
    <w:p w14:paraId="1FD0C893" w14:textId="77777777" w:rsidR="00321DF9" w:rsidRPr="0075399B" w:rsidRDefault="00321DF9">
      <w:pPr>
        <w:pStyle w:val="enumlev2"/>
        <w:jc w:val="both"/>
        <w:rPr>
          <w:lang w:val="en-US"/>
        </w:rPr>
        <w:pPrChange w:id="1602" w:author="Chairman" w:date="2022-12-12T14:50:00Z">
          <w:pPr>
            <w:pStyle w:val="enumlev2"/>
          </w:pPr>
        </w:pPrChange>
      </w:pPr>
      <w:r w:rsidRPr="0075399B">
        <w:rPr>
          <w:lang w:val="en-US"/>
        </w:rPr>
        <w:t>–</w:t>
      </w:r>
      <w:r w:rsidRPr="0075399B">
        <w:rPr>
          <w:lang w:val="en-US"/>
        </w:rPr>
        <w:tab/>
        <w:t>if the DSC distress alert was received on more than one HF band, the radiocommunication set should be tuned to the relevant distress traffic channel in the HF band considered to be the best one in the actual case. If the DSC distress alert was received successfully on the 8 MHz band, this band may in many cases be an appropriate first choice;</w:t>
      </w:r>
    </w:p>
    <w:p w14:paraId="27AB78E9" w14:textId="77777777" w:rsidR="00321DF9" w:rsidRPr="0075399B" w:rsidRDefault="00321DF9">
      <w:pPr>
        <w:pStyle w:val="enumlev2"/>
        <w:jc w:val="both"/>
        <w:rPr>
          <w:lang w:val="en-US"/>
        </w:rPr>
        <w:pPrChange w:id="1603" w:author="Chairman" w:date="2022-12-12T14:50:00Z">
          <w:pPr>
            <w:pStyle w:val="enumlev2"/>
          </w:pPr>
        </w:pPrChange>
      </w:pPr>
      <w:r w:rsidRPr="0075399B">
        <w:rPr>
          <w:lang w:val="en-US"/>
        </w:rPr>
        <w:t>–</w:t>
      </w:r>
      <w:r w:rsidRPr="0075399B">
        <w:rPr>
          <w:lang w:val="en-US"/>
        </w:rPr>
        <w:tab/>
        <w:t>if no distress traffic is received on the HF channel within 1 to 2 min, tune the HF radiocommunication set to the relevant distress traffic channel in another HF band deemed appropriate in the actual case;</w:t>
      </w:r>
    </w:p>
    <w:p w14:paraId="784A5463" w14:textId="77777777" w:rsidR="00321DF9" w:rsidRPr="0075399B" w:rsidRDefault="00321DF9">
      <w:pPr>
        <w:pStyle w:val="enumlev2"/>
        <w:jc w:val="both"/>
        <w:rPr>
          <w:lang w:val="en-US"/>
        </w:rPr>
        <w:pPrChange w:id="1604" w:author="Chairman" w:date="2022-12-12T14:50:00Z">
          <w:pPr>
            <w:pStyle w:val="enumlev2"/>
          </w:pPr>
        </w:pPrChange>
      </w:pPr>
      <w:r w:rsidRPr="0075399B">
        <w:rPr>
          <w:lang w:val="en-US"/>
        </w:rPr>
        <w:t>–</w:t>
      </w:r>
      <w:r w:rsidRPr="0075399B">
        <w:rPr>
          <w:lang w:val="en-US"/>
        </w:rPr>
        <w:tab/>
        <w:t>if no DSC distress acknowledgement is received from a coast station within 5 min, and no distress communication is observed going on between a coast station and the ship in distress:</w:t>
      </w:r>
    </w:p>
    <w:p w14:paraId="569460AF" w14:textId="77777777" w:rsidR="00321DF9" w:rsidRPr="0075399B" w:rsidRDefault="00321DF9">
      <w:pPr>
        <w:pStyle w:val="enumlev3"/>
        <w:jc w:val="both"/>
        <w:rPr>
          <w:u w:val="single"/>
          <w:lang w:val="en-US"/>
        </w:rPr>
        <w:pPrChange w:id="1605" w:author="Chairman" w:date="2022-12-12T14:50:00Z">
          <w:pPr>
            <w:pStyle w:val="enumlev3"/>
          </w:pPr>
        </w:pPrChange>
      </w:pPr>
      <w:r w:rsidRPr="0075399B">
        <w:rPr>
          <w:lang w:val="en-US"/>
        </w:rPr>
        <w:t>–</w:t>
      </w:r>
      <w:r w:rsidRPr="0075399B">
        <w:rPr>
          <w:lang w:val="en-US"/>
        </w:rPr>
        <w:tab/>
        <w:t>inform a RCC via appropriate radiocommunications means,</w:t>
      </w:r>
    </w:p>
    <w:p w14:paraId="154E0A32" w14:textId="77777777" w:rsidR="00321DF9" w:rsidRPr="0075399B" w:rsidRDefault="00321DF9">
      <w:pPr>
        <w:pStyle w:val="enumlev3"/>
        <w:jc w:val="both"/>
        <w:rPr>
          <w:u w:val="single"/>
          <w:lang w:val="en-US"/>
        </w:rPr>
        <w:pPrChange w:id="1606" w:author="Chairman" w:date="2022-12-12T14:50:00Z">
          <w:pPr>
            <w:pStyle w:val="enumlev3"/>
          </w:pPr>
        </w:pPrChange>
      </w:pPr>
      <w:r w:rsidRPr="00600CDA">
        <w:sym w:font="Symbol" w:char="F02D"/>
      </w:r>
      <w:r w:rsidRPr="0075399B">
        <w:rPr>
          <w:lang w:val="en-US"/>
        </w:rPr>
        <w:tab/>
        <w:t xml:space="preserve">transmit a DSC distress alert relay if instructed to do so by a RCC or a coast station. </w:t>
      </w:r>
    </w:p>
    <w:p w14:paraId="6DE9D3DD" w14:textId="77777777" w:rsidR="00321DF9" w:rsidRPr="0075399B" w:rsidRDefault="00321DF9">
      <w:pPr>
        <w:pStyle w:val="Heading3"/>
        <w:jc w:val="both"/>
        <w:rPr>
          <w:lang w:val="en-US"/>
        </w:rPr>
        <w:pPrChange w:id="1607" w:author="Chairman" w:date="2022-12-12T14:51:00Z">
          <w:pPr>
            <w:pStyle w:val="Heading3"/>
          </w:pPr>
        </w:pPrChange>
      </w:pPr>
      <w:bookmarkStart w:id="1608" w:name="_Toc121819913"/>
      <w:ins w:id="1609" w:author="Chairman" w:date="2022-12-12T14:50:00Z">
        <w:r>
          <w:rPr>
            <w:lang w:val="en-US"/>
          </w:rPr>
          <w:t>A3-</w:t>
        </w:r>
      </w:ins>
      <w:r w:rsidRPr="0075399B">
        <w:rPr>
          <w:lang w:val="en-US"/>
        </w:rPr>
        <w:t>6.1.5</w:t>
      </w:r>
      <w:r w:rsidRPr="0075399B">
        <w:rPr>
          <w:lang w:val="en-US"/>
        </w:rPr>
        <w:tab/>
        <w:t>Transmission of digital selective calling distress alert relay</w:t>
      </w:r>
      <w:bookmarkEnd w:id="1608"/>
    </w:p>
    <w:p w14:paraId="3E71ABDD" w14:textId="77777777" w:rsidR="00321DF9" w:rsidRPr="0075399B" w:rsidRDefault="00321DF9">
      <w:pPr>
        <w:keepNext/>
        <w:jc w:val="both"/>
        <w:rPr>
          <w:lang w:val="en-US"/>
        </w:rPr>
        <w:pPrChange w:id="1610" w:author="Chairman" w:date="2022-12-12T14:51:00Z">
          <w:pPr>
            <w:keepNext/>
          </w:pPr>
        </w:pPrChange>
      </w:pPr>
      <w:r w:rsidRPr="0075399B">
        <w:rPr>
          <w:lang w:val="en-US"/>
        </w:rPr>
        <w:t>In case it is considered appropriate to transmit a DSC distress alert relay:</w:t>
      </w:r>
    </w:p>
    <w:p w14:paraId="29DB0A63" w14:textId="77777777" w:rsidR="00321DF9" w:rsidRPr="0075399B" w:rsidRDefault="00321DF9">
      <w:pPr>
        <w:pStyle w:val="enumlev1"/>
        <w:jc w:val="both"/>
        <w:rPr>
          <w:lang w:val="en-US"/>
        </w:rPr>
        <w:pPrChange w:id="1611" w:author="Chairman" w:date="2022-12-12T14:51:00Z">
          <w:pPr>
            <w:pStyle w:val="enumlev1"/>
          </w:pPr>
        </w:pPrChange>
      </w:pPr>
      <w:r w:rsidRPr="00600CDA">
        <w:sym w:font="Symbol" w:char="F02D"/>
      </w:r>
      <w:r w:rsidRPr="0075399B">
        <w:rPr>
          <w:lang w:val="en-US"/>
        </w:rPr>
        <w:tab/>
        <w:t>distress alert relays on HF should be initiated manually;</w:t>
      </w:r>
    </w:p>
    <w:p w14:paraId="532A4E48" w14:textId="77777777" w:rsidR="00321DF9" w:rsidRPr="0075399B" w:rsidRDefault="00321DF9">
      <w:pPr>
        <w:pStyle w:val="enumlev1"/>
        <w:jc w:val="both"/>
        <w:rPr>
          <w:lang w:val="en-US"/>
        </w:rPr>
        <w:pPrChange w:id="1612" w:author="Chairman" w:date="2022-12-12T14:51:00Z">
          <w:pPr>
            <w:pStyle w:val="enumlev1"/>
          </w:pPr>
        </w:pPrChange>
      </w:pPr>
      <w:r w:rsidRPr="0075399B">
        <w:rPr>
          <w:lang w:val="en-US"/>
        </w:rPr>
        <w:t>–</w:t>
      </w:r>
      <w:r w:rsidRPr="0075399B">
        <w:rPr>
          <w:lang w:val="en-US"/>
        </w:rPr>
        <w:tab/>
        <w:t>follow the procedures described in § </w:t>
      </w:r>
      <w:ins w:id="1613" w:author="Chairman" w:date="2022-12-12T14:51:00Z">
        <w:r>
          <w:rPr>
            <w:lang w:val="en-US"/>
          </w:rPr>
          <w:t>A3-</w:t>
        </w:r>
      </w:ins>
      <w:r w:rsidRPr="0075399B">
        <w:rPr>
          <w:lang w:val="en-US"/>
        </w:rPr>
        <w:t>6.1.1 abov</w:t>
      </w:r>
      <w:r w:rsidRPr="00D87E37">
        <w:rPr>
          <w:lang w:val="en-US"/>
        </w:rPr>
        <w:t>e (except the call is sent manually as a single call on a single frequency)</w:t>
      </w:r>
      <w:r w:rsidRPr="0075399B">
        <w:rPr>
          <w:lang w:val="en-US"/>
        </w:rPr>
        <w:t xml:space="preserve"> and should preferably be addressed to an individual </w:t>
      </w:r>
      <w:del w:id="1614" w:author="Chairman" w:date="2022-08-03T12:09:00Z">
        <w:r w:rsidRPr="0075399B" w:rsidDel="00EF5B96">
          <w:rPr>
            <w:lang w:val="en-US"/>
          </w:rPr>
          <w:delText xml:space="preserve">rescue coordination centre or </w:delText>
        </w:r>
      </w:del>
      <w:r w:rsidRPr="0075399B">
        <w:rPr>
          <w:lang w:val="en-US"/>
        </w:rPr>
        <w:t>coast station</w:t>
      </w:r>
      <w:ins w:id="1615" w:author="Chairman" w:date="2022-08-03T12:09:00Z">
        <w:r w:rsidRPr="00EF5B96">
          <w:t xml:space="preserve"> </w:t>
        </w:r>
        <w:r>
          <w:t xml:space="preserve">or </w:t>
        </w:r>
        <w:r w:rsidRPr="006D3CB2">
          <w:t>rescue coordination centr</w:t>
        </w:r>
        <w:r>
          <w:t>e</w:t>
        </w:r>
      </w:ins>
      <w:r w:rsidRPr="0075399B">
        <w:rPr>
          <w:lang w:val="en-US"/>
        </w:rPr>
        <w:t>;</w:t>
      </w:r>
    </w:p>
    <w:p w14:paraId="190A0397" w14:textId="77777777" w:rsidR="00321DF9" w:rsidRPr="0075399B" w:rsidRDefault="00321DF9">
      <w:pPr>
        <w:pStyle w:val="enumlev1"/>
        <w:jc w:val="both"/>
        <w:rPr>
          <w:lang w:val="en-US"/>
        </w:rPr>
        <w:pPrChange w:id="1616" w:author="Chairman" w:date="2022-12-12T14:51:00Z">
          <w:pPr>
            <w:pStyle w:val="enumlev1"/>
          </w:pPr>
        </w:pPrChange>
      </w:pPr>
      <w:r w:rsidRPr="0075399B">
        <w:rPr>
          <w:lang w:val="en-US"/>
        </w:rPr>
        <w:t>–</w:t>
      </w:r>
      <w:r w:rsidRPr="0075399B">
        <w:rPr>
          <w:lang w:val="en-US"/>
        </w:rPr>
        <w:tab/>
        <w:t>follow the instructions for keying in or selection of call format and relevant information on the DSC equipment as described in § </w:t>
      </w:r>
      <w:ins w:id="1617" w:author="Chairman" w:date="2022-12-12T14:51:00Z">
        <w:r>
          <w:rPr>
            <w:lang w:val="en-US"/>
          </w:rPr>
          <w:t>A3-</w:t>
        </w:r>
      </w:ins>
      <w:r w:rsidRPr="0075399B">
        <w:rPr>
          <w:lang w:val="en-US"/>
        </w:rPr>
        <w:t>1.4;</w:t>
      </w:r>
    </w:p>
    <w:p w14:paraId="30386CC2" w14:textId="77777777" w:rsidR="00321DF9" w:rsidRPr="0075399B" w:rsidRDefault="00321DF9">
      <w:pPr>
        <w:pStyle w:val="enumlev1"/>
        <w:jc w:val="both"/>
        <w:rPr>
          <w:lang w:val="en-US"/>
        </w:rPr>
        <w:pPrChange w:id="1618" w:author="Chairman" w:date="2022-12-12T14:51:00Z">
          <w:pPr>
            <w:pStyle w:val="enumlev1"/>
          </w:pPr>
        </w:pPrChange>
      </w:pPr>
      <w:r w:rsidRPr="0075399B">
        <w:rPr>
          <w:lang w:val="en-US"/>
        </w:rPr>
        <w:t>–</w:t>
      </w:r>
      <w:r w:rsidRPr="0075399B">
        <w:rPr>
          <w:lang w:val="en-US"/>
        </w:rPr>
        <w:tab/>
        <w:t>transmit the DSC distress alert relay.</w:t>
      </w:r>
    </w:p>
    <w:p w14:paraId="7FB10B17" w14:textId="77777777" w:rsidR="00321DF9" w:rsidRPr="0075399B" w:rsidRDefault="00321DF9">
      <w:pPr>
        <w:pStyle w:val="Heading3"/>
        <w:jc w:val="both"/>
        <w:rPr>
          <w:lang w:val="en-US"/>
        </w:rPr>
        <w:pPrChange w:id="1619" w:author="Chairman" w:date="2022-12-12T14:51:00Z">
          <w:pPr>
            <w:pStyle w:val="Heading3"/>
          </w:pPr>
        </w:pPrChange>
      </w:pPr>
      <w:bookmarkStart w:id="1620" w:name="_Toc121819914"/>
      <w:ins w:id="1621" w:author="Chairman" w:date="2022-12-12T14:51:00Z">
        <w:r>
          <w:rPr>
            <w:lang w:val="en-US"/>
          </w:rPr>
          <w:t>A3-</w:t>
        </w:r>
      </w:ins>
      <w:r w:rsidRPr="0075399B">
        <w:rPr>
          <w:lang w:val="en-US"/>
        </w:rPr>
        <w:t>6.1.6</w:t>
      </w:r>
      <w:r w:rsidRPr="0075399B">
        <w:rPr>
          <w:lang w:val="en-US"/>
        </w:rPr>
        <w:tab/>
        <w:t>Acknowledgement of a HF digital selective calling distress alert relay received from a coast station</w:t>
      </w:r>
      <w:bookmarkEnd w:id="1620"/>
    </w:p>
    <w:p w14:paraId="46036F89" w14:textId="77777777" w:rsidR="00321DF9" w:rsidRPr="0075399B" w:rsidRDefault="00321DF9">
      <w:pPr>
        <w:jc w:val="both"/>
        <w:rPr>
          <w:lang w:val="en-US"/>
        </w:rPr>
        <w:pPrChange w:id="1622" w:author="Chairman" w:date="2022-12-12T14:51:00Z">
          <w:pPr/>
        </w:pPrChange>
      </w:pPr>
      <w:r w:rsidRPr="0075399B">
        <w:rPr>
          <w:lang w:val="en-US"/>
        </w:rPr>
        <w:t xml:space="preserve">Ships receiving a DSC distress alert relay from a coast station on HF, addressed to all ships within a specified area, should NOT acknowledge the receipt of the relay alert by DSC, but by </w:t>
      </w:r>
      <w:r w:rsidRPr="0075399B">
        <w:rPr>
          <w:i/>
          <w:lang w:val="en-US"/>
        </w:rPr>
        <w:t>radiotelephony</w:t>
      </w:r>
      <w:r w:rsidRPr="0075399B">
        <w:rPr>
          <w:lang w:val="en-US"/>
        </w:rPr>
        <w:t xml:space="preserve"> on the telephony distress traffic channel in the same band(s) in which the DSC distress relay call was received.</w:t>
      </w:r>
    </w:p>
    <w:p w14:paraId="0CDAB01E" w14:textId="77777777" w:rsidR="00321DF9" w:rsidRPr="0075399B" w:rsidRDefault="00321DF9">
      <w:pPr>
        <w:pStyle w:val="Heading2"/>
        <w:jc w:val="both"/>
        <w:rPr>
          <w:lang w:val="en-US"/>
        </w:rPr>
        <w:pPrChange w:id="1623" w:author="Chairman" w:date="2022-12-12T14:52:00Z">
          <w:pPr>
            <w:pStyle w:val="Heading2"/>
          </w:pPr>
        </w:pPrChange>
      </w:pPr>
      <w:bookmarkStart w:id="1624" w:name="_Toc121819915"/>
      <w:bookmarkStart w:id="1625" w:name="_Hlk128562448"/>
      <w:ins w:id="1626" w:author="Chairman" w:date="2022-12-12T14:51:00Z">
        <w:r>
          <w:rPr>
            <w:lang w:val="en-US"/>
          </w:rPr>
          <w:t>A3-</w:t>
        </w:r>
      </w:ins>
      <w:r w:rsidRPr="0075399B">
        <w:rPr>
          <w:lang w:val="en-US"/>
        </w:rPr>
        <w:t>6.2</w:t>
      </w:r>
      <w:r w:rsidRPr="0075399B">
        <w:rPr>
          <w:lang w:val="en-US"/>
        </w:rPr>
        <w:tab/>
        <w:t>Urgency</w:t>
      </w:r>
      <w:bookmarkEnd w:id="1624"/>
    </w:p>
    <w:p w14:paraId="3CA31E1B" w14:textId="77777777" w:rsidR="00321DF9" w:rsidRPr="0075399B" w:rsidRDefault="00321DF9">
      <w:pPr>
        <w:jc w:val="both"/>
        <w:rPr>
          <w:lang w:val="en-US"/>
        </w:rPr>
        <w:pPrChange w:id="1627" w:author="Chairman" w:date="2022-12-12T14:52:00Z">
          <w:pPr/>
        </w:pPrChange>
      </w:pPr>
      <w:r w:rsidRPr="0075399B">
        <w:rPr>
          <w:lang w:val="en-US"/>
        </w:rPr>
        <w:t>Transmission of urgency messages on HF should normally be addressed:</w:t>
      </w:r>
    </w:p>
    <w:p w14:paraId="58C6B5EB" w14:textId="77777777" w:rsidR="00321DF9" w:rsidRPr="0075399B" w:rsidRDefault="00321DF9">
      <w:pPr>
        <w:pStyle w:val="enumlev1"/>
        <w:jc w:val="both"/>
        <w:rPr>
          <w:lang w:val="en-US"/>
        </w:rPr>
        <w:pPrChange w:id="1628" w:author="Chairman" w:date="2022-12-12T14:52:00Z">
          <w:pPr>
            <w:pStyle w:val="enumlev1"/>
          </w:pPr>
        </w:pPrChange>
      </w:pPr>
      <w:r w:rsidRPr="0075399B">
        <w:rPr>
          <w:lang w:val="en-US"/>
        </w:rPr>
        <w:t>–</w:t>
      </w:r>
      <w:r w:rsidRPr="0075399B">
        <w:rPr>
          <w:lang w:val="en-US"/>
        </w:rPr>
        <w:tab/>
        <w:t>either to all ships within a specified geographical area,</w:t>
      </w:r>
    </w:p>
    <w:p w14:paraId="5A3DD67B" w14:textId="77777777" w:rsidR="00321DF9" w:rsidRPr="0075399B" w:rsidRDefault="00321DF9">
      <w:pPr>
        <w:pStyle w:val="enumlev1"/>
        <w:jc w:val="both"/>
        <w:rPr>
          <w:lang w:val="en-US"/>
        </w:rPr>
        <w:pPrChange w:id="1629" w:author="Chairman" w:date="2022-12-12T14:52:00Z">
          <w:pPr>
            <w:pStyle w:val="enumlev1"/>
          </w:pPr>
        </w:pPrChange>
      </w:pPr>
      <w:r w:rsidRPr="0075399B">
        <w:rPr>
          <w:lang w:val="en-US"/>
        </w:rPr>
        <w:lastRenderedPageBreak/>
        <w:t>–</w:t>
      </w:r>
      <w:r w:rsidRPr="0075399B">
        <w:rPr>
          <w:lang w:val="en-US"/>
        </w:rPr>
        <w:tab/>
        <w:t>or to a specific coast station.</w:t>
      </w:r>
    </w:p>
    <w:p w14:paraId="115A0BEC" w14:textId="77777777" w:rsidR="00321DF9" w:rsidRPr="0075399B" w:rsidRDefault="00321DF9">
      <w:pPr>
        <w:jc w:val="both"/>
        <w:rPr>
          <w:lang w:val="en-US"/>
        </w:rPr>
        <w:pPrChange w:id="1630" w:author="Chairman" w:date="2022-12-12T14:52:00Z">
          <w:pPr/>
        </w:pPrChange>
      </w:pPr>
      <w:r w:rsidRPr="0075399B">
        <w:rPr>
          <w:lang w:val="en-US"/>
        </w:rPr>
        <w:t>Announcement of the urgency message is carried out by transmission of a DSC call with category urgency on the appropriate DSC distress channel.</w:t>
      </w:r>
    </w:p>
    <w:p w14:paraId="46880B0A" w14:textId="77777777" w:rsidR="00321DF9" w:rsidRPr="0075399B" w:rsidRDefault="00321DF9">
      <w:pPr>
        <w:jc w:val="both"/>
        <w:rPr>
          <w:lang w:val="en-US"/>
        </w:rPr>
        <w:pPrChange w:id="1631" w:author="Chairman" w:date="2022-12-12T14:52:00Z">
          <w:pPr/>
        </w:pPrChange>
      </w:pPr>
      <w:r w:rsidRPr="0075399B">
        <w:rPr>
          <w:lang w:val="en-US"/>
        </w:rPr>
        <w:t xml:space="preserve">The transmission of the urgency message itself on HF is carried out by radiotelephony </w:t>
      </w:r>
      <w:del w:id="1632" w:author="Chairman" w:date="2022-08-03T12:09:00Z">
        <w:r w:rsidRPr="0075399B" w:rsidDel="00EF5B96">
          <w:rPr>
            <w:lang w:val="en-US"/>
          </w:rPr>
          <w:delText xml:space="preserve">or radiotelex </w:delText>
        </w:r>
      </w:del>
      <w:r w:rsidRPr="0075399B">
        <w:rPr>
          <w:lang w:val="en-US"/>
        </w:rPr>
        <w:t>on the appropriate distress traffic channel in the same band in which the DSC announcement was transmitted.</w:t>
      </w:r>
    </w:p>
    <w:p w14:paraId="6C1C6236" w14:textId="77777777" w:rsidR="00321DF9" w:rsidRPr="0075399B" w:rsidRDefault="00321DF9">
      <w:pPr>
        <w:pStyle w:val="Heading3"/>
        <w:jc w:val="both"/>
        <w:rPr>
          <w:lang w:val="en-US"/>
        </w:rPr>
        <w:pPrChange w:id="1633" w:author="Chairman" w:date="2022-12-12T14:52:00Z">
          <w:pPr>
            <w:pStyle w:val="Heading3"/>
          </w:pPr>
        </w:pPrChange>
      </w:pPr>
      <w:bookmarkStart w:id="1634" w:name="_Toc121819916"/>
      <w:ins w:id="1635" w:author="Chairman" w:date="2022-12-12T14:51:00Z">
        <w:r>
          <w:rPr>
            <w:lang w:val="en-US"/>
          </w:rPr>
          <w:t>A3-</w:t>
        </w:r>
      </w:ins>
      <w:r w:rsidRPr="0075399B">
        <w:rPr>
          <w:lang w:val="en-US"/>
        </w:rPr>
        <w:t>6.2.1</w:t>
      </w:r>
      <w:r w:rsidRPr="0075399B">
        <w:rPr>
          <w:lang w:val="en-US"/>
        </w:rPr>
        <w:tab/>
        <w:t xml:space="preserve">Transmission of </w:t>
      </w:r>
      <w:del w:id="1636" w:author="Chairman" w:date="2022-08-03T12:10:00Z">
        <w:r w:rsidRPr="0075399B" w:rsidDel="00EF5B96">
          <w:rPr>
            <w:lang w:val="en-US"/>
          </w:rPr>
          <w:delText xml:space="preserve">DSC </w:delText>
        </w:r>
      </w:del>
      <w:ins w:id="1637" w:author="Chairman" w:date="2022-08-03T12:10:00Z">
        <w:r>
          <w:rPr>
            <w:lang w:val="en-US"/>
          </w:rPr>
          <w:t>digital selective calling</w:t>
        </w:r>
        <w:r w:rsidRPr="0075399B">
          <w:rPr>
            <w:lang w:val="en-US"/>
          </w:rPr>
          <w:t xml:space="preserve"> </w:t>
        </w:r>
      </w:ins>
      <w:r w:rsidRPr="0075399B">
        <w:rPr>
          <w:lang w:val="en-US"/>
        </w:rPr>
        <w:t>announcement of an urgency message on HF</w:t>
      </w:r>
      <w:bookmarkEnd w:id="1634"/>
    </w:p>
    <w:p w14:paraId="17F09AD2" w14:textId="67AF83AF" w:rsidR="00321DF9" w:rsidRPr="0075399B" w:rsidRDefault="00321DF9">
      <w:pPr>
        <w:pStyle w:val="enumlev1"/>
        <w:jc w:val="both"/>
        <w:rPr>
          <w:lang w:val="en-US"/>
        </w:rPr>
        <w:pPrChange w:id="1638" w:author="Chairman" w:date="2022-12-12T14:52:00Z">
          <w:pPr>
            <w:pStyle w:val="enumlev1"/>
          </w:pPr>
        </w:pPrChange>
      </w:pPr>
      <w:r w:rsidRPr="0075399B">
        <w:rPr>
          <w:lang w:val="en-US"/>
        </w:rPr>
        <w:t>–</w:t>
      </w:r>
      <w:r w:rsidRPr="0075399B">
        <w:rPr>
          <w:lang w:val="en-US"/>
        </w:rPr>
        <w:tab/>
      </w:r>
      <w:r w:rsidRPr="001F4A58">
        <w:rPr>
          <w:highlight w:val="cyan"/>
          <w:lang w:val="en-US"/>
        </w:rPr>
        <w:t xml:space="preserve">choose the HF band considered to be the most appropriate, taking into account </w:t>
      </w:r>
      <w:ins w:id="1639" w:author="USA" w:date="2023-03-01T11:16:00Z">
        <w:r w:rsidRPr="001F4A58">
          <w:rPr>
            <w:highlight w:val="cyan"/>
            <w:lang w:val="en-US"/>
          </w:rPr>
          <w:t xml:space="preserve">that the </w:t>
        </w:r>
      </w:ins>
      <w:r w:rsidRPr="001F4A58">
        <w:rPr>
          <w:highlight w:val="cyan"/>
          <w:lang w:val="en-US"/>
        </w:rPr>
        <w:t>propagation characteristics for HF radio waves</w:t>
      </w:r>
      <w:ins w:id="1640" w:author="USA" w:date="2023-03-01T11:16:00Z">
        <w:r w:rsidRPr="001F4A58">
          <w:rPr>
            <w:highlight w:val="cyan"/>
            <w:lang w:val="en-US"/>
          </w:rPr>
          <w:t xml:space="preserve"> are impacted by the</w:t>
        </w:r>
      </w:ins>
      <w:del w:id="1641" w:author="USA" w:date="2023-03-01T11:16:00Z">
        <w:r w:rsidRPr="001F4A58" w:rsidDel="001F4A58">
          <w:rPr>
            <w:highlight w:val="cyan"/>
            <w:lang w:val="en-US"/>
          </w:rPr>
          <w:delText xml:space="preserve"> at the actual</w:delText>
        </w:r>
      </w:del>
      <w:r w:rsidRPr="001F4A58">
        <w:rPr>
          <w:highlight w:val="cyan"/>
          <w:lang w:val="en-US"/>
        </w:rPr>
        <w:t xml:space="preserve"> season</w:t>
      </w:r>
      <w:ins w:id="1642" w:author="USA" w:date="2023-03-01T11:16:00Z">
        <w:r w:rsidRPr="001F4A58">
          <w:rPr>
            <w:highlight w:val="cyan"/>
            <w:lang w:val="en-US"/>
          </w:rPr>
          <w:t>s</w:t>
        </w:r>
      </w:ins>
      <w:ins w:id="1643" w:author="USA" w:date="2023-03-01T11:17:00Z">
        <w:r w:rsidRPr="001F4A58">
          <w:rPr>
            <w:highlight w:val="cyan"/>
            <w:lang w:val="en-US"/>
          </w:rPr>
          <w:t xml:space="preserve">, </w:t>
        </w:r>
      </w:ins>
      <w:r w:rsidRPr="001F4A58">
        <w:rPr>
          <w:highlight w:val="cyan"/>
          <w:lang w:val="en-US"/>
        </w:rPr>
        <w:t xml:space="preserve"> </w:t>
      </w:r>
      <w:del w:id="1644" w:author="USA" w:date="2023-03-01T11:17:00Z">
        <w:r w:rsidRPr="001F4A58" w:rsidDel="001F4A58">
          <w:rPr>
            <w:highlight w:val="cyan"/>
            <w:lang w:val="en-US"/>
          </w:rPr>
          <w:delText xml:space="preserve">and </w:delText>
        </w:r>
      </w:del>
      <w:r w:rsidRPr="001F4A58">
        <w:rPr>
          <w:highlight w:val="cyan"/>
          <w:lang w:val="en-US"/>
        </w:rPr>
        <w:t>time of the day</w:t>
      </w:r>
      <w:ins w:id="1645" w:author="USA" w:date="2023-03-01T11:17:00Z">
        <w:r w:rsidRPr="001F4A58">
          <w:rPr>
            <w:highlight w:val="cyan"/>
            <w:lang w:val="en-US"/>
          </w:rPr>
          <w:t>, sea conditions</w:t>
        </w:r>
      </w:ins>
      <w:r w:rsidR="00DF12AF">
        <w:rPr>
          <w:highlight w:val="cyan"/>
          <w:lang w:val="en-US"/>
        </w:rPr>
        <w:t>,</w:t>
      </w:r>
      <w:ins w:id="1646" w:author="USA" w:date="2023-03-01T11:17:00Z">
        <w:r w:rsidRPr="001F4A58">
          <w:rPr>
            <w:highlight w:val="cyan"/>
            <w:lang w:val="en-US"/>
          </w:rPr>
          <w:t xml:space="preserve"> and the weather</w:t>
        </w:r>
      </w:ins>
      <w:r w:rsidRPr="001F4A58">
        <w:rPr>
          <w:highlight w:val="cyan"/>
          <w:lang w:val="en-US"/>
        </w:rPr>
        <w:t>; the 8 MHz band may in many cases be an appropriate first choice</w:t>
      </w:r>
      <w:ins w:id="1647" w:author="Chairman" w:date="2022-12-12T14:53:00Z">
        <w:del w:id="1648" w:author="USA" w:date="2023-03-01T11:18:00Z">
          <w:r w:rsidRPr="001F4A58" w:rsidDel="001F4A58">
            <w:rPr>
              <w:highlight w:val="cyan"/>
              <w:lang w:val="en-US"/>
            </w:rPr>
            <w:delText xml:space="preserve">. </w:delText>
          </w:r>
          <w:r w:rsidRPr="001F4A58" w:rsidDel="001F4A58">
            <w:rPr>
              <w:highlight w:val="cyan"/>
              <w:lang w:eastAsia="zh-CN"/>
            </w:rPr>
            <w:delText xml:space="preserve">Condition of sea and </w:delText>
          </w:r>
          <w:r w:rsidRPr="001F4A58" w:rsidDel="001F4A58">
            <w:rPr>
              <w:highlight w:val="cyan"/>
            </w:rPr>
            <w:delText>weather have an impact on HF transmissions and should be taken into account</w:delText>
          </w:r>
        </w:del>
      </w:ins>
      <w:r w:rsidRPr="001F4A58">
        <w:rPr>
          <w:highlight w:val="cyan"/>
          <w:lang w:val="en-US"/>
        </w:rPr>
        <w:t>;</w:t>
      </w:r>
    </w:p>
    <w:p w14:paraId="04701EAB" w14:textId="77777777" w:rsidR="00321DF9" w:rsidRPr="0075399B" w:rsidRDefault="00321DF9">
      <w:pPr>
        <w:pStyle w:val="enumlev1"/>
        <w:jc w:val="both"/>
        <w:rPr>
          <w:lang w:val="en-US"/>
        </w:rPr>
        <w:pPrChange w:id="1649" w:author="Chairman" w:date="2022-12-12T14:52:00Z">
          <w:pPr>
            <w:pStyle w:val="enumlev1"/>
          </w:pPr>
        </w:pPrChange>
      </w:pPr>
      <w:r w:rsidRPr="0075399B">
        <w:rPr>
          <w:lang w:val="en-US"/>
        </w:rPr>
        <w:t>–</w:t>
      </w:r>
      <w:r w:rsidRPr="0075399B">
        <w:rPr>
          <w:lang w:val="en-US"/>
        </w:rPr>
        <w:tab/>
        <w:t>key in or select call format for either geographical area call or individual call on the DSC equipment, as appropriate;</w:t>
      </w:r>
    </w:p>
    <w:p w14:paraId="5C553852" w14:textId="77777777" w:rsidR="00321DF9" w:rsidRPr="0075399B" w:rsidRDefault="00321DF9">
      <w:pPr>
        <w:pStyle w:val="enumlev1"/>
        <w:jc w:val="both"/>
        <w:rPr>
          <w:lang w:val="en-US"/>
        </w:rPr>
        <w:pPrChange w:id="1650" w:author="Chairman" w:date="2022-12-12T14:52:00Z">
          <w:pPr>
            <w:pStyle w:val="enumlev1"/>
          </w:pPr>
        </w:pPrChange>
      </w:pPr>
      <w:r w:rsidRPr="0075399B">
        <w:rPr>
          <w:lang w:val="en-US"/>
        </w:rPr>
        <w:t>–</w:t>
      </w:r>
      <w:r w:rsidRPr="0075399B">
        <w:rPr>
          <w:lang w:val="en-US"/>
        </w:rPr>
        <w:tab/>
        <w:t>key in or select relevant information on the DSC equipment keyboard as described in § 2.1;</w:t>
      </w:r>
    </w:p>
    <w:p w14:paraId="4C5E9674" w14:textId="77777777" w:rsidR="00321DF9" w:rsidRPr="0075399B" w:rsidRDefault="00321DF9">
      <w:pPr>
        <w:pStyle w:val="enumlev1"/>
        <w:jc w:val="both"/>
        <w:rPr>
          <w:lang w:val="en-US"/>
        </w:rPr>
        <w:pPrChange w:id="1651" w:author="Chairman" w:date="2022-12-12T14:52:00Z">
          <w:pPr>
            <w:pStyle w:val="enumlev1"/>
          </w:pPr>
        </w:pPrChange>
      </w:pPr>
      <w:r w:rsidRPr="0075399B">
        <w:rPr>
          <w:lang w:val="en-US"/>
        </w:rPr>
        <w:t>–</w:t>
      </w:r>
      <w:r w:rsidRPr="0075399B">
        <w:rPr>
          <w:lang w:val="en-US"/>
        </w:rPr>
        <w:tab/>
        <w:t>transmit the DSC call; and</w:t>
      </w:r>
    </w:p>
    <w:p w14:paraId="63BEB2DC" w14:textId="77777777" w:rsidR="00321DF9" w:rsidRPr="0075399B" w:rsidRDefault="00321DF9">
      <w:pPr>
        <w:pStyle w:val="enumlev1"/>
        <w:jc w:val="both"/>
        <w:rPr>
          <w:lang w:val="en-US"/>
        </w:rPr>
        <w:pPrChange w:id="1652" w:author="Chairman" w:date="2022-12-12T14:52:00Z">
          <w:pPr>
            <w:pStyle w:val="enumlev1"/>
          </w:pPr>
        </w:pPrChange>
      </w:pPr>
      <w:r w:rsidRPr="0075399B">
        <w:rPr>
          <w:lang w:val="en-US"/>
        </w:rPr>
        <w:t>–</w:t>
      </w:r>
      <w:r w:rsidRPr="0075399B">
        <w:rPr>
          <w:lang w:val="en-US"/>
        </w:rPr>
        <w:tab/>
        <w:t>if the DSC call is addressed to a specific coast station, wait for DSC acknowledgement from the coast station. If acknowledgement is not received within a few minutes, repeat the DSC call on another HF frequency deemed appropriate.</w:t>
      </w:r>
    </w:p>
    <w:p w14:paraId="25E09025" w14:textId="77777777" w:rsidR="00321DF9" w:rsidRPr="0075399B" w:rsidRDefault="00321DF9">
      <w:pPr>
        <w:pStyle w:val="Heading3"/>
        <w:jc w:val="both"/>
        <w:rPr>
          <w:lang w:val="en-US"/>
        </w:rPr>
        <w:pPrChange w:id="1653" w:author="Chairman" w:date="2022-12-12T14:52:00Z">
          <w:pPr>
            <w:pStyle w:val="Heading3"/>
          </w:pPr>
        </w:pPrChange>
      </w:pPr>
      <w:bookmarkStart w:id="1654" w:name="_Toc121819917"/>
      <w:bookmarkEnd w:id="1625"/>
      <w:r w:rsidRPr="0075399B">
        <w:rPr>
          <w:lang w:val="en-US"/>
        </w:rPr>
        <w:t>6.2.2</w:t>
      </w:r>
      <w:r w:rsidRPr="0075399B">
        <w:rPr>
          <w:lang w:val="en-US"/>
        </w:rPr>
        <w:tab/>
        <w:t>Transmission of the urgency message and subsequent action</w:t>
      </w:r>
      <w:bookmarkEnd w:id="1654"/>
    </w:p>
    <w:p w14:paraId="33069656" w14:textId="77777777" w:rsidR="00321DF9" w:rsidRPr="0075399B" w:rsidRDefault="00321DF9">
      <w:pPr>
        <w:pStyle w:val="enumlev1"/>
        <w:jc w:val="both"/>
        <w:rPr>
          <w:lang w:val="en-US"/>
        </w:rPr>
        <w:pPrChange w:id="1655" w:author="Chairman" w:date="2022-12-12T14:52:00Z">
          <w:pPr>
            <w:pStyle w:val="enumlev1"/>
          </w:pPr>
        </w:pPrChange>
      </w:pPr>
      <w:r w:rsidRPr="0075399B">
        <w:rPr>
          <w:lang w:val="en-US"/>
        </w:rPr>
        <w:t>–</w:t>
      </w:r>
      <w:r w:rsidRPr="0075399B">
        <w:rPr>
          <w:lang w:val="en-US"/>
        </w:rPr>
        <w:tab/>
        <w:t>tune the HF transmitter to the distress traffic channel (</w:t>
      </w:r>
      <w:ins w:id="1656" w:author="Chairman" w:date="2022-08-03T12:10:00Z">
        <w:r>
          <w:rPr>
            <w:lang w:val="en-US"/>
          </w:rPr>
          <w:t>radio</w:t>
        </w:r>
      </w:ins>
      <w:r w:rsidRPr="0075399B">
        <w:rPr>
          <w:lang w:val="en-US"/>
        </w:rPr>
        <w:t>telephony</w:t>
      </w:r>
      <w:del w:id="1657" w:author="Chairman" w:date="2022-08-03T12:10:00Z">
        <w:r w:rsidRPr="0075399B" w:rsidDel="00EF5B96">
          <w:rPr>
            <w:lang w:val="en-US"/>
          </w:rPr>
          <w:delText xml:space="preserve"> or telex</w:delText>
        </w:r>
      </w:del>
      <w:r w:rsidRPr="0075399B">
        <w:rPr>
          <w:lang w:val="en-US"/>
        </w:rPr>
        <w:t>) indicated in the DSC announcement;</w:t>
      </w:r>
    </w:p>
    <w:p w14:paraId="1EC2323E" w14:textId="77777777" w:rsidR="00321DF9" w:rsidRPr="0075399B" w:rsidRDefault="00321DF9">
      <w:pPr>
        <w:pStyle w:val="enumlev1"/>
        <w:jc w:val="both"/>
        <w:rPr>
          <w:lang w:val="en-US"/>
        </w:rPr>
        <w:pPrChange w:id="1658" w:author="Chairman" w:date="2022-12-12T14:52:00Z">
          <w:pPr>
            <w:pStyle w:val="enumlev1"/>
          </w:pPr>
        </w:pPrChange>
      </w:pPr>
      <w:r w:rsidRPr="0075399B">
        <w:rPr>
          <w:lang w:val="en-US"/>
        </w:rPr>
        <w:t>–</w:t>
      </w:r>
      <w:r w:rsidRPr="0075399B">
        <w:rPr>
          <w:lang w:val="en-US"/>
        </w:rPr>
        <w:tab/>
        <w:t xml:space="preserve">if the urgency message is to be transmitted using </w:t>
      </w:r>
      <w:r w:rsidRPr="0075399B">
        <w:rPr>
          <w:i/>
          <w:lang w:val="en-US"/>
        </w:rPr>
        <w:t>radiotelephony</w:t>
      </w:r>
      <w:r w:rsidRPr="0075399B">
        <w:rPr>
          <w:lang w:val="en-US"/>
        </w:rPr>
        <w:t>, follow the procedure described in § 2.1;</w:t>
      </w:r>
    </w:p>
    <w:p w14:paraId="1B0E3590" w14:textId="77777777" w:rsidR="00321DF9" w:rsidRPr="0075399B" w:rsidDel="00EF5B96" w:rsidRDefault="00321DF9">
      <w:pPr>
        <w:pStyle w:val="enumlev1"/>
        <w:jc w:val="both"/>
        <w:rPr>
          <w:del w:id="1659" w:author="Chairman" w:date="2022-08-03T12:10:00Z"/>
          <w:lang w:val="en-US"/>
        </w:rPr>
        <w:pPrChange w:id="1660" w:author="Chairman" w:date="2022-12-12T14:52:00Z">
          <w:pPr>
            <w:pStyle w:val="enumlev1"/>
          </w:pPr>
        </w:pPrChange>
      </w:pPr>
      <w:del w:id="1661" w:author="Chairman" w:date="2022-08-03T12:10:00Z">
        <w:r w:rsidRPr="0075399B" w:rsidDel="00EF5B96">
          <w:rPr>
            <w:lang w:val="en-US"/>
          </w:rPr>
          <w:delText>–</w:delText>
        </w:r>
        <w:r w:rsidRPr="0075399B" w:rsidDel="00EF5B96">
          <w:rPr>
            <w:lang w:val="en-US"/>
          </w:rPr>
          <w:tab/>
          <w:delText xml:space="preserve">if the urgency message is to be transmitted by </w:delText>
        </w:r>
        <w:r w:rsidRPr="0075399B" w:rsidDel="00EF5B96">
          <w:rPr>
            <w:i/>
            <w:lang w:val="en-US"/>
          </w:rPr>
          <w:delText>radiotelex</w:delText>
        </w:r>
        <w:r w:rsidRPr="0075399B" w:rsidDel="00EF5B96">
          <w:rPr>
            <w:lang w:val="en-US"/>
          </w:rPr>
          <w:delText>, the following procedure shall be used:</w:delText>
        </w:r>
      </w:del>
    </w:p>
    <w:p w14:paraId="0B29A244" w14:textId="77777777" w:rsidR="00321DF9" w:rsidRPr="0075399B" w:rsidDel="00EF5B96" w:rsidRDefault="00321DF9">
      <w:pPr>
        <w:pStyle w:val="enumlev2"/>
        <w:jc w:val="both"/>
        <w:rPr>
          <w:del w:id="1662" w:author="Chairman" w:date="2022-08-03T12:10:00Z"/>
          <w:lang w:val="en-US"/>
        </w:rPr>
        <w:pPrChange w:id="1663" w:author="Chairman" w:date="2022-12-12T14:52:00Z">
          <w:pPr>
            <w:pStyle w:val="enumlev2"/>
          </w:pPr>
        </w:pPrChange>
      </w:pPr>
      <w:del w:id="1664" w:author="Chairman" w:date="2022-08-03T12:10:00Z">
        <w:r w:rsidRPr="0075399B" w:rsidDel="00EF5B96">
          <w:rPr>
            <w:lang w:val="en-US"/>
          </w:rPr>
          <w:delText>–</w:delText>
        </w:r>
        <w:r w:rsidRPr="0075399B" w:rsidDel="00EF5B96">
          <w:rPr>
            <w:lang w:val="en-US"/>
          </w:rPr>
          <w:tab/>
          <w:delText>use the forward error correcting (FEC) mode unless the message is addressed to a single station whose radiotelex identity number is known;</w:delText>
        </w:r>
      </w:del>
    </w:p>
    <w:p w14:paraId="5742D315" w14:textId="77777777" w:rsidR="00321DF9" w:rsidRPr="0075399B" w:rsidDel="00EF5B96" w:rsidRDefault="00321DF9">
      <w:pPr>
        <w:pStyle w:val="enumlev2"/>
        <w:jc w:val="both"/>
        <w:rPr>
          <w:del w:id="1665" w:author="Chairman" w:date="2022-08-03T12:10:00Z"/>
          <w:lang w:val="en-US"/>
        </w:rPr>
        <w:pPrChange w:id="1666" w:author="Chairman" w:date="2022-12-12T14:52:00Z">
          <w:pPr>
            <w:pStyle w:val="enumlev2"/>
          </w:pPr>
        </w:pPrChange>
      </w:pPr>
      <w:del w:id="1667" w:author="Chairman" w:date="2022-08-03T12:10:00Z">
        <w:r w:rsidRPr="0075399B" w:rsidDel="00EF5B96">
          <w:rPr>
            <w:lang w:val="en-US"/>
          </w:rPr>
          <w:delText>–</w:delText>
        </w:r>
        <w:r w:rsidRPr="0075399B" w:rsidDel="00EF5B96">
          <w:rPr>
            <w:lang w:val="en-US"/>
          </w:rPr>
          <w:tab/>
          <w:delText>commence the telex message by:</w:delText>
        </w:r>
      </w:del>
    </w:p>
    <w:p w14:paraId="39A8B84D" w14:textId="77777777" w:rsidR="00321DF9" w:rsidRPr="0075399B" w:rsidDel="00EF5B96" w:rsidRDefault="00321DF9">
      <w:pPr>
        <w:pStyle w:val="enumlev3"/>
        <w:jc w:val="both"/>
        <w:rPr>
          <w:del w:id="1668" w:author="Chairman" w:date="2022-08-03T12:10:00Z"/>
          <w:lang w:val="en-US"/>
        </w:rPr>
        <w:pPrChange w:id="1669" w:author="Chairman" w:date="2022-12-12T14:52:00Z">
          <w:pPr>
            <w:pStyle w:val="enumlev3"/>
          </w:pPr>
        </w:pPrChange>
      </w:pPr>
      <w:del w:id="1670" w:author="Chairman" w:date="2022-08-03T12:10:00Z">
        <w:r w:rsidRPr="0075399B" w:rsidDel="00EF5B96">
          <w:rPr>
            <w:lang w:val="en-US"/>
          </w:rPr>
          <w:delText>–</w:delText>
        </w:r>
        <w:r w:rsidRPr="0075399B" w:rsidDel="00EF5B96">
          <w:rPr>
            <w:lang w:val="en-US"/>
          </w:rPr>
          <w:tab/>
          <w:delText>at least one carriage return, line feed, one letter shift,</w:delText>
        </w:r>
      </w:del>
    </w:p>
    <w:p w14:paraId="18B33C7D" w14:textId="77777777" w:rsidR="00321DF9" w:rsidRPr="0075399B" w:rsidDel="00EF5B96" w:rsidRDefault="00321DF9">
      <w:pPr>
        <w:pStyle w:val="enumlev3"/>
        <w:jc w:val="both"/>
        <w:rPr>
          <w:del w:id="1671" w:author="Chairman" w:date="2022-08-03T12:10:00Z"/>
          <w:lang w:val="en-US"/>
        </w:rPr>
        <w:pPrChange w:id="1672" w:author="Chairman" w:date="2022-12-12T14:52:00Z">
          <w:pPr>
            <w:pStyle w:val="enumlev3"/>
          </w:pPr>
        </w:pPrChange>
      </w:pPr>
      <w:del w:id="1673" w:author="Chairman" w:date="2022-08-03T12:10:00Z">
        <w:r w:rsidRPr="0075399B" w:rsidDel="00EF5B96">
          <w:rPr>
            <w:lang w:val="en-US"/>
          </w:rPr>
          <w:delText>–</w:delText>
        </w:r>
        <w:r w:rsidRPr="0075399B" w:rsidDel="00EF5B96">
          <w:rPr>
            <w:lang w:val="en-US"/>
          </w:rPr>
          <w:tab/>
          <w:delText>the urgency signal “PAN PAN”,</w:delText>
        </w:r>
      </w:del>
    </w:p>
    <w:p w14:paraId="2F244B12" w14:textId="77777777" w:rsidR="00321DF9" w:rsidRPr="0075399B" w:rsidDel="00EF5B96" w:rsidRDefault="00321DF9">
      <w:pPr>
        <w:pStyle w:val="enumlev3"/>
        <w:jc w:val="both"/>
        <w:rPr>
          <w:del w:id="1674" w:author="Chairman" w:date="2022-08-03T12:10:00Z"/>
          <w:lang w:val="en-US"/>
        </w:rPr>
        <w:pPrChange w:id="1675" w:author="Chairman" w:date="2022-12-12T14:52:00Z">
          <w:pPr>
            <w:pStyle w:val="enumlev3"/>
          </w:pPr>
        </w:pPrChange>
      </w:pPr>
      <w:del w:id="1676" w:author="Chairman" w:date="2022-08-03T12:10:00Z">
        <w:r w:rsidRPr="0075399B" w:rsidDel="00EF5B96">
          <w:rPr>
            <w:lang w:val="en-US"/>
          </w:rPr>
          <w:delText>–</w:delText>
        </w:r>
        <w:r w:rsidRPr="0075399B" w:rsidDel="00EF5B96">
          <w:rPr>
            <w:lang w:val="en-US"/>
          </w:rPr>
          <w:tab/>
          <w:delText>“this is”,</w:delText>
        </w:r>
      </w:del>
    </w:p>
    <w:p w14:paraId="1E60CC34" w14:textId="77777777" w:rsidR="00321DF9" w:rsidRPr="0075399B" w:rsidDel="00EF5B96" w:rsidRDefault="00321DF9">
      <w:pPr>
        <w:pStyle w:val="enumlev3"/>
        <w:jc w:val="both"/>
        <w:rPr>
          <w:del w:id="1677" w:author="Chairman" w:date="2022-08-03T12:10:00Z"/>
          <w:lang w:val="en-US"/>
        </w:rPr>
        <w:pPrChange w:id="1678" w:author="Chairman" w:date="2022-12-12T14:52:00Z">
          <w:pPr>
            <w:pStyle w:val="enumlev3"/>
          </w:pPr>
        </w:pPrChange>
      </w:pPr>
      <w:del w:id="1679" w:author="Chairman" w:date="2022-08-03T12:10:00Z">
        <w:r w:rsidRPr="0075399B" w:rsidDel="00EF5B96">
          <w:rPr>
            <w:lang w:val="en-US"/>
          </w:rPr>
          <w:delText>–</w:delText>
        </w:r>
        <w:r w:rsidRPr="0075399B" w:rsidDel="00EF5B96">
          <w:rPr>
            <w:lang w:val="en-US"/>
          </w:rPr>
          <w:tab/>
          <w:delText>the 9-digit identity of the ship and the call sign or other identification of the ship,</w:delText>
        </w:r>
      </w:del>
    </w:p>
    <w:p w14:paraId="0286B87E" w14:textId="77777777" w:rsidR="00321DF9" w:rsidRPr="0075399B" w:rsidDel="00EF5B96" w:rsidRDefault="00321DF9">
      <w:pPr>
        <w:pStyle w:val="enumlev3"/>
        <w:jc w:val="both"/>
        <w:rPr>
          <w:del w:id="1680" w:author="Chairman" w:date="2022-08-03T12:10:00Z"/>
          <w:lang w:val="en-US"/>
        </w:rPr>
        <w:pPrChange w:id="1681" w:author="Chairman" w:date="2022-12-12T14:52:00Z">
          <w:pPr>
            <w:pStyle w:val="enumlev3"/>
          </w:pPr>
        </w:pPrChange>
      </w:pPr>
      <w:del w:id="1682" w:author="Chairman" w:date="2022-08-03T12:10:00Z">
        <w:r w:rsidRPr="0075399B" w:rsidDel="00EF5B96">
          <w:rPr>
            <w:lang w:val="en-US"/>
          </w:rPr>
          <w:delText>–</w:delText>
        </w:r>
        <w:r w:rsidRPr="0075399B" w:rsidDel="00EF5B96">
          <w:rPr>
            <w:lang w:val="en-US"/>
          </w:rPr>
          <w:tab/>
          <w:delText>the text of the urgency message.</w:delText>
        </w:r>
      </w:del>
    </w:p>
    <w:p w14:paraId="056065D6" w14:textId="77777777" w:rsidR="00321DF9" w:rsidRPr="0075399B" w:rsidRDefault="00321DF9">
      <w:pPr>
        <w:jc w:val="both"/>
        <w:rPr>
          <w:lang w:val="en-US"/>
        </w:rPr>
        <w:pPrChange w:id="1683" w:author="Chairman" w:date="2022-12-12T14:52:00Z">
          <w:pPr/>
        </w:pPrChange>
      </w:pPr>
      <w:r w:rsidRPr="0075399B">
        <w:rPr>
          <w:lang w:val="en-US"/>
        </w:rPr>
        <w:lastRenderedPageBreak/>
        <w:t>Announcement and transmission of urgency messages addressed to all HF equipped ships within a specified area may be repeated on a number of HF bands as deemed appropriate in the actual situation.</w:t>
      </w:r>
    </w:p>
    <w:p w14:paraId="5E2F6EBA" w14:textId="77777777" w:rsidR="00321DF9" w:rsidRPr="0075399B" w:rsidRDefault="00321DF9" w:rsidP="00E33D7E">
      <w:pPr>
        <w:pStyle w:val="Heading2"/>
        <w:rPr>
          <w:lang w:val="en-US"/>
        </w:rPr>
      </w:pPr>
      <w:bookmarkStart w:id="1684" w:name="_Toc121819918"/>
      <w:ins w:id="1685" w:author="Chairman" w:date="2022-12-12T14:52:00Z">
        <w:r>
          <w:rPr>
            <w:lang w:val="en-US"/>
          </w:rPr>
          <w:t>A3-</w:t>
        </w:r>
      </w:ins>
      <w:r w:rsidRPr="0075399B">
        <w:rPr>
          <w:lang w:val="en-US"/>
        </w:rPr>
        <w:t>6.3</w:t>
      </w:r>
      <w:r w:rsidRPr="0075399B">
        <w:rPr>
          <w:lang w:val="en-US"/>
        </w:rPr>
        <w:tab/>
        <w:t>Safety</w:t>
      </w:r>
      <w:bookmarkEnd w:id="1684"/>
    </w:p>
    <w:p w14:paraId="5CB7B7F1" w14:textId="77777777" w:rsidR="00321DF9" w:rsidRDefault="00321DF9">
      <w:pPr>
        <w:pStyle w:val="Heading3"/>
        <w:rPr>
          <w:ins w:id="1686" w:author="Chairman" w:date="2022-08-03T12:11:00Z"/>
        </w:rPr>
        <w:pPrChange w:id="1687" w:author="Chairman" w:date="2022-12-12T14:53:00Z">
          <w:pPr/>
        </w:pPrChange>
      </w:pPr>
      <w:ins w:id="1688" w:author="Chairman" w:date="2022-12-12T14:52:00Z">
        <w:r w:rsidRPr="00A85378">
          <w:rPr>
            <w:bCs/>
          </w:rPr>
          <w:t>A3-</w:t>
        </w:r>
      </w:ins>
      <w:ins w:id="1689" w:author="Chairman" w:date="2022-08-03T12:11:00Z">
        <w:r w:rsidRPr="00A85378">
          <w:rPr>
            <w:bCs/>
          </w:rPr>
          <w:t>6.3.1</w:t>
        </w:r>
        <w:r w:rsidRPr="001066A3">
          <w:tab/>
          <w:t xml:space="preserve">Transmission of </w:t>
        </w:r>
        <w:r>
          <w:t>digital selective calling</w:t>
        </w:r>
        <w:r w:rsidRPr="001066A3">
          <w:t xml:space="preserve"> announcement and safety messages on HF</w:t>
        </w:r>
      </w:ins>
    </w:p>
    <w:p w14:paraId="0F187611" w14:textId="77777777" w:rsidR="00321DF9" w:rsidRPr="0075399B" w:rsidRDefault="00321DF9">
      <w:pPr>
        <w:jc w:val="both"/>
        <w:rPr>
          <w:lang w:val="en-US"/>
        </w:rPr>
        <w:pPrChange w:id="1690" w:author="Chairman" w:date="2022-12-12T14:53:00Z">
          <w:pPr/>
        </w:pPrChange>
      </w:pPr>
      <w:r w:rsidRPr="0075399B">
        <w:rPr>
          <w:lang w:val="en-US"/>
        </w:rPr>
        <w:t>The procedures for transmission of DSC safety announcement and for transmission of the safety message are the same as for urgency messages, described in § </w:t>
      </w:r>
      <w:ins w:id="1691" w:author="Chairman" w:date="2022-12-12T14:54:00Z">
        <w:r>
          <w:rPr>
            <w:lang w:val="en-US"/>
          </w:rPr>
          <w:t>A3-</w:t>
        </w:r>
      </w:ins>
      <w:r w:rsidRPr="0075399B">
        <w:rPr>
          <w:lang w:val="en-US"/>
        </w:rPr>
        <w:t xml:space="preserve">6.2, </w:t>
      </w:r>
      <w:r w:rsidRPr="0075399B">
        <w:rPr>
          <w:i/>
          <w:lang w:val="en-US"/>
        </w:rPr>
        <w:t>except</w:t>
      </w:r>
      <w:r w:rsidRPr="0075399B">
        <w:rPr>
          <w:lang w:val="en-US"/>
        </w:rPr>
        <w:t xml:space="preserve"> that:</w:t>
      </w:r>
    </w:p>
    <w:p w14:paraId="387611AA" w14:textId="77777777" w:rsidR="00321DF9" w:rsidRPr="0075399B" w:rsidRDefault="00321DF9">
      <w:pPr>
        <w:pStyle w:val="enumlev1"/>
        <w:jc w:val="both"/>
        <w:rPr>
          <w:lang w:val="en-US"/>
        </w:rPr>
        <w:pPrChange w:id="1692" w:author="Chairman" w:date="2022-12-12T14:53:00Z">
          <w:pPr>
            <w:pStyle w:val="enumlev1"/>
          </w:pPr>
        </w:pPrChange>
      </w:pPr>
      <w:r w:rsidRPr="0075399B">
        <w:rPr>
          <w:lang w:val="en-US"/>
        </w:rPr>
        <w:t>–</w:t>
      </w:r>
      <w:r w:rsidRPr="0075399B">
        <w:rPr>
          <w:lang w:val="en-US"/>
        </w:rPr>
        <w:tab/>
        <w:t>in the DSC announcement, the category SAFETY shall be used,</w:t>
      </w:r>
    </w:p>
    <w:p w14:paraId="24907609" w14:textId="77777777" w:rsidR="00321DF9" w:rsidRDefault="00321DF9">
      <w:pPr>
        <w:pStyle w:val="enumlev1"/>
        <w:jc w:val="both"/>
        <w:rPr>
          <w:ins w:id="1693" w:author="Chairman" w:date="2022-08-03T12:11:00Z"/>
          <w:lang w:val="en-US"/>
        </w:rPr>
        <w:pPrChange w:id="1694" w:author="Chairman" w:date="2022-12-12T14:53:00Z">
          <w:pPr>
            <w:pStyle w:val="enumlev1"/>
          </w:pPr>
        </w:pPrChange>
      </w:pPr>
      <w:r w:rsidRPr="0075399B">
        <w:rPr>
          <w:lang w:val="en-US"/>
        </w:rPr>
        <w:t>–</w:t>
      </w:r>
      <w:r w:rsidRPr="0075399B">
        <w:rPr>
          <w:lang w:val="en-US"/>
        </w:rPr>
        <w:tab/>
        <w:t>in the safety message, the safety signal “SECURITE” shall be used instead of the urgency signal “PAN PAN”.</w:t>
      </w:r>
    </w:p>
    <w:p w14:paraId="550CF17D" w14:textId="77777777" w:rsidR="00321DF9" w:rsidRPr="001066A3" w:rsidRDefault="00321DF9">
      <w:pPr>
        <w:pStyle w:val="Heading3"/>
        <w:jc w:val="both"/>
        <w:rPr>
          <w:ins w:id="1695" w:author="Chairman" w:date="2022-08-03T12:11:00Z"/>
        </w:rPr>
        <w:pPrChange w:id="1696" w:author="Chairman" w:date="2022-12-12T14:53:00Z">
          <w:pPr>
            <w:pStyle w:val="Heading3"/>
          </w:pPr>
        </w:pPrChange>
      </w:pPr>
      <w:bookmarkStart w:id="1697" w:name="_Toc121819919"/>
      <w:ins w:id="1698" w:author="Chairman" w:date="2022-12-12T14:52:00Z">
        <w:r>
          <w:t>A3-</w:t>
        </w:r>
      </w:ins>
      <w:ins w:id="1699" w:author="Chairman" w:date="2022-08-03T12:11:00Z">
        <w:r w:rsidRPr="001066A3">
          <w:t>6.3.2</w:t>
        </w:r>
        <w:r w:rsidRPr="001066A3">
          <w:tab/>
          <w:t>Reception of safety messages</w:t>
        </w:r>
        <w:bookmarkEnd w:id="1697"/>
      </w:ins>
    </w:p>
    <w:p w14:paraId="6C99276B" w14:textId="77777777" w:rsidR="00321DF9" w:rsidRPr="001066A3" w:rsidRDefault="00321DF9">
      <w:pPr>
        <w:jc w:val="both"/>
        <w:rPr>
          <w:ins w:id="1700" w:author="Chairman" w:date="2022-08-03T12:11:00Z"/>
        </w:rPr>
        <w:pPrChange w:id="1701" w:author="Chairman" w:date="2022-12-12T14:53:00Z">
          <w:pPr/>
        </w:pPrChange>
      </w:pPr>
      <w:ins w:id="1702" w:author="Chairman" w:date="2022-08-03T12:11:00Z">
        <w:r w:rsidRPr="001066A3">
          <w:t>When the DSC safety announcement for unscheduled HF MSI addressed to a geographical area is received on one of distress and safety calling frequencies, the HF MSI receiver shall be tuned to the frequency specified in the DSC announcement.</w:t>
        </w:r>
      </w:ins>
    </w:p>
    <w:p w14:paraId="4A8A19FF" w14:textId="77777777" w:rsidR="00321DF9" w:rsidRPr="001066A3" w:rsidRDefault="00321DF9">
      <w:pPr>
        <w:jc w:val="both"/>
        <w:rPr>
          <w:ins w:id="1703" w:author="Chairman" w:date="2022-08-03T12:11:00Z"/>
        </w:rPr>
        <w:pPrChange w:id="1704" w:author="Chairman" w:date="2022-12-12T14:53:00Z">
          <w:pPr/>
        </w:pPrChange>
      </w:pPr>
      <w:ins w:id="1705" w:author="Chairman" w:date="2022-08-03T12:11:00Z">
        <w:r w:rsidRPr="001066A3">
          <w:t>The DSC safety announcement is received as follows:</w:t>
        </w:r>
      </w:ins>
    </w:p>
    <w:p w14:paraId="2F143BA8" w14:textId="77777777" w:rsidR="00321DF9" w:rsidRPr="00DF7178" w:rsidRDefault="00321DF9">
      <w:pPr>
        <w:pStyle w:val="enumlev1"/>
        <w:jc w:val="both"/>
        <w:rPr>
          <w:ins w:id="1706" w:author="Chairman" w:date="2022-08-03T12:11:00Z"/>
        </w:rPr>
        <w:pPrChange w:id="1707" w:author="Chairman" w:date="2022-12-12T14:53:00Z">
          <w:pPr>
            <w:pStyle w:val="enumlev1"/>
          </w:pPr>
        </w:pPrChange>
      </w:pPr>
      <w:ins w:id="1708" w:author="Chairman" w:date="2022-08-03T12:11:00Z">
        <w:r w:rsidRPr="00DF7178">
          <w:t>–</w:t>
        </w:r>
        <w:r w:rsidRPr="00DF7178">
          <w:tab/>
          <w:t>the format specifier (geographical area),</w:t>
        </w:r>
      </w:ins>
    </w:p>
    <w:p w14:paraId="364164B6" w14:textId="77777777" w:rsidR="00321DF9" w:rsidRPr="00DF7178" w:rsidRDefault="00321DF9">
      <w:pPr>
        <w:pStyle w:val="enumlev1"/>
        <w:jc w:val="both"/>
        <w:rPr>
          <w:ins w:id="1709" w:author="Chairman" w:date="2022-08-03T12:11:00Z"/>
        </w:rPr>
        <w:pPrChange w:id="1710" w:author="Chairman" w:date="2022-12-12T14:53:00Z">
          <w:pPr>
            <w:pStyle w:val="enumlev1"/>
          </w:pPr>
        </w:pPrChange>
      </w:pPr>
      <w:ins w:id="1711" w:author="Chairman" w:date="2022-08-03T12:11:00Z">
        <w:r w:rsidRPr="00DF7178">
          <w:t>–</w:t>
        </w:r>
        <w:r w:rsidRPr="00DF7178">
          <w:tab/>
          <w:t>address (geographical area),</w:t>
        </w:r>
      </w:ins>
    </w:p>
    <w:p w14:paraId="05C17B4E" w14:textId="77777777" w:rsidR="00321DF9" w:rsidRPr="00DF7178" w:rsidRDefault="00321DF9">
      <w:pPr>
        <w:pStyle w:val="enumlev1"/>
        <w:jc w:val="both"/>
        <w:rPr>
          <w:ins w:id="1712" w:author="Chairman" w:date="2022-08-03T12:11:00Z"/>
        </w:rPr>
        <w:pPrChange w:id="1713" w:author="Chairman" w:date="2022-12-12T14:53:00Z">
          <w:pPr>
            <w:pStyle w:val="enumlev1"/>
          </w:pPr>
        </w:pPrChange>
      </w:pPr>
      <w:ins w:id="1714" w:author="Chairman" w:date="2022-08-03T12:11:00Z">
        <w:r w:rsidRPr="00DF7178">
          <w:t>–</w:t>
        </w:r>
        <w:r w:rsidRPr="00DF7178">
          <w:tab/>
          <w:t>the category of the call (safety),</w:t>
        </w:r>
      </w:ins>
    </w:p>
    <w:p w14:paraId="6AA40300" w14:textId="77777777" w:rsidR="00321DF9" w:rsidRPr="00DF7178" w:rsidRDefault="00321DF9">
      <w:pPr>
        <w:pStyle w:val="enumlev1"/>
        <w:jc w:val="both"/>
        <w:rPr>
          <w:ins w:id="1715" w:author="Chairman" w:date="2022-08-03T12:11:00Z"/>
        </w:rPr>
        <w:pPrChange w:id="1716" w:author="Chairman" w:date="2022-12-12T14:53:00Z">
          <w:pPr>
            <w:pStyle w:val="enumlev1"/>
          </w:pPr>
        </w:pPrChange>
      </w:pPr>
      <w:ins w:id="1717" w:author="Chairman" w:date="2022-08-03T12:11:00Z">
        <w:r w:rsidRPr="00DF7178">
          <w:t>–</w:t>
        </w:r>
        <w:r w:rsidRPr="00DF7178">
          <w:tab/>
          <w:t>the frequency or channel on which the HF MSI will be transmitted,</w:t>
        </w:r>
      </w:ins>
    </w:p>
    <w:p w14:paraId="31140286" w14:textId="77777777" w:rsidR="00321DF9" w:rsidRDefault="00321DF9">
      <w:pPr>
        <w:pStyle w:val="enumlev1"/>
        <w:jc w:val="both"/>
      </w:pPr>
      <w:ins w:id="1718" w:author="Chairman" w:date="2022-08-03T12:11:00Z">
        <w:r w:rsidRPr="00DF7178">
          <w:t>–</w:t>
        </w:r>
        <w:r w:rsidRPr="00DF7178">
          <w:tab/>
          <w:t>the type of communication in which the HF MSI will be transmitted (FEC).</w:t>
        </w:r>
      </w:ins>
    </w:p>
    <w:p w14:paraId="67B19B41" w14:textId="77777777" w:rsidR="00321DF9" w:rsidRPr="00DF7178" w:rsidRDefault="00321DF9" w:rsidP="00E316A6">
      <w:pPr>
        <w:pStyle w:val="enumlev1"/>
        <w:jc w:val="both"/>
        <w:rPr>
          <w:rPrChange w:id="1719" w:author="Chairman" w:date="2022-08-03T12:11:00Z">
            <w:rPr>
              <w:lang w:val="en-US"/>
            </w:rPr>
          </w:rPrChange>
        </w:rPr>
      </w:pPr>
    </w:p>
    <w:p w14:paraId="239DFEE2" w14:textId="77777777" w:rsidR="00321DF9" w:rsidRPr="00600CDA" w:rsidRDefault="00321DF9" w:rsidP="00E33D7E">
      <w:pPr>
        <w:pStyle w:val="AnnexNoTitle"/>
        <w:rPr>
          <w:lang w:val="en-GB"/>
        </w:rPr>
      </w:pPr>
      <w:r w:rsidRPr="00600CDA">
        <w:rPr>
          <w:lang w:val="en-GB"/>
        </w:rPr>
        <w:t>Annex 4</w:t>
      </w:r>
      <w:r w:rsidRPr="00600CDA">
        <w:rPr>
          <w:lang w:val="en-GB"/>
        </w:rPr>
        <w:br/>
      </w:r>
      <w:r w:rsidRPr="00600CDA">
        <w:rPr>
          <w:lang w:val="en-GB"/>
        </w:rPr>
        <w:br/>
        <w:t xml:space="preserve">Operational procedures for coast stations for digital selective calling </w:t>
      </w:r>
      <w:r w:rsidRPr="00600CDA">
        <w:rPr>
          <w:lang w:val="en-GB"/>
        </w:rPr>
        <w:br/>
        <w:t>communications on MF, HF and VHF</w:t>
      </w:r>
    </w:p>
    <w:p w14:paraId="7F47D7A6" w14:textId="77777777" w:rsidR="00321DF9" w:rsidRPr="0075399B" w:rsidRDefault="00321DF9" w:rsidP="00E33D7E">
      <w:pPr>
        <w:pStyle w:val="Headingb"/>
        <w:rPr>
          <w:lang w:val="en-US"/>
        </w:rPr>
      </w:pPr>
      <w:r w:rsidRPr="0075399B">
        <w:rPr>
          <w:lang w:val="en-US"/>
        </w:rPr>
        <w:t>Introduction</w:t>
      </w:r>
    </w:p>
    <w:p w14:paraId="0228FA50" w14:textId="77777777" w:rsidR="00321DF9" w:rsidRPr="0075399B" w:rsidRDefault="00321DF9">
      <w:pPr>
        <w:jc w:val="both"/>
        <w:rPr>
          <w:lang w:val="en-US"/>
        </w:rPr>
        <w:pPrChange w:id="1720" w:author="Chairman" w:date="2022-12-12T14:55:00Z">
          <w:pPr/>
        </w:pPrChange>
      </w:pPr>
      <w:r w:rsidRPr="0075399B">
        <w:rPr>
          <w:lang w:val="en-US"/>
        </w:rPr>
        <w:t>Procedures for DSC communications on MF and VHF are described in §</w:t>
      </w:r>
      <w:r>
        <w:rPr>
          <w:lang w:val="en-US"/>
        </w:rPr>
        <w:t>§</w:t>
      </w:r>
      <w:r w:rsidRPr="0075399B">
        <w:rPr>
          <w:lang w:val="en-US"/>
        </w:rPr>
        <w:t> </w:t>
      </w:r>
      <w:ins w:id="1721" w:author="Chairman" w:date="2022-12-12T14:54:00Z">
        <w:r>
          <w:rPr>
            <w:lang w:val="en-US"/>
          </w:rPr>
          <w:t>A4-</w:t>
        </w:r>
      </w:ins>
      <w:r w:rsidRPr="0075399B">
        <w:rPr>
          <w:lang w:val="en-US"/>
        </w:rPr>
        <w:t xml:space="preserve">1 to </w:t>
      </w:r>
      <w:ins w:id="1722" w:author="Chairman" w:date="2022-12-12T14:54:00Z">
        <w:r>
          <w:rPr>
            <w:lang w:val="en-US"/>
          </w:rPr>
          <w:t>A4-</w:t>
        </w:r>
      </w:ins>
      <w:r w:rsidRPr="0075399B">
        <w:rPr>
          <w:lang w:val="en-US"/>
        </w:rPr>
        <w:t>5 below.</w:t>
      </w:r>
    </w:p>
    <w:p w14:paraId="79177E0A" w14:textId="77777777" w:rsidR="00321DF9" w:rsidRPr="0075399B" w:rsidRDefault="00321DF9">
      <w:pPr>
        <w:jc w:val="both"/>
        <w:rPr>
          <w:lang w:val="en-US"/>
        </w:rPr>
        <w:pPrChange w:id="1723" w:author="Chairman" w:date="2022-12-12T14:55:00Z">
          <w:pPr/>
        </w:pPrChange>
      </w:pPr>
      <w:r w:rsidRPr="0075399B">
        <w:rPr>
          <w:lang w:val="en-US"/>
        </w:rPr>
        <w:t>The procedures for DSC communications on HF are in general the same as for MF and VHF. Special conditions to be taken into account when making DSC communications on HF are described in § </w:t>
      </w:r>
      <w:ins w:id="1724" w:author="Chairman" w:date="2022-12-12T14:55:00Z">
        <w:r>
          <w:rPr>
            <w:lang w:val="en-US"/>
          </w:rPr>
          <w:t>A4-</w:t>
        </w:r>
      </w:ins>
      <w:r w:rsidRPr="0075399B">
        <w:rPr>
          <w:lang w:val="en-US"/>
        </w:rPr>
        <w:t>6 below.</w:t>
      </w:r>
    </w:p>
    <w:p w14:paraId="154B4192" w14:textId="77777777" w:rsidR="00321DF9" w:rsidRPr="0075399B" w:rsidRDefault="00321DF9">
      <w:pPr>
        <w:pStyle w:val="Heading1"/>
        <w:jc w:val="both"/>
        <w:rPr>
          <w:lang w:val="en-US"/>
        </w:rPr>
        <w:pPrChange w:id="1725" w:author="Chairman" w:date="2022-12-12T14:55:00Z">
          <w:pPr>
            <w:pStyle w:val="Heading1"/>
          </w:pPr>
        </w:pPrChange>
      </w:pPr>
      <w:bookmarkStart w:id="1726" w:name="_Toc121819920"/>
      <w:ins w:id="1727" w:author="Chairman" w:date="2022-12-12T14:55:00Z">
        <w:r>
          <w:rPr>
            <w:lang w:val="en-US"/>
          </w:rPr>
          <w:lastRenderedPageBreak/>
          <w:t>A4-</w:t>
        </w:r>
      </w:ins>
      <w:r w:rsidRPr="0075399B">
        <w:rPr>
          <w:lang w:val="en-US"/>
        </w:rPr>
        <w:t>1</w:t>
      </w:r>
      <w:r w:rsidRPr="0075399B">
        <w:rPr>
          <w:lang w:val="en-US"/>
        </w:rPr>
        <w:tab/>
        <w:t>Distress (see Note 1)</w:t>
      </w:r>
      <w:bookmarkEnd w:id="1726"/>
    </w:p>
    <w:p w14:paraId="031F32DE" w14:textId="77777777" w:rsidR="00321DF9" w:rsidRPr="0075399B" w:rsidRDefault="00321DF9">
      <w:pPr>
        <w:pStyle w:val="Heading2"/>
        <w:jc w:val="both"/>
        <w:rPr>
          <w:lang w:val="en-US"/>
        </w:rPr>
        <w:pPrChange w:id="1728" w:author="Chairman" w:date="2022-12-12T14:55:00Z">
          <w:pPr>
            <w:pStyle w:val="Heading2"/>
          </w:pPr>
        </w:pPrChange>
      </w:pPr>
      <w:bookmarkStart w:id="1729" w:name="_Toc121819921"/>
      <w:ins w:id="1730" w:author="Chairman" w:date="2022-12-12T14:55:00Z">
        <w:r>
          <w:rPr>
            <w:lang w:val="en-US"/>
          </w:rPr>
          <w:t>A4-</w:t>
        </w:r>
      </w:ins>
      <w:r w:rsidRPr="0075399B">
        <w:rPr>
          <w:lang w:val="en-US"/>
        </w:rPr>
        <w:t>1.1</w:t>
      </w:r>
      <w:r w:rsidRPr="0075399B">
        <w:rPr>
          <w:lang w:val="en-US"/>
        </w:rPr>
        <w:tab/>
        <w:t>Reception of a digital selective calling distress alert</w:t>
      </w:r>
      <w:bookmarkEnd w:id="1729"/>
    </w:p>
    <w:p w14:paraId="5EEF244C" w14:textId="77777777" w:rsidR="00321DF9" w:rsidRPr="0075399B" w:rsidRDefault="00321DF9">
      <w:pPr>
        <w:jc w:val="both"/>
        <w:rPr>
          <w:lang w:val="en-US"/>
        </w:rPr>
        <w:pPrChange w:id="1731" w:author="Chairman" w:date="2022-12-12T14:55:00Z">
          <w:pPr/>
        </w:pPrChange>
      </w:pPr>
      <w:r w:rsidRPr="0075399B">
        <w:rPr>
          <w:lang w:val="en-US"/>
        </w:rPr>
        <w:t>The transmission of a distress alert indicates that a mobile unit (a ship, aircraft or other vehicle) or a person is in distress and requires immediate assistance. The distress alert is a digital selective call using a distress call format.</w:t>
      </w:r>
    </w:p>
    <w:p w14:paraId="1750538D" w14:textId="77777777" w:rsidR="00321DF9" w:rsidRPr="0075399B" w:rsidRDefault="00321DF9">
      <w:pPr>
        <w:jc w:val="both"/>
        <w:rPr>
          <w:lang w:val="en-US"/>
        </w:rPr>
        <w:pPrChange w:id="1732" w:author="Chairman" w:date="2022-12-12T14:55:00Z">
          <w:pPr/>
        </w:pPrChange>
      </w:pPr>
      <w:r w:rsidRPr="0075399B">
        <w:rPr>
          <w:lang w:val="en-US"/>
        </w:rPr>
        <w:t>Coast stations in receipt of a distress alert shall ensure that it is routed as soon as possible to an RCC. The receipt of a distress alert is to be acknowledged as soon as possible by the appropriate coast station.</w:t>
      </w:r>
    </w:p>
    <w:p w14:paraId="7FA20DD4" w14:textId="77777777" w:rsidR="00321DF9" w:rsidRPr="0075399B" w:rsidRDefault="00321DF9">
      <w:pPr>
        <w:pStyle w:val="Note"/>
        <w:jc w:val="both"/>
        <w:rPr>
          <w:lang w:val="en-US"/>
        </w:rPr>
        <w:pPrChange w:id="1733" w:author="Chairman" w:date="2022-12-12T14:55:00Z">
          <w:pPr>
            <w:pStyle w:val="Note"/>
          </w:pPr>
        </w:pPrChange>
      </w:pPr>
      <w:r w:rsidRPr="0075399B">
        <w:rPr>
          <w:lang w:val="en-US"/>
        </w:rPr>
        <w:t>NOTE 1 – These procedures assume that the RCC is sited remotely from the DSC coast station; where this is not the case, appropriate amendments should be made locally.</w:t>
      </w:r>
    </w:p>
    <w:p w14:paraId="06F97468" w14:textId="77777777" w:rsidR="00321DF9" w:rsidRPr="0075399B" w:rsidRDefault="00321DF9">
      <w:pPr>
        <w:pStyle w:val="Heading2"/>
        <w:jc w:val="both"/>
        <w:rPr>
          <w:lang w:val="en-US"/>
        </w:rPr>
        <w:pPrChange w:id="1734" w:author="Chairman" w:date="2022-12-12T14:55:00Z">
          <w:pPr>
            <w:pStyle w:val="Heading2"/>
          </w:pPr>
        </w:pPrChange>
      </w:pPr>
      <w:bookmarkStart w:id="1735" w:name="_Toc121819922"/>
      <w:ins w:id="1736" w:author="Chairman" w:date="2022-12-12T14:55:00Z">
        <w:r>
          <w:rPr>
            <w:lang w:val="en-US"/>
          </w:rPr>
          <w:t>A4-</w:t>
        </w:r>
      </w:ins>
      <w:r w:rsidRPr="0075399B">
        <w:rPr>
          <w:lang w:val="en-US"/>
        </w:rPr>
        <w:t>1.2</w:t>
      </w:r>
      <w:r w:rsidRPr="0075399B">
        <w:rPr>
          <w:lang w:val="en-US"/>
        </w:rPr>
        <w:tab/>
        <w:t>Acknowledgement of a digital selective calling distress alert</w:t>
      </w:r>
      <w:bookmarkEnd w:id="1735"/>
    </w:p>
    <w:p w14:paraId="2AF36CF5" w14:textId="77777777" w:rsidR="00321DF9" w:rsidRPr="0075399B" w:rsidRDefault="00321DF9">
      <w:pPr>
        <w:jc w:val="both"/>
        <w:rPr>
          <w:lang w:val="en-US"/>
        </w:rPr>
        <w:pPrChange w:id="1737" w:author="Chairman" w:date="2022-12-12T14:55:00Z">
          <w:pPr/>
        </w:pPrChange>
      </w:pPr>
      <w:r w:rsidRPr="0075399B">
        <w:rPr>
          <w:lang w:val="en-US"/>
        </w:rPr>
        <w:t xml:space="preserve">The coast station shall transmit the distress </w:t>
      </w:r>
      <w:ins w:id="1738" w:author="Chairman" w:date="2022-08-03T12:14:00Z">
        <w:r>
          <w:rPr>
            <w:lang w:val="en-US"/>
          </w:rPr>
          <w:t xml:space="preserve">alert </w:t>
        </w:r>
      </w:ins>
      <w:r w:rsidRPr="0075399B">
        <w:rPr>
          <w:lang w:val="en-US"/>
        </w:rPr>
        <w:t xml:space="preserve">acknowledgement on the </w:t>
      </w:r>
      <w:del w:id="1739" w:author="Chairman" w:date="2022-08-03T12:14:00Z">
        <w:r w:rsidRPr="0075399B" w:rsidDel="009A672E">
          <w:rPr>
            <w:lang w:val="en-US"/>
          </w:rPr>
          <w:delText>distress calling</w:delText>
        </w:r>
      </w:del>
      <w:ins w:id="1740" w:author="Chairman" w:date="2022-08-03T12:14:00Z">
        <w:r>
          <w:rPr>
            <w:lang w:val="en-US"/>
          </w:rPr>
          <w:t>same DSC</w:t>
        </w:r>
      </w:ins>
      <w:r w:rsidRPr="0075399B">
        <w:rPr>
          <w:lang w:val="en-US"/>
        </w:rPr>
        <w:t xml:space="preserve"> frequency on which the </w:t>
      </w:r>
      <w:del w:id="1741" w:author="Chairman" w:date="2022-08-03T12:14:00Z">
        <w:r w:rsidRPr="0075399B" w:rsidDel="009A672E">
          <w:rPr>
            <w:lang w:val="en-US"/>
          </w:rPr>
          <w:delText xml:space="preserve">call </w:delText>
        </w:r>
      </w:del>
      <w:ins w:id="1742" w:author="Chairman" w:date="2022-08-03T12:14:00Z">
        <w:r>
          <w:rPr>
            <w:lang w:val="en-US"/>
          </w:rPr>
          <w:t>distress alert</w:t>
        </w:r>
        <w:r w:rsidRPr="0075399B">
          <w:rPr>
            <w:lang w:val="en-US"/>
          </w:rPr>
          <w:t xml:space="preserve"> </w:t>
        </w:r>
      </w:ins>
      <w:r w:rsidRPr="0075399B">
        <w:rPr>
          <w:lang w:val="en-US"/>
        </w:rPr>
        <w:t>was received.</w:t>
      </w:r>
    </w:p>
    <w:p w14:paraId="57A7CF2A" w14:textId="77777777" w:rsidR="00321DF9" w:rsidRPr="0075399B" w:rsidRDefault="00321DF9">
      <w:pPr>
        <w:keepNext/>
        <w:jc w:val="both"/>
        <w:rPr>
          <w:lang w:val="en-US"/>
        </w:rPr>
        <w:pPrChange w:id="1743" w:author="Chairman" w:date="2022-12-12T14:55:00Z">
          <w:pPr>
            <w:keepNext/>
          </w:pPr>
        </w:pPrChange>
      </w:pPr>
      <w:r w:rsidRPr="0075399B">
        <w:rPr>
          <w:lang w:val="en-US"/>
        </w:rPr>
        <w:t>The acknowledgement of a DSC distress alert is transmitted as follows:</w:t>
      </w:r>
    </w:p>
    <w:p w14:paraId="5BC36821" w14:textId="77777777" w:rsidR="00321DF9" w:rsidRPr="0075399B" w:rsidRDefault="00321DF9">
      <w:pPr>
        <w:pStyle w:val="enumlev1"/>
        <w:jc w:val="both"/>
        <w:rPr>
          <w:lang w:val="en-US"/>
        </w:rPr>
        <w:pPrChange w:id="1744" w:author="Chairman" w:date="2022-12-12T14:55:00Z">
          <w:pPr>
            <w:pStyle w:val="enumlev1"/>
          </w:pPr>
        </w:pPrChange>
      </w:pPr>
      <w:r w:rsidRPr="0075399B">
        <w:rPr>
          <w:lang w:val="en-US"/>
        </w:rPr>
        <w:t>–</w:t>
      </w:r>
      <w:r w:rsidRPr="0075399B">
        <w:rPr>
          <w:lang w:val="en-US"/>
        </w:rPr>
        <w:tab/>
        <w:t>key in or select on the DSC equipment</w:t>
      </w:r>
      <w:del w:id="1745" w:author="Chairman" w:date="2022-08-03T12:15:00Z">
        <w:r w:rsidRPr="0075399B" w:rsidDel="009A672E">
          <w:rPr>
            <w:lang w:val="en-US"/>
          </w:rPr>
          <w:delText xml:space="preserve"> (see Note 1)</w:delText>
        </w:r>
      </w:del>
      <w:r w:rsidRPr="0075399B">
        <w:rPr>
          <w:lang w:val="en-US"/>
        </w:rPr>
        <w:t>:</w:t>
      </w:r>
    </w:p>
    <w:p w14:paraId="727EAD13" w14:textId="77777777" w:rsidR="00321DF9" w:rsidRPr="0075399B" w:rsidRDefault="00321DF9">
      <w:pPr>
        <w:pStyle w:val="enumlev2"/>
        <w:jc w:val="both"/>
        <w:rPr>
          <w:lang w:val="en-US"/>
        </w:rPr>
        <w:pPrChange w:id="1746" w:author="Chairman" w:date="2022-12-12T14:55:00Z">
          <w:pPr>
            <w:pStyle w:val="enumlev2"/>
          </w:pPr>
        </w:pPrChange>
      </w:pPr>
      <w:r w:rsidRPr="0075399B">
        <w:rPr>
          <w:lang w:val="en-US"/>
        </w:rPr>
        <w:t>–</w:t>
      </w:r>
      <w:r w:rsidRPr="0075399B">
        <w:rPr>
          <w:lang w:val="en-US"/>
        </w:rPr>
        <w:tab/>
        <w:t>distress alert acknowledgement,</w:t>
      </w:r>
    </w:p>
    <w:p w14:paraId="00C2B21C" w14:textId="77777777" w:rsidR="00321DF9" w:rsidRPr="0075399B" w:rsidRDefault="00321DF9">
      <w:pPr>
        <w:pStyle w:val="enumlev2"/>
        <w:jc w:val="both"/>
        <w:rPr>
          <w:lang w:val="en-US"/>
        </w:rPr>
        <w:pPrChange w:id="1747" w:author="Chairman" w:date="2022-12-12T14:55:00Z">
          <w:pPr>
            <w:pStyle w:val="enumlev2"/>
          </w:pPr>
        </w:pPrChange>
      </w:pPr>
      <w:r w:rsidRPr="0075399B">
        <w:rPr>
          <w:lang w:val="en-US"/>
        </w:rPr>
        <w:t>–</w:t>
      </w:r>
      <w:r w:rsidRPr="0075399B">
        <w:rPr>
          <w:lang w:val="en-US"/>
        </w:rPr>
        <w:tab/>
      </w:r>
      <w:ins w:id="1748" w:author="Chairman" w:date="2022-08-03T12:15:00Z">
        <w:r>
          <w:rPr>
            <w:lang w:val="en-US"/>
          </w:rPr>
          <w:t>MMSI (</w:t>
        </w:r>
      </w:ins>
      <w:r w:rsidRPr="0075399B">
        <w:rPr>
          <w:lang w:val="en-US"/>
        </w:rPr>
        <w:t>9-digit identity</w:t>
      </w:r>
      <w:ins w:id="1749" w:author="Chairman" w:date="2022-08-03T12:15:00Z">
        <w:r>
          <w:rPr>
            <w:lang w:val="en-US"/>
          </w:rPr>
          <w:t>)</w:t>
        </w:r>
      </w:ins>
      <w:r w:rsidRPr="0075399B">
        <w:rPr>
          <w:lang w:val="en-US"/>
        </w:rPr>
        <w:t xml:space="preserve"> of the ship in distress</w:t>
      </w:r>
      <w:r>
        <w:rPr>
          <w:lang w:val="en-US"/>
        </w:rPr>
        <w:t xml:space="preserve"> </w:t>
      </w:r>
      <w:ins w:id="1750" w:author="Chairman" w:date="2022-08-03T12:15:00Z">
        <w:r w:rsidRPr="001066A3">
          <w:t>(will be inserted automatically, if available)</w:t>
        </w:r>
      </w:ins>
      <w:r w:rsidRPr="0075399B">
        <w:rPr>
          <w:lang w:val="en-US"/>
        </w:rPr>
        <w:t>,</w:t>
      </w:r>
    </w:p>
    <w:p w14:paraId="4837878E" w14:textId="77777777" w:rsidR="00321DF9" w:rsidRPr="0075399B" w:rsidRDefault="00321DF9">
      <w:pPr>
        <w:pStyle w:val="enumlev2"/>
        <w:jc w:val="both"/>
        <w:rPr>
          <w:lang w:val="en-US"/>
        </w:rPr>
        <w:pPrChange w:id="1751" w:author="Chairman" w:date="2022-12-12T14:55:00Z">
          <w:pPr>
            <w:pStyle w:val="enumlev2"/>
          </w:pPr>
        </w:pPrChange>
      </w:pPr>
      <w:r w:rsidRPr="0075399B">
        <w:rPr>
          <w:lang w:val="en-US"/>
        </w:rPr>
        <w:t>–</w:t>
      </w:r>
      <w:r w:rsidRPr="0075399B">
        <w:rPr>
          <w:lang w:val="en-US"/>
        </w:rPr>
        <w:tab/>
        <w:t>nature of distress</w:t>
      </w:r>
      <w:ins w:id="1752" w:author="Chairman" w:date="2022-08-03T12:16:00Z">
        <w:r w:rsidRPr="001066A3">
          <w:t>(will be inserted automatically, if available)</w:t>
        </w:r>
      </w:ins>
      <w:r w:rsidRPr="0075399B">
        <w:rPr>
          <w:lang w:val="en-US"/>
        </w:rPr>
        <w:t>,</w:t>
      </w:r>
    </w:p>
    <w:p w14:paraId="155832F3" w14:textId="77777777" w:rsidR="00321DF9" w:rsidRPr="0075399B" w:rsidRDefault="00321DF9">
      <w:pPr>
        <w:pStyle w:val="enumlev2"/>
        <w:jc w:val="both"/>
        <w:rPr>
          <w:lang w:val="en-US"/>
        </w:rPr>
        <w:pPrChange w:id="1753" w:author="Chairman" w:date="2022-12-12T14:55:00Z">
          <w:pPr>
            <w:pStyle w:val="enumlev2"/>
          </w:pPr>
        </w:pPrChange>
      </w:pPr>
      <w:r w:rsidRPr="0075399B">
        <w:rPr>
          <w:lang w:val="en-US"/>
        </w:rPr>
        <w:t>–</w:t>
      </w:r>
      <w:r w:rsidRPr="0075399B">
        <w:rPr>
          <w:lang w:val="en-US"/>
        </w:rPr>
        <w:tab/>
        <w:t>distress coordinates</w:t>
      </w:r>
      <w:ins w:id="1754" w:author="Chairman" w:date="2022-08-03T12:16:00Z">
        <w:r w:rsidRPr="00F507A2">
          <w:t>(will be inserted automatically, if available)</w:t>
        </w:r>
      </w:ins>
      <w:r w:rsidRPr="0075399B">
        <w:rPr>
          <w:lang w:val="en-US"/>
        </w:rPr>
        <w:t>,</w:t>
      </w:r>
    </w:p>
    <w:p w14:paraId="73A7437B" w14:textId="77777777" w:rsidR="00321DF9" w:rsidRPr="0075399B" w:rsidRDefault="00321DF9">
      <w:pPr>
        <w:pStyle w:val="enumlev2"/>
        <w:jc w:val="both"/>
        <w:rPr>
          <w:lang w:val="en-US"/>
        </w:rPr>
        <w:pPrChange w:id="1755" w:author="Chairman" w:date="2022-12-12T14:55:00Z">
          <w:pPr>
            <w:pStyle w:val="enumlev2"/>
          </w:pPr>
        </w:pPrChange>
      </w:pPr>
      <w:r w:rsidRPr="0075399B">
        <w:rPr>
          <w:lang w:val="en-US"/>
        </w:rPr>
        <w:t>–</w:t>
      </w:r>
      <w:r w:rsidRPr="0075399B">
        <w:rPr>
          <w:lang w:val="en-US"/>
        </w:rPr>
        <w:tab/>
        <w:t>the time (in UTC) when the position was valid</w:t>
      </w:r>
      <w:r>
        <w:rPr>
          <w:lang w:val="en-US"/>
        </w:rPr>
        <w:t xml:space="preserve"> </w:t>
      </w:r>
      <w:ins w:id="1756" w:author="Chairman" w:date="2022-08-03T12:16:00Z">
        <w:r w:rsidRPr="001066A3">
          <w:t>(will be inserted automatically, if available)</w:t>
        </w:r>
      </w:ins>
      <w:r w:rsidRPr="0075399B">
        <w:rPr>
          <w:lang w:val="en-US"/>
        </w:rPr>
        <w:t>.</w:t>
      </w:r>
    </w:p>
    <w:p w14:paraId="72D4B027" w14:textId="77777777" w:rsidR="00321DF9" w:rsidRPr="0075399B" w:rsidDel="009A672E" w:rsidRDefault="00321DF9">
      <w:pPr>
        <w:pStyle w:val="Note"/>
        <w:ind w:left="1134" w:hanging="1134"/>
        <w:jc w:val="both"/>
        <w:rPr>
          <w:del w:id="1757" w:author="Chairman" w:date="2022-08-03T12:16:00Z"/>
          <w:lang w:val="en-US"/>
        </w:rPr>
        <w:pPrChange w:id="1758" w:author="Chairman" w:date="2022-12-12T14:55:00Z">
          <w:pPr>
            <w:pStyle w:val="Note"/>
            <w:ind w:left="1134" w:hanging="1134"/>
          </w:pPr>
        </w:pPrChange>
      </w:pPr>
      <w:del w:id="1759" w:author="Chairman" w:date="2022-08-03T12:16:00Z">
        <w:r w:rsidRPr="0075399B" w:rsidDel="009A672E">
          <w:rPr>
            <w:lang w:val="en-US"/>
          </w:rPr>
          <w:tab/>
          <w:delText>NOTE 1 – Some or all of this information might be included automatically by the equipment;</w:delText>
        </w:r>
      </w:del>
    </w:p>
    <w:p w14:paraId="6476CCB7" w14:textId="77777777" w:rsidR="00321DF9" w:rsidRPr="0075399B" w:rsidRDefault="00321DF9">
      <w:pPr>
        <w:pStyle w:val="enumlev1"/>
        <w:jc w:val="both"/>
        <w:rPr>
          <w:lang w:val="en-US"/>
        </w:rPr>
        <w:pPrChange w:id="1760" w:author="Chairman" w:date="2022-12-12T14:55:00Z">
          <w:pPr>
            <w:pStyle w:val="enumlev1"/>
          </w:pPr>
        </w:pPrChange>
      </w:pPr>
      <w:r w:rsidRPr="0075399B">
        <w:rPr>
          <w:lang w:val="en-US"/>
        </w:rPr>
        <w:t>–</w:t>
      </w:r>
      <w:r w:rsidRPr="0075399B">
        <w:rPr>
          <w:lang w:val="en-US"/>
        </w:rPr>
        <w:tab/>
        <w:t>transmit the acknowledgement;</w:t>
      </w:r>
    </w:p>
    <w:p w14:paraId="3C986EC2" w14:textId="77777777" w:rsidR="00321DF9" w:rsidRPr="0075399B" w:rsidRDefault="00321DF9">
      <w:pPr>
        <w:pStyle w:val="enumlev1"/>
        <w:jc w:val="both"/>
        <w:rPr>
          <w:lang w:val="en-US"/>
        </w:rPr>
        <w:pPrChange w:id="1761" w:author="Chairman" w:date="2022-12-12T14:55:00Z">
          <w:pPr>
            <w:pStyle w:val="enumlev1"/>
          </w:pPr>
        </w:pPrChange>
      </w:pPr>
      <w:r w:rsidRPr="0075399B">
        <w:rPr>
          <w:lang w:val="en-US"/>
        </w:rPr>
        <w:t>–</w:t>
      </w:r>
      <w:r w:rsidRPr="0075399B">
        <w:rPr>
          <w:lang w:val="en-US"/>
        </w:rPr>
        <w:tab/>
        <w:t>prepare to handle the subsequent distress traffic by setting watch on radiotelephony</w:t>
      </w:r>
      <w:ins w:id="1762" w:author="Chairman" w:date="2022-08-03T12:17:00Z">
        <w:r>
          <w:rPr>
            <w:lang w:val="en-US"/>
          </w:rPr>
          <w:t>,</w:t>
        </w:r>
      </w:ins>
      <w:r w:rsidRPr="0075399B">
        <w:rPr>
          <w:lang w:val="en-US"/>
        </w:rPr>
        <w:t xml:space="preserve"> </w:t>
      </w:r>
      <w:del w:id="1763" w:author="Chairman" w:date="2022-08-03T12:17:00Z">
        <w:r w:rsidRPr="0075399B" w:rsidDel="009A672E">
          <w:rPr>
            <w:lang w:val="en-US"/>
          </w:rPr>
          <w:delText xml:space="preserve">and, if the “mode of subsequent communication” signal in the received distress alert indicates teleprinter, also on NBDP, if the coast station is fitted with NBDP. In both cases, </w:delText>
        </w:r>
      </w:del>
      <w:r w:rsidRPr="0075399B">
        <w:rPr>
          <w:lang w:val="en-US"/>
        </w:rPr>
        <w:t xml:space="preserve">the radiotelephone </w:t>
      </w:r>
      <w:del w:id="1764" w:author="Chairman" w:date="2022-08-03T12:17:00Z">
        <w:r w:rsidRPr="0075399B" w:rsidDel="00E95EBC">
          <w:rPr>
            <w:lang w:val="en-US"/>
          </w:rPr>
          <w:delText xml:space="preserve">and NBDP </w:delText>
        </w:r>
      </w:del>
      <w:r w:rsidRPr="0075399B">
        <w:rPr>
          <w:lang w:val="en-US"/>
        </w:rPr>
        <w:t>frequencies should be those associated with the frequency on which the distress alert was received (on MF 2</w:t>
      </w:r>
      <w:r w:rsidRPr="0075399B">
        <w:rPr>
          <w:rFonts w:ascii="Tms Rmn" w:hAnsi="Tms Rmn"/>
          <w:sz w:val="12"/>
          <w:lang w:val="en-US"/>
        </w:rPr>
        <w:t> </w:t>
      </w:r>
      <w:r w:rsidRPr="0075399B">
        <w:rPr>
          <w:lang w:val="en-US"/>
        </w:rPr>
        <w:t xml:space="preserve">182 kHz </w:t>
      </w:r>
      <w:del w:id="1765" w:author="Chairman" w:date="2022-08-03T12:18:00Z">
        <w:r w:rsidRPr="0075399B" w:rsidDel="00E95EBC">
          <w:rPr>
            <w:lang w:val="en-US"/>
          </w:rPr>
          <w:delText>for radiotelephony and 2</w:delText>
        </w:r>
        <w:r w:rsidRPr="0075399B" w:rsidDel="00E95EBC">
          <w:rPr>
            <w:rFonts w:ascii="Tms Rmn" w:hAnsi="Tms Rmn"/>
            <w:sz w:val="12"/>
            <w:lang w:val="en-US"/>
          </w:rPr>
          <w:delText> </w:delText>
        </w:r>
        <w:r w:rsidRPr="0075399B" w:rsidDel="00E95EBC">
          <w:rPr>
            <w:lang w:val="en-US"/>
          </w:rPr>
          <w:delText xml:space="preserve">174.5 kHz for NBDP, </w:delText>
        </w:r>
      </w:del>
      <w:ins w:id="1766" w:author="Chairman" w:date="2022-08-03T12:18:00Z">
        <w:r>
          <w:rPr>
            <w:lang w:val="en-US"/>
          </w:rPr>
          <w:t>or</w:t>
        </w:r>
      </w:ins>
      <w:r w:rsidRPr="0075399B">
        <w:rPr>
          <w:lang w:val="en-US"/>
        </w:rPr>
        <w:t>on VHF 156.8 MHz/channel 16</w:t>
      </w:r>
      <w:del w:id="1767" w:author="Chairman" w:date="2022-08-03T12:18:00Z">
        <w:r w:rsidRPr="0075399B" w:rsidDel="00E95EBC">
          <w:rPr>
            <w:lang w:val="en-US"/>
          </w:rPr>
          <w:delText xml:space="preserve"> for radiotelephony; there is no frequency for NBDP on VHF</w:delText>
        </w:r>
      </w:del>
      <w:r w:rsidRPr="0075399B">
        <w:rPr>
          <w:lang w:val="en-US"/>
        </w:rPr>
        <w:t>).</w:t>
      </w:r>
    </w:p>
    <w:p w14:paraId="3EDDDFFE" w14:textId="77777777" w:rsidR="00321DF9" w:rsidRPr="0075399B" w:rsidRDefault="00321DF9">
      <w:pPr>
        <w:pStyle w:val="Heading2"/>
        <w:jc w:val="both"/>
        <w:rPr>
          <w:lang w:val="en-US"/>
        </w:rPr>
        <w:pPrChange w:id="1768" w:author="Chairman" w:date="2022-12-12T14:56:00Z">
          <w:pPr>
            <w:pStyle w:val="Heading2"/>
          </w:pPr>
        </w:pPrChange>
      </w:pPr>
      <w:bookmarkStart w:id="1769" w:name="_Toc121819923"/>
      <w:ins w:id="1770" w:author="Chairman" w:date="2022-12-12T14:56:00Z">
        <w:r>
          <w:rPr>
            <w:lang w:val="en-US"/>
          </w:rPr>
          <w:t>A4-</w:t>
        </w:r>
      </w:ins>
      <w:r w:rsidRPr="0075399B">
        <w:rPr>
          <w:lang w:val="en-US"/>
        </w:rPr>
        <w:t>1.3</w:t>
      </w:r>
      <w:r w:rsidRPr="0075399B">
        <w:rPr>
          <w:lang w:val="en-US"/>
        </w:rPr>
        <w:tab/>
        <w:t>Transmission of a digital selective calling distress alert relay</w:t>
      </w:r>
      <w:bookmarkEnd w:id="1769"/>
    </w:p>
    <w:p w14:paraId="60E6F31B" w14:textId="77777777" w:rsidR="00321DF9" w:rsidRPr="0075399B" w:rsidRDefault="00321DF9">
      <w:pPr>
        <w:keepNext/>
        <w:jc w:val="both"/>
        <w:rPr>
          <w:lang w:val="en-US"/>
        </w:rPr>
        <w:pPrChange w:id="1771" w:author="Chairman" w:date="2022-12-12T14:56:00Z">
          <w:pPr>
            <w:keepNext/>
          </w:pPr>
        </w:pPrChange>
      </w:pPr>
      <w:r w:rsidRPr="0075399B">
        <w:rPr>
          <w:lang w:val="en-US"/>
        </w:rPr>
        <w:t>Coast stations shall initiate and transmit a distress alert relay in any of the following cases:</w:t>
      </w:r>
    </w:p>
    <w:p w14:paraId="170938DD" w14:textId="77777777" w:rsidR="00321DF9" w:rsidRPr="0075399B" w:rsidRDefault="00321DF9">
      <w:pPr>
        <w:pStyle w:val="enumlev1"/>
        <w:jc w:val="both"/>
        <w:rPr>
          <w:lang w:val="en-US"/>
        </w:rPr>
        <w:pPrChange w:id="1772" w:author="Chairman" w:date="2022-12-12T14:56:00Z">
          <w:pPr>
            <w:pStyle w:val="enumlev1"/>
          </w:pPr>
        </w:pPrChange>
      </w:pPr>
      <w:r w:rsidRPr="0075399B">
        <w:rPr>
          <w:lang w:val="en-US"/>
        </w:rPr>
        <w:t>–</w:t>
      </w:r>
      <w:r w:rsidRPr="0075399B">
        <w:rPr>
          <w:lang w:val="en-US"/>
        </w:rPr>
        <w:tab/>
        <w:t>when the distress of the mobile unit has been notified to the coast station by other means and a broadcast alert to shipping is required by the RCC; and</w:t>
      </w:r>
    </w:p>
    <w:p w14:paraId="57D738E5" w14:textId="77777777" w:rsidR="00321DF9" w:rsidRPr="0075399B" w:rsidRDefault="00321DF9">
      <w:pPr>
        <w:pStyle w:val="enumlev1"/>
        <w:jc w:val="both"/>
        <w:rPr>
          <w:lang w:val="en-US"/>
        </w:rPr>
        <w:pPrChange w:id="1773" w:author="Chairman" w:date="2022-12-12T14:56:00Z">
          <w:pPr>
            <w:pStyle w:val="enumlev1"/>
          </w:pPr>
        </w:pPrChange>
      </w:pPr>
      <w:r w:rsidRPr="0075399B">
        <w:rPr>
          <w:lang w:val="en-US"/>
        </w:rPr>
        <w:t>–</w:t>
      </w:r>
      <w:r w:rsidRPr="0075399B">
        <w:rPr>
          <w:lang w:val="en-US"/>
        </w:rPr>
        <w:tab/>
        <w:t>when the person responsible for the coast station considers that further help is necessary (close cooperation with the appropriate RCC is recommended under such conditions).</w:t>
      </w:r>
    </w:p>
    <w:p w14:paraId="76AE9563" w14:textId="77777777" w:rsidR="00321DF9" w:rsidRPr="0075399B" w:rsidRDefault="00321DF9">
      <w:pPr>
        <w:jc w:val="both"/>
        <w:rPr>
          <w:lang w:val="en-US"/>
        </w:rPr>
        <w:pPrChange w:id="1774" w:author="Chairman" w:date="2022-12-12T14:56:00Z">
          <w:pPr/>
        </w:pPrChange>
      </w:pPr>
      <w:r w:rsidRPr="0075399B">
        <w:rPr>
          <w:lang w:val="en-US"/>
        </w:rPr>
        <w:lastRenderedPageBreak/>
        <w:t>In the cases mentioned above, the coast station shall transmit a shore-to-ship distress alert relay addressed, as appropriate, to all ships (VHF only), to a geographical area (MF/HF only) or to a specific ship.</w:t>
      </w:r>
    </w:p>
    <w:p w14:paraId="22A5DBE5" w14:textId="77777777" w:rsidR="00321DF9" w:rsidRPr="0075399B" w:rsidRDefault="00321DF9">
      <w:pPr>
        <w:jc w:val="both"/>
        <w:rPr>
          <w:lang w:val="en-US"/>
        </w:rPr>
        <w:pPrChange w:id="1775" w:author="Chairman" w:date="2022-12-12T14:56:00Z">
          <w:pPr/>
        </w:pPrChange>
      </w:pPr>
      <w:r w:rsidRPr="0075399B">
        <w:rPr>
          <w:lang w:val="en-US"/>
        </w:rPr>
        <w:t>The distress alert relay shall contain the identification of the mobile unit in distress, its position and other information which might facilitate rescue.</w:t>
      </w:r>
    </w:p>
    <w:p w14:paraId="4FF1AD71" w14:textId="77777777" w:rsidR="00321DF9" w:rsidRPr="0075399B" w:rsidRDefault="00321DF9">
      <w:pPr>
        <w:keepNext/>
        <w:jc w:val="both"/>
        <w:rPr>
          <w:lang w:val="en-US"/>
        </w:rPr>
        <w:pPrChange w:id="1776" w:author="Chairman" w:date="2022-12-12T14:56:00Z">
          <w:pPr>
            <w:keepNext/>
          </w:pPr>
        </w:pPrChange>
      </w:pPr>
      <w:r w:rsidRPr="0075399B">
        <w:rPr>
          <w:lang w:val="en-US"/>
        </w:rPr>
        <w:t>The distress alert relay is transmitted as follows:</w:t>
      </w:r>
    </w:p>
    <w:p w14:paraId="0597AC4F" w14:textId="77777777" w:rsidR="00321DF9" w:rsidRPr="0075399B" w:rsidRDefault="00321DF9">
      <w:pPr>
        <w:pStyle w:val="enumlev1"/>
        <w:jc w:val="both"/>
        <w:rPr>
          <w:lang w:val="en-US"/>
        </w:rPr>
        <w:pPrChange w:id="1777" w:author="Chairman" w:date="2022-12-12T14:56:00Z">
          <w:pPr>
            <w:pStyle w:val="enumlev1"/>
          </w:pPr>
        </w:pPrChange>
      </w:pPr>
      <w:r w:rsidRPr="0075399B">
        <w:rPr>
          <w:lang w:val="en-US"/>
        </w:rPr>
        <w:t>–</w:t>
      </w:r>
      <w:r w:rsidRPr="0075399B">
        <w:rPr>
          <w:lang w:val="en-US"/>
        </w:rPr>
        <w:tab/>
        <w:t xml:space="preserve">key in or select on the DSC equipment (see Note 1 of § </w:t>
      </w:r>
      <w:ins w:id="1778" w:author="Chairman" w:date="2022-12-12T14:56:00Z">
        <w:r>
          <w:rPr>
            <w:lang w:val="en-US"/>
          </w:rPr>
          <w:t>A4-</w:t>
        </w:r>
      </w:ins>
      <w:r w:rsidRPr="0075399B">
        <w:rPr>
          <w:lang w:val="en-US"/>
        </w:rPr>
        <w:t>1.2 of this Annex):</w:t>
      </w:r>
    </w:p>
    <w:p w14:paraId="26BA0787" w14:textId="77777777" w:rsidR="00321DF9" w:rsidRPr="0075399B" w:rsidRDefault="00321DF9">
      <w:pPr>
        <w:pStyle w:val="enumlev2"/>
        <w:jc w:val="both"/>
        <w:rPr>
          <w:lang w:val="en-US"/>
        </w:rPr>
        <w:pPrChange w:id="1779" w:author="Chairman" w:date="2022-12-12T14:56:00Z">
          <w:pPr>
            <w:pStyle w:val="enumlev2"/>
          </w:pPr>
        </w:pPrChange>
      </w:pPr>
      <w:r w:rsidRPr="0075399B">
        <w:rPr>
          <w:lang w:val="en-US"/>
        </w:rPr>
        <w:t>–</w:t>
      </w:r>
      <w:r w:rsidRPr="0075399B">
        <w:rPr>
          <w:lang w:val="en-US"/>
        </w:rPr>
        <w:tab/>
        <w:t>distress alert relay,</w:t>
      </w:r>
    </w:p>
    <w:p w14:paraId="49BF7BB1" w14:textId="77777777" w:rsidR="00321DF9" w:rsidRPr="0075399B" w:rsidRDefault="00321DF9">
      <w:pPr>
        <w:pStyle w:val="enumlev2"/>
        <w:jc w:val="both"/>
        <w:rPr>
          <w:lang w:val="en-US"/>
        </w:rPr>
        <w:pPrChange w:id="1780" w:author="Chairman" w:date="2022-12-12T14:56:00Z">
          <w:pPr>
            <w:pStyle w:val="enumlev2"/>
          </w:pPr>
        </w:pPrChange>
      </w:pPr>
      <w:r w:rsidRPr="0075399B">
        <w:rPr>
          <w:lang w:val="en-US"/>
        </w:rPr>
        <w:t>–</w:t>
      </w:r>
      <w:r w:rsidRPr="0075399B">
        <w:rPr>
          <w:lang w:val="en-US"/>
        </w:rPr>
        <w:tab/>
        <w:t>the format specifier (all ships (VHF only), geographical area (MF/HF only), or individual station),</w:t>
      </w:r>
    </w:p>
    <w:p w14:paraId="51F9113D" w14:textId="77777777" w:rsidR="00321DF9" w:rsidRPr="0075399B" w:rsidRDefault="00321DF9">
      <w:pPr>
        <w:pStyle w:val="enumlev2"/>
        <w:jc w:val="both"/>
        <w:rPr>
          <w:strike/>
          <w:lang w:val="en-US"/>
        </w:rPr>
        <w:pPrChange w:id="1781" w:author="Chairman" w:date="2022-12-12T14:56:00Z">
          <w:pPr>
            <w:pStyle w:val="enumlev2"/>
          </w:pPr>
        </w:pPrChange>
      </w:pPr>
      <w:r w:rsidRPr="0075399B">
        <w:rPr>
          <w:lang w:val="en-US"/>
        </w:rPr>
        <w:t>–</w:t>
      </w:r>
      <w:r w:rsidRPr="0075399B">
        <w:rPr>
          <w:lang w:val="en-US"/>
        </w:rPr>
        <w:tab/>
        <w:t xml:space="preserve">if appropriate, the address </w:t>
      </w:r>
      <w:ins w:id="1782" w:author="Chairman" w:date="2022-08-03T12:18:00Z">
        <w:r>
          <w:rPr>
            <w:lang w:val="en-US"/>
          </w:rPr>
          <w:t xml:space="preserve">(MMSI) </w:t>
        </w:r>
      </w:ins>
      <w:r w:rsidRPr="0075399B">
        <w:rPr>
          <w:lang w:val="en-US"/>
        </w:rPr>
        <w:t>of the ship, or geographical area,</w:t>
      </w:r>
    </w:p>
    <w:p w14:paraId="5B172621" w14:textId="77777777" w:rsidR="00321DF9" w:rsidRPr="0075399B" w:rsidRDefault="00321DF9">
      <w:pPr>
        <w:pStyle w:val="enumlev2"/>
        <w:jc w:val="both"/>
        <w:rPr>
          <w:lang w:val="en-US"/>
        </w:rPr>
        <w:pPrChange w:id="1783" w:author="Chairman" w:date="2022-12-12T14:56:00Z">
          <w:pPr>
            <w:pStyle w:val="enumlev2"/>
          </w:pPr>
        </w:pPrChange>
      </w:pPr>
      <w:r w:rsidRPr="0075399B">
        <w:rPr>
          <w:lang w:val="en-US"/>
        </w:rPr>
        <w:t>–</w:t>
      </w:r>
      <w:r w:rsidRPr="0075399B">
        <w:rPr>
          <w:lang w:val="en-US"/>
        </w:rPr>
        <w:tab/>
      </w:r>
      <w:ins w:id="1784" w:author="Chairman" w:date="2022-08-03T12:19:00Z">
        <w:r>
          <w:rPr>
            <w:lang w:val="en-US"/>
          </w:rPr>
          <w:t>MMSI (</w:t>
        </w:r>
      </w:ins>
      <w:r w:rsidRPr="0075399B">
        <w:rPr>
          <w:lang w:val="en-US"/>
        </w:rPr>
        <w:t>9-digit identity</w:t>
      </w:r>
      <w:ins w:id="1785" w:author="Chairman" w:date="2022-08-03T12:19:00Z">
        <w:r>
          <w:rPr>
            <w:lang w:val="en-US"/>
          </w:rPr>
          <w:t>)</w:t>
        </w:r>
      </w:ins>
      <w:r w:rsidRPr="0075399B">
        <w:rPr>
          <w:lang w:val="en-US"/>
        </w:rPr>
        <w:t xml:space="preserve"> of the ship in distress, if known,</w:t>
      </w:r>
    </w:p>
    <w:p w14:paraId="221E9915" w14:textId="77777777" w:rsidR="00321DF9" w:rsidRPr="0075399B" w:rsidRDefault="00321DF9">
      <w:pPr>
        <w:pStyle w:val="enumlev2"/>
        <w:jc w:val="both"/>
        <w:rPr>
          <w:lang w:val="en-US"/>
        </w:rPr>
        <w:pPrChange w:id="1786" w:author="Chairman" w:date="2022-12-12T14:56:00Z">
          <w:pPr>
            <w:pStyle w:val="enumlev2"/>
          </w:pPr>
        </w:pPrChange>
      </w:pPr>
      <w:r w:rsidRPr="0075399B">
        <w:rPr>
          <w:lang w:val="en-US"/>
        </w:rPr>
        <w:t>–</w:t>
      </w:r>
      <w:r w:rsidRPr="0075399B">
        <w:rPr>
          <w:lang w:val="en-US"/>
        </w:rPr>
        <w:tab/>
        <w:t>nature of distress</w:t>
      </w:r>
      <w:ins w:id="1787" w:author="Chairman" w:date="2022-08-03T12:19:00Z">
        <w:r>
          <w:rPr>
            <w:lang w:val="en-US"/>
          </w:rPr>
          <w:t>, if known</w:t>
        </w:r>
      </w:ins>
      <w:r w:rsidRPr="0075399B">
        <w:rPr>
          <w:lang w:val="en-US"/>
        </w:rPr>
        <w:t>,</w:t>
      </w:r>
    </w:p>
    <w:p w14:paraId="0AE36CFC" w14:textId="77777777" w:rsidR="00321DF9" w:rsidRPr="0075399B" w:rsidRDefault="00321DF9">
      <w:pPr>
        <w:pStyle w:val="enumlev2"/>
        <w:jc w:val="both"/>
        <w:rPr>
          <w:lang w:val="en-US"/>
        </w:rPr>
        <w:pPrChange w:id="1788" w:author="Chairman" w:date="2022-12-12T14:56:00Z">
          <w:pPr>
            <w:pStyle w:val="enumlev2"/>
          </w:pPr>
        </w:pPrChange>
      </w:pPr>
      <w:r w:rsidRPr="0075399B">
        <w:rPr>
          <w:lang w:val="en-US"/>
        </w:rPr>
        <w:t>–</w:t>
      </w:r>
      <w:r w:rsidRPr="0075399B">
        <w:rPr>
          <w:lang w:val="en-US"/>
        </w:rPr>
        <w:tab/>
        <w:t>distress coordinates</w:t>
      </w:r>
      <w:ins w:id="1789" w:author="Chairman" w:date="2022-08-03T12:19:00Z">
        <w:r>
          <w:rPr>
            <w:lang w:val="en-US"/>
          </w:rPr>
          <w:t>, if known</w:t>
        </w:r>
      </w:ins>
      <w:r w:rsidRPr="0075399B">
        <w:rPr>
          <w:lang w:val="en-US"/>
        </w:rPr>
        <w:t>,</w:t>
      </w:r>
    </w:p>
    <w:p w14:paraId="51D8B56B" w14:textId="77777777" w:rsidR="00321DF9" w:rsidRPr="0075399B" w:rsidRDefault="00321DF9">
      <w:pPr>
        <w:pStyle w:val="enumlev2"/>
        <w:jc w:val="both"/>
        <w:rPr>
          <w:lang w:val="en-US"/>
        </w:rPr>
        <w:pPrChange w:id="1790" w:author="Chairman" w:date="2022-12-12T14:56:00Z">
          <w:pPr>
            <w:pStyle w:val="enumlev2"/>
          </w:pPr>
        </w:pPrChange>
      </w:pPr>
      <w:r w:rsidRPr="0075399B">
        <w:rPr>
          <w:lang w:val="en-US"/>
        </w:rPr>
        <w:t>–</w:t>
      </w:r>
      <w:r w:rsidRPr="0075399B">
        <w:rPr>
          <w:lang w:val="en-US"/>
        </w:rPr>
        <w:tab/>
        <w:t>the time (in UTC) when the position was valid</w:t>
      </w:r>
      <w:ins w:id="1791" w:author="Chairman" w:date="2022-08-03T12:19:00Z">
        <w:r>
          <w:rPr>
            <w:lang w:val="en-US"/>
          </w:rPr>
          <w:t>, if known</w:t>
        </w:r>
      </w:ins>
      <w:r w:rsidRPr="0075399B">
        <w:rPr>
          <w:lang w:val="en-US"/>
        </w:rPr>
        <w:t>;</w:t>
      </w:r>
    </w:p>
    <w:p w14:paraId="01B4BAB8" w14:textId="77777777" w:rsidR="00321DF9" w:rsidRPr="0075399B" w:rsidRDefault="00321DF9">
      <w:pPr>
        <w:pStyle w:val="enumlev1"/>
        <w:jc w:val="both"/>
        <w:rPr>
          <w:lang w:val="en-US"/>
        </w:rPr>
        <w:pPrChange w:id="1792" w:author="Chairman" w:date="2022-12-12T14:56:00Z">
          <w:pPr>
            <w:pStyle w:val="enumlev1"/>
          </w:pPr>
        </w:pPrChange>
      </w:pPr>
      <w:r w:rsidRPr="0075399B">
        <w:rPr>
          <w:lang w:val="en-US"/>
        </w:rPr>
        <w:t>–</w:t>
      </w:r>
      <w:r w:rsidRPr="0075399B">
        <w:rPr>
          <w:lang w:val="en-US"/>
        </w:rPr>
        <w:tab/>
        <w:t>transmit the distress alert relay;</w:t>
      </w:r>
    </w:p>
    <w:p w14:paraId="0D6BC717" w14:textId="77777777" w:rsidR="00321DF9" w:rsidRPr="0075399B" w:rsidRDefault="00321DF9">
      <w:pPr>
        <w:pStyle w:val="enumlev1"/>
        <w:jc w:val="both"/>
        <w:rPr>
          <w:lang w:val="en-US"/>
        </w:rPr>
        <w:pPrChange w:id="1793" w:author="Chairman" w:date="2022-12-12T14:56:00Z">
          <w:pPr>
            <w:pStyle w:val="enumlev1"/>
          </w:pPr>
        </w:pPrChange>
      </w:pPr>
      <w:r w:rsidRPr="0075399B">
        <w:rPr>
          <w:lang w:val="en-US"/>
        </w:rPr>
        <w:t>–</w:t>
      </w:r>
      <w:r w:rsidRPr="0075399B">
        <w:rPr>
          <w:lang w:val="en-US"/>
        </w:rPr>
        <w:tab/>
        <w:t>prepare for the reception of the acknowledgements by ship stations and for handling the subsequent distress traffic by switching over to the</w:t>
      </w:r>
      <w:ins w:id="1794" w:author="Chairman" w:date="2022-08-03T12:19:00Z">
        <w:r>
          <w:rPr>
            <w:lang w:val="en-US"/>
          </w:rPr>
          <w:t xml:space="preserve"> radiote</w:t>
        </w:r>
      </w:ins>
      <w:ins w:id="1795" w:author="Chairman" w:date="2022-08-03T12:20:00Z">
        <w:r>
          <w:rPr>
            <w:lang w:val="en-US"/>
          </w:rPr>
          <w:t>lephony</w:t>
        </w:r>
      </w:ins>
      <w:r w:rsidRPr="0075399B">
        <w:rPr>
          <w:lang w:val="en-US"/>
        </w:rPr>
        <w:t xml:space="preserve"> distress traffic channel in the same band, i.e. 2</w:t>
      </w:r>
      <w:r w:rsidRPr="0075399B">
        <w:rPr>
          <w:rFonts w:ascii="Tms Rmn" w:hAnsi="Tms Rmn"/>
          <w:sz w:val="12"/>
          <w:lang w:val="en-US"/>
        </w:rPr>
        <w:t> </w:t>
      </w:r>
      <w:r w:rsidRPr="0075399B">
        <w:rPr>
          <w:lang w:val="en-US"/>
        </w:rPr>
        <w:t>182 kHz on MF, 156.8 MHz/channel 16 on VHF.</w:t>
      </w:r>
    </w:p>
    <w:p w14:paraId="7AC17134" w14:textId="77777777" w:rsidR="00321DF9" w:rsidRPr="0075399B" w:rsidRDefault="00321DF9">
      <w:pPr>
        <w:pStyle w:val="Heading2"/>
        <w:jc w:val="both"/>
        <w:rPr>
          <w:lang w:val="en-US"/>
        </w:rPr>
        <w:pPrChange w:id="1796" w:author="Chairman" w:date="2022-12-12T14:56:00Z">
          <w:pPr>
            <w:pStyle w:val="Heading2"/>
          </w:pPr>
        </w:pPrChange>
      </w:pPr>
      <w:bookmarkStart w:id="1797" w:name="_Toc121819924"/>
      <w:ins w:id="1798" w:author="Chairman" w:date="2022-12-12T14:56:00Z">
        <w:r>
          <w:rPr>
            <w:lang w:val="en-US"/>
          </w:rPr>
          <w:t>A4-</w:t>
        </w:r>
      </w:ins>
      <w:r w:rsidRPr="0075399B">
        <w:rPr>
          <w:lang w:val="en-US"/>
        </w:rPr>
        <w:t>1.4</w:t>
      </w:r>
      <w:r w:rsidRPr="0075399B">
        <w:rPr>
          <w:lang w:val="en-US"/>
        </w:rPr>
        <w:tab/>
        <w:t>Reception of a distress alert relay</w:t>
      </w:r>
      <w:bookmarkEnd w:id="1797"/>
    </w:p>
    <w:p w14:paraId="6A20E368" w14:textId="77777777" w:rsidR="00321DF9" w:rsidRPr="0075399B" w:rsidRDefault="00321DF9">
      <w:pPr>
        <w:jc w:val="both"/>
        <w:rPr>
          <w:lang w:val="en-US"/>
        </w:rPr>
        <w:pPrChange w:id="1799" w:author="Chairman" w:date="2022-12-12T14:56:00Z">
          <w:pPr/>
        </w:pPrChange>
      </w:pPr>
      <w:r w:rsidRPr="0075399B">
        <w:rPr>
          <w:lang w:val="en-US"/>
        </w:rPr>
        <w:t xml:space="preserve">If the distress alert relay is received from a ship station, coast stations on receipt of the distress alert relay shall ensure that the call is routed as soon as possible to an RCC. The receipt of the distress alert relay is to be acknowledged as soon as possible by the appropriate coast station using a DSC distress alert relay acknowledgement addressed to the ship station. If the distress </w:t>
      </w:r>
      <w:ins w:id="1800" w:author="Chairman" w:date="2022-08-03T12:20:00Z">
        <w:r>
          <w:rPr>
            <w:lang w:val="en-US"/>
          </w:rPr>
          <w:t xml:space="preserve">alert </w:t>
        </w:r>
      </w:ins>
      <w:r w:rsidRPr="0075399B">
        <w:rPr>
          <w:lang w:val="en-US"/>
        </w:rPr>
        <w:t>relay call is received from a coast station, other coast stations will normally not have to take further action.</w:t>
      </w:r>
    </w:p>
    <w:p w14:paraId="0AC0EF04" w14:textId="77777777" w:rsidR="00321DF9" w:rsidRPr="0075399B" w:rsidRDefault="00321DF9" w:rsidP="00E33D7E">
      <w:pPr>
        <w:pStyle w:val="Heading1"/>
        <w:rPr>
          <w:lang w:val="en-US"/>
        </w:rPr>
      </w:pPr>
      <w:bookmarkStart w:id="1801" w:name="_Toc121819925"/>
      <w:ins w:id="1802" w:author="Chairman" w:date="2022-12-12T14:56:00Z">
        <w:r>
          <w:rPr>
            <w:lang w:val="en-US"/>
          </w:rPr>
          <w:t>A4-</w:t>
        </w:r>
      </w:ins>
      <w:r w:rsidRPr="0075399B">
        <w:rPr>
          <w:lang w:val="en-US"/>
        </w:rPr>
        <w:t>2</w:t>
      </w:r>
      <w:r w:rsidRPr="0075399B">
        <w:rPr>
          <w:lang w:val="en-US"/>
        </w:rPr>
        <w:tab/>
        <w:t>Urgency</w:t>
      </w:r>
      <w:bookmarkEnd w:id="1801"/>
    </w:p>
    <w:p w14:paraId="269E24F3" w14:textId="77777777" w:rsidR="00321DF9" w:rsidRPr="0075399B" w:rsidRDefault="00321DF9">
      <w:pPr>
        <w:pStyle w:val="Heading2"/>
        <w:jc w:val="both"/>
        <w:rPr>
          <w:lang w:val="en-US"/>
        </w:rPr>
        <w:pPrChange w:id="1803" w:author="Chairman" w:date="2022-12-12T14:57:00Z">
          <w:pPr>
            <w:pStyle w:val="Heading2"/>
          </w:pPr>
        </w:pPrChange>
      </w:pPr>
      <w:bookmarkStart w:id="1804" w:name="_Toc121819926"/>
      <w:ins w:id="1805" w:author="Chairman" w:date="2022-12-12T14:57:00Z">
        <w:r>
          <w:rPr>
            <w:lang w:val="en-US"/>
          </w:rPr>
          <w:t>A4-</w:t>
        </w:r>
      </w:ins>
      <w:r w:rsidRPr="0075399B">
        <w:rPr>
          <w:lang w:val="en-US"/>
        </w:rPr>
        <w:t>2.1</w:t>
      </w:r>
      <w:r w:rsidRPr="0075399B">
        <w:rPr>
          <w:lang w:val="en-US"/>
        </w:rPr>
        <w:tab/>
        <w:t>Transmission of a digital selective calling announcement</w:t>
      </w:r>
      <w:bookmarkEnd w:id="1804"/>
    </w:p>
    <w:p w14:paraId="1BFC5678" w14:textId="77777777" w:rsidR="00321DF9" w:rsidRPr="0075399B" w:rsidRDefault="00321DF9">
      <w:pPr>
        <w:jc w:val="both"/>
        <w:rPr>
          <w:lang w:val="en-US"/>
        </w:rPr>
        <w:pPrChange w:id="1806" w:author="Chairman" w:date="2022-12-12T14:57:00Z">
          <w:pPr/>
        </w:pPrChange>
      </w:pPr>
      <w:r w:rsidRPr="0075399B">
        <w:rPr>
          <w:lang w:val="en-US"/>
        </w:rPr>
        <w:t>The announcement of the urgency message shall be made on one or more of the distress and safety calling frequencies using DSC and the urgency call format.</w:t>
      </w:r>
    </w:p>
    <w:p w14:paraId="3A8E0B6B" w14:textId="77777777" w:rsidR="00321DF9" w:rsidRPr="0075399B" w:rsidRDefault="00321DF9">
      <w:pPr>
        <w:jc w:val="both"/>
        <w:rPr>
          <w:lang w:val="en-US"/>
        </w:rPr>
        <w:pPrChange w:id="1807" w:author="Chairman" w:date="2022-12-12T14:57:00Z">
          <w:pPr/>
        </w:pPrChange>
      </w:pPr>
      <w:r w:rsidRPr="0075399B">
        <w:rPr>
          <w:lang w:val="en-US"/>
        </w:rPr>
        <w:t>The DSC urgency call may be addressed to all ships (VHF only), to a geographical area (MF/HF only), or to a specific ship. The frequency on which the urgency message will be transmitted after the announcement shall be included in the DSC urgency call.</w:t>
      </w:r>
    </w:p>
    <w:p w14:paraId="7658C8D5" w14:textId="77777777" w:rsidR="00321DF9" w:rsidRPr="0075399B" w:rsidRDefault="00321DF9">
      <w:pPr>
        <w:keepNext/>
        <w:jc w:val="both"/>
        <w:rPr>
          <w:lang w:val="en-US"/>
        </w:rPr>
        <w:pPrChange w:id="1808" w:author="Chairman" w:date="2022-12-12T14:57:00Z">
          <w:pPr>
            <w:keepNext/>
          </w:pPr>
        </w:pPrChange>
      </w:pPr>
      <w:r w:rsidRPr="0075399B">
        <w:rPr>
          <w:lang w:val="en-US"/>
        </w:rPr>
        <w:t>The DSC urgency call is transmitted as follows:</w:t>
      </w:r>
    </w:p>
    <w:p w14:paraId="471D7FBA" w14:textId="77777777" w:rsidR="00321DF9" w:rsidRPr="0075399B" w:rsidRDefault="00321DF9">
      <w:pPr>
        <w:pStyle w:val="enumlev1"/>
        <w:jc w:val="both"/>
        <w:rPr>
          <w:lang w:val="en-US"/>
        </w:rPr>
        <w:pPrChange w:id="1809" w:author="Chairman" w:date="2022-12-12T14:57:00Z">
          <w:pPr>
            <w:pStyle w:val="enumlev1"/>
          </w:pPr>
        </w:pPrChange>
      </w:pPr>
      <w:r w:rsidRPr="0075399B">
        <w:rPr>
          <w:lang w:val="en-US"/>
        </w:rPr>
        <w:t>–</w:t>
      </w:r>
      <w:r w:rsidRPr="0075399B">
        <w:rPr>
          <w:lang w:val="en-US"/>
        </w:rPr>
        <w:tab/>
        <w:t>key in or select on the DSC equipment (see Note 1 of § 1.2 of this Annex):</w:t>
      </w:r>
    </w:p>
    <w:p w14:paraId="51B9CF39" w14:textId="77777777" w:rsidR="00321DF9" w:rsidRPr="0075399B" w:rsidRDefault="00321DF9">
      <w:pPr>
        <w:pStyle w:val="enumlev2"/>
        <w:jc w:val="both"/>
        <w:rPr>
          <w:lang w:val="en-US"/>
        </w:rPr>
        <w:pPrChange w:id="1810" w:author="Chairman" w:date="2022-12-12T14:57:00Z">
          <w:pPr>
            <w:pStyle w:val="enumlev2"/>
          </w:pPr>
        </w:pPrChange>
      </w:pPr>
      <w:r w:rsidRPr="0075399B">
        <w:rPr>
          <w:lang w:val="en-US"/>
        </w:rPr>
        <w:t>–</w:t>
      </w:r>
      <w:r w:rsidRPr="0075399B">
        <w:rPr>
          <w:lang w:val="en-US"/>
        </w:rPr>
        <w:tab/>
        <w:t>the format specifier (all ships call (VHF), geographical area (MF/HF only), or individual station),</w:t>
      </w:r>
    </w:p>
    <w:p w14:paraId="604F9093" w14:textId="77777777" w:rsidR="00321DF9" w:rsidRPr="0075399B" w:rsidRDefault="00321DF9">
      <w:pPr>
        <w:pStyle w:val="enumlev2"/>
        <w:jc w:val="both"/>
        <w:rPr>
          <w:strike/>
          <w:lang w:val="en-US"/>
        </w:rPr>
        <w:pPrChange w:id="1811" w:author="Chairman" w:date="2022-12-12T14:57:00Z">
          <w:pPr>
            <w:pStyle w:val="enumlev2"/>
          </w:pPr>
        </w:pPrChange>
      </w:pPr>
      <w:r w:rsidRPr="0075399B">
        <w:rPr>
          <w:lang w:val="en-US"/>
        </w:rPr>
        <w:lastRenderedPageBreak/>
        <w:t>–</w:t>
      </w:r>
      <w:r w:rsidRPr="0075399B">
        <w:rPr>
          <w:lang w:val="en-US"/>
        </w:rPr>
        <w:tab/>
        <w:t xml:space="preserve">if appropriate, the address </w:t>
      </w:r>
      <w:ins w:id="1812" w:author="Chairman" w:date="2022-08-03T12:20:00Z">
        <w:r>
          <w:rPr>
            <w:lang w:val="en-US"/>
          </w:rPr>
          <w:t>(MMSI)</w:t>
        </w:r>
      </w:ins>
      <w:r w:rsidRPr="0075399B">
        <w:rPr>
          <w:lang w:val="en-US"/>
        </w:rPr>
        <w:t>of the ship, or geographical area,</w:t>
      </w:r>
    </w:p>
    <w:p w14:paraId="676A538E" w14:textId="77777777" w:rsidR="00321DF9" w:rsidRPr="0075399B" w:rsidRDefault="00321DF9">
      <w:pPr>
        <w:pStyle w:val="enumlev2"/>
        <w:jc w:val="both"/>
        <w:rPr>
          <w:lang w:val="en-US"/>
        </w:rPr>
        <w:pPrChange w:id="1813" w:author="Chairman" w:date="2022-12-12T14:57:00Z">
          <w:pPr>
            <w:pStyle w:val="enumlev2"/>
          </w:pPr>
        </w:pPrChange>
      </w:pPr>
      <w:r w:rsidRPr="0075399B">
        <w:rPr>
          <w:lang w:val="en-US"/>
        </w:rPr>
        <w:t>–</w:t>
      </w:r>
      <w:r w:rsidRPr="0075399B">
        <w:rPr>
          <w:lang w:val="en-US"/>
        </w:rPr>
        <w:tab/>
        <w:t>the category of the call (urgency),</w:t>
      </w:r>
    </w:p>
    <w:p w14:paraId="75146DF6" w14:textId="77777777" w:rsidR="00321DF9" w:rsidRPr="0075399B" w:rsidRDefault="00321DF9">
      <w:pPr>
        <w:pStyle w:val="enumlev2"/>
        <w:jc w:val="both"/>
        <w:rPr>
          <w:lang w:val="en-US"/>
        </w:rPr>
        <w:pPrChange w:id="1814" w:author="Chairman" w:date="2022-12-12T14:57:00Z">
          <w:pPr>
            <w:pStyle w:val="enumlev2"/>
          </w:pPr>
        </w:pPrChange>
      </w:pPr>
      <w:r w:rsidRPr="0075399B">
        <w:rPr>
          <w:lang w:val="en-US"/>
        </w:rPr>
        <w:t>–</w:t>
      </w:r>
      <w:r w:rsidRPr="0075399B">
        <w:rPr>
          <w:lang w:val="en-US"/>
        </w:rPr>
        <w:tab/>
        <w:t>the frequency or channel on which the urgency message will be transmitted,</w:t>
      </w:r>
    </w:p>
    <w:p w14:paraId="2BCB6E7B" w14:textId="77777777" w:rsidR="00321DF9" w:rsidRPr="0075399B" w:rsidRDefault="00321DF9">
      <w:pPr>
        <w:pStyle w:val="enumlev2"/>
        <w:jc w:val="both"/>
        <w:rPr>
          <w:lang w:val="en-US"/>
        </w:rPr>
        <w:pPrChange w:id="1815" w:author="Chairman" w:date="2022-12-12T14:57:00Z">
          <w:pPr>
            <w:pStyle w:val="enumlev2"/>
          </w:pPr>
        </w:pPrChange>
      </w:pPr>
      <w:r w:rsidRPr="0075399B">
        <w:rPr>
          <w:lang w:val="en-US"/>
        </w:rPr>
        <w:t>–</w:t>
      </w:r>
      <w:r w:rsidRPr="0075399B">
        <w:rPr>
          <w:lang w:val="en-US"/>
        </w:rPr>
        <w:tab/>
        <w:t>the type of communication in which the urgency message will be transmitted (radiotelephony);</w:t>
      </w:r>
    </w:p>
    <w:p w14:paraId="365A1EC1" w14:textId="77777777" w:rsidR="00321DF9" w:rsidRPr="0075399B" w:rsidRDefault="00321DF9">
      <w:pPr>
        <w:pStyle w:val="enumlev1"/>
        <w:jc w:val="both"/>
        <w:rPr>
          <w:lang w:val="en-US"/>
        </w:rPr>
        <w:pPrChange w:id="1816" w:author="Chairman" w:date="2022-12-12T14:57:00Z">
          <w:pPr>
            <w:pStyle w:val="enumlev1"/>
          </w:pPr>
        </w:pPrChange>
      </w:pPr>
      <w:r w:rsidRPr="0075399B">
        <w:rPr>
          <w:lang w:val="en-US"/>
        </w:rPr>
        <w:t>–</w:t>
      </w:r>
      <w:r w:rsidRPr="0075399B">
        <w:rPr>
          <w:lang w:val="en-US"/>
        </w:rPr>
        <w:tab/>
        <w:t>transmit the DSC urgency call.</w:t>
      </w:r>
    </w:p>
    <w:p w14:paraId="3A5AA330" w14:textId="77777777" w:rsidR="00321DF9" w:rsidRPr="0075399B" w:rsidRDefault="00321DF9">
      <w:pPr>
        <w:jc w:val="both"/>
        <w:rPr>
          <w:lang w:val="en-US"/>
        </w:rPr>
        <w:pPrChange w:id="1817" w:author="Chairman" w:date="2022-12-12T14:57:00Z">
          <w:pPr/>
        </w:pPrChange>
      </w:pPr>
      <w:r w:rsidRPr="0075399B">
        <w:rPr>
          <w:lang w:val="en-US"/>
        </w:rPr>
        <w:t>After the DSC announcement, the urgency message will be transmitted on the frequency indicated in the DSC call.</w:t>
      </w:r>
    </w:p>
    <w:p w14:paraId="42333072" w14:textId="77777777" w:rsidR="00321DF9" w:rsidRPr="0075399B" w:rsidRDefault="00321DF9">
      <w:pPr>
        <w:pStyle w:val="Heading1"/>
        <w:jc w:val="both"/>
        <w:rPr>
          <w:lang w:val="en-US"/>
        </w:rPr>
        <w:pPrChange w:id="1818" w:author="Chairman" w:date="2022-12-12T14:57:00Z">
          <w:pPr>
            <w:pStyle w:val="Heading1"/>
          </w:pPr>
        </w:pPrChange>
      </w:pPr>
      <w:bookmarkStart w:id="1819" w:name="_Toc121819927"/>
      <w:ins w:id="1820" w:author="Chairman" w:date="2022-12-12T14:57:00Z">
        <w:r>
          <w:rPr>
            <w:lang w:val="en-US"/>
          </w:rPr>
          <w:t>A4-</w:t>
        </w:r>
      </w:ins>
      <w:r w:rsidRPr="0075399B">
        <w:rPr>
          <w:lang w:val="en-US"/>
        </w:rPr>
        <w:t>3</w:t>
      </w:r>
      <w:r w:rsidRPr="0075399B">
        <w:rPr>
          <w:lang w:val="en-US"/>
        </w:rPr>
        <w:tab/>
        <w:t>Safety</w:t>
      </w:r>
      <w:bookmarkEnd w:id="1819"/>
    </w:p>
    <w:p w14:paraId="40D64E3F" w14:textId="77777777" w:rsidR="00321DF9" w:rsidRPr="0075399B" w:rsidRDefault="00321DF9">
      <w:pPr>
        <w:pStyle w:val="Heading2"/>
        <w:jc w:val="both"/>
        <w:rPr>
          <w:lang w:val="en-US"/>
        </w:rPr>
        <w:pPrChange w:id="1821" w:author="Chairman" w:date="2022-12-12T14:57:00Z">
          <w:pPr>
            <w:pStyle w:val="Heading2"/>
          </w:pPr>
        </w:pPrChange>
      </w:pPr>
      <w:bookmarkStart w:id="1822" w:name="_Toc121819928"/>
      <w:ins w:id="1823" w:author="Chairman" w:date="2022-12-12T14:57:00Z">
        <w:r>
          <w:rPr>
            <w:lang w:val="en-US"/>
          </w:rPr>
          <w:t>A4-</w:t>
        </w:r>
      </w:ins>
      <w:r w:rsidRPr="0075399B">
        <w:rPr>
          <w:lang w:val="en-US"/>
        </w:rPr>
        <w:t>3.1</w:t>
      </w:r>
      <w:r w:rsidRPr="0075399B">
        <w:rPr>
          <w:lang w:val="en-US"/>
        </w:rPr>
        <w:tab/>
        <w:t>Transmission of a digital selective calling announcement</w:t>
      </w:r>
      <w:bookmarkEnd w:id="1822"/>
    </w:p>
    <w:p w14:paraId="78848FA4" w14:textId="77777777" w:rsidR="00321DF9" w:rsidRPr="0075399B" w:rsidRDefault="00321DF9">
      <w:pPr>
        <w:jc w:val="both"/>
        <w:rPr>
          <w:lang w:val="en-US"/>
        </w:rPr>
        <w:pPrChange w:id="1824" w:author="Chairman" w:date="2022-12-12T14:57:00Z">
          <w:pPr/>
        </w:pPrChange>
      </w:pPr>
      <w:r w:rsidRPr="0075399B">
        <w:rPr>
          <w:lang w:val="en-US"/>
        </w:rPr>
        <w:t>The announcement of the safety message shall be made on one or more of the distress and safety calling frequencies using DSC and the safety call format.</w:t>
      </w:r>
    </w:p>
    <w:p w14:paraId="10876EBB" w14:textId="77777777" w:rsidR="00321DF9" w:rsidRPr="0075399B" w:rsidRDefault="00321DF9">
      <w:pPr>
        <w:jc w:val="both"/>
        <w:rPr>
          <w:lang w:val="en-US"/>
        </w:rPr>
        <w:pPrChange w:id="1825" w:author="Chairman" w:date="2022-12-12T14:57:00Z">
          <w:pPr/>
        </w:pPrChange>
      </w:pPr>
      <w:r w:rsidRPr="0075399B">
        <w:rPr>
          <w:lang w:val="en-US"/>
        </w:rPr>
        <w:t>The DSC safety call may be addressed to all ships (VHF only), to a geographical area (MF/HF only), or to a specific ship. The frequency on which the safety message will be transmitted after the announcement shall be included in the DSC safety call.</w:t>
      </w:r>
    </w:p>
    <w:p w14:paraId="36AFC1FE" w14:textId="77777777" w:rsidR="00321DF9" w:rsidRPr="0075399B" w:rsidRDefault="00321DF9">
      <w:pPr>
        <w:keepNext/>
        <w:jc w:val="both"/>
        <w:rPr>
          <w:lang w:val="en-US"/>
        </w:rPr>
        <w:pPrChange w:id="1826" w:author="Chairman" w:date="2022-12-12T14:57:00Z">
          <w:pPr>
            <w:keepNext/>
          </w:pPr>
        </w:pPrChange>
      </w:pPr>
      <w:r w:rsidRPr="0075399B">
        <w:rPr>
          <w:lang w:val="en-US"/>
        </w:rPr>
        <w:t>The DSC safety call is transmitted as follows:</w:t>
      </w:r>
    </w:p>
    <w:p w14:paraId="0FB200BF" w14:textId="77777777" w:rsidR="00321DF9" w:rsidRPr="0075399B" w:rsidRDefault="00321DF9">
      <w:pPr>
        <w:pStyle w:val="enumlev1"/>
        <w:jc w:val="both"/>
        <w:rPr>
          <w:lang w:val="en-US"/>
        </w:rPr>
        <w:pPrChange w:id="1827" w:author="Chairman" w:date="2022-12-12T14:57:00Z">
          <w:pPr>
            <w:pStyle w:val="enumlev1"/>
          </w:pPr>
        </w:pPrChange>
      </w:pPr>
      <w:r w:rsidRPr="0075399B">
        <w:rPr>
          <w:lang w:val="en-US"/>
        </w:rPr>
        <w:t>–</w:t>
      </w:r>
      <w:r w:rsidRPr="0075399B">
        <w:rPr>
          <w:lang w:val="en-US"/>
        </w:rPr>
        <w:tab/>
        <w:t xml:space="preserve">key in or select on the DSC equipment (see Note 1 of § </w:t>
      </w:r>
      <w:ins w:id="1828" w:author="Chairman" w:date="2022-12-12T14:57:00Z">
        <w:r>
          <w:rPr>
            <w:lang w:val="en-US"/>
          </w:rPr>
          <w:t>A4-</w:t>
        </w:r>
      </w:ins>
      <w:r w:rsidRPr="0075399B">
        <w:rPr>
          <w:lang w:val="en-US"/>
        </w:rPr>
        <w:t>1.2 of this Annex):</w:t>
      </w:r>
    </w:p>
    <w:p w14:paraId="3AD36033" w14:textId="77777777" w:rsidR="00321DF9" w:rsidRPr="0075399B" w:rsidRDefault="00321DF9">
      <w:pPr>
        <w:pStyle w:val="enumlev2"/>
        <w:jc w:val="both"/>
        <w:rPr>
          <w:lang w:val="en-US"/>
        </w:rPr>
        <w:pPrChange w:id="1829" w:author="Chairman" w:date="2022-12-12T14:57:00Z">
          <w:pPr>
            <w:pStyle w:val="enumlev2"/>
          </w:pPr>
        </w:pPrChange>
      </w:pPr>
      <w:r w:rsidRPr="0075399B">
        <w:rPr>
          <w:lang w:val="en-US"/>
        </w:rPr>
        <w:t>–</w:t>
      </w:r>
      <w:r w:rsidRPr="0075399B">
        <w:rPr>
          <w:lang w:val="en-US"/>
        </w:rPr>
        <w:tab/>
        <w:t>the format specifier (all ships call (VHF only), geographical area (MF/HF only), or individual station),</w:t>
      </w:r>
    </w:p>
    <w:p w14:paraId="5A1E62F0" w14:textId="77777777" w:rsidR="00321DF9" w:rsidRPr="0075399B" w:rsidRDefault="00321DF9">
      <w:pPr>
        <w:pStyle w:val="enumlev2"/>
        <w:jc w:val="both"/>
        <w:rPr>
          <w:strike/>
          <w:lang w:val="en-US"/>
        </w:rPr>
        <w:pPrChange w:id="1830" w:author="Chairman" w:date="2022-12-12T14:57:00Z">
          <w:pPr>
            <w:pStyle w:val="enumlev2"/>
          </w:pPr>
        </w:pPrChange>
      </w:pPr>
      <w:r w:rsidRPr="0075399B">
        <w:rPr>
          <w:lang w:val="en-US"/>
        </w:rPr>
        <w:t>–</w:t>
      </w:r>
      <w:r w:rsidRPr="0075399B">
        <w:rPr>
          <w:lang w:val="en-US"/>
        </w:rPr>
        <w:tab/>
        <w:t xml:space="preserve">if appropriate, the address </w:t>
      </w:r>
      <w:ins w:id="1831" w:author="Chairman" w:date="2022-08-03T12:21:00Z">
        <w:r>
          <w:rPr>
            <w:lang w:val="en-US"/>
          </w:rPr>
          <w:t xml:space="preserve">(MMSI) </w:t>
        </w:r>
      </w:ins>
      <w:r w:rsidRPr="0075399B">
        <w:rPr>
          <w:lang w:val="en-US"/>
        </w:rPr>
        <w:t>of the ship, or geographical area,</w:t>
      </w:r>
    </w:p>
    <w:p w14:paraId="5AC665EE" w14:textId="77777777" w:rsidR="00321DF9" w:rsidRPr="0075399B" w:rsidRDefault="00321DF9">
      <w:pPr>
        <w:pStyle w:val="enumlev2"/>
        <w:jc w:val="both"/>
        <w:rPr>
          <w:lang w:val="en-US"/>
        </w:rPr>
        <w:pPrChange w:id="1832" w:author="Chairman" w:date="2022-12-12T14:57:00Z">
          <w:pPr>
            <w:pStyle w:val="enumlev2"/>
          </w:pPr>
        </w:pPrChange>
      </w:pPr>
      <w:r w:rsidRPr="0075399B">
        <w:rPr>
          <w:lang w:val="en-US"/>
        </w:rPr>
        <w:t>–</w:t>
      </w:r>
      <w:r w:rsidRPr="0075399B">
        <w:rPr>
          <w:lang w:val="en-US"/>
        </w:rPr>
        <w:tab/>
        <w:t>the category of the call (safety),</w:t>
      </w:r>
    </w:p>
    <w:p w14:paraId="08414603" w14:textId="77777777" w:rsidR="00321DF9" w:rsidRPr="0075399B" w:rsidRDefault="00321DF9">
      <w:pPr>
        <w:pStyle w:val="enumlev2"/>
        <w:jc w:val="both"/>
        <w:rPr>
          <w:lang w:val="en-US"/>
        </w:rPr>
        <w:pPrChange w:id="1833" w:author="Chairman" w:date="2022-12-12T14:57:00Z">
          <w:pPr>
            <w:pStyle w:val="enumlev2"/>
          </w:pPr>
        </w:pPrChange>
      </w:pPr>
      <w:r w:rsidRPr="0075399B">
        <w:rPr>
          <w:lang w:val="en-US"/>
        </w:rPr>
        <w:t>–</w:t>
      </w:r>
      <w:r w:rsidRPr="0075399B">
        <w:rPr>
          <w:lang w:val="en-US"/>
        </w:rPr>
        <w:tab/>
        <w:t>the frequency or channel on which the safety message will be transmitted,</w:t>
      </w:r>
    </w:p>
    <w:p w14:paraId="4B279FCE" w14:textId="77777777" w:rsidR="00321DF9" w:rsidRPr="0075399B" w:rsidRDefault="00321DF9">
      <w:pPr>
        <w:pStyle w:val="enumlev2"/>
        <w:jc w:val="both"/>
        <w:rPr>
          <w:lang w:val="en-US"/>
        </w:rPr>
        <w:pPrChange w:id="1834" w:author="Chairman" w:date="2022-12-12T14:57:00Z">
          <w:pPr>
            <w:pStyle w:val="enumlev2"/>
          </w:pPr>
        </w:pPrChange>
      </w:pPr>
      <w:r w:rsidRPr="0075399B">
        <w:rPr>
          <w:lang w:val="en-US"/>
        </w:rPr>
        <w:t>–</w:t>
      </w:r>
      <w:r w:rsidRPr="0075399B">
        <w:rPr>
          <w:lang w:val="en-US"/>
        </w:rPr>
        <w:tab/>
        <w:t>the type of communication in which the safety message will be transmitted (radiotelephony);</w:t>
      </w:r>
    </w:p>
    <w:p w14:paraId="4A2A7CF3" w14:textId="77777777" w:rsidR="00321DF9" w:rsidRPr="0075399B" w:rsidRDefault="00321DF9">
      <w:pPr>
        <w:pStyle w:val="enumlev1"/>
        <w:jc w:val="both"/>
        <w:rPr>
          <w:lang w:val="en-US"/>
        </w:rPr>
        <w:pPrChange w:id="1835" w:author="Chairman" w:date="2022-12-12T14:57:00Z">
          <w:pPr>
            <w:pStyle w:val="enumlev1"/>
          </w:pPr>
        </w:pPrChange>
      </w:pPr>
      <w:r w:rsidRPr="0075399B">
        <w:rPr>
          <w:lang w:val="en-US"/>
        </w:rPr>
        <w:t>–</w:t>
      </w:r>
      <w:r w:rsidRPr="0075399B">
        <w:rPr>
          <w:lang w:val="en-US"/>
        </w:rPr>
        <w:tab/>
        <w:t>transmit the DSC safety call.</w:t>
      </w:r>
    </w:p>
    <w:p w14:paraId="5B084B52" w14:textId="77777777" w:rsidR="00321DF9" w:rsidRPr="0075399B" w:rsidRDefault="00321DF9">
      <w:pPr>
        <w:jc w:val="both"/>
        <w:rPr>
          <w:lang w:val="en-US"/>
        </w:rPr>
        <w:pPrChange w:id="1836" w:author="Chairman" w:date="2022-12-12T14:57:00Z">
          <w:pPr/>
        </w:pPrChange>
      </w:pPr>
      <w:r w:rsidRPr="0075399B">
        <w:rPr>
          <w:lang w:val="en-US"/>
        </w:rPr>
        <w:t>After the DSC announcement, the safety message will be transmitted on the frequency indicated in the DSC call.</w:t>
      </w:r>
    </w:p>
    <w:p w14:paraId="683E68D8" w14:textId="77777777" w:rsidR="00321DF9" w:rsidRPr="0075399B" w:rsidRDefault="00321DF9" w:rsidP="00E33D7E">
      <w:pPr>
        <w:pStyle w:val="Heading1"/>
        <w:rPr>
          <w:lang w:val="en-US"/>
        </w:rPr>
      </w:pPr>
      <w:bookmarkStart w:id="1837" w:name="_Toc121819929"/>
      <w:ins w:id="1838" w:author="Chairman" w:date="2022-12-12T14:58:00Z">
        <w:r>
          <w:rPr>
            <w:lang w:val="en-US"/>
          </w:rPr>
          <w:t>A4-</w:t>
        </w:r>
      </w:ins>
      <w:r w:rsidRPr="0075399B">
        <w:rPr>
          <w:lang w:val="en-US"/>
        </w:rPr>
        <w:t>4</w:t>
      </w:r>
      <w:r w:rsidRPr="0075399B">
        <w:rPr>
          <w:lang w:val="en-US"/>
        </w:rPr>
        <w:tab/>
        <w:t>Public correspondence</w:t>
      </w:r>
      <w:bookmarkEnd w:id="1837"/>
    </w:p>
    <w:p w14:paraId="3D49216D" w14:textId="77777777" w:rsidR="00321DF9" w:rsidRPr="0075399B" w:rsidRDefault="00321DF9" w:rsidP="00E33D7E">
      <w:pPr>
        <w:pStyle w:val="Heading2"/>
        <w:rPr>
          <w:lang w:val="en-US"/>
        </w:rPr>
      </w:pPr>
      <w:bookmarkStart w:id="1839" w:name="_Toc121819930"/>
      <w:ins w:id="1840" w:author="Chairman" w:date="2022-12-12T14:58:00Z">
        <w:r>
          <w:rPr>
            <w:lang w:val="en-US"/>
          </w:rPr>
          <w:t>A4-</w:t>
        </w:r>
      </w:ins>
      <w:r w:rsidRPr="0075399B">
        <w:rPr>
          <w:lang w:val="en-US"/>
        </w:rPr>
        <w:t>4.1</w:t>
      </w:r>
      <w:r w:rsidRPr="0075399B">
        <w:rPr>
          <w:lang w:val="en-US"/>
        </w:rPr>
        <w:tab/>
        <w:t>Digital selective calling frequencies/channels for public correspondence</w:t>
      </w:r>
      <w:bookmarkEnd w:id="1839"/>
    </w:p>
    <w:p w14:paraId="39942F36" w14:textId="77777777" w:rsidR="00321DF9" w:rsidRPr="0075399B" w:rsidRDefault="00321DF9" w:rsidP="00E33D7E">
      <w:pPr>
        <w:pStyle w:val="Heading3"/>
        <w:rPr>
          <w:lang w:val="en-US"/>
        </w:rPr>
      </w:pPr>
      <w:bookmarkStart w:id="1841" w:name="_Toc121819931"/>
      <w:ins w:id="1842" w:author="Chairman" w:date="2022-12-12T14:58:00Z">
        <w:r>
          <w:rPr>
            <w:lang w:val="en-US"/>
          </w:rPr>
          <w:t>A4-</w:t>
        </w:r>
      </w:ins>
      <w:r w:rsidRPr="0075399B">
        <w:rPr>
          <w:lang w:val="en-US"/>
        </w:rPr>
        <w:t>4.1.1</w:t>
      </w:r>
      <w:r w:rsidRPr="0075399B">
        <w:rPr>
          <w:lang w:val="en-US"/>
        </w:rPr>
        <w:tab/>
        <w:t>VHF</w:t>
      </w:r>
      <w:bookmarkEnd w:id="1841"/>
    </w:p>
    <w:p w14:paraId="04E3F194" w14:textId="77777777" w:rsidR="00321DF9" w:rsidRPr="0075399B" w:rsidRDefault="00321DF9">
      <w:pPr>
        <w:jc w:val="both"/>
        <w:rPr>
          <w:lang w:val="en-US"/>
        </w:rPr>
        <w:pPrChange w:id="1843" w:author="Chairman" w:date="2022-12-12T14:58:00Z">
          <w:pPr/>
        </w:pPrChange>
      </w:pPr>
      <w:r w:rsidRPr="0075399B">
        <w:rPr>
          <w:lang w:val="en-US"/>
        </w:rPr>
        <w:t>The frequency 156.525 MHz/channel 70 is used for DSC for distress and safety purposes. It may also be used for calling purposes other than distress and safety, e.g. public correspondence.</w:t>
      </w:r>
    </w:p>
    <w:p w14:paraId="37B76EC4" w14:textId="77777777" w:rsidR="00321DF9" w:rsidRPr="0075399B" w:rsidRDefault="00321DF9">
      <w:pPr>
        <w:pStyle w:val="Heading3"/>
        <w:jc w:val="both"/>
        <w:rPr>
          <w:lang w:val="en-US"/>
        </w:rPr>
        <w:pPrChange w:id="1844" w:author="Chairman" w:date="2022-12-12T14:58:00Z">
          <w:pPr>
            <w:pStyle w:val="Heading3"/>
          </w:pPr>
        </w:pPrChange>
      </w:pPr>
      <w:bookmarkStart w:id="1845" w:name="_Toc121819932"/>
      <w:ins w:id="1846" w:author="Chairman" w:date="2022-12-12T14:58:00Z">
        <w:r>
          <w:rPr>
            <w:lang w:val="en-US"/>
          </w:rPr>
          <w:t>A4-</w:t>
        </w:r>
      </w:ins>
      <w:r w:rsidRPr="0075399B">
        <w:rPr>
          <w:lang w:val="en-US"/>
        </w:rPr>
        <w:t>4.1.2</w:t>
      </w:r>
      <w:r w:rsidRPr="0075399B">
        <w:rPr>
          <w:lang w:val="en-US"/>
        </w:rPr>
        <w:tab/>
        <w:t>MF</w:t>
      </w:r>
      <w:bookmarkEnd w:id="1845"/>
    </w:p>
    <w:p w14:paraId="1321314B" w14:textId="77777777" w:rsidR="00321DF9" w:rsidRPr="0075399B" w:rsidRDefault="00321DF9">
      <w:pPr>
        <w:jc w:val="both"/>
        <w:rPr>
          <w:lang w:val="en-US"/>
        </w:rPr>
        <w:pPrChange w:id="1847" w:author="Chairman" w:date="2022-12-12T14:58:00Z">
          <w:pPr/>
        </w:pPrChange>
      </w:pPr>
      <w:r w:rsidRPr="0075399B">
        <w:rPr>
          <w:lang w:val="en-US"/>
        </w:rPr>
        <w:t xml:space="preserve">For public correspondence national and international </w:t>
      </w:r>
      <w:ins w:id="1848" w:author="Chairman" w:date="2022-08-03T12:21:00Z">
        <w:r>
          <w:rPr>
            <w:lang w:val="en-US"/>
          </w:rPr>
          <w:t xml:space="preserve">DSC </w:t>
        </w:r>
      </w:ins>
      <w:r w:rsidRPr="0075399B">
        <w:rPr>
          <w:lang w:val="en-US"/>
        </w:rPr>
        <w:t>frequencies are used which are different from the frequencies used for distress and safety purposes.</w:t>
      </w:r>
    </w:p>
    <w:p w14:paraId="7B6CC6C9" w14:textId="77777777" w:rsidR="00321DF9" w:rsidRPr="0075399B" w:rsidRDefault="00321DF9">
      <w:pPr>
        <w:keepNext/>
        <w:jc w:val="both"/>
        <w:rPr>
          <w:lang w:val="en-US"/>
        </w:rPr>
        <w:pPrChange w:id="1849" w:author="Chairman" w:date="2022-12-12T14:58:00Z">
          <w:pPr>
            <w:keepNext/>
          </w:pPr>
        </w:pPrChange>
      </w:pPr>
      <w:r w:rsidRPr="0075399B">
        <w:rPr>
          <w:lang w:val="en-US"/>
        </w:rPr>
        <w:lastRenderedPageBreak/>
        <w:t>When calling ship stations by DSC, coast stations should use for the call, in the order of preference:</w:t>
      </w:r>
    </w:p>
    <w:p w14:paraId="1713043C" w14:textId="77777777" w:rsidR="00321DF9" w:rsidRPr="0075399B" w:rsidRDefault="00321DF9">
      <w:pPr>
        <w:pStyle w:val="enumlev1"/>
        <w:jc w:val="both"/>
        <w:rPr>
          <w:lang w:val="en-US"/>
        </w:rPr>
        <w:pPrChange w:id="1850" w:author="Chairman" w:date="2022-12-12T14:58:00Z">
          <w:pPr>
            <w:pStyle w:val="enumlev1"/>
          </w:pPr>
        </w:pPrChange>
      </w:pPr>
      <w:r w:rsidRPr="0075399B">
        <w:rPr>
          <w:lang w:val="en-US"/>
        </w:rPr>
        <w:t>–</w:t>
      </w:r>
      <w:r w:rsidRPr="0075399B">
        <w:rPr>
          <w:lang w:val="en-US"/>
        </w:rPr>
        <w:tab/>
        <w:t>a national DSC channel on which the coast station is maintaining watch;</w:t>
      </w:r>
    </w:p>
    <w:p w14:paraId="4F9624F9" w14:textId="77777777" w:rsidR="00321DF9" w:rsidRPr="0075399B" w:rsidRDefault="00321DF9">
      <w:pPr>
        <w:pStyle w:val="enumlev1"/>
        <w:jc w:val="both"/>
        <w:rPr>
          <w:lang w:val="en-US"/>
        </w:rPr>
        <w:pPrChange w:id="1851" w:author="Chairman" w:date="2022-12-12T14:58:00Z">
          <w:pPr>
            <w:pStyle w:val="enumlev1"/>
          </w:pPr>
        </w:pPrChange>
      </w:pPr>
      <w:r w:rsidRPr="0075399B">
        <w:rPr>
          <w:lang w:val="en-US"/>
        </w:rPr>
        <w:t>–</w:t>
      </w:r>
      <w:r w:rsidRPr="0075399B">
        <w:rPr>
          <w:lang w:val="en-US"/>
        </w:rPr>
        <w:tab/>
        <w:t>the international DSC calling channel, with the coast station transmitting on 2</w:t>
      </w:r>
      <w:r w:rsidRPr="0075399B">
        <w:rPr>
          <w:rFonts w:ascii="Tms Rmn" w:hAnsi="Tms Rmn"/>
          <w:sz w:val="12"/>
          <w:lang w:val="en-US"/>
        </w:rPr>
        <w:t> </w:t>
      </w:r>
      <w:r w:rsidRPr="0075399B">
        <w:rPr>
          <w:lang w:val="en-US"/>
        </w:rPr>
        <w:t>177 kHz and receiving on 2</w:t>
      </w:r>
      <w:r w:rsidRPr="0075399B">
        <w:rPr>
          <w:rFonts w:ascii="Tms Rmn" w:hAnsi="Tms Rmn"/>
          <w:sz w:val="12"/>
          <w:lang w:val="en-US"/>
        </w:rPr>
        <w:t> </w:t>
      </w:r>
      <w:r w:rsidRPr="0075399B">
        <w:rPr>
          <w:lang w:val="en-US"/>
        </w:rPr>
        <w:t>189.5 kHz. In order to reduce interference on this channel, it may be used as a general rule by coast stations to call ships of another nationality, or in cases where it is not known on which DSC frequencies the ship station is maintaining watch.</w:t>
      </w:r>
    </w:p>
    <w:p w14:paraId="4E15409E" w14:textId="77777777" w:rsidR="00321DF9" w:rsidRPr="0075399B" w:rsidRDefault="00321DF9">
      <w:pPr>
        <w:pStyle w:val="Heading2"/>
        <w:jc w:val="both"/>
        <w:rPr>
          <w:lang w:val="en-US"/>
        </w:rPr>
        <w:pPrChange w:id="1852" w:author="Chairman" w:date="2022-12-12T14:58:00Z">
          <w:pPr>
            <w:pStyle w:val="Heading2"/>
          </w:pPr>
        </w:pPrChange>
      </w:pPr>
      <w:bookmarkStart w:id="1853" w:name="_Toc121819933"/>
      <w:ins w:id="1854" w:author="Chairman" w:date="2022-12-12T14:58:00Z">
        <w:r>
          <w:rPr>
            <w:lang w:val="en-US"/>
          </w:rPr>
          <w:t>A4-</w:t>
        </w:r>
      </w:ins>
      <w:r w:rsidRPr="0075399B">
        <w:rPr>
          <w:lang w:val="en-US"/>
        </w:rPr>
        <w:t>4.2</w:t>
      </w:r>
      <w:r w:rsidRPr="0075399B">
        <w:rPr>
          <w:lang w:val="en-US"/>
        </w:rPr>
        <w:tab/>
        <w:t xml:space="preserve">Transmission of a digital selective calling </w:t>
      </w:r>
      <w:ins w:id="1855" w:author="Chairman" w:date="2022-08-03T12:21:00Z">
        <w:r>
          <w:rPr>
            <w:lang w:val="en-US"/>
          </w:rPr>
          <w:t xml:space="preserve">from a coast station </w:t>
        </w:r>
      </w:ins>
      <w:r w:rsidRPr="0075399B">
        <w:rPr>
          <w:lang w:val="en-US"/>
        </w:rPr>
        <w:t>call to a ship</w:t>
      </w:r>
      <w:bookmarkEnd w:id="1853"/>
    </w:p>
    <w:p w14:paraId="205CD746" w14:textId="77777777" w:rsidR="00321DF9" w:rsidRPr="0075399B" w:rsidRDefault="00321DF9">
      <w:pPr>
        <w:keepNext/>
        <w:jc w:val="both"/>
        <w:rPr>
          <w:lang w:val="en-US"/>
        </w:rPr>
        <w:pPrChange w:id="1856" w:author="Chairman" w:date="2022-12-12T14:58:00Z">
          <w:pPr>
            <w:keepNext/>
          </w:pPr>
        </w:pPrChange>
      </w:pPr>
      <w:r w:rsidRPr="0075399B">
        <w:rPr>
          <w:lang w:val="en-US"/>
        </w:rPr>
        <w:t>The DSC call is transmitted as follows:</w:t>
      </w:r>
    </w:p>
    <w:p w14:paraId="24BB6529" w14:textId="77777777" w:rsidR="00321DF9" w:rsidRPr="0075399B" w:rsidRDefault="00321DF9">
      <w:pPr>
        <w:pStyle w:val="enumlev1"/>
        <w:jc w:val="both"/>
        <w:rPr>
          <w:lang w:val="en-US"/>
        </w:rPr>
        <w:pPrChange w:id="1857" w:author="Chairman" w:date="2022-12-12T14:58:00Z">
          <w:pPr>
            <w:pStyle w:val="enumlev1"/>
          </w:pPr>
        </w:pPrChange>
      </w:pPr>
      <w:r w:rsidRPr="0075399B">
        <w:rPr>
          <w:lang w:val="en-US"/>
        </w:rPr>
        <w:t>–</w:t>
      </w:r>
      <w:r w:rsidRPr="0075399B">
        <w:rPr>
          <w:lang w:val="en-US"/>
        </w:rPr>
        <w:tab/>
        <w:t xml:space="preserve">key in or select on the DSC equipment (see Note 1 of § </w:t>
      </w:r>
      <w:ins w:id="1858" w:author="Chairman" w:date="2022-12-12T14:58:00Z">
        <w:r>
          <w:rPr>
            <w:lang w:val="en-US"/>
          </w:rPr>
          <w:t>A4-</w:t>
        </w:r>
      </w:ins>
      <w:r w:rsidRPr="0075399B">
        <w:rPr>
          <w:lang w:val="en-US"/>
        </w:rPr>
        <w:t>1.2 of this Annex):</w:t>
      </w:r>
    </w:p>
    <w:p w14:paraId="4424895F" w14:textId="77777777" w:rsidR="00321DF9" w:rsidRPr="0075399B" w:rsidRDefault="00321DF9">
      <w:pPr>
        <w:pStyle w:val="enumlev2"/>
        <w:jc w:val="both"/>
        <w:rPr>
          <w:lang w:val="en-US"/>
        </w:rPr>
        <w:pPrChange w:id="1859" w:author="Chairman" w:date="2022-12-12T14:58:00Z">
          <w:pPr>
            <w:pStyle w:val="enumlev2"/>
          </w:pPr>
        </w:pPrChange>
      </w:pPr>
      <w:r w:rsidRPr="0075399B">
        <w:rPr>
          <w:lang w:val="en-US"/>
        </w:rPr>
        <w:t>–</w:t>
      </w:r>
      <w:r w:rsidRPr="0075399B">
        <w:rPr>
          <w:lang w:val="en-US"/>
        </w:rPr>
        <w:tab/>
        <w:t xml:space="preserve">the </w:t>
      </w:r>
      <w:ins w:id="1860" w:author="Chairman" w:date="2022-08-03T12:21:00Z">
        <w:r>
          <w:rPr>
            <w:lang w:val="en-US"/>
          </w:rPr>
          <w:t>MMSI (</w:t>
        </w:r>
      </w:ins>
      <w:r w:rsidRPr="0075399B">
        <w:rPr>
          <w:lang w:val="en-US"/>
        </w:rPr>
        <w:t>9-digit identity</w:t>
      </w:r>
      <w:ins w:id="1861" w:author="Chairman" w:date="2022-08-03T12:22:00Z">
        <w:r>
          <w:rPr>
            <w:lang w:val="en-US"/>
          </w:rPr>
          <w:t>)</w:t>
        </w:r>
      </w:ins>
      <w:r w:rsidRPr="0075399B">
        <w:rPr>
          <w:lang w:val="en-US"/>
        </w:rPr>
        <w:t xml:space="preserve"> of the ship to be called,</w:t>
      </w:r>
    </w:p>
    <w:p w14:paraId="48B6D32F" w14:textId="77777777" w:rsidR="00321DF9" w:rsidRPr="0075399B" w:rsidRDefault="00321DF9">
      <w:pPr>
        <w:pStyle w:val="enumlev2"/>
        <w:jc w:val="both"/>
        <w:rPr>
          <w:lang w:val="en-US"/>
        </w:rPr>
        <w:pPrChange w:id="1862" w:author="Chairman" w:date="2022-12-12T14:58:00Z">
          <w:pPr>
            <w:pStyle w:val="enumlev2"/>
          </w:pPr>
        </w:pPrChange>
      </w:pPr>
      <w:r w:rsidRPr="0075399B">
        <w:rPr>
          <w:lang w:val="en-US"/>
        </w:rPr>
        <w:t>–</w:t>
      </w:r>
      <w:r w:rsidRPr="0075399B">
        <w:rPr>
          <w:lang w:val="en-US"/>
        </w:rPr>
        <w:tab/>
        <w:t xml:space="preserve">the category of the call </w:t>
      </w:r>
      <w:ins w:id="1863" w:author="Chairman" w:date="2022-08-03T12:22:00Z">
        <w:r>
          <w:rPr>
            <w:lang w:val="en-US"/>
          </w:rPr>
          <w:t>(</w:t>
        </w:r>
      </w:ins>
      <w:r w:rsidRPr="0075399B">
        <w:rPr>
          <w:lang w:val="en-US"/>
        </w:rPr>
        <w:t>routine</w:t>
      </w:r>
      <w:ins w:id="1864" w:author="Chairman" w:date="2022-08-03T12:22:00Z">
        <w:r>
          <w:rPr>
            <w:lang w:val="en-US"/>
          </w:rPr>
          <w:t>)</w:t>
        </w:r>
      </w:ins>
      <w:r w:rsidRPr="0075399B">
        <w:rPr>
          <w:lang w:val="en-US"/>
        </w:rPr>
        <w:t>,</w:t>
      </w:r>
    </w:p>
    <w:p w14:paraId="28D08B77" w14:textId="77777777" w:rsidR="00321DF9" w:rsidRPr="0075399B" w:rsidRDefault="00321DF9">
      <w:pPr>
        <w:pStyle w:val="enumlev2"/>
        <w:jc w:val="both"/>
        <w:rPr>
          <w:lang w:val="en-US"/>
        </w:rPr>
        <w:pPrChange w:id="1865" w:author="Chairman" w:date="2022-12-12T14:58:00Z">
          <w:pPr>
            <w:pStyle w:val="enumlev2"/>
          </w:pPr>
        </w:pPrChange>
      </w:pPr>
      <w:r w:rsidRPr="0075399B">
        <w:rPr>
          <w:lang w:val="en-US"/>
        </w:rPr>
        <w:t>–</w:t>
      </w:r>
      <w:r w:rsidRPr="0075399B">
        <w:rPr>
          <w:lang w:val="en-US"/>
        </w:rPr>
        <w:tab/>
        <w:t>the type of subsequent communication (radiotelephony),</w:t>
      </w:r>
    </w:p>
    <w:p w14:paraId="63832274" w14:textId="77777777" w:rsidR="00321DF9" w:rsidRPr="0075399B" w:rsidRDefault="00321DF9">
      <w:pPr>
        <w:pStyle w:val="enumlev2"/>
        <w:jc w:val="both"/>
        <w:rPr>
          <w:lang w:val="en-US"/>
        </w:rPr>
        <w:pPrChange w:id="1866" w:author="Chairman" w:date="2022-12-12T14:58:00Z">
          <w:pPr>
            <w:pStyle w:val="enumlev2"/>
          </w:pPr>
        </w:pPrChange>
      </w:pPr>
      <w:r w:rsidRPr="0075399B">
        <w:rPr>
          <w:lang w:val="en-US"/>
        </w:rPr>
        <w:t>–</w:t>
      </w:r>
      <w:r w:rsidRPr="0075399B">
        <w:rPr>
          <w:lang w:val="en-US"/>
        </w:rPr>
        <w:tab/>
        <w:t>working frequency information;</w:t>
      </w:r>
    </w:p>
    <w:p w14:paraId="38CDAE42" w14:textId="77777777" w:rsidR="00321DF9" w:rsidRPr="0075399B" w:rsidRDefault="00321DF9">
      <w:pPr>
        <w:pStyle w:val="enumlev1"/>
        <w:jc w:val="both"/>
        <w:rPr>
          <w:lang w:val="en-US"/>
        </w:rPr>
        <w:pPrChange w:id="1867" w:author="Chairman" w:date="2022-12-12T14:58:00Z">
          <w:pPr>
            <w:pStyle w:val="enumlev1"/>
          </w:pPr>
        </w:pPrChange>
      </w:pPr>
      <w:r w:rsidRPr="0075399B">
        <w:rPr>
          <w:lang w:val="en-US"/>
        </w:rPr>
        <w:t>–</w:t>
      </w:r>
      <w:r w:rsidRPr="0075399B">
        <w:rPr>
          <w:lang w:val="en-US"/>
        </w:rPr>
        <w:tab/>
        <w:t>transmit the DSC call.</w:t>
      </w:r>
    </w:p>
    <w:p w14:paraId="45A2E5F4" w14:textId="77777777" w:rsidR="00321DF9" w:rsidRPr="0075399B" w:rsidRDefault="00321DF9" w:rsidP="00E33D7E">
      <w:pPr>
        <w:pStyle w:val="Heading2"/>
        <w:rPr>
          <w:lang w:val="en-US"/>
        </w:rPr>
      </w:pPr>
      <w:bookmarkStart w:id="1868" w:name="_Toc121819934"/>
      <w:ins w:id="1869" w:author="Chairman" w:date="2022-12-12T14:58:00Z">
        <w:r>
          <w:rPr>
            <w:lang w:val="en-US"/>
          </w:rPr>
          <w:t>A4-</w:t>
        </w:r>
      </w:ins>
      <w:r w:rsidRPr="0075399B">
        <w:rPr>
          <w:lang w:val="en-US"/>
        </w:rPr>
        <w:t>4.3</w:t>
      </w:r>
      <w:r w:rsidRPr="0075399B">
        <w:rPr>
          <w:lang w:val="en-US"/>
        </w:rPr>
        <w:tab/>
        <w:t>Repeating a call</w:t>
      </w:r>
      <w:bookmarkEnd w:id="1868"/>
    </w:p>
    <w:p w14:paraId="155CA287" w14:textId="77777777" w:rsidR="00321DF9" w:rsidRPr="0075399B" w:rsidRDefault="00321DF9">
      <w:pPr>
        <w:jc w:val="both"/>
        <w:rPr>
          <w:lang w:val="en-US"/>
        </w:rPr>
        <w:pPrChange w:id="1870" w:author="Chairman" w:date="2022-12-12T14:59:00Z">
          <w:pPr/>
        </w:pPrChange>
      </w:pPr>
      <w:r w:rsidRPr="0075399B">
        <w:rPr>
          <w:lang w:val="en-US"/>
        </w:rPr>
        <w:t>Coast stations may transmit the call twice on the same calling frequency with an interval of at least 45 s between the two calls, provided that they receive no acknowledgement within that interval.</w:t>
      </w:r>
    </w:p>
    <w:p w14:paraId="1DD3C334" w14:textId="77777777" w:rsidR="00321DF9" w:rsidRPr="0075399B" w:rsidRDefault="00321DF9">
      <w:pPr>
        <w:jc w:val="both"/>
        <w:rPr>
          <w:lang w:val="en-US"/>
        </w:rPr>
        <w:pPrChange w:id="1871" w:author="Chairman" w:date="2022-12-12T14:59:00Z">
          <w:pPr/>
        </w:pPrChange>
      </w:pPr>
      <w:r w:rsidRPr="0075399B">
        <w:rPr>
          <w:lang w:val="en-US"/>
        </w:rPr>
        <w:t xml:space="preserve">If the station called does not acknowledge the call after the second transmission, the call may be transmitted again on the same frequency </w:t>
      </w:r>
      <w:ins w:id="1872" w:author="Chairman" w:date="2022-08-03T12:22:00Z">
        <w:r w:rsidRPr="00B13420">
          <w:t xml:space="preserve">or another calling frequency </w:t>
        </w:r>
      </w:ins>
      <w:r w:rsidRPr="0075399B">
        <w:rPr>
          <w:lang w:val="en-US"/>
        </w:rPr>
        <w:t xml:space="preserve">after a period of at least </w:t>
      </w:r>
      <w:del w:id="1873" w:author="Chairman" w:date="2022-08-03T12:22:00Z">
        <w:r w:rsidRPr="0075399B" w:rsidDel="00E95EBC">
          <w:rPr>
            <w:lang w:val="en-US"/>
          </w:rPr>
          <w:delText>3</w:delText>
        </w:r>
      </w:del>
      <w:ins w:id="1874" w:author="Chairman" w:date="2022-08-03T12:22:00Z">
        <w:r>
          <w:rPr>
            <w:lang w:val="en-US"/>
          </w:rPr>
          <w:t>1</w:t>
        </w:r>
      </w:ins>
      <w:r w:rsidRPr="0075399B">
        <w:rPr>
          <w:lang w:val="en-US"/>
        </w:rPr>
        <w:t>0 min</w:t>
      </w:r>
      <w:del w:id="1875" w:author="Chairman" w:date="2022-08-03T12:22:00Z">
        <w:r w:rsidRPr="0075399B" w:rsidDel="00E95EBC">
          <w:rPr>
            <w:lang w:val="en-US"/>
          </w:rPr>
          <w:delText xml:space="preserve"> or on another calling frequency after a period of at least 5 min</w:delText>
        </w:r>
      </w:del>
      <w:r w:rsidRPr="0075399B">
        <w:rPr>
          <w:lang w:val="en-US"/>
        </w:rPr>
        <w:t>.</w:t>
      </w:r>
    </w:p>
    <w:p w14:paraId="5FF4512B" w14:textId="77777777" w:rsidR="00321DF9" w:rsidRPr="0075399B" w:rsidRDefault="00321DF9" w:rsidP="00E33D7E">
      <w:pPr>
        <w:pStyle w:val="Heading2"/>
        <w:rPr>
          <w:lang w:val="en-US"/>
        </w:rPr>
      </w:pPr>
      <w:bookmarkStart w:id="1876" w:name="_Toc121819935"/>
      <w:ins w:id="1877" w:author="Chairman" w:date="2022-12-12T14:59:00Z">
        <w:r>
          <w:rPr>
            <w:lang w:val="en-US"/>
          </w:rPr>
          <w:t>A4-</w:t>
        </w:r>
      </w:ins>
      <w:r w:rsidRPr="0075399B">
        <w:rPr>
          <w:lang w:val="en-US"/>
        </w:rPr>
        <w:t>4.4</w:t>
      </w:r>
      <w:r w:rsidRPr="0075399B">
        <w:rPr>
          <w:lang w:val="en-US"/>
        </w:rPr>
        <w:tab/>
        <w:t>Preparation for exchange of traffic</w:t>
      </w:r>
      <w:bookmarkEnd w:id="1876"/>
    </w:p>
    <w:p w14:paraId="3ADAD010" w14:textId="77777777" w:rsidR="00321DF9" w:rsidRPr="0075399B" w:rsidRDefault="00321DF9">
      <w:pPr>
        <w:jc w:val="both"/>
        <w:rPr>
          <w:lang w:val="en-US"/>
        </w:rPr>
        <w:pPrChange w:id="1878" w:author="Chairman" w:date="2022-12-12T14:59:00Z">
          <w:pPr/>
        </w:pPrChange>
      </w:pPr>
      <w:r w:rsidRPr="0075399B">
        <w:rPr>
          <w:lang w:val="en-US"/>
        </w:rPr>
        <w:t>On receipt of a DSC acknowledgement with the indication that the called ship station can use the proposed working frequency, the coast station transfers to the working frequency or channel and prepares to receive the traffic.</w:t>
      </w:r>
    </w:p>
    <w:p w14:paraId="776CCFCC" w14:textId="77777777" w:rsidR="00321DF9" w:rsidRPr="0075399B" w:rsidRDefault="00321DF9">
      <w:pPr>
        <w:pStyle w:val="Heading2"/>
        <w:jc w:val="both"/>
        <w:rPr>
          <w:lang w:val="en-US"/>
        </w:rPr>
        <w:pPrChange w:id="1879" w:author="Chairman" w:date="2022-12-12T14:59:00Z">
          <w:pPr>
            <w:pStyle w:val="Heading2"/>
          </w:pPr>
        </w:pPrChange>
      </w:pPr>
      <w:bookmarkStart w:id="1880" w:name="_Toc121819936"/>
      <w:ins w:id="1881" w:author="Chairman" w:date="2022-12-12T14:59:00Z">
        <w:r>
          <w:rPr>
            <w:lang w:val="en-US"/>
          </w:rPr>
          <w:t>A4-</w:t>
        </w:r>
      </w:ins>
      <w:r w:rsidRPr="0075399B">
        <w:rPr>
          <w:lang w:val="en-US"/>
        </w:rPr>
        <w:t>4.5</w:t>
      </w:r>
      <w:r w:rsidRPr="0075399B">
        <w:rPr>
          <w:lang w:val="en-US"/>
        </w:rPr>
        <w:tab/>
        <w:t>Acknowledgement of a received digital selective calling call</w:t>
      </w:r>
      <w:bookmarkEnd w:id="1880"/>
    </w:p>
    <w:p w14:paraId="246CCB15" w14:textId="77777777" w:rsidR="00321DF9" w:rsidRPr="0075399B" w:rsidRDefault="00321DF9">
      <w:pPr>
        <w:jc w:val="both"/>
        <w:rPr>
          <w:lang w:val="en-US"/>
        </w:rPr>
        <w:pPrChange w:id="1882" w:author="Chairman" w:date="2022-12-12T14:59:00Z">
          <w:pPr/>
        </w:pPrChange>
      </w:pPr>
      <w:r w:rsidRPr="0075399B">
        <w:rPr>
          <w:lang w:val="en-US"/>
        </w:rPr>
        <w:t>Acknowledgements shall normally be transmitted on the frequency paired with the frequency of the received call. If the same call is received on several calling channels, the most appropriate channel shall be chosen for transmission of the acknowledgement.</w:t>
      </w:r>
    </w:p>
    <w:p w14:paraId="7CB7B5C6" w14:textId="77777777" w:rsidR="00321DF9" w:rsidRPr="0075399B" w:rsidRDefault="00321DF9">
      <w:pPr>
        <w:keepNext/>
        <w:jc w:val="both"/>
        <w:rPr>
          <w:lang w:val="en-US"/>
        </w:rPr>
        <w:pPrChange w:id="1883" w:author="Chairman" w:date="2022-12-12T14:59:00Z">
          <w:pPr>
            <w:keepNext/>
          </w:pPr>
        </w:pPrChange>
      </w:pPr>
      <w:r w:rsidRPr="0075399B">
        <w:rPr>
          <w:lang w:val="en-US"/>
        </w:rPr>
        <w:t>The acknowledgement of a DSC call is transmitted as follows:</w:t>
      </w:r>
    </w:p>
    <w:p w14:paraId="2EC56245" w14:textId="77777777" w:rsidR="00321DF9" w:rsidRPr="0075399B" w:rsidRDefault="00321DF9">
      <w:pPr>
        <w:pStyle w:val="enumlev1"/>
        <w:jc w:val="both"/>
        <w:rPr>
          <w:lang w:val="en-US"/>
        </w:rPr>
        <w:pPrChange w:id="1884" w:author="Chairman" w:date="2022-12-12T14:59:00Z">
          <w:pPr>
            <w:pStyle w:val="enumlev1"/>
          </w:pPr>
        </w:pPrChange>
      </w:pPr>
      <w:r w:rsidRPr="0075399B">
        <w:rPr>
          <w:lang w:val="en-US"/>
        </w:rPr>
        <w:t>–</w:t>
      </w:r>
      <w:r w:rsidRPr="0075399B">
        <w:rPr>
          <w:lang w:val="en-US"/>
        </w:rPr>
        <w:tab/>
        <w:t xml:space="preserve">key in or select on the DSC equipment (see Note 1 of § </w:t>
      </w:r>
      <w:ins w:id="1885" w:author="Chairman" w:date="2022-12-12T14:59:00Z">
        <w:r>
          <w:rPr>
            <w:lang w:val="en-US"/>
          </w:rPr>
          <w:t>A4-</w:t>
        </w:r>
      </w:ins>
      <w:r w:rsidRPr="0075399B">
        <w:rPr>
          <w:lang w:val="en-US"/>
        </w:rPr>
        <w:t>1.2 of this Annex):</w:t>
      </w:r>
    </w:p>
    <w:p w14:paraId="6557B5EC" w14:textId="77777777" w:rsidR="00321DF9" w:rsidRPr="0075399B" w:rsidRDefault="00321DF9">
      <w:pPr>
        <w:pStyle w:val="enumlev2"/>
        <w:jc w:val="both"/>
        <w:rPr>
          <w:lang w:val="en-US"/>
        </w:rPr>
        <w:pPrChange w:id="1886" w:author="Chairman" w:date="2022-12-12T14:59:00Z">
          <w:pPr>
            <w:pStyle w:val="enumlev2"/>
          </w:pPr>
        </w:pPrChange>
      </w:pPr>
      <w:r w:rsidRPr="0075399B">
        <w:rPr>
          <w:lang w:val="en-US"/>
        </w:rPr>
        <w:t>–</w:t>
      </w:r>
      <w:r w:rsidRPr="0075399B">
        <w:rPr>
          <w:lang w:val="en-US"/>
        </w:rPr>
        <w:tab/>
        <w:t>the format specifier (individual station),</w:t>
      </w:r>
    </w:p>
    <w:p w14:paraId="70EB1C29" w14:textId="77777777" w:rsidR="00321DF9" w:rsidRPr="0075399B" w:rsidRDefault="00321DF9">
      <w:pPr>
        <w:pStyle w:val="enumlev2"/>
        <w:jc w:val="both"/>
        <w:rPr>
          <w:lang w:val="en-US"/>
        </w:rPr>
        <w:pPrChange w:id="1887" w:author="Chairman" w:date="2022-12-12T14:59:00Z">
          <w:pPr>
            <w:pStyle w:val="enumlev2"/>
          </w:pPr>
        </w:pPrChange>
      </w:pPr>
      <w:r w:rsidRPr="0075399B">
        <w:rPr>
          <w:lang w:val="en-US"/>
        </w:rPr>
        <w:t>–</w:t>
      </w:r>
      <w:r w:rsidRPr="0075399B">
        <w:rPr>
          <w:lang w:val="en-US"/>
        </w:rPr>
        <w:tab/>
      </w:r>
      <w:ins w:id="1888" w:author="Chairman" w:date="2022-08-03T12:23:00Z">
        <w:r>
          <w:rPr>
            <w:lang w:val="en-US"/>
          </w:rPr>
          <w:t>MMSI (</w:t>
        </w:r>
      </w:ins>
      <w:r w:rsidRPr="0075399B">
        <w:rPr>
          <w:lang w:val="en-US"/>
        </w:rPr>
        <w:t>9-digit identity</w:t>
      </w:r>
      <w:ins w:id="1889" w:author="Chairman" w:date="2022-08-03T12:23:00Z">
        <w:r>
          <w:rPr>
            <w:lang w:val="en-US"/>
          </w:rPr>
          <w:t>)</w:t>
        </w:r>
      </w:ins>
      <w:r w:rsidRPr="0075399B">
        <w:rPr>
          <w:lang w:val="en-US"/>
        </w:rPr>
        <w:t xml:space="preserve"> of the calling ship,</w:t>
      </w:r>
    </w:p>
    <w:p w14:paraId="06A453A6" w14:textId="77777777" w:rsidR="00321DF9" w:rsidRPr="0075399B" w:rsidRDefault="00321DF9">
      <w:pPr>
        <w:pStyle w:val="enumlev2"/>
        <w:jc w:val="both"/>
        <w:rPr>
          <w:lang w:val="en-US"/>
        </w:rPr>
        <w:pPrChange w:id="1890" w:author="Chairman" w:date="2022-12-12T14:59:00Z">
          <w:pPr>
            <w:pStyle w:val="enumlev2"/>
          </w:pPr>
        </w:pPrChange>
      </w:pPr>
      <w:r w:rsidRPr="0075399B">
        <w:rPr>
          <w:lang w:val="en-US"/>
        </w:rPr>
        <w:t>–</w:t>
      </w:r>
      <w:r w:rsidRPr="0075399B">
        <w:rPr>
          <w:lang w:val="en-US"/>
        </w:rPr>
        <w:tab/>
        <w:t xml:space="preserve">the category of the call </w:t>
      </w:r>
      <w:ins w:id="1891" w:author="Chairman" w:date="2022-08-03T12:23:00Z">
        <w:r>
          <w:rPr>
            <w:lang w:val="en-US"/>
          </w:rPr>
          <w:t>(</w:t>
        </w:r>
      </w:ins>
      <w:r w:rsidRPr="0075399B">
        <w:rPr>
          <w:lang w:val="en-US"/>
        </w:rPr>
        <w:t>routine</w:t>
      </w:r>
      <w:ins w:id="1892" w:author="Chairman" w:date="2022-08-03T12:23:00Z">
        <w:r>
          <w:rPr>
            <w:lang w:val="en-US"/>
          </w:rPr>
          <w:t>)</w:t>
        </w:r>
      </w:ins>
      <w:r w:rsidRPr="0075399B">
        <w:rPr>
          <w:lang w:val="en-US"/>
        </w:rPr>
        <w:t>,</w:t>
      </w:r>
    </w:p>
    <w:p w14:paraId="6929B96E" w14:textId="77777777" w:rsidR="00321DF9" w:rsidRPr="0075399B" w:rsidRDefault="00321DF9">
      <w:pPr>
        <w:pStyle w:val="enumlev2"/>
        <w:jc w:val="both"/>
        <w:rPr>
          <w:lang w:val="en-US"/>
        </w:rPr>
        <w:pPrChange w:id="1893" w:author="Chairman" w:date="2022-12-12T14:59:00Z">
          <w:pPr>
            <w:pStyle w:val="enumlev2"/>
          </w:pPr>
        </w:pPrChange>
      </w:pPr>
      <w:r w:rsidRPr="0075399B">
        <w:rPr>
          <w:lang w:val="en-US"/>
        </w:rPr>
        <w:t>–</w:t>
      </w:r>
      <w:r w:rsidRPr="0075399B">
        <w:rPr>
          <w:lang w:val="en-US"/>
        </w:rPr>
        <w:tab/>
        <w:t>if able to comply immediately on the working frequency suggested by the ship station, the same frequency information as in the received call,</w:t>
      </w:r>
    </w:p>
    <w:p w14:paraId="00BB9EA9" w14:textId="77777777" w:rsidR="00321DF9" w:rsidRPr="0075399B" w:rsidRDefault="00321DF9">
      <w:pPr>
        <w:pStyle w:val="enumlev2"/>
        <w:jc w:val="both"/>
        <w:rPr>
          <w:lang w:val="en-US"/>
        </w:rPr>
        <w:pPrChange w:id="1894" w:author="Chairman" w:date="2022-12-12T14:59:00Z">
          <w:pPr>
            <w:pStyle w:val="enumlev2"/>
          </w:pPr>
        </w:pPrChange>
      </w:pPr>
      <w:r w:rsidRPr="0075399B">
        <w:rPr>
          <w:lang w:val="en-US"/>
        </w:rPr>
        <w:lastRenderedPageBreak/>
        <w:t>–</w:t>
      </w:r>
      <w:r w:rsidRPr="0075399B">
        <w:rPr>
          <w:lang w:val="en-US"/>
        </w:rPr>
        <w:tab/>
        <w:t xml:space="preserve">if no working frequency was suggested by the calling ship station, then the acknowledgement should include a </w:t>
      </w:r>
      <w:ins w:id="1895" w:author="Chairman" w:date="2022-08-03T12:23:00Z">
        <w:r>
          <w:rPr>
            <w:lang w:val="en-US"/>
          </w:rPr>
          <w:t xml:space="preserve">working </w:t>
        </w:r>
      </w:ins>
      <w:r w:rsidRPr="0075399B">
        <w:rPr>
          <w:lang w:val="en-US"/>
        </w:rPr>
        <w:t>channel/frequency proposal,</w:t>
      </w:r>
    </w:p>
    <w:p w14:paraId="38C269E0" w14:textId="77777777" w:rsidR="00321DF9" w:rsidRPr="0075399B" w:rsidRDefault="00321DF9">
      <w:pPr>
        <w:pStyle w:val="enumlev2"/>
        <w:jc w:val="both"/>
        <w:rPr>
          <w:lang w:val="en-US"/>
        </w:rPr>
        <w:pPrChange w:id="1896" w:author="Chairman" w:date="2022-12-12T14:59:00Z">
          <w:pPr>
            <w:pStyle w:val="enumlev2"/>
          </w:pPr>
        </w:pPrChange>
      </w:pPr>
      <w:r w:rsidRPr="0075399B">
        <w:rPr>
          <w:lang w:val="en-US"/>
        </w:rPr>
        <w:t>–</w:t>
      </w:r>
      <w:r w:rsidRPr="0075399B">
        <w:rPr>
          <w:lang w:val="en-US"/>
        </w:rPr>
        <w:tab/>
        <w:t>if not able to comply on the working frequency suggested, but able to comply immediately on an alternative frequency, the alternative working frequency,</w:t>
      </w:r>
    </w:p>
    <w:p w14:paraId="15647DDC" w14:textId="77777777" w:rsidR="00321DF9" w:rsidRPr="0075399B" w:rsidRDefault="00321DF9">
      <w:pPr>
        <w:pStyle w:val="enumlev2"/>
        <w:jc w:val="both"/>
        <w:rPr>
          <w:lang w:val="en-US"/>
        </w:rPr>
        <w:pPrChange w:id="1897" w:author="Chairman" w:date="2022-12-12T14:59:00Z">
          <w:pPr>
            <w:pStyle w:val="enumlev2"/>
          </w:pPr>
        </w:pPrChange>
      </w:pPr>
      <w:r w:rsidRPr="0075399B">
        <w:rPr>
          <w:lang w:val="en-US"/>
        </w:rPr>
        <w:t>–</w:t>
      </w:r>
      <w:r w:rsidRPr="0075399B">
        <w:rPr>
          <w:lang w:val="en-US"/>
        </w:rPr>
        <w:tab/>
        <w:t>if unable to comply immediately the appropriate information in that regard;</w:t>
      </w:r>
    </w:p>
    <w:p w14:paraId="4B3D2ACD" w14:textId="77777777" w:rsidR="00321DF9" w:rsidRPr="0075399B" w:rsidRDefault="00321DF9">
      <w:pPr>
        <w:pStyle w:val="enumlev1"/>
        <w:jc w:val="both"/>
        <w:rPr>
          <w:lang w:val="en-US"/>
        </w:rPr>
        <w:pPrChange w:id="1898" w:author="Chairman" w:date="2022-12-12T14:59:00Z">
          <w:pPr>
            <w:pStyle w:val="enumlev1"/>
          </w:pPr>
        </w:pPrChange>
      </w:pPr>
      <w:r w:rsidRPr="0075399B">
        <w:rPr>
          <w:lang w:val="en-US"/>
        </w:rPr>
        <w:t>–</w:t>
      </w:r>
      <w:r w:rsidRPr="0075399B">
        <w:rPr>
          <w:lang w:val="en-US"/>
        </w:rPr>
        <w:tab/>
        <w:t>transmit the acknowledgement after a delay of at least 5 s, but not later than 4</w:t>
      </w:r>
      <w:r w:rsidRPr="0075399B">
        <w:rPr>
          <w:sz w:val="4"/>
          <w:szCs w:val="2"/>
          <w:lang w:val="en-US"/>
        </w:rPr>
        <w:t> </w:t>
      </w:r>
      <w:r w:rsidRPr="0075399B">
        <w:rPr>
          <w:lang w:val="en-US"/>
        </w:rPr>
        <w:t>½ min.</w:t>
      </w:r>
    </w:p>
    <w:p w14:paraId="049FD810" w14:textId="77777777" w:rsidR="00321DF9" w:rsidRPr="0075399B" w:rsidRDefault="00321DF9">
      <w:pPr>
        <w:jc w:val="both"/>
        <w:rPr>
          <w:lang w:val="en-US"/>
        </w:rPr>
        <w:pPrChange w:id="1899" w:author="Chairman" w:date="2022-12-12T14:59:00Z">
          <w:pPr/>
        </w:pPrChange>
      </w:pPr>
      <w:r w:rsidRPr="0075399B">
        <w:rPr>
          <w:lang w:val="en-US"/>
        </w:rPr>
        <w:t>After having transmitted the acknowledgement, the coast station transfers to the working frequency or channel and prepares to receive the traffic.</w:t>
      </w:r>
    </w:p>
    <w:p w14:paraId="03308C46" w14:textId="77777777" w:rsidR="00321DF9" w:rsidRPr="0075399B" w:rsidRDefault="00321DF9" w:rsidP="00E33D7E">
      <w:pPr>
        <w:pStyle w:val="Heading1"/>
        <w:rPr>
          <w:lang w:val="en-US"/>
        </w:rPr>
      </w:pPr>
      <w:bookmarkStart w:id="1900" w:name="_Toc121819937"/>
      <w:ins w:id="1901" w:author="Chairman" w:date="2022-12-12T15:00:00Z">
        <w:r>
          <w:rPr>
            <w:lang w:val="en-US"/>
          </w:rPr>
          <w:t>A4-</w:t>
        </w:r>
      </w:ins>
      <w:r w:rsidRPr="0075399B">
        <w:rPr>
          <w:lang w:val="en-US"/>
        </w:rPr>
        <w:t>5</w:t>
      </w:r>
      <w:r w:rsidRPr="0075399B">
        <w:rPr>
          <w:lang w:val="en-US"/>
        </w:rPr>
        <w:tab/>
      </w:r>
      <w:ins w:id="1902" w:author="Chairman" w:date="2022-08-03T12:24:00Z">
        <w:r w:rsidRPr="00B13420">
          <w:t>Test calls using digital selective calling</w:t>
        </w:r>
      </w:ins>
      <w:del w:id="1903" w:author="Chairman" w:date="2022-08-03T12:24:00Z">
        <w:r w:rsidRPr="0075399B" w:rsidDel="008A3ECE">
          <w:rPr>
            <w:lang w:val="en-US"/>
          </w:rPr>
          <w:delText>Testing the equipment used for distress and safety calls</w:delText>
        </w:r>
      </w:del>
      <w:bookmarkEnd w:id="1900"/>
    </w:p>
    <w:p w14:paraId="7881FE37" w14:textId="77777777" w:rsidR="00321DF9" w:rsidRPr="0075399B" w:rsidRDefault="00321DF9">
      <w:pPr>
        <w:jc w:val="both"/>
        <w:rPr>
          <w:lang w:val="en-US"/>
        </w:rPr>
        <w:pPrChange w:id="1904" w:author="Chairman" w:date="2022-12-12T15:00:00Z">
          <w:pPr/>
        </w:pPrChange>
      </w:pPr>
      <w:r w:rsidRPr="0075399B">
        <w:rPr>
          <w:lang w:val="en-US"/>
        </w:rPr>
        <w:t xml:space="preserve">Perform VHF, MF and HF </w:t>
      </w:r>
      <w:ins w:id="1905" w:author="Chairman" w:date="2022-08-03T12:24:00Z">
        <w:r>
          <w:rPr>
            <w:lang w:val="en-US"/>
          </w:rPr>
          <w:t xml:space="preserve">DSC </w:t>
        </w:r>
      </w:ins>
      <w:r w:rsidRPr="0075399B">
        <w:rPr>
          <w:lang w:val="en-US"/>
        </w:rPr>
        <w:t>test calls in accordance with Recommendation ITU-R M.493.</w:t>
      </w:r>
      <w:ins w:id="1906" w:author="Chairman" w:date="2022-08-03T12:24:00Z">
        <w:r w:rsidRPr="008A3ECE">
          <w:t xml:space="preserve"> </w:t>
        </w:r>
        <w:r w:rsidRPr="001066A3">
          <w:t>DSC test calls by coast stations should normally be transmitted to a ship station using the DSC format specifier as “individual” and the category as “safety”.</w:t>
        </w:r>
        <w:r w:rsidRPr="00B13420">
          <w:t xml:space="preserve"> The test calls by coast station should be acknowledged by a ship station</w:t>
        </w:r>
        <w:r w:rsidRPr="001066A3">
          <w:t xml:space="preserve"> called</w:t>
        </w:r>
        <w:r w:rsidRPr="00B13420">
          <w:t>. Normally there would be no further communication between the two stations involved.</w:t>
        </w:r>
      </w:ins>
    </w:p>
    <w:p w14:paraId="2E028B4E" w14:textId="77777777" w:rsidR="00321DF9" w:rsidRPr="0075399B" w:rsidRDefault="00321DF9">
      <w:pPr>
        <w:pStyle w:val="Headingb"/>
        <w:jc w:val="both"/>
        <w:rPr>
          <w:lang w:val="en-US"/>
        </w:rPr>
        <w:pPrChange w:id="1907" w:author="Chairman" w:date="2022-12-12T15:00:00Z">
          <w:pPr>
            <w:pStyle w:val="Headingb"/>
          </w:pPr>
        </w:pPrChange>
      </w:pPr>
      <w:r w:rsidRPr="0075399B">
        <w:rPr>
          <w:lang w:val="en-US"/>
        </w:rPr>
        <w:t xml:space="preserve">Acknowledgement of a </w:t>
      </w:r>
      <w:del w:id="1908" w:author="Chairman" w:date="2022-08-03T12:24:00Z">
        <w:r w:rsidRPr="0075399B" w:rsidDel="008A3ECE">
          <w:rPr>
            <w:lang w:val="en-US"/>
          </w:rPr>
          <w:delText xml:space="preserve">DSC </w:delText>
        </w:r>
      </w:del>
      <w:ins w:id="1909" w:author="Chairman" w:date="2022-08-03T12:24:00Z">
        <w:r>
          <w:rPr>
            <w:lang w:val="en-US"/>
          </w:rPr>
          <w:t xml:space="preserve">digital selective </w:t>
        </w:r>
      </w:ins>
      <w:ins w:id="1910" w:author="Chairman" w:date="2022-08-03T12:25:00Z">
        <w:r>
          <w:rPr>
            <w:lang w:val="en-US"/>
          </w:rPr>
          <w:t>calling</w:t>
        </w:r>
      </w:ins>
      <w:ins w:id="1911" w:author="Chairman" w:date="2022-08-03T12:24:00Z">
        <w:r w:rsidRPr="0075399B">
          <w:rPr>
            <w:lang w:val="en-US"/>
          </w:rPr>
          <w:t xml:space="preserve"> </w:t>
        </w:r>
      </w:ins>
      <w:r w:rsidRPr="0075399B">
        <w:rPr>
          <w:lang w:val="en-US"/>
        </w:rPr>
        <w:t>test call</w:t>
      </w:r>
      <w:ins w:id="1912" w:author="Chairman" w:date="2022-08-03T12:25:00Z">
        <w:r>
          <w:rPr>
            <w:lang w:val="en-US"/>
          </w:rPr>
          <w:t xml:space="preserve"> from a ship station</w:t>
        </w:r>
      </w:ins>
    </w:p>
    <w:p w14:paraId="32A6FB8A" w14:textId="77777777" w:rsidR="00321DF9" w:rsidRPr="0075399B" w:rsidRDefault="00321DF9">
      <w:pPr>
        <w:jc w:val="both"/>
        <w:rPr>
          <w:lang w:val="en-US"/>
        </w:rPr>
        <w:pPrChange w:id="1913" w:author="Chairman" w:date="2022-12-12T15:00:00Z">
          <w:pPr/>
        </w:pPrChange>
      </w:pPr>
      <w:r w:rsidRPr="0075399B">
        <w:rPr>
          <w:lang w:val="en-US"/>
        </w:rPr>
        <w:t>The coast station should acknowledge test calls</w:t>
      </w:r>
      <w:ins w:id="1914" w:author="Chairman" w:date="2022-08-03T12:26:00Z">
        <w:r>
          <w:rPr>
            <w:lang w:val="en-US"/>
          </w:rPr>
          <w:t xml:space="preserve"> from a ship station</w:t>
        </w:r>
      </w:ins>
      <w:r w:rsidRPr="0075399B">
        <w:rPr>
          <w:lang w:val="en-US"/>
        </w:rPr>
        <w:t>.</w:t>
      </w:r>
    </w:p>
    <w:p w14:paraId="4B0CAC8E" w14:textId="77777777" w:rsidR="00321DF9" w:rsidRPr="0075399B" w:rsidRDefault="00321DF9" w:rsidP="00E33D7E">
      <w:pPr>
        <w:pStyle w:val="Heading1"/>
        <w:rPr>
          <w:lang w:val="en-US"/>
        </w:rPr>
      </w:pPr>
      <w:bookmarkStart w:id="1915" w:name="_Toc121819938"/>
      <w:ins w:id="1916" w:author="Chairman" w:date="2022-12-12T15:00:00Z">
        <w:r>
          <w:rPr>
            <w:lang w:val="en-US"/>
          </w:rPr>
          <w:t>A4-</w:t>
        </w:r>
      </w:ins>
      <w:r w:rsidRPr="0075399B">
        <w:rPr>
          <w:lang w:val="en-US"/>
        </w:rPr>
        <w:t>6</w:t>
      </w:r>
      <w:r w:rsidRPr="0075399B">
        <w:rPr>
          <w:lang w:val="en-US"/>
        </w:rPr>
        <w:tab/>
        <w:t>Special conditions and procedures for digital selective calling communication on HF</w:t>
      </w:r>
      <w:bookmarkEnd w:id="1915"/>
    </w:p>
    <w:p w14:paraId="4044B21B" w14:textId="77777777" w:rsidR="00321DF9" w:rsidRPr="0075399B" w:rsidRDefault="00321DF9" w:rsidP="00E33D7E">
      <w:pPr>
        <w:pStyle w:val="Headingb"/>
        <w:rPr>
          <w:lang w:val="en-US"/>
        </w:rPr>
      </w:pPr>
      <w:r w:rsidRPr="0075399B">
        <w:rPr>
          <w:lang w:val="en-US"/>
        </w:rPr>
        <w:t>General</w:t>
      </w:r>
    </w:p>
    <w:p w14:paraId="26718C94" w14:textId="77777777" w:rsidR="00321DF9" w:rsidRPr="0075399B" w:rsidRDefault="00321DF9">
      <w:pPr>
        <w:jc w:val="both"/>
        <w:rPr>
          <w:lang w:val="en-US"/>
        </w:rPr>
        <w:pPrChange w:id="1917" w:author="Chairman" w:date="2022-12-12T15:01:00Z">
          <w:pPr/>
        </w:pPrChange>
      </w:pPr>
      <w:r w:rsidRPr="0075399B">
        <w:rPr>
          <w:lang w:val="en-US"/>
        </w:rPr>
        <w:t>The procedures for DSC communication on HF are – with some additions described in § </w:t>
      </w:r>
      <w:ins w:id="1918" w:author="Chairman" w:date="2022-12-12T15:00:00Z">
        <w:r>
          <w:rPr>
            <w:lang w:val="en-US"/>
          </w:rPr>
          <w:t>A4-</w:t>
        </w:r>
      </w:ins>
      <w:r w:rsidRPr="0075399B">
        <w:rPr>
          <w:lang w:val="en-US"/>
        </w:rPr>
        <w:t xml:space="preserve">6.1 to </w:t>
      </w:r>
      <w:ins w:id="1919" w:author="Chairman" w:date="2022-12-12T15:01:00Z">
        <w:r>
          <w:rPr>
            <w:lang w:val="en-US"/>
          </w:rPr>
          <w:t>A4-</w:t>
        </w:r>
      </w:ins>
      <w:r w:rsidRPr="0075399B">
        <w:rPr>
          <w:lang w:val="en-US"/>
        </w:rPr>
        <w:t>6.3 below – equal to the corresponding procedures for DSC communications on MF/VHF.</w:t>
      </w:r>
    </w:p>
    <w:p w14:paraId="6D2ACA47" w14:textId="77777777" w:rsidR="00321DF9" w:rsidRPr="0075399B" w:rsidRDefault="00321DF9">
      <w:pPr>
        <w:jc w:val="both"/>
        <w:rPr>
          <w:lang w:val="en-US"/>
        </w:rPr>
        <w:pPrChange w:id="1920" w:author="Chairman" w:date="2022-12-12T15:01:00Z">
          <w:pPr/>
        </w:pPrChange>
      </w:pPr>
      <w:r w:rsidRPr="0075399B">
        <w:rPr>
          <w:lang w:val="en-US"/>
        </w:rPr>
        <w:t>Due regard to the special conditions described in § </w:t>
      </w:r>
      <w:ins w:id="1921" w:author="Chairman" w:date="2022-12-12T15:01:00Z">
        <w:r>
          <w:rPr>
            <w:lang w:val="en-US"/>
          </w:rPr>
          <w:t>A4-</w:t>
        </w:r>
      </w:ins>
      <w:r w:rsidRPr="0075399B">
        <w:rPr>
          <w:lang w:val="en-US"/>
        </w:rPr>
        <w:t>6.1 to </w:t>
      </w:r>
      <w:ins w:id="1922" w:author="Chairman" w:date="2022-12-12T15:01:00Z">
        <w:r>
          <w:rPr>
            <w:lang w:val="en-US"/>
          </w:rPr>
          <w:t>A4-</w:t>
        </w:r>
      </w:ins>
      <w:r w:rsidRPr="0075399B">
        <w:rPr>
          <w:lang w:val="en-US"/>
        </w:rPr>
        <w:t>6.3 should be given when making DSC communications on HF.</w:t>
      </w:r>
    </w:p>
    <w:p w14:paraId="1D9EEEB2" w14:textId="77777777" w:rsidR="00321DF9" w:rsidRPr="0075399B" w:rsidRDefault="00321DF9">
      <w:pPr>
        <w:pStyle w:val="Heading2"/>
        <w:jc w:val="both"/>
        <w:rPr>
          <w:lang w:val="en-US"/>
        </w:rPr>
        <w:pPrChange w:id="1923" w:author="Chairman" w:date="2022-12-12T15:01:00Z">
          <w:pPr>
            <w:pStyle w:val="Heading2"/>
          </w:pPr>
        </w:pPrChange>
      </w:pPr>
      <w:bookmarkStart w:id="1924" w:name="_Toc121819939"/>
      <w:ins w:id="1925" w:author="Chairman" w:date="2022-12-12T15:01:00Z">
        <w:r>
          <w:rPr>
            <w:lang w:val="en-US"/>
          </w:rPr>
          <w:t>A4-</w:t>
        </w:r>
      </w:ins>
      <w:r w:rsidRPr="0075399B">
        <w:rPr>
          <w:lang w:val="en-US"/>
        </w:rPr>
        <w:t>6.1</w:t>
      </w:r>
      <w:r w:rsidRPr="0075399B">
        <w:rPr>
          <w:lang w:val="en-US"/>
        </w:rPr>
        <w:tab/>
        <w:t>Distress</w:t>
      </w:r>
      <w:bookmarkEnd w:id="1924"/>
    </w:p>
    <w:p w14:paraId="7537E187" w14:textId="77777777" w:rsidR="00321DF9" w:rsidRPr="0075399B" w:rsidRDefault="00321DF9">
      <w:pPr>
        <w:pStyle w:val="Heading3"/>
        <w:jc w:val="both"/>
        <w:rPr>
          <w:lang w:val="en-US"/>
        </w:rPr>
        <w:pPrChange w:id="1926" w:author="Chairman" w:date="2022-12-12T15:01:00Z">
          <w:pPr>
            <w:pStyle w:val="Heading3"/>
          </w:pPr>
        </w:pPrChange>
      </w:pPr>
      <w:bookmarkStart w:id="1927" w:name="_Toc121819940"/>
      <w:ins w:id="1928" w:author="Chairman" w:date="2022-12-12T15:01:00Z">
        <w:r>
          <w:rPr>
            <w:lang w:val="en-US"/>
          </w:rPr>
          <w:t>A4-</w:t>
        </w:r>
      </w:ins>
      <w:r w:rsidRPr="0075399B">
        <w:rPr>
          <w:lang w:val="en-US"/>
        </w:rPr>
        <w:t>6.1.1</w:t>
      </w:r>
      <w:r w:rsidRPr="0075399B">
        <w:rPr>
          <w:lang w:val="en-US"/>
        </w:rPr>
        <w:tab/>
        <w:t>Reception and acknowledgement of a digital selective calling distress alert on HF</w:t>
      </w:r>
      <w:bookmarkEnd w:id="1927"/>
    </w:p>
    <w:p w14:paraId="7BD3E117" w14:textId="77777777" w:rsidR="00321DF9" w:rsidRPr="0075399B" w:rsidRDefault="00321DF9">
      <w:pPr>
        <w:jc w:val="both"/>
        <w:rPr>
          <w:lang w:val="en-US"/>
        </w:rPr>
        <w:pPrChange w:id="1929" w:author="Chairman" w:date="2022-12-12T15:01:00Z">
          <w:pPr/>
        </w:pPrChange>
      </w:pPr>
      <w:r w:rsidRPr="0075399B">
        <w:rPr>
          <w:lang w:val="en-US"/>
        </w:rPr>
        <w:t>Ships in distress may in some cases transmit the DSC distress alert on a number of HF bands with only short intervals between the individual calls.</w:t>
      </w:r>
    </w:p>
    <w:p w14:paraId="0A6F22AC" w14:textId="77777777" w:rsidR="00321DF9" w:rsidRPr="0075399B" w:rsidRDefault="00321DF9">
      <w:pPr>
        <w:jc w:val="both"/>
        <w:rPr>
          <w:lang w:val="en-US"/>
        </w:rPr>
        <w:pPrChange w:id="1930" w:author="Chairman" w:date="2022-12-12T15:01:00Z">
          <w:pPr/>
        </w:pPrChange>
      </w:pPr>
      <w:r w:rsidRPr="0075399B">
        <w:rPr>
          <w:lang w:val="en-US"/>
        </w:rPr>
        <w:t>The coast station shall transmit DSC acknowledgement on all HF DSC distress channels on which the DSC distress alert was received in order to ensure as far as possible that the acknowledgement is received by the ship in distress and by all ships which received the DSC distress alert.</w:t>
      </w:r>
    </w:p>
    <w:p w14:paraId="6491E8F0" w14:textId="77777777" w:rsidR="00321DF9" w:rsidRPr="0075399B" w:rsidRDefault="00321DF9">
      <w:pPr>
        <w:pStyle w:val="Heading3"/>
        <w:jc w:val="both"/>
        <w:rPr>
          <w:lang w:val="en-US"/>
        </w:rPr>
        <w:pPrChange w:id="1931" w:author="Chairman" w:date="2022-12-12T15:01:00Z">
          <w:pPr>
            <w:pStyle w:val="Heading3"/>
          </w:pPr>
        </w:pPrChange>
      </w:pPr>
      <w:bookmarkStart w:id="1932" w:name="_Toc121819941"/>
      <w:ins w:id="1933" w:author="Chairman" w:date="2022-12-12T15:03:00Z">
        <w:r>
          <w:rPr>
            <w:lang w:val="en-US"/>
          </w:rPr>
          <w:t>A4</w:t>
        </w:r>
      </w:ins>
      <w:ins w:id="1934" w:author="Chairman" w:date="2022-12-12T15:01:00Z">
        <w:r>
          <w:rPr>
            <w:lang w:val="en-US"/>
          </w:rPr>
          <w:t>-</w:t>
        </w:r>
      </w:ins>
      <w:r w:rsidRPr="0075399B">
        <w:rPr>
          <w:lang w:val="en-US"/>
        </w:rPr>
        <w:t>6.1.2</w:t>
      </w:r>
      <w:r w:rsidRPr="0075399B">
        <w:rPr>
          <w:lang w:val="en-US"/>
        </w:rPr>
        <w:tab/>
        <w:t>Distress traffic</w:t>
      </w:r>
      <w:bookmarkEnd w:id="1932"/>
    </w:p>
    <w:p w14:paraId="4CA231D4" w14:textId="77777777" w:rsidR="00321DF9" w:rsidRPr="0075399B" w:rsidRDefault="00321DF9">
      <w:pPr>
        <w:jc w:val="both"/>
        <w:rPr>
          <w:lang w:val="en-US"/>
        </w:rPr>
        <w:pPrChange w:id="1935" w:author="Chairman" w:date="2022-12-12T15:01:00Z">
          <w:pPr/>
        </w:pPrChange>
      </w:pPr>
      <w:r w:rsidRPr="0075399B">
        <w:rPr>
          <w:lang w:val="en-US"/>
        </w:rPr>
        <w:t>The distress traffic should, as a general rule, be initiated on the appropriate distress traffic channel (radiotelephony</w:t>
      </w:r>
      <w:del w:id="1936" w:author="Chairman" w:date="2022-08-03T12:26:00Z">
        <w:r w:rsidRPr="0075399B" w:rsidDel="008A3ECE">
          <w:rPr>
            <w:lang w:val="en-US"/>
          </w:rPr>
          <w:delText xml:space="preserve"> or NBDP</w:delText>
        </w:r>
      </w:del>
      <w:r w:rsidRPr="0075399B">
        <w:rPr>
          <w:lang w:val="en-US"/>
        </w:rPr>
        <w:t>) in the same band in which the DSC distress alert was received.</w:t>
      </w:r>
    </w:p>
    <w:p w14:paraId="055E6869" w14:textId="77777777" w:rsidR="00321DF9" w:rsidRPr="0075399B" w:rsidDel="008A3ECE" w:rsidRDefault="00321DF9">
      <w:pPr>
        <w:keepNext/>
        <w:jc w:val="both"/>
        <w:rPr>
          <w:del w:id="1937" w:author="Chairman" w:date="2022-08-03T12:26:00Z"/>
          <w:lang w:val="en-US"/>
        </w:rPr>
        <w:pPrChange w:id="1938" w:author="Chairman" w:date="2022-12-12T15:01:00Z">
          <w:pPr>
            <w:keepNext/>
          </w:pPr>
        </w:pPrChange>
      </w:pPr>
      <w:del w:id="1939" w:author="Chairman" w:date="2022-08-03T12:26:00Z">
        <w:r w:rsidRPr="0075399B" w:rsidDel="008A3ECE">
          <w:rPr>
            <w:lang w:val="en-US"/>
          </w:rPr>
          <w:lastRenderedPageBreak/>
          <w:delText>For distress traffic by NBDP the following rules apply:</w:delText>
        </w:r>
      </w:del>
    </w:p>
    <w:p w14:paraId="11D8482F" w14:textId="77777777" w:rsidR="00321DF9" w:rsidRPr="0075399B" w:rsidDel="008A3ECE" w:rsidRDefault="00321DF9">
      <w:pPr>
        <w:pStyle w:val="enumlev1"/>
        <w:jc w:val="both"/>
        <w:rPr>
          <w:del w:id="1940" w:author="Chairman" w:date="2022-08-03T12:26:00Z"/>
          <w:lang w:val="en-US"/>
        </w:rPr>
        <w:pPrChange w:id="1941" w:author="Chairman" w:date="2022-12-12T15:01:00Z">
          <w:pPr>
            <w:pStyle w:val="enumlev1"/>
          </w:pPr>
        </w:pPrChange>
      </w:pPr>
      <w:del w:id="1942" w:author="Chairman" w:date="2022-08-03T12:26:00Z">
        <w:r w:rsidRPr="0075399B" w:rsidDel="008A3ECE">
          <w:rPr>
            <w:lang w:val="en-US"/>
          </w:rPr>
          <w:delText>–</w:delText>
        </w:r>
        <w:r w:rsidRPr="0075399B" w:rsidDel="008A3ECE">
          <w:rPr>
            <w:lang w:val="en-US"/>
          </w:rPr>
          <w:tab/>
          <w:delText>all messages shall be preceded by at least one carriage return, line feed, one letter shift and the distress signal MAYDAY;</w:delText>
        </w:r>
      </w:del>
    </w:p>
    <w:p w14:paraId="3155E3DB" w14:textId="77777777" w:rsidR="00321DF9" w:rsidRPr="0075399B" w:rsidDel="008A3ECE" w:rsidRDefault="00321DF9">
      <w:pPr>
        <w:pStyle w:val="enumlev1"/>
        <w:jc w:val="both"/>
        <w:rPr>
          <w:del w:id="1943" w:author="Chairman" w:date="2022-08-03T12:26:00Z"/>
          <w:lang w:val="en-US"/>
        </w:rPr>
        <w:pPrChange w:id="1944" w:author="Chairman" w:date="2022-12-12T15:01:00Z">
          <w:pPr>
            <w:pStyle w:val="enumlev1"/>
          </w:pPr>
        </w:pPrChange>
      </w:pPr>
      <w:del w:id="1945" w:author="Chairman" w:date="2022-08-03T12:26:00Z">
        <w:r w:rsidRPr="0075399B" w:rsidDel="008A3ECE">
          <w:rPr>
            <w:lang w:val="en-US"/>
          </w:rPr>
          <w:delText>–</w:delText>
        </w:r>
        <w:r w:rsidRPr="0075399B" w:rsidDel="008A3ECE">
          <w:rPr>
            <w:lang w:val="en-US"/>
          </w:rPr>
          <w:tab/>
          <w:delText>FEC broadcast mode should be used.</w:delText>
        </w:r>
      </w:del>
    </w:p>
    <w:p w14:paraId="4713058D" w14:textId="77777777" w:rsidR="00321DF9" w:rsidRPr="0075399B" w:rsidRDefault="00321DF9">
      <w:pPr>
        <w:pStyle w:val="Heading3"/>
        <w:jc w:val="both"/>
        <w:rPr>
          <w:lang w:val="en-US"/>
        </w:rPr>
        <w:pPrChange w:id="1946" w:author="Chairman" w:date="2022-12-12T15:01:00Z">
          <w:pPr>
            <w:pStyle w:val="Heading3"/>
          </w:pPr>
        </w:pPrChange>
      </w:pPr>
      <w:bookmarkStart w:id="1947" w:name="_Toc121819942"/>
      <w:ins w:id="1948" w:author="Chairman" w:date="2022-12-12T15:04:00Z">
        <w:r>
          <w:rPr>
            <w:lang w:val="en-US"/>
          </w:rPr>
          <w:t>A4-</w:t>
        </w:r>
      </w:ins>
      <w:r w:rsidRPr="0075399B">
        <w:rPr>
          <w:lang w:val="en-US"/>
        </w:rPr>
        <w:t>6.1.3</w:t>
      </w:r>
      <w:r w:rsidRPr="0075399B">
        <w:rPr>
          <w:lang w:val="en-US"/>
        </w:rPr>
        <w:tab/>
        <w:t>Transmission of digital selective calling distress alert relay on HF</w:t>
      </w:r>
      <w:bookmarkEnd w:id="1947"/>
    </w:p>
    <w:p w14:paraId="3FC8C684" w14:textId="77777777" w:rsidR="00321DF9" w:rsidRPr="0075399B" w:rsidRDefault="00321DF9">
      <w:pPr>
        <w:jc w:val="both"/>
        <w:rPr>
          <w:lang w:val="en-US"/>
        </w:rPr>
        <w:pPrChange w:id="1949" w:author="Chairman" w:date="2022-12-12T15:04:00Z">
          <w:pPr/>
        </w:pPrChange>
      </w:pPr>
      <w:r w:rsidRPr="0075399B">
        <w:rPr>
          <w:lang w:val="en-US"/>
        </w:rPr>
        <w:t>HF propagation characteristics should be taken into account when choosing HF band(s) for transmission of DSC distress alert relay.</w:t>
      </w:r>
    </w:p>
    <w:p w14:paraId="14749D0F" w14:textId="77777777" w:rsidR="00321DF9" w:rsidRPr="0075399B" w:rsidRDefault="00321DF9">
      <w:pPr>
        <w:jc w:val="both"/>
        <w:rPr>
          <w:lang w:val="en-US"/>
        </w:rPr>
        <w:pPrChange w:id="1950" w:author="Chairman" w:date="2022-12-12T15:04:00Z">
          <w:pPr/>
        </w:pPrChange>
      </w:pPr>
      <w:r w:rsidRPr="0075399B">
        <w:rPr>
          <w:lang w:val="en-US"/>
        </w:rPr>
        <w:t>IMO Convention ships equipped with HF DSC for distress and safety purposes are required to keep continuous automatic DSC watch on the DSC distress channel in the 8 MHz band and on at least one of the other HF DSC distress channels.</w:t>
      </w:r>
    </w:p>
    <w:p w14:paraId="58B9F987" w14:textId="77777777" w:rsidR="00321DF9" w:rsidRPr="0075399B" w:rsidRDefault="00321DF9">
      <w:pPr>
        <w:jc w:val="both"/>
        <w:rPr>
          <w:lang w:val="en-US"/>
        </w:rPr>
        <w:pPrChange w:id="1951" w:author="Chairman" w:date="2022-12-12T15:04:00Z">
          <w:pPr/>
        </w:pPrChange>
      </w:pPr>
      <w:r w:rsidRPr="0075399B">
        <w:rPr>
          <w:lang w:val="en-US"/>
        </w:rPr>
        <w:t>In order to avoid creating on board ships uncertainty regarding on which band the subsequent establishment of contact and distress traffic should be initiated, the HF DSC distress alert relay should be transmitted on one HF band at a time and the subsequent communication with responding ships be established before eventually repeating the DSC distress alert relay on another HF band.</w:t>
      </w:r>
    </w:p>
    <w:p w14:paraId="71A688E8" w14:textId="77777777" w:rsidR="00321DF9" w:rsidRPr="005F0CAE" w:rsidRDefault="00321DF9" w:rsidP="00E33D7E">
      <w:pPr>
        <w:pStyle w:val="Heading2"/>
        <w:rPr>
          <w:ins w:id="1952" w:author="Chairman" w:date="2022-08-03T12:27:00Z"/>
        </w:rPr>
      </w:pPr>
      <w:bookmarkStart w:id="1953" w:name="_Toc121819943"/>
      <w:ins w:id="1954" w:author="Chairman" w:date="2022-12-12T15:04:00Z">
        <w:r>
          <w:t>A4-</w:t>
        </w:r>
      </w:ins>
      <w:ins w:id="1955" w:author="Chairman" w:date="2022-08-03T12:27:00Z">
        <w:r w:rsidRPr="001066A3">
          <w:t>6.2</w:t>
        </w:r>
        <w:r w:rsidRPr="001066A3">
          <w:tab/>
        </w:r>
        <w:r w:rsidRPr="001066A3">
          <w:rPr>
            <w:lang w:eastAsia="zh-CN"/>
          </w:rPr>
          <w:t>S</w:t>
        </w:r>
        <w:r w:rsidRPr="001066A3">
          <w:t>afety</w:t>
        </w:r>
        <w:bookmarkEnd w:id="1953"/>
      </w:ins>
    </w:p>
    <w:p w14:paraId="1CDF1675" w14:textId="77777777" w:rsidR="00321DF9" w:rsidRPr="001066A3" w:rsidRDefault="00321DF9" w:rsidP="00E33D7E">
      <w:pPr>
        <w:pStyle w:val="Heading3"/>
        <w:rPr>
          <w:ins w:id="1956" w:author="Chairman" w:date="2022-08-03T12:27:00Z"/>
          <w:rFonts w:eastAsia="SimSun"/>
        </w:rPr>
      </w:pPr>
      <w:bookmarkStart w:id="1957" w:name="_Toc121819944"/>
      <w:ins w:id="1958" w:author="Chairman" w:date="2022-12-12T15:04:00Z">
        <w:r>
          <w:rPr>
            <w:rFonts w:eastAsia="SimSun"/>
          </w:rPr>
          <w:t>A4-</w:t>
        </w:r>
      </w:ins>
      <w:ins w:id="1959" w:author="Chairman" w:date="2022-08-03T12:27:00Z">
        <w:r w:rsidRPr="001066A3">
          <w:rPr>
            <w:rFonts w:eastAsia="SimSun"/>
          </w:rPr>
          <w:t>6.2.1</w:t>
        </w:r>
        <w:r w:rsidRPr="001066A3">
          <w:rPr>
            <w:rFonts w:eastAsia="SimSun"/>
          </w:rPr>
          <w:tab/>
          <w:t>Transmission of safety announcements and messages on HF</w:t>
        </w:r>
        <w:bookmarkEnd w:id="1957"/>
      </w:ins>
    </w:p>
    <w:p w14:paraId="356D48D1" w14:textId="77777777" w:rsidR="00321DF9" w:rsidRPr="001066A3" w:rsidRDefault="00321DF9">
      <w:pPr>
        <w:jc w:val="both"/>
        <w:rPr>
          <w:ins w:id="1960" w:author="Chairman" w:date="2022-08-03T12:27:00Z"/>
          <w:rFonts w:eastAsia="SimSun"/>
        </w:rPr>
        <w:pPrChange w:id="1961" w:author="Chairman" w:date="2022-12-12T15:05:00Z">
          <w:pPr/>
        </w:pPrChange>
      </w:pPr>
      <w:ins w:id="1962" w:author="Chairman" w:date="2022-08-03T12:27:00Z">
        <w:r w:rsidRPr="001066A3">
          <w:rPr>
            <w:rFonts w:eastAsia="SimSun"/>
          </w:rPr>
          <w:t xml:space="preserve">The announcement for unscheduled HF </w:t>
        </w:r>
      </w:ins>
      <w:ins w:id="1963" w:author="Chairman" w:date="2022-08-03T12:29:00Z">
        <w:r>
          <w:rPr>
            <w:rFonts w:eastAsia="SimSun"/>
          </w:rPr>
          <w:t>M</w:t>
        </w:r>
      </w:ins>
      <w:ins w:id="1964" w:author="Chairman" w:date="2022-08-03T12:27:00Z">
        <w:r w:rsidRPr="001066A3">
          <w:rPr>
            <w:rFonts w:eastAsia="SimSun"/>
          </w:rPr>
          <w:t>MSI shall be made on all MF/HF distress and safety calling frequencies (§</w:t>
        </w:r>
      </w:ins>
      <w:ins w:id="1965" w:author="Chairman" w:date="2022-12-12T15:05:00Z">
        <w:r>
          <w:rPr>
            <w:rFonts w:eastAsia="SimSun"/>
          </w:rPr>
          <w:t>A7-</w:t>
        </w:r>
      </w:ins>
      <w:ins w:id="1966" w:author="Chairman" w:date="2022-08-03T12:27:00Z">
        <w:r w:rsidRPr="001066A3">
          <w:rPr>
            <w:rFonts w:eastAsia="SimSun"/>
          </w:rPr>
          <w:t>1) using DSC and the safety call format. The DSC safety call shall be addressed to a geographical area. The frequency on which the HF MSI will be transmitted after the announcement shall be included in the DSC safety call.</w:t>
        </w:r>
      </w:ins>
    </w:p>
    <w:p w14:paraId="3C8F4A40" w14:textId="77777777" w:rsidR="00321DF9" w:rsidRPr="001066A3" w:rsidRDefault="00321DF9">
      <w:pPr>
        <w:jc w:val="both"/>
        <w:rPr>
          <w:ins w:id="1967" w:author="Chairman" w:date="2022-08-03T12:27:00Z"/>
          <w:rFonts w:eastAsia="SimSun"/>
        </w:rPr>
        <w:pPrChange w:id="1968" w:author="Chairman" w:date="2022-12-12T15:05:00Z">
          <w:pPr/>
        </w:pPrChange>
      </w:pPr>
      <w:ins w:id="1969" w:author="Chairman" w:date="2022-08-03T12:27:00Z">
        <w:r w:rsidRPr="001066A3">
          <w:rPr>
            <w:rFonts w:eastAsia="SimSun"/>
          </w:rPr>
          <w:t xml:space="preserve">After the DSC announcement, the HF </w:t>
        </w:r>
      </w:ins>
      <w:ins w:id="1970" w:author="Chairman" w:date="2022-08-03T12:29:00Z">
        <w:r>
          <w:rPr>
            <w:rFonts w:eastAsia="SimSun"/>
          </w:rPr>
          <w:t>M</w:t>
        </w:r>
      </w:ins>
      <w:ins w:id="1971" w:author="Chairman" w:date="2022-08-03T12:27:00Z">
        <w:r w:rsidRPr="001066A3">
          <w:rPr>
            <w:rFonts w:eastAsia="SimSun"/>
          </w:rPr>
          <w:t>MSI message shall be transmitted on the frequency indicated in the DSC call.</w:t>
        </w:r>
      </w:ins>
    </w:p>
    <w:p w14:paraId="6020484C" w14:textId="77777777" w:rsidR="00321DF9" w:rsidRPr="001066A3" w:rsidRDefault="00321DF9">
      <w:pPr>
        <w:jc w:val="both"/>
        <w:rPr>
          <w:ins w:id="1972" w:author="Chairman" w:date="2022-08-03T12:27:00Z"/>
          <w:rFonts w:eastAsia="SimSun"/>
        </w:rPr>
        <w:pPrChange w:id="1973" w:author="Chairman" w:date="2022-12-12T15:05:00Z">
          <w:pPr/>
        </w:pPrChange>
      </w:pPr>
      <w:ins w:id="1974" w:author="Chairman" w:date="2022-08-03T12:27:00Z">
        <w:r w:rsidRPr="001066A3">
          <w:rPr>
            <w:rFonts w:eastAsia="SimSun"/>
          </w:rPr>
          <w:t xml:space="preserve">The DSC announcement for unscheduled HF </w:t>
        </w:r>
      </w:ins>
      <w:ins w:id="1975" w:author="Chairman" w:date="2022-08-03T12:30:00Z">
        <w:r>
          <w:rPr>
            <w:rFonts w:eastAsia="SimSun"/>
          </w:rPr>
          <w:t>M</w:t>
        </w:r>
      </w:ins>
      <w:ins w:id="1976" w:author="Chairman" w:date="2022-08-03T12:27:00Z">
        <w:r w:rsidRPr="001066A3">
          <w:rPr>
            <w:rFonts w:eastAsia="SimSun"/>
          </w:rPr>
          <w:t>MSI is transmitted as follows:</w:t>
        </w:r>
      </w:ins>
    </w:p>
    <w:p w14:paraId="51827DA6" w14:textId="77777777" w:rsidR="00321DF9" w:rsidRPr="001066A3" w:rsidRDefault="00321DF9">
      <w:pPr>
        <w:pStyle w:val="enumlev1"/>
        <w:jc w:val="both"/>
        <w:rPr>
          <w:ins w:id="1977" w:author="Chairman" w:date="2022-08-03T12:27:00Z"/>
          <w:rFonts w:eastAsia="SimSun"/>
        </w:rPr>
        <w:pPrChange w:id="1978" w:author="Chairman" w:date="2022-12-12T15:05:00Z">
          <w:pPr>
            <w:pStyle w:val="enumlev1"/>
          </w:pPr>
        </w:pPrChange>
      </w:pPr>
      <w:ins w:id="1979" w:author="Chairman" w:date="2022-08-03T12:27:00Z">
        <w:r w:rsidRPr="001066A3">
          <w:rPr>
            <w:rFonts w:eastAsia="SimSun"/>
          </w:rPr>
          <w:t>–</w:t>
        </w:r>
        <w:r w:rsidRPr="001066A3">
          <w:rPr>
            <w:rFonts w:eastAsia="SimSun"/>
          </w:rPr>
          <w:tab/>
          <w:t>the format specifier (geographical area),</w:t>
        </w:r>
      </w:ins>
    </w:p>
    <w:p w14:paraId="161B34AE" w14:textId="77777777" w:rsidR="00321DF9" w:rsidRPr="001066A3" w:rsidRDefault="00321DF9">
      <w:pPr>
        <w:pStyle w:val="enumlev1"/>
        <w:jc w:val="both"/>
        <w:rPr>
          <w:ins w:id="1980" w:author="Chairman" w:date="2022-08-03T12:27:00Z"/>
          <w:rFonts w:eastAsia="SimSun"/>
        </w:rPr>
        <w:pPrChange w:id="1981" w:author="Chairman" w:date="2022-12-12T15:05:00Z">
          <w:pPr>
            <w:pStyle w:val="enumlev1"/>
          </w:pPr>
        </w:pPrChange>
      </w:pPr>
      <w:ins w:id="1982" w:author="Chairman" w:date="2022-08-03T12:27:00Z">
        <w:r w:rsidRPr="001066A3">
          <w:rPr>
            <w:rFonts w:eastAsia="SimSun"/>
          </w:rPr>
          <w:t>–</w:t>
        </w:r>
        <w:r w:rsidRPr="001066A3">
          <w:rPr>
            <w:rFonts w:eastAsia="SimSun"/>
          </w:rPr>
          <w:tab/>
          <w:t>address (geographical area),</w:t>
        </w:r>
      </w:ins>
    </w:p>
    <w:p w14:paraId="2CC0B5DA" w14:textId="77777777" w:rsidR="00321DF9" w:rsidRPr="001066A3" w:rsidRDefault="00321DF9">
      <w:pPr>
        <w:pStyle w:val="enumlev1"/>
        <w:jc w:val="both"/>
        <w:rPr>
          <w:ins w:id="1983" w:author="Chairman" w:date="2022-08-03T12:27:00Z"/>
          <w:rFonts w:eastAsia="SimSun"/>
        </w:rPr>
        <w:pPrChange w:id="1984" w:author="Chairman" w:date="2022-12-12T15:05:00Z">
          <w:pPr>
            <w:pStyle w:val="enumlev1"/>
          </w:pPr>
        </w:pPrChange>
      </w:pPr>
      <w:ins w:id="1985" w:author="Chairman" w:date="2022-08-03T12:27:00Z">
        <w:r w:rsidRPr="001066A3">
          <w:rPr>
            <w:rFonts w:eastAsia="SimSun"/>
          </w:rPr>
          <w:t>–</w:t>
        </w:r>
        <w:r w:rsidRPr="001066A3">
          <w:rPr>
            <w:rFonts w:eastAsia="SimSun"/>
          </w:rPr>
          <w:tab/>
          <w:t>the category of the call (safety),</w:t>
        </w:r>
      </w:ins>
    </w:p>
    <w:p w14:paraId="780D4056" w14:textId="77777777" w:rsidR="00321DF9" w:rsidRPr="001066A3" w:rsidRDefault="00321DF9">
      <w:pPr>
        <w:pStyle w:val="enumlev1"/>
        <w:jc w:val="both"/>
        <w:rPr>
          <w:ins w:id="1986" w:author="Chairman" w:date="2022-08-03T12:27:00Z"/>
          <w:rFonts w:eastAsia="SimSun"/>
        </w:rPr>
        <w:pPrChange w:id="1987" w:author="Chairman" w:date="2022-12-12T15:05:00Z">
          <w:pPr>
            <w:pStyle w:val="enumlev1"/>
          </w:pPr>
        </w:pPrChange>
      </w:pPr>
      <w:ins w:id="1988" w:author="Chairman" w:date="2022-08-03T12:27:00Z">
        <w:r w:rsidRPr="001066A3">
          <w:rPr>
            <w:rFonts w:eastAsia="SimSun"/>
          </w:rPr>
          <w:t>–</w:t>
        </w:r>
        <w:r w:rsidRPr="001066A3">
          <w:rPr>
            <w:rFonts w:eastAsia="SimSun"/>
          </w:rPr>
          <w:tab/>
          <w:t xml:space="preserve">the frequency or channel on which the HF </w:t>
        </w:r>
      </w:ins>
      <w:ins w:id="1989" w:author="Chairman" w:date="2022-08-03T12:30:00Z">
        <w:r>
          <w:rPr>
            <w:rFonts w:eastAsia="SimSun"/>
          </w:rPr>
          <w:t>M</w:t>
        </w:r>
      </w:ins>
      <w:ins w:id="1990" w:author="Chairman" w:date="2022-08-03T12:27:00Z">
        <w:r w:rsidRPr="001066A3">
          <w:rPr>
            <w:rFonts w:eastAsia="SimSun"/>
          </w:rPr>
          <w:t>MSI will be transmitted,</w:t>
        </w:r>
      </w:ins>
    </w:p>
    <w:p w14:paraId="2F6A22C6" w14:textId="77777777" w:rsidR="00321DF9" w:rsidRPr="005F0CAE" w:rsidRDefault="00321DF9">
      <w:pPr>
        <w:pStyle w:val="enumlev1"/>
        <w:jc w:val="both"/>
        <w:rPr>
          <w:ins w:id="1991" w:author="Chairman" w:date="2022-08-03T12:27:00Z"/>
          <w:rFonts w:eastAsia="SimSun"/>
        </w:rPr>
        <w:pPrChange w:id="1992" w:author="Chairman" w:date="2022-12-12T15:05:00Z">
          <w:pPr>
            <w:pStyle w:val="enumlev1"/>
          </w:pPr>
        </w:pPrChange>
      </w:pPr>
      <w:ins w:id="1993" w:author="Chairman" w:date="2022-08-03T12:27:00Z">
        <w:r w:rsidRPr="001066A3">
          <w:rPr>
            <w:rFonts w:eastAsia="SimSun"/>
          </w:rPr>
          <w:t>–</w:t>
        </w:r>
        <w:r w:rsidRPr="001066A3">
          <w:rPr>
            <w:rFonts w:eastAsia="SimSun"/>
          </w:rPr>
          <w:tab/>
          <w:t xml:space="preserve">the type of communication in which the HF </w:t>
        </w:r>
      </w:ins>
      <w:ins w:id="1994" w:author="Chairman" w:date="2022-08-03T12:30:00Z">
        <w:r>
          <w:rPr>
            <w:rFonts w:eastAsia="SimSun"/>
          </w:rPr>
          <w:t>maritime mobile service identity</w:t>
        </w:r>
      </w:ins>
      <w:ins w:id="1995" w:author="Chairman" w:date="2022-12-12T15:05:00Z">
        <w:r>
          <w:rPr>
            <w:rFonts w:eastAsia="SimSun"/>
          </w:rPr>
          <w:t xml:space="preserve"> </w:t>
        </w:r>
      </w:ins>
      <w:ins w:id="1996" w:author="Chairman" w:date="2022-08-03T12:27:00Z">
        <w:r w:rsidRPr="001066A3">
          <w:rPr>
            <w:rFonts w:eastAsia="SimSun"/>
          </w:rPr>
          <w:t>will be transmitted.</w:t>
        </w:r>
      </w:ins>
    </w:p>
    <w:p w14:paraId="15C4BF67" w14:textId="77777777" w:rsidR="00321DF9" w:rsidRPr="001066A3" w:rsidRDefault="00321DF9">
      <w:pPr>
        <w:pStyle w:val="Note"/>
        <w:jc w:val="both"/>
        <w:rPr>
          <w:ins w:id="1997" w:author="Chairman" w:date="2022-08-03T12:27:00Z"/>
          <w:rFonts w:eastAsia="SimSun"/>
        </w:rPr>
        <w:pPrChange w:id="1998" w:author="Chairman" w:date="2022-12-12T15:05:00Z">
          <w:pPr>
            <w:pStyle w:val="Note"/>
          </w:pPr>
        </w:pPrChange>
      </w:pPr>
      <w:ins w:id="1999" w:author="Chairman" w:date="2022-08-03T12:27:00Z">
        <w:r w:rsidRPr="001066A3">
          <w:rPr>
            <w:rFonts w:eastAsia="SimSun"/>
          </w:rPr>
          <w:t>Note: For the announcements on all MF/HF DSC distress and safety calling frequencies, the frequency in message 2 should be the same MSI-HF frequency for NBDP in appendix 15 of Radio Regulations which is thought to be appropriate for the promulgation of the unscheduled HF NBDP MSI.</w:t>
        </w:r>
      </w:ins>
    </w:p>
    <w:p w14:paraId="37EF921C" w14:textId="77777777" w:rsidR="00321DF9" w:rsidRPr="0075399B" w:rsidDel="000A4C94" w:rsidRDefault="00321DF9" w:rsidP="00E33D7E">
      <w:pPr>
        <w:pStyle w:val="Heading2"/>
        <w:rPr>
          <w:del w:id="2000" w:author="Chairman" w:date="2022-08-03T12:31:00Z"/>
          <w:lang w:val="en-US"/>
        </w:rPr>
      </w:pPr>
      <w:del w:id="2001" w:author="Chairman" w:date="2022-08-03T12:31:00Z">
        <w:r w:rsidRPr="0075399B" w:rsidDel="000A4C94">
          <w:rPr>
            <w:lang w:val="en-US"/>
          </w:rPr>
          <w:lastRenderedPageBreak/>
          <w:delText>6.2</w:delText>
        </w:r>
        <w:r w:rsidRPr="0075399B" w:rsidDel="000A4C94">
          <w:rPr>
            <w:lang w:val="en-US"/>
          </w:rPr>
          <w:tab/>
          <w:delText>Urgency</w:delText>
        </w:r>
      </w:del>
    </w:p>
    <w:p w14:paraId="7CC4FEC8" w14:textId="77777777" w:rsidR="00321DF9" w:rsidRPr="0075399B" w:rsidDel="000A4C94" w:rsidRDefault="00321DF9" w:rsidP="00E33D7E">
      <w:pPr>
        <w:pStyle w:val="Heading3"/>
        <w:rPr>
          <w:del w:id="2002" w:author="Chairman" w:date="2022-08-03T12:31:00Z"/>
          <w:lang w:val="en-US"/>
        </w:rPr>
      </w:pPr>
      <w:del w:id="2003" w:author="Chairman" w:date="2022-08-03T12:31:00Z">
        <w:r w:rsidRPr="0075399B" w:rsidDel="000A4C94">
          <w:rPr>
            <w:lang w:val="en-US"/>
          </w:rPr>
          <w:delText>6.2.1</w:delText>
        </w:r>
        <w:r w:rsidRPr="0075399B" w:rsidDel="000A4C94">
          <w:rPr>
            <w:lang w:val="en-US"/>
          </w:rPr>
          <w:tab/>
          <w:delText>Transmission of urgency announcement and message on HF</w:delText>
        </w:r>
      </w:del>
    </w:p>
    <w:p w14:paraId="2C6F2ADB" w14:textId="77777777" w:rsidR="00321DF9" w:rsidRPr="0075399B" w:rsidDel="000A4C94" w:rsidRDefault="00321DF9" w:rsidP="00E33D7E">
      <w:pPr>
        <w:keepNext/>
        <w:rPr>
          <w:del w:id="2004" w:author="Chairman" w:date="2022-08-03T12:31:00Z"/>
          <w:lang w:val="en-US"/>
        </w:rPr>
      </w:pPr>
      <w:del w:id="2005" w:author="Chairman" w:date="2022-08-03T12:31:00Z">
        <w:r w:rsidRPr="0075399B" w:rsidDel="000A4C94">
          <w:rPr>
            <w:lang w:val="en-US"/>
          </w:rPr>
          <w:delText>For urgency messages by NBDP the following apply:</w:delText>
        </w:r>
      </w:del>
    </w:p>
    <w:p w14:paraId="3FCBD220" w14:textId="77777777" w:rsidR="00321DF9" w:rsidRPr="0075399B" w:rsidDel="000A4C94" w:rsidRDefault="00321DF9" w:rsidP="00E33D7E">
      <w:pPr>
        <w:pStyle w:val="enumlev1"/>
        <w:rPr>
          <w:del w:id="2006" w:author="Chairman" w:date="2022-08-03T12:31:00Z"/>
          <w:lang w:val="en-US"/>
        </w:rPr>
      </w:pPr>
      <w:del w:id="2007" w:author="Chairman" w:date="2022-08-03T12:31:00Z">
        <w:r w:rsidRPr="0075399B" w:rsidDel="000A4C94">
          <w:rPr>
            <w:lang w:val="en-US"/>
          </w:rPr>
          <w:delText>–</w:delText>
        </w:r>
        <w:r w:rsidRPr="0075399B" w:rsidDel="000A4C94">
          <w:rPr>
            <w:lang w:val="en-US"/>
          </w:rPr>
          <w:tab/>
          <w:delText>the urgency message shall be preceded by at least one carriage return, line feed, one letter shift, the urgency signal PAN PAN and the identification of the coast station;</w:delText>
        </w:r>
      </w:del>
    </w:p>
    <w:p w14:paraId="0948E2CE" w14:textId="77777777" w:rsidR="00321DF9" w:rsidRPr="0075399B" w:rsidDel="000A4C94" w:rsidRDefault="00321DF9" w:rsidP="00E33D7E">
      <w:pPr>
        <w:pStyle w:val="enumlev1"/>
        <w:rPr>
          <w:del w:id="2008" w:author="Chairman" w:date="2022-08-03T12:31:00Z"/>
          <w:lang w:val="en-US"/>
        </w:rPr>
      </w:pPr>
      <w:del w:id="2009" w:author="Chairman" w:date="2022-08-03T12:31:00Z">
        <w:r w:rsidRPr="0075399B" w:rsidDel="000A4C94">
          <w:rPr>
            <w:lang w:val="en-US"/>
          </w:rPr>
          <w:delText>–</w:delText>
        </w:r>
        <w:r w:rsidRPr="0075399B" w:rsidDel="000A4C94">
          <w:rPr>
            <w:lang w:val="en-US"/>
          </w:rPr>
          <w:tab/>
          <w:delText>FEC broadcast mode should normally be used.</w:delText>
        </w:r>
      </w:del>
    </w:p>
    <w:p w14:paraId="4C31AFC2" w14:textId="77777777" w:rsidR="00321DF9" w:rsidRPr="0075399B" w:rsidDel="000A4C94" w:rsidRDefault="00321DF9" w:rsidP="00E33D7E">
      <w:pPr>
        <w:pStyle w:val="enumlev1"/>
        <w:rPr>
          <w:del w:id="2010" w:author="Chairman" w:date="2022-08-03T12:31:00Z"/>
          <w:b/>
          <w:lang w:val="en-US"/>
        </w:rPr>
      </w:pPr>
      <w:del w:id="2011" w:author="Chairman" w:date="2022-08-03T12:31:00Z">
        <w:r w:rsidRPr="0075399B" w:rsidDel="000A4C94">
          <w:rPr>
            <w:lang w:val="en-US"/>
          </w:rPr>
          <w:tab/>
          <w:delText>ARQ mode should be used only when considered advantageous to do so in the actual situation and provided that the radiotelex number of the ship is known.</w:delText>
        </w:r>
      </w:del>
    </w:p>
    <w:p w14:paraId="293084C9" w14:textId="77777777" w:rsidR="00321DF9" w:rsidRPr="0075399B" w:rsidDel="000A4C94" w:rsidRDefault="00321DF9" w:rsidP="00E33D7E">
      <w:pPr>
        <w:pStyle w:val="Heading2"/>
        <w:rPr>
          <w:del w:id="2012" w:author="Chairman" w:date="2022-08-03T12:31:00Z"/>
          <w:lang w:val="en-US"/>
        </w:rPr>
      </w:pPr>
      <w:del w:id="2013" w:author="Chairman" w:date="2022-08-03T12:31:00Z">
        <w:r w:rsidRPr="0075399B" w:rsidDel="000A4C94">
          <w:rPr>
            <w:lang w:val="en-US"/>
          </w:rPr>
          <w:delText>6.3</w:delText>
        </w:r>
        <w:r w:rsidRPr="0075399B" w:rsidDel="000A4C94">
          <w:rPr>
            <w:lang w:val="en-US"/>
          </w:rPr>
          <w:tab/>
          <w:delText>Safety</w:delText>
        </w:r>
      </w:del>
    </w:p>
    <w:p w14:paraId="4562EEA8" w14:textId="77777777" w:rsidR="00321DF9" w:rsidRPr="0075399B" w:rsidDel="000A4C94" w:rsidRDefault="00321DF9" w:rsidP="00E33D7E">
      <w:pPr>
        <w:pStyle w:val="Heading3"/>
        <w:rPr>
          <w:del w:id="2014" w:author="Chairman" w:date="2022-08-03T12:31:00Z"/>
          <w:lang w:val="en-US"/>
        </w:rPr>
      </w:pPr>
      <w:del w:id="2015" w:author="Chairman" w:date="2022-08-03T12:31:00Z">
        <w:r w:rsidRPr="0075399B" w:rsidDel="000A4C94">
          <w:rPr>
            <w:lang w:val="en-US"/>
          </w:rPr>
          <w:delText>6.3.1</w:delText>
        </w:r>
        <w:r w:rsidRPr="0075399B" w:rsidDel="000A4C94">
          <w:rPr>
            <w:lang w:val="en-US"/>
          </w:rPr>
          <w:tab/>
          <w:delText>Transmission of safety announcements and messages on HF</w:delText>
        </w:r>
      </w:del>
    </w:p>
    <w:p w14:paraId="7F6A827D" w14:textId="77777777" w:rsidR="00321DF9" w:rsidRPr="0075399B" w:rsidDel="000A4C94" w:rsidRDefault="00321DF9" w:rsidP="00E33D7E">
      <w:pPr>
        <w:keepNext/>
        <w:rPr>
          <w:del w:id="2016" w:author="Chairman" w:date="2022-08-03T12:31:00Z"/>
          <w:lang w:val="en-US"/>
        </w:rPr>
      </w:pPr>
      <w:del w:id="2017" w:author="Chairman" w:date="2022-08-03T12:31:00Z">
        <w:r w:rsidRPr="0075399B" w:rsidDel="000A4C94">
          <w:rPr>
            <w:lang w:val="en-US"/>
          </w:rPr>
          <w:delText>For safety messages by NBDP the following apply:</w:delText>
        </w:r>
      </w:del>
    </w:p>
    <w:p w14:paraId="341CDEFC" w14:textId="77777777" w:rsidR="00321DF9" w:rsidRPr="0075399B" w:rsidDel="000A4C94" w:rsidRDefault="00321DF9" w:rsidP="00E33D7E">
      <w:pPr>
        <w:pStyle w:val="enumlev1"/>
        <w:rPr>
          <w:del w:id="2018" w:author="Chairman" w:date="2022-08-03T12:31:00Z"/>
          <w:lang w:val="en-US"/>
        </w:rPr>
      </w:pPr>
      <w:del w:id="2019" w:author="Chairman" w:date="2022-08-03T12:31:00Z">
        <w:r w:rsidRPr="0075399B" w:rsidDel="000A4C94">
          <w:rPr>
            <w:lang w:val="en-US"/>
          </w:rPr>
          <w:delText>–</w:delText>
        </w:r>
        <w:r w:rsidRPr="0075399B" w:rsidDel="000A4C94">
          <w:rPr>
            <w:lang w:val="en-US"/>
          </w:rPr>
          <w:tab/>
          <w:delText>the safety message shall be preceded by at least one carriage return, line feed, one letter shift, the safety signal SECURITE and the identification of the coast station;</w:delText>
        </w:r>
      </w:del>
    </w:p>
    <w:p w14:paraId="52A340D6" w14:textId="77777777" w:rsidR="00321DF9" w:rsidRPr="0075399B" w:rsidDel="000A4C94" w:rsidRDefault="00321DF9" w:rsidP="00E33D7E">
      <w:pPr>
        <w:pStyle w:val="enumlev1"/>
        <w:rPr>
          <w:del w:id="2020" w:author="Chairman" w:date="2022-08-03T12:31:00Z"/>
          <w:lang w:val="en-US"/>
        </w:rPr>
      </w:pPr>
      <w:del w:id="2021" w:author="Chairman" w:date="2022-08-03T12:31:00Z">
        <w:r w:rsidRPr="0075399B" w:rsidDel="000A4C94">
          <w:rPr>
            <w:lang w:val="en-US"/>
          </w:rPr>
          <w:delText>–</w:delText>
        </w:r>
        <w:r w:rsidRPr="0075399B" w:rsidDel="000A4C94">
          <w:rPr>
            <w:lang w:val="en-US"/>
          </w:rPr>
          <w:tab/>
          <w:delText>FEC broadcast mode should normally be used.</w:delText>
        </w:r>
      </w:del>
    </w:p>
    <w:p w14:paraId="5BFB4308" w14:textId="77777777" w:rsidR="00321DF9" w:rsidDel="000A4C94" w:rsidRDefault="00321DF9" w:rsidP="00E33D7E">
      <w:pPr>
        <w:pStyle w:val="enumlev1"/>
        <w:rPr>
          <w:del w:id="2022" w:author="Chairman" w:date="2022-08-03T12:31:00Z"/>
          <w:lang w:val="en-US"/>
        </w:rPr>
      </w:pPr>
      <w:del w:id="2023" w:author="Chairman" w:date="2022-08-03T12:31:00Z">
        <w:r w:rsidRPr="0075399B" w:rsidDel="000A4C94">
          <w:rPr>
            <w:lang w:val="en-US"/>
          </w:rPr>
          <w:tab/>
          <w:delText>ARQ mode should be used only when considered advantageous to do so in the actual situation and provided that the radiotelex number of the ship is known.</w:delText>
        </w:r>
      </w:del>
    </w:p>
    <w:p w14:paraId="51477C52" w14:textId="77777777" w:rsidR="00321DF9" w:rsidRDefault="00321DF9" w:rsidP="00E33D7E">
      <w:pPr>
        <w:pStyle w:val="enumlev1"/>
        <w:rPr>
          <w:lang w:val="en-US"/>
        </w:rPr>
      </w:pPr>
    </w:p>
    <w:p w14:paraId="3E793DA4" w14:textId="77777777" w:rsidR="00321DF9" w:rsidRPr="005F0CAE" w:rsidRDefault="00321DF9" w:rsidP="00E33D7E">
      <w:pPr>
        <w:pStyle w:val="AnnexNoTitle"/>
        <w:rPr>
          <w:ins w:id="2024" w:author="Chairman" w:date="2022-08-03T12:32:00Z"/>
          <w:lang w:val="en-GB"/>
        </w:rPr>
      </w:pPr>
      <w:ins w:id="2025" w:author="Chairman" w:date="2022-08-03T12:32:00Z">
        <w:r w:rsidRPr="006D3CB2">
          <w:rPr>
            <w:lang w:val="en-GB"/>
          </w:rPr>
          <w:t xml:space="preserve">Annex </w:t>
        </w:r>
        <w:r w:rsidRPr="006D3CB2">
          <w:rPr>
            <w:lang w:val="en-GB" w:eastAsia="ja-JP"/>
          </w:rPr>
          <w:t>5</w:t>
        </w:r>
        <w:r w:rsidRPr="006D3CB2">
          <w:rPr>
            <w:lang w:val="en-GB"/>
          </w:rPr>
          <w:br/>
        </w:r>
        <w:r w:rsidRPr="006D3CB2">
          <w:rPr>
            <w:lang w:val="en-GB"/>
          </w:rPr>
          <w:br/>
          <w:t xml:space="preserve">Operational procedures for both ship and coast stations for automatic </w:t>
        </w:r>
        <w:r w:rsidRPr="005F0CAE">
          <w:rPr>
            <w:lang w:val="en-GB"/>
          </w:rPr>
          <w:t>connection system using digital selective calling communications on MF and HF</w:t>
        </w:r>
      </w:ins>
    </w:p>
    <w:p w14:paraId="4C3E8CFA" w14:textId="77777777" w:rsidR="00321DF9" w:rsidRPr="005F0CAE" w:rsidRDefault="00321DF9" w:rsidP="00E33D7E">
      <w:pPr>
        <w:pStyle w:val="Headingb"/>
        <w:rPr>
          <w:ins w:id="2026" w:author="Chairman" w:date="2022-08-03T12:32:00Z"/>
        </w:rPr>
      </w:pPr>
      <w:ins w:id="2027" w:author="Chairman" w:date="2022-08-03T12:32:00Z">
        <w:r w:rsidRPr="005F0CAE">
          <w:t>Introduction</w:t>
        </w:r>
      </w:ins>
    </w:p>
    <w:p w14:paraId="16B328D7" w14:textId="77777777" w:rsidR="00321DF9" w:rsidRPr="001066A3" w:rsidRDefault="00321DF9">
      <w:pPr>
        <w:jc w:val="both"/>
        <w:rPr>
          <w:ins w:id="2028" w:author="Chairman" w:date="2022-08-03T12:32:00Z"/>
          <w:lang w:eastAsia="ko-KR"/>
        </w:rPr>
        <w:pPrChange w:id="2029" w:author="Chairman" w:date="2022-12-12T15:05:00Z">
          <w:pPr/>
        </w:pPrChange>
      </w:pPr>
      <w:ins w:id="2030" w:author="Chairman" w:date="2022-08-03T12:32:00Z">
        <w:r w:rsidRPr="005F0CAE">
          <w:rPr>
            <w:lang w:eastAsia="ko-KR"/>
          </w:rPr>
          <w:t xml:space="preserve">The automatic connection system (ACS) means automatic connection </w:t>
        </w:r>
        <w:r w:rsidRPr="001066A3">
          <w:rPr>
            <w:lang w:eastAsia="ko-KR"/>
          </w:rPr>
          <w:t xml:space="preserve">function using DSC for shore-to-ship, ship-to-shore or ship-to-ship communication with the most appropriate working frequency (or channel) in the MF and HF bands of </w:t>
        </w:r>
        <w:r w:rsidRPr="005F0CAE">
          <w:rPr>
            <w:lang w:eastAsia="ko-KR"/>
          </w:rPr>
          <w:t>the maritime mobile service.</w:t>
        </w:r>
      </w:ins>
    </w:p>
    <w:p w14:paraId="723287A9" w14:textId="77777777" w:rsidR="00321DF9" w:rsidRPr="005F0CAE" w:rsidRDefault="00321DF9">
      <w:pPr>
        <w:jc w:val="both"/>
        <w:rPr>
          <w:ins w:id="2031" w:author="Chairman" w:date="2022-08-03T12:32:00Z"/>
          <w:szCs w:val="24"/>
        </w:rPr>
        <w:pPrChange w:id="2032" w:author="Chairman" w:date="2022-12-12T15:05:00Z">
          <w:pPr/>
        </w:pPrChange>
      </w:pPr>
      <w:ins w:id="2033" w:author="Chairman" w:date="2022-08-03T12:32:00Z">
        <w:r w:rsidRPr="005F0CAE">
          <w:t>The procedures for ACS using DSC communications on MF and HF are described in this annex.</w:t>
        </w:r>
      </w:ins>
    </w:p>
    <w:p w14:paraId="178B4A25" w14:textId="77777777" w:rsidR="00321DF9" w:rsidRPr="005F0CAE" w:rsidRDefault="00321DF9">
      <w:pPr>
        <w:jc w:val="both"/>
        <w:rPr>
          <w:ins w:id="2034" w:author="Chairman" w:date="2022-08-03T12:32:00Z"/>
          <w:szCs w:val="24"/>
        </w:rPr>
        <w:pPrChange w:id="2035" w:author="Chairman" w:date="2022-12-12T15:05:00Z">
          <w:pPr/>
        </w:pPrChange>
      </w:pPr>
      <w:ins w:id="2036" w:author="Chairman" w:date="2022-08-03T12:32:00Z">
        <w:r w:rsidRPr="005F0CAE">
          <w:t>Th</w:t>
        </w:r>
        <w:r w:rsidRPr="005F0CAE">
          <w:rPr>
            <w:lang w:eastAsia="ja-JP"/>
          </w:rPr>
          <w:t>e</w:t>
        </w:r>
        <w:r w:rsidRPr="005F0CAE">
          <w:t xml:space="preserve"> procedure for ACS shall not interrupt a reliable watch on a 24-hour basis on appropriate DSC distress alerting frequencies unless while the equipment is transmitting.</w:t>
        </w:r>
      </w:ins>
    </w:p>
    <w:p w14:paraId="55A828B5" w14:textId="77777777" w:rsidR="00321DF9" w:rsidRPr="005F0CAE" w:rsidRDefault="00321DF9">
      <w:pPr>
        <w:jc w:val="both"/>
        <w:rPr>
          <w:ins w:id="2037" w:author="Chairman" w:date="2022-08-03T12:32:00Z"/>
        </w:rPr>
        <w:pPrChange w:id="2038" w:author="Chairman" w:date="2022-12-12T15:05:00Z">
          <w:pPr/>
        </w:pPrChange>
      </w:pPr>
      <w:ins w:id="2039" w:author="Chairman" w:date="2022-08-03T12:32:00Z">
        <w:r w:rsidRPr="001066A3">
          <w:t xml:space="preserve">An example of flowchart of ACS operational procedures is shown in figure </w:t>
        </w:r>
      </w:ins>
      <w:ins w:id="2040" w:author="Chairman" w:date="2022-12-12T15:05:00Z">
        <w:r>
          <w:t>A5-</w:t>
        </w:r>
      </w:ins>
      <w:ins w:id="2041" w:author="Chairman" w:date="2022-08-03T12:32:00Z">
        <w:r w:rsidRPr="001066A3">
          <w:t>1.</w:t>
        </w:r>
      </w:ins>
    </w:p>
    <w:p w14:paraId="2F2E9B98" w14:textId="77777777" w:rsidR="00321DF9" w:rsidRPr="001066A3" w:rsidRDefault="00321DF9" w:rsidP="00E33D7E">
      <w:pPr>
        <w:tabs>
          <w:tab w:val="clear" w:pos="1134"/>
          <w:tab w:val="clear" w:pos="1871"/>
          <w:tab w:val="clear" w:pos="2268"/>
        </w:tabs>
        <w:overflowPunct/>
        <w:autoSpaceDE/>
        <w:autoSpaceDN/>
        <w:adjustRightInd/>
        <w:spacing w:before="0"/>
        <w:rPr>
          <w:ins w:id="2042" w:author="Chairman" w:date="2022-08-03T12:32:00Z"/>
          <w:caps/>
          <w:sz w:val="20"/>
        </w:rPr>
      </w:pPr>
      <w:ins w:id="2043" w:author="Chairman" w:date="2022-08-03T12:32:00Z">
        <w:r>
          <w:br w:type="page"/>
        </w:r>
      </w:ins>
    </w:p>
    <w:p w14:paraId="2A13E904" w14:textId="77777777" w:rsidR="00321DF9" w:rsidRPr="001066A3" w:rsidRDefault="00321DF9" w:rsidP="00E33D7E">
      <w:pPr>
        <w:pStyle w:val="FigureNo"/>
        <w:rPr>
          <w:ins w:id="2044" w:author="Chairman" w:date="2022-08-03T12:32:00Z"/>
        </w:rPr>
      </w:pPr>
      <w:ins w:id="2045" w:author="Chairman" w:date="2022-08-03T12:32:00Z">
        <w:r w:rsidRPr="001066A3">
          <w:lastRenderedPageBreak/>
          <w:t xml:space="preserve">Figure </w:t>
        </w:r>
      </w:ins>
      <w:ins w:id="2046" w:author="Chairman" w:date="2022-12-12T15:05:00Z">
        <w:r>
          <w:t>A5-</w:t>
        </w:r>
      </w:ins>
      <w:ins w:id="2047" w:author="Chairman" w:date="2022-12-12T15:06:00Z">
        <w:r>
          <w:t>1</w:t>
        </w:r>
      </w:ins>
    </w:p>
    <w:p w14:paraId="58DF0D47" w14:textId="77777777" w:rsidR="00321DF9" w:rsidRPr="001066A3" w:rsidRDefault="00321DF9" w:rsidP="00E33D7E">
      <w:pPr>
        <w:pStyle w:val="Figuretitle"/>
        <w:rPr>
          <w:ins w:id="2048" w:author="Chairman" w:date="2022-08-03T12:32:00Z"/>
        </w:rPr>
      </w:pPr>
      <w:ins w:id="2049" w:author="Chairman" w:date="2022-08-03T12:32:00Z">
        <w:r w:rsidRPr="001066A3">
          <w:t xml:space="preserve">Example of </w:t>
        </w:r>
        <w:r>
          <w:t>automatic connection system</w:t>
        </w:r>
        <w:r w:rsidRPr="001066A3">
          <w:t xml:space="preserve"> operational procedures </w:t>
        </w:r>
      </w:ins>
    </w:p>
    <w:p w14:paraId="000D39EF" w14:textId="77777777" w:rsidR="00321DF9" w:rsidRPr="00E736B2" w:rsidRDefault="00321DF9" w:rsidP="00E33D7E">
      <w:pPr>
        <w:rPr>
          <w:ins w:id="2050" w:author="Chairman" w:date="2022-08-03T12:32:00Z"/>
        </w:rPr>
      </w:pPr>
      <w:ins w:id="2051" w:author="Chairman" w:date="2022-08-03T12:32:00Z">
        <w:r w:rsidRPr="002B41EB">
          <w:object w:dxaOrig="10381" w:dyaOrig="12796" w14:anchorId="7F0346B1">
            <v:shape id="_x0000_i1028" type="#_x0000_t75" style="width:454.7pt;height:559.05pt" o:ole="">
              <v:imagedata r:id="rId16" o:title=""/>
            </v:shape>
            <o:OLEObject Type="Embed" ProgID="Visio.Drawing.15" ShapeID="_x0000_i1028" DrawAspect="Content" ObjectID="_1742201527" r:id="rId17"/>
          </w:object>
        </w:r>
      </w:ins>
    </w:p>
    <w:p w14:paraId="167430D6" w14:textId="77777777" w:rsidR="00321DF9" w:rsidRPr="00DF7178" w:rsidRDefault="00321DF9" w:rsidP="00DF7178">
      <w:pPr>
        <w:pStyle w:val="Heading1"/>
        <w:rPr>
          <w:ins w:id="2052" w:author="Chairman" w:date="2022-08-03T12:32:00Z"/>
        </w:rPr>
      </w:pPr>
      <w:bookmarkStart w:id="2053" w:name="_Toc121819945"/>
      <w:ins w:id="2054" w:author="Chairman" w:date="2022-12-12T15:06:00Z">
        <w:r>
          <w:lastRenderedPageBreak/>
          <w:t>A5-</w:t>
        </w:r>
      </w:ins>
      <w:ins w:id="2055" w:author="Chairman" w:date="2022-08-03T12:32:00Z">
        <w:r w:rsidRPr="00DF7178">
          <w:t>1</w:t>
        </w:r>
        <w:r w:rsidRPr="00DF7178">
          <w:tab/>
          <w:t>Frequencies and method of calling for automatic connection system frequencies</w:t>
        </w:r>
        <w:bookmarkEnd w:id="2053"/>
      </w:ins>
    </w:p>
    <w:p w14:paraId="02823F44" w14:textId="77777777" w:rsidR="00321DF9" w:rsidRPr="001066A3" w:rsidRDefault="00321DF9" w:rsidP="00E33D7E">
      <w:pPr>
        <w:pStyle w:val="Heading2"/>
        <w:rPr>
          <w:ins w:id="2056" w:author="Chairman" w:date="2022-08-03T12:32:00Z"/>
          <w:lang w:eastAsia="ja-JP"/>
        </w:rPr>
      </w:pPr>
      <w:bookmarkStart w:id="2057" w:name="_Toc121819946"/>
      <w:ins w:id="2058" w:author="Chairman" w:date="2022-12-12T15:06:00Z">
        <w:r>
          <w:t>A5-</w:t>
        </w:r>
      </w:ins>
      <w:ins w:id="2059" w:author="Chairman" w:date="2022-08-03T12:32:00Z">
        <w:r w:rsidRPr="005F0CAE">
          <w:t>1.1</w:t>
        </w:r>
        <w:r w:rsidRPr="005F0CAE">
          <w:tab/>
          <w:t xml:space="preserve">Frequencies for </w:t>
        </w:r>
      </w:ins>
      <w:ins w:id="2060" w:author="Chairman" w:date="2022-12-12T15:07:00Z">
        <w:r>
          <w:t>automatic connection system</w:t>
        </w:r>
      </w:ins>
      <w:bookmarkEnd w:id="2057"/>
    </w:p>
    <w:p w14:paraId="59C1B357" w14:textId="77777777" w:rsidR="00321DF9" w:rsidRPr="006D3CB2" w:rsidRDefault="00321DF9" w:rsidP="00E33D7E">
      <w:pPr>
        <w:rPr>
          <w:ins w:id="2061" w:author="Chairman" w:date="2022-08-03T12:32:00Z"/>
          <w:lang w:eastAsia="ja-JP"/>
        </w:rPr>
      </w:pPr>
      <w:ins w:id="2062" w:author="Chairman" w:date="2022-08-03T12:32:00Z">
        <w:r w:rsidRPr="006D3CB2">
          <w:rPr>
            <w:lang w:eastAsia="ja-JP"/>
          </w:rPr>
          <w:t xml:space="preserve">The frequencies </w:t>
        </w:r>
        <w:r w:rsidRPr="001066A3">
          <w:rPr>
            <w:lang w:eastAsia="ja-JP"/>
          </w:rPr>
          <w:t>described</w:t>
        </w:r>
        <w:r w:rsidRPr="006D3CB2">
          <w:rPr>
            <w:lang w:eastAsia="ja-JP"/>
          </w:rPr>
          <w:t xml:space="preserve"> in § </w:t>
        </w:r>
      </w:ins>
      <w:ins w:id="2063" w:author="Chairman" w:date="2022-12-12T15:07:00Z">
        <w:r>
          <w:rPr>
            <w:lang w:eastAsia="ja-JP"/>
          </w:rPr>
          <w:t>A7-</w:t>
        </w:r>
      </w:ins>
      <w:ins w:id="2064" w:author="Chairman" w:date="2022-08-03T12:32:00Z">
        <w:r w:rsidRPr="006D3CB2">
          <w:rPr>
            <w:lang w:eastAsia="ja-JP"/>
          </w:rPr>
          <w:t>2.3 of this Recommendation should be used for ACS.</w:t>
        </w:r>
      </w:ins>
    </w:p>
    <w:p w14:paraId="7709FB9F" w14:textId="77777777" w:rsidR="00321DF9" w:rsidRPr="00723F59" w:rsidRDefault="00321DF9" w:rsidP="00E33D7E">
      <w:pPr>
        <w:pStyle w:val="Heading2"/>
        <w:rPr>
          <w:ins w:id="2065" w:author="Chairman" w:date="2022-08-03T12:32:00Z"/>
          <w:u w:val="double"/>
        </w:rPr>
      </w:pPr>
      <w:bookmarkStart w:id="2066" w:name="_Toc121819947"/>
      <w:ins w:id="2067" w:author="Chairman" w:date="2022-12-12T15:08:00Z">
        <w:r>
          <w:t>A5-</w:t>
        </w:r>
      </w:ins>
      <w:ins w:id="2068" w:author="Chairman" w:date="2022-08-03T12:32:00Z">
        <w:r w:rsidRPr="00723F59">
          <w:t>1.2</w:t>
        </w:r>
        <w:r w:rsidRPr="00723F59">
          <w:tab/>
          <w:t>Method of calling</w:t>
        </w:r>
        <w:bookmarkEnd w:id="2066"/>
      </w:ins>
    </w:p>
    <w:p w14:paraId="5506FA6C" w14:textId="77777777" w:rsidR="00321DF9" w:rsidRPr="00723F59" w:rsidRDefault="00321DF9">
      <w:pPr>
        <w:jc w:val="both"/>
        <w:rPr>
          <w:ins w:id="2069" w:author="Chairman" w:date="2022-08-03T12:32:00Z"/>
          <w:u w:val="double"/>
        </w:rPr>
        <w:pPrChange w:id="2070" w:author="Chairman" w:date="2022-12-12T15:08:00Z">
          <w:pPr/>
        </w:pPrChange>
      </w:pPr>
      <w:ins w:id="2071" w:author="Chairman" w:date="2022-12-12T15:08:00Z">
        <w:r>
          <w:rPr>
            <w:b/>
            <w:bCs/>
          </w:rPr>
          <w:t>A5-</w:t>
        </w:r>
      </w:ins>
      <w:ins w:id="2072" w:author="Chairman" w:date="2022-08-03T12:32:00Z">
        <w:r w:rsidRPr="00723F59">
          <w:rPr>
            <w:b/>
            <w:bCs/>
          </w:rPr>
          <w:t>1.2.1</w:t>
        </w:r>
        <w:r w:rsidRPr="00723F59">
          <w:rPr>
            <w:b/>
            <w:i/>
          </w:rPr>
          <w:tab/>
        </w:r>
        <w:r w:rsidRPr="00723F59">
          <w:t xml:space="preserve">The procedures set out in this section are applicable to the use of DSC techniques, except in cases of distress, urgency or safety, to which the provisions of RR Chapter </w:t>
        </w:r>
        <w:r w:rsidRPr="00723F59">
          <w:rPr>
            <w:b/>
            <w:bCs/>
          </w:rPr>
          <w:t>VII</w:t>
        </w:r>
        <w:r w:rsidRPr="00723F59">
          <w:t xml:space="preserve"> are applicable.</w:t>
        </w:r>
      </w:ins>
    </w:p>
    <w:p w14:paraId="07C1DE39" w14:textId="77777777" w:rsidR="00321DF9" w:rsidRPr="00723F59" w:rsidRDefault="00321DF9">
      <w:pPr>
        <w:jc w:val="both"/>
        <w:rPr>
          <w:ins w:id="2073" w:author="Chairman" w:date="2022-08-03T12:32:00Z"/>
          <w:u w:val="double"/>
        </w:rPr>
        <w:pPrChange w:id="2074" w:author="Chairman" w:date="2022-12-12T15:08:00Z">
          <w:pPr/>
        </w:pPrChange>
      </w:pPr>
      <w:ins w:id="2075" w:author="Chairman" w:date="2022-12-12T15:08:00Z">
        <w:r>
          <w:rPr>
            <w:b/>
            <w:bCs/>
          </w:rPr>
          <w:t>A5-</w:t>
        </w:r>
      </w:ins>
      <w:ins w:id="2076" w:author="Chairman" w:date="2022-08-03T12:32:00Z">
        <w:r w:rsidRPr="00723F59">
          <w:rPr>
            <w:b/>
            <w:bCs/>
          </w:rPr>
          <w:t>1.2.2</w:t>
        </w:r>
        <w:r w:rsidRPr="00723F59">
          <w:rPr>
            <w:b/>
            <w:i/>
          </w:rPr>
          <w:tab/>
        </w:r>
        <w:r w:rsidRPr="00723F59">
          <w:t>The ACS call should contain information indicating the station or stations to which the call is directed, and the identification of the calling station.</w:t>
        </w:r>
      </w:ins>
    </w:p>
    <w:p w14:paraId="3376F425" w14:textId="77777777" w:rsidR="00321DF9" w:rsidRPr="00723F59" w:rsidRDefault="00321DF9">
      <w:pPr>
        <w:jc w:val="both"/>
        <w:rPr>
          <w:ins w:id="2077" w:author="Chairman" w:date="2022-08-03T12:32:00Z"/>
        </w:rPr>
        <w:pPrChange w:id="2078" w:author="Chairman" w:date="2022-12-12T15:08:00Z">
          <w:pPr/>
        </w:pPrChange>
      </w:pPr>
      <w:ins w:id="2079" w:author="Chairman" w:date="2022-12-12T15:08:00Z">
        <w:r>
          <w:rPr>
            <w:b/>
            <w:bCs/>
          </w:rPr>
          <w:t>A5-</w:t>
        </w:r>
      </w:ins>
      <w:ins w:id="2080" w:author="Chairman" w:date="2022-08-03T12:32:00Z">
        <w:r w:rsidRPr="00723F59">
          <w:rPr>
            <w:b/>
            <w:bCs/>
          </w:rPr>
          <w:t>1.2.3</w:t>
        </w:r>
        <w:r w:rsidRPr="00723F59">
          <w:rPr>
            <w:b/>
            <w:i/>
          </w:rPr>
          <w:tab/>
        </w:r>
        <w:r w:rsidRPr="00723F59">
          <w:t xml:space="preserve">The </w:t>
        </w:r>
        <w:r w:rsidRPr="001066A3">
          <w:t>ACS</w:t>
        </w:r>
        <w:r w:rsidRPr="00723F59">
          <w:t xml:space="preserve"> call should also contain information indicating the type of subsequent communication to be set up and should include supplementary information such as a proposed working frequency or channel which is identified as the most appropriate with low noise level</w:t>
        </w:r>
        <w:r>
          <w:t>.</w:t>
        </w:r>
        <w:r w:rsidRPr="00723F59">
          <w:t xml:space="preserve"> This process should be repeated for each ACS frequency bands. </w:t>
        </w:r>
      </w:ins>
    </w:p>
    <w:p w14:paraId="7580F532" w14:textId="77777777" w:rsidR="00321DF9" w:rsidRPr="006D3CB2" w:rsidRDefault="00321DF9" w:rsidP="00E33D7E">
      <w:pPr>
        <w:pStyle w:val="Heading1"/>
        <w:rPr>
          <w:ins w:id="2081" w:author="Chairman" w:date="2022-08-03T12:32:00Z"/>
        </w:rPr>
      </w:pPr>
      <w:bookmarkStart w:id="2082" w:name="_Toc121819948"/>
      <w:ins w:id="2083" w:author="Chairman" w:date="2022-12-12T15:09:00Z">
        <w:r>
          <w:t>A5-</w:t>
        </w:r>
      </w:ins>
      <w:ins w:id="2084" w:author="Chairman" w:date="2022-08-03T12:32:00Z">
        <w:r w:rsidRPr="006D3CB2">
          <w:t>2</w:t>
        </w:r>
        <w:r w:rsidRPr="006D3CB2">
          <w:tab/>
          <w:t>Operating procedures</w:t>
        </w:r>
        <w:bookmarkEnd w:id="2082"/>
      </w:ins>
    </w:p>
    <w:p w14:paraId="6F4B837C" w14:textId="77777777" w:rsidR="00321DF9" w:rsidRPr="006D3CB2" w:rsidRDefault="00321DF9" w:rsidP="00E33D7E">
      <w:pPr>
        <w:pStyle w:val="Heading2"/>
        <w:rPr>
          <w:ins w:id="2085" w:author="Chairman" w:date="2022-08-03T12:32:00Z"/>
          <w:lang w:eastAsia="ja-JP"/>
        </w:rPr>
      </w:pPr>
      <w:bookmarkStart w:id="2086" w:name="_Toc121819949"/>
      <w:ins w:id="2087" w:author="Chairman" w:date="2022-12-12T15:09:00Z">
        <w:r>
          <w:rPr>
            <w:lang w:eastAsia="ja-JP"/>
          </w:rPr>
          <w:t>A5-</w:t>
        </w:r>
      </w:ins>
      <w:ins w:id="2088" w:author="Chairman" w:date="2022-08-03T12:32:00Z">
        <w:r w:rsidRPr="006D3CB2">
          <w:rPr>
            <w:lang w:eastAsia="ja-JP"/>
          </w:rPr>
          <w:t>2.1</w:t>
        </w:r>
        <w:r w:rsidRPr="006D3CB2">
          <w:rPr>
            <w:lang w:eastAsia="ja-JP"/>
          </w:rPr>
          <w:tab/>
          <w:t>Scanning</w:t>
        </w:r>
        <w:bookmarkEnd w:id="2086"/>
      </w:ins>
    </w:p>
    <w:p w14:paraId="3F0023DC" w14:textId="77777777" w:rsidR="00321DF9" w:rsidRPr="00723F59" w:rsidRDefault="00321DF9" w:rsidP="00E33D7E">
      <w:pPr>
        <w:keepNext/>
        <w:rPr>
          <w:ins w:id="2089" w:author="Chairman" w:date="2022-08-03T12:32:00Z"/>
        </w:rPr>
      </w:pPr>
      <w:ins w:id="2090" w:author="Chairman" w:date="2022-08-03T12:32:00Z">
        <w:r w:rsidRPr="00723F59">
          <w:t xml:space="preserve">The receiver </w:t>
        </w:r>
        <w:r w:rsidRPr="00723F59">
          <w:rPr>
            <w:lang w:eastAsia="ja-JP"/>
          </w:rPr>
          <w:t>designated</w:t>
        </w:r>
        <w:r w:rsidRPr="00723F59">
          <w:t xml:space="preserve"> for ACS (ACS receiver) while the equipment is in standby should:</w:t>
        </w:r>
      </w:ins>
    </w:p>
    <w:p w14:paraId="036C737C" w14:textId="77777777" w:rsidR="00321DF9" w:rsidRPr="00723F59" w:rsidRDefault="00321DF9" w:rsidP="00E33D7E">
      <w:pPr>
        <w:pStyle w:val="enumlev1"/>
        <w:rPr>
          <w:ins w:id="2091" w:author="Chairman" w:date="2022-08-03T12:32:00Z"/>
        </w:rPr>
      </w:pPr>
      <w:ins w:id="2092" w:author="Chairman" w:date="2022-08-03T12:32:00Z">
        <w:r w:rsidRPr="00723F59">
          <w:t>–</w:t>
        </w:r>
        <w:r w:rsidRPr="00723F59">
          <w:tab/>
          <w:t xml:space="preserve">for MF only equipment, </w:t>
        </w:r>
        <w:r>
          <w:t xml:space="preserve">monitors </w:t>
        </w:r>
        <w:r w:rsidRPr="00723F59">
          <w:t>only the ACS frequency in the MF Band (2 MHz band) without scanning.</w:t>
        </w:r>
      </w:ins>
    </w:p>
    <w:p w14:paraId="7297173D" w14:textId="77777777" w:rsidR="00321DF9" w:rsidRPr="00723F59" w:rsidRDefault="00321DF9" w:rsidP="00E33D7E">
      <w:pPr>
        <w:pStyle w:val="enumlev1"/>
        <w:rPr>
          <w:ins w:id="2093" w:author="Chairman" w:date="2022-08-03T12:32:00Z"/>
        </w:rPr>
      </w:pPr>
      <w:ins w:id="2094" w:author="Chairman" w:date="2022-08-03T12:32:00Z">
        <w:r w:rsidRPr="00723F59">
          <w:t>–</w:t>
        </w:r>
        <w:r w:rsidRPr="00723F59">
          <w:tab/>
          <w:t xml:space="preserve">for MF/HF equipment, scan up to six ACS frequencies in MF and HF band specified in </w:t>
        </w:r>
        <w:r w:rsidRPr="00723F59">
          <w:rPr>
            <w:lang w:eastAsia="ja-JP"/>
          </w:rPr>
          <w:t xml:space="preserve">§ </w:t>
        </w:r>
      </w:ins>
      <w:ins w:id="2095" w:author="Chairman" w:date="2022-12-12T15:08:00Z">
        <w:r>
          <w:rPr>
            <w:lang w:eastAsia="ja-JP"/>
          </w:rPr>
          <w:t>A5-</w:t>
        </w:r>
      </w:ins>
      <w:ins w:id="2096" w:author="Chairman" w:date="2022-08-03T12:32:00Z">
        <w:r w:rsidRPr="00723F59">
          <w:rPr>
            <w:lang w:eastAsia="ja-JP"/>
          </w:rPr>
          <w:t>1.1</w:t>
        </w:r>
        <w:r w:rsidRPr="00723F59">
          <w:t>,</w:t>
        </w:r>
      </w:ins>
    </w:p>
    <w:p w14:paraId="29636C08" w14:textId="77777777" w:rsidR="00321DF9" w:rsidRPr="00723F59" w:rsidRDefault="00321DF9" w:rsidP="00E33D7E">
      <w:pPr>
        <w:pStyle w:val="enumlev1"/>
        <w:rPr>
          <w:ins w:id="2097" w:author="Chairman" w:date="2022-08-03T12:32:00Z"/>
        </w:rPr>
      </w:pPr>
      <w:ins w:id="2098" w:author="Chairman" w:date="2022-08-03T12:32:00Z">
        <w:r w:rsidRPr="00723F59">
          <w:t>–</w:t>
        </w:r>
        <w:r w:rsidRPr="00723F59">
          <w:tab/>
          <w:t>scan all of six ACS frequencies within two seconds per one cycle,</w:t>
        </w:r>
      </w:ins>
    </w:p>
    <w:p w14:paraId="663445E5" w14:textId="77777777" w:rsidR="00321DF9" w:rsidRPr="00723F59" w:rsidRDefault="00321DF9" w:rsidP="00E33D7E">
      <w:pPr>
        <w:pStyle w:val="enumlev1"/>
        <w:rPr>
          <w:ins w:id="2099" w:author="Chairman" w:date="2022-08-03T12:32:00Z"/>
        </w:rPr>
      </w:pPr>
      <w:ins w:id="2100" w:author="Chairman" w:date="2022-08-03T12:32:00Z">
        <w:r w:rsidRPr="00723F59">
          <w:t>–</w:t>
        </w:r>
        <w:r w:rsidRPr="00723F59">
          <w:tab/>
          <w:t xml:space="preserve">when the DSC dot pattern is detected, pause scanning on that frequency and decode receiving signal, </w:t>
        </w:r>
      </w:ins>
    </w:p>
    <w:p w14:paraId="7E6A5DF8" w14:textId="77777777" w:rsidR="00321DF9" w:rsidRPr="00723F59" w:rsidRDefault="00321DF9" w:rsidP="00E33D7E">
      <w:pPr>
        <w:pStyle w:val="enumlev1"/>
        <w:rPr>
          <w:ins w:id="2101" w:author="Chairman" w:date="2022-08-03T12:32:00Z"/>
        </w:rPr>
      </w:pPr>
      <w:ins w:id="2102" w:author="Chairman" w:date="2022-08-03T12:32:00Z">
        <w:r w:rsidRPr="00723F59">
          <w:t>–</w:t>
        </w:r>
        <w:r w:rsidRPr="00723F59">
          <w:tab/>
          <w:t xml:space="preserve">resume standard scanning when the identification of the received signal is not addressed to the own station or remaining ACS sequential transmission is not completed, </w:t>
        </w:r>
      </w:ins>
    </w:p>
    <w:p w14:paraId="51A3F5FE" w14:textId="77777777" w:rsidR="00321DF9" w:rsidRPr="00723F59" w:rsidRDefault="00321DF9" w:rsidP="00E33D7E">
      <w:pPr>
        <w:pStyle w:val="enumlev1"/>
        <w:rPr>
          <w:ins w:id="2103" w:author="Chairman" w:date="2022-08-03T12:32:00Z"/>
        </w:rPr>
      </w:pPr>
      <w:ins w:id="2104" w:author="Chairman" w:date="2022-08-03T12:32:00Z">
        <w:r w:rsidRPr="00723F59">
          <w:t>–</w:t>
        </w:r>
        <w:r w:rsidRPr="00723F59">
          <w:tab/>
          <w:t xml:space="preserve">stop scanning when an acknowledgement is received, </w:t>
        </w:r>
      </w:ins>
    </w:p>
    <w:p w14:paraId="1A20F7B4" w14:textId="77777777" w:rsidR="00321DF9" w:rsidRPr="006D3CB2" w:rsidRDefault="00321DF9" w:rsidP="00E33D7E">
      <w:pPr>
        <w:pStyle w:val="enumlev1"/>
        <w:rPr>
          <w:ins w:id="2105" w:author="Chairman" w:date="2022-08-03T12:32:00Z"/>
        </w:rPr>
      </w:pPr>
      <w:ins w:id="2106" w:author="Chairman" w:date="2022-08-03T12:32:00Z">
        <w:r w:rsidRPr="00723F59">
          <w:t>–</w:t>
        </w:r>
        <w:r w:rsidRPr="00723F59">
          <w:tab/>
          <w:t>restart scanning ACS frequencies after completing call set up.</w:t>
        </w:r>
        <w:r w:rsidRPr="006D3CB2">
          <w:t xml:space="preserve"> </w:t>
        </w:r>
      </w:ins>
    </w:p>
    <w:p w14:paraId="7DCB737A" w14:textId="77777777" w:rsidR="00321DF9" w:rsidRPr="006D3CB2" w:rsidRDefault="00321DF9">
      <w:pPr>
        <w:pStyle w:val="Heading2"/>
        <w:jc w:val="both"/>
        <w:rPr>
          <w:ins w:id="2107" w:author="Chairman" w:date="2022-08-03T12:32:00Z"/>
          <w:lang w:eastAsia="ja-JP"/>
        </w:rPr>
        <w:pPrChange w:id="2108" w:author="Chairman" w:date="2022-12-12T15:10:00Z">
          <w:pPr>
            <w:pStyle w:val="Heading2"/>
          </w:pPr>
        </w:pPrChange>
      </w:pPr>
      <w:bookmarkStart w:id="2109" w:name="_Toc121819950"/>
      <w:ins w:id="2110" w:author="Chairman" w:date="2022-12-12T15:09:00Z">
        <w:r>
          <w:t>A5-</w:t>
        </w:r>
      </w:ins>
      <w:ins w:id="2111" w:author="Chairman" w:date="2022-08-03T12:32:00Z">
        <w:r w:rsidRPr="006D3CB2">
          <w:t>2.</w:t>
        </w:r>
        <w:r w:rsidRPr="006D3CB2">
          <w:rPr>
            <w:lang w:eastAsia="ja-JP"/>
          </w:rPr>
          <w:t>2</w:t>
        </w:r>
        <w:r w:rsidRPr="006D3CB2">
          <w:rPr>
            <w:lang w:eastAsia="ja-JP"/>
          </w:rPr>
          <w:tab/>
          <w:t>Calling station</w:t>
        </w:r>
        <w:bookmarkEnd w:id="2109"/>
      </w:ins>
    </w:p>
    <w:p w14:paraId="011A0D47" w14:textId="77777777" w:rsidR="00321DF9" w:rsidRPr="006D3CB2" w:rsidRDefault="00321DF9">
      <w:pPr>
        <w:keepNext/>
        <w:jc w:val="both"/>
        <w:rPr>
          <w:ins w:id="2112" w:author="Chairman" w:date="2022-08-03T12:32:00Z"/>
        </w:rPr>
        <w:pPrChange w:id="2113" w:author="Chairman" w:date="2022-12-12T15:10:00Z">
          <w:pPr>
            <w:keepNext/>
          </w:pPr>
        </w:pPrChange>
      </w:pPr>
      <w:ins w:id="2114" w:author="Chairman" w:date="2022-08-03T12:32:00Z">
        <w:r w:rsidRPr="006D3CB2">
          <w:t>The following procedures should apply at calling station of ACS.</w:t>
        </w:r>
      </w:ins>
    </w:p>
    <w:p w14:paraId="5F7C1D4E" w14:textId="77777777" w:rsidR="00321DF9" w:rsidRPr="006D3CB2" w:rsidRDefault="00321DF9">
      <w:pPr>
        <w:jc w:val="both"/>
        <w:rPr>
          <w:ins w:id="2115" w:author="Chairman" w:date="2022-08-03T12:32:00Z"/>
        </w:rPr>
        <w:pPrChange w:id="2116" w:author="Chairman" w:date="2022-12-12T15:10:00Z">
          <w:pPr/>
        </w:pPrChange>
      </w:pPr>
      <w:ins w:id="2117" w:author="Chairman" w:date="2022-12-12T15:09:00Z">
        <w:r>
          <w:rPr>
            <w:b/>
            <w:bCs/>
          </w:rPr>
          <w:t>A5-</w:t>
        </w:r>
      </w:ins>
      <w:ins w:id="2118" w:author="Chairman" w:date="2022-08-03T12:32:00Z">
        <w:r w:rsidRPr="00723F59">
          <w:rPr>
            <w:b/>
            <w:bCs/>
          </w:rPr>
          <w:t>2.2.1</w:t>
        </w:r>
        <w:r w:rsidRPr="00723F59">
          <w:tab/>
          <w:t>The operator enters the identification (MMSI) of the called station and select</w:t>
        </w:r>
        <w:r>
          <w:t>s</w:t>
        </w:r>
        <w:r w:rsidRPr="00723F59">
          <w:t xml:space="preserve"> the type of subsequent communication and then initiates ACS call.</w:t>
        </w:r>
        <w:r>
          <w:t xml:space="preserve"> </w:t>
        </w:r>
      </w:ins>
    </w:p>
    <w:p w14:paraId="377D223D" w14:textId="77777777" w:rsidR="00321DF9" w:rsidRPr="006D3CB2" w:rsidRDefault="00321DF9">
      <w:pPr>
        <w:jc w:val="both"/>
        <w:rPr>
          <w:ins w:id="2119" w:author="Chairman" w:date="2022-08-03T12:32:00Z"/>
        </w:rPr>
        <w:pPrChange w:id="2120" w:author="Chairman" w:date="2022-12-12T15:10:00Z">
          <w:pPr/>
        </w:pPrChange>
      </w:pPr>
      <w:ins w:id="2121" w:author="Chairman" w:date="2022-12-12T15:09:00Z">
        <w:r>
          <w:rPr>
            <w:b/>
            <w:bCs/>
          </w:rPr>
          <w:t>A5-</w:t>
        </w:r>
      </w:ins>
      <w:ins w:id="2122" w:author="Chairman" w:date="2022-08-03T12:32:00Z">
        <w:r w:rsidRPr="00E736B2">
          <w:rPr>
            <w:b/>
            <w:bCs/>
          </w:rPr>
          <w:t>2.2.2</w:t>
        </w:r>
        <w:r w:rsidRPr="006D3CB2">
          <w:tab/>
        </w:r>
        <w:r w:rsidRPr="00723F59">
          <w:t xml:space="preserve">The ACS receiver stops scanning during the transmission of </w:t>
        </w:r>
        <w:r w:rsidRPr="001066A3">
          <w:t xml:space="preserve">the </w:t>
        </w:r>
        <w:r w:rsidRPr="00723F59">
          <w:t>ACS message.</w:t>
        </w:r>
      </w:ins>
    </w:p>
    <w:p w14:paraId="5697487D" w14:textId="77777777" w:rsidR="00321DF9" w:rsidRPr="006D3CB2" w:rsidRDefault="00321DF9">
      <w:pPr>
        <w:jc w:val="both"/>
        <w:rPr>
          <w:ins w:id="2123" w:author="Chairman" w:date="2022-08-03T12:32:00Z"/>
        </w:rPr>
        <w:pPrChange w:id="2124" w:author="Chairman" w:date="2022-12-12T15:10:00Z">
          <w:pPr/>
        </w:pPrChange>
      </w:pPr>
      <w:ins w:id="2125" w:author="Chairman" w:date="2022-12-12T15:09:00Z">
        <w:r>
          <w:rPr>
            <w:b/>
            <w:bCs/>
          </w:rPr>
          <w:t>A5-</w:t>
        </w:r>
      </w:ins>
      <w:ins w:id="2126" w:author="Chairman" w:date="2022-08-03T12:32:00Z">
        <w:r w:rsidRPr="00E736B2">
          <w:rPr>
            <w:b/>
            <w:bCs/>
          </w:rPr>
          <w:t>2.2.3</w:t>
        </w:r>
        <w:r w:rsidRPr="006D3CB2">
          <w:tab/>
        </w:r>
        <w:r w:rsidRPr="00723F59">
          <w:t xml:space="preserve">When the called station is a ship station, the receiver searches the appropriate working frequency which is unoccupied and with low noise in each frequency band. The ACS complements </w:t>
        </w:r>
        <w:r w:rsidRPr="00723F59">
          <w:lastRenderedPageBreak/>
          <w:t>the identified channels or frequencies into Message 2 for the ACS sequential transmission in each frequency band.</w:t>
        </w:r>
      </w:ins>
    </w:p>
    <w:p w14:paraId="04C4C472" w14:textId="77777777" w:rsidR="00321DF9" w:rsidRPr="002A6B17" w:rsidRDefault="00321DF9">
      <w:pPr>
        <w:keepNext/>
        <w:keepLines/>
        <w:jc w:val="both"/>
        <w:rPr>
          <w:ins w:id="2127" w:author="Chairman" w:date="2022-08-03T12:32:00Z"/>
          <w:lang w:eastAsia="ja-JP"/>
        </w:rPr>
        <w:pPrChange w:id="2128" w:author="Chairman" w:date="2022-12-12T15:10:00Z">
          <w:pPr>
            <w:keepNext/>
            <w:keepLines/>
          </w:pPr>
        </w:pPrChange>
      </w:pPr>
      <w:ins w:id="2129" w:author="Chairman" w:date="2022-08-03T12:32:00Z">
        <w:r w:rsidRPr="006D3CB2">
          <w:rPr>
            <w:lang w:eastAsia="ja-JP"/>
          </w:rPr>
          <w:t xml:space="preserve">ACS sequential </w:t>
        </w:r>
        <w:r w:rsidRPr="002A6B17">
          <w:rPr>
            <w:lang w:eastAsia="ja-JP"/>
          </w:rPr>
          <w:t>transmission to a ship station is composed as follows:</w:t>
        </w:r>
      </w:ins>
    </w:p>
    <w:p w14:paraId="0BB10583" w14:textId="77777777" w:rsidR="00321DF9" w:rsidRPr="002A6B17" w:rsidRDefault="00321DF9">
      <w:pPr>
        <w:pStyle w:val="enumlev1"/>
        <w:jc w:val="both"/>
        <w:rPr>
          <w:ins w:id="2130" w:author="Chairman" w:date="2022-08-03T12:32:00Z"/>
        </w:rPr>
        <w:pPrChange w:id="2131" w:author="Chairman" w:date="2022-12-12T15:10:00Z">
          <w:pPr>
            <w:pStyle w:val="enumlev1"/>
          </w:pPr>
        </w:pPrChange>
      </w:pPr>
      <w:ins w:id="2132" w:author="Chairman" w:date="2022-08-03T12:32:00Z">
        <w:r w:rsidRPr="002A6B17">
          <w:t>–</w:t>
        </w:r>
        <w:r w:rsidRPr="002A6B17">
          <w:tab/>
        </w:r>
        <w:r w:rsidRPr="00745700">
          <w:t>Category of call: ACS;</w:t>
        </w:r>
      </w:ins>
    </w:p>
    <w:p w14:paraId="212D19A1" w14:textId="77777777" w:rsidR="00321DF9" w:rsidRPr="00745700" w:rsidRDefault="00321DF9">
      <w:pPr>
        <w:pStyle w:val="enumlev1"/>
        <w:jc w:val="both"/>
        <w:rPr>
          <w:ins w:id="2133" w:author="Chairman" w:date="2022-08-03T12:32:00Z"/>
        </w:rPr>
        <w:pPrChange w:id="2134" w:author="Chairman" w:date="2022-12-12T15:10:00Z">
          <w:pPr>
            <w:pStyle w:val="enumlev1"/>
          </w:pPr>
        </w:pPrChange>
      </w:pPr>
      <w:ins w:id="2135" w:author="Chairman" w:date="2022-08-03T12:32:00Z">
        <w:r w:rsidRPr="002A6B17">
          <w:t>–</w:t>
        </w:r>
        <w:r w:rsidRPr="002A6B17">
          <w:tab/>
          <w:t>Message 1 first telecommand: type of communication (e.g. J3E, F1B or Data</w:t>
        </w:r>
        <w:r w:rsidRPr="00745700">
          <w:t>)</w:t>
        </w:r>
        <w:r>
          <w:t>;</w:t>
        </w:r>
      </w:ins>
    </w:p>
    <w:p w14:paraId="5A3D0150" w14:textId="77777777" w:rsidR="00321DF9" w:rsidRPr="00745700" w:rsidRDefault="00321DF9">
      <w:pPr>
        <w:pStyle w:val="enumlev1"/>
        <w:jc w:val="both"/>
        <w:rPr>
          <w:ins w:id="2136" w:author="Chairman" w:date="2022-08-03T12:32:00Z"/>
        </w:rPr>
        <w:pPrChange w:id="2137" w:author="Chairman" w:date="2022-12-12T15:10:00Z">
          <w:pPr>
            <w:pStyle w:val="enumlev1"/>
          </w:pPr>
        </w:pPrChange>
      </w:pPr>
      <w:ins w:id="2138" w:author="Chairman" w:date="2022-08-03T12:32:00Z">
        <w:r w:rsidRPr="00745700">
          <w:t>–</w:t>
        </w:r>
        <w:r w:rsidRPr="00745700">
          <w:tab/>
          <w:t>Message 1 second telecommand: number of remaining ACS sequential transmission</w:t>
        </w:r>
        <w:r>
          <w:t>;</w:t>
        </w:r>
      </w:ins>
    </w:p>
    <w:p w14:paraId="7168535E" w14:textId="77777777" w:rsidR="00321DF9" w:rsidRPr="00745700" w:rsidRDefault="00321DF9">
      <w:pPr>
        <w:pStyle w:val="enumlev1"/>
        <w:jc w:val="both"/>
        <w:rPr>
          <w:ins w:id="2139" w:author="Chairman" w:date="2022-08-03T12:32:00Z"/>
          <w:lang w:val="en-US" w:eastAsia="ja-JP"/>
        </w:rPr>
        <w:pPrChange w:id="2140" w:author="Chairman" w:date="2022-12-12T15:10:00Z">
          <w:pPr>
            <w:pStyle w:val="enumlev1"/>
          </w:pPr>
        </w:pPrChange>
      </w:pPr>
      <w:ins w:id="2141" w:author="Chairman" w:date="2022-08-03T12:32:00Z">
        <w:r w:rsidRPr="00745700">
          <w:t>–</w:t>
        </w:r>
        <w:r w:rsidRPr="00745700">
          <w:tab/>
          <w:t xml:space="preserve">Message 2: proposed working frequency </w:t>
        </w:r>
        <w:r w:rsidRPr="00745700">
          <w:rPr>
            <w:lang w:val="en-US" w:eastAsia="ja-JP"/>
          </w:rPr>
          <w:t>which is in the same frequency band of the ACS transmission</w:t>
        </w:r>
        <w:r>
          <w:rPr>
            <w:lang w:val="en-US" w:eastAsia="ja-JP"/>
          </w:rPr>
          <w:t>.</w:t>
        </w:r>
      </w:ins>
    </w:p>
    <w:p w14:paraId="4A534046" w14:textId="77777777" w:rsidR="00321DF9" w:rsidRPr="006D3CB2" w:rsidRDefault="00321DF9">
      <w:pPr>
        <w:jc w:val="both"/>
        <w:rPr>
          <w:ins w:id="2142" w:author="Chairman" w:date="2022-08-03T12:32:00Z"/>
        </w:rPr>
        <w:pPrChange w:id="2143" w:author="Chairman" w:date="2022-12-12T15:10:00Z">
          <w:pPr/>
        </w:pPrChange>
      </w:pPr>
      <w:ins w:id="2144" w:author="Chairman" w:date="2022-08-03T12:32:00Z">
        <w:r w:rsidRPr="002A6B17">
          <w:t>ACS sequential transmission to a coast station</w:t>
        </w:r>
        <w:r w:rsidRPr="006D3CB2">
          <w:t xml:space="preserve"> is composed as follows:</w:t>
        </w:r>
      </w:ins>
    </w:p>
    <w:p w14:paraId="76D59278" w14:textId="77777777" w:rsidR="00321DF9" w:rsidRPr="00745700" w:rsidRDefault="00321DF9">
      <w:pPr>
        <w:pStyle w:val="enumlev1"/>
        <w:jc w:val="both"/>
        <w:rPr>
          <w:ins w:id="2145" w:author="Chairman" w:date="2022-08-03T12:32:00Z"/>
        </w:rPr>
        <w:pPrChange w:id="2146" w:author="Chairman" w:date="2022-12-12T15:10:00Z">
          <w:pPr>
            <w:pStyle w:val="enumlev1"/>
          </w:pPr>
        </w:pPrChange>
      </w:pPr>
      <w:ins w:id="2147" w:author="Chairman" w:date="2022-08-03T12:32:00Z">
        <w:r w:rsidRPr="006D3CB2">
          <w:t>–</w:t>
        </w:r>
        <w:r w:rsidRPr="006D3CB2">
          <w:tab/>
        </w:r>
        <w:r w:rsidRPr="00745700">
          <w:t>Category of call: ACS;</w:t>
        </w:r>
      </w:ins>
    </w:p>
    <w:p w14:paraId="7A610C03" w14:textId="77777777" w:rsidR="00321DF9" w:rsidRPr="00745700" w:rsidRDefault="00321DF9">
      <w:pPr>
        <w:pStyle w:val="enumlev1"/>
        <w:jc w:val="both"/>
        <w:rPr>
          <w:ins w:id="2148" w:author="Chairman" w:date="2022-08-03T12:32:00Z"/>
        </w:rPr>
        <w:pPrChange w:id="2149" w:author="Chairman" w:date="2022-12-12T15:10:00Z">
          <w:pPr>
            <w:pStyle w:val="enumlev1"/>
          </w:pPr>
        </w:pPrChange>
      </w:pPr>
      <w:ins w:id="2150" w:author="Chairman" w:date="2022-08-03T12:32:00Z">
        <w:r w:rsidRPr="00745700">
          <w:t>–</w:t>
        </w:r>
        <w:r w:rsidRPr="00745700">
          <w:tab/>
          <w:t>Message 1 first telecommand: type of communication (e.g. J3E, F1B or Data)</w:t>
        </w:r>
        <w:r w:rsidRPr="001066A3">
          <w:t>;</w:t>
        </w:r>
      </w:ins>
    </w:p>
    <w:p w14:paraId="7816CA32" w14:textId="77777777" w:rsidR="00321DF9" w:rsidRPr="00745700" w:rsidRDefault="00321DF9">
      <w:pPr>
        <w:pStyle w:val="enumlev1"/>
        <w:jc w:val="both"/>
        <w:rPr>
          <w:ins w:id="2151" w:author="Chairman" w:date="2022-08-03T12:32:00Z"/>
        </w:rPr>
        <w:pPrChange w:id="2152" w:author="Chairman" w:date="2022-12-12T15:10:00Z">
          <w:pPr>
            <w:pStyle w:val="enumlev1"/>
          </w:pPr>
        </w:pPrChange>
      </w:pPr>
      <w:ins w:id="2153" w:author="Chairman" w:date="2022-08-03T12:32:00Z">
        <w:r w:rsidRPr="00745700">
          <w:t>–</w:t>
        </w:r>
        <w:r w:rsidRPr="00745700">
          <w:tab/>
          <w:t>Message 1 second telecommand: number of remaining ACS sequential transmission;</w:t>
        </w:r>
      </w:ins>
    </w:p>
    <w:p w14:paraId="1D57CACA" w14:textId="77777777" w:rsidR="00321DF9" w:rsidRPr="006D3CB2" w:rsidRDefault="00321DF9">
      <w:pPr>
        <w:pStyle w:val="enumlev1"/>
        <w:jc w:val="both"/>
        <w:rPr>
          <w:ins w:id="2154" w:author="Chairman" w:date="2022-08-03T12:32:00Z"/>
        </w:rPr>
        <w:pPrChange w:id="2155" w:author="Chairman" w:date="2022-12-12T15:10:00Z">
          <w:pPr>
            <w:pStyle w:val="enumlev1"/>
          </w:pPr>
        </w:pPrChange>
      </w:pPr>
      <w:ins w:id="2156" w:author="Chairman" w:date="2022-08-03T12:32:00Z">
        <w:r w:rsidRPr="00745700">
          <w:t>–</w:t>
        </w:r>
        <w:r w:rsidRPr="00745700">
          <w:tab/>
          <w:t>Message 2: own ship’s position information.</w:t>
        </w:r>
      </w:ins>
    </w:p>
    <w:p w14:paraId="4C0B6D24" w14:textId="77777777" w:rsidR="00321DF9" w:rsidRPr="006D3CB2" w:rsidRDefault="00321DF9">
      <w:pPr>
        <w:jc w:val="both"/>
        <w:rPr>
          <w:ins w:id="2157" w:author="Chairman" w:date="2022-08-03T12:32:00Z"/>
        </w:rPr>
        <w:pPrChange w:id="2158" w:author="Chairman" w:date="2022-12-12T15:10:00Z">
          <w:pPr/>
        </w:pPrChange>
      </w:pPr>
      <w:ins w:id="2159" w:author="Chairman" w:date="2022-12-12T15:09:00Z">
        <w:r>
          <w:rPr>
            <w:b/>
            <w:bCs/>
          </w:rPr>
          <w:t>A5-</w:t>
        </w:r>
      </w:ins>
      <w:ins w:id="2160" w:author="Chairman" w:date="2022-08-03T12:32:00Z">
        <w:r w:rsidRPr="00E736B2">
          <w:rPr>
            <w:b/>
            <w:bCs/>
          </w:rPr>
          <w:t>2.2.4</w:t>
        </w:r>
        <w:r w:rsidRPr="006D3CB2">
          <w:tab/>
        </w:r>
        <w:r w:rsidRPr="00745700">
          <w:t>ACS transmits up to six ACS sequential transmission using frequencies as specified in §</w:t>
        </w:r>
      </w:ins>
      <w:ins w:id="2161" w:author="Chairman" w:date="2022-12-12T15:10:00Z">
        <w:r>
          <w:t>A5-</w:t>
        </w:r>
      </w:ins>
      <w:ins w:id="2162" w:author="Chairman" w:date="2022-08-03T12:32:00Z">
        <w:r w:rsidRPr="00745700">
          <w:t>1.1</w:t>
        </w:r>
        <w:r w:rsidRPr="006D3CB2">
          <w:t xml:space="preserve"> </w:t>
        </w:r>
      </w:ins>
    </w:p>
    <w:p w14:paraId="6D66DC09" w14:textId="77777777" w:rsidR="00321DF9" w:rsidRPr="006D3CB2" w:rsidRDefault="00321DF9">
      <w:pPr>
        <w:jc w:val="both"/>
        <w:rPr>
          <w:ins w:id="2163" w:author="Chairman" w:date="2022-08-03T12:32:00Z"/>
        </w:rPr>
        <w:pPrChange w:id="2164" w:author="Chairman" w:date="2022-12-12T15:10:00Z">
          <w:pPr/>
        </w:pPrChange>
      </w:pPr>
      <w:ins w:id="2165" w:author="Chairman" w:date="2022-12-12T15:09:00Z">
        <w:r>
          <w:rPr>
            <w:b/>
            <w:bCs/>
          </w:rPr>
          <w:t>A5-</w:t>
        </w:r>
      </w:ins>
      <w:ins w:id="2166" w:author="Chairman" w:date="2022-08-03T12:32:00Z">
        <w:r w:rsidRPr="00745700">
          <w:rPr>
            <w:b/>
            <w:bCs/>
          </w:rPr>
          <w:t>2.2.5</w:t>
        </w:r>
        <w:r w:rsidRPr="00745700">
          <w:tab/>
          <w:t>The ACS receiver restarts scanning after up to six ACS sequential transmissions and then waits for a</w:t>
        </w:r>
        <w:r w:rsidRPr="001066A3">
          <w:t xml:space="preserve"> response</w:t>
        </w:r>
        <w:r w:rsidRPr="00745700">
          <w:t xml:space="preserve"> from the called station.</w:t>
        </w:r>
      </w:ins>
    </w:p>
    <w:p w14:paraId="1E143CEF" w14:textId="77777777" w:rsidR="00321DF9" w:rsidRPr="006D3CB2" w:rsidRDefault="00321DF9">
      <w:pPr>
        <w:jc w:val="both"/>
        <w:rPr>
          <w:ins w:id="2167" w:author="Chairman" w:date="2022-08-03T12:32:00Z"/>
        </w:rPr>
        <w:pPrChange w:id="2168" w:author="Chairman" w:date="2022-12-12T15:10:00Z">
          <w:pPr/>
        </w:pPrChange>
      </w:pPr>
      <w:ins w:id="2169" w:author="Chairman" w:date="2022-12-12T15:10:00Z">
        <w:r>
          <w:rPr>
            <w:b/>
            <w:bCs/>
          </w:rPr>
          <w:t>A5-</w:t>
        </w:r>
      </w:ins>
      <w:ins w:id="2170" w:author="Chairman" w:date="2022-08-03T12:32:00Z">
        <w:r w:rsidRPr="00E736B2">
          <w:rPr>
            <w:b/>
            <w:bCs/>
          </w:rPr>
          <w:t>2.2.6</w:t>
        </w:r>
        <w:r w:rsidRPr="006D3CB2">
          <w:tab/>
        </w:r>
        <w:r w:rsidRPr="00745700">
          <w:t xml:space="preserve">When ACS receives a </w:t>
        </w:r>
        <w:r w:rsidRPr="001066A3">
          <w:t>positive response</w:t>
        </w:r>
        <w:r w:rsidRPr="00745700">
          <w:t xml:space="preserve"> from the called station, ACS tune the transmitter using the working channel or frequency and type of communication in accordance with the received </w:t>
        </w:r>
        <w:r w:rsidRPr="001066A3">
          <w:t>positive response</w:t>
        </w:r>
        <w:r w:rsidRPr="00745700">
          <w:t>.</w:t>
        </w:r>
      </w:ins>
    </w:p>
    <w:p w14:paraId="09725373" w14:textId="77777777" w:rsidR="00321DF9" w:rsidRPr="006D3CB2" w:rsidRDefault="00321DF9">
      <w:pPr>
        <w:jc w:val="both"/>
        <w:rPr>
          <w:ins w:id="2171" w:author="Chairman" w:date="2022-08-03T12:32:00Z"/>
        </w:rPr>
        <w:pPrChange w:id="2172" w:author="Chairman" w:date="2022-12-12T15:10:00Z">
          <w:pPr/>
        </w:pPrChange>
      </w:pPr>
      <w:ins w:id="2173" w:author="Chairman" w:date="2022-12-12T15:10:00Z">
        <w:r>
          <w:rPr>
            <w:b/>
            <w:bCs/>
          </w:rPr>
          <w:t>A5-</w:t>
        </w:r>
      </w:ins>
      <w:ins w:id="2174" w:author="Chairman" w:date="2022-08-03T12:32:00Z">
        <w:r w:rsidRPr="00E736B2">
          <w:rPr>
            <w:b/>
            <w:bCs/>
          </w:rPr>
          <w:t>2.2.7</w:t>
        </w:r>
        <w:r w:rsidRPr="006D3CB2">
          <w:tab/>
        </w:r>
        <w:r w:rsidRPr="00745700">
          <w:t>The ACS receiver restarts scanning after setting up communication.</w:t>
        </w:r>
      </w:ins>
    </w:p>
    <w:p w14:paraId="01F82638" w14:textId="77777777" w:rsidR="00321DF9" w:rsidRPr="006D3CB2" w:rsidRDefault="00321DF9">
      <w:pPr>
        <w:jc w:val="both"/>
        <w:rPr>
          <w:ins w:id="2175" w:author="Chairman" w:date="2022-08-03T12:32:00Z"/>
        </w:rPr>
        <w:pPrChange w:id="2176" w:author="Chairman" w:date="2022-12-12T15:10:00Z">
          <w:pPr/>
        </w:pPrChange>
      </w:pPr>
      <w:ins w:id="2177" w:author="Chairman" w:date="2022-12-12T15:10:00Z">
        <w:r>
          <w:rPr>
            <w:b/>
            <w:bCs/>
          </w:rPr>
          <w:t>A5-</w:t>
        </w:r>
      </w:ins>
      <w:ins w:id="2178" w:author="Chairman" w:date="2022-08-03T12:32:00Z">
        <w:r w:rsidRPr="00E736B2">
          <w:rPr>
            <w:b/>
            <w:bCs/>
          </w:rPr>
          <w:t>2.2.8</w:t>
        </w:r>
        <w:r w:rsidRPr="006D3CB2">
          <w:tab/>
        </w:r>
        <w:r w:rsidRPr="00070B3D">
          <w:t>The operator starts communication.</w:t>
        </w:r>
      </w:ins>
    </w:p>
    <w:p w14:paraId="27DED1BE" w14:textId="77777777" w:rsidR="00321DF9" w:rsidRPr="006D3CB2" w:rsidRDefault="00321DF9" w:rsidP="00E33D7E">
      <w:pPr>
        <w:pStyle w:val="Heading2"/>
        <w:rPr>
          <w:ins w:id="2179" w:author="Chairman" w:date="2022-08-03T12:32:00Z"/>
          <w:lang w:eastAsia="ja-JP"/>
        </w:rPr>
      </w:pPr>
      <w:bookmarkStart w:id="2180" w:name="_Toc121819951"/>
      <w:ins w:id="2181" w:author="Chairman" w:date="2022-12-12T15:11:00Z">
        <w:r>
          <w:t>A5-</w:t>
        </w:r>
      </w:ins>
      <w:ins w:id="2182" w:author="Chairman" w:date="2022-08-03T12:32:00Z">
        <w:r w:rsidRPr="006D3CB2">
          <w:t>2.3</w:t>
        </w:r>
        <w:r w:rsidRPr="006D3CB2">
          <w:rPr>
            <w:lang w:eastAsia="ja-JP"/>
          </w:rPr>
          <w:tab/>
          <w:t>Called station</w:t>
        </w:r>
        <w:bookmarkEnd w:id="2180"/>
      </w:ins>
    </w:p>
    <w:p w14:paraId="2A211DA0" w14:textId="77777777" w:rsidR="00321DF9" w:rsidRPr="006D3CB2" w:rsidRDefault="00321DF9">
      <w:pPr>
        <w:keepNext/>
        <w:jc w:val="both"/>
        <w:rPr>
          <w:ins w:id="2183" w:author="Chairman" w:date="2022-08-03T12:32:00Z"/>
        </w:rPr>
        <w:pPrChange w:id="2184" w:author="Chairman" w:date="2022-12-12T15:12:00Z">
          <w:pPr>
            <w:keepNext/>
          </w:pPr>
        </w:pPrChange>
      </w:pPr>
      <w:ins w:id="2185" w:author="Chairman" w:date="2022-08-03T12:32:00Z">
        <w:r w:rsidRPr="006D3CB2">
          <w:t xml:space="preserve">The following procedures should apply at the called station </w:t>
        </w:r>
        <w:r w:rsidRPr="001802C1">
          <w:t xml:space="preserve">when ACS receive call </w:t>
        </w:r>
        <w:r w:rsidRPr="00F05664">
          <w:t>with its</w:t>
        </w:r>
        <w:r>
          <w:t xml:space="preserve"> </w:t>
        </w:r>
        <w:r w:rsidRPr="001802C1">
          <w:t>own identification</w:t>
        </w:r>
        <w:r w:rsidRPr="006D3CB2">
          <w:t>.</w:t>
        </w:r>
      </w:ins>
    </w:p>
    <w:p w14:paraId="537A4510" w14:textId="77777777" w:rsidR="00321DF9" w:rsidRPr="004A3C87" w:rsidRDefault="00321DF9">
      <w:pPr>
        <w:jc w:val="both"/>
        <w:rPr>
          <w:ins w:id="2186" w:author="Chairman" w:date="2022-12-12T15:13:00Z"/>
        </w:rPr>
        <w:pPrChange w:id="2187" w:author="Chairman" w:date="2022-12-12T15:13:00Z">
          <w:pPr/>
        </w:pPrChange>
      </w:pPr>
      <w:ins w:id="2188" w:author="Chairman" w:date="2022-12-12T15:13:00Z">
        <w:r w:rsidRPr="008D3A03">
          <w:rPr>
            <w:b/>
            <w:bCs/>
            <w:rPrChange w:id="2189" w:author="Chairman" w:date="2022-12-12T15:13:00Z">
              <w:rPr/>
            </w:rPrChange>
          </w:rPr>
          <w:t>A5-</w:t>
        </w:r>
        <w:r w:rsidRPr="004A3C87">
          <w:rPr>
            <w:b/>
            <w:bCs/>
          </w:rPr>
          <w:t>2.3.1</w:t>
        </w:r>
        <w:r w:rsidRPr="004A3C87">
          <w:rPr>
            <w:b/>
          </w:rPr>
          <w:tab/>
        </w:r>
        <w:r w:rsidRPr="004A3C87">
          <w:t>ACS checks the number of remaining ACS sequential transmissions calculat</w:t>
        </w:r>
        <w:r w:rsidRPr="004A3C87">
          <w:rPr>
            <w:rPrChange w:id="2190" w:author="Sinanis, Nick" w:date="2022-11-17T16:29:00Z">
              <w:rPr>
                <w:highlight w:val="yellow"/>
              </w:rPr>
            </w:rPrChange>
          </w:rPr>
          <w:t>ing</w:t>
        </w:r>
        <w:r w:rsidRPr="004A3C87">
          <w:t xml:space="preserve"> </w:t>
        </w:r>
        <w:r w:rsidRPr="004A3C87">
          <w:rPr>
            <w:rPrChange w:id="2191" w:author="Sinanis, Nick" w:date="2022-11-17T16:29:00Z">
              <w:rPr>
                <w:highlight w:val="yellow"/>
              </w:rPr>
            </w:rPrChange>
          </w:rPr>
          <w:t xml:space="preserve">and updating </w:t>
        </w:r>
        <w:r w:rsidRPr="004A3C87">
          <w:t>the remaining time</w:t>
        </w:r>
        <w:r w:rsidRPr="004A3C87">
          <w:rPr>
            <w:rPrChange w:id="2192" w:author="Sinanis, Nick" w:date="2022-11-17T16:29:00Z">
              <w:rPr>
                <w:highlight w:val="yellow"/>
              </w:rPr>
            </w:rPrChange>
          </w:rPr>
          <w:t xml:space="preserve"> (Countdown Timer)</w:t>
        </w:r>
        <w:r w:rsidRPr="004A3C87">
          <w:t xml:space="preserve"> according</w:t>
        </w:r>
        <w:r w:rsidRPr="004A3C87">
          <w:rPr>
            <w:rPrChange w:id="2193" w:author="Sinanis, Nick" w:date="2022-11-17T16:29:00Z">
              <w:rPr>
                <w:highlight w:val="yellow"/>
              </w:rPr>
            </w:rPrChange>
          </w:rPr>
          <w:t xml:space="preserve"> to the number of remaining ACS sequential transmissions</w:t>
        </w:r>
        <w:r w:rsidRPr="004A3C87">
          <w:t>, and records received signal conditions (e.g.  received signal level, symbol error rate</w:t>
        </w:r>
        <w:r w:rsidRPr="004A3C87">
          <w:rPr>
            <w:rPrChange w:id="2194" w:author="Sinanis, Nick" w:date="2022-11-17T16:29:00Z">
              <w:rPr>
                <w:highlight w:val="yellow"/>
              </w:rPr>
            </w:rPrChange>
          </w:rPr>
          <w:t>, noise level</w:t>
        </w:r>
        <w:r w:rsidRPr="004A3C87">
          <w:t>) for the received ACS frequency.</w:t>
        </w:r>
        <w:r w:rsidRPr="004A3C87">
          <w:rPr>
            <w:rPrChange w:id="2195" w:author="Sinanis, Nick" w:date="2022-11-17T16:29:00Z">
              <w:rPr>
                <w:highlight w:val="yellow"/>
              </w:rPr>
            </w:rPrChange>
          </w:rPr>
          <w:t xml:space="preserve"> </w:t>
        </w:r>
        <w:r w:rsidRPr="004A3C87">
          <w:t xml:space="preserve">If </w:t>
        </w:r>
        <w:r w:rsidRPr="004A3C87">
          <w:rPr>
            <w:rPrChange w:id="2196" w:author="Sinanis, Nick" w:date="2022-11-17T16:29:00Z">
              <w:rPr>
                <w:highlight w:val="yellow"/>
              </w:rPr>
            </w:rPrChange>
          </w:rPr>
          <w:t xml:space="preserve">Countdown Timer </w:t>
        </w:r>
        <w:r w:rsidRPr="004A3C87">
          <w:rPr>
            <w:lang w:eastAsia="zh-CN"/>
            <w:rPrChange w:id="2197" w:author="Sinanis, Nick" w:date="2022-11-17T16:29:00Z">
              <w:rPr>
                <w:highlight w:val="yellow"/>
                <w:lang w:eastAsia="zh-CN"/>
              </w:rPr>
            </w:rPrChange>
          </w:rPr>
          <w:t>or</w:t>
        </w:r>
        <w:r w:rsidRPr="004A3C87">
          <w:rPr>
            <w:rPrChange w:id="2198" w:author="Sinanis, Nick" w:date="2022-11-17T16:29:00Z">
              <w:rPr>
                <w:highlight w:val="yellow"/>
              </w:rPr>
            </w:rPrChange>
          </w:rPr>
          <w:t xml:space="preserve"> </w:t>
        </w:r>
        <w:r w:rsidRPr="004A3C87">
          <w:t xml:space="preserve">remaining number </w:t>
        </w:r>
        <w:r w:rsidRPr="004A3C87">
          <w:rPr>
            <w:rPrChange w:id="2199" w:author="Sinanis, Nick" w:date="2022-11-17T16:29:00Z">
              <w:rPr>
                <w:highlight w:val="yellow"/>
              </w:rPr>
            </w:rPrChange>
          </w:rPr>
          <w:t>is</w:t>
        </w:r>
        <w:r w:rsidRPr="004A3C87">
          <w:t xml:space="preserve"> zero,</w:t>
        </w:r>
        <w:r w:rsidRPr="004A3C87">
          <w:rPr>
            <w:rPrChange w:id="2200" w:author="Sinanis, Nick" w:date="2022-11-17T16:29:00Z">
              <w:rPr>
                <w:highlight w:val="yellow"/>
              </w:rPr>
            </w:rPrChange>
          </w:rPr>
          <w:t xml:space="preserve"> t</w:t>
        </w:r>
        <w:r w:rsidRPr="004A3C87">
          <w:t xml:space="preserve">he procedure </w:t>
        </w:r>
        <w:r w:rsidRPr="004A3C87">
          <w:rPr>
            <w:rPrChange w:id="2201" w:author="Sinanis, Nick" w:date="2022-11-17T16:29:00Z">
              <w:rPr>
                <w:highlight w:val="yellow"/>
              </w:rPr>
            </w:rPrChange>
          </w:rPr>
          <w:t xml:space="preserve">then </w:t>
        </w:r>
        <w:r w:rsidRPr="004A3C87">
          <w:t>goes to A5-2.3.3. Otherwise, the procedure goes to A5-</w:t>
        </w:r>
        <w:r w:rsidRPr="004A3C87">
          <w:rPr>
            <w:rPrChange w:id="2202" w:author="Sinanis, Nick" w:date="2022-11-17T16:29:00Z">
              <w:rPr>
                <w:highlight w:val="yellow"/>
              </w:rPr>
            </w:rPrChange>
          </w:rPr>
          <w:t>2.3.</w:t>
        </w:r>
        <w:r w:rsidRPr="004A3C87">
          <w:t>2.</w:t>
        </w:r>
      </w:ins>
    </w:p>
    <w:p w14:paraId="14B84AA9" w14:textId="77777777" w:rsidR="00321DF9" w:rsidRPr="004A3C87" w:rsidRDefault="00321DF9">
      <w:pPr>
        <w:jc w:val="both"/>
        <w:rPr>
          <w:ins w:id="2203" w:author="Chairman" w:date="2022-12-12T15:13:00Z"/>
        </w:rPr>
        <w:pPrChange w:id="2204" w:author="Chairman" w:date="2022-12-12T15:13:00Z">
          <w:pPr/>
        </w:pPrChange>
      </w:pPr>
      <w:ins w:id="2205" w:author="Chairman" w:date="2022-12-12T15:13:00Z">
        <w:r w:rsidRPr="008D3A03">
          <w:rPr>
            <w:b/>
            <w:bCs/>
            <w:rPrChange w:id="2206" w:author="Chairman" w:date="2022-12-12T15:13:00Z">
              <w:rPr/>
            </w:rPrChange>
          </w:rPr>
          <w:t>A5-</w:t>
        </w:r>
        <w:r w:rsidRPr="004A3C87">
          <w:rPr>
            <w:b/>
            <w:bCs/>
          </w:rPr>
          <w:t>2.3.2</w:t>
        </w:r>
        <w:r w:rsidRPr="004A3C87">
          <w:tab/>
          <w:t>The ACS receiver continues scanning ACS frequencies.</w:t>
        </w:r>
        <w:r w:rsidRPr="004A3C87">
          <w:rPr>
            <w:rPrChange w:id="2207" w:author="Sinanis, Nick" w:date="2022-11-17T16:29:00Z">
              <w:rPr>
                <w:highlight w:val="yellow"/>
              </w:rPr>
            </w:rPrChange>
          </w:rPr>
          <w:t xml:space="preserve"> </w:t>
        </w:r>
        <w:r w:rsidRPr="004A3C87">
          <w:t xml:space="preserve">During the scanning, </w:t>
        </w:r>
        <w:r w:rsidRPr="004A3C87">
          <w:rPr>
            <w:rPrChange w:id="2208" w:author="Sinanis, Nick" w:date="2022-11-17T16:29:00Z">
              <w:rPr>
                <w:highlight w:val="yellow"/>
              </w:rPr>
            </w:rPrChange>
          </w:rPr>
          <w:t xml:space="preserve">if a call to own station on a different ACS frequency from the same calling station is received before Countdown Timer becomes zero, the procedure goes to </w:t>
        </w:r>
        <w:r w:rsidRPr="004A3C87">
          <w:t>A5-</w:t>
        </w:r>
        <w:r w:rsidRPr="004A3C87">
          <w:rPr>
            <w:rPrChange w:id="2209" w:author="Sinanis, Nick" w:date="2022-11-17T16:29:00Z">
              <w:rPr>
                <w:highlight w:val="yellow"/>
              </w:rPr>
            </w:rPrChange>
          </w:rPr>
          <w:t xml:space="preserve">2.3.1. If no call to own station on a different ACS frequency from the same calling station is received before Countdown Timer becomes zero, the scanning ends and the procedure goes to </w:t>
        </w:r>
        <w:r w:rsidRPr="004A3C87">
          <w:t>A5-</w:t>
        </w:r>
        <w:r w:rsidRPr="004A3C87">
          <w:rPr>
            <w:rPrChange w:id="2210" w:author="Sinanis, Nick" w:date="2022-11-17T16:29:00Z">
              <w:rPr>
                <w:highlight w:val="yellow"/>
              </w:rPr>
            </w:rPrChange>
          </w:rPr>
          <w:t>2.3.3</w:t>
        </w:r>
        <w:r w:rsidRPr="004A3C87">
          <w:t>.</w:t>
        </w:r>
      </w:ins>
    </w:p>
    <w:p w14:paraId="7D14F2AF" w14:textId="77777777" w:rsidR="00321DF9" w:rsidRPr="004A3C87" w:rsidRDefault="00321DF9">
      <w:pPr>
        <w:jc w:val="both"/>
        <w:rPr>
          <w:ins w:id="2211" w:author="Chairman" w:date="2022-12-12T15:13:00Z"/>
        </w:rPr>
        <w:pPrChange w:id="2212" w:author="Chairman" w:date="2022-12-12T15:13:00Z">
          <w:pPr/>
        </w:pPrChange>
      </w:pPr>
      <w:ins w:id="2213" w:author="Chairman" w:date="2022-12-12T15:13:00Z">
        <w:r w:rsidRPr="008D3A03">
          <w:rPr>
            <w:b/>
            <w:bCs/>
            <w:rPrChange w:id="2214" w:author="Chairman" w:date="2022-12-12T15:13:00Z">
              <w:rPr/>
            </w:rPrChange>
          </w:rPr>
          <w:t>A5</w:t>
        </w:r>
        <w:r w:rsidRPr="004A3C87">
          <w:t>-</w:t>
        </w:r>
        <w:r w:rsidRPr="004A3C87">
          <w:rPr>
            <w:b/>
            <w:bCs/>
          </w:rPr>
          <w:t>2.3.3</w:t>
        </w:r>
        <w:r w:rsidRPr="004A3C87">
          <w:tab/>
          <w:t>Repeat A5-2.3.1 and A5-2.3.2 until the scanning time period is expired. ACS then makes aural alarm and display that a</w:t>
        </w:r>
        <w:r>
          <w:t>n</w:t>
        </w:r>
        <w:r w:rsidRPr="004A3C87">
          <w:t xml:space="preserve"> ACS call request has been received.</w:t>
        </w:r>
        <w:r w:rsidRPr="004A3C87">
          <w:rPr>
            <w:rPrChange w:id="2215" w:author="Sinanis, Nick" w:date="2022-11-17T16:29:00Z">
              <w:rPr>
                <w:highlight w:val="yellow"/>
              </w:rPr>
            </w:rPrChange>
          </w:rPr>
          <w:t xml:space="preserve"> </w:t>
        </w:r>
        <w:r w:rsidRPr="004A3C87">
          <w:t xml:space="preserve">The </w:t>
        </w:r>
        <w:r w:rsidRPr="004A3C87">
          <w:rPr>
            <w:rPrChange w:id="2216" w:author="Sinanis, Nick" w:date="2022-11-17T16:29:00Z">
              <w:rPr>
                <w:highlight w:val="yellow"/>
              </w:rPr>
            </w:rPrChange>
          </w:rPr>
          <w:t>system checks</w:t>
        </w:r>
        <w:r w:rsidRPr="004A3C87">
          <w:t xml:space="preserve"> </w:t>
        </w:r>
        <w:r w:rsidRPr="004A3C87">
          <w:rPr>
            <w:rPrChange w:id="2217" w:author="Sinanis, Nick" w:date="2022-11-17T16:29:00Z">
              <w:rPr>
                <w:highlight w:val="yellow"/>
              </w:rPr>
            </w:rPrChange>
          </w:rPr>
          <w:t>if</w:t>
        </w:r>
        <w:r w:rsidRPr="004A3C87">
          <w:t xml:space="preserve"> there is on-going communication for own station. If all kinds of MF/HF radiocommunication (radiotelephone, data and so on) automated procedure are provided in the DSC equipment, the </w:t>
        </w:r>
        <w:r w:rsidRPr="004A3C87">
          <w:rPr>
            <w:rPrChange w:id="2218" w:author="Sinanis, Nick" w:date="2022-11-17T16:29:00Z">
              <w:rPr>
                <w:highlight w:val="yellow"/>
              </w:rPr>
            </w:rPrChange>
          </w:rPr>
          <w:lastRenderedPageBreak/>
          <w:t>check</w:t>
        </w:r>
        <w:r w:rsidRPr="004A3C87">
          <w:t xml:space="preserve"> can be made automatically according to the status</w:t>
        </w:r>
        <w:r w:rsidRPr="004A3C87">
          <w:rPr>
            <w:rPrChange w:id="2219" w:author="Sinanis, Nick" w:date="2022-11-17T16:29:00Z">
              <w:rPr>
                <w:highlight w:val="yellow"/>
              </w:rPr>
            </w:rPrChange>
          </w:rPr>
          <w:t xml:space="preserve"> </w:t>
        </w:r>
        <w:r w:rsidRPr="004A3C87">
          <w:t xml:space="preserve">(active or on hold) of every automated procedure. Otherwise, the </w:t>
        </w:r>
        <w:r w:rsidRPr="004A3C87">
          <w:rPr>
            <w:rPrChange w:id="2220" w:author="Sinanis, Nick" w:date="2022-11-17T16:29:00Z">
              <w:rPr>
                <w:highlight w:val="yellow"/>
              </w:rPr>
            </w:rPrChange>
          </w:rPr>
          <w:t>check</w:t>
        </w:r>
        <w:r w:rsidRPr="004A3C87">
          <w:t xml:space="preserve"> can be made by the operator manually. When there is on-going communication for own station, the received ACS call should be set as on hold and then the procedure goes to restart scanning. When there is no on-going communication for own station, the procedure goes to A5-2.3.4.</w:t>
        </w:r>
      </w:ins>
    </w:p>
    <w:p w14:paraId="27AF13BE" w14:textId="77777777" w:rsidR="00321DF9" w:rsidRPr="004A3C87" w:rsidRDefault="00321DF9">
      <w:pPr>
        <w:jc w:val="both"/>
        <w:rPr>
          <w:ins w:id="2221" w:author="Chairman" w:date="2022-12-12T15:13:00Z"/>
          <w:rPrChange w:id="2222" w:author="Sinanis, Nick" w:date="2022-11-17T16:29:00Z">
            <w:rPr>
              <w:ins w:id="2223" w:author="Chairman" w:date="2022-12-12T15:13:00Z"/>
              <w:highlight w:val="yellow"/>
            </w:rPr>
          </w:rPrChange>
        </w:rPr>
        <w:pPrChange w:id="2224" w:author="Chairman" w:date="2022-12-12T15:13:00Z">
          <w:pPr/>
        </w:pPrChange>
      </w:pPr>
      <w:ins w:id="2225" w:author="Chairman" w:date="2022-12-12T15:13:00Z">
        <w:r w:rsidRPr="008D3A03">
          <w:rPr>
            <w:b/>
            <w:bCs/>
            <w:rPrChange w:id="2226" w:author="Chairman" w:date="2022-12-12T15:13:00Z">
              <w:rPr/>
            </w:rPrChange>
          </w:rPr>
          <w:t>A5-</w:t>
        </w:r>
        <w:r w:rsidRPr="004A3C87">
          <w:rPr>
            <w:b/>
            <w:bCs/>
          </w:rPr>
          <w:t>2.3.4</w:t>
        </w:r>
        <w:r w:rsidRPr="004A3C87">
          <w:tab/>
        </w:r>
        <w:r w:rsidRPr="004A3C87">
          <w:rPr>
            <w:rPrChange w:id="2227" w:author="Sinanis, Nick" w:date="2022-11-17T16:29:00Z">
              <w:rPr>
                <w:highlight w:val="yellow"/>
              </w:rPr>
            </w:rPrChange>
          </w:rPr>
          <w:t xml:space="preserve">The proposed mode should be checked. If the proposed mode is unavailable for own station, a negative response should be transmitted on the most appropriate frequency as recorded in </w:t>
        </w:r>
        <w:r w:rsidRPr="004A3C87">
          <w:t>A5-</w:t>
        </w:r>
        <w:r w:rsidRPr="004A3C87">
          <w:rPr>
            <w:rPrChange w:id="2228" w:author="Sinanis, Nick" w:date="2022-11-17T16:29:00Z">
              <w:rPr>
                <w:highlight w:val="yellow"/>
              </w:rPr>
            </w:rPrChange>
          </w:rPr>
          <w:t xml:space="preserve">2.3.1 and then the procedure goes to restart scanning. </w:t>
        </w:r>
      </w:ins>
    </w:p>
    <w:p w14:paraId="029536B8" w14:textId="77777777" w:rsidR="00321DF9" w:rsidRPr="004A3C87" w:rsidRDefault="00321DF9" w:rsidP="008D3A03">
      <w:pPr>
        <w:rPr>
          <w:ins w:id="2229" w:author="Chairman" w:date="2022-12-12T15:17:00Z"/>
          <w:rPrChange w:id="2230" w:author="Sinanis, Nick" w:date="2022-11-17T16:29:00Z">
            <w:rPr>
              <w:ins w:id="2231" w:author="Chairman" w:date="2022-12-12T15:17:00Z"/>
              <w:highlight w:val="yellow"/>
            </w:rPr>
          </w:rPrChange>
        </w:rPr>
      </w:pPr>
      <w:ins w:id="2232" w:author="Chairman" w:date="2022-12-12T15:17:00Z">
        <w:r w:rsidRPr="004A3C87">
          <w:rPr>
            <w:rPrChange w:id="2233" w:author="Sinanis, Nick" w:date="2022-11-17T16:29:00Z">
              <w:rPr>
                <w:highlight w:val="yellow"/>
              </w:rPr>
            </w:rPrChange>
          </w:rPr>
          <w:t>The negative response is composed as follows:</w:t>
        </w:r>
      </w:ins>
    </w:p>
    <w:p w14:paraId="3160EA64" w14:textId="77777777" w:rsidR="00321DF9" w:rsidRPr="004A3C87" w:rsidRDefault="00321DF9" w:rsidP="008D3A03">
      <w:pPr>
        <w:rPr>
          <w:ins w:id="2234" w:author="Chairman" w:date="2022-12-12T15:17:00Z"/>
          <w:rPrChange w:id="2235" w:author="Sinanis, Nick" w:date="2022-11-17T16:29:00Z">
            <w:rPr>
              <w:ins w:id="2236" w:author="Chairman" w:date="2022-12-12T15:17:00Z"/>
              <w:highlight w:val="yellow"/>
            </w:rPr>
          </w:rPrChange>
        </w:rPr>
      </w:pPr>
      <w:ins w:id="2237" w:author="Chairman" w:date="2022-12-12T15:17:00Z">
        <w:r w:rsidRPr="004A3C87">
          <w:rPr>
            <w:rFonts w:hint="eastAsia"/>
            <w:rPrChange w:id="2238" w:author="Sinanis, Nick" w:date="2022-11-17T16:29:00Z">
              <w:rPr>
                <w:rFonts w:hint="eastAsia"/>
                <w:highlight w:val="yellow"/>
              </w:rPr>
            </w:rPrChange>
          </w:rPr>
          <w:t>–</w:t>
        </w:r>
        <w:r w:rsidRPr="004A3C87">
          <w:rPr>
            <w:rPrChange w:id="2239" w:author="Sinanis, Nick" w:date="2022-11-17T16:29:00Z">
              <w:rPr>
                <w:highlight w:val="yellow"/>
              </w:rPr>
            </w:rPrChange>
          </w:rPr>
          <w:tab/>
          <w:t xml:space="preserve">Category: </w:t>
        </w:r>
        <w:r w:rsidRPr="004A3C87">
          <w:rPr>
            <w:rPrChange w:id="2240" w:author="Sinanis, Nick" w:date="2022-11-17T16:29:00Z">
              <w:rPr>
                <w:highlight w:val="yellow"/>
              </w:rPr>
            </w:rPrChange>
          </w:rPr>
          <w:tab/>
        </w:r>
        <w:r w:rsidRPr="004A3C87">
          <w:rPr>
            <w:rPrChange w:id="2241" w:author="Sinanis, Nick" w:date="2022-11-17T16:29:00Z">
              <w:rPr>
                <w:highlight w:val="yellow"/>
              </w:rPr>
            </w:rPrChange>
          </w:rPr>
          <w:tab/>
        </w:r>
        <w:r w:rsidRPr="004A3C87">
          <w:rPr>
            <w:rPrChange w:id="2242" w:author="Sinanis, Nick" w:date="2022-11-17T16:29:00Z">
              <w:rPr>
                <w:highlight w:val="yellow"/>
              </w:rPr>
            </w:rPrChange>
          </w:rPr>
          <w:tab/>
        </w:r>
        <w:r w:rsidRPr="004A3C87">
          <w:rPr>
            <w:rPrChange w:id="2243" w:author="Sinanis, Nick" w:date="2022-11-17T16:29:00Z">
              <w:rPr>
                <w:highlight w:val="yellow"/>
              </w:rPr>
            </w:rPrChange>
          </w:rPr>
          <w:tab/>
        </w:r>
        <w:r w:rsidRPr="004A3C87">
          <w:rPr>
            <w:rPrChange w:id="2244" w:author="Sinanis, Nick" w:date="2022-11-17T16:29:00Z">
              <w:rPr>
                <w:highlight w:val="yellow"/>
              </w:rPr>
            </w:rPrChange>
          </w:rPr>
          <w:tab/>
        </w:r>
        <w:r w:rsidRPr="004A3C87">
          <w:rPr>
            <w:rPrChange w:id="2245" w:author="Sinanis, Nick" w:date="2022-11-17T16:29:00Z">
              <w:rPr>
                <w:highlight w:val="yellow"/>
              </w:rPr>
            </w:rPrChange>
          </w:rPr>
          <w:tab/>
          <w:t>ACS</w:t>
        </w:r>
      </w:ins>
    </w:p>
    <w:p w14:paraId="6E0CC4FC" w14:textId="77777777" w:rsidR="00321DF9" w:rsidRPr="004A3C87" w:rsidRDefault="00321DF9" w:rsidP="008D3A03">
      <w:pPr>
        <w:rPr>
          <w:ins w:id="2246" w:author="Chairman" w:date="2022-12-12T15:17:00Z"/>
          <w:rPrChange w:id="2247" w:author="Sinanis, Nick" w:date="2022-11-17T16:29:00Z">
            <w:rPr>
              <w:ins w:id="2248" w:author="Chairman" w:date="2022-12-12T15:17:00Z"/>
              <w:highlight w:val="yellow"/>
            </w:rPr>
          </w:rPrChange>
        </w:rPr>
      </w:pPr>
      <w:ins w:id="2249" w:author="Chairman" w:date="2022-12-12T15:17:00Z">
        <w:r w:rsidRPr="004A3C87">
          <w:rPr>
            <w:rFonts w:hint="eastAsia"/>
            <w:rPrChange w:id="2250" w:author="Sinanis, Nick" w:date="2022-11-17T16:29:00Z">
              <w:rPr>
                <w:rFonts w:hint="eastAsia"/>
                <w:highlight w:val="yellow"/>
              </w:rPr>
            </w:rPrChange>
          </w:rPr>
          <w:t>–</w:t>
        </w:r>
        <w:r w:rsidRPr="004A3C87">
          <w:rPr>
            <w:rPrChange w:id="2251" w:author="Sinanis, Nick" w:date="2022-11-17T16:29:00Z">
              <w:rPr>
                <w:highlight w:val="yellow"/>
              </w:rPr>
            </w:rPrChange>
          </w:rPr>
          <w:tab/>
          <w:t xml:space="preserve">Message 1 first telecommand: </w:t>
        </w:r>
        <w:r w:rsidRPr="004A3C87">
          <w:rPr>
            <w:rPrChange w:id="2252" w:author="Sinanis, Nick" w:date="2022-11-17T16:29:00Z">
              <w:rPr>
                <w:highlight w:val="yellow"/>
              </w:rPr>
            </w:rPrChange>
          </w:rPr>
          <w:tab/>
        </w:r>
        <w:r w:rsidRPr="004A3C87">
          <w:rPr>
            <w:rPrChange w:id="2253" w:author="Sinanis, Nick" w:date="2022-11-17T16:29:00Z">
              <w:rPr>
                <w:highlight w:val="yellow"/>
              </w:rPr>
            </w:rPrChange>
          </w:rPr>
          <w:tab/>
        </w:r>
        <w:r w:rsidRPr="004A3C87">
          <w:rPr>
            <w:rPrChange w:id="2254" w:author="Sinanis, Nick" w:date="2022-11-17T16:29:00Z">
              <w:rPr>
                <w:highlight w:val="yellow"/>
              </w:rPr>
            </w:rPrChange>
          </w:rPr>
          <w:tab/>
          <w:t>Unable to comply</w:t>
        </w:r>
      </w:ins>
    </w:p>
    <w:p w14:paraId="7AEDF366" w14:textId="77777777" w:rsidR="00321DF9" w:rsidRPr="004A3C87" w:rsidRDefault="00321DF9" w:rsidP="008D3A03">
      <w:pPr>
        <w:rPr>
          <w:ins w:id="2255" w:author="Chairman" w:date="2022-12-12T15:17:00Z"/>
          <w:rPrChange w:id="2256" w:author="Sinanis, Nick" w:date="2022-11-17T16:29:00Z">
            <w:rPr>
              <w:ins w:id="2257" w:author="Chairman" w:date="2022-12-12T15:17:00Z"/>
              <w:highlight w:val="yellow"/>
            </w:rPr>
          </w:rPrChange>
        </w:rPr>
      </w:pPr>
      <w:ins w:id="2258" w:author="Chairman" w:date="2022-12-12T15:17:00Z">
        <w:r w:rsidRPr="004A3C87">
          <w:rPr>
            <w:rFonts w:hint="eastAsia"/>
            <w:rPrChange w:id="2259" w:author="Sinanis, Nick" w:date="2022-11-17T16:29:00Z">
              <w:rPr>
                <w:rFonts w:hint="eastAsia"/>
                <w:highlight w:val="yellow"/>
              </w:rPr>
            </w:rPrChange>
          </w:rPr>
          <w:t>–</w:t>
        </w:r>
        <w:r w:rsidRPr="004A3C87">
          <w:rPr>
            <w:rPrChange w:id="2260" w:author="Sinanis, Nick" w:date="2022-11-17T16:29:00Z">
              <w:rPr>
                <w:highlight w:val="yellow"/>
              </w:rPr>
            </w:rPrChange>
          </w:rPr>
          <w:tab/>
          <w:t xml:space="preserve">Message 1 second telecommand: </w:t>
        </w:r>
        <w:r w:rsidRPr="004A3C87">
          <w:rPr>
            <w:rPrChange w:id="2261" w:author="Sinanis, Nick" w:date="2022-11-17T16:29:00Z">
              <w:rPr>
                <w:highlight w:val="yellow"/>
              </w:rPr>
            </w:rPrChange>
          </w:rPr>
          <w:tab/>
        </w:r>
        <w:r w:rsidRPr="004A3C87">
          <w:rPr>
            <w:rPrChange w:id="2262" w:author="Sinanis, Nick" w:date="2022-11-17T16:29:00Z">
              <w:rPr>
                <w:highlight w:val="yellow"/>
              </w:rPr>
            </w:rPrChange>
          </w:rPr>
          <w:tab/>
          <w:t>Unable to use proposed mode</w:t>
        </w:r>
      </w:ins>
    </w:p>
    <w:p w14:paraId="159F9A00" w14:textId="77777777" w:rsidR="00321DF9" w:rsidRPr="004A3C87" w:rsidRDefault="00321DF9" w:rsidP="008D3A03">
      <w:pPr>
        <w:rPr>
          <w:ins w:id="2263" w:author="Chairman" w:date="2022-12-12T15:17:00Z"/>
          <w:rPrChange w:id="2264" w:author="Sinanis, Nick" w:date="2022-11-17T16:29:00Z">
            <w:rPr>
              <w:ins w:id="2265" w:author="Chairman" w:date="2022-12-12T15:17:00Z"/>
              <w:highlight w:val="yellow"/>
            </w:rPr>
          </w:rPrChange>
        </w:rPr>
      </w:pPr>
      <w:ins w:id="2266" w:author="Chairman" w:date="2022-12-12T15:17:00Z">
        <w:r w:rsidRPr="004A3C87">
          <w:rPr>
            <w:rFonts w:hint="eastAsia"/>
            <w:rPrChange w:id="2267" w:author="Sinanis, Nick" w:date="2022-11-17T16:29:00Z">
              <w:rPr>
                <w:rFonts w:hint="eastAsia"/>
                <w:highlight w:val="yellow"/>
              </w:rPr>
            </w:rPrChange>
          </w:rPr>
          <w:t>–</w:t>
        </w:r>
        <w:r w:rsidRPr="004A3C87">
          <w:rPr>
            <w:rPrChange w:id="2268" w:author="Sinanis, Nick" w:date="2022-11-17T16:29:00Z">
              <w:rPr>
                <w:highlight w:val="yellow"/>
              </w:rPr>
            </w:rPrChange>
          </w:rPr>
          <w:tab/>
          <w:t xml:space="preserve">Message 2: </w:t>
        </w:r>
        <w:r w:rsidRPr="004A3C87">
          <w:rPr>
            <w:rPrChange w:id="2269" w:author="Sinanis, Nick" w:date="2022-11-17T16:29:00Z">
              <w:rPr>
                <w:highlight w:val="yellow"/>
              </w:rPr>
            </w:rPrChange>
          </w:rPr>
          <w:tab/>
        </w:r>
        <w:r w:rsidRPr="004A3C87">
          <w:rPr>
            <w:rPrChange w:id="2270" w:author="Sinanis, Nick" w:date="2022-11-17T16:29:00Z">
              <w:rPr>
                <w:highlight w:val="yellow"/>
              </w:rPr>
            </w:rPrChange>
          </w:rPr>
          <w:tab/>
        </w:r>
        <w:r w:rsidRPr="004A3C87">
          <w:rPr>
            <w:rPrChange w:id="2271" w:author="Sinanis, Nick" w:date="2022-11-17T16:29:00Z">
              <w:rPr>
                <w:highlight w:val="yellow"/>
              </w:rPr>
            </w:rPrChange>
          </w:rPr>
          <w:tab/>
        </w:r>
        <w:r w:rsidRPr="004A3C87">
          <w:rPr>
            <w:rPrChange w:id="2272" w:author="Sinanis, Nick" w:date="2022-11-17T16:29:00Z">
              <w:rPr>
                <w:highlight w:val="yellow"/>
              </w:rPr>
            </w:rPrChange>
          </w:rPr>
          <w:tab/>
        </w:r>
        <w:r w:rsidRPr="004A3C87">
          <w:rPr>
            <w:rPrChange w:id="2273" w:author="Sinanis, Nick" w:date="2022-11-17T16:29:00Z">
              <w:rPr>
                <w:highlight w:val="yellow"/>
              </w:rPr>
            </w:rPrChange>
          </w:rPr>
          <w:tab/>
          <w:t>no information</w:t>
        </w:r>
      </w:ins>
    </w:p>
    <w:p w14:paraId="26E3B4EA" w14:textId="77777777" w:rsidR="00321DF9" w:rsidRPr="004A3C87" w:rsidDel="00A51AF8" w:rsidRDefault="00321DF9">
      <w:pPr>
        <w:jc w:val="both"/>
        <w:rPr>
          <w:ins w:id="2274" w:author="Chairman" w:date="2022-12-12T15:17:00Z"/>
          <w:del w:id="2275" w:author="迪 歆" w:date="2022-08-22T14:58:00Z"/>
        </w:rPr>
        <w:pPrChange w:id="2276" w:author="Chairman" w:date="2022-12-12T15:17:00Z">
          <w:pPr>
            <w:tabs>
              <w:tab w:val="clear" w:pos="2268"/>
              <w:tab w:val="left" w:pos="2608"/>
              <w:tab w:val="left" w:pos="3345"/>
            </w:tabs>
            <w:spacing w:before="80"/>
            <w:ind w:left="1134" w:hanging="1134"/>
          </w:pPr>
        </w:pPrChange>
      </w:pPr>
      <w:ins w:id="2277" w:author="Chairman" w:date="2022-12-12T15:17:00Z">
        <w:r w:rsidRPr="004A3C87">
          <w:rPr>
            <w:rPrChange w:id="2278" w:author="Sinanis, Nick" w:date="2022-11-17T16:29:00Z">
              <w:rPr>
                <w:highlight w:val="yellow"/>
              </w:rPr>
            </w:rPrChange>
          </w:rPr>
          <w:t xml:space="preserve">If the proposed mode is available for own station, the frequency identification and following response should be made in accordance with </w:t>
        </w:r>
        <w:r w:rsidRPr="004A3C87">
          <w:t>A5-</w:t>
        </w:r>
        <w:r w:rsidRPr="004A3C87">
          <w:rPr>
            <w:rPrChange w:id="2279" w:author="Sinanis, Nick" w:date="2022-11-17T16:29:00Z">
              <w:rPr>
                <w:highlight w:val="yellow"/>
              </w:rPr>
            </w:rPrChange>
          </w:rPr>
          <w:t>2.4.</w:t>
        </w:r>
      </w:ins>
    </w:p>
    <w:p w14:paraId="08A0305B" w14:textId="77777777" w:rsidR="00321DF9" w:rsidRPr="004A3C87" w:rsidRDefault="00321DF9">
      <w:pPr>
        <w:jc w:val="both"/>
        <w:rPr>
          <w:ins w:id="2280" w:author="Chairman" w:date="2022-12-12T15:17:00Z"/>
        </w:rPr>
        <w:pPrChange w:id="2281" w:author="Chairman" w:date="2022-12-12T15:17:00Z">
          <w:pPr/>
        </w:pPrChange>
      </w:pPr>
      <w:ins w:id="2282" w:author="Chairman" w:date="2022-12-12T15:17:00Z">
        <w:r w:rsidRPr="004A3C87">
          <w:t>A5-</w:t>
        </w:r>
        <w:r w:rsidRPr="004A3C87">
          <w:rPr>
            <w:b/>
            <w:bCs/>
          </w:rPr>
          <w:t>2.3.5</w:t>
        </w:r>
        <w:r w:rsidRPr="004A3C87">
          <w:tab/>
        </w:r>
        <w:r w:rsidRPr="004A3C87">
          <w:rPr>
            <w:lang w:eastAsia="ja-JP"/>
          </w:rPr>
          <w:t>When a suitable frequency has been identified</w:t>
        </w:r>
        <w:r w:rsidRPr="004A3C87">
          <w:rPr>
            <w:lang w:eastAsia="zh-CN"/>
            <w:rPrChange w:id="2283" w:author="Sinanis, Nick" w:date="2022-11-17T16:30:00Z">
              <w:rPr>
                <w:highlight w:val="yellow"/>
                <w:lang w:val="en-US" w:eastAsia="zh-CN"/>
              </w:rPr>
            </w:rPrChange>
          </w:rPr>
          <w:t xml:space="preserve"> and</w:t>
        </w:r>
        <w:r w:rsidRPr="004A3C87">
          <w:rPr>
            <w:lang w:eastAsia="ja-JP"/>
            <w:rPrChange w:id="2284" w:author="Sinanis, Nick" w:date="2022-11-17T16:30:00Z">
              <w:rPr>
                <w:highlight w:val="yellow"/>
                <w:lang w:val="en-US" w:eastAsia="ja-JP"/>
              </w:rPr>
            </w:rPrChange>
          </w:rPr>
          <w:t xml:space="preserve"> operator accept the ACS call</w:t>
        </w:r>
        <w:r w:rsidRPr="004A3C87">
          <w:rPr>
            <w:lang w:eastAsia="ja-JP"/>
          </w:rPr>
          <w:t xml:space="preserve">, </w:t>
        </w:r>
        <w:r w:rsidRPr="004A3C87">
          <w:t>ACS initialises communication using designated working frequency and type of communication in accordance with the transmitted positive response.</w:t>
        </w:r>
      </w:ins>
    </w:p>
    <w:p w14:paraId="046BC125" w14:textId="77777777" w:rsidR="00321DF9" w:rsidRPr="004A3C87" w:rsidRDefault="00321DF9">
      <w:pPr>
        <w:jc w:val="both"/>
        <w:rPr>
          <w:ins w:id="2285" w:author="Chairman" w:date="2022-12-12T15:17:00Z"/>
        </w:rPr>
        <w:pPrChange w:id="2286" w:author="Chairman" w:date="2022-12-12T15:17:00Z">
          <w:pPr/>
        </w:pPrChange>
      </w:pPr>
      <w:ins w:id="2287" w:author="Chairman" w:date="2022-12-12T15:17:00Z">
        <w:r w:rsidRPr="004A3C87">
          <w:t>A5-</w:t>
        </w:r>
        <w:r w:rsidRPr="004A3C87">
          <w:rPr>
            <w:b/>
            <w:bCs/>
          </w:rPr>
          <w:t>2.3.6</w:t>
        </w:r>
        <w:r w:rsidRPr="004A3C87">
          <w:tab/>
          <w:t>The receiver designated for ACS restart scanning after setting up communication.</w:t>
        </w:r>
      </w:ins>
    </w:p>
    <w:p w14:paraId="34DD50C1" w14:textId="77777777" w:rsidR="00321DF9" w:rsidRPr="004A3C87" w:rsidRDefault="00321DF9">
      <w:pPr>
        <w:jc w:val="both"/>
        <w:rPr>
          <w:ins w:id="2288" w:author="Chairman" w:date="2022-12-12T15:17:00Z"/>
        </w:rPr>
        <w:pPrChange w:id="2289" w:author="Chairman" w:date="2022-12-12T15:17:00Z">
          <w:pPr/>
        </w:pPrChange>
      </w:pPr>
      <w:ins w:id="2290" w:author="Chairman" w:date="2022-12-12T15:17:00Z">
        <w:r w:rsidRPr="004A3C87">
          <w:t>A5-</w:t>
        </w:r>
        <w:r w:rsidRPr="004A3C87">
          <w:rPr>
            <w:b/>
            <w:bCs/>
          </w:rPr>
          <w:t>2.3.7</w:t>
        </w:r>
        <w:r w:rsidRPr="004A3C87">
          <w:tab/>
          <w:t>The operator starts communication using the working frequency and type of communication in accordance with setting up communication.</w:t>
        </w:r>
      </w:ins>
    </w:p>
    <w:p w14:paraId="296FCB50" w14:textId="77777777" w:rsidR="00321DF9" w:rsidRPr="004A3C87" w:rsidRDefault="00321DF9">
      <w:pPr>
        <w:pStyle w:val="Heading2"/>
        <w:jc w:val="both"/>
        <w:rPr>
          <w:ins w:id="2291" w:author="Chairman" w:date="2022-12-12T15:17:00Z"/>
          <w:lang w:eastAsia="ja-JP"/>
        </w:rPr>
        <w:pPrChange w:id="2292" w:author="Chairman" w:date="2022-12-12T15:17:00Z">
          <w:pPr>
            <w:pStyle w:val="Heading2"/>
          </w:pPr>
        </w:pPrChange>
      </w:pPr>
      <w:bookmarkStart w:id="2293" w:name="_Toc121819952"/>
      <w:ins w:id="2294" w:author="Chairman" w:date="2022-12-12T15:17:00Z">
        <w:r w:rsidRPr="004A3C87">
          <w:t>A5-2.4</w:t>
        </w:r>
        <w:r w:rsidRPr="004A3C87">
          <w:rPr>
            <w:lang w:eastAsia="ja-JP"/>
          </w:rPr>
          <w:tab/>
        </w:r>
        <w:r w:rsidRPr="004A3C87">
          <w:rPr>
            <w:rPrChange w:id="2295" w:author="Sinanis, Nick" w:date="2022-11-17T16:31:00Z">
              <w:rPr>
                <w:b w:val="0"/>
                <w:lang w:eastAsia="ja-JP"/>
              </w:rPr>
            </w:rPrChange>
          </w:rPr>
          <w:t>Frequency</w:t>
        </w:r>
        <w:r w:rsidRPr="004A3C87">
          <w:rPr>
            <w:lang w:eastAsia="ja-JP"/>
            <w:rPrChange w:id="2296" w:author="Sinanis, Nick" w:date="2022-11-17T16:31:00Z">
              <w:rPr>
                <w:b w:val="0"/>
                <w:lang w:eastAsia="ja-JP"/>
              </w:rPr>
            </w:rPrChange>
          </w:rPr>
          <w:t xml:space="preserve"> identification and </w:t>
        </w:r>
        <w:r w:rsidRPr="004A3C87">
          <w:rPr>
            <w:lang w:eastAsia="ja-JP"/>
            <w:rPrChange w:id="2297" w:author="Sinanis, Nick" w:date="2022-11-17T16:31:00Z">
              <w:rPr>
                <w:highlight w:val="yellow"/>
                <w:lang w:eastAsia="ja-JP"/>
              </w:rPr>
            </w:rPrChange>
          </w:rPr>
          <w:t xml:space="preserve">following </w:t>
        </w:r>
        <w:r w:rsidRPr="004A3C87">
          <w:rPr>
            <w:lang w:eastAsia="ko-KR"/>
          </w:rPr>
          <w:t>response to a calling station</w:t>
        </w:r>
        <w:bookmarkEnd w:id="2293"/>
      </w:ins>
    </w:p>
    <w:p w14:paraId="40D795AD" w14:textId="77777777" w:rsidR="00321DF9" w:rsidRPr="004A3C87" w:rsidRDefault="00321DF9">
      <w:pPr>
        <w:pStyle w:val="Heading3"/>
        <w:jc w:val="both"/>
        <w:rPr>
          <w:ins w:id="2298" w:author="Chairman" w:date="2022-12-12T15:17:00Z"/>
          <w:lang w:eastAsia="ja-JP"/>
        </w:rPr>
        <w:pPrChange w:id="2299" w:author="Chairman" w:date="2022-12-12T15:17:00Z">
          <w:pPr>
            <w:pStyle w:val="Heading3"/>
          </w:pPr>
        </w:pPrChange>
      </w:pPr>
      <w:bookmarkStart w:id="2300" w:name="_Toc119879339"/>
      <w:bookmarkStart w:id="2301" w:name="_Toc121819953"/>
      <w:ins w:id="2302" w:author="Chairman" w:date="2022-12-12T15:17:00Z">
        <w:r w:rsidRPr="004A3C87">
          <w:t>A5-</w:t>
        </w:r>
        <w:r w:rsidRPr="004A3C87">
          <w:rPr>
            <w:lang w:eastAsia="ja-JP"/>
          </w:rPr>
          <w:t>2.4.1</w:t>
        </w:r>
        <w:r w:rsidRPr="004A3C87">
          <w:rPr>
            <w:lang w:eastAsia="ja-JP"/>
          </w:rPr>
          <w:tab/>
          <w:t>Response to a coast station</w:t>
        </w:r>
        <w:bookmarkEnd w:id="2300"/>
        <w:bookmarkEnd w:id="2301"/>
        <w:r w:rsidRPr="004A3C87">
          <w:rPr>
            <w:lang w:eastAsia="ja-JP"/>
          </w:rPr>
          <w:t xml:space="preserve"> </w:t>
        </w:r>
      </w:ins>
    </w:p>
    <w:p w14:paraId="2995F0FB" w14:textId="77777777" w:rsidR="00321DF9" w:rsidRPr="004A3C87" w:rsidRDefault="00321DF9">
      <w:pPr>
        <w:jc w:val="both"/>
        <w:rPr>
          <w:ins w:id="2303" w:author="Chairman" w:date="2022-12-12T15:17:00Z"/>
        </w:rPr>
        <w:pPrChange w:id="2304" w:author="Chairman" w:date="2022-12-12T15:17:00Z">
          <w:pPr/>
        </w:pPrChange>
      </w:pPr>
      <w:ins w:id="2305" w:author="Chairman" w:date="2022-12-12T15:17:00Z">
        <w:r w:rsidRPr="004A3C87">
          <w:rPr>
            <w:lang w:eastAsia="ja-JP"/>
          </w:rPr>
          <w:t xml:space="preserve">When the calling station is a coast station, the ACS of the called station (ship station) checks </w:t>
        </w:r>
        <w:del w:id="2306" w:author="Hans-Karl von Arnim" w:date="2022-11-17T14:21:00Z">
          <w:r w:rsidRPr="004A3C87" w:rsidDel="00F17D0B">
            <w:rPr>
              <w:lang w:eastAsia="ja-JP"/>
            </w:rPr>
            <w:delText xml:space="preserve">that </w:delText>
          </w:r>
        </w:del>
        <w:r w:rsidRPr="004A3C87">
          <w:rPr>
            <w:lang w:eastAsia="ja-JP"/>
          </w:rPr>
          <w:t xml:space="preserve">whether the working frequency (RX frequency for ship station) proposed by coast station is appropriate for the type of subsequent communication by using the receiver which is handling communication (e.g. the frequency is not busy, sufficient S/N etc.). When it is not suitable </w:t>
        </w:r>
        <w:r w:rsidRPr="004A3C87">
          <w:rPr>
            <w:lang w:eastAsia="ja-JP"/>
            <w:rPrChange w:id="2307" w:author="Sinanis, Nick" w:date="2022-11-17T16:31:00Z">
              <w:rPr>
                <w:highlight w:val="yellow"/>
                <w:lang w:eastAsia="ja-JP"/>
              </w:rPr>
            </w:rPrChange>
          </w:rPr>
          <w:t>in the most</w:t>
        </w:r>
        <w:r w:rsidRPr="004A3C87">
          <w:rPr>
            <w:lang w:eastAsia="ja-JP"/>
          </w:rPr>
          <w:t xml:space="preserve"> appropriate frequency band as recorded in </w:t>
        </w:r>
        <w:r w:rsidRPr="004A3C87">
          <w:t>A5-</w:t>
        </w:r>
        <w:r w:rsidRPr="004A3C87">
          <w:rPr>
            <w:lang w:eastAsia="ja-JP"/>
          </w:rPr>
          <w:t xml:space="preserve">2.3.1, ACS of the called station (ship station) checks again the proposed working frequency for the selected type of communication in the second most appropriate frequency band as recorded in </w:t>
        </w:r>
        <w:r w:rsidRPr="004A3C87">
          <w:t>A5-</w:t>
        </w:r>
        <w:r w:rsidRPr="004A3C87">
          <w:rPr>
            <w:lang w:eastAsia="ja-JP"/>
          </w:rPr>
          <w:t>2.3.1.</w:t>
        </w:r>
      </w:ins>
    </w:p>
    <w:p w14:paraId="784A8C92" w14:textId="77777777" w:rsidR="00321DF9" w:rsidRPr="004A3C87" w:rsidRDefault="00321DF9">
      <w:pPr>
        <w:jc w:val="both"/>
        <w:rPr>
          <w:ins w:id="2308" w:author="Chairman" w:date="2022-12-12T15:17:00Z"/>
          <w:rPrChange w:id="2309" w:author="Sinanis, Nick" w:date="2022-11-17T16:31:00Z">
            <w:rPr>
              <w:ins w:id="2310" w:author="Chairman" w:date="2022-12-12T15:17:00Z"/>
              <w:highlight w:val="yellow"/>
            </w:rPr>
          </w:rPrChange>
        </w:rPr>
        <w:pPrChange w:id="2311" w:author="Chairman" w:date="2022-12-12T15:17:00Z">
          <w:pPr/>
        </w:pPrChange>
      </w:pPr>
      <w:ins w:id="2312" w:author="Chairman" w:date="2022-12-12T15:17:00Z">
        <w:r w:rsidRPr="004A3C87">
          <w:rPr>
            <w:lang w:eastAsia="ja-JP"/>
          </w:rPr>
          <w:t xml:space="preserve">When the proposed working frequency in most or second most appropriate working frequency band is suitable to use for subsequent communication, </w:t>
        </w:r>
        <w:r w:rsidRPr="004A3C87">
          <w:rPr>
            <w:rPrChange w:id="2313" w:author="Sinanis, Nick" w:date="2022-11-17T16:31:00Z">
              <w:rPr>
                <w:highlight w:val="yellow"/>
              </w:rPr>
            </w:rPrChange>
          </w:rPr>
          <w:t>ACS notifies operator of the identified working frequency with proposed mode and the operator can decide whether to accept the ACS call.</w:t>
        </w:r>
        <w:r w:rsidRPr="004A3C87">
          <w:t xml:space="preserve"> </w:t>
        </w:r>
      </w:ins>
    </w:p>
    <w:p w14:paraId="5EFFB081" w14:textId="77777777" w:rsidR="00321DF9" w:rsidRPr="004A3C87" w:rsidRDefault="00321DF9">
      <w:pPr>
        <w:jc w:val="both"/>
        <w:rPr>
          <w:ins w:id="2314" w:author="Chairman" w:date="2022-12-12T15:17:00Z"/>
        </w:rPr>
        <w:pPrChange w:id="2315" w:author="Chairman" w:date="2022-12-12T15:17:00Z">
          <w:pPr/>
        </w:pPrChange>
      </w:pPr>
      <w:ins w:id="2316" w:author="Chairman" w:date="2022-12-12T15:17:00Z">
        <w:r w:rsidRPr="004A3C87">
          <w:rPr>
            <w:rPrChange w:id="2317" w:author="Sinanis, Nick" w:date="2022-11-17T16:31:00Z">
              <w:rPr>
                <w:highlight w:val="yellow"/>
              </w:rPr>
            </w:rPrChange>
          </w:rPr>
          <w:t>If the operator decides to accept the ACS call,</w:t>
        </w:r>
        <w:r w:rsidRPr="004A3C87">
          <w:t xml:space="preserve"> </w:t>
        </w:r>
        <w:r w:rsidRPr="004A3C87">
          <w:rPr>
            <w:lang w:eastAsia="ja-JP"/>
          </w:rPr>
          <w:t xml:space="preserve">ACS </w:t>
        </w:r>
        <w:r w:rsidRPr="004A3C87">
          <w:t>responds to the calling station on the most appropriate ACS frequency as recorded in A5-2.3.1 including the working frequency or channel pos</w:t>
        </w:r>
        <w:r w:rsidRPr="004A3C87">
          <w:rPr>
            <w:rPrChange w:id="2318" w:author="Sinanis, Nick" w:date="2022-11-17T16:31:00Z">
              <w:rPr>
                <w:highlight w:val="yellow"/>
              </w:rPr>
            </w:rPrChange>
          </w:rPr>
          <w:t>i</w:t>
        </w:r>
        <w:r w:rsidRPr="004A3C87">
          <w:t xml:space="preserve">tively. Then the procedure goes to A5-2.3.5. </w:t>
        </w:r>
      </w:ins>
    </w:p>
    <w:p w14:paraId="12231B42" w14:textId="77777777" w:rsidR="00321DF9" w:rsidRPr="004A3C87" w:rsidRDefault="00321DF9">
      <w:pPr>
        <w:jc w:val="both"/>
        <w:rPr>
          <w:ins w:id="2319" w:author="Chairman" w:date="2022-12-12T15:17:00Z"/>
        </w:rPr>
        <w:pPrChange w:id="2320" w:author="Chairman" w:date="2022-12-12T15:17:00Z">
          <w:pPr/>
        </w:pPrChange>
      </w:pPr>
      <w:ins w:id="2321" w:author="Chairman" w:date="2022-12-12T15:17:00Z">
        <w:r w:rsidRPr="004A3C87">
          <w:t>Positive response to a coast station with acceptance of the connection is composed as follows:</w:t>
        </w:r>
      </w:ins>
    </w:p>
    <w:p w14:paraId="67D97702" w14:textId="77777777" w:rsidR="00321DF9" w:rsidRPr="004A3C87" w:rsidRDefault="00321DF9">
      <w:pPr>
        <w:pStyle w:val="enumlev1"/>
        <w:jc w:val="both"/>
        <w:rPr>
          <w:ins w:id="2322" w:author="Chairman" w:date="2022-12-12T15:17:00Z"/>
        </w:rPr>
        <w:pPrChange w:id="2323" w:author="Chairman" w:date="2022-12-12T15:17:00Z">
          <w:pPr>
            <w:pStyle w:val="enumlev1"/>
          </w:pPr>
        </w:pPrChange>
      </w:pPr>
      <w:ins w:id="2324" w:author="Chairman" w:date="2022-12-12T15:17:00Z">
        <w:r w:rsidRPr="004A3C87">
          <w:t>–</w:t>
        </w:r>
        <w:r w:rsidRPr="004A3C87">
          <w:tab/>
          <w:t xml:space="preserve">Category of call: </w:t>
        </w:r>
        <w:r w:rsidRPr="004A3C87">
          <w:tab/>
        </w:r>
        <w:r w:rsidRPr="004A3C87">
          <w:tab/>
        </w:r>
        <w:r w:rsidRPr="004A3C87">
          <w:tab/>
        </w:r>
        <w:r w:rsidRPr="004A3C87">
          <w:tab/>
          <w:t>ACS</w:t>
        </w:r>
      </w:ins>
    </w:p>
    <w:p w14:paraId="1CB7853C" w14:textId="77777777" w:rsidR="00321DF9" w:rsidRPr="004A3C87" w:rsidRDefault="00321DF9">
      <w:pPr>
        <w:pStyle w:val="enumlev1"/>
        <w:jc w:val="both"/>
        <w:rPr>
          <w:ins w:id="2325" w:author="Chairman" w:date="2022-12-12T15:17:00Z"/>
        </w:rPr>
        <w:pPrChange w:id="2326" w:author="Chairman" w:date="2022-12-12T15:17:00Z">
          <w:pPr>
            <w:pStyle w:val="enumlev1"/>
          </w:pPr>
        </w:pPrChange>
      </w:pPr>
      <w:ins w:id="2327" w:author="Chairman" w:date="2022-12-12T15:17:00Z">
        <w:r w:rsidRPr="004A3C87">
          <w:lastRenderedPageBreak/>
          <w:t>–</w:t>
        </w:r>
        <w:r w:rsidRPr="004A3C87">
          <w:tab/>
          <w:t xml:space="preserve">Message 1 first telecommand: </w:t>
        </w:r>
        <w:r w:rsidRPr="004A3C87">
          <w:tab/>
        </w:r>
        <w:r w:rsidRPr="004A3C87">
          <w:tab/>
          <w:t>type of communication (e.g. J3E, F1B or Data)</w:t>
        </w:r>
      </w:ins>
    </w:p>
    <w:p w14:paraId="477F0BCA" w14:textId="77777777" w:rsidR="00321DF9" w:rsidRPr="004A3C87" w:rsidRDefault="00321DF9">
      <w:pPr>
        <w:pStyle w:val="enumlev1"/>
        <w:jc w:val="both"/>
        <w:rPr>
          <w:ins w:id="2328" w:author="Chairman" w:date="2022-12-12T15:17:00Z"/>
        </w:rPr>
        <w:pPrChange w:id="2329" w:author="Chairman" w:date="2022-12-12T15:17:00Z">
          <w:pPr>
            <w:pStyle w:val="enumlev1"/>
          </w:pPr>
        </w:pPrChange>
      </w:pPr>
      <w:ins w:id="2330" w:author="Chairman" w:date="2022-12-12T15:17:00Z">
        <w:r w:rsidRPr="004A3C87">
          <w:t>–</w:t>
        </w:r>
        <w:r w:rsidRPr="004A3C87">
          <w:tab/>
          <w:t xml:space="preserve">Message 1 second telecommand: </w:t>
        </w:r>
        <w:r w:rsidRPr="004A3C87">
          <w:tab/>
          <w:t>no information</w:t>
        </w:r>
      </w:ins>
    </w:p>
    <w:p w14:paraId="6FF418AD" w14:textId="77777777" w:rsidR="00321DF9" w:rsidRPr="004A3C87" w:rsidRDefault="00321DF9">
      <w:pPr>
        <w:pStyle w:val="enumlev1"/>
        <w:jc w:val="both"/>
        <w:rPr>
          <w:ins w:id="2331" w:author="Chairman" w:date="2022-12-12T15:17:00Z"/>
        </w:rPr>
        <w:pPrChange w:id="2332" w:author="Chairman" w:date="2022-12-12T15:17:00Z">
          <w:pPr>
            <w:pStyle w:val="enumlev1"/>
          </w:pPr>
        </w:pPrChange>
      </w:pPr>
      <w:ins w:id="2333" w:author="Chairman" w:date="2022-12-12T15:17:00Z">
        <w:r w:rsidRPr="004A3C87">
          <w:t>–</w:t>
        </w:r>
        <w:r w:rsidRPr="004A3C87">
          <w:tab/>
          <w:t xml:space="preserve">Message 2: </w:t>
        </w:r>
        <w:r w:rsidRPr="004A3C87">
          <w:tab/>
        </w:r>
        <w:r w:rsidRPr="004A3C87">
          <w:tab/>
        </w:r>
        <w:r w:rsidRPr="004A3C87">
          <w:tab/>
        </w:r>
        <w:r w:rsidRPr="004A3C87">
          <w:tab/>
        </w:r>
        <w:r w:rsidRPr="004A3C87">
          <w:tab/>
          <w:t>working frequency</w:t>
        </w:r>
      </w:ins>
    </w:p>
    <w:p w14:paraId="02638BF4" w14:textId="77777777" w:rsidR="00321DF9" w:rsidRPr="004A3C87" w:rsidRDefault="00321DF9">
      <w:pPr>
        <w:jc w:val="both"/>
        <w:rPr>
          <w:ins w:id="2334" w:author="Chairman" w:date="2022-12-12T15:17:00Z"/>
          <w:rPrChange w:id="2335" w:author="Sinanis, Nick" w:date="2022-11-17T16:31:00Z">
            <w:rPr>
              <w:ins w:id="2336" w:author="Chairman" w:date="2022-12-12T15:17:00Z"/>
              <w:highlight w:val="yellow"/>
            </w:rPr>
          </w:rPrChange>
        </w:rPr>
        <w:pPrChange w:id="2337" w:author="Chairman" w:date="2022-12-12T15:17:00Z">
          <w:pPr/>
        </w:pPrChange>
      </w:pPr>
      <w:ins w:id="2338" w:author="Chairman" w:date="2022-12-12T15:17:00Z">
        <w:r w:rsidRPr="004A3C87">
          <w:rPr>
            <w:rPrChange w:id="2339" w:author="Sinanis, Nick" w:date="2022-11-17T16:31:00Z">
              <w:rPr>
                <w:highlight w:val="yellow"/>
              </w:rPr>
            </w:rPrChange>
          </w:rPr>
          <w:t xml:space="preserve">If the operator decides to reject the ACS call, </w:t>
        </w:r>
        <w:r w:rsidRPr="004A3C87">
          <w:rPr>
            <w:lang w:eastAsia="ja-JP"/>
          </w:rPr>
          <w:t xml:space="preserve">ACS </w:t>
        </w:r>
        <w:r w:rsidRPr="004A3C87">
          <w:t xml:space="preserve">responds to the calling station on the </w:t>
        </w:r>
        <w:r w:rsidRPr="004A3C87">
          <w:rPr>
            <w:rPrChange w:id="2340" w:author="Sinanis, Nick" w:date="2022-11-17T16:31:00Z">
              <w:rPr>
                <w:highlight w:val="yellow"/>
              </w:rPr>
            </w:rPrChange>
          </w:rPr>
          <w:t xml:space="preserve">most appropriate </w:t>
        </w:r>
        <w:r w:rsidRPr="004A3C87">
          <w:t xml:space="preserve">ACS frequency as recorded in A5-2.3.1 </w:t>
        </w:r>
        <w:r w:rsidRPr="004A3C87">
          <w:rPr>
            <w:rPrChange w:id="2341" w:author="Sinanis, Nick" w:date="2022-11-17T16:31:00Z">
              <w:rPr>
                <w:highlight w:val="yellow"/>
              </w:rPr>
            </w:rPrChange>
          </w:rPr>
          <w:t xml:space="preserve">negatively and the procedure goes to restart scanning. </w:t>
        </w:r>
      </w:ins>
    </w:p>
    <w:p w14:paraId="3FFCC0B8" w14:textId="77777777" w:rsidR="00321DF9" w:rsidRPr="004A3C87" w:rsidRDefault="00321DF9">
      <w:pPr>
        <w:jc w:val="both"/>
        <w:rPr>
          <w:ins w:id="2342" w:author="Chairman" w:date="2022-12-12T15:17:00Z"/>
          <w:rPrChange w:id="2343" w:author="Sinanis, Nick" w:date="2022-11-17T16:31:00Z">
            <w:rPr>
              <w:ins w:id="2344" w:author="Chairman" w:date="2022-12-12T15:17:00Z"/>
              <w:highlight w:val="yellow"/>
            </w:rPr>
          </w:rPrChange>
        </w:rPr>
        <w:pPrChange w:id="2345" w:author="Chairman" w:date="2022-12-12T15:17:00Z">
          <w:pPr/>
        </w:pPrChange>
      </w:pPr>
      <w:ins w:id="2346" w:author="Chairman" w:date="2022-12-12T15:17:00Z">
        <w:r w:rsidRPr="004A3C87">
          <w:rPr>
            <w:rPrChange w:id="2347" w:author="Sinanis, Nick" w:date="2022-11-17T16:31:00Z">
              <w:rPr>
                <w:highlight w:val="yellow"/>
              </w:rPr>
            </w:rPrChange>
          </w:rPr>
          <w:t>Negative response to a coast station when the operator decides to reject the call is composed is follows:</w:t>
        </w:r>
      </w:ins>
    </w:p>
    <w:p w14:paraId="5E7A2BB6" w14:textId="77777777" w:rsidR="00321DF9" w:rsidRPr="004A3C87" w:rsidRDefault="00321DF9">
      <w:pPr>
        <w:pStyle w:val="enumlev1"/>
        <w:jc w:val="both"/>
        <w:rPr>
          <w:ins w:id="2348" w:author="Chairman" w:date="2022-12-12T15:17:00Z"/>
          <w:rPrChange w:id="2349" w:author="Sinanis, Nick" w:date="2022-11-17T16:31:00Z">
            <w:rPr>
              <w:ins w:id="2350" w:author="Chairman" w:date="2022-12-12T15:17:00Z"/>
              <w:highlight w:val="yellow"/>
            </w:rPr>
          </w:rPrChange>
        </w:rPr>
        <w:pPrChange w:id="2351" w:author="Chairman" w:date="2022-12-12T15:17:00Z">
          <w:pPr>
            <w:pStyle w:val="enumlev1"/>
          </w:pPr>
        </w:pPrChange>
      </w:pPr>
      <w:ins w:id="2352" w:author="Chairman" w:date="2022-12-12T15:17:00Z">
        <w:r w:rsidRPr="004A3C87">
          <w:rPr>
            <w:rFonts w:hint="eastAsia"/>
            <w:rPrChange w:id="2353" w:author="Sinanis, Nick" w:date="2022-11-17T16:31:00Z">
              <w:rPr>
                <w:rFonts w:hint="eastAsia"/>
                <w:highlight w:val="yellow"/>
              </w:rPr>
            </w:rPrChange>
          </w:rPr>
          <w:t>–</w:t>
        </w:r>
        <w:r w:rsidRPr="004A3C87">
          <w:rPr>
            <w:rPrChange w:id="2354" w:author="Sinanis, Nick" w:date="2022-11-17T16:31:00Z">
              <w:rPr>
                <w:highlight w:val="yellow"/>
              </w:rPr>
            </w:rPrChange>
          </w:rPr>
          <w:tab/>
          <w:t xml:space="preserve">Category: </w:t>
        </w:r>
        <w:r w:rsidRPr="004A3C87">
          <w:rPr>
            <w:rPrChange w:id="2355" w:author="Sinanis, Nick" w:date="2022-11-17T16:31:00Z">
              <w:rPr>
                <w:highlight w:val="yellow"/>
              </w:rPr>
            </w:rPrChange>
          </w:rPr>
          <w:tab/>
        </w:r>
        <w:r w:rsidRPr="004A3C87">
          <w:rPr>
            <w:rPrChange w:id="2356" w:author="Sinanis, Nick" w:date="2022-11-17T16:31:00Z">
              <w:rPr>
                <w:highlight w:val="yellow"/>
              </w:rPr>
            </w:rPrChange>
          </w:rPr>
          <w:tab/>
        </w:r>
        <w:r w:rsidRPr="004A3C87">
          <w:rPr>
            <w:rPrChange w:id="2357" w:author="Sinanis, Nick" w:date="2022-11-17T16:31:00Z">
              <w:rPr>
                <w:highlight w:val="yellow"/>
              </w:rPr>
            </w:rPrChange>
          </w:rPr>
          <w:tab/>
        </w:r>
        <w:r w:rsidRPr="004A3C87">
          <w:rPr>
            <w:rPrChange w:id="2358" w:author="Sinanis, Nick" w:date="2022-11-17T16:31:00Z">
              <w:rPr>
                <w:highlight w:val="yellow"/>
              </w:rPr>
            </w:rPrChange>
          </w:rPr>
          <w:tab/>
        </w:r>
        <w:r w:rsidRPr="004A3C87">
          <w:rPr>
            <w:rPrChange w:id="2359" w:author="Sinanis, Nick" w:date="2022-11-17T16:31:00Z">
              <w:rPr>
                <w:highlight w:val="yellow"/>
              </w:rPr>
            </w:rPrChange>
          </w:rPr>
          <w:tab/>
          <w:t>ACS</w:t>
        </w:r>
      </w:ins>
    </w:p>
    <w:p w14:paraId="0FEBBFEF" w14:textId="77777777" w:rsidR="00321DF9" w:rsidRPr="004A3C87" w:rsidRDefault="00321DF9">
      <w:pPr>
        <w:pStyle w:val="enumlev1"/>
        <w:jc w:val="both"/>
        <w:rPr>
          <w:ins w:id="2360" w:author="Chairman" w:date="2022-12-12T15:17:00Z"/>
          <w:rPrChange w:id="2361" w:author="Sinanis, Nick" w:date="2022-11-17T16:31:00Z">
            <w:rPr>
              <w:ins w:id="2362" w:author="Chairman" w:date="2022-12-12T15:17:00Z"/>
              <w:highlight w:val="yellow"/>
            </w:rPr>
          </w:rPrChange>
        </w:rPr>
        <w:pPrChange w:id="2363" w:author="Chairman" w:date="2022-12-12T15:17:00Z">
          <w:pPr>
            <w:pStyle w:val="enumlev1"/>
          </w:pPr>
        </w:pPrChange>
      </w:pPr>
      <w:ins w:id="2364" w:author="Chairman" w:date="2022-12-12T15:17:00Z">
        <w:r w:rsidRPr="004A3C87">
          <w:rPr>
            <w:rFonts w:hint="eastAsia"/>
            <w:rPrChange w:id="2365" w:author="Sinanis, Nick" w:date="2022-11-17T16:31:00Z">
              <w:rPr>
                <w:rFonts w:hint="eastAsia"/>
                <w:highlight w:val="yellow"/>
              </w:rPr>
            </w:rPrChange>
          </w:rPr>
          <w:t>–</w:t>
        </w:r>
        <w:r w:rsidRPr="004A3C87">
          <w:rPr>
            <w:rPrChange w:id="2366" w:author="Sinanis, Nick" w:date="2022-11-17T16:31:00Z">
              <w:rPr>
                <w:highlight w:val="yellow"/>
              </w:rPr>
            </w:rPrChange>
          </w:rPr>
          <w:tab/>
          <w:t xml:space="preserve">Message 1 first telecommand: </w:t>
        </w:r>
        <w:r w:rsidRPr="004A3C87">
          <w:rPr>
            <w:rPrChange w:id="2367" w:author="Sinanis, Nick" w:date="2022-11-17T16:31:00Z">
              <w:rPr>
                <w:highlight w:val="yellow"/>
              </w:rPr>
            </w:rPrChange>
          </w:rPr>
          <w:tab/>
        </w:r>
        <w:r w:rsidRPr="004A3C87">
          <w:rPr>
            <w:rPrChange w:id="2368" w:author="Sinanis, Nick" w:date="2022-11-17T16:31:00Z">
              <w:rPr>
                <w:highlight w:val="yellow"/>
              </w:rPr>
            </w:rPrChange>
          </w:rPr>
          <w:tab/>
          <w:t>Unable to comply</w:t>
        </w:r>
      </w:ins>
    </w:p>
    <w:p w14:paraId="622EECFE" w14:textId="77777777" w:rsidR="00321DF9" w:rsidRPr="004A3C87" w:rsidRDefault="00321DF9">
      <w:pPr>
        <w:pStyle w:val="enumlev1"/>
        <w:ind w:left="5040" w:hanging="5040"/>
        <w:jc w:val="both"/>
        <w:rPr>
          <w:ins w:id="2369" w:author="Chairman" w:date="2022-12-12T15:17:00Z"/>
          <w:rPrChange w:id="2370" w:author="Sinanis, Nick" w:date="2022-11-17T16:31:00Z">
            <w:rPr>
              <w:ins w:id="2371" w:author="Chairman" w:date="2022-12-12T15:17:00Z"/>
              <w:highlight w:val="yellow"/>
            </w:rPr>
          </w:rPrChange>
        </w:rPr>
        <w:pPrChange w:id="2372" w:author="Chairman" w:date="2022-12-12T15:17:00Z">
          <w:pPr>
            <w:pStyle w:val="enumlev1"/>
            <w:ind w:left="5040" w:hanging="5040"/>
          </w:pPr>
        </w:pPrChange>
      </w:pPr>
      <w:ins w:id="2373" w:author="Chairman" w:date="2022-12-12T15:17:00Z">
        <w:r w:rsidRPr="004A3C87">
          <w:rPr>
            <w:rFonts w:hint="eastAsia"/>
            <w:rPrChange w:id="2374" w:author="Sinanis, Nick" w:date="2022-11-17T16:31:00Z">
              <w:rPr>
                <w:rFonts w:hint="eastAsia"/>
                <w:highlight w:val="yellow"/>
              </w:rPr>
            </w:rPrChange>
          </w:rPr>
          <w:t>–</w:t>
        </w:r>
        <w:r w:rsidRPr="004A3C87">
          <w:rPr>
            <w:rPrChange w:id="2375" w:author="Sinanis, Nick" w:date="2022-11-17T16:31:00Z">
              <w:rPr>
                <w:highlight w:val="yellow"/>
              </w:rPr>
            </w:rPrChange>
          </w:rPr>
          <w:tab/>
          <w:t xml:space="preserve">Message 1 second telecommand: </w:t>
        </w:r>
        <w:r w:rsidRPr="004A3C87">
          <w:rPr>
            <w:rPrChange w:id="2376" w:author="Sinanis, Nick" w:date="2022-11-17T16:31:00Z">
              <w:rPr>
                <w:highlight w:val="yellow"/>
              </w:rPr>
            </w:rPrChange>
          </w:rPr>
          <w:tab/>
          <w:t>No operator available or Operator temporarily unavailable</w:t>
        </w:r>
      </w:ins>
    </w:p>
    <w:p w14:paraId="3D46BCD1" w14:textId="77777777" w:rsidR="00321DF9" w:rsidRPr="004A3C87" w:rsidRDefault="00321DF9">
      <w:pPr>
        <w:pStyle w:val="enumlev1"/>
        <w:jc w:val="both"/>
        <w:rPr>
          <w:ins w:id="2377" w:author="Chairman" w:date="2022-12-12T15:17:00Z"/>
          <w:rPrChange w:id="2378" w:author="Sinanis, Nick" w:date="2022-11-17T16:31:00Z">
            <w:rPr>
              <w:ins w:id="2379" w:author="Chairman" w:date="2022-12-12T15:17:00Z"/>
              <w:highlight w:val="yellow"/>
            </w:rPr>
          </w:rPrChange>
        </w:rPr>
        <w:pPrChange w:id="2380" w:author="Chairman" w:date="2022-12-12T15:17:00Z">
          <w:pPr>
            <w:pStyle w:val="enumlev1"/>
          </w:pPr>
        </w:pPrChange>
      </w:pPr>
      <w:ins w:id="2381" w:author="Chairman" w:date="2022-12-12T15:17:00Z">
        <w:r w:rsidRPr="004A3C87">
          <w:rPr>
            <w:rFonts w:hint="eastAsia"/>
            <w:rPrChange w:id="2382" w:author="Sinanis, Nick" w:date="2022-11-17T16:31:00Z">
              <w:rPr>
                <w:rFonts w:hint="eastAsia"/>
                <w:highlight w:val="yellow"/>
              </w:rPr>
            </w:rPrChange>
          </w:rPr>
          <w:t>–</w:t>
        </w:r>
        <w:r w:rsidRPr="004A3C87">
          <w:rPr>
            <w:rPrChange w:id="2383" w:author="Sinanis, Nick" w:date="2022-11-17T16:31:00Z">
              <w:rPr>
                <w:highlight w:val="yellow"/>
              </w:rPr>
            </w:rPrChange>
          </w:rPr>
          <w:tab/>
          <w:t xml:space="preserve">Message 2: </w:t>
        </w:r>
        <w:r w:rsidRPr="004A3C87">
          <w:rPr>
            <w:rPrChange w:id="2384" w:author="Sinanis, Nick" w:date="2022-11-17T16:31:00Z">
              <w:rPr>
                <w:highlight w:val="yellow"/>
              </w:rPr>
            </w:rPrChange>
          </w:rPr>
          <w:tab/>
        </w:r>
        <w:r w:rsidRPr="004A3C87">
          <w:rPr>
            <w:rPrChange w:id="2385" w:author="Sinanis, Nick" w:date="2022-11-17T16:31:00Z">
              <w:rPr>
                <w:highlight w:val="yellow"/>
              </w:rPr>
            </w:rPrChange>
          </w:rPr>
          <w:tab/>
        </w:r>
        <w:r w:rsidRPr="004A3C87">
          <w:rPr>
            <w:rPrChange w:id="2386" w:author="Sinanis, Nick" w:date="2022-11-17T16:31:00Z">
              <w:rPr>
                <w:highlight w:val="yellow"/>
              </w:rPr>
            </w:rPrChange>
          </w:rPr>
          <w:tab/>
        </w:r>
        <w:r w:rsidRPr="004A3C87">
          <w:rPr>
            <w:rPrChange w:id="2387" w:author="Sinanis, Nick" w:date="2022-11-17T16:31:00Z">
              <w:rPr>
                <w:highlight w:val="yellow"/>
              </w:rPr>
            </w:rPrChange>
          </w:rPr>
          <w:tab/>
        </w:r>
        <w:r w:rsidRPr="004A3C87">
          <w:rPr>
            <w:rPrChange w:id="2388" w:author="Sinanis, Nick" w:date="2022-11-17T16:31:00Z">
              <w:rPr>
                <w:highlight w:val="yellow"/>
              </w:rPr>
            </w:rPrChange>
          </w:rPr>
          <w:tab/>
        </w:r>
        <w:r w:rsidRPr="004A3C87">
          <w:t>position if available, or no information</w:t>
        </w:r>
      </w:ins>
    </w:p>
    <w:p w14:paraId="5DC67105" w14:textId="77777777" w:rsidR="00321DF9" w:rsidRPr="004A3C87" w:rsidRDefault="00321DF9">
      <w:pPr>
        <w:pStyle w:val="enumlev1"/>
        <w:jc w:val="both"/>
        <w:rPr>
          <w:ins w:id="2389" w:author="Chairman" w:date="2022-12-12T15:17:00Z"/>
        </w:rPr>
        <w:pPrChange w:id="2390" w:author="Chairman" w:date="2022-12-12T15:17:00Z">
          <w:pPr>
            <w:pStyle w:val="enumlev1"/>
          </w:pPr>
        </w:pPrChange>
      </w:pPr>
    </w:p>
    <w:p w14:paraId="20EAB784" w14:textId="77777777" w:rsidR="00321DF9" w:rsidRPr="004A3C87" w:rsidRDefault="00321DF9">
      <w:pPr>
        <w:jc w:val="both"/>
        <w:rPr>
          <w:ins w:id="2391" w:author="Chairman" w:date="2022-12-12T15:17:00Z"/>
        </w:rPr>
        <w:pPrChange w:id="2392" w:author="Chairman" w:date="2022-12-12T15:17:00Z">
          <w:pPr/>
        </w:pPrChange>
      </w:pPr>
      <w:ins w:id="2393" w:author="Chairman" w:date="2022-12-12T15:17:00Z">
        <w:r w:rsidRPr="004A3C87">
          <w:rPr>
            <w:lang w:eastAsia="ja-JP"/>
          </w:rPr>
          <w:t>When it is not suitable on most and second most appropriate frequency band, ACS</w:t>
        </w:r>
        <w:r w:rsidRPr="004A3C87">
          <w:t xml:space="preserve"> responds to reject the connection to the calling station on the most appropriate ACS frequency as recorded in accordance with A5-2.3.1, and then the ACS receiver restarts scanning.</w:t>
        </w:r>
      </w:ins>
    </w:p>
    <w:p w14:paraId="678F0F9A" w14:textId="77777777" w:rsidR="00321DF9" w:rsidRPr="004A3C87" w:rsidRDefault="00321DF9">
      <w:pPr>
        <w:jc w:val="both"/>
        <w:rPr>
          <w:ins w:id="2394" w:author="Chairman" w:date="2022-12-12T15:17:00Z"/>
        </w:rPr>
        <w:pPrChange w:id="2395" w:author="Chairman" w:date="2022-12-12T15:17:00Z">
          <w:pPr/>
        </w:pPrChange>
      </w:pPr>
      <w:ins w:id="2396" w:author="Chairman" w:date="2022-12-12T15:17:00Z">
        <w:r w:rsidRPr="004A3C87">
          <w:t xml:space="preserve">Negative response </w:t>
        </w:r>
        <w:del w:id="2397" w:author="Hans-Karl von Arnim" w:date="2022-11-17T14:30:00Z">
          <w:r w:rsidRPr="004A3C87" w:rsidDel="00836504">
            <w:delText xml:space="preserve"> </w:delText>
          </w:r>
        </w:del>
        <w:r w:rsidRPr="004A3C87">
          <w:t>to a coast station with when there is no identified working frequency is composed as follows:</w:t>
        </w:r>
      </w:ins>
    </w:p>
    <w:p w14:paraId="7656802D" w14:textId="77777777" w:rsidR="00321DF9" w:rsidRPr="004A3C87" w:rsidRDefault="00321DF9">
      <w:pPr>
        <w:pStyle w:val="enumlev1"/>
        <w:jc w:val="both"/>
        <w:rPr>
          <w:ins w:id="2398" w:author="Chairman" w:date="2022-12-12T15:17:00Z"/>
        </w:rPr>
        <w:pPrChange w:id="2399" w:author="Chairman" w:date="2022-12-12T15:17:00Z">
          <w:pPr>
            <w:pStyle w:val="enumlev1"/>
          </w:pPr>
        </w:pPrChange>
      </w:pPr>
      <w:ins w:id="2400" w:author="Chairman" w:date="2022-12-12T15:17:00Z">
        <w:r w:rsidRPr="004A3C87">
          <w:t>–</w:t>
        </w:r>
        <w:r w:rsidRPr="004A3C87">
          <w:tab/>
          <w:t xml:space="preserve">Category of call: </w:t>
        </w:r>
        <w:r w:rsidRPr="004A3C87">
          <w:tab/>
        </w:r>
        <w:r w:rsidRPr="004A3C87">
          <w:tab/>
        </w:r>
        <w:r w:rsidRPr="004A3C87">
          <w:tab/>
        </w:r>
        <w:r w:rsidRPr="004A3C87">
          <w:tab/>
          <w:t>ACS</w:t>
        </w:r>
      </w:ins>
    </w:p>
    <w:p w14:paraId="6F803A80" w14:textId="77777777" w:rsidR="00321DF9" w:rsidRPr="004A3C87" w:rsidRDefault="00321DF9">
      <w:pPr>
        <w:pStyle w:val="enumlev1"/>
        <w:jc w:val="both"/>
        <w:rPr>
          <w:ins w:id="2401" w:author="Chairman" w:date="2022-12-12T15:17:00Z"/>
        </w:rPr>
        <w:pPrChange w:id="2402" w:author="Chairman" w:date="2022-12-12T15:17:00Z">
          <w:pPr>
            <w:pStyle w:val="enumlev1"/>
          </w:pPr>
        </w:pPrChange>
      </w:pPr>
      <w:ins w:id="2403" w:author="Chairman" w:date="2022-12-12T15:17:00Z">
        <w:r w:rsidRPr="004A3C87">
          <w:t>–</w:t>
        </w:r>
        <w:r w:rsidRPr="004A3C87">
          <w:tab/>
          <w:t xml:space="preserve">Message 1 first telecommand: </w:t>
        </w:r>
        <w:r w:rsidRPr="004A3C87">
          <w:tab/>
        </w:r>
        <w:r w:rsidRPr="004A3C87">
          <w:tab/>
          <w:t>Unable to comply</w:t>
        </w:r>
      </w:ins>
    </w:p>
    <w:p w14:paraId="25513FF4" w14:textId="77777777" w:rsidR="00321DF9" w:rsidRPr="004A3C87" w:rsidRDefault="00321DF9">
      <w:pPr>
        <w:pStyle w:val="enumlev1"/>
        <w:jc w:val="both"/>
        <w:rPr>
          <w:ins w:id="2404" w:author="Chairman" w:date="2022-12-12T15:17:00Z"/>
        </w:rPr>
        <w:pPrChange w:id="2405" w:author="Chairman" w:date="2022-12-12T15:17:00Z">
          <w:pPr>
            <w:pStyle w:val="enumlev1"/>
          </w:pPr>
        </w:pPrChange>
      </w:pPr>
      <w:ins w:id="2406" w:author="Chairman" w:date="2022-12-12T15:17:00Z">
        <w:r w:rsidRPr="004A3C87">
          <w:t>–</w:t>
        </w:r>
        <w:r w:rsidRPr="004A3C87">
          <w:tab/>
          <w:t xml:space="preserve">Message 1 second telecommand: </w:t>
        </w:r>
        <w:r w:rsidRPr="004A3C87">
          <w:tab/>
          <w:t>Unable to use proposed channel</w:t>
        </w:r>
      </w:ins>
    </w:p>
    <w:p w14:paraId="390F4C6E" w14:textId="77777777" w:rsidR="00321DF9" w:rsidRPr="004A3C87" w:rsidRDefault="00321DF9">
      <w:pPr>
        <w:pStyle w:val="enumlev1"/>
        <w:jc w:val="both"/>
        <w:rPr>
          <w:ins w:id="2407" w:author="Chairman" w:date="2022-12-12T15:17:00Z"/>
        </w:rPr>
        <w:pPrChange w:id="2408" w:author="Chairman" w:date="2022-12-12T15:17:00Z">
          <w:pPr>
            <w:pStyle w:val="enumlev1"/>
          </w:pPr>
        </w:pPrChange>
      </w:pPr>
      <w:ins w:id="2409" w:author="Chairman" w:date="2022-12-12T15:17:00Z">
        <w:r w:rsidRPr="004A3C87">
          <w:t>–</w:t>
        </w:r>
        <w:r w:rsidRPr="004A3C87">
          <w:tab/>
          <w:t xml:space="preserve">Message 2: </w:t>
        </w:r>
        <w:r w:rsidRPr="004A3C87">
          <w:tab/>
        </w:r>
        <w:r w:rsidRPr="004A3C87">
          <w:tab/>
        </w:r>
        <w:r w:rsidRPr="004A3C87">
          <w:tab/>
        </w:r>
        <w:r w:rsidRPr="004A3C87">
          <w:tab/>
        </w:r>
        <w:r w:rsidRPr="004A3C87">
          <w:tab/>
          <w:t>position if available, or no information</w:t>
        </w:r>
      </w:ins>
    </w:p>
    <w:p w14:paraId="1AF3FB2B" w14:textId="77777777" w:rsidR="00321DF9" w:rsidRPr="004A3C87" w:rsidRDefault="00321DF9" w:rsidP="000F22B6">
      <w:pPr>
        <w:pStyle w:val="FigureNo"/>
        <w:rPr>
          <w:ins w:id="2410" w:author="Chairman" w:date="2022-12-12T15:17:00Z"/>
        </w:rPr>
      </w:pPr>
      <w:ins w:id="2411" w:author="Chairman" w:date="2022-12-12T15:17:00Z">
        <w:r w:rsidRPr="004A3C87">
          <w:lastRenderedPageBreak/>
          <w:t>FIGURE A5-2</w:t>
        </w:r>
      </w:ins>
    </w:p>
    <w:p w14:paraId="1CF766FB" w14:textId="77777777" w:rsidR="00321DF9" w:rsidRPr="004A3C87" w:rsidRDefault="00321DF9" w:rsidP="000F22B6">
      <w:pPr>
        <w:pStyle w:val="Figuretitle"/>
        <w:rPr>
          <w:ins w:id="2412" w:author="Chairman" w:date="2022-12-12T15:17:00Z"/>
        </w:rPr>
      </w:pPr>
      <w:ins w:id="2413" w:author="Chairman" w:date="2022-12-12T15:17:00Z">
        <w:r w:rsidRPr="004A3C87">
          <w:t xml:space="preserve">Flow Chart for the Working Frequency </w:t>
        </w:r>
        <w:r w:rsidRPr="004A3C87">
          <w:rPr>
            <w:rPrChange w:id="2414" w:author="Hans-Karl von Arnim" w:date="2022-11-20T23:17:00Z">
              <w:rPr>
                <w:highlight w:val="yellow"/>
              </w:rPr>
            </w:rPrChange>
          </w:rPr>
          <w:t>I</w:t>
        </w:r>
        <w:r w:rsidRPr="004A3C87">
          <w:rPr>
            <w:rPrChange w:id="2415" w:author="Hans-Karl von Arnim" w:date="2022-11-20T23:17:00Z">
              <w:rPr>
                <w:b w:val="0"/>
              </w:rPr>
            </w:rPrChange>
          </w:rPr>
          <w:t xml:space="preserve">dentification and </w:t>
        </w:r>
        <w:r w:rsidRPr="004A3C87">
          <w:rPr>
            <w:rPrChange w:id="2416" w:author="Hans-Karl von Arnim" w:date="2022-11-20T23:17:00Z">
              <w:rPr>
                <w:highlight w:val="yellow"/>
              </w:rPr>
            </w:rPrChange>
          </w:rPr>
          <w:t>following</w:t>
        </w:r>
        <w:r w:rsidRPr="004A3C87">
          <w:rPr>
            <w:rPrChange w:id="2417" w:author="Hans-Karl von Arnim" w:date="2022-11-20T23:17:00Z">
              <w:rPr>
                <w:b w:val="0"/>
              </w:rPr>
            </w:rPrChange>
          </w:rPr>
          <w:t xml:space="preserve"> ACS response</w:t>
        </w:r>
        <w:r w:rsidRPr="004A3C87">
          <w:t xml:space="preserve"> for the Called Station when calling station is a coast station</w:t>
        </w:r>
      </w:ins>
    </w:p>
    <w:p w14:paraId="5A36742A" w14:textId="77777777" w:rsidR="00321DF9" w:rsidRPr="004A3C87" w:rsidRDefault="00321DF9">
      <w:pPr>
        <w:pStyle w:val="Figure"/>
        <w:jc w:val="both"/>
        <w:rPr>
          <w:ins w:id="2418" w:author="Chairman" w:date="2022-12-12T15:17:00Z"/>
          <w:noProof w:val="0"/>
        </w:rPr>
        <w:pPrChange w:id="2419" w:author="Chairman" w:date="2022-12-12T15:17:00Z">
          <w:pPr>
            <w:pStyle w:val="Figure"/>
          </w:pPr>
        </w:pPrChange>
      </w:pPr>
      <w:ins w:id="2420" w:author="Chairman" w:date="2022-12-12T15:17:00Z">
        <w:r w:rsidRPr="004A3C87">
          <w:rPr>
            <w:noProof w:val="0"/>
          </w:rPr>
          <w:object w:dxaOrig="10050" w:dyaOrig="11580" w14:anchorId="3BBBE059">
            <v:shape id="_x0000_i1029" type="#_x0000_t75" style="width:463.2pt;height:536.75pt" o:ole="">
              <v:imagedata r:id="rId18" o:title=""/>
            </v:shape>
            <o:OLEObject Type="Embed" ProgID="Visio.Drawing.15" ShapeID="_x0000_i1029" DrawAspect="Content" ObjectID="_1742201528" r:id="rId19"/>
          </w:object>
        </w:r>
      </w:ins>
    </w:p>
    <w:p w14:paraId="761345F2" w14:textId="77777777" w:rsidR="00321DF9" w:rsidRPr="004A3C87" w:rsidRDefault="00321DF9">
      <w:pPr>
        <w:pStyle w:val="Heading3"/>
        <w:jc w:val="both"/>
        <w:rPr>
          <w:ins w:id="2421" w:author="Chairman" w:date="2022-12-12T15:17:00Z"/>
          <w:lang w:eastAsia="ja-JP"/>
        </w:rPr>
        <w:pPrChange w:id="2422" w:author="Chairman" w:date="2022-12-12T15:17:00Z">
          <w:pPr>
            <w:pStyle w:val="Heading3"/>
          </w:pPr>
        </w:pPrChange>
      </w:pPr>
      <w:bookmarkStart w:id="2423" w:name="_Toc119879340"/>
      <w:bookmarkStart w:id="2424" w:name="_Toc121819954"/>
      <w:ins w:id="2425" w:author="Chairman" w:date="2022-12-12T15:17:00Z">
        <w:r w:rsidRPr="004A3C87">
          <w:lastRenderedPageBreak/>
          <w:t>A5-</w:t>
        </w:r>
        <w:r w:rsidRPr="004A3C87">
          <w:rPr>
            <w:lang w:eastAsia="ja-JP"/>
          </w:rPr>
          <w:t>2.4.2</w:t>
        </w:r>
        <w:r w:rsidRPr="004A3C87">
          <w:rPr>
            <w:lang w:eastAsia="ja-JP"/>
          </w:rPr>
          <w:tab/>
          <w:t xml:space="preserve">Response to a ship </w:t>
        </w:r>
        <w:r w:rsidRPr="004A3C87">
          <w:rPr>
            <w:lang w:eastAsia="ko-KR"/>
          </w:rPr>
          <w:t>station</w:t>
        </w:r>
        <w:bookmarkEnd w:id="2423"/>
        <w:bookmarkEnd w:id="2424"/>
        <w:r w:rsidRPr="004A3C87">
          <w:rPr>
            <w:lang w:eastAsia="ja-JP"/>
          </w:rPr>
          <w:t xml:space="preserve"> </w:t>
        </w:r>
      </w:ins>
    </w:p>
    <w:p w14:paraId="5C6F5B2F" w14:textId="77777777" w:rsidR="00321DF9" w:rsidRPr="004A3C87" w:rsidRDefault="00321DF9">
      <w:pPr>
        <w:pStyle w:val="Heading4"/>
        <w:rPr>
          <w:ins w:id="2426" w:author="Chairman" w:date="2022-12-12T15:17:00Z"/>
          <w:lang w:eastAsia="ja-JP"/>
        </w:rPr>
        <w:pPrChange w:id="2427" w:author="Chairman" w:date="2022-12-12T15:17:00Z">
          <w:pPr>
            <w:keepNext/>
            <w:keepLines/>
            <w:tabs>
              <w:tab w:val="clear" w:pos="1134"/>
            </w:tabs>
            <w:spacing w:before="200"/>
            <w:ind w:left="1134" w:hanging="1134"/>
            <w:outlineLvl w:val="2"/>
          </w:pPr>
        </w:pPrChange>
      </w:pPr>
      <w:ins w:id="2428" w:author="Chairman" w:date="2022-12-12T15:17:00Z">
        <w:r w:rsidRPr="004A3C87">
          <w:t>A5-</w:t>
        </w:r>
        <w:r w:rsidRPr="004A3C87">
          <w:rPr>
            <w:lang w:eastAsia="ja-JP"/>
            <w:rPrChange w:id="2429" w:author="Sinanis, Nick" w:date="2022-11-17T16:33:00Z">
              <w:rPr>
                <w:b/>
                <w:highlight w:val="yellow"/>
                <w:lang w:eastAsia="ja-JP"/>
              </w:rPr>
            </w:rPrChange>
          </w:rPr>
          <w:t>2.4.2.1</w:t>
        </w:r>
        <w:r w:rsidRPr="004A3C87">
          <w:tab/>
        </w:r>
        <w:r w:rsidRPr="004A3C87">
          <w:rPr>
            <w:lang w:eastAsia="ja-JP"/>
            <w:rPrChange w:id="2430" w:author="Sinanis, Nick" w:date="2022-11-17T16:33:00Z">
              <w:rPr>
                <w:b/>
                <w:highlight w:val="yellow"/>
                <w:lang w:eastAsia="ja-JP"/>
              </w:rPr>
            </w:rPrChange>
          </w:rPr>
          <w:t xml:space="preserve"> Response of a ship to a ship station</w:t>
        </w:r>
      </w:ins>
    </w:p>
    <w:p w14:paraId="370A0719" w14:textId="77777777" w:rsidR="00321DF9" w:rsidRPr="004A3C87" w:rsidRDefault="00321DF9">
      <w:pPr>
        <w:jc w:val="both"/>
        <w:rPr>
          <w:ins w:id="2431" w:author="Chairman" w:date="2022-12-12T15:17:00Z"/>
          <w:lang w:eastAsia="ja-JP"/>
        </w:rPr>
        <w:pPrChange w:id="2432" w:author="Chairman" w:date="2022-12-12T15:17:00Z">
          <w:pPr/>
        </w:pPrChange>
      </w:pPr>
      <w:ins w:id="2433" w:author="Chairman" w:date="2022-12-12T15:17:00Z">
        <w:r w:rsidRPr="004A3C87">
          <w:rPr>
            <w:lang w:eastAsia="ja-JP"/>
          </w:rPr>
          <w:t xml:space="preserve">When the calling station is a ship station </w:t>
        </w:r>
        <w:r w:rsidRPr="004A3C87">
          <w:rPr>
            <w:lang w:eastAsia="zh-CN"/>
          </w:rPr>
          <w:t>and the called station is a ship station</w:t>
        </w:r>
        <w:r w:rsidRPr="004A3C87">
          <w:rPr>
            <w:lang w:eastAsia="ja-JP"/>
          </w:rPr>
          <w:t xml:space="preserve">, the ACS of the called station checks whether the proposed working frequency is suitable for the subsequent communication (e.g. the frequency is not busy) in the most appropriate frequency band recorded in </w:t>
        </w:r>
        <w:r w:rsidRPr="004A3C87">
          <w:t>A5-2.3.1</w:t>
        </w:r>
        <w:r w:rsidRPr="004A3C87">
          <w:rPr>
            <w:lang w:eastAsia="ja-JP"/>
          </w:rPr>
          <w:t xml:space="preserve">. </w:t>
        </w:r>
      </w:ins>
    </w:p>
    <w:p w14:paraId="16BF0893" w14:textId="77777777" w:rsidR="00321DF9" w:rsidRPr="004A3C87" w:rsidRDefault="00321DF9">
      <w:pPr>
        <w:jc w:val="both"/>
        <w:rPr>
          <w:ins w:id="2434" w:author="Chairman" w:date="2022-12-12T15:17:00Z"/>
          <w:lang w:eastAsia="ja-JP"/>
        </w:rPr>
        <w:pPrChange w:id="2435" w:author="Chairman" w:date="2022-12-12T15:17:00Z">
          <w:pPr/>
        </w:pPrChange>
      </w:pPr>
      <w:ins w:id="2436" w:author="Chairman" w:date="2022-12-12T15:17:00Z">
        <w:r w:rsidRPr="004A3C87">
          <w:rPr>
            <w:lang w:eastAsia="ja-JP"/>
          </w:rPr>
          <w:t>When the most appropriate band is a MF band and the proposed working frequency in the MF band is not suitable, ACS checks whether the proposed working frequency is appropriate for the type of communication in the second most appropriate frequency band (i.e. a HF band) as recorded in</w:t>
        </w:r>
        <w:r w:rsidRPr="004A3C87">
          <w:t xml:space="preserve"> A5-</w:t>
        </w:r>
        <w:r w:rsidRPr="004A3C87">
          <w:rPr>
            <w:lang w:eastAsia="ja-JP"/>
          </w:rPr>
          <w:t xml:space="preserve"> 2.3.1. If the proposed working frequency in the </w:t>
        </w:r>
        <w:r w:rsidRPr="004A3C87">
          <w:rPr>
            <w:lang w:eastAsia="ja-JP"/>
            <w:rPrChange w:id="2437" w:author="Sinanis, Nick" w:date="2022-11-17T16:33:00Z">
              <w:rPr>
                <w:highlight w:val="yellow"/>
                <w:lang w:eastAsia="ja-JP"/>
              </w:rPr>
            </w:rPrChange>
          </w:rPr>
          <w:t>HF</w:t>
        </w:r>
        <w:r w:rsidRPr="004A3C87">
          <w:rPr>
            <w:lang w:eastAsia="ja-JP"/>
          </w:rPr>
          <w:t xml:space="preserve"> band is not suitable, then ACS searches the HF band for </w:t>
        </w:r>
        <w:r w:rsidRPr="004A3C87">
          <w:rPr>
            <w:lang w:eastAsia="ja-JP"/>
            <w:rPrChange w:id="2438" w:author="Sinanis, Nick" w:date="2022-11-17T16:33:00Z">
              <w:rPr>
                <w:highlight w:val="yellow"/>
                <w:lang w:eastAsia="ja-JP"/>
              </w:rPr>
            </w:rPrChange>
          </w:rPr>
          <w:t xml:space="preserve">another </w:t>
        </w:r>
        <w:r w:rsidRPr="004A3C87">
          <w:rPr>
            <w:lang w:eastAsia="ja-JP"/>
          </w:rPr>
          <w:t>working frequency</w:t>
        </w:r>
        <w:r w:rsidRPr="004A3C87">
          <w:rPr>
            <w:lang w:eastAsia="ja-JP"/>
            <w:rPrChange w:id="2439" w:author="Sinanis, Nick" w:date="2022-11-17T16:33:00Z">
              <w:rPr>
                <w:highlight w:val="yellow"/>
                <w:lang w:eastAsia="ja-JP"/>
              </w:rPr>
            </w:rPrChange>
          </w:rPr>
          <w:t xml:space="preserve"> suitable for </w:t>
        </w:r>
        <w:r w:rsidRPr="004A3C87">
          <w:rPr>
            <w:lang w:eastAsia="ja-JP"/>
          </w:rPr>
          <w:t>the type of communication.</w:t>
        </w:r>
      </w:ins>
    </w:p>
    <w:p w14:paraId="39B8B59C" w14:textId="77777777" w:rsidR="00321DF9" w:rsidRPr="004A3C87" w:rsidRDefault="00321DF9">
      <w:pPr>
        <w:pStyle w:val="Note"/>
        <w:jc w:val="both"/>
        <w:rPr>
          <w:ins w:id="2440" w:author="Chairman" w:date="2022-12-12T15:17:00Z"/>
          <w:lang w:eastAsia="ja-JP"/>
        </w:rPr>
        <w:pPrChange w:id="2441" w:author="Chairman" w:date="2022-12-12T15:17:00Z">
          <w:pPr>
            <w:pStyle w:val="Note"/>
          </w:pPr>
        </w:pPrChange>
      </w:pPr>
      <w:ins w:id="2442" w:author="Chairman" w:date="2022-12-12T15:17:00Z">
        <w:r w:rsidRPr="004A3C87">
          <w:rPr>
            <w:lang w:eastAsia="ja-JP"/>
          </w:rPr>
          <w:t>Note: In MF band, ACS checks only proposed working frequency because frequencies are limited in MF band, therefore ACS does not search alternative working frequency in MF band.</w:t>
        </w:r>
      </w:ins>
    </w:p>
    <w:p w14:paraId="7E1C0313" w14:textId="77777777" w:rsidR="00321DF9" w:rsidRPr="004A3C87" w:rsidRDefault="00321DF9">
      <w:pPr>
        <w:jc w:val="both"/>
        <w:rPr>
          <w:ins w:id="2443" w:author="Chairman" w:date="2022-12-12T15:17:00Z"/>
          <w:lang w:eastAsia="ja-JP"/>
        </w:rPr>
        <w:pPrChange w:id="2444" w:author="Chairman" w:date="2022-12-12T15:17:00Z">
          <w:pPr/>
        </w:pPrChange>
      </w:pPr>
      <w:ins w:id="2445" w:author="Chairman" w:date="2022-12-12T15:17:00Z">
        <w:r w:rsidRPr="004A3C87">
          <w:rPr>
            <w:lang w:eastAsia="ja-JP"/>
          </w:rPr>
          <w:t xml:space="preserve">When </w:t>
        </w:r>
        <w:r w:rsidRPr="004A3C87">
          <w:rPr>
            <w:lang w:eastAsia="ja-JP"/>
            <w:rPrChange w:id="2446" w:author="Sinanis, Nick" w:date="2022-11-17T16:33:00Z">
              <w:rPr>
                <w:highlight w:val="yellow"/>
                <w:lang w:eastAsia="ja-JP"/>
              </w:rPr>
            </w:rPrChange>
          </w:rPr>
          <w:t>the most appropriate band</w:t>
        </w:r>
        <w:r w:rsidRPr="004A3C87">
          <w:rPr>
            <w:lang w:eastAsia="ja-JP"/>
          </w:rPr>
          <w:t xml:space="preserve"> is a HF band and </w:t>
        </w:r>
        <w:r w:rsidRPr="004A3C87">
          <w:rPr>
            <w:lang w:eastAsia="ja-JP"/>
            <w:rPrChange w:id="2447" w:author="Sinanis, Nick" w:date="2022-11-17T16:33:00Z">
              <w:rPr>
                <w:highlight w:val="yellow"/>
                <w:lang w:eastAsia="ja-JP"/>
              </w:rPr>
            </w:rPrChange>
          </w:rPr>
          <w:t xml:space="preserve">the proposed working frequency in the HF band </w:t>
        </w:r>
        <w:r w:rsidRPr="004A3C87">
          <w:rPr>
            <w:lang w:eastAsia="ja-JP"/>
          </w:rPr>
          <w:t xml:space="preserve">not suitable, ACS searches another working frequency suitable for the type of communication in the same frequency band. It should use the receiver which is handling communication. </w:t>
        </w:r>
      </w:ins>
    </w:p>
    <w:p w14:paraId="13AEF534" w14:textId="77777777" w:rsidR="00321DF9" w:rsidRPr="004A3C87" w:rsidRDefault="00321DF9">
      <w:pPr>
        <w:jc w:val="both"/>
        <w:rPr>
          <w:ins w:id="2448" w:author="Chairman" w:date="2022-12-12T15:17:00Z"/>
          <w:rPrChange w:id="2449" w:author="Sinanis, Nick" w:date="2022-11-17T16:33:00Z">
            <w:rPr>
              <w:ins w:id="2450" w:author="Chairman" w:date="2022-12-12T15:17:00Z"/>
              <w:highlight w:val="yellow"/>
            </w:rPr>
          </w:rPrChange>
        </w:rPr>
        <w:pPrChange w:id="2451" w:author="Chairman" w:date="2022-12-12T15:17:00Z">
          <w:pPr/>
        </w:pPrChange>
      </w:pPr>
      <w:ins w:id="2452" w:author="Chairman" w:date="2022-12-12T15:17:00Z">
        <w:r w:rsidRPr="004A3C87">
          <w:rPr>
            <w:lang w:eastAsia="ja-JP"/>
          </w:rPr>
          <w:t xml:space="preserve">When there is suitable working frequency in most or second most appropriate band for subsequent communication, </w:t>
        </w:r>
        <w:r w:rsidRPr="004A3C87">
          <w:rPr>
            <w:rPrChange w:id="2453" w:author="Sinanis, Nick" w:date="2022-11-17T16:33:00Z">
              <w:rPr>
                <w:highlight w:val="yellow"/>
              </w:rPr>
            </w:rPrChange>
          </w:rPr>
          <w:t xml:space="preserve">ACS notifies operator of the identified working frequency with proposed mode and the operator can decide whether to accept the ACS call. </w:t>
        </w:r>
      </w:ins>
    </w:p>
    <w:p w14:paraId="3A0184C3" w14:textId="77777777" w:rsidR="00321DF9" w:rsidRPr="004A3C87" w:rsidRDefault="00321DF9">
      <w:pPr>
        <w:jc w:val="both"/>
        <w:rPr>
          <w:ins w:id="2454" w:author="Chairman" w:date="2022-12-12T15:17:00Z"/>
          <w:rPrChange w:id="2455" w:author="Sinanis, Nick" w:date="2022-11-17T16:33:00Z">
            <w:rPr>
              <w:ins w:id="2456" w:author="Chairman" w:date="2022-12-12T15:17:00Z"/>
              <w:highlight w:val="yellow"/>
            </w:rPr>
          </w:rPrChange>
        </w:rPr>
        <w:pPrChange w:id="2457" w:author="Chairman" w:date="2022-12-12T15:17:00Z">
          <w:pPr/>
        </w:pPrChange>
      </w:pPr>
      <w:ins w:id="2458" w:author="Chairman" w:date="2022-12-12T15:17:00Z">
        <w:r w:rsidRPr="004A3C87">
          <w:rPr>
            <w:rPrChange w:id="2459" w:author="Sinanis, Nick" w:date="2022-11-17T16:33:00Z">
              <w:rPr>
                <w:highlight w:val="yellow"/>
              </w:rPr>
            </w:rPrChange>
          </w:rPr>
          <w:t xml:space="preserve">If the operator decides to accept the ACS call, </w:t>
        </w:r>
        <w:r w:rsidRPr="004A3C87">
          <w:rPr>
            <w:lang w:eastAsia="ja-JP"/>
          </w:rPr>
          <w:t xml:space="preserve">ACS </w:t>
        </w:r>
        <w:r w:rsidRPr="004A3C87">
          <w:t xml:space="preserve">responds to the calling station on the </w:t>
        </w:r>
        <w:r w:rsidRPr="004A3C87">
          <w:rPr>
            <w:lang w:eastAsia="zh-CN"/>
            <w:rPrChange w:id="2460" w:author="Sinanis, Nick" w:date="2022-11-17T16:33:00Z">
              <w:rPr>
                <w:highlight w:val="yellow"/>
                <w:lang w:eastAsia="zh-CN"/>
              </w:rPr>
            </w:rPrChange>
          </w:rPr>
          <w:t>most</w:t>
        </w:r>
        <w:r w:rsidRPr="004A3C87">
          <w:rPr>
            <w:rPrChange w:id="2461" w:author="Sinanis, Nick" w:date="2022-11-17T16:33:00Z">
              <w:rPr>
                <w:highlight w:val="yellow"/>
              </w:rPr>
            </w:rPrChange>
          </w:rPr>
          <w:t xml:space="preserve"> appropriate</w:t>
        </w:r>
        <w:r w:rsidRPr="004A3C87">
          <w:t xml:space="preserve"> ACS frequency as recorded in A5-2.3.1 including the working frequency or channel </w:t>
        </w:r>
        <w:r w:rsidRPr="004A3C87">
          <w:rPr>
            <w:rPrChange w:id="2462" w:author="Sinanis, Nick" w:date="2022-11-17T16:33:00Z">
              <w:rPr>
                <w:highlight w:val="yellow"/>
              </w:rPr>
            </w:rPrChange>
          </w:rPr>
          <w:t>positively</w:t>
        </w:r>
        <w:r w:rsidRPr="004A3C87">
          <w:t xml:space="preserve">. </w:t>
        </w:r>
        <w:r w:rsidRPr="004A3C87">
          <w:rPr>
            <w:rPrChange w:id="2463" w:author="Sinanis, Nick" w:date="2022-11-17T16:33:00Z">
              <w:rPr>
                <w:highlight w:val="yellow"/>
              </w:rPr>
            </w:rPrChange>
          </w:rPr>
          <w:t xml:space="preserve">Then the procedure goes to </w:t>
        </w:r>
        <w:r w:rsidRPr="004A3C87">
          <w:t>A5-</w:t>
        </w:r>
        <w:r w:rsidRPr="004A3C87">
          <w:rPr>
            <w:rPrChange w:id="2464" w:author="Sinanis, Nick" w:date="2022-11-17T16:33:00Z">
              <w:rPr>
                <w:highlight w:val="yellow"/>
              </w:rPr>
            </w:rPrChange>
          </w:rPr>
          <w:t>2.3.5.</w:t>
        </w:r>
      </w:ins>
    </w:p>
    <w:p w14:paraId="674F0182" w14:textId="77777777" w:rsidR="00321DF9" w:rsidRPr="004A3C87" w:rsidRDefault="00321DF9">
      <w:pPr>
        <w:jc w:val="both"/>
        <w:rPr>
          <w:ins w:id="2465" w:author="Chairman" w:date="2022-12-12T15:17:00Z"/>
        </w:rPr>
        <w:pPrChange w:id="2466" w:author="Chairman" w:date="2022-12-12T15:17:00Z">
          <w:pPr/>
        </w:pPrChange>
      </w:pPr>
      <w:ins w:id="2467" w:author="Chairman" w:date="2022-12-12T15:17:00Z">
        <w:r w:rsidRPr="004A3C87">
          <w:rPr>
            <w:rPrChange w:id="2468" w:author="Sinanis, Nick" w:date="2022-11-17T16:33:00Z">
              <w:rPr>
                <w:highlight w:val="yellow"/>
              </w:rPr>
            </w:rPrChange>
          </w:rPr>
          <w:t>The positive response from a ship station to a ship station with acceptance of the connection is composed as follows:</w:t>
        </w:r>
      </w:ins>
    </w:p>
    <w:p w14:paraId="5CF9BBCE" w14:textId="77777777" w:rsidR="00321DF9" w:rsidRPr="004A3C87" w:rsidRDefault="00321DF9">
      <w:pPr>
        <w:tabs>
          <w:tab w:val="clear" w:pos="2268"/>
          <w:tab w:val="left" w:pos="2608"/>
          <w:tab w:val="left" w:pos="3345"/>
        </w:tabs>
        <w:spacing w:before="80"/>
        <w:ind w:left="1134" w:hanging="1134"/>
        <w:jc w:val="both"/>
        <w:rPr>
          <w:ins w:id="2469" w:author="Chairman" w:date="2022-12-12T15:17:00Z"/>
        </w:rPr>
        <w:pPrChange w:id="2470" w:author="Chairman" w:date="2022-12-12T15:17:00Z">
          <w:pPr>
            <w:tabs>
              <w:tab w:val="clear" w:pos="2268"/>
              <w:tab w:val="left" w:pos="2608"/>
              <w:tab w:val="left" w:pos="3345"/>
            </w:tabs>
            <w:spacing w:before="80"/>
            <w:ind w:left="1134" w:hanging="1134"/>
          </w:pPr>
        </w:pPrChange>
      </w:pPr>
      <w:ins w:id="2471" w:author="Chairman" w:date="2022-12-12T15:17:00Z">
        <w:r w:rsidRPr="004A3C87">
          <w:t>–</w:t>
        </w:r>
        <w:r w:rsidRPr="004A3C87">
          <w:tab/>
          <w:t xml:space="preserve">Category of call: </w:t>
        </w:r>
        <w:r w:rsidRPr="004A3C87">
          <w:tab/>
        </w:r>
        <w:r w:rsidRPr="004A3C87">
          <w:tab/>
        </w:r>
        <w:r w:rsidRPr="004A3C87">
          <w:tab/>
        </w:r>
        <w:r w:rsidRPr="004A3C87">
          <w:tab/>
          <w:t>ACS</w:t>
        </w:r>
      </w:ins>
    </w:p>
    <w:p w14:paraId="73A6B708" w14:textId="77777777" w:rsidR="00321DF9" w:rsidRPr="004A3C87" w:rsidRDefault="00321DF9">
      <w:pPr>
        <w:tabs>
          <w:tab w:val="clear" w:pos="2268"/>
          <w:tab w:val="left" w:pos="2608"/>
          <w:tab w:val="left" w:pos="3345"/>
        </w:tabs>
        <w:spacing w:before="80"/>
        <w:ind w:left="1134" w:hanging="1134"/>
        <w:jc w:val="both"/>
        <w:rPr>
          <w:ins w:id="2472" w:author="Chairman" w:date="2022-12-12T15:17:00Z"/>
        </w:rPr>
        <w:pPrChange w:id="2473" w:author="Chairman" w:date="2022-12-12T15:17:00Z">
          <w:pPr>
            <w:tabs>
              <w:tab w:val="clear" w:pos="2268"/>
              <w:tab w:val="left" w:pos="2608"/>
              <w:tab w:val="left" w:pos="3345"/>
            </w:tabs>
            <w:spacing w:before="80"/>
            <w:ind w:left="1134" w:hanging="1134"/>
          </w:pPr>
        </w:pPrChange>
      </w:pPr>
      <w:ins w:id="2474" w:author="Chairman" w:date="2022-12-12T15:17:00Z">
        <w:r w:rsidRPr="004A3C87">
          <w:t>–</w:t>
        </w:r>
        <w:r w:rsidRPr="004A3C87">
          <w:tab/>
          <w:t xml:space="preserve">Message 1 first telecommand: </w:t>
        </w:r>
        <w:r w:rsidRPr="004A3C87">
          <w:tab/>
        </w:r>
        <w:r w:rsidRPr="004A3C87">
          <w:tab/>
          <w:t>type of communication (e.g. J3E, F1B or Data)</w:t>
        </w:r>
      </w:ins>
    </w:p>
    <w:p w14:paraId="5DC8AF02" w14:textId="77777777" w:rsidR="00321DF9" w:rsidRPr="004A3C87" w:rsidRDefault="00321DF9">
      <w:pPr>
        <w:tabs>
          <w:tab w:val="clear" w:pos="2268"/>
          <w:tab w:val="left" w:pos="2608"/>
          <w:tab w:val="left" w:pos="3345"/>
        </w:tabs>
        <w:spacing w:before="80"/>
        <w:ind w:left="1134" w:hanging="1134"/>
        <w:jc w:val="both"/>
        <w:rPr>
          <w:ins w:id="2475" w:author="Chairman" w:date="2022-12-12T15:17:00Z"/>
        </w:rPr>
        <w:pPrChange w:id="2476" w:author="Chairman" w:date="2022-12-12T15:17:00Z">
          <w:pPr>
            <w:tabs>
              <w:tab w:val="clear" w:pos="2268"/>
              <w:tab w:val="left" w:pos="2608"/>
              <w:tab w:val="left" w:pos="3345"/>
            </w:tabs>
            <w:spacing w:before="80"/>
            <w:ind w:left="1134" w:hanging="1134"/>
          </w:pPr>
        </w:pPrChange>
      </w:pPr>
      <w:ins w:id="2477" w:author="Chairman" w:date="2022-12-12T15:17:00Z">
        <w:r w:rsidRPr="004A3C87">
          <w:t>–</w:t>
        </w:r>
        <w:r w:rsidRPr="004A3C87">
          <w:tab/>
          <w:t xml:space="preserve">Message 1 second telecommand: </w:t>
        </w:r>
        <w:r w:rsidRPr="004A3C87">
          <w:tab/>
          <w:t>no information</w:t>
        </w:r>
      </w:ins>
    </w:p>
    <w:p w14:paraId="76EEB85D" w14:textId="77777777" w:rsidR="00321DF9" w:rsidRPr="004A3C87" w:rsidRDefault="00321DF9">
      <w:pPr>
        <w:tabs>
          <w:tab w:val="clear" w:pos="2268"/>
          <w:tab w:val="left" w:pos="2608"/>
          <w:tab w:val="left" w:pos="3345"/>
        </w:tabs>
        <w:spacing w:before="80"/>
        <w:ind w:left="1134" w:hanging="1134"/>
        <w:jc w:val="both"/>
        <w:rPr>
          <w:ins w:id="2478" w:author="Chairman" w:date="2022-12-12T15:17:00Z"/>
        </w:rPr>
        <w:pPrChange w:id="2479" w:author="Chairman" w:date="2022-12-12T15:17:00Z">
          <w:pPr>
            <w:tabs>
              <w:tab w:val="clear" w:pos="2268"/>
              <w:tab w:val="left" w:pos="2608"/>
              <w:tab w:val="left" w:pos="3345"/>
            </w:tabs>
            <w:spacing w:before="80"/>
            <w:ind w:left="1134" w:hanging="1134"/>
          </w:pPr>
        </w:pPrChange>
      </w:pPr>
      <w:ins w:id="2480" w:author="Chairman" w:date="2022-12-12T15:17:00Z">
        <w:r w:rsidRPr="004A3C87">
          <w:t>–</w:t>
        </w:r>
        <w:r w:rsidRPr="004A3C87">
          <w:tab/>
          <w:t xml:space="preserve">Message 2: </w:t>
        </w:r>
        <w:r w:rsidRPr="004A3C87">
          <w:tab/>
        </w:r>
        <w:r w:rsidRPr="004A3C87">
          <w:tab/>
        </w:r>
        <w:r w:rsidRPr="004A3C87">
          <w:tab/>
        </w:r>
        <w:r w:rsidRPr="004A3C87">
          <w:tab/>
        </w:r>
        <w:r w:rsidRPr="004A3C87">
          <w:tab/>
          <w:t>working frequency</w:t>
        </w:r>
      </w:ins>
    </w:p>
    <w:p w14:paraId="3F23C36B" w14:textId="77777777" w:rsidR="00321DF9" w:rsidRPr="004A3C87" w:rsidRDefault="00321DF9">
      <w:pPr>
        <w:jc w:val="both"/>
        <w:rPr>
          <w:ins w:id="2481" w:author="Chairman" w:date="2022-12-12T15:17:00Z"/>
          <w:rPrChange w:id="2482" w:author="Sinanis, Nick" w:date="2022-11-17T16:33:00Z">
            <w:rPr>
              <w:ins w:id="2483" w:author="Chairman" w:date="2022-12-12T15:17:00Z"/>
              <w:highlight w:val="yellow"/>
            </w:rPr>
          </w:rPrChange>
        </w:rPr>
        <w:pPrChange w:id="2484" w:author="Chairman" w:date="2022-12-12T15:17:00Z">
          <w:pPr/>
        </w:pPrChange>
      </w:pPr>
      <w:ins w:id="2485" w:author="Chairman" w:date="2022-12-12T15:17:00Z">
        <w:r w:rsidRPr="004A3C87">
          <w:rPr>
            <w:rPrChange w:id="2486" w:author="Sinanis, Nick" w:date="2022-11-17T16:33:00Z">
              <w:rPr>
                <w:highlight w:val="yellow"/>
              </w:rPr>
            </w:rPrChange>
          </w:rPr>
          <w:t xml:space="preserve">If the operator decides to reject the ACS call, </w:t>
        </w:r>
        <w:r w:rsidRPr="004A3C87">
          <w:rPr>
            <w:lang w:eastAsia="ja-JP"/>
            <w:rPrChange w:id="2487" w:author="Sinanis, Nick" w:date="2022-11-17T16:33:00Z">
              <w:rPr>
                <w:highlight w:val="yellow"/>
                <w:lang w:eastAsia="ja-JP"/>
              </w:rPr>
            </w:rPrChange>
          </w:rPr>
          <w:t xml:space="preserve">ACS </w:t>
        </w:r>
        <w:r w:rsidRPr="004A3C87">
          <w:rPr>
            <w:rPrChange w:id="2488" w:author="Sinanis, Nick" w:date="2022-11-17T16:33:00Z">
              <w:rPr>
                <w:highlight w:val="yellow"/>
              </w:rPr>
            </w:rPrChange>
          </w:rPr>
          <w:t xml:space="preserve">responds to the calling station on the most appropriate ACS frequency as recorded in </w:t>
        </w:r>
        <w:r w:rsidRPr="004A3C87">
          <w:t>A5-</w:t>
        </w:r>
        <w:r w:rsidRPr="004A3C87">
          <w:rPr>
            <w:rPrChange w:id="2489" w:author="Sinanis, Nick" w:date="2022-11-17T16:33:00Z">
              <w:rPr>
                <w:highlight w:val="yellow"/>
              </w:rPr>
            </w:rPrChange>
          </w:rPr>
          <w:t xml:space="preserve">2.3.1 negatively and the procedure goes to restart scanning. </w:t>
        </w:r>
      </w:ins>
    </w:p>
    <w:p w14:paraId="5A0CAE9F" w14:textId="77777777" w:rsidR="00321DF9" w:rsidRPr="004A3C87" w:rsidRDefault="00321DF9">
      <w:pPr>
        <w:jc w:val="both"/>
        <w:rPr>
          <w:ins w:id="2490" w:author="Chairman" w:date="2022-12-12T15:17:00Z"/>
          <w:rPrChange w:id="2491" w:author="Sinanis, Nick" w:date="2022-11-17T16:33:00Z">
            <w:rPr>
              <w:ins w:id="2492" w:author="Chairman" w:date="2022-12-12T15:17:00Z"/>
              <w:highlight w:val="yellow"/>
            </w:rPr>
          </w:rPrChange>
        </w:rPr>
        <w:pPrChange w:id="2493" w:author="Chairman" w:date="2022-12-12T15:17:00Z">
          <w:pPr/>
        </w:pPrChange>
      </w:pPr>
      <w:ins w:id="2494" w:author="Chairman" w:date="2022-12-12T15:17:00Z">
        <w:r w:rsidRPr="004A3C87">
          <w:rPr>
            <w:rPrChange w:id="2495" w:author="Sinanis, Nick" w:date="2022-11-17T16:33:00Z">
              <w:rPr>
                <w:highlight w:val="yellow"/>
              </w:rPr>
            </w:rPrChange>
          </w:rPr>
          <w:t>The negative response from a ship station to a ship station when the operator decides to reject the call is composed as follows:</w:t>
        </w:r>
      </w:ins>
    </w:p>
    <w:p w14:paraId="3393DFEE" w14:textId="77777777" w:rsidR="00321DF9" w:rsidRPr="004A3C87" w:rsidRDefault="00321DF9">
      <w:pPr>
        <w:pStyle w:val="enumlev1"/>
        <w:jc w:val="both"/>
        <w:rPr>
          <w:ins w:id="2496" w:author="Chairman" w:date="2022-12-12T15:17:00Z"/>
          <w:rPrChange w:id="2497" w:author="Sinanis, Nick" w:date="2022-11-17T16:33:00Z">
            <w:rPr>
              <w:ins w:id="2498" w:author="Chairman" w:date="2022-12-12T15:17:00Z"/>
              <w:highlight w:val="yellow"/>
            </w:rPr>
          </w:rPrChange>
        </w:rPr>
        <w:pPrChange w:id="2499" w:author="Chairman" w:date="2022-12-12T15:17:00Z">
          <w:pPr>
            <w:pStyle w:val="enumlev1"/>
          </w:pPr>
        </w:pPrChange>
      </w:pPr>
      <w:ins w:id="2500" w:author="Chairman" w:date="2022-12-12T15:17:00Z">
        <w:r w:rsidRPr="004A3C87">
          <w:rPr>
            <w:rFonts w:hint="eastAsia"/>
            <w:rPrChange w:id="2501" w:author="Sinanis, Nick" w:date="2022-11-17T16:33:00Z">
              <w:rPr>
                <w:rFonts w:hint="eastAsia"/>
                <w:highlight w:val="yellow"/>
              </w:rPr>
            </w:rPrChange>
          </w:rPr>
          <w:t>–</w:t>
        </w:r>
        <w:r w:rsidRPr="004A3C87">
          <w:rPr>
            <w:rPrChange w:id="2502" w:author="Sinanis, Nick" w:date="2022-11-17T16:33:00Z">
              <w:rPr>
                <w:highlight w:val="yellow"/>
              </w:rPr>
            </w:rPrChange>
          </w:rPr>
          <w:tab/>
          <w:t xml:space="preserve">Category: </w:t>
        </w:r>
        <w:r w:rsidRPr="004A3C87">
          <w:rPr>
            <w:rPrChange w:id="2503" w:author="Sinanis, Nick" w:date="2022-11-17T16:33:00Z">
              <w:rPr>
                <w:highlight w:val="yellow"/>
              </w:rPr>
            </w:rPrChange>
          </w:rPr>
          <w:tab/>
        </w:r>
        <w:r w:rsidRPr="004A3C87">
          <w:rPr>
            <w:rPrChange w:id="2504" w:author="Sinanis, Nick" w:date="2022-11-17T16:33:00Z">
              <w:rPr>
                <w:highlight w:val="yellow"/>
              </w:rPr>
            </w:rPrChange>
          </w:rPr>
          <w:tab/>
        </w:r>
        <w:r w:rsidRPr="004A3C87">
          <w:rPr>
            <w:rPrChange w:id="2505" w:author="Sinanis, Nick" w:date="2022-11-17T16:33:00Z">
              <w:rPr>
                <w:highlight w:val="yellow"/>
              </w:rPr>
            </w:rPrChange>
          </w:rPr>
          <w:tab/>
        </w:r>
        <w:r w:rsidRPr="004A3C87">
          <w:rPr>
            <w:rPrChange w:id="2506" w:author="Sinanis, Nick" w:date="2022-11-17T16:33:00Z">
              <w:rPr>
                <w:highlight w:val="yellow"/>
              </w:rPr>
            </w:rPrChange>
          </w:rPr>
          <w:tab/>
        </w:r>
        <w:r w:rsidRPr="004A3C87">
          <w:rPr>
            <w:rPrChange w:id="2507" w:author="Sinanis, Nick" w:date="2022-11-17T16:33:00Z">
              <w:rPr>
                <w:highlight w:val="yellow"/>
              </w:rPr>
            </w:rPrChange>
          </w:rPr>
          <w:tab/>
          <w:t>ACS</w:t>
        </w:r>
      </w:ins>
    </w:p>
    <w:p w14:paraId="4B0282F4" w14:textId="77777777" w:rsidR="00321DF9" w:rsidRPr="004A3C87" w:rsidRDefault="00321DF9">
      <w:pPr>
        <w:pStyle w:val="enumlev1"/>
        <w:jc w:val="both"/>
        <w:rPr>
          <w:ins w:id="2508" w:author="Chairman" w:date="2022-12-12T15:17:00Z"/>
          <w:rPrChange w:id="2509" w:author="Sinanis, Nick" w:date="2022-11-17T16:33:00Z">
            <w:rPr>
              <w:ins w:id="2510" w:author="Chairman" w:date="2022-12-12T15:17:00Z"/>
              <w:highlight w:val="yellow"/>
            </w:rPr>
          </w:rPrChange>
        </w:rPr>
        <w:pPrChange w:id="2511" w:author="Chairman" w:date="2022-12-12T15:17:00Z">
          <w:pPr>
            <w:pStyle w:val="enumlev1"/>
          </w:pPr>
        </w:pPrChange>
      </w:pPr>
      <w:ins w:id="2512" w:author="Chairman" w:date="2022-12-12T15:17:00Z">
        <w:r w:rsidRPr="004A3C87">
          <w:rPr>
            <w:rFonts w:hint="eastAsia"/>
            <w:rPrChange w:id="2513" w:author="Sinanis, Nick" w:date="2022-11-17T16:33:00Z">
              <w:rPr>
                <w:rFonts w:hint="eastAsia"/>
                <w:highlight w:val="yellow"/>
              </w:rPr>
            </w:rPrChange>
          </w:rPr>
          <w:t>–</w:t>
        </w:r>
        <w:r w:rsidRPr="004A3C87">
          <w:rPr>
            <w:rPrChange w:id="2514" w:author="Sinanis, Nick" w:date="2022-11-17T16:33:00Z">
              <w:rPr>
                <w:highlight w:val="yellow"/>
              </w:rPr>
            </w:rPrChange>
          </w:rPr>
          <w:tab/>
          <w:t xml:space="preserve">Message 1 first telecommand: </w:t>
        </w:r>
        <w:r w:rsidRPr="004A3C87">
          <w:rPr>
            <w:rPrChange w:id="2515" w:author="Sinanis, Nick" w:date="2022-11-17T16:33:00Z">
              <w:rPr>
                <w:highlight w:val="yellow"/>
              </w:rPr>
            </w:rPrChange>
          </w:rPr>
          <w:tab/>
        </w:r>
        <w:r w:rsidRPr="004A3C87">
          <w:rPr>
            <w:rPrChange w:id="2516" w:author="Sinanis, Nick" w:date="2022-11-17T16:33:00Z">
              <w:rPr>
                <w:highlight w:val="yellow"/>
              </w:rPr>
            </w:rPrChange>
          </w:rPr>
          <w:tab/>
          <w:t>Unable to comply</w:t>
        </w:r>
      </w:ins>
    </w:p>
    <w:p w14:paraId="3A66AE25" w14:textId="77777777" w:rsidR="00321DF9" w:rsidRPr="004A3C87" w:rsidRDefault="00321DF9">
      <w:pPr>
        <w:pStyle w:val="enumlev1"/>
        <w:ind w:left="5040" w:hanging="5040"/>
        <w:jc w:val="both"/>
        <w:rPr>
          <w:ins w:id="2517" w:author="Chairman" w:date="2022-12-12T15:17:00Z"/>
          <w:rPrChange w:id="2518" w:author="Sinanis, Nick" w:date="2022-11-17T16:33:00Z">
            <w:rPr>
              <w:ins w:id="2519" w:author="Chairman" w:date="2022-12-12T15:17:00Z"/>
              <w:highlight w:val="yellow"/>
            </w:rPr>
          </w:rPrChange>
        </w:rPr>
        <w:pPrChange w:id="2520" w:author="Chairman" w:date="2022-12-12T15:17:00Z">
          <w:pPr>
            <w:pStyle w:val="enumlev1"/>
            <w:ind w:left="5040" w:hanging="5040"/>
          </w:pPr>
        </w:pPrChange>
      </w:pPr>
      <w:ins w:id="2521" w:author="Chairman" w:date="2022-12-12T15:17:00Z">
        <w:r w:rsidRPr="004A3C87">
          <w:rPr>
            <w:rFonts w:hint="eastAsia"/>
            <w:rPrChange w:id="2522" w:author="Sinanis, Nick" w:date="2022-11-17T16:33:00Z">
              <w:rPr>
                <w:rFonts w:hint="eastAsia"/>
                <w:highlight w:val="yellow"/>
              </w:rPr>
            </w:rPrChange>
          </w:rPr>
          <w:t>–</w:t>
        </w:r>
        <w:r w:rsidRPr="004A3C87">
          <w:rPr>
            <w:rPrChange w:id="2523" w:author="Sinanis, Nick" w:date="2022-11-17T16:33:00Z">
              <w:rPr>
                <w:highlight w:val="yellow"/>
              </w:rPr>
            </w:rPrChange>
          </w:rPr>
          <w:tab/>
          <w:t xml:space="preserve">Message 1 second telecommand: </w:t>
        </w:r>
        <w:r w:rsidRPr="004A3C87">
          <w:rPr>
            <w:rPrChange w:id="2524" w:author="Sinanis, Nick" w:date="2022-11-17T16:33:00Z">
              <w:rPr>
                <w:highlight w:val="yellow"/>
              </w:rPr>
            </w:rPrChange>
          </w:rPr>
          <w:tab/>
          <w:t>No operator available or Operator temporarily unavailable</w:t>
        </w:r>
      </w:ins>
    </w:p>
    <w:p w14:paraId="1033A3AD" w14:textId="77777777" w:rsidR="00321DF9" w:rsidRPr="004A3C87" w:rsidRDefault="00321DF9">
      <w:pPr>
        <w:pStyle w:val="enumlev1"/>
        <w:jc w:val="both"/>
        <w:rPr>
          <w:ins w:id="2525" w:author="Chairman" w:date="2022-12-12T15:17:00Z"/>
          <w:rPrChange w:id="2526" w:author="Sinanis, Nick" w:date="2022-11-17T16:33:00Z">
            <w:rPr>
              <w:ins w:id="2527" w:author="Chairman" w:date="2022-12-12T15:17:00Z"/>
              <w:highlight w:val="yellow"/>
            </w:rPr>
          </w:rPrChange>
        </w:rPr>
        <w:pPrChange w:id="2528" w:author="Chairman" w:date="2022-12-12T15:17:00Z">
          <w:pPr>
            <w:pStyle w:val="enumlev1"/>
          </w:pPr>
        </w:pPrChange>
      </w:pPr>
      <w:ins w:id="2529" w:author="Chairman" w:date="2022-12-12T15:17:00Z">
        <w:r w:rsidRPr="004A3C87">
          <w:rPr>
            <w:rFonts w:hint="eastAsia"/>
            <w:rPrChange w:id="2530" w:author="Sinanis, Nick" w:date="2022-11-17T16:33:00Z">
              <w:rPr>
                <w:rFonts w:hint="eastAsia"/>
                <w:highlight w:val="yellow"/>
              </w:rPr>
            </w:rPrChange>
          </w:rPr>
          <w:t>–</w:t>
        </w:r>
        <w:r w:rsidRPr="004A3C87">
          <w:rPr>
            <w:rPrChange w:id="2531" w:author="Sinanis, Nick" w:date="2022-11-17T16:33:00Z">
              <w:rPr>
                <w:highlight w:val="yellow"/>
              </w:rPr>
            </w:rPrChange>
          </w:rPr>
          <w:tab/>
          <w:t xml:space="preserve">Message 2: </w:t>
        </w:r>
        <w:r w:rsidRPr="004A3C87">
          <w:rPr>
            <w:rPrChange w:id="2532" w:author="Sinanis, Nick" w:date="2022-11-17T16:33:00Z">
              <w:rPr>
                <w:highlight w:val="yellow"/>
              </w:rPr>
            </w:rPrChange>
          </w:rPr>
          <w:tab/>
        </w:r>
        <w:r w:rsidRPr="004A3C87">
          <w:rPr>
            <w:rPrChange w:id="2533" w:author="Sinanis, Nick" w:date="2022-11-17T16:33:00Z">
              <w:rPr>
                <w:highlight w:val="yellow"/>
              </w:rPr>
            </w:rPrChange>
          </w:rPr>
          <w:tab/>
        </w:r>
        <w:r w:rsidRPr="004A3C87">
          <w:rPr>
            <w:rPrChange w:id="2534" w:author="Sinanis, Nick" w:date="2022-11-17T16:33:00Z">
              <w:rPr>
                <w:highlight w:val="yellow"/>
              </w:rPr>
            </w:rPrChange>
          </w:rPr>
          <w:tab/>
        </w:r>
        <w:r w:rsidRPr="004A3C87">
          <w:rPr>
            <w:rPrChange w:id="2535" w:author="Sinanis, Nick" w:date="2022-11-17T16:33:00Z">
              <w:rPr>
                <w:highlight w:val="yellow"/>
              </w:rPr>
            </w:rPrChange>
          </w:rPr>
          <w:tab/>
        </w:r>
        <w:r w:rsidRPr="004A3C87">
          <w:rPr>
            <w:rPrChange w:id="2536" w:author="Sinanis, Nick" w:date="2022-11-17T16:33:00Z">
              <w:rPr>
                <w:highlight w:val="yellow"/>
              </w:rPr>
            </w:rPrChange>
          </w:rPr>
          <w:tab/>
        </w:r>
        <w:r w:rsidRPr="004A3C87">
          <w:t>position if available, or no information</w:t>
        </w:r>
      </w:ins>
    </w:p>
    <w:p w14:paraId="281ADC58" w14:textId="77777777" w:rsidR="00321DF9" w:rsidRPr="004A3C87" w:rsidRDefault="00321DF9">
      <w:pPr>
        <w:jc w:val="both"/>
        <w:rPr>
          <w:ins w:id="2537" w:author="Chairman" w:date="2022-12-12T15:17:00Z"/>
        </w:rPr>
        <w:pPrChange w:id="2538" w:author="Chairman" w:date="2022-12-12T15:17:00Z">
          <w:pPr/>
        </w:pPrChange>
      </w:pPr>
      <w:ins w:id="2539" w:author="Chairman" w:date="2022-12-12T15:17:00Z">
        <w:r w:rsidRPr="004A3C87">
          <w:rPr>
            <w:lang w:eastAsia="ja-JP"/>
          </w:rPr>
          <w:lastRenderedPageBreak/>
          <w:t xml:space="preserve">When there is no suitable working frequency in most and second most appropriate frequency bands ACS </w:t>
        </w:r>
        <w:r w:rsidRPr="004A3C87">
          <w:t>responds to reject the connection to the calling station on most appropriate ACS frequency as recorded in A5-2.3.1.</w:t>
        </w:r>
      </w:ins>
    </w:p>
    <w:p w14:paraId="2983F429" w14:textId="77777777" w:rsidR="00321DF9" w:rsidRPr="004A3C87" w:rsidRDefault="00321DF9">
      <w:pPr>
        <w:jc w:val="both"/>
        <w:rPr>
          <w:ins w:id="2540" w:author="Chairman" w:date="2022-12-12T15:17:00Z"/>
        </w:rPr>
        <w:pPrChange w:id="2541" w:author="Chairman" w:date="2022-12-12T15:17:00Z">
          <w:pPr/>
        </w:pPrChange>
      </w:pPr>
      <w:ins w:id="2542" w:author="Chairman" w:date="2022-12-12T15:17:00Z">
        <w:r w:rsidRPr="004A3C87">
          <w:rPr>
            <w:rPrChange w:id="2543" w:author="Sinanis, Nick" w:date="2022-11-17T16:33:00Z">
              <w:rPr>
                <w:highlight w:val="yellow"/>
              </w:rPr>
            </w:rPrChange>
          </w:rPr>
          <w:t>The n</w:t>
        </w:r>
        <w:r w:rsidRPr="004A3C87">
          <w:t xml:space="preserve">egative response </w:t>
        </w:r>
        <w:r w:rsidRPr="004A3C87">
          <w:rPr>
            <w:rPrChange w:id="2544" w:author="Sinanis, Nick" w:date="2022-11-17T16:33:00Z">
              <w:rPr>
                <w:highlight w:val="yellow"/>
              </w:rPr>
            </w:rPrChange>
          </w:rPr>
          <w:t xml:space="preserve">from a ship station </w:t>
        </w:r>
        <w:r w:rsidRPr="004A3C87">
          <w:t xml:space="preserve">to a </w:t>
        </w:r>
        <w:r w:rsidRPr="004A3C87">
          <w:rPr>
            <w:rPrChange w:id="2545" w:author="Sinanis, Nick" w:date="2022-11-17T16:33:00Z">
              <w:rPr>
                <w:highlight w:val="yellow"/>
              </w:rPr>
            </w:rPrChange>
          </w:rPr>
          <w:t>ship</w:t>
        </w:r>
        <w:r w:rsidRPr="004A3C87">
          <w:t xml:space="preserve"> station </w:t>
        </w:r>
        <w:r w:rsidRPr="004A3C87">
          <w:rPr>
            <w:rPrChange w:id="2546" w:author="Sinanis, Nick" w:date="2022-11-17T16:33:00Z">
              <w:rPr>
                <w:highlight w:val="yellow"/>
              </w:rPr>
            </w:rPrChange>
          </w:rPr>
          <w:t>when there is no identified working frequency</w:t>
        </w:r>
        <w:r w:rsidRPr="004A3C87">
          <w:t xml:space="preserve"> is composed as follows:</w:t>
        </w:r>
      </w:ins>
    </w:p>
    <w:p w14:paraId="463A9AB7" w14:textId="77777777" w:rsidR="00321DF9" w:rsidRPr="004A3C87" w:rsidRDefault="00321DF9">
      <w:pPr>
        <w:tabs>
          <w:tab w:val="clear" w:pos="2268"/>
          <w:tab w:val="left" w:pos="2608"/>
          <w:tab w:val="left" w:pos="3345"/>
        </w:tabs>
        <w:spacing w:before="80"/>
        <w:ind w:left="1134" w:hanging="1134"/>
        <w:jc w:val="both"/>
        <w:rPr>
          <w:ins w:id="2547" w:author="Chairman" w:date="2022-12-12T15:17:00Z"/>
        </w:rPr>
        <w:pPrChange w:id="2548" w:author="Chairman" w:date="2022-12-12T15:17:00Z">
          <w:pPr>
            <w:tabs>
              <w:tab w:val="clear" w:pos="2268"/>
              <w:tab w:val="left" w:pos="2608"/>
              <w:tab w:val="left" w:pos="3345"/>
            </w:tabs>
            <w:spacing w:before="80"/>
            <w:ind w:left="1134" w:hanging="1134"/>
          </w:pPr>
        </w:pPrChange>
      </w:pPr>
      <w:ins w:id="2549" w:author="Chairman" w:date="2022-12-12T15:17:00Z">
        <w:r w:rsidRPr="004A3C87">
          <w:t>–</w:t>
        </w:r>
        <w:r w:rsidRPr="004A3C87">
          <w:tab/>
          <w:t xml:space="preserve">Category of call: </w:t>
        </w:r>
        <w:r w:rsidRPr="004A3C87">
          <w:tab/>
        </w:r>
        <w:r w:rsidRPr="004A3C87">
          <w:tab/>
        </w:r>
        <w:r w:rsidRPr="004A3C87">
          <w:tab/>
        </w:r>
        <w:r w:rsidRPr="004A3C87">
          <w:tab/>
          <w:t>ACS</w:t>
        </w:r>
      </w:ins>
    </w:p>
    <w:p w14:paraId="514E45CE" w14:textId="77777777" w:rsidR="00321DF9" w:rsidRPr="004A3C87" w:rsidRDefault="00321DF9">
      <w:pPr>
        <w:pStyle w:val="enumlev1"/>
        <w:jc w:val="both"/>
        <w:rPr>
          <w:ins w:id="2550" w:author="Chairman" w:date="2022-12-12T15:17:00Z"/>
        </w:rPr>
        <w:pPrChange w:id="2551" w:author="Chairman" w:date="2022-12-12T15:17:00Z">
          <w:pPr>
            <w:pStyle w:val="enumlev1"/>
          </w:pPr>
        </w:pPrChange>
      </w:pPr>
      <w:ins w:id="2552" w:author="Chairman" w:date="2022-12-12T15:17:00Z">
        <w:r w:rsidRPr="004A3C87">
          <w:t>–</w:t>
        </w:r>
        <w:r w:rsidRPr="004A3C87">
          <w:tab/>
          <w:t xml:space="preserve">Message 1 first telecommand: </w:t>
        </w:r>
        <w:r w:rsidRPr="004A3C87">
          <w:tab/>
        </w:r>
        <w:r w:rsidRPr="004A3C87">
          <w:tab/>
          <w:t>Unable to comply</w:t>
        </w:r>
      </w:ins>
    </w:p>
    <w:p w14:paraId="42D8DC2F" w14:textId="77777777" w:rsidR="00321DF9" w:rsidRPr="004A3C87" w:rsidRDefault="00321DF9">
      <w:pPr>
        <w:pStyle w:val="enumlev1"/>
        <w:jc w:val="both"/>
        <w:rPr>
          <w:ins w:id="2553" w:author="Chairman" w:date="2022-12-12T15:17:00Z"/>
        </w:rPr>
        <w:pPrChange w:id="2554" w:author="Chairman" w:date="2022-12-12T15:17:00Z">
          <w:pPr>
            <w:pStyle w:val="enumlev1"/>
          </w:pPr>
        </w:pPrChange>
      </w:pPr>
      <w:ins w:id="2555" w:author="Chairman" w:date="2022-12-12T15:17:00Z">
        <w:r w:rsidRPr="004A3C87">
          <w:t>–</w:t>
        </w:r>
        <w:r w:rsidRPr="004A3C87">
          <w:tab/>
          <w:t xml:space="preserve">Message 1 second telecommand: </w:t>
        </w:r>
        <w:r w:rsidRPr="004A3C87">
          <w:tab/>
          <w:t>Unable to use proposed channel</w:t>
        </w:r>
      </w:ins>
    </w:p>
    <w:p w14:paraId="1483C394" w14:textId="77777777" w:rsidR="00321DF9" w:rsidRPr="004A3C87" w:rsidRDefault="00321DF9">
      <w:pPr>
        <w:pStyle w:val="enumlev1"/>
        <w:jc w:val="both"/>
        <w:rPr>
          <w:ins w:id="2556" w:author="Chairman" w:date="2022-12-12T15:17:00Z"/>
        </w:rPr>
        <w:pPrChange w:id="2557" w:author="Chairman" w:date="2022-12-12T15:17:00Z">
          <w:pPr>
            <w:pStyle w:val="enumlev1"/>
          </w:pPr>
        </w:pPrChange>
      </w:pPr>
      <w:ins w:id="2558" w:author="Chairman" w:date="2022-12-12T15:17:00Z">
        <w:r w:rsidRPr="004A3C87">
          <w:t>–</w:t>
        </w:r>
        <w:r w:rsidRPr="004A3C87">
          <w:tab/>
          <w:t xml:space="preserve">Message 2: </w:t>
        </w:r>
        <w:r w:rsidRPr="004A3C87">
          <w:tab/>
        </w:r>
        <w:r w:rsidRPr="004A3C87">
          <w:tab/>
        </w:r>
        <w:r w:rsidRPr="004A3C87">
          <w:tab/>
        </w:r>
        <w:r w:rsidRPr="004A3C87">
          <w:tab/>
        </w:r>
        <w:r w:rsidRPr="004A3C87">
          <w:tab/>
          <w:t>position if available, or no information</w:t>
        </w:r>
      </w:ins>
    </w:p>
    <w:p w14:paraId="1DF2C9B4" w14:textId="77777777" w:rsidR="00321DF9" w:rsidRPr="004A3C87" w:rsidRDefault="00321DF9">
      <w:pPr>
        <w:jc w:val="both"/>
        <w:rPr>
          <w:ins w:id="2559" w:author="Chairman" w:date="2022-12-12T15:17:00Z"/>
        </w:rPr>
        <w:pPrChange w:id="2560" w:author="Chairman" w:date="2022-12-12T15:17:00Z">
          <w:pPr/>
        </w:pPrChange>
      </w:pPr>
    </w:p>
    <w:p w14:paraId="0630B611" w14:textId="77777777" w:rsidR="00321DF9" w:rsidRPr="004A3C87" w:rsidRDefault="00321DF9">
      <w:pPr>
        <w:jc w:val="both"/>
        <w:rPr>
          <w:ins w:id="2561" w:author="Chairman" w:date="2022-12-12T15:17:00Z"/>
        </w:rPr>
        <w:pPrChange w:id="2562" w:author="Chairman" w:date="2022-12-12T15:17:00Z">
          <w:pPr/>
        </w:pPrChange>
      </w:pPr>
      <w:ins w:id="2563" w:author="Chairman" w:date="2022-12-12T15:17:00Z">
        <w:r w:rsidRPr="004A3C87">
          <w:rPr>
            <w:lang w:eastAsia="ja-JP"/>
          </w:rPr>
          <w:t xml:space="preserve">When there is no identified working frequency, ACS </w:t>
        </w:r>
        <w:r w:rsidRPr="004A3C87">
          <w:rPr>
            <w:lang w:eastAsia="zh-CN"/>
          </w:rPr>
          <w:t>responds</w:t>
        </w:r>
        <w:r w:rsidRPr="004A3C87">
          <w:t xml:space="preserve"> for reject connection to the calling station on most appropriate ACS frequency as recorded in A5-2.3.1 </w:t>
        </w:r>
        <w:r w:rsidRPr="004A3C87">
          <w:rPr>
            <w:lang w:eastAsia="ja-JP"/>
          </w:rPr>
          <w:t>with</w:t>
        </w:r>
        <w:r w:rsidRPr="004A3C87">
          <w:t xml:space="preserve"> the following conditions:</w:t>
        </w:r>
      </w:ins>
    </w:p>
    <w:p w14:paraId="15C55C15" w14:textId="77777777" w:rsidR="00321DF9" w:rsidRPr="004A3C87" w:rsidRDefault="00321DF9">
      <w:pPr>
        <w:pStyle w:val="enumlev1"/>
        <w:jc w:val="both"/>
        <w:rPr>
          <w:ins w:id="2564" w:author="Chairman" w:date="2022-12-12T15:17:00Z"/>
        </w:rPr>
        <w:pPrChange w:id="2565" w:author="Chairman" w:date="2022-12-12T15:17:00Z">
          <w:pPr>
            <w:pStyle w:val="enumlev1"/>
          </w:pPr>
        </w:pPrChange>
      </w:pPr>
      <w:ins w:id="2566" w:author="Chairman" w:date="2022-12-12T15:17:00Z">
        <w:r w:rsidRPr="004A3C87">
          <w:t>–</w:t>
        </w:r>
        <w:r w:rsidRPr="004A3C87">
          <w:tab/>
          <w:t>When the most appropriate frequency band is MF band and the proposed working frequency is not suitable, and also there is no alternative suitable working frequency</w:t>
        </w:r>
        <w:r w:rsidRPr="004A3C87" w:rsidDel="00E40ED6">
          <w:t xml:space="preserve"> </w:t>
        </w:r>
        <w:r w:rsidRPr="004A3C87">
          <w:t>in the second most appropriate frequency band of HF; or</w:t>
        </w:r>
      </w:ins>
    </w:p>
    <w:p w14:paraId="4F6A440E" w14:textId="77777777" w:rsidR="00321DF9" w:rsidRPr="004A3C87" w:rsidRDefault="00321DF9">
      <w:pPr>
        <w:pStyle w:val="enumlev1"/>
        <w:jc w:val="both"/>
        <w:rPr>
          <w:ins w:id="2567" w:author="Chairman" w:date="2022-12-12T15:17:00Z"/>
        </w:rPr>
        <w:pPrChange w:id="2568" w:author="Chairman" w:date="2022-12-12T15:17:00Z">
          <w:pPr>
            <w:pStyle w:val="enumlev1"/>
          </w:pPr>
        </w:pPrChange>
      </w:pPr>
      <w:ins w:id="2569" w:author="Chairman" w:date="2022-12-12T15:17:00Z">
        <w:r w:rsidRPr="004A3C87">
          <w:t>–</w:t>
        </w:r>
        <w:r w:rsidRPr="004A3C87">
          <w:tab/>
          <w:t>When the most appropriate frequency band is HF band and the proposed working frequency is not suitable, and also there is no alternative suitable working frequency; or</w:t>
        </w:r>
      </w:ins>
    </w:p>
    <w:p w14:paraId="3AC1B04B" w14:textId="77777777" w:rsidR="00321DF9" w:rsidRPr="004A3C87" w:rsidRDefault="00321DF9">
      <w:pPr>
        <w:pStyle w:val="enumlev1"/>
        <w:jc w:val="both"/>
        <w:rPr>
          <w:ins w:id="2570" w:author="Chairman" w:date="2022-12-12T15:17:00Z"/>
        </w:rPr>
        <w:pPrChange w:id="2571" w:author="Chairman" w:date="2022-12-12T15:17:00Z">
          <w:pPr>
            <w:pStyle w:val="enumlev1"/>
          </w:pPr>
        </w:pPrChange>
      </w:pPr>
      <w:ins w:id="2572" w:author="Chairman" w:date="2022-12-12T15:17:00Z">
        <w:r w:rsidRPr="004A3C87">
          <w:t>–</w:t>
        </w:r>
        <w:r w:rsidRPr="004A3C87">
          <w:tab/>
          <w:t>In the case of ACS for MF band only, the proposed working frequency is not suitable.</w:t>
        </w:r>
      </w:ins>
    </w:p>
    <w:p w14:paraId="3394F39B" w14:textId="77777777" w:rsidR="00321DF9" w:rsidRPr="004A3C87" w:rsidRDefault="00321DF9">
      <w:pPr>
        <w:jc w:val="both"/>
        <w:rPr>
          <w:ins w:id="2573" w:author="Chairman" w:date="2022-12-12T15:17:00Z"/>
        </w:rPr>
        <w:pPrChange w:id="2574" w:author="Chairman" w:date="2022-12-12T15:17:00Z">
          <w:pPr/>
        </w:pPrChange>
      </w:pPr>
      <w:ins w:id="2575" w:author="Chairman" w:date="2022-12-12T15:17:00Z">
        <w:r w:rsidRPr="004A3C87">
          <w:t>Then the receiver designated for ACS restarts scanning.</w:t>
        </w:r>
      </w:ins>
    </w:p>
    <w:p w14:paraId="74524A49" w14:textId="77777777" w:rsidR="00321DF9" w:rsidRPr="004A3C87" w:rsidRDefault="00321DF9">
      <w:pPr>
        <w:pStyle w:val="Figure"/>
        <w:jc w:val="both"/>
        <w:rPr>
          <w:ins w:id="2576" w:author="Chairman" w:date="2022-12-12T15:17:00Z"/>
          <w:noProof w:val="0"/>
        </w:rPr>
        <w:pPrChange w:id="2577" w:author="Chairman" w:date="2022-12-12T15:17:00Z">
          <w:pPr>
            <w:pStyle w:val="Figure"/>
          </w:pPr>
        </w:pPrChange>
      </w:pPr>
    </w:p>
    <w:p w14:paraId="13F8CF94" w14:textId="77777777" w:rsidR="00321DF9" w:rsidRPr="004A3C87" w:rsidRDefault="00321DF9" w:rsidP="000F22B6">
      <w:pPr>
        <w:pStyle w:val="FigureNo"/>
        <w:rPr>
          <w:ins w:id="2578" w:author="Chairman" w:date="2022-12-12T15:17:00Z"/>
          <w:lang w:eastAsia="zh-CN"/>
          <w:rPrChange w:id="2579" w:author="Sinanis, Nick" w:date="2022-11-17T16:34:00Z">
            <w:rPr>
              <w:ins w:id="2580" w:author="Chairman" w:date="2022-12-12T15:17:00Z"/>
              <w:highlight w:val="yellow"/>
              <w:lang w:eastAsia="zh-CN"/>
            </w:rPr>
          </w:rPrChange>
        </w:rPr>
      </w:pPr>
      <w:ins w:id="2581" w:author="Chairman" w:date="2022-12-12T15:17:00Z">
        <w:r w:rsidRPr="004A3C87">
          <w:rPr>
            <w:lang w:eastAsia="zh-CN"/>
            <w:rPrChange w:id="2582" w:author="Sinanis, Nick" w:date="2022-11-17T16:34:00Z">
              <w:rPr>
                <w:highlight w:val="yellow"/>
                <w:lang w:eastAsia="zh-CN"/>
              </w:rPr>
            </w:rPrChange>
          </w:rPr>
          <w:lastRenderedPageBreak/>
          <w:t xml:space="preserve">FIGURE </w:t>
        </w:r>
        <w:r w:rsidRPr="004A3C87">
          <w:t>A5-3</w:t>
        </w:r>
      </w:ins>
    </w:p>
    <w:p w14:paraId="4B401A63" w14:textId="77777777" w:rsidR="00321DF9" w:rsidRPr="004A3C87" w:rsidRDefault="00321DF9" w:rsidP="000F22B6">
      <w:pPr>
        <w:pStyle w:val="Figuretitle"/>
        <w:rPr>
          <w:ins w:id="2583" w:author="Chairman" w:date="2022-12-12T15:17:00Z"/>
          <w:lang w:eastAsia="zh-CN"/>
        </w:rPr>
      </w:pPr>
      <w:ins w:id="2584" w:author="Chairman" w:date="2022-12-12T15:17:00Z">
        <w:r w:rsidRPr="004A3C87">
          <w:rPr>
            <w:lang w:eastAsia="zh-CN"/>
            <w:rPrChange w:id="2585" w:author="Sinanis, Nick" w:date="2022-11-17T16:34:00Z">
              <w:rPr>
                <w:highlight w:val="yellow"/>
                <w:lang w:eastAsia="zh-CN"/>
              </w:rPr>
            </w:rPrChange>
          </w:rPr>
          <w:t>Flow Chart for Working Frequency Identification and following ACS response for the Called Station when calling station and called station are both ship stations</w:t>
        </w:r>
      </w:ins>
    </w:p>
    <w:p w14:paraId="75411596" w14:textId="77777777" w:rsidR="00321DF9" w:rsidRPr="004A3C87" w:rsidRDefault="00321DF9">
      <w:pPr>
        <w:jc w:val="both"/>
        <w:rPr>
          <w:ins w:id="2586" w:author="Chairman" w:date="2022-12-12T15:17:00Z"/>
        </w:rPr>
        <w:pPrChange w:id="2587" w:author="Chairman" w:date="2022-12-12T15:17:00Z">
          <w:pPr>
            <w:pStyle w:val="Figure"/>
          </w:pPr>
        </w:pPrChange>
      </w:pPr>
      <w:ins w:id="2588" w:author="Chairman" w:date="2022-12-12T15:17:00Z">
        <w:r w:rsidRPr="004A3C87">
          <w:object w:dxaOrig="9975" w:dyaOrig="13560" w14:anchorId="319A8D7A">
            <v:shape id="_x0000_i1030" type="#_x0000_t75" style="width:447pt;height:607.55pt" o:ole="">
              <v:imagedata r:id="rId20" o:title=""/>
            </v:shape>
            <o:OLEObject Type="Embed" ProgID="Visio.Drawing.15" ShapeID="_x0000_i1030" DrawAspect="Content" ObjectID="_1742201529" r:id="rId21"/>
          </w:object>
        </w:r>
      </w:ins>
    </w:p>
    <w:p w14:paraId="5CE62296" w14:textId="77777777" w:rsidR="00321DF9" w:rsidRPr="004A3C87" w:rsidRDefault="00321DF9">
      <w:pPr>
        <w:jc w:val="both"/>
        <w:rPr>
          <w:ins w:id="2589" w:author="Chairman" w:date="2022-12-12T15:17:00Z"/>
          <w:lang w:eastAsia="zh-CN"/>
        </w:rPr>
        <w:pPrChange w:id="2590" w:author="Chairman" w:date="2022-12-12T15:17:00Z">
          <w:pPr/>
        </w:pPrChange>
      </w:pPr>
      <w:ins w:id="2591" w:author="Chairman" w:date="2022-12-12T15:17:00Z">
        <w:r w:rsidRPr="004A3C87">
          <w:t>c)</w:t>
        </w:r>
        <w:r w:rsidRPr="004A3C87">
          <w:tab/>
          <w:t>When the calling station is a ship station and the called station is a coast station, the following procedure in Figure A5-4 applies to the frequency identification.</w:t>
        </w:r>
      </w:ins>
    </w:p>
    <w:p w14:paraId="03C9C184" w14:textId="77777777" w:rsidR="00321DF9" w:rsidRPr="004A3C87" w:rsidRDefault="00321DF9">
      <w:pPr>
        <w:jc w:val="both"/>
        <w:rPr>
          <w:ins w:id="2592" w:author="Chairman" w:date="2022-12-12T15:17:00Z"/>
        </w:rPr>
        <w:pPrChange w:id="2593" w:author="Chairman" w:date="2022-12-12T15:17:00Z">
          <w:pPr/>
        </w:pPrChange>
      </w:pPr>
      <w:ins w:id="2594" w:author="Chairman" w:date="2022-12-12T15:17:00Z">
        <w:r w:rsidRPr="004A3C87">
          <w:lastRenderedPageBreak/>
          <w:t>When a suitable frequency is not identified according to Figure A5-4, ACS responds to reject the connection to a calling station on most appropriate ACS frequency as recorded in A5-2.3.1 and the receiver designated for ACS restarts scanning.</w:t>
        </w:r>
      </w:ins>
    </w:p>
    <w:p w14:paraId="6E11A371" w14:textId="77777777" w:rsidR="00321DF9" w:rsidRPr="004A3C87" w:rsidRDefault="00321DF9">
      <w:pPr>
        <w:jc w:val="both"/>
        <w:rPr>
          <w:ins w:id="2595" w:author="Chairman" w:date="2022-12-12T15:17:00Z"/>
        </w:rPr>
        <w:pPrChange w:id="2596" w:author="Chairman" w:date="2022-12-12T15:17:00Z">
          <w:pPr/>
        </w:pPrChange>
      </w:pPr>
      <w:ins w:id="2597" w:author="Chairman" w:date="2022-12-12T15:17:00Z">
        <w:r w:rsidRPr="004A3C87">
          <w:t>When a suitable frequency is identified according to Figure A5-4, ACS responds to accept the connection to a calling station on most appropriate ACS frequency as recorded in A5-2.3.1.</w:t>
        </w:r>
      </w:ins>
    </w:p>
    <w:p w14:paraId="35B8129F" w14:textId="77777777" w:rsidR="00321DF9" w:rsidRPr="004A3C87" w:rsidRDefault="00321DF9">
      <w:pPr>
        <w:jc w:val="both"/>
        <w:rPr>
          <w:ins w:id="2598" w:author="Chairman" w:date="2022-12-12T15:17:00Z"/>
        </w:rPr>
        <w:pPrChange w:id="2599" w:author="Chairman" w:date="2022-12-12T15:17:00Z">
          <w:pPr/>
        </w:pPrChange>
      </w:pPr>
      <w:ins w:id="2600" w:author="Chairman" w:date="2022-12-12T15:17:00Z">
        <w:r w:rsidRPr="004A3C87">
          <w:t>Response from a coast station to a ship station with acceptance of the connection is composed as follows:</w:t>
        </w:r>
      </w:ins>
    </w:p>
    <w:p w14:paraId="71AF3F3E" w14:textId="77777777" w:rsidR="00321DF9" w:rsidRPr="004A3C87" w:rsidRDefault="00321DF9">
      <w:pPr>
        <w:pStyle w:val="enumlev1"/>
        <w:jc w:val="both"/>
        <w:rPr>
          <w:ins w:id="2601" w:author="Chairman" w:date="2022-12-12T15:17:00Z"/>
        </w:rPr>
        <w:pPrChange w:id="2602" w:author="Chairman" w:date="2022-12-12T15:17:00Z">
          <w:pPr>
            <w:pStyle w:val="enumlev1"/>
          </w:pPr>
        </w:pPrChange>
      </w:pPr>
      <w:ins w:id="2603" w:author="Chairman" w:date="2022-12-12T15:17:00Z">
        <w:r w:rsidRPr="004A3C87">
          <w:rPr>
            <w:rFonts w:ascii="SimSun" w:hAnsi="SimSun"/>
          </w:rPr>
          <w:t>–</w:t>
        </w:r>
        <w:r w:rsidRPr="004A3C87">
          <w:tab/>
          <w:t xml:space="preserve">Category: </w:t>
        </w:r>
        <w:r w:rsidRPr="004A3C87">
          <w:tab/>
        </w:r>
        <w:r w:rsidRPr="004A3C87">
          <w:tab/>
        </w:r>
        <w:r w:rsidRPr="004A3C87">
          <w:tab/>
        </w:r>
        <w:r w:rsidRPr="004A3C87">
          <w:tab/>
        </w:r>
        <w:r w:rsidRPr="004A3C87">
          <w:tab/>
          <w:t>ACS</w:t>
        </w:r>
      </w:ins>
    </w:p>
    <w:p w14:paraId="6B1A136C" w14:textId="77777777" w:rsidR="00321DF9" w:rsidRPr="004A3C87" w:rsidRDefault="00321DF9">
      <w:pPr>
        <w:pStyle w:val="enumlev1"/>
        <w:jc w:val="both"/>
        <w:rPr>
          <w:ins w:id="2604" w:author="Chairman" w:date="2022-12-12T15:17:00Z"/>
        </w:rPr>
        <w:pPrChange w:id="2605" w:author="Chairman" w:date="2022-12-12T15:17:00Z">
          <w:pPr>
            <w:pStyle w:val="enumlev1"/>
          </w:pPr>
        </w:pPrChange>
      </w:pPr>
      <w:ins w:id="2606" w:author="Chairman" w:date="2022-12-12T15:17:00Z">
        <w:r w:rsidRPr="004A3C87">
          <w:rPr>
            <w:rFonts w:ascii="SimSun" w:hAnsi="SimSun"/>
          </w:rPr>
          <w:t>–</w:t>
        </w:r>
        <w:r w:rsidRPr="004A3C87">
          <w:tab/>
          <w:t>Message 1 first telecommand</w:t>
        </w:r>
        <w:r w:rsidRPr="004A3C87">
          <w:tab/>
        </w:r>
        <w:r w:rsidRPr="004A3C87">
          <w:tab/>
          <w:t>type of communication (e.g. J3E, F1B or Data)</w:t>
        </w:r>
      </w:ins>
    </w:p>
    <w:p w14:paraId="626817A2" w14:textId="77777777" w:rsidR="00321DF9" w:rsidRPr="004A3C87" w:rsidRDefault="00321DF9">
      <w:pPr>
        <w:pStyle w:val="enumlev1"/>
        <w:jc w:val="both"/>
        <w:rPr>
          <w:ins w:id="2607" w:author="Chairman" w:date="2022-12-12T15:17:00Z"/>
        </w:rPr>
        <w:pPrChange w:id="2608" w:author="Chairman" w:date="2022-12-12T15:17:00Z">
          <w:pPr>
            <w:pStyle w:val="enumlev1"/>
          </w:pPr>
        </w:pPrChange>
      </w:pPr>
      <w:ins w:id="2609" w:author="Chairman" w:date="2022-12-12T15:17:00Z">
        <w:r w:rsidRPr="004A3C87">
          <w:rPr>
            <w:rFonts w:ascii="SimSun" w:hAnsi="SimSun"/>
          </w:rPr>
          <w:t>–</w:t>
        </w:r>
        <w:r w:rsidRPr="004A3C87">
          <w:tab/>
          <w:t xml:space="preserve">Message 1 second telecommand: </w:t>
        </w:r>
        <w:r w:rsidRPr="004A3C87">
          <w:tab/>
          <w:t>no information</w:t>
        </w:r>
      </w:ins>
    </w:p>
    <w:p w14:paraId="4E5F965D" w14:textId="77777777" w:rsidR="00321DF9" w:rsidRPr="004A3C87" w:rsidRDefault="00321DF9">
      <w:pPr>
        <w:pStyle w:val="enumlev1"/>
        <w:jc w:val="both"/>
        <w:rPr>
          <w:ins w:id="2610" w:author="Chairman" w:date="2022-12-12T15:17:00Z"/>
        </w:rPr>
        <w:pPrChange w:id="2611" w:author="Chairman" w:date="2022-12-12T15:17:00Z">
          <w:pPr>
            <w:pStyle w:val="enumlev1"/>
          </w:pPr>
        </w:pPrChange>
      </w:pPr>
      <w:ins w:id="2612" w:author="Chairman" w:date="2022-12-12T15:17:00Z">
        <w:r w:rsidRPr="004A3C87">
          <w:rPr>
            <w:rFonts w:ascii="SimSun" w:hAnsi="SimSun"/>
          </w:rPr>
          <w:t>–</w:t>
        </w:r>
        <w:r w:rsidRPr="004A3C87">
          <w:tab/>
          <w:t xml:space="preserve">Message 2: </w:t>
        </w:r>
        <w:r w:rsidRPr="004A3C87">
          <w:tab/>
        </w:r>
        <w:r w:rsidRPr="004A3C87">
          <w:tab/>
        </w:r>
        <w:r w:rsidRPr="004A3C87">
          <w:tab/>
        </w:r>
        <w:r w:rsidRPr="004A3C87">
          <w:tab/>
          <w:t>working frequency</w:t>
        </w:r>
      </w:ins>
    </w:p>
    <w:p w14:paraId="441858EF" w14:textId="77777777" w:rsidR="00321DF9" w:rsidRPr="004A3C87" w:rsidRDefault="00321DF9">
      <w:pPr>
        <w:jc w:val="both"/>
        <w:rPr>
          <w:ins w:id="2613" w:author="Chairman" w:date="2022-12-12T15:17:00Z"/>
        </w:rPr>
        <w:pPrChange w:id="2614" w:author="Chairman" w:date="2022-12-12T15:17:00Z">
          <w:pPr/>
        </w:pPrChange>
      </w:pPr>
      <w:ins w:id="2615" w:author="Chairman" w:date="2022-12-12T15:17:00Z">
        <w:r w:rsidRPr="004A3C87">
          <w:t>Response from a coast station to a ship station with rejection of the connection is composed as follows:</w:t>
        </w:r>
      </w:ins>
    </w:p>
    <w:p w14:paraId="751898EB" w14:textId="77777777" w:rsidR="00321DF9" w:rsidRPr="004A3C87" w:rsidRDefault="00321DF9">
      <w:pPr>
        <w:pStyle w:val="enumlev1"/>
        <w:jc w:val="both"/>
        <w:rPr>
          <w:ins w:id="2616" w:author="Chairman" w:date="2022-12-12T15:17:00Z"/>
        </w:rPr>
        <w:pPrChange w:id="2617" w:author="Chairman" w:date="2022-12-12T15:17:00Z">
          <w:pPr>
            <w:pStyle w:val="enumlev1"/>
          </w:pPr>
        </w:pPrChange>
      </w:pPr>
      <w:ins w:id="2618" w:author="Chairman" w:date="2022-12-12T15:17:00Z">
        <w:r w:rsidRPr="004A3C87">
          <w:rPr>
            <w:rFonts w:ascii="SimSun" w:hAnsi="SimSun"/>
          </w:rPr>
          <w:t>–</w:t>
        </w:r>
        <w:r w:rsidRPr="004A3C87">
          <w:tab/>
          <w:t xml:space="preserve">Category: </w:t>
        </w:r>
        <w:r w:rsidRPr="004A3C87">
          <w:tab/>
        </w:r>
        <w:r w:rsidRPr="004A3C87">
          <w:tab/>
        </w:r>
        <w:r w:rsidRPr="004A3C87">
          <w:tab/>
        </w:r>
        <w:r w:rsidRPr="004A3C87">
          <w:tab/>
        </w:r>
        <w:r w:rsidRPr="004A3C87">
          <w:tab/>
          <w:t>ACS</w:t>
        </w:r>
      </w:ins>
    </w:p>
    <w:p w14:paraId="4BAF763E" w14:textId="77777777" w:rsidR="00321DF9" w:rsidRPr="004A3C87" w:rsidRDefault="00321DF9">
      <w:pPr>
        <w:pStyle w:val="enumlev1"/>
        <w:jc w:val="both"/>
        <w:rPr>
          <w:ins w:id="2619" w:author="Chairman" w:date="2022-12-12T15:17:00Z"/>
        </w:rPr>
        <w:pPrChange w:id="2620" w:author="Chairman" w:date="2022-12-12T15:17:00Z">
          <w:pPr>
            <w:pStyle w:val="enumlev1"/>
          </w:pPr>
        </w:pPrChange>
      </w:pPr>
      <w:ins w:id="2621" w:author="Chairman" w:date="2022-12-12T15:17:00Z">
        <w:r w:rsidRPr="004A3C87">
          <w:rPr>
            <w:rFonts w:ascii="SimSun" w:hAnsi="SimSun"/>
          </w:rPr>
          <w:t>–</w:t>
        </w:r>
        <w:r w:rsidRPr="004A3C87">
          <w:tab/>
          <w:t xml:space="preserve">Message 1 first telecommand: </w:t>
        </w:r>
        <w:r w:rsidRPr="004A3C87">
          <w:tab/>
        </w:r>
        <w:r w:rsidRPr="004A3C87">
          <w:tab/>
          <w:t>unable to comply</w:t>
        </w:r>
      </w:ins>
    </w:p>
    <w:p w14:paraId="25580091" w14:textId="77777777" w:rsidR="00321DF9" w:rsidRPr="004A3C87" w:rsidRDefault="00321DF9">
      <w:pPr>
        <w:pStyle w:val="enumlev1"/>
        <w:jc w:val="both"/>
        <w:rPr>
          <w:ins w:id="2622" w:author="Chairman" w:date="2022-12-12T15:17:00Z"/>
        </w:rPr>
        <w:pPrChange w:id="2623" w:author="Chairman" w:date="2022-12-12T15:17:00Z">
          <w:pPr>
            <w:pStyle w:val="enumlev1"/>
          </w:pPr>
        </w:pPrChange>
      </w:pPr>
      <w:ins w:id="2624" w:author="Chairman" w:date="2022-12-12T15:17:00Z">
        <w:r w:rsidRPr="004A3C87">
          <w:rPr>
            <w:rFonts w:ascii="SimSun" w:hAnsi="SimSun"/>
          </w:rPr>
          <w:t>–</w:t>
        </w:r>
        <w:r w:rsidRPr="004A3C87">
          <w:tab/>
          <w:t xml:space="preserve">Message 1 second telecommand: </w:t>
        </w:r>
        <w:r w:rsidRPr="004A3C87">
          <w:tab/>
          <w:t>busy</w:t>
        </w:r>
      </w:ins>
    </w:p>
    <w:p w14:paraId="3C1A7E90" w14:textId="77777777" w:rsidR="00321DF9" w:rsidRPr="004A3C87" w:rsidRDefault="00321DF9">
      <w:pPr>
        <w:jc w:val="both"/>
        <w:rPr>
          <w:ins w:id="2625" w:author="Chairman" w:date="2022-12-12T15:17:00Z"/>
        </w:rPr>
        <w:pPrChange w:id="2626" w:author="Chairman" w:date="2022-12-12T15:17:00Z">
          <w:pPr/>
        </w:pPrChange>
      </w:pPr>
      <w:ins w:id="2627" w:author="Chairman" w:date="2022-12-12T15:17:00Z">
        <w:r w:rsidRPr="004A3C87">
          <w:rPr>
            <w:rFonts w:ascii="SimSun" w:hAnsi="SimSun"/>
          </w:rPr>
          <w:t>–</w:t>
        </w:r>
        <w:r w:rsidRPr="004A3C87">
          <w:tab/>
          <w:t xml:space="preserve">Message 2: </w:t>
        </w:r>
        <w:r w:rsidRPr="004A3C87">
          <w:tab/>
        </w:r>
        <w:r w:rsidRPr="004A3C87">
          <w:tab/>
        </w:r>
        <w:r w:rsidRPr="004A3C87">
          <w:tab/>
        </w:r>
        <w:r w:rsidRPr="004A3C87">
          <w:tab/>
          <w:t>no information</w:t>
        </w:r>
      </w:ins>
    </w:p>
    <w:p w14:paraId="5F762384" w14:textId="77777777" w:rsidR="00321DF9" w:rsidRPr="004A3C87" w:rsidRDefault="00321DF9" w:rsidP="000F22B6">
      <w:pPr>
        <w:pStyle w:val="FigureNo"/>
        <w:rPr>
          <w:ins w:id="2628" w:author="Chairman" w:date="2022-12-12T15:17:00Z"/>
          <w:lang w:eastAsia="zh-CN"/>
          <w:rPrChange w:id="2629" w:author="Sinanis, Nick" w:date="2022-11-17T16:34:00Z">
            <w:rPr>
              <w:ins w:id="2630" w:author="Chairman" w:date="2022-12-12T15:17:00Z"/>
              <w:highlight w:val="yellow"/>
              <w:lang w:eastAsia="zh-CN"/>
            </w:rPr>
          </w:rPrChange>
        </w:rPr>
      </w:pPr>
      <w:ins w:id="2631" w:author="Chairman" w:date="2022-12-12T15:17:00Z">
        <w:r w:rsidRPr="004A3C87">
          <w:rPr>
            <w:rPrChange w:id="2632" w:author="Sinanis, Nick" w:date="2022-11-17T16:34:00Z">
              <w:rPr>
                <w:highlight w:val="yellow"/>
              </w:rPr>
            </w:rPrChange>
          </w:rPr>
          <w:lastRenderedPageBreak/>
          <w:t xml:space="preserve">FIGURE </w:t>
        </w:r>
        <w:r w:rsidRPr="004A3C87">
          <w:t>A5-</w:t>
        </w:r>
        <w:r w:rsidRPr="004A3C87">
          <w:rPr>
            <w:rPrChange w:id="2633" w:author="Sinanis, Nick" w:date="2022-11-17T16:34:00Z">
              <w:rPr>
                <w:highlight w:val="yellow"/>
              </w:rPr>
            </w:rPrChange>
          </w:rPr>
          <w:t>4</w:t>
        </w:r>
      </w:ins>
    </w:p>
    <w:p w14:paraId="523D6A8D" w14:textId="77777777" w:rsidR="00321DF9" w:rsidRPr="004A3C87" w:rsidRDefault="00321DF9" w:rsidP="000F22B6">
      <w:pPr>
        <w:pStyle w:val="Figuretitle"/>
        <w:rPr>
          <w:ins w:id="2634" w:author="Chairman" w:date="2022-12-12T15:17:00Z"/>
          <w:rFonts w:cs="Times New Roman Bold"/>
        </w:rPr>
      </w:pPr>
      <w:ins w:id="2635" w:author="Chairman" w:date="2022-12-12T15:17:00Z">
        <w:r w:rsidRPr="004A3C87">
          <w:rPr>
            <w:rPrChange w:id="2636" w:author="Sinanis, Nick" w:date="2022-11-17T16:34:00Z">
              <w:rPr>
                <w:highlight w:val="yellow"/>
              </w:rPr>
            </w:rPrChange>
          </w:rPr>
          <w:t xml:space="preserve">Flow Chart for the Selection of the Working Frequency for the Called Station when calling station </w:t>
        </w:r>
        <w:r w:rsidRPr="004A3C87">
          <w:rPr>
            <w:rFonts w:cs="Times New Roman Bold"/>
            <w:rPrChange w:id="2637" w:author="Sinanis, Nick" w:date="2022-11-17T16:34:00Z">
              <w:rPr>
                <w:rFonts w:cs="Times New Roman Bold"/>
                <w:highlight w:val="yellow"/>
              </w:rPr>
            </w:rPrChange>
          </w:rPr>
          <w:t>is a ship station and called station</w:t>
        </w:r>
        <w:r w:rsidRPr="004A3C87">
          <w:rPr>
            <w:rPrChange w:id="2638" w:author="Sinanis, Nick" w:date="2022-11-17T16:34:00Z">
              <w:rPr>
                <w:highlight w:val="yellow"/>
              </w:rPr>
            </w:rPrChange>
          </w:rPr>
          <w:t xml:space="preserve"> </w:t>
        </w:r>
        <w:r w:rsidRPr="004A3C87">
          <w:rPr>
            <w:rFonts w:cs="Times New Roman Bold"/>
            <w:rPrChange w:id="2639" w:author="Sinanis, Nick" w:date="2022-11-17T16:34:00Z">
              <w:rPr>
                <w:rFonts w:cs="Times New Roman Bold"/>
                <w:highlight w:val="yellow"/>
              </w:rPr>
            </w:rPrChange>
          </w:rPr>
          <w:t>is a coast station</w:t>
        </w:r>
      </w:ins>
    </w:p>
    <w:p w14:paraId="192D76C5" w14:textId="77777777" w:rsidR="00321DF9" w:rsidRPr="004A3C87" w:rsidRDefault="00321DF9">
      <w:pPr>
        <w:pStyle w:val="Figure"/>
        <w:jc w:val="both"/>
        <w:rPr>
          <w:ins w:id="2640" w:author="Chairman" w:date="2022-12-12T15:17:00Z"/>
          <w:noProof w:val="0"/>
        </w:rPr>
        <w:pPrChange w:id="2641" w:author="Chairman" w:date="2022-12-12T15:17:00Z">
          <w:pPr>
            <w:pStyle w:val="Figure"/>
          </w:pPr>
        </w:pPrChange>
      </w:pPr>
      <w:ins w:id="2642" w:author="Chairman" w:date="2022-12-12T15:17:00Z">
        <w:r w:rsidRPr="004A3C87">
          <w:rPr>
            <w:noProof w:val="0"/>
          </w:rPr>
          <w:object w:dxaOrig="9976" w:dyaOrig="11581" w14:anchorId="11323E51">
            <v:shape id="_x0000_i1031" type="#_x0000_t75" style="width:482.8pt;height:562.15pt" o:ole="">
              <v:imagedata r:id="rId22" o:title=""/>
            </v:shape>
            <o:OLEObject Type="Embed" ProgID="Visio.Drawing.15" ShapeID="_x0000_i1031" DrawAspect="Content" ObjectID="_1742201530" r:id="rId23"/>
          </w:object>
        </w:r>
      </w:ins>
    </w:p>
    <w:p w14:paraId="00322B5A" w14:textId="77777777" w:rsidR="00321DF9" w:rsidRPr="004A3C87" w:rsidRDefault="00321DF9">
      <w:pPr>
        <w:jc w:val="both"/>
        <w:rPr>
          <w:ins w:id="2643" w:author="Chairman" w:date="2022-12-12T15:17:00Z"/>
        </w:rPr>
        <w:pPrChange w:id="2644" w:author="Chairman" w:date="2022-12-12T15:17:00Z">
          <w:pPr/>
        </w:pPrChange>
      </w:pPr>
      <w:ins w:id="2645" w:author="Chairman" w:date="2022-12-12T15:17:00Z">
        <w:r w:rsidRPr="00742FDF">
          <w:rPr>
            <w:b/>
            <w:bCs/>
          </w:rPr>
          <w:lastRenderedPageBreak/>
          <w:t>A5-</w:t>
        </w:r>
        <w:r w:rsidRPr="004A3C87">
          <w:rPr>
            <w:b/>
            <w:bCs/>
          </w:rPr>
          <w:t>2.3.5</w:t>
        </w:r>
        <w:r w:rsidRPr="004A3C87">
          <w:tab/>
        </w:r>
        <w:r w:rsidRPr="004A3C87">
          <w:rPr>
            <w:lang w:eastAsia="ja-JP"/>
          </w:rPr>
          <w:t xml:space="preserve">When a suitable frequency has been identified, </w:t>
        </w:r>
        <w:r w:rsidRPr="004A3C87">
          <w:t>ACS initialises</w:t>
        </w:r>
        <w:r w:rsidRPr="004A3C87" w:rsidDel="002E544C">
          <w:t xml:space="preserve"> </w:t>
        </w:r>
        <w:r w:rsidRPr="004A3C87">
          <w:t>communication using designated working frequency and type of communication in accordance with the transmitted positive response.</w:t>
        </w:r>
      </w:ins>
    </w:p>
    <w:p w14:paraId="1FB5CF9F" w14:textId="77777777" w:rsidR="00321DF9" w:rsidRPr="004A3C87" w:rsidRDefault="00321DF9">
      <w:pPr>
        <w:jc w:val="both"/>
        <w:rPr>
          <w:ins w:id="2646" w:author="Chairman" w:date="2022-12-12T15:17:00Z"/>
        </w:rPr>
        <w:pPrChange w:id="2647" w:author="Chairman" w:date="2022-12-12T15:17:00Z">
          <w:pPr/>
        </w:pPrChange>
      </w:pPr>
      <w:ins w:id="2648" w:author="Chairman" w:date="2022-12-12T15:17:00Z">
        <w:r w:rsidRPr="00520681">
          <w:rPr>
            <w:b/>
            <w:bCs/>
          </w:rPr>
          <w:t>A5-</w:t>
        </w:r>
        <w:r w:rsidRPr="004A3C87">
          <w:rPr>
            <w:b/>
            <w:bCs/>
          </w:rPr>
          <w:t>2.3.6</w:t>
        </w:r>
        <w:r w:rsidRPr="004A3C87">
          <w:tab/>
          <w:t>The receiver designated for ACS restart scanning after setting up communication.</w:t>
        </w:r>
      </w:ins>
    </w:p>
    <w:p w14:paraId="1CEADBE2" w14:textId="77777777" w:rsidR="00321DF9" w:rsidRPr="004A3C87" w:rsidDel="00E419D1" w:rsidRDefault="00321DF9">
      <w:pPr>
        <w:jc w:val="both"/>
        <w:rPr>
          <w:ins w:id="2649" w:author="Chairman" w:date="2022-12-12T15:17:00Z"/>
          <w:del w:id="2650" w:author="Hans-Karl von Arnim" w:date="2022-11-17T14:44:00Z"/>
        </w:rPr>
        <w:pPrChange w:id="2651" w:author="Chairman" w:date="2022-12-12T15:17:00Z">
          <w:pPr/>
        </w:pPrChange>
      </w:pPr>
      <w:ins w:id="2652" w:author="Chairman" w:date="2022-12-12T15:17:00Z">
        <w:r w:rsidRPr="00520681">
          <w:rPr>
            <w:b/>
            <w:bCs/>
          </w:rPr>
          <w:t>A5-</w:t>
        </w:r>
        <w:r w:rsidRPr="004A3C87">
          <w:rPr>
            <w:b/>
            <w:bCs/>
          </w:rPr>
          <w:t>2.3.7</w:t>
        </w:r>
        <w:r w:rsidRPr="004A3C87">
          <w:tab/>
          <w:t>The operator starts communication using the working frequency and type of communication in accordance with setting up communication.</w:t>
        </w:r>
      </w:ins>
    </w:p>
    <w:p w14:paraId="79023C26" w14:textId="77777777" w:rsidR="00321DF9" w:rsidRPr="004A3C87" w:rsidRDefault="00321DF9">
      <w:pPr>
        <w:pStyle w:val="Heading4"/>
        <w:jc w:val="both"/>
        <w:rPr>
          <w:ins w:id="2653" w:author="Chairman" w:date="2022-12-12T15:17:00Z"/>
          <w:lang w:eastAsia="zh-CN"/>
        </w:rPr>
        <w:pPrChange w:id="2654" w:author="Chairman" w:date="2022-12-12T15:17:00Z">
          <w:pPr>
            <w:spacing w:after="240"/>
            <w:jc w:val="center"/>
          </w:pPr>
        </w:pPrChange>
      </w:pPr>
      <w:ins w:id="2655" w:author="Chairman" w:date="2022-12-12T15:17:00Z">
        <w:r w:rsidRPr="004A3C87">
          <w:t>A5-</w:t>
        </w:r>
        <w:r w:rsidRPr="004A3C87">
          <w:rPr>
            <w:lang w:eastAsia="ja-JP"/>
            <w:rPrChange w:id="2656" w:author="Sinanis, Nick" w:date="2022-11-17T16:35:00Z">
              <w:rPr>
                <w:b/>
                <w:highlight w:val="yellow"/>
                <w:lang w:eastAsia="ja-JP"/>
              </w:rPr>
            </w:rPrChange>
          </w:rPr>
          <w:t>2.4.2.2</w:t>
        </w:r>
        <w:r w:rsidRPr="004A3C87">
          <w:tab/>
        </w:r>
        <w:r w:rsidRPr="004A3C87">
          <w:rPr>
            <w:lang w:eastAsia="ja-JP"/>
            <w:rPrChange w:id="2657" w:author="Sinanis, Nick" w:date="2022-11-17T16:35:00Z">
              <w:rPr>
                <w:b/>
                <w:highlight w:val="yellow"/>
                <w:lang w:eastAsia="ja-JP"/>
              </w:rPr>
            </w:rPrChange>
          </w:rPr>
          <w:t>Response of a shore station to a ship station</w:t>
        </w:r>
      </w:ins>
    </w:p>
    <w:p w14:paraId="65CA6FD8" w14:textId="77777777" w:rsidR="00321DF9" w:rsidRPr="004A3C87" w:rsidRDefault="00321DF9">
      <w:pPr>
        <w:jc w:val="both"/>
        <w:rPr>
          <w:ins w:id="2658" w:author="Chairman" w:date="2022-12-12T15:17:00Z"/>
        </w:rPr>
        <w:pPrChange w:id="2659" w:author="Chairman" w:date="2022-12-12T15:17:00Z">
          <w:pPr/>
        </w:pPrChange>
      </w:pPr>
      <w:ins w:id="2660" w:author="Chairman" w:date="2022-12-12T15:17:00Z">
        <w:r w:rsidRPr="004A3C87">
          <w:t xml:space="preserve">When the calling station is a ship station and the called station is a coast station, the following procedure in Figure 9 applies to the frequency identification and </w:t>
        </w:r>
        <w:r w:rsidRPr="004A3C87">
          <w:rPr>
            <w:rPrChange w:id="2661" w:author="Sinanis, Nick" w:date="2022-11-17T16:35:00Z">
              <w:rPr>
                <w:highlight w:val="yellow"/>
              </w:rPr>
            </w:rPrChange>
          </w:rPr>
          <w:t>following</w:t>
        </w:r>
        <w:r w:rsidRPr="004A3C87">
          <w:t xml:space="preserve"> ACS response.</w:t>
        </w:r>
      </w:ins>
    </w:p>
    <w:p w14:paraId="22319CFE" w14:textId="77777777" w:rsidR="00321DF9" w:rsidRPr="004A3C87" w:rsidRDefault="00321DF9">
      <w:pPr>
        <w:jc w:val="both"/>
        <w:rPr>
          <w:ins w:id="2662" w:author="Chairman" w:date="2022-12-12T15:17:00Z"/>
        </w:rPr>
        <w:pPrChange w:id="2663" w:author="Chairman" w:date="2022-12-12T15:17:00Z">
          <w:pPr/>
        </w:pPrChange>
      </w:pPr>
      <w:ins w:id="2664" w:author="Chairman" w:date="2022-12-12T15:17:00Z">
        <w:r w:rsidRPr="004A3C87">
          <w:rPr>
            <w:rPrChange w:id="2665" w:author="Sinanis, Nick" w:date="2022-11-17T16:35:00Z">
              <w:rPr>
                <w:highlight w:val="yellow"/>
              </w:rPr>
            </w:rPrChange>
          </w:rPr>
          <w:t>When the most appropriate band is MF band, ACS searches the MF band for available working frequency (e.g. the frequency is not busy) for the proposed communication type. If no suitable frequency in the MF band is identified, ACS searches the second most appropriate band for available working frequency</w:t>
        </w:r>
        <w:r w:rsidRPr="004A3C87">
          <w:t>.</w:t>
        </w:r>
      </w:ins>
    </w:p>
    <w:p w14:paraId="646088D9" w14:textId="77777777" w:rsidR="00321DF9" w:rsidRPr="004A3C87" w:rsidRDefault="00321DF9">
      <w:pPr>
        <w:jc w:val="both"/>
        <w:rPr>
          <w:ins w:id="2666" w:author="Chairman" w:date="2022-12-12T15:17:00Z"/>
        </w:rPr>
        <w:pPrChange w:id="2667" w:author="Chairman" w:date="2022-12-12T15:17:00Z">
          <w:pPr/>
        </w:pPrChange>
      </w:pPr>
      <w:ins w:id="2668" w:author="Chairman" w:date="2022-12-12T15:17:00Z">
        <w:r w:rsidRPr="004A3C87">
          <w:rPr>
            <w:rPrChange w:id="2669" w:author="Sinanis, Nick" w:date="2022-11-17T16:35:00Z">
              <w:rPr>
                <w:highlight w:val="yellow"/>
              </w:rPr>
            </w:rPrChange>
          </w:rPr>
          <w:t>When the most appropriate band is a HF band, ACS searches the HF band for available working frequency (e.g. the frequency is not busy) for the proposed communication type.</w:t>
        </w:r>
      </w:ins>
    </w:p>
    <w:p w14:paraId="666EDF18" w14:textId="77777777" w:rsidR="00321DF9" w:rsidRPr="004A3C87" w:rsidRDefault="00321DF9">
      <w:pPr>
        <w:jc w:val="both"/>
        <w:rPr>
          <w:ins w:id="2670" w:author="Chairman" w:date="2022-12-12T15:17:00Z"/>
        </w:rPr>
        <w:pPrChange w:id="2671" w:author="Chairman" w:date="2022-12-12T15:17:00Z">
          <w:pPr/>
        </w:pPrChange>
      </w:pPr>
      <w:ins w:id="2672" w:author="Chairman" w:date="2022-12-12T15:17:00Z">
        <w:r w:rsidRPr="004A3C87">
          <w:t>When a suitable frequency is not identified according to Figure A5-5</w:t>
        </w:r>
        <w:del w:id="2673" w:author="Hans-Karl von Arnim [2]" w:date="2022-11-21T21:31:00Z">
          <w:r w:rsidRPr="004A3C87" w:rsidDel="00691E8C">
            <w:delText>49</w:delText>
          </w:r>
        </w:del>
        <w:r w:rsidRPr="004A3C87">
          <w:t>, ACS responds to reject the connection to a calling station on most appropriate ACS frequency as recorded in A5-2.3.1 and the receiver designated for ACS restarts scanning.</w:t>
        </w:r>
      </w:ins>
    </w:p>
    <w:p w14:paraId="46719BFF" w14:textId="77777777" w:rsidR="00321DF9" w:rsidRPr="004A3C87" w:rsidRDefault="00321DF9">
      <w:pPr>
        <w:jc w:val="both"/>
        <w:rPr>
          <w:ins w:id="2674" w:author="Chairman" w:date="2022-12-12T15:17:00Z"/>
          <w:rPrChange w:id="2675" w:author="Sinanis, Nick" w:date="2022-11-17T16:35:00Z">
            <w:rPr>
              <w:ins w:id="2676" w:author="Chairman" w:date="2022-12-12T15:17:00Z"/>
              <w:highlight w:val="yellow"/>
            </w:rPr>
          </w:rPrChange>
        </w:rPr>
        <w:pPrChange w:id="2677" w:author="Chairman" w:date="2022-12-12T15:17:00Z">
          <w:pPr/>
        </w:pPrChange>
      </w:pPr>
      <w:ins w:id="2678" w:author="Chairman" w:date="2022-12-12T15:17:00Z">
        <w:r w:rsidRPr="004A3C87">
          <w:rPr>
            <w:rPrChange w:id="2679" w:author="Sinanis, Nick" w:date="2022-11-17T16:35:00Z">
              <w:rPr>
                <w:highlight w:val="yellow"/>
              </w:rPr>
            </w:rPrChange>
          </w:rPr>
          <w:t>The negative response from a coast station to a ship station when there is no identified working frequency is composed as follows:</w:t>
        </w:r>
      </w:ins>
    </w:p>
    <w:p w14:paraId="0F7A5E48" w14:textId="77777777" w:rsidR="00321DF9" w:rsidRPr="004A3C87" w:rsidRDefault="00321DF9">
      <w:pPr>
        <w:pStyle w:val="enumlev1"/>
        <w:jc w:val="both"/>
        <w:rPr>
          <w:ins w:id="2680" w:author="Chairman" w:date="2022-12-12T15:17:00Z"/>
          <w:rPrChange w:id="2681" w:author="Sinanis, Nick" w:date="2022-11-17T16:35:00Z">
            <w:rPr>
              <w:ins w:id="2682" w:author="Chairman" w:date="2022-12-12T15:17:00Z"/>
              <w:highlight w:val="yellow"/>
            </w:rPr>
          </w:rPrChange>
        </w:rPr>
        <w:pPrChange w:id="2683" w:author="Chairman" w:date="2022-12-12T15:17:00Z">
          <w:pPr>
            <w:pStyle w:val="enumlev1"/>
          </w:pPr>
        </w:pPrChange>
      </w:pPr>
      <w:ins w:id="2684" w:author="Chairman" w:date="2022-12-12T15:17:00Z">
        <w:r w:rsidRPr="004A3C87">
          <w:rPr>
            <w:rPrChange w:id="2685" w:author="Sinanis, Nick" w:date="2022-11-17T16:35:00Z">
              <w:rPr>
                <w:highlight w:val="yellow"/>
              </w:rPr>
            </w:rPrChange>
          </w:rPr>
          <w:t>–</w:t>
        </w:r>
        <w:r w:rsidRPr="004A3C87">
          <w:rPr>
            <w:rPrChange w:id="2686" w:author="Sinanis, Nick" w:date="2022-11-17T16:35:00Z">
              <w:rPr>
                <w:highlight w:val="yellow"/>
              </w:rPr>
            </w:rPrChange>
          </w:rPr>
          <w:tab/>
          <w:t xml:space="preserve">Category of call: </w:t>
        </w:r>
        <w:r w:rsidRPr="004A3C87">
          <w:rPr>
            <w:rPrChange w:id="2687" w:author="Sinanis, Nick" w:date="2022-11-17T16:35:00Z">
              <w:rPr>
                <w:highlight w:val="yellow"/>
              </w:rPr>
            </w:rPrChange>
          </w:rPr>
          <w:tab/>
        </w:r>
        <w:r w:rsidRPr="004A3C87">
          <w:rPr>
            <w:rPrChange w:id="2688" w:author="Sinanis, Nick" w:date="2022-11-17T16:35:00Z">
              <w:rPr>
                <w:highlight w:val="yellow"/>
              </w:rPr>
            </w:rPrChange>
          </w:rPr>
          <w:tab/>
        </w:r>
        <w:r w:rsidRPr="004A3C87">
          <w:rPr>
            <w:rPrChange w:id="2689" w:author="Sinanis, Nick" w:date="2022-11-17T16:35:00Z">
              <w:rPr>
                <w:highlight w:val="yellow"/>
              </w:rPr>
            </w:rPrChange>
          </w:rPr>
          <w:tab/>
        </w:r>
        <w:r w:rsidRPr="004A3C87">
          <w:rPr>
            <w:rPrChange w:id="2690" w:author="Sinanis, Nick" w:date="2022-11-17T16:35:00Z">
              <w:rPr>
                <w:highlight w:val="yellow"/>
              </w:rPr>
            </w:rPrChange>
          </w:rPr>
          <w:tab/>
          <w:t>ACS</w:t>
        </w:r>
      </w:ins>
    </w:p>
    <w:p w14:paraId="647F9F0F" w14:textId="77777777" w:rsidR="00321DF9" w:rsidRPr="004A3C87" w:rsidRDefault="00321DF9">
      <w:pPr>
        <w:pStyle w:val="enumlev1"/>
        <w:jc w:val="both"/>
        <w:rPr>
          <w:ins w:id="2691" w:author="Chairman" w:date="2022-12-12T15:17:00Z"/>
          <w:rPrChange w:id="2692" w:author="Sinanis, Nick" w:date="2022-11-17T16:35:00Z">
            <w:rPr>
              <w:ins w:id="2693" w:author="Chairman" w:date="2022-12-12T15:17:00Z"/>
              <w:highlight w:val="yellow"/>
            </w:rPr>
          </w:rPrChange>
        </w:rPr>
        <w:pPrChange w:id="2694" w:author="Chairman" w:date="2022-12-12T15:17:00Z">
          <w:pPr>
            <w:pStyle w:val="enumlev1"/>
          </w:pPr>
        </w:pPrChange>
      </w:pPr>
      <w:ins w:id="2695" w:author="Chairman" w:date="2022-12-12T15:17:00Z">
        <w:r w:rsidRPr="004A3C87">
          <w:rPr>
            <w:rPrChange w:id="2696" w:author="Sinanis, Nick" w:date="2022-11-17T16:35:00Z">
              <w:rPr>
                <w:highlight w:val="yellow"/>
              </w:rPr>
            </w:rPrChange>
          </w:rPr>
          <w:t>–</w:t>
        </w:r>
        <w:r w:rsidRPr="004A3C87">
          <w:rPr>
            <w:rPrChange w:id="2697" w:author="Sinanis, Nick" w:date="2022-11-17T16:35:00Z">
              <w:rPr>
                <w:highlight w:val="yellow"/>
              </w:rPr>
            </w:rPrChange>
          </w:rPr>
          <w:tab/>
          <w:t xml:space="preserve">Message 1 first telecommand: </w:t>
        </w:r>
        <w:r w:rsidRPr="004A3C87">
          <w:rPr>
            <w:rPrChange w:id="2698" w:author="Sinanis, Nick" w:date="2022-11-17T16:35:00Z">
              <w:rPr>
                <w:highlight w:val="yellow"/>
              </w:rPr>
            </w:rPrChange>
          </w:rPr>
          <w:tab/>
        </w:r>
        <w:r w:rsidRPr="004A3C87">
          <w:rPr>
            <w:rPrChange w:id="2699" w:author="Sinanis, Nick" w:date="2022-11-17T16:35:00Z">
              <w:rPr>
                <w:highlight w:val="yellow"/>
              </w:rPr>
            </w:rPrChange>
          </w:rPr>
          <w:tab/>
          <w:t>Unable to comply</w:t>
        </w:r>
      </w:ins>
    </w:p>
    <w:p w14:paraId="0F05F76A" w14:textId="77777777" w:rsidR="00321DF9" w:rsidRPr="004A3C87" w:rsidRDefault="00321DF9">
      <w:pPr>
        <w:pStyle w:val="enumlev1"/>
        <w:jc w:val="both"/>
        <w:rPr>
          <w:ins w:id="2700" w:author="Chairman" w:date="2022-12-12T15:17:00Z"/>
          <w:rPrChange w:id="2701" w:author="Sinanis, Nick" w:date="2022-11-17T16:35:00Z">
            <w:rPr>
              <w:ins w:id="2702" w:author="Chairman" w:date="2022-12-12T15:17:00Z"/>
              <w:highlight w:val="yellow"/>
            </w:rPr>
          </w:rPrChange>
        </w:rPr>
        <w:pPrChange w:id="2703" w:author="Chairman" w:date="2022-12-12T15:17:00Z">
          <w:pPr>
            <w:pStyle w:val="enumlev1"/>
          </w:pPr>
        </w:pPrChange>
      </w:pPr>
      <w:ins w:id="2704" w:author="Chairman" w:date="2022-12-12T15:17:00Z">
        <w:r w:rsidRPr="004A3C87">
          <w:rPr>
            <w:rPrChange w:id="2705" w:author="Sinanis, Nick" w:date="2022-11-17T16:35:00Z">
              <w:rPr>
                <w:highlight w:val="yellow"/>
              </w:rPr>
            </w:rPrChange>
          </w:rPr>
          <w:t>–</w:t>
        </w:r>
        <w:r w:rsidRPr="004A3C87">
          <w:rPr>
            <w:rPrChange w:id="2706" w:author="Sinanis, Nick" w:date="2022-11-17T16:35:00Z">
              <w:rPr>
                <w:highlight w:val="yellow"/>
              </w:rPr>
            </w:rPrChange>
          </w:rPr>
          <w:tab/>
          <w:t xml:space="preserve">Message 1 second telecommand: </w:t>
        </w:r>
        <w:r w:rsidRPr="004A3C87">
          <w:rPr>
            <w:rPrChange w:id="2707" w:author="Sinanis, Nick" w:date="2022-11-17T16:35:00Z">
              <w:rPr>
                <w:highlight w:val="yellow"/>
              </w:rPr>
            </w:rPrChange>
          </w:rPr>
          <w:tab/>
        </w:r>
        <w:r w:rsidRPr="004A3C87">
          <w:rPr>
            <w:lang w:eastAsia="zh-CN"/>
            <w:rPrChange w:id="2708" w:author="Sinanis, Nick" w:date="2022-11-17T16:35:00Z">
              <w:rPr>
                <w:highlight w:val="yellow"/>
                <w:lang w:eastAsia="zh-CN"/>
              </w:rPr>
            </w:rPrChange>
          </w:rPr>
          <w:t>busy</w:t>
        </w:r>
      </w:ins>
    </w:p>
    <w:p w14:paraId="72F165BC" w14:textId="77777777" w:rsidR="00321DF9" w:rsidRPr="004A3C87" w:rsidRDefault="00321DF9">
      <w:pPr>
        <w:pStyle w:val="enumlev1"/>
        <w:jc w:val="both"/>
        <w:rPr>
          <w:ins w:id="2709" w:author="Chairman" w:date="2022-12-12T15:17:00Z"/>
        </w:rPr>
        <w:pPrChange w:id="2710" w:author="Chairman" w:date="2022-12-12T15:17:00Z">
          <w:pPr>
            <w:pStyle w:val="enumlev1"/>
          </w:pPr>
        </w:pPrChange>
      </w:pPr>
      <w:ins w:id="2711" w:author="Chairman" w:date="2022-12-12T15:17:00Z">
        <w:r w:rsidRPr="004A3C87">
          <w:rPr>
            <w:rPrChange w:id="2712" w:author="Sinanis, Nick" w:date="2022-11-17T16:35:00Z">
              <w:rPr>
                <w:highlight w:val="yellow"/>
              </w:rPr>
            </w:rPrChange>
          </w:rPr>
          <w:t>–</w:t>
        </w:r>
        <w:r w:rsidRPr="004A3C87">
          <w:rPr>
            <w:rPrChange w:id="2713" w:author="Sinanis, Nick" w:date="2022-11-17T16:35:00Z">
              <w:rPr>
                <w:highlight w:val="yellow"/>
              </w:rPr>
            </w:rPrChange>
          </w:rPr>
          <w:tab/>
          <w:t xml:space="preserve">Message 2: </w:t>
        </w:r>
        <w:r w:rsidRPr="004A3C87">
          <w:rPr>
            <w:rPrChange w:id="2714" w:author="Sinanis, Nick" w:date="2022-11-17T16:35:00Z">
              <w:rPr>
                <w:highlight w:val="yellow"/>
              </w:rPr>
            </w:rPrChange>
          </w:rPr>
          <w:tab/>
        </w:r>
        <w:r w:rsidRPr="004A3C87">
          <w:rPr>
            <w:rPrChange w:id="2715" w:author="Sinanis, Nick" w:date="2022-11-17T16:35:00Z">
              <w:rPr>
                <w:highlight w:val="yellow"/>
              </w:rPr>
            </w:rPrChange>
          </w:rPr>
          <w:tab/>
        </w:r>
        <w:r w:rsidRPr="004A3C87">
          <w:rPr>
            <w:rPrChange w:id="2716" w:author="Sinanis, Nick" w:date="2022-11-17T16:35:00Z">
              <w:rPr>
                <w:highlight w:val="yellow"/>
              </w:rPr>
            </w:rPrChange>
          </w:rPr>
          <w:tab/>
        </w:r>
        <w:r w:rsidRPr="004A3C87">
          <w:rPr>
            <w:rPrChange w:id="2717" w:author="Sinanis, Nick" w:date="2022-11-17T16:35:00Z">
              <w:rPr>
                <w:highlight w:val="yellow"/>
              </w:rPr>
            </w:rPrChange>
          </w:rPr>
          <w:tab/>
        </w:r>
        <w:r w:rsidRPr="004A3C87">
          <w:rPr>
            <w:rPrChange w:id="2718" w:author="Sinanis, Nick" w:date="2022-11-17T16:35:00Z">
              <w:rPr>
                <w:highlight w:val="yellow"/>
              </w:rPr>
            </w:rPrChange>
          </w:rPr>
          <w:tab/>
          <w:t>position if available, or no information</w:t>
        </w:r>
      </w:ins>
    </w:p>
    <w:p w14:paraId="31D8E166" w14:textId="77777777" w:rsidR="00321DF9" w:rsidRPr="004A3C87" w:rsidRDefault="00321DF9">
      <w:pPr>
        <w:jc w:val="both"/>
        <w:rPr>
          <w:ins w:id="2719" w:author="Chairman" w:date="2022-12-12T15:17:00Z"/>
          <w:rPrChange w:id="2720" w:author="Sinanis, Nick" w:date="2022-11-17T16:35:00Z">
            <w:rPr>
              <w:ins w:id="2721" w:author="Chairman" w:date="2022-12-12T15:17:00Z"/>
              <w:highlight w:val="yellow"/>
            </w:rPr>
          </w:rPrChange>
        </w:rPr>
        <w:pPrChange w:id="2722" w:author="Chairman" w:date="2022-12-12T15:17:00Z">
          <w:pPr/>
        </w:pPrChange>
      </w:pPr>
      <w:ins w:id="2723" w:author="Chairman" w:date="2022-12-12T15:17:00Z">
        <w:r w:rsidRPr="004A3C87">
          <w:t xml:space="preserve">When a suitable frequency is identified according to Figure </w:t>
        </w:r>
        <w:del w:id="2724" w:author="Hans-Karl von Arnim [2]" w:date="2022-11-21T21:31:00Z">
          <w:r w:rsidRPr="004A3C87" w:rsidDel="00691E8C">
            <w:delText>49</w:delText>
          </w:r>
        </w:del>
        <w:r w:rsidRPr="004A3C87">
          <w:t xml:space="preserve">A5-5, </w:t>
        </w:r>
        <w:r w:rsidRPr="004A3C87">
          <w:rPr>
            <w:rPrChange w:id="2725" w:author="Sinanis, Nick" w:date="2022-11-17T16:35:00Z">
              <w:rPr>
                <w:highlight w:val="yellow"/>
              </w:rPr>
            </w:rPrChange>
          </w:rPr>
          <w:t xml:space="preserve">ACS notifies operator of the identified working frequency with proposed mode and the operator can decide whether to accept the ACS call. </w:t>
        </w:r>
      </w:ins>
    </w:p>
    <w:p w14:paraId="684BC285" w14:textId="77777777" w:rsidR="00321DF9" w:rsidRPr="004A3C87" w:rsidRDefault="00321DF9">
      <w:pPr>
        <w:jc w:val="both"/>
        <w:rPr>
          <w:ins w:id="2726" w:author="Chairman" w:date="2022-12-12T15:17:00Z"/>
          <w:rPrChange w:id="2727" w:author="Sinanis, Nick" w:date="2022-11-17T16:35:00Z">
            <w:rPr>
              <w:ins w:id="2728" w:author="Chairman" w:date="2022-12-12T15:17:00Z"/>
              <w:highlight w:val="yellow"/>
            </w:rPr>
          </w:rPrChange>
        </w:rPr>
        <w:pPrChange w:id="2729" w:author="Chairman" w:date="2022-12-12T15:17:00Z">
          <w:pPr/>
        </w:pPrChange>
      </w:pPr>
      <w:ins w:id="2730" w:author="Chairman" w:date="2022-12-12T15:17:00Z">
        <w:r w:rsidRPr="004A3C87">
          <w:rPr>
            <w:rPrChange w:id="2731" w:author="Sinanis, Nick" w:date="2022-11-17T16:35:00Z">
              <w:rPr>
                <w:highlight w:val="yellow"/>
              </w:rPr>
            </w:rPrChange>
          </w:rPr>
          <w:t xml:space="preserve">If the operator decides to accept the ACS call, </w:t>
        </w:r>
        <w:r w:rsidRPr="004A3C87">
          <w:rPr>
            <w:lang w:eastAsia="ja-JP"/>
            <w:rPrChange w:id="2732" w:author="Sinanis, Nick" w:date="2022-11-17T16:35:00Z">
              <w:rPr>
                <w:highlight w:val="yellow"/>
                <w:lang w:eastAsia="ja-JP"/>
              </w:rPr>
            </w:rPrChange>
          </w:rPr>
          <w:t xml:space="preserve">ACS </w:t>
        </w:r>
        <w:r w:rsidRPr="004A3C87">
          <w:rPr>
            <w:rPrChange w:id="2733" w:author="Sinanis, Nick" w:date="2022-11-17T16:35:00Z">
              <w:rPr>
                <w:highlight w:val="yellow"/>
              </w:rPr>
            </w:rPrChange>
          </w:rPr>
          <w:t xml:space="preserve">responds to the calling station on the </w:t>
        </w:r>
        <w:r w:rsidRPr="004A3C87">
          <w:rPr>
            <w:lang w:eastAsia="zh-CN"/>
            <w:rPrChange w:id="2734" w:author="Sinanis, Nick" w:date="2022-11-17T16:35:00Z">
              <w:rPr>
                <w:highlight w:val="yellow"/>
                <w:lang w:eastAsia="zh-CN"/>
              </w:rPr>
            </w:rPrChange>
          </w:rPr>
          <w:t>most</w:t>
        </w:r>
        <w:r w:rsidRPr="004A3C87">
          <w:rPr>
            <w:rPrChange w:id="2735" w:author="Sinanis, Nick" w:date="2022-11-17T16:35:00Z">
              <w:rPr>
                <w:highlight w:val="yellow"/>
              </w:rPr>
            </w:rPrChange>
          </w:rPr>
          <w:t xml:space="preserve"> appropriate ACS frequency as recorded in </w:t>
        </w:r>
        <w:r w:rsidRPr="004A3C87">
          <w:t>A5-</w:t>
        </w:r>
        <w:r w:rsidRPr="004A3C87">
          <w:rPr>
            <w:rPrChange w:id="2736" w:author="Sinanis, Nick" w:date="2022-11-17T16:35:00Z">
              <w:rPr>
                <w:highlight w:val="yellow"/>
              </w:rPr>
            </w:rPrChange>
          </w:rPr>
          <w:t xml:space="preserve">2.3.1 including the working frequency or channel positively. Then the procedure goes to </w:t>
        </w:r>
        <w:r w:rsidRPr="004A3C87">
          <w:t>A5-</w:t>
        </w:r>
        <w:r w:rsidRPr="004A3C87">
          <w:rPr>
            <w:rPrChange w:id="2737" w:author="Sinanis, Nick" w:date="2022-11-17T16:35:00Z">
              <w:rPr>
                <w:highlight w:val="yellow"/>
              </w:rPr>
            </w:rPrChange>
          </w:rPr>
          <w:t>2.3.5.</w:t>
        </w:r>
      </w:ins>
    </w:p>
    <w:p w14:paraId="3D72588F" w14:textId="77777777" w:rsidR="00321DF9" w:rsidRPr="004A3C87" w:rsidRDefault="00321DF9">
      <w:pPr>
        <w:jc w:val="both"/>
        <w:rPr>
          <w:ins w:id="2738" w:author="Chairman" w:date="2022-12-12T15:17:00Z"/>
          <w:rPrChange w:id="2739" w:author="Sinanis, Nick" w:date="2022-11-17T16:35:00Z">
            <w:rPr>
              <w:ins w:id="2740" w:author="Chairman" w:date="2022-12-12T15:17:00Z"/>
              <w:highlight w:val="yellow"/>
            </w:rPr>
          </w:rPrChange>
        </w:rPr>
        <w:pPrChange w:id="2741" w:author="Chairman" w:date="2022-12-12T15:17:00Z">
          <w:pPr/>
        </w:pPrChange>
      </w:pPr>
      <w:ins w:id="2742" w:author="Chairman" w:date="2022-12-12T15:17:00Z">
        <w:r w:rsidRPr="004A3C87">
          <w:rPr>
            <w:rPrChange w:id="2743" w:author="Sinanis, Nick" w:date="2022-11-17T16:35:00Z">
              <w:rPr>
                <w:highlight w:val="yellow"/>
              </w:rPr>
            </w:rPrChange>
          </w:rPr>
          <w:t>The positive response from a coast station to a ship station with acceptance of the connection is composed as follows:</w:t>
        </w:r>
      </w:ins>
    </w:p>
    <w:p w14:paraId="66BC4388" w14:textId="77777777" w:rsidR="00321DF9" w:rsidRPr="004A3C87" w:rsidRDefault="00321DF9">
      <w:pPr>
        <w:pStyle w:val="enumlev1"/>
        <w:jc w:val="both"/>
        <w:rPr>
          <w:ins w:id="2744" w:author="Chairman" w:date="2022-12-12T15:17:00Z"/>
          <w:rPrChange w:id="2745" w:author="Sinanis, Nick" w:date="2022-11-17T16:35:00Z">
            <w:rPr>
              <w:ins w:id="2746" w:author="Chairman" w:date="2022-12-12T15:17:00Z"/>
              <w:highlight w:val="yellow"/>
            </w:rPr>
          </w:rPrChange>
        </w:rPr>
        <w:pPrChange w:id="2747" w:author="Chairman" w:date="2022-12-12T15:17:00Z">
          <w:pPr>
            <w:pStyle w:val="enumlev1"/>
          </w:pPr>
        </w:pPrChange>
      </w:pPr>
      <w:ins w:id="2748" w:author="Chairman" w:date="2022-12-12T15:17:00Z">
        <w:r w:rsidRPr="004A3C87">
          <w:rPr>
            <w:rPrChange w:id="2749" w:author="Sinanis, Nick" w:date="2022-11-17T16:35:00Z">
              <w:rPr>
                <w:highlight w:val="yellow"/>
              </w:rPr>
            </w:rPrChange>
          </w:rPr>
          <w:t>–</w:t>
        </w:r>
        <w:r w:rsidRPr="004A3C87">
          <w:rPr>
            <w:rPrChange w:id="2750" w:author="Sinanis, Nick" w:date="2022-11-17T16:35:00Z">
              <w:rPr>
                <w:highlight w:val="yellow"/>
              </w:rPr>
            </w:rPrChange>
          </w:rPr>
          <w:tab/>
          <w:t xml:space="preserve">Category of call: </w:t>
        </w:r>
        <w:r w:rsidRPr="004A3C87">
          <w:rPr>
            <w:rPrChange w:id="2751" w:author="Sinanis, Nick" w:date="2022-11-17T16:35:00Z">
              <w:rPr>
                <w:highlight w:val="yellow"/>
              </w:rPr>
            </w:rPrChange>
          </w:rPr>
          <w:tab/>
        </w:r>
        <w:r w:rsidRPr="004A3C87">
          <w:rPr>
            <w:rPrChange w:id="2752" w:author="Sinanis, Nick" w:date="2022-11-17T16:35:00Z">
              <w:rPr>
                <w:highlight w:val="yellow"/>
              </w:rPr>
            </w:rPrChange>
          </w:rPr>
          <w:tab/>
        </w:r>
        <w:r w:rsidRPr="004A3C87">
          <w:rPr>
            <w:rPrChange w:id="2753" w:author="Sinanis, Nick" w:date="2022-11-17T16:35:00Z">
              <w:rPr>
                <w:highlight w:val="yellow"/>
              </w:rPr>
            </w:rPrChange>
          </w:rPr>
          <w:tab/>
        </w:r>
        <w:r w:rsidRPr="004A3C87">
          <w:rPr>
            <w:rPrChange w:id="2754" w:author="Sinanis, Nick" w:date="2022-11-17T16:35:00Z">
              <w:rPr>
                <w:highlight w:val="yellow"/>
              </w:rPr>
            </w:rPrChange>
          </w:rPr>
          <w:tab/>
          <w:t>ACS</w:t>
        </w:r>
      </w:ins>
    </w:p>
    <w:p w14:paraId="5F77B396" w14:textId="77777777" w:rsidR="00321DF9" w:rsidRPr="004A3C87" w:rsidRDefault="00321DF9">
      <w:pPr>
        <w:pStyle w:val="enumlev1"/>
        <w:jc w:val="both"/>
        <w:rPr>
          <w:ins w:id="2755" w:author="Chairman" w:date="2022-12-12T15:17:00Z"/>
          <w:rPrChange w:id="2756" w:author="Sinanis, Nick" w:date="2022-11-17T16:35:00Z">
            <w:rPr>
              <w:ins w:id="2757" w:author="Chairman" w:date="2022-12-12T15:17:00Z"/>
              <w:highlight w:val="yellow"/>
            </w:rPr>
          </w:rPrChange>
        </w:rPr>
        <w:pPrChange w:id="2758" w:author="Chairman" w:date="2022-12-12T15:17:00Z">
          <w:pPr>
            <w:pStyle w:val="enumlev1"/>
          </w:pPr>
        </w:pPrChange>
      </w:pPr>
      <w:ins w:id="2759" w:author="Chairman" w:date="2022-12-12T15:17:00Z">
        <w:r w:rsidRPr="004A3C87">
          <w:rPr>
            <w:rPrChange w:id="2760" w:author="Sinanis, Nick" w:date="2022-11-17T16:35:00Z">
              <w:rPr>
                <w:highlight w:val="yellow"/>
              </w:rPr>
            </w:rPrChange>
          </w:rPr>
          <w:t>–</w:t>
        </w:r>
        <w:r w:rsidRPr="004A3C87">
          <w:rPr>
            <w:rPrChange w:id="2761" w:author="Sinanis, Nick" w:date="2022-11-17T16:35:00Z">
              <w:rPr>
                <w:highlight w:val="yellow"/>
              </w:rPr>
            </w:rPrChange>
          </w:rPr>
          <w:tab/>
          <w:t xml:space="preserve">Message 1 first telecommand: </w:t>
        </w:r>
        <w:r w:rsidRPr="004A3C87">
          <w:rPr>
            <w:rPrChange w:id="2762" w:author="Sinanis, Nick" w:date="2022-11-17T16:35:00Z">
              <w:rPr>
                <w:highlight w:val="yellow"/>
              </w:rPr>
            </w:rPrChange>
          </w:rPr>
          <w:tab/>
        </w:r>
        <w:r w:rsidRPr="004A3C87">
          <w:rPr>
            <w:rPrChange w:id="2763" w:author="Sinanis, Nick" w:date="2022-11-17T16:35:00Z">
              <w:rPr>
                <w:highlight w:val="yellow"/>
              </w:rPr>
            </w:rPrChange>
          </w:rPr>
          <w:tab/>
          <w:t>type of communication (e.g. J3E, F1B or Data)</w:t>
        </w:r>
      </w:ins>
    </w:p>
    <w:p w14:paraId="0E317303" w14:textId="77777777" w:rsidR="00321DF9" w:rsidRPr="004A3C87" w:rsidRDefault="00321DF9">
      <w:pPr>
        <w:pStyle w:val="enumlev1"/>
        <w:jc w:val="both"/>
        <w:rPr>
          <w:ins w:id="2764" w:author="Chairman" w:date="2022-12-12T15:17:00Z"/>
          <w:rPrChange w:id="2765" w:author="Sinanis, Nick" w:date="2022-11-17T16:35:00Z">
            <w:rPr>
              <w:ins w:id="2766" w:author="Chairman" w:date="2022-12-12T15:17:00Z"/>
              <w:highlight w:val="yellow"/>
            </w:rPr>
          </w:rPrChange>
        </w:rPr>
        <w:pPrChange w:id="2767" w:author="Chairman" w:date="2022-12-12T15:17:00Z">
          <w:pPr>
            <w:pStyle w:val="enumlev1"/>
          </w:pPr>
        </w:pPrChange>
      </w:pPr>
      <w:ins w:id="2768" w:author="Chairman" w:date="2022-12-12T15:17:00Z">
        <w:r w:rsidRPr="004A3C87">
          <w:rPr>
            <w:rPrChange w:id="2769" w:author="Sinanis, Nick" w:date="2022-11-17T16:35:00Z">
              <w:rPr>
                <w:highlight w:val="yellow"/>
              </w:rPr>
            </w:rPrChange>
          </w:rPr>
          <w:t>–</w:t>
        </w:r>
        <w:r w:rsidRPr="004A3C87">
          <w:rPr>
            <w:rPrChange w:id="2770" w:author="Sinanis, Nick" w:date="2022-11-17T16:35:00Z">
              <w:rPr>
                <w:highlight w:val="yellow"/>
              </w:rPr>
            </w:rPrChange>
          </w:rPr>
          <w:tab/>
          <w:t xml:space="preserve">Message 1 second telecommand: </w:t>
        </w:r>
        <w:r w:rsidRPr="004A3C87">
          <w:rPr>
            <w:rPrChange w:id="2771" w:author="Sinanis, Nick" w:date="2022-11-17T16:35:00Z">
              <w:rPr>
                <w:highlight w:val="yellow"/>
              </w:rPr>
            </w:rPrChange>
          </w:rPr>
          <w:tab/>
          <w:t>no information</w:t>
        </w:r>
      </w:ins>
    </w:p>
    <w:p w14:paraId="1A15F4B0" w14:textId="77777777" w:rsidR="00321DF9" w:rsidRPr="004A3C87" w:rsidRDefault="00321DF9">
      <w:pPr>
        <w:pStyle w:val="enumlev1"/>
        <w:jc w:val="both"/>
        <w:rPr>
          <w:ins w:id="2772" w:author="Chairman" w:date="2022-12-12T15:17:00Z"/>
        </w:rPr>
        <w:pPrChange w:id="2773" w:author="Chairman" w:date="2022-12-12T15:17:00Z">
          <w:pPr>
            <w:pStyle w:val="enumlev1"/>
          </w:pPr>
        </w:pPrChange>
      </w:pPr>
      <w:ins w:id="2774" w:author="Chairman" w:date="2022-12-12T15:17:00Z">
        <w:r w:rsidRPr="004A3C87">
          <w:rPr>
            <w:rPrChange w:id="2775" w:author="Sinanis, Nick" w:date="2022-11-17T16:35:00Z">
              <w:rPr>
                <w:highlight w:val="yellow"/>
              </w:rPr>
            </w:rPrChange>
          </w:rPr>
          <w:t>–</w:t>
        </w:r>
        <w:r w:rsidRPr="004A3C87">
          <w:rPr>
            <w:rPrChange w:id="2776" w:author="Sinanis, Nick" w:date="2022-11-17T16:35:00Z">
              <w:rPr>
                <w:highlight w:val="yellow"/>
              </w:rPr>
            </w:rPrChange>
          </w:rPr>
          <w:tab/>
          <w:t xml:space="preserve">Message 2: </w:t>
        </w:r>
        <w:r w:rsidRPr="004A3C87">
          <w:rPr>
            <w:rPrChange w:id="2777" w:author="Sinanis, Nick" w:date="2022-11-17T16:35:00Z">
              <w:rPr>
                <w:highlight w:val="yellow"/>
              </w:rPr>
            </w:rPrChange>
          </w:rPr>
          <w:tab/>
        </w:r>
        <w:r w:rsidRPr="004A3C87">
          <w:rPr>
            <w:rPrChange w:id="2778" w:author="Sinanis, Nick" w:date="2022-11-17T16:35:00Z">
              <w:rPr>
                <w:highlight w:val="yellow"/>
              </w:rPr>
            </w:rPrChange>
          </w:rPr>
          <w:tab/>
        </w:r>
        <w:r w:rsidRPr="004A3C87">
          <w:rPr>
            <w:rPrChange w:id="2779" w:author="Sinanis, Nick" w:date="2022-11-17T16:35:00Z">
              <w:rPr>
                <w:highlight w:val="yellow"/>
              </w:rPr>
            </w:rPrChange>
          </w:rPr>
          <w:tab/>
        </w:r>
        <w:r w:rsidRPr="004A3C87">
          <w:rPr>
            <w:rPrChange w:id="2780" w:author="Sinanis, Nick" w:date="2022-11-17T16:35:00Z">
              <w:rPr>
                <w:highlight w:val="yellow"/>
              </w:rPr>
            </w:rPrChange>
          </w:rPr>
          <w:tab/>
        </w:r>
        <w:r w:rsidRPr="004A3C87">
          <w:rPr>
            <w:rPrChange w:id="2781" w:author="Sinanis, Nick" w:date="2022-11-17T16:35:00Z">
              <w:rPr>
                <w:highlight w:val="yellow"/>
              </w:rPr>
            </w:rPrChange>
          </w:rPr>
          <w:tab/>
          <w:t>working frequency</w:t>
        </w:r>
      </w:ins>
    </w:p>
    <w:p w14:paraId="5758B910" w14:textId="77777777" w:rsidR="00321DF9" w:rsidRPr="004A3C87" w:rsidRDefault="00321DF9">
      <w:pPr>
        <w:jc w:val="both"/>
        <w:rPr>
          <w:ins w:id="2782" w:author="Chairman" w:date="2022-12-12T15:17:00Z"/>
          <w:rPrChange w:id="2783" w:author="Sinanis, Nick" w:date="2022-11-17T16:35:00Z">
            <w:rPr>
              <w:ins w:id="2784" w:author="Chairman" w:date="2022-12-12T15:17:00Z"/>
              <w:highlight w:val="yellow"/>
            </w:rPr>
          </w:rPrChange>
        </w:rPr>
        <w:pPrChange w:id="2785" w:author="Chairman" w:date="2022-12-12T15:17:00Z">
          <w:pPr/>
        </w:pPrChange>
      </w:pPr>
      <w:ins w:id="2786" w:author="Chairman" w:date="2022-12-12T15:17:00Z">
        <w:r w:rsidRPr="004A3C87">
          <w:rPr>
            <w:rPrChange w:id="2787" w:author="Sinanis, Nick" w:date="2022-11-17T16:35:00Z">
              <w:rPr>
                <w:highlight w:val="yellow"/>
              </w:rPr>
            </w:rPrChange>
          </w:rPr>
          <w:lastRenderedPageBreak/>
          <w:t xml:space="preserve">If the operator decides to reject the ACS call, </w:t>
        </w:r>
        <w:r w:rsidRPr="004A3C87">
          <w:rPr>
            <w:lang w:eastAsia="ja-JP"/>
            <w:rPrChange w:id="2788" w:author="Sinanis, Nick" w:date="2022-11-17T16:35:00Z">
              <w:rPr>
                <w:highlight w:val="yellow"/>
                <w:lang w:eastAsia="ja-JP"/>
              </w:rPr>
            </w:rPrChange>
          </w:rPr>
          <w:t xml:space="preserve">ACS </w:t>
        </w:r>
        <w:r w:rsidRPr="004A3C87">
          <w:rPr>
            <w:rPrChange w:id="2789" w:author="Sinanis, Nick" w:date="2022-11-17T16:35:00Z">
              <w:rPr>
                <w:highlight w:val="yellow"/>
              </w:rPr>
            </w:rPrChange>
          </w:rPr>
          <w:t xml:space="preserve">responds to the calling station on the most appropriate ACS frequency as recorded in </w:t>
        </w:r>
        <w:r w:rsidRPr="004A3C87">
          <w:t>A5-</w:t>
        </w:r>
        <w:r w:rsidRPr="004A3C87">
          <w:rPr>
            <w:rPrChange w:id="2790" w:author="Sinanis, Nick" w:date="2022-11-17T16:35:00Z">
              <w:rPr>
                <w:highlight w:val="yellow"/>
              </w:rPr>
            </w:rPrChange>
          </w:rPr>
          <w:t xml:space="preserve">2.3.1 negatively and the procedure goes to restart scanning. </w:t>
        </w:r>
      </w:ins>
    </w:p>
    <w:p w14:paraId="01C06C57" w14:textId="77777777" w:rsidR="00321DF9" w:rsidRPr="004A3C87" w:rsidRDefault="00321DF9">
      <w:pPr>
        <w:jc w:val="both"/>
        <w:rPr>
          <w:ins w:id="2791" w:author="Chairman" w:date="2022-12-12T15:17:00Z"/>
          <w:rPrChange w:id="2792" w:author="Sinanis, Nick" w:date="2022-11-17T16:35:00Z">
            <w:rPr>
              <w:ins w:id="2793" w:author="Chairman" w:date="2022-12-12T15:17:00Z"/>
              <w:highlight w:val="yellow"/>
            </w:rPr>
          </w:rPrChange>
        </w:rPr>
        <w:pPrChange w:id="2794" w:author="Chairman" w:date="2022-12-12T15:17:00Z">
          <w:pPr/>
        </w:pPrChange>
      </w:pPr>
      <w:ins w:id="2795" w:author="Chairman" w:date="2022-12-12T15:17:00Z">
        <w:r w:rsidRPr="004A3C87">
          <w:rPr>
            <w:rPrChange w:id="2796" w:author="Sinanis, Nick" w:date="2022-11-17T16:35:00Z">
              <w:rPr>
                <w:highlight w:val="yellow"/>
              </w:rPr>
            </w:rPrChange>
          </w:rPr>
          <w:t xml:space="preserve">The negative response from a coast station </w:t>
        </w:r>
        <w:r w:rsidRPr="004A3C87">
          <w:t>to a ship station when the operator decides to reject the call is composed as follows:</w:t>
        </w:r>
      </w:ins>
    </w:p>
    <w:p w14:paraId="4E08EAB2" w14:textId="77777777" w:rsidR="00321DF9" w:rsidRPr="004A3C87" w:rsidRDefault="00321DF9">
      <w:pPr>
        <w:pStyle w:val="enumlev1"/>
        <w:jc w:val="both"/>
        <w:rPr>
          <w:ins w:id="2797" w:author="Chairman" w:date="2022-12-12T15:17:00Z"/>
          <w:rPrChange w:id="2798" w:author="Sinanis, Nick" w:date="2022-11-17T16:35:00Z">
            <w:rPr>
              <w:ins w:id="2799" w:author="Chairman" w:date="2022-12-12T15:17:00Z"/>
              <w:highlight w:val="yellow"/>
            </w:rPr>
          </w:rPrChange>
        </w:rPr>
        <w:pPrChange w:id="2800" w:author="Chairman" w:date="2022-12-12T15:17:00Z">
          <w:pPr>
            <w:pStyle w:val="enumlev1"/>
          </w:pPr>
        </w:pPrChange>
      </w:pPr>
      <w:ins w:id="2801" w:author="Chairman" w:date="2022-12-12T15:17:00Z">
        <w:r w:rsidRPr="004A3C87">
          <w:rPr>
            <w:rFonts w:hint="eastAsia"/>
            <w:rPrChange w:id="2802" w:author="Sinanis, Nick" w:date="2022-11-17T16:35:00Z">
              <w:rPr>
                <w:rFonts w:hint="eastAsia"/>
                <w:highlight w:val="yellow"/>
              </w:rPr>
            </w:rPrChange>
          </w:rPr>
          <w:t>–</w:t>
        </w:r>
        <w:r w:rsidRPr="004A3C87">
          <w:rPr>
            <w:rPrChange w:id="2803" w:author="Sinanis, Nick" w:date="2022-11-17T16:35:00Z">
              <w:rPr>
                <w:highlight w:val="yellow"/>
              </w:rPr>
            </w:rPrChange>
          </w:rPr>
          <w:tab/>
          <w:t xml:space="preserve">Category: </w:t>
        </w:r>
        <w:r w:rsidRPr="004A3C87">
          <w:rPr>
            <w:rPrChange w:id="2804" w:author="Sinanis, Nick" w:date="2022-11-17T16:35:00Z">
              <w:rPr>
                <w:highlight w:val="yellow"/>
              </w:rPr>
            </w:rPrChange>
          </w:rPr>
          <w:tab/>
        </w:r>
        <w:r w:rsidRPr="004A3C87">
          <w:rPr>
            <w:rPrChange w:id="2805" w:author="Sinanis, Nick" w:date="2022-11-17T16:35:00Z">
              <w:rPr>
                <w:highlight w:val="yellow"/>
              </w:rPr>
            </w:rPrChange>
          </w:rPr>
          <w:tab/>
        </w:r>
        <w:r w:rsidRPr="004A3C87">
          <w:rPr>
            <w:rPrChange w:id="2806" w:author="Sinanis, Nick" w:date="2022-11-17T16:35:00Z">
              <w:rPr>
                <w:highlight w:val="yellow"/>
              </w:rPr>
            </w:rPrChange>
          </w:rPr>
          <w:tab/>
        </w:r>
        <w:r w:rsidRPr="004A3C87">
          <w:rPr>
            <w:rPrChange w:id="2807" w:author="Sinanis, Nick" w:date="2022-11-17T16:35:00Z">
              <w:rPr>
                <w:highlight w:val="yellow"/>
              </w:rPr>
            </w:rPrChange>
          </w:rPr>
          <w:tab/>
        </w:r>
        <w:r w:rsidRPr="004A3C87">
          <w:rPr>
            <w:rPrChange w:id="2808" w:author="Sinanis, Nick" w:date="2022-11-17T16:35:00Z">
              <w:rPr>
                <w:highlight w:val="yellow"/>
              </w:rPr>
            </w:rPrChange>
          </w:rPr>
          <w:tab/>
          <w:t>ACS</w:t>
        </w:r>
      </w:ins>
    </w:p>
    <w:p w14:paraId="47208522" w14:textId="77777777" w:rsidR="00321DF9" w:rsidRPr="004A3C87" w:rsidRDefault="00321DF9">
      <w:pPr>
        <w:pStyle w:val="enumlev1"/>
        <w:jc w:val="both"/>
        <w:rPr>
          <w:ins w:id="2809" w:author="Chairman" w:date="2022-12-12T15:17:00Z"/>
          <w:rPrChange w:id="2810" w:author="Sinanis, Nick" w:date="2022-11-17T16:35:00Z">
            <w:rPr>
              <w:ins w:id="2811" w:author="Chairman" w:date="2022-12-12T15:17:00Z"/>
              <w:highlight w:val="yellow"/>
            </w:rPr>
          </w:rPrChange>
        </w:rPr>
        <w:pPrChange w:id="2812" w:author="Chairman" w:date="2022-12-12T15:17:00Z">
          <w:pPr>
            <w:pStyle w:val="enumlev1"/>
          </w:pPr>
        </w:pPrChange>
      </w:pPr>
      <w:ins w:id="2813" w:author="Chairman" w:date="2022-12-12T15:17:00Z">
        <w:r w:rsidRPr="004A3C87">
          <w:rPr>
            <w:rFonts w:hint="eastAsia"/>
            <w:rPrChange w:id="2814" w:author="Sinanis, Nick" w:date="2022-11-17T16:35:00Z">
              <w:rPr>
                <w:rFonts w:hint="eastAsia"/>
                <w:highlight w:val="yellow"/>
              </w:rPr>
            </w:rPrChange>
          </w:rPr>
          <w:t>–</w:t>
        </w:r>
        <w:r w:rsidRPr="004A3C87">
          <w:rPr>
            <w:rPrChange w:id="2815" w:author="Sinanis, Nick" w:date="2022-11-17T16:35:00Z">
              <w:rPr>
                <w:highlight w:val="yellow"/>
              </w:rPr>
            </w:rPrChange>
          </w:rPr>
          <w:tab/>
          <w:t xml:space="preserve">Message 1 first telecommand: </w:t>
        </w:r>
        <w:r w:rsidRPr="004A3C87">
          <w:rPr>
            <w:rPrChange w:id="2816" w:author="Sinanis, Nick" w:date="2022-11-17T16:35:00Z">
              <w:rPr>
                <w:highlight w:val="yellow"/>
              </w:rPr>
            </w:rPrChange>
          </w:rPr>
          <w:tab/>
        </w:r>
        <w:r w:rsidRPr="004A3C87">
          <w:rPr>
            <w:rPrChange w:id="2817" w:author="Sinanis, Nick" w:date="2022-11-17T16:35:00Z">
              <w:rPr>
                <w:highlight w:val="yellow"/>
              </w:rPr>
            </w:rPrChange>
          </w:rPr>
          <w:tab/>
          <w:t>Unable to comply</w:t>
        </w:r>
      </w:ins>
    </w:p>
    <w:p w14:paraId="45A04B5C" w14:textId="77777777" w:rsidR="00321DF9" w:rsidRPr="004A3C87" w:rsidRDefault="00321DF9">
      <w:pPr>
        <w:pStyle w:val="enumlev1"/>
        <w:ind w:left="5040" w:hanging="5040"/>
        <w:jc w:val="both"/>
        <w:rPr>
          <w:ins w:id="2818" w:author="Chairman" w:date="2022-12-12T15:17:00Z"/>
          <w:rPrChange w:id="2819" w:author="Sinanis, Nick" w:date="2022-11-17T16:35:00Z">
            <w:rPr>
              <w:ins w:id="2820" w:author="Chairman" w:date="2022-12-12T15:17:00Z"/>
              <w:highlight w:val="yellow"/>
            </w:rPr>
          </w:rPrChange>
        </w:rPr>
        <w:pPrChange w:id="2821" w:author="Chairman" w:date="2022-12-12T15:17:00Z">
          <w:pPr>
            <w:pStyle w:val="enumlev1"/>
            <w:ind w:left="5040" w:hanging="5040"/>
          </w:pPr>
        </w:pPrChange>
      </w:pPr>
      <w:ins w:id="2822" w:author="Chairman" w:date="2022-12-12T15:17:00Z">
        <w:r w:rsidRPr="004A3C87">
          <w:rPr>
            <w:rFonts w:hint="eastAsia"/>
            <w:rPrChange w:id="2823" w:author="Sinanis, Nick" w:date="2022-11-17T16:35:00Z">
              <w:rPr>
                <w:rFonts w:hint="eastAsia"/>
                <w:highlight w:val="yellow"/>
              </w:rPr>
            </w:rPrChange>
          </w:rPr>
          <w:t>–</w:t>
        </w:r>
        <w:r w:rsidRPr="004A3C87">
          <w:rPr>
            <w:rPrChange w:id="2824" w:author="Sinanis, Nick" w:date="2022-11-17T16:35:00Z">
              <w:rPr>
                <w:highlight w:val="yellow"/>
              </w:rPr>
            </w:rPrChange>
          </w:rPr>
          <w:tab/>
          <w:t xml:space="preserve">Message 1 second telecommand: </w:t>
        </w:r>
        <w:r w:rsidRPr="004A3C87">
          <w:rPr>
            <w:rPrChange w:id="2825" w:author="Sinanis, Nick" w:date="2022-11-17T16:35:00Z">
              <w:rPr>
                <w:highlight w:val="yellow"/>
              </w:rPr>
            </w:rPrChange>
          </w:rPr>
          <w:tab/>
          <w:t>No operator available or Operator temporarily unavailable</w:t>
        </w:r>
      </w:ins>
    </w:p>
    <w:p w14:paraId="3177D261" w14:textId="77777777" w:rsidR="00321DF9" w:rsidRPr="004A3C87" w:rsidRDefault="00321DF9">
      <w:pPr>
        <w:pStyle w:val="enumlev1"/>
        <w:jc w:val="both"/>
        <w:rPr>
          <w:ins w:id="2826" w:author="Chairman" w:date="2022-12-12T15:17:00Z"/>
          <w:rPrChange w:id="2827" w:author="Sinanis, Nick" w:date="2022-11-17T16:35:00Z">
            <w:rPr>
              <w:ins w:id="2828" w:author="Chairman" w:date="2022-12-12T15:17:00Z"/>
              <w:highlight w:val="yellow"/>
            </w:rPr>
          </w:rPrChange>
        </w:rPr>
        <w:pPrChange w:id="2829" w:author="Chairman" w:date="2022-12-12T15:17:00Z">
          <w:pPr>
            <w:pStyle w:val="enumlev1"/>
          </w:pPr>
        </w:pPrChange>
      </w:pPr>
      <w:ins w:id="2830" w:author="Chairman" w:date="2022-12-12T15:17:00Z">
        <w:r w:rsidRPr="004A3C87">
          <w:rPr>
            <w:rFonts w:hint="eastAsia"/>
            <w:rPrChange w:id="2831" w:author="Sinanis, Nick" w:date="2022-11-17T16:35:00Z">
              <w:rPr>
                <w:rFonts w:hint="eastAsia"/>
                <w:highlight w:val="yellow"/>
              </w:rPr>
            </w:rPrChange>
          </w:rPr>
          <w:t>–</w:t>
        </w:r>
        <w:r w:rsidRPr="004A3C87">
          <w:rPr>
            <w:rPrChange w:id="2832" w:author="Sinanis, Nick" w:date="2022-11-17T16:35:00Z">
              <w:rPr>
                <w:highlight w:val="yellow"/>
              </w:rPr>
            </w:rPrChange>
          </w:rPr>
          <w:tab/>
          <w:t xml:space="preserve">Message 2: </w:t>
        </w:r>
        <w:r w:rsidRPr="004A3C87">
          <w:rPr>
            <w:rPrChange w:id="2833" w:author="Sinanis, Nick" w:date="2022-11-17T16:35:00Z">
              <w:rPr>
                <w:highlight w:val="yellow"/>
              </w:rPr>
            </w:rPrChange>
          </w:rPr>
          <w:tab/>
        </w:r>
        <w:r w:rsidRPr="004A3C87">
          <w:rPr>
            <w:rPrChange w:id="2834" w:author="Sinanis, Nick" w:date="2022-11-17T16:35:00Z">
              <w:rPr>
                <w:highlight w:val="yellow"/>
              </w:rPr>
            </w:rPrChange>
          </w:rPr>
          <w:tab/>
        </w:r>
        <w:r w:rsidRPr="004A3C87">
          <w:rPr>
            <w:rPrChange w:id="2835" w:author="Sinanis, Nick" w:date="2022-11-17T16:35:00Z">
              <w:rPr>
                <w:highlight w:val="yellow"/>
              </w:rPr>
            </w:rPrChange>
          </w:rPr>
          <w:tab/>
        </w:r>
        <w:r w:rsidRPr="004A3C87">
          <w:rPr>
            <w:rPrChange w:id="2836" w:author="Sinanis, Nick" w:date="2022-11-17T16:35:00Z">
              <w:rPr>
                <w:highlight w:val="yellow"/>
              </w:rPr>
            </w:rPrChange>
          </w:rPr>
          <w:tab/>
        </w:r>
        <w:r w:rsidRPr="004A3C87">
          <w:rPr>
            <w:rPrChange w:id="2837" w:author="Sinanis, Nick" w:date="2022-11-17T16:35:00Z">
              <w:rPr>
                <w:highlight w:val="yellow"/>
              </w:rPr>
            </w:rPrChange>
          </w:rPr>
          <w:tab/>
          <w:t>position if available, or no information</w:t>
        </w:r>
      </w:ins>
    </w:p>
    <w:p w14:paraId="5CCE916D" w14:textId="77777777" w:rsidR="00321DF9" w:rsidRPr="004A3C87" w:rsidRDefault="00321DF9" w:rsidP="000F22B6">
      <w:pPr>
        <w:pStyle w:val="FigureNo"/>
        <w:rPr>
          <w:ins w:id="2838" w:author="Chairman" w:date="2022-12-12T15:17:00Z"/>
          <w:lang w:eastAsia="zh-CN"/>
          <w:rPrChange w:id="2839" w:author="Sinanis, Nick" w:date="2022-11-17T16:35:00Z">
            <w:rPr>
              <w:ins w:id="2840" w:author="Chairman" w:date="2022-12-12T15:17:00Z"/>
              <w:highlight w:val="yellow"/>
              <w:lang w:eastAsia="zh-CN"/>
            </w:rPr>
          </w:rPrChange>
        </w:rPr>
      </w:pPr>
      <w:ins w:id="2841" w:author="Chairman" w:date="2022-12-12T15:17:00Z">
        <w:r w:rsidRPr="004A3C87">
          <w:rPr>
            <w:rPrChange w:id="2842" w:author="Sinanis, Nick" w:date="2022-11-17T16:35:00Z">
              <w:rPr>
                <w:highlight w:val="yellow"/>
              </w:rPr>
            </w:rPrChange>
          </w:rPr>
          <w:lastRenderedPageBreak/>
          <w:t xml:space="preserve">FIGURE </w:t>
        </w:r>
        <w:r w:rsidRPr="004A3C87">
          <w:t>A5-5</w:t>
        </w:r>
      </w:ins>
    </w:p>
    <w:p w14:paraId="7BADF9A8" w14:textId="77777777" w:rsidR="00321DF9" w:rsidRPr="004A3C87" w:rsidRDefault="00321DF9" w:rsidP="000F22B6">
      <w:pPr>
        <w:pStyle w:val="Figuretitle"/>
        <w:rPr>
          <w:ins w:id="2843" w:author="Chairman" w:date="2022-12-12T15:17:00Z"/>
          <w:rFonts w:cs="Times New Roman Bold"/>
        </w:rPr>
      </w:pPr>
      <w:ins w:id="2844" w:author="Chairman" w:date="2022-12-12T15:17:00Z">
        <w:r w:rsidRPr="004A3C87">
          <w:rPr>
            <w:rPrChange w:id="2845" w:author="Sinanis, Nick" w:date="2022-11-17T16:35:00Z">
              <w:rPr>
                <w:highlight w:val="yellow"/>
              </w:rPr>
            </w:rPrChange>
          </w:rPr>
          <w:t xml:space="preserve">Flow Chart for the Working Frequency Identification and following ACS response for the Called Station when calling station </w:t>
        </w:r>
        <w:r w:rsidRPr="004A3C87">
          <w:rPr>
            <w:rFonts w:cs="Times New Roman Bold"/>
            <w:rPrChange w:id="2846" w:author="Sinanis, Nick" w:date="2022-11-17T16:35:00Z">
              <w:rPr>
                <w:rFonts w:cs="Times New Roman Bold"/>
                <w:highlight w:val="yellow"/>
              </w:rPr>
            </w:rPrChange>
          </w:rPr>
          <w:t>is a ship station and called station</w:t>
        </w:r>
        <w:r w:rsidRPr="004A3C87">
          <w:rPr>
            <w:rPrChange w:id="2847" w:author="Sinanis, Nick" w:date="2022-11-17T16:35:00Z">
              <w:rPr>
                <w:highlight w:val="yellow"/>
              </w:rPr>
            </w:rPrChange>
          </w:rPr>
          <w:t xml:space="preserve"> </w:t>
        </w:r>
        <w:r w:rsidRPr="004A3C87">
          <w:rPr>
            <w:rFonts w:cs="Times New Roman Bold"/>
            <w:rPrChange w:id="2848" w:author="Sinanis, Nick" w:date="2022-11-17T16:35:00Z">
              <w:rPr>
                <w:rFonts w:cs="Times New Roman Bold"/>
                <w:highlight w:val="yellow"/>
              </w:rPr>
            </w:rPrChange>
          </w:rPr>
          <w:t>is a coast station</w:t>
        </w:r>
      </w:ins>
    </w:p>
    <w:p w14:paraId="5C4F93EC" w14:textId="77777777" w:rsidR="00321DF9" w:rsidRPr="004A3C87" w:rsidRDefault="00321DF9">
      <w:pPr>
        <w:pStyle w:val="Figure"/>
        <w:jc w:val="both"/>
        <w:rPr>
          <w:ins w:id="2849" w:author="Chairman" w:date="2022-12-12T15:17:00Z"/>
          <w:noProof w:val="0"/>
        </w:rPr>
        <w:pPrChange w:id="2850" w:author="Chairman" w:date="2022-12-12T15:17:00Z">
          <w:pPr>
            <w:pStyle w:val="Figure"/>
          </w:pPr>
        </w:pPrChange>
      </w:pPr>
      <w:ins w:id="2851" w:author="Chairman" w:date="2022-12-12T15:17:00Z">
        <w:r w:rsidRPr="004A3C87">
          <w:rPr>
            <w:noProof w:val="0"/>
          </w:rPr>
          <w:object w:dxaOrig="9975" w:dyaOrig="13560" w14:anchorId="4F8D575B">
            <v:shape id="_x0000_i1032" type="#_x0000_t75" style="width:447pt;height:607.55pt" o:ole="">
              <v:imagedata r:id="rId24" o:title=""/>
            </v:shape>
            <o:OLEObject Type="Embed" ProgID="Visio.Drawing.15" ShapeID="_x0000_i1032" DrawAspect="Content" ObjectID="_1742201531" r:id="rId25"/>
          </w:object>
        </w:r>
      </w:ins>
    </w:p>
    <w:p w14:paraId="73EAA22B" w14:textId="77777777" w:rsidR="00321DF9" w:rsidRPr="004A3C87" w:rsidRDefault="00321DF9" w:rsidP="000F22B6">
      <w:pPr>
        <w:pStyle w:val="Heading2"/>
        <w:rPr>
          <w:ins w:id="2852" w:author="Chairman" w:date="2022-12-12T15:17:00Z"/>
          <w:lang w:eastAsia="ja-JP"/>
        </w:rPr>
      </w:pPr>
      <w:bookmarkStart w:id="2853" w:name="_Toc121819955"/>
      <w:ins w:id="2854" w:author="Song, Xiaojing" w:date="2022-12-13T10:22:00Z">
        <w:r w:rsidRPr="004A3C87">
          <w:lastRenderedPageBreak/>
          <w:t>A5-</w:t>
        </w:r>
      </w:ins>
      <w:ins w:id="2855" w:author="Chairman" w:date="2022-12-12T15:17:00Z">
        <w:r w:rsidRPr="004A3C87">
          <w:t>2.5</w:t>
        </w:r>
        <w:r w:rsidRPr="004A3C87">
          <w:rPr>
            <w:lang w:eastAsia="ja-JP"/>
          </w:rPr>
          <w:tab/>
          <w:t>Selection of working frequency</w:t>
        </w:r>
        <w:bookmarkEnd w:id="2853"/>
      </w:ins>
    </w:p>
    <w:p w14:paraId="0B5C38DF" w14:textId="77777777" w:rsidR="00321DF9" w:rsidRPr="004A3C87" w:rsidRDefault="00321DF9">
      <w:pPr>
        <w:jc w:val="both"/>
        <w:rPr>
          <w:ins w:id="2856" w:author="Chairman" w:date="2022-12-12T15:17:00Z"/>
        </w:rPr>
        <w:pPrChange w:id="2857" w:author="Chairman" w:date="2022-12-12T15:17:00Z">
          <w:pPr/>
        </w:pPrChange>
      </w:pPr>
      <w:ins w:id="2858" w:author="Song, Xiaojing" w:date="2022-12-13T10:22:00Z">
        <w:r w:rsidRPr="00520681">
          <w:rPr>
            <w:b/>
            <w:bCs/>
          </w:rPr>
          <w:t>A5-</w:t>
        </w:r>
      </w:ins>
      <w:ins w:id="2859" w:author="Chairman" w:date="2022-12-12T15:17:00Z">
        <w:r w:rsidRPr="00520681">
          <w:rPr>
            <w:b/>
            <w:bCs/>
          </w:rPr>
          <w:t>2.5.1</w:t>
        </w:r>
        <w:r w:rsidRPr="004A3C87">
          <w:tab/>
          <w:t>The pre</w:t>
        </w:r>
        <w:r w:rsidRPr="004A3C87">
          <w:rPr>
            <w:rPrChange w:id="2860" w:author="Sinanis, Nick" w:date="2022-11-17T16:35:00Z">
              <w:rPr>
                <w:highlight w:val="yellow"/>
              </w:rPr>
            </w:rPrChange>
          </w:rPr>
          <w:t>-</w:t>
        </w:r>
        <w:r w:rsidRPr="004A3C87">
          <w:t>set</w:t>
        </w:r>
        <w:r w:rsidRPr="004A3C87">
          <w:rPr>
            <w:rPrChange w:id="2861" w:author="Sinanis, Nick" w:date="2022-11-17T16:35:00Z">
              <w:rPr>
                <w:highlight w:val="yellow"/>
              </w:rPr>
            </w:rPrChange>
          </w:rPr>
          <w:t>t</w:t>
        </w:r>
        <w:r w:rsidRPr="004A3C87">
          <w:t xml:space="preserve">ing of working frequencies in each MF/HF band is the basis for the search for the available working frequency in A5-2.2.3 and A5-2.4. The working frequency for subsequent communication should be selected from Appendix </w:t>
        </w:r>
        <w:r w:rsidRPr="004A3C87">
          <w:rPr>
            <w:b/>
            <w:bCs/>
          </w:rPr>
          <w:t>17</w:t>
        </w:r>
        <w:r w:rsidRPr="004A3C87">
          <w:t xml:space="preserve"> of the RR according to the type of subsequent communication. In radiotelephony, simplex operation using single frequency is recommended </w:t>
        </w:r>
        <w:r w:rsidRPr="004A3C87">
          <w:rPr>
            <w:lang w:eastAsia="ko-KR"/>
          </w:rPr>
          <w:t>for ship-to-ship radiocommunication</w:t>
        </w:r>
        <w:r w:rsidRPr="004A3C87">
          <w:t xml:space="preserve">, however, duplex or semi-duplex operation using paired frequencies is recommended for public correspondence between coast station and ship station. </w:t>
        </w:r>
      </w:ins>
    </w:p>
    <w:p w14:paraId="6BFE7031" w14:textId="77777777" w:rsidR="00321DF9" w:rsidRPr="004A3C87" w:rsidRDefault="00321DF9">
      <w:pPr>
        <w:jc w:val="both"/>
        <w:rPr>
          <w:ins w:id="2862" w:author="Chairman" w:date="2022-12-12T15:17:00Z"/>
          <w:lang w:eastAsia="ko-KR"/>
        </w:rPr>
        <w:pPrChange w:id="2863" w:author="Chairman" w:date="2022-12-12T15:17:00Z">
          <w:pPr/>
        </w:pPrChange>
      </w:pPr>
      <w:ins w:id="2864" w:author="Song, Xiaojing" w:date="2022-12-13T10:23:00Z">
        <w:r w:rsidRPr="00520681">
          <w:rPr>
            <w:b/>
            <w:bCs/>
          </w:rPr>
          <w:t>A5-</w:t>
        </w:r>
      </w:ins>
      <w:ins w:id="2865" w:author="Chairman" w:date="2022-12-12T15:17:00Z">
        <w:r w:rsidRPr="00520681">
          <w:rPr>
            <w:b/>
            <w:bCs/>
          </w:rPr>
          <w:t>2.5.2</w:t>
        </w:r>
        <w:r w:rsidRPr="004A3C87">
          <w:tab/>
          <w:t xml:space="preserve">If the subsequent type of communication is HF radiotelephony, the working frequency should be selected in the frequencies of section 1 of the RR Appendix </w:t>
        </w:r>
        <w:r w:rsidRPr="004A3C87">
          <w:rPr>
            <w:b/>
            <w:bCs/>
          </w:rPr>
          <w:t>17</w:t>
        </w:r>
        <w:r w:rsidRPr="004A3C87">
          <w:t xml:space="preserve"> Part B. </w:t>
        </w:r>
        <w:r w:rsidRPr="004A3C87">
          <w:rPr>
            <w:lang w:eastAsia="ko-KR"/>
          </w:rPr>
          <w:t xml:space="preserve">However, the frequencies for the distress and safety traffic or frequencies for calling should be avoided. </w:t>
        </w:r>
      </w:ins>
    </w:p>
    <w:p w14:paraId="1B22F5F3" w14:textId="77777777" w:rsidR="00321DF9" w:rsidRPr="004A3C87" w:rsidRDefault="00321DF9">
      <w:pPr>
        <w:jc w:val="both"/>
        <w:rPr>
          <w:ins w:id="2866" w:author="Chairman" w:date="2022-12-12T15:17:00Z"/>
        </w:rPr>
        <w:pPrChange w:id="2867" w:author="Chairman" w:date="2022-12-12T15:17:00Z">
          <w:pPr/>
        </w:pPrChange>
      </w:pPr>
      <w:ins w:id="2868" w:author="Song, Xiaojing" w:date="2022-12-13T10:23:00Z">
        <w:r w:rsidRPr="00520681">
          <w:rPr>
            <w:b/>
            <w:bCs/>
          </w:rPr>
          <w:t>A5-</w:t>
        </w:r>
      </w:ins>
      <w:ins w:id="2869" w:author="Chairman" w:date="2022-12-12T15:17:00Z">
        <w:r w:rsidRPr="00520681">
          <w:rPr>
            <w:b/>
            <w:bCs/>
          </w:rPr>
          <w:t>2.5.3</w:t>
        </w:r>
        <w:r w:rsidRPr="004A3C87">
          <w:tab/>
          <w:t xml:space="preserve">In radiotelephony between coast station and ship station, working frequency should be proposed always by the coast station. If the proposed working frequency is not available for ship station called, then the ship station responds with its position information and wait for another proposal of working frequency by the coast station. </w:t>
        </w:r>
      </w:ins>
    </w:p>
    <w:p w14:paraId="27421F5B" w14:textId="77777777" w:rsidR="00321DF9" w:rsidRPr="004A3C87" w:rsidRDefault="00321DF9">
      <w:pPr>
        <w:jc w:val="both"/>
        <w:rPr>
          <w:ins w:id="2870" w:author="Chairman" w:date="2022-12-12T15:17:00Z"/>
          <w:rFonts w:eastAsia="MS Mincho"/>
          <w:lang w:eastAsia="ja-JP"/>
        </w:rPr>
        <w:pPrChange w:id="2871" w:author="Chairman" w:date="2022-12-12T15:17:00Z">
          <w:pPr/>
        </w:pPrChange>
      </w:pPr>
      <w:ins w:id="2872" w:author="Song, Xiaojing" w:date="2022-12-13T10:23:00Z">
        <w:r w:rsidRPr="00520681">
          <w:rPr>
            <w:b/>
            <w:bCs/>
          </w:rPr>
          <w:t>A5-</w:t>
        </w:r>
      </w:ins>
      <w:ins w:id="2873" w:author="Chairman" w:date="2022-12-12T15:17:00Z">
        <w:r w:rsidRPr="00520681">
          <w:rPr>
            <w:b/>
            <w:bCs/>
          </w:rPr>
          <w:t>2.5.4</w:t>
        </w:r>
        <w:r w:rsidRPr="004A3C87">
          <w:tab/>
          <w:t xml:space="preserve">To minimize interference of working frequencies, if the last digit of MMSI of ship station called is an even number, then it is recommended to use working frequency of even channel number in each frequency band of the RR Appendix </w:t>
        </w:r>
        <w:r w:rsidRPr="004A3C87">
          <w:rPr>
            <w:b/>
            <w:bCs/>
          </w:rPr>
          <w:t>17</w:t>
        </w:r>
        <w:r w:rsidRPr="004A3C87">
          <w:t xml:space="preserve">. If the last digit of MMSI of ship station called is an odd number, then it is recommended to use working frequency of odd channel number in each frequency band. </w:t>
        </w:r>
      </w:ins>
    </w:p>
    <w:p w14:paraId="2EB9A2C0" w14:textId="77777777" w:rsidR="00321DF9" w:rsidRPr="004A3C87" w:rsidRDefault="00321DF9">
      <w:pPr>
        <w:pStyle w:val="enumlev1"/>
        <w:jc w:val="both"/>
        <w:rPr>
          <w:ins w:id="2874" w:author="Chairman" w:date="2022-12-12T15:17:00Z"/>
          <w:rFonts w:eastAsia="MS Mincho"/>
          <w:highlight w:val="green"/>
          <w:lang w:eastAsia="ja-JP"/>
        </w:rPr>
        <w:pPrChange w:id="2875" w:author="Chairman" w:date="2022-12-12T15:17:00Z">
          <w:pPr>
            <w:pStyle w:val="enumlev1"/>
          </w:pPr>
        </w:pPrChange>
      </w:pPr>
    </w:p>
    <w:p w14:paraId="22A57E89" w14:textId="77777777" w:rsidR="00321DF9" w:rsidRPr="004A3C87" w:rsidRDefault="00321DF9" w:rsidP="008D3A03">
      <w:pPr>
        <w:pStyle w:val="EditorsNote"/>
        <w:jc w:val="both"/>
        <w:rPr>
          <w:lang w:eastAsia="ja-JP"/>
        </w:rPr>
      </w:pPr>
      <w:r w:rsidRPr="008D3A03">
        <w:rPr>
          <w:color w:val="FF0000"/>
          <w:lang w:eastAsia="ko-KR"/>
        </w:rPr>
        <w:t xml:space="preserve">[Editor’s note: The number of working frequencies for duplex operation is expected to be sufficient. However, there are only 2 to 7 frequencies in each frequency band assignable to ship stations for simplex operation in the RR Appendix </w:t>
      </w:r>
      <w:r w:rsidRPr="008D3A03">
        <w:rPr>
          <w:b/>
          <w:bCs/>
          <w:color w:val="FF0000"/>
          <w:lang w:eastAsia="ko-KR"/>
        </w:rPr>
        <w:t>17</w:t>
      </w:r>
      <w:r w:rsidRPr="008D3A03">
        <w:rPr>
          <w:color w:val="FF0000"/>
          <w:lang w:eastAsia="ko-KR"/>
        </w:rPr>
        <w:t>. There are only 2 available working frequencies in 8 MHz band. These 2 working frequencies are expected to be insufficient for radiocommunication between ship stations. Further consideration is required for the introduction of ACS.]</w:t>
      </w:r>
    </w:p>
    <w:p w14:paraId="41F41EFE" w14:textId="77777777" w:rsidR="00321DF9" w:rsidRPr="0075399B" w:rsidRDefault="00321DF9">
      <w:pPr>
        <w:pStyle w:val="enumlev1"/>
        <w:jc w:val="both"/>
        <w:rPr>
          <w:lang w:val="en-US"/>
        </w:rPr>
        <w:pPrChange w:id="2876" w:author="Chairman" w:date="2022-12-12T15:17:00Z">
          <w:pPr>
            <w:pStyle w:val="enumlev1"/>
          </w:pPr>
        </w:pPrChange>
      </w:pPr>
    </w:p>
    <w:p w14:paraId="4D55CC37" w14:textId="77777777" w:rsidR="00321DF9" w:rsidRPr="00600CDA" w:rsidRDefault="00321DF9" w:rsidP="00E33D7E">
      <w:pPr>
        <w:pStyle w:val="AnnexNoTitle"/>
        <w:rPr>
          <w:lang w:val="en-GB"/>
        </w:rPr>
      </w:pPr>
      <w:r w:rsidRPr="00600CDA">
        <w:rPr>
          <w:lang w:val="en-GB"/>
        </w:rPr>
        <w:t xml:space="preserve">Annex </w:t>
      </w:r>
      <w:del w:id="2877" w:author="Chairman" w:date="2022-08-03T13:30:00Z">
        <w:r w:rsidRPr="00600CDA" w:rsidDel="00EB1C47">
          <w:rPr>
            <w:lang w:val="en-GB"/>
          </w:rPr>
          <w:delText>5</w:delText>
        </w:r>
      </w:del>
      <w:ins w:id="2878" w:author="Chairman" w:date="2022-08-03T13:30:00Z">
        <w:r>
          <w:rPr>
            <w:lang w:val="en-GB"/>
          </w:rPr>
          <w:t>6</w:t>
        </w:r>
      </w:ins>
      <w:r w:rsidRPr="00600CDA">
        <w:rPr>
          <w:lang w:val="en-GB"/>
        </w:rPr>
        <w:br/>
      </w:r>
      <w:r w:rsidRPr="00600CDA">
        <w:rPr>
          <w:lang w:val="en-GB"/>
        </w:rPr>
        <w:br/>
      </w:r>
      <w:ins w:id="2879" w:author="Chairman" w:date="2022-08-03T13:30:00Z">
        <w:r>
          <w:rPr>
            <w:lang w:val="en-GB"/>
          </w:rPr>
          <w:t xml:space="preserve">Autonomous maritime radio device group A </w:t>
        </w:r>
      </w:ins>
      <w:del w:id="2880" w:author="Chairman" w:date="2022-08-03T13:30:00Z">
        <w:r w:rsidRPr="00600CDA" w:rsidDel="00EB1C47">
          <w:rPr>
            <w:lang w:val="en-GB"/>
          </w:rPr>
          <w:delText>M</w:delText>
        </w:r>
      </w:del>
      <w:ins w:id="2881" w:author="Chairman" w:date="2022-08-03T13:30:00Z">
        <w:r>
          <w:rPr>
            <w:lang w:val="en-GB"/>
          </w:rPr>
          <w:t>m</w:t>
        </w:r>
      </w:ins>
      <w:r w:rsidRPr="00600CDA">
        <w:rPr>
          <w:lang w:val="en-GB"/>
        </w:rPr>
        <w:t xml:space="preserve">an overboard devices using VHF </w:t>
      </w:r>
      <w:del w:id="2882" w:author="Chairman" w:date="2022-08-03T13:30:00Z">
        <w:r w:rsidRPr="00600CDA" w:rsidDel="00EB1C47">
          <w:rPr>
            <w:lang w:val="en-GB"/>
          </w:rPr>
          <w:delText>DSC</w:delText>
        </w:r>
      </w:del>
      <w:ins w:id="2883" w:author="Chairman" w:date="2022-08-03T13:31:00Z">
        <w:r w:rsidRPr="00EB1C47">
          <w:rPr>
            <w:lang w:val="en-GB"/>
          </w:rPr>
          <w:t xml:space="preserve"> </w:t>
        </w:r>
        <w:r w:rsidRPr="00F05664">
          <w:rPr>
            <w:lang w:val="en-GB"/>
          </w:rPr>
          <w:t xml:space="preserve">digital selective calling for alerting and </w:t>
        </w:r>
      </w:ins>
      <w:ins w:id="2884" w:author="Chairman" w:date="2022-08-03T13:32:00Z">
        <w:r>
          <w:rPr>
            <w:lang w:val="en-GB"/>
          </w:rPr>
          <w:t>automa</w:t>
        </w:r>
      </w:ins>
      <w:ins w:id="2885" w:author="Chairman" w:date="2022-08-03T13:33:00Z">
        <w:r>
          <w:rPr>
            <w:lang w:val="en-GB"/>
          </w:rPr>
          <w:t>tic identification system</w:t>
        </w:r>
      </w:ins>
      <w:ins w:id="2886" w:author="Chairman" w:date="2022-08-03T13:31:00Z">
        <w:r w:rsidRPr="00F05664">
          <w:rPr>
            <w:lang w:val="en-GB"/>
          </w:rPr>
          <w:t xml:space="preserve"> technology for tracking</w:t>
        </w:r>
      </w:ins>
    </w:p>
    <w:p w14:paraId="6F8840EE" w14:textId="77777777" w:rsidR="00321DF9" w:rsidRPr="0075399B" w:rsidRDefault="00321DF9" w:rsidP="00E33D7E">
      <w:pPr>
        <w:pStyle w:val="Headingb"/>
        <w:rPr>
          <w:lang w:val="en-US"/>
        </w:rPr>
      </w:pPr>
      <w:r w:rsidRPr="0075399B">
        <w:rPr>
          <w:lang w:val="en-US"/>
        </w:rPr>
        <w:t>Introduction</w:t>
      </w:r>
    </w:p>
    <w:p w14:paraId="592FDA54" w14:textId="77777777" w:rsidR="00321DF9" w:rsidRPr="0075399B" w:rsidRDefault="00321DF9">
      <w:pPr>
        <w:jc w:val="both"/>
        <w:rPr>
          <w:lang w:val="en-US"/>
        </w:rPr>
        <w:pPrChange w:id="2887" w:author="Chairman" w:date="2022-12-12T15:18:00Z">
          <w:pPr/>
        </w:pPrChange>
      </w:pPr>
      <w:ins w:id="2888" w:author="Chairman" w:date="2022-08-03T13:31:00Z">
        <w:r w:rsidRPr="00B56094">
          <w:t xml:space="preserve">AMRD Group A </w:t>
        </w:r>
      </w:ins>
      <w:r w:rsidRPr="0075399B">
        <w:rPr>
          <w:lang w:val="en-US"/>
        </w:rPr>
        <w:t xml:space="preserve">MOB devices </w:t>
      </w:r>
      <w:del w:id="2889" w:author="Chairman" w:date="2022-08-03T13:31:00Z">
        <w:r w:rsidRPr="0075399B" w:rsidDel="00EB1C47">
          <w:rPr>
            <w:lang w:val="en-US"/>
          </w:rPr>
          <w:delText xml:space="preserve">using DSC </w:delText>
        </w:r>
      </w:del>
      <w:r w:rsidRPr="0075399B">
        <w:rPr>
          <w:lang w:val="en-US"/>
        </w:rPr>
        <w:t>operate on VHF channel 70</w:t>
      </w:r>
      <w:ins w:id="2890" w:author="Chairman" w:date="2022-08-03T13:31:00Z">
        <w:r>
          <w:rPr>
            <w:lang w:val="en-US"/>
          </w:rPr>
          <w:t xml:space="preserve"> </w:t>
        </w:r>
        <w:r w:rsidRPr="001066A3">
          <w:rPr>
            <w:lang w:eastAsia="ko-KR"/>
          </w:rPr>
          <w:t xml:space="preserve">for alerting using VHF DSC and on </w:t>
        </w:r>
      </w:ins>
      <w:ins w:id="2891" w:author="Chairman" w:date="2022-08-03T13:33:00Z">
        <w:r>
          <w:rPr>
            <w:lang w:val="en-US"/>
          </w:rPr>
          <w:t>a</w:t>
        </w:r>
        <w:r w:rsidRPr="0075399B">
          <w:rPr>
            <w:lang w:val="en-US"/>
          </w:rPr>
          <w:t xml:space="preserve">utomatic </w:t>
        </w:r>
        <w:r>
          <w:rPr>
            <w:lang w:val="en-US"/>
          </w:rPr>
          <w:t>i</w:t>
        </w:r>
        <w:r w:rsidRPr="0075399B">
          <w:rPr>
            <w:lang w:val="en-US"/>
          </w:rPr>
          <w:t xml:space="preserve">dentification </w:t>
        </w:r>
        <w:r>
          <w:rPr>
            <w:lang w:val="en-US"/>
          </w:rPr>
          <w:t>s</w:t>
        </w:r>
        <w:r w:rsidRPr="0075399B">
          <w:rPr>
            <w:lang w:val="en-US"/>
          </w:rPr>
          <w:t xml:space="preserve">ystem </w:t>
        </w:r>
        <w:r>
          <w:rPr>
            <w:lang w:val="en-US"/>
          </w:rPr>
          <w:t>(</w:t>
        </w:r>
      </w:ins>
      <w:ins w:id="2892" w:author="Chairman" w:date="2022-08-03T13:31:00Z">
        <w:r w:rsidRPr="001066A3">
          <w:rPr>
            <w:lang w:eastAsia="ko-KR"/>
          </w:rPr>
          <w:t>AIS</w:t>
        </w:r>
      </w:ins>
      <w:ins w:id="2893" w:author="Chairman" w:date="2022-08-03T13:33:00Z">
        <w:r>
          <w:rPr>
            <w:lang w:eastAsia="ko-KR"/>
          </w:rPr>
          <w:t>)</w:t>
        </w:r>
      </w:ins>
      <w:ins w:id="2894" w:author="Chairman" w:date="2022-08-03T13:31:00Z">
        <w:r w:rsidRPr="001066A3">
          <w:rPr>
            <w:lang w:eastAsia="ko-KR"/>
          </w:rPr>
          <w:t xml:space="preserve"> frequencies for tracking</w:t>
        </w:r>
      </w:ins>
      <w:r w:rsidRPr="0075399B">
        <w:rPr>
          <w:lang w:val="en-US"/>
        </w:rPr>
        <w:t xml:space="preserve">. The devices are </w:t>
      </w:r>
      <w:del w:id="2895" w:author="Chairman" w:date="2022-08-03T13:31:00Z">
        <w:r w:rsidRPr="0075399B" w:rsidDel="00EB1C47">
          <w:rPr>
            <w:lang w:val="en-US"/>
          </w:rPr>
          <w:delText xml:space="preserve">also </w:delText>
        </w:r>
      </w:del>
      <w:r w:rsidRPr="0075399B">
        <w:rPr>
          <w:lang w:val="en-US"/>
        </w:rPr>
        <w:t xml:space="preserve">fitted with </w:t>
      </w:r>
      <w:ins w:id="2896" w:author="Chairman" w:date="2022-08-03T13:32:00Z">
        <w:r w:rsidRPr="001066A3">
          <w:t>a VHF DSC and</w:t>
        </w:r>
        <w:r w:rsidRPr="00B56094">
          <w:t xml:space="preserve"> </w:t>
        </w:r>
      </w:ins>
      <w:r w:rsidRPr="0075399B">
        <w:rPr>
          <w:lang w:val="en-US"/>
        </w:rPr>
        <w:t xml:space="preserve">an </w:t>
      </w:r>
      <w:del w:id="2897" w:author="Chairman" w:date="2022-08-03T13:34:00Z">
        <w:r w:rsidRPr="0075399B" w:rsidDel="00EB1C47">
          <w:rPr>
            <w:lang w:val="en-US"/>
          </w:rPr>
          <w:delText>Automatic Identification System (</w:delText>
        </w:r>
      </w:del>
      <w:r w:rsidRPr="0075399B">
        <w:rPr>
          <w:lang w:val="en-US"/>
        </w:rPr>
        <w:t>AIS</w:t>
      </w:r>
      <w:del w:id="2898" w:author="Chairman" w:date="2022-08-03T13:34:00Z">
        <w:r w:rsidRPr="0075399B" w:rsidDel="00EB1C47">
          <w:rPr>
            <w:lang w:val="en-US"/>
          </w:rPr>
          <w:delText>)</w:delText>
        </w:r>
      </w:del>
      <w:r w:rsidRPr="0075399B">
        <w:rPr>
          <w:lang w:val="en-US"/>
        </w:rPr>
        <w:t xml:space="preserve"> transmitter. Technical </w:t>
      </w:r>
      <w:del w:id="2899" w:author="Chairman" w:date="2022-08-03T13:34:00Z">
        <w:r w:rsidRPr="0075399B" w:rsidDel="00EB1C47">
          <w:rPr>
            <w:lang w:val="en-US"/>
          </w:rPr>
          <w:delText xml:space="preserve">and operational </w:delText>
        </w:r>
      </w:del>
      <w:r w:rsidRPr="0075399B">
        <w:rPr>
          <w:lang w:val="en-US"/>
        </w:rPr>
        <w:t>characteristics are described in Recommendations ITU-R M.</w:t>
      </w:r>
      <w:del w:id="2900" w:author="Chairman" w:date="2022-08-03T13:34:00Z">
        <w:r w:rsidRPr="0075399B" w:rsidDel="00EB1C47">
          <w:rPr>
            <w:lang w:val="en-US"/>
          </w:rPr>
          <w:delText>493 and ITU-R M.1371</w:delText>
        </w:r>
      </w:del>
      <w:ins w:id="2901" w:author="Chairman" w:date="2022-08-03T13:34:00Z">
        <w:r>
          <w:rPr>
            <w:lang w:val="en-US"/>
          </w:rPr>
          <w:t>2135</w:t>
        </w:r>
      </w:ins>
      <w:r w:rsidRPr="0075399B">
        <w:rPr>
          <w:lang w:val="en-US"/>
        </w:rPr>
        <w:t>.</w:t>
      </w:r>
    </w:p>
    <w:p w14:paraId="1BD7A9B3" w14:textId="77777777" w:rsidR="00321DF9" w:rsidRPr="0075399B" w:rsidRDefault="00321DF9" w:rsidP="00E33D7E">
      <w:pPr>
        <w:pStyle w:val="Heading1"/>
        <w:rPr>
          <w:lang w:val="en-US"/>
        </w:rPr>
      </w:pPr>
      <w:bookmarkStart w:id="2902" w:name="_Toc121819956"/>
      <w:ins w:id="2903" w:author="Chairman" w:date="2022-12-12T15:18:00Z">
        <w:r>
          <w:rPr>
            <w:lang w:val="en-US"/>
          </w:rPr>
          <w:lastRenderedPageBreak/>
          <w:t>A6-</w:t>
        </w:r>
      </w:ins>
      <w:r w:rsidRPr="0075399B">
        <w:rPr>
          <w:lang w:val="en-US"/>
        </w:rPr>
        <w:t>1</w:t>
      </w:r>
      <w:r w:rsidRPr="0075399B">
        <w:rPr>
          <w:lang w:val="en-US"/>
        </w:rPr>
        <w:tab/>
      </w:r>
      <w:del w:id="2904" w:author="Chairman" w:date="2022-12-12T15:19:00Z">
        <w:r w:rsidRPr="0075399B" w:rsidDel="008D3A03">
          <w:rPr>
            <w:lang w:val="en-US"/>
          </w:rPr>
          <w:delText xml:space="preserve">DSC </w:delText>
        </w:r>
      </w:del>
      <w:ins w:id="2905" w:author="Chairman" w:date="2022-12-12T15:19:00Z">
        <w:r>
          <w:rPr>
            <w:lang w:val="en-US"/>
          </w:rPr>
          <w:t>Digital selective calling</w:t>
        </w:r>
        <w:r w:rsidRPr="0075399B">
          <w:rPr>
            <w:lang w:val="en-US"/>
          </w:rPr>
          <w:t xml:space="preserve"> </w:t>
        </w:r>
      </w:ins>
      <w:r w:rsidRPr="0075399B">
        <w:rPr>
          <w:lang w:val="en-US"/>
        </w:rPr>
        <w:t>alert</w:t>
      </w:r>
      <w:bookmarkEnd w:id="2902"/>
    </w:p>
    <w:p w14:paraId="3B96020F" w14:textId="77777777" w:rsidR="00321DF9" w:rsidRPr="0075399B" w:rsidRDefault="00321DF9">
      <w:pPr>
        <w:jc w:val="both"/>
        <w:rPr>
          <w:lang w:val="en-US"/>
        </w:rPr>
        <w:pPrChange w:id="2906" w:author="Chairman" w:date="2022-12-12T15:19:00Z">
          <w:pPr/>
        </w:pPrChange>
      </w:pPr>
      <w:r w:rsidRPr="0075399B">
        <w:rPr>
          <w:lang w:val="en-US"/>
        </w:rPr>
        <w:t xml:space="preserve">MOB devices may be activated manually or automatically if a person falls overboard. The device will transmit a DSC distress alert upon activation. The alert message is a distress alert with the nature of distress field set to </w:t>
      </w:r>
      <w:r w:rsidRPr="0075399B">
        <w:rPr>
          <w:i/>
          <w:lang w:val="en-US"/>
        </w:rPr>
        <w:t>man overboard</w:t>
      </w:r>
      <w:r w:rsidRPr="0075399B">
        <w:rPr>
          <w:lang w:val="en-US"/>
        </w:rPr>
        <w:t xml:space="preserve"> and the subsequent communications field set to </w:t>
      </w:r>
      <w:r w:rsidRPr="0075399B">
        <w:rPr>
          <w:i/>
          <w:lang w:val="en-US"/>
        </w:rPr>
        <w:t>no information</w:t>
      </w:r>
      <w:r w:rsidRPr="0075399B">
        <w:rPr>
          <w:lang w:val="en-US"/>
        </w:rPr>
        <w:t>.</w:t>
      </w:r>
    </w:p>
    <w:p w14:paraId="04D9BE9D" w14:textId="77777777" w:rsidR="00321DF9" w:rsidRPr="0075399B" w:rsidRDefault="00321DF9">
      <w:pPr>
        <w:jc w:val="both"/>
        <w:rPr>
          <w:lang w:val="en-US"/>
        </w:rPr>
        <w:pPrChange w:id="2907" w:author="Chairman" w:date="2022-12-12T15:19:00Z">
          <w:pPr/>
        </w:pPrChange>
      </w:pPr>
      <w:r w:rsidRPr="0075399B">
        <w:rPr>
          <w:lang w:val="en-US"/>
        </w:rPr>
        <w:t>There are no voice communications from MOB devices.</w:t>
      </w:r>
    </w:p>
    <w:p w14:paraId="30723340" w14:textId="77777777" w:rsidR="00321DF9" w:rsidRPr="0075399B" w:rsidRDefault="00321DF9">
      <w:pPr>
        <w:keepNext/>
        <w:jc w:val="both"/>
        <w:rPr>
          <w:lang w:val="en-US"/>
        </w:rPr>
        <w:pPrChange w:id="2908" w:author="Chairman" w:date="2022-12-12T15:19:00Z">
          <w:pPr>
            <w:keepNext/>
          </w:pPr>
        </w:pPrChange>
      </w:pPr>
      <w:r w:rsidRPr="0075399B">
        <w:rPr>
          <w:lang w:val="en-US"/>
        </w:rPr>
        <w:t>MOB devices may operate in either:</w:t>
      </w:r>
    </w:p>
    <w:p w14:paraId="2824EA27" w14:textId="77777777" w:rsidR="00321DF9" w:rsidRPr="0075399B" w:rsidRDefault="00321DF9">
      <w:pPr>
        <w:pStyle w:val="enumlev1"/>
        <w:jc w:val="both"/>
        <w:rPr>
          <w:lang w:val="en-US"/>
        </w:rPr>
        <w:pPrChange w:id="2909" w:author="Chairman" w:date="2022-12-12T15:19:00Z">
          <w:pPr>
            <w:pStyle w:val="enumlev1"/>
          </w:pPr>
        </w:pPrChange>
      </w:pPr>
      <w:r w:rsidRPr="0075399B">
        <w:rPr>
          <w:lang w:val="en-US"/>
        </w:rPr>
        <w:t>–</w:t>
      </w:r>
      <w:r w:rsidRPr="0075399B">
        <w:rPr>
          <w:lang w:val="en-US"/>
        </w:rPr>
        <w:tab/>
        <w:t>open loop mode, with the DSC distress alert addressed to all stations – i.e. a standard distress alert; or</w:t>
      </w:r>
    </w:p>
    <w:p w14:paraId="2B37B415" w14:textId="77777777" w:rsidR="00321DF9" w:rsidRPr="0075399B" w:rsidRDefault="00321DF9">
      <w:pPr>
        <w:pStyle w:val="enumlev1"/>
        <w:jc w:val="both"/>
        <w:rPr>
          <w:lang w:val="en-US"/>
        </w:rPr>
        <w:pPrChange w:id="2910" w:author="Chairman" w:date="2022-12-12T15:19:00Z">
          <w:pPr>
            <w:pStyle w:val="enumlev1"/>
          </w:pPr>
        </w:pPrChange>
      </w:pPr>
      <w:r w:rsidRPr="0075399B">
        <w:rPr>
          <w:lang w:val="en-US"/>
        </w:rPr>
        <w:t>–</w:t>
      </w:r>
      <w:r w:rsidRPr="0075399B">
        <w:rPr>
          <w:lang w:val="en-US"/>
        </w:rPr>
        <w:tab/>
        <w:t>closed loop mode, with the DSC distress alert relay message addressed to a specific station or group of stations – normally the parent vessel.</w:t>
      </w:r>
    </w:p>
    <w:p w14:paraId="13046246" w14:textId="77777777" w:rsidR="00321DF9" w:rsidRPr="0075399B" w:rsidRDefault="00321DF9">
      <w:pPr>
        <w:jc w:val="both"/>
        <w:rPr>
          <w:lang w:val="en-US"/>
        </w:rPr>
        <w:pPrChange w:id="2911" w:author="Chairman" w:date="2022-12-12T15:19:00Z">
          <w:pPr/>
        </w:pPrChange>
      </w:pPr>
      <w:r w:rsidRPr="0075399B">
        <w:rPr>
          <w:lang w:val="en-US"/>
        </w:rPr>
        <w:t>In both cases, the AIS transmitter is activated and transmits AIS Man Overboard messages.</w:t>
      </w:r>
    </w:p>
    <w:p w14:paraId="2A3AC656" w14:textId="77777777" w:rsidR="00321DF9" w:rsidRPr="0075399B" w:rsidRDefault="00321DF9" w:rsidP="00E33D7E">
      <w:pPr>
        <w:pStyle w:val="Heading1"/>
        <w:rPr>
          <w:lang w:val="en-US"/>
        </w:rPr>
      </w:pPr>
      <w:bookmarkStart w:id="2912" w:name="_Toc121819957"/>
      <w:ins w:id="2913" w:author="Chairman" w:date="2022-12-12T15:19:00Z">
        <w:r>
          <w:rPr>
            <w:lang w:val="en-US"/>
          </w:rPr>
          <w:t>A6-</w:t>
        </w:r>
      </w:ins>
      <w:r w:rsidRPr="0075399B">
        <w:rPr>
          <w:lang w:val="en-US"/>
        </w:rPr>
        <w:t>2</w:t>
      </w:r>
      <w:r w:rsidRPr="0075399B">
        <w:rPr>
          <w:lang w:val="en-US"/>
        </w:rPr>
        <w:tab/>
        <w:t>Identification</w:t>
      </w:r>
      <w:bookmarkEnd w:id="2912"/>
    </w:p>
    <w:p w14:paraId="2BD79FD8" w14:textId="77777777" w:rsidR="00321DF9" w:rsidRPr="0075399B" w:rsidRDefault="00321DF9">
      <w:pPr>
        <w:jc w:val="both"/>
        <w:rPr>
          <w:lang w:val="en-US"/>
        </w:rPr>
        <w:pPrChange w:id="2914" w:author="Chairman" w:date="2022-12-12T15:20:00Z">
          <w:pPr/>
        </w:pPrChange>
      </w:pPr>
      <w:r w:rsidRPr="0075399B">
        <w:rPr>
          <w:lang w:val="en-US"/>
        </w:rPr>
        <w:t>MOB devices are programmed with a distinctive maritime identifier, coded in accordance with Recommendation ITU-R M.585.</w:t>
      </w:r>
    </w:p>
    <w:p w14:paraId="0A1BE9B4" w14:textId="77777777" w:rsidR="00321DF9" w:rsidRPr="0075399B" w:rsidRDefault="00321DF9" w:rsidP="00E33D7E">
      <w:pPr>
        <w:pStyle w:val="Heading1"/>
        <w:rPr>
          <w:lang w:val="en-US"/>
        </w:rPr>
      </w:pPr>
      <w:bookmarkStart w:id="2915" w:name="_Toc121819958"/>
      <w:ins w:id="2916" w:author="Chairman" w:date="2022-12-12T15:19:00Z">
        <w:r>
          <w:rPr>
            <w:lang w:val="en-US"/>
          </w:rPr>
          <w:t>A6-</w:t>
        </w:r>
      </w:ins>
      <w:r w:rsidRPr="0075399B">
        <w:rPr>
          <w:lang w:val="en-US"/>
        </w:rPr>
        <w:t>3</w:t>
      </w:r>
      <w:r w:rsidRPr="0075399B">
        <w:rPr>
          <w:lang w:val="en-US"/>
        </w:rPr>
        <w:tab/>
        <w:t>Position updating</w:t>
      </w:r>
      <w:bookmarkEnd w:id="2915"/>
    </w:p>
    <w:p w14:paraId="6BE155C3" w14:textId="77777777" w:rsidR="00321DF9" w:rsidRPr="0075399B" w:rsidRDefault="00321DF9">
      <w:pPr>
        <w:jc w:val="both"/>
        <w:rPr>
          <w:lang w:val="en-US"/>
        </w:rPr>
        <w:pPrChange w:id="2917" w:author="Chairman" w:date="2022-12-12T15:20:00Z">
          <w:pPr/>
        </w:pPrChange>
      </w:pPr>
      <w:r w:rsidRPr="0075399B">
        <w:rPr>
          <w:lang w:val="en-US"/>
        </w:rPr>
        <w:t>MOB devices are fitted with an integrated electronic position fixing device. However, it should be noted that the initial distress alert from a MOB device will not contain a position and time</w:t>
      </w:r>
      <w:ins w:id="2918" w:author="Chairman" w:date="2022-08-03T13:36:00Z">
        <w:r>
          <w:rPr>
            <w:lang w:val="en-US"/>
          </w:rPr>
          <w:t xml:space="preserve"> information</w:t>
        </w:r>
      </w:ins>
      <w:r w:rsidRPr="0075399B">
        <w:rPr>
          <w:lang w:val="en-US"/>
        </w:rPr>
        <w:t>, as the integrated electronic position fixing device will not have locked onto the satellite constellation.</w:t>
      </w:r>
    </w:p>
    <w:p w14:paraId="3EA3FC99" w14:textId="77777777" w:rsidR="00321DF9" w:rsidRPr="0075399B" w:rsidRDefault="00321DF9">
      <w:pPr>
        <w:jc w:val="both"/>
        <w:rPr>
          <w:lang w:val="en-US"/>
        </w:rPr>
        <w:pPrChange w:id="2919" w:author="Chairman" w:date="2022-12-12T15:20:00Z">
          <w:pPr/>
        </w:pPrChange>
      </w:pPr>
      <w:r w:rsidRPr="0075399B">
        <w:rPr>
          <w:lang w:val="en-US"/>
        </w:rPr>
        <w:t>As soon as the internal electronic position fixing device is able to provide an accurate position and time, the MOB device will transmit a further DSC distress alert and an AIS message with the position and time from the position fixing device automatically inserted.</w:t>
      </w:r>
      <w:r w:rsidRPr="0075399B">
        <w:rPr>
          <w:strike/>
          <w:lang w:val="en-US"/>
        </w:rPr>
        <w:t xml:space="preserve"> </w:t>
      </w:r>
    </w:p>
    <w:p w14:paraId="341E3CA5" w14:textId="77777777" w:rsidR="00321DF9" w:rsidRPr="0075399B" w:rsidRDefault="00321DF9">
      <w:pPr>
        <w:pStyle w:val="Heading1"/>
        <w:jc w:val="both"/>
        <w:rPr>
          <w:lang w:val="en-US"/>
        </w:rPr>
        <w:pPrChange w:id="2920" w:author="Chairman" w:date="2022-12-12T15:20:00Z">
          <w:pPr>
            <w:pStyle w:val="Heading1"/>
          </w:pPr>
        </w:pPrChange>
      </w:pPr>
      <w:bookmarkStart w:id="2921" w:name="_Toc121819959"/>
      <w:ins w:id="2922" w:author="Chairman" w:date="2022-12-12T15:19:00Z">
        <w:r>
          <w:rPr>
            <w:lang w:val="en-US"/>
          </w:rPr>
          <w:t>A6-</w:t>
        </w:r>
      </w:ins>
      <w:r w:rsidRPr="0075399B">
        <w:rPr>
          <w:lang w:val="en-US"/>
        </w:rPr>
        <w:t>4</w:t>
      </w:r>
      <w:r w:rsidRPr="0075399B">
        <w:rPr>
          <w:lang w:val="en-US"/>
        </w:rPr>
        <w:tab/>
        <w:t>Acknowledgment</w:t>
      </w:r>
      <w:bookmarkEnd w:id="2921"/>
    </w:p>
    <w:p w14:paraId="07094F3A" w14:textId="77777777" w:rsidR="00321DF9" w:rsidRPr="0075399B" w:rsidRDefault="00321DF9">
      <w:pPr>
        <w:jc w:val="both"/>
        <w:rPr>
          <w:lang w:val="en-US"/>
        </w:rPr>
        <w:pPrChange w:id="2923" w:author="Chairman" w:date="2022-12-12T15:20:00Z">
          <w:pPr/>
        </w:pPrChange>
      </w:pPr>
      <w:ins w:id="2924" w:author="Chairman" w:date="2022-08-03T13:36:00Z">
        <w:r w:rsidRPr="00F05664">
          <w:t xml:space="preserve">AMRD Group A </w:t>
        </w:r>
      </w:ins>
      <w:r w:rsidRPr="0075399B">
        <w:rPr>
          <w:lang w:val="en-US"/>
        </w:rPr>
        <w:t xml:space="preserve">MOB devices are fitted with a DSC receiver for reception of acknowledgment messages. </w:t>
      </w:r>
    </w:p>
    <w:p w14:paraId="0B3109EA" w14:textId="77777777" w:rsidR="00321DF9" w:rsidRPr="0075399B" w:rsidRDefault="00321DF9">
      <w:pPr>
        <w:jc w:val="both"/>
        <w:rPr>
          <w:lang w:val="en-US"/>
        </w:rPr>
        <w:pPrChange w:id="2925" w:author="Chairman" w:date="2022-12-12T15:20:00Z">
          <w:pPr/>
        </w:pPrChange>
      </w:pPr>
      <w:r w:rsidRPr="0075399B">
        <w:rPr>
          <w:lang w:val="en-US"/>
        </w:rPr>
        <w:t xml:space="preserve">An acknowledgment message causes the MOB device to stop transmitting DSC alerts. Accordingly, DSC acknowledgment messages should only be sent when the Master or person in charge of the recovery vessel considers it prudent to do so. </w:t>
      </w:r>
    </w:p>
    <w:p w14:paraId="7355FF11" w14:textId="77777777" w:rsidR="00321DF9" w:rsidRPr="0075399B" w:rsidRDefault="00321DF9">
      <w:pPr>
        <w:jc w:val="both"/>
        <w:rPr>
          <w:lang w:val="en-US"/>
        </w:rPr>
        <w:pPrChange w:id="2926" w:author="Chairman" w:date="2022-12-12T15:20:00Z">
          <w:pPr/>
        </w:pPrChange>
      </w:pPr>
      <w:r w:rsidRPr="0075399B">
        <w:rPr>
          <w:lang w:val="en-US"/>
        </w:rPr>
        <w:t xml:space="preserve">The </w:t>
      </w:r>
      <w:ins w:id="2927" w:author="Chairman" w:date="2022-08-03T13:36:00Z">
        <w:r w:rsidRPr="00F05664">
          <w:t xml:space="preserve">AMRD Group A </w:t>
        </w:r>
      </w:ins>
      <w:r w:rsidRPr="0075399B">
        <w:rPr>
          <w:lang w:val="en-US"/>
        </w:rPr>
        <w:t xml:space="preserve">MOB device will continue transmitting its position </w:t>
      </w:r>
      <w:del w:id="2928" w:author="Chairman" w:date="2022-08-03T13:37:00Z">
        <w:r w:rsidRPr="0075399B" w:rsidDel="001C6111">
          <w:rPr>
            <w:lang w:val="en-US"/>
          </w:rPr>
          <w:delText xml:space="preserve">via </w:delText>
        </w:r>
      </w:del>
      <w:ins w:id="2929" w:author="Chairman" w:date="2022-08-03T13:37:00Z">
        <w:r>
          <w:rPr>
            <w:lang w:val="en-US"/>
          </w:rPr>
          <w:t>using</w:t>
        </w:r>
        <w:r w:rsidRPr="0075399B">
          <w:rPr>
            <w:lang w:val="en-US"/>
          </w:rPr>
          <w:t xml:space="preserve"> </w:t>
        </w:r>
      </w:ins>
      <w:r w:rsidRPr="0075399B">
        <w:rPr>
          <w:lang w:val="en-US"/>
        </w:rPr>
        <w:t xml:space="preserve">AIS </w:t>
      </w:r>
      <w:ins w:id="2930" w:author="Chairman" w:date="2022-08-03T13:37:00Z">
        <w:r>
          <w:rPr>
            <w:lang w:val="en-US"/>
          </w:rPr>
          <w:t xml:space="preserve">functionality </w:t>
        </w:r>
      </w:ins>
      <w:r w:rsidRPr="0075399B">
        <w:rPr>
          <w:lang w:val="en-US"/>
        </w:rPr>
        <w:t>until manually turned off or the battery is exhausted.</w:t>
      </w:r>
    </w:p>
    <w:p w14:paraId="45271DB2" w14:textId="77777777" w:rsidR="00321DF9" w:rsidRPr="0075399B" w:rsidRDefault="00321DF9">
      <w:pPr>
        <w:jc w:val="both"/>
        <w:rPr>
          <w:lang w:val="en-US"/>
        </w:rPr>
        <w:pPrChange w:id="2931" w:author="Chairman" w:date="2022-12-12T15:20:00Z">
          <w:pPr/>
        </w:pPrChange>
      </w:pPr>
      <w:r w:rsidRPr="0075399B">
        <w:rPr>
          <w:lang w:val="en-US"/>
        </w:rPr>
        <w:t>As with other VHF DSC distress alerts, DSC acknowledgments to open loop MOB device alerts are normally only sent by coast stations, or under direction of a coast station. However, the recovery vessel may send a DSC acknowledgment message if the person in the water has been recovered.</w:t>
      </w:r>
    </w:p>
    <w:p w14:paraId="08AB0C82" w14:textId="77777777" w:rsidR="00321DF9" w:rsidRPr="0075399B" w:rsidRDefault="00321DF9">
      <w:pPr>
        <w:jc w:val="both"/>
        <w:rPr>
          <w:lang w:val="en-US"/>
        </w:rPr>
        <w:pPrChange w:id="2932" w:author="Chairman" w:date="2022-12-12T15:20:00Z">
          <w:pPr/>
        </w:pPrChange>
      </w:pPr>
      <w:r w:rsidRPr="0075399B">
        <w:rPr>
          <w:lang w:val="en-US"/>
        </w:rPr>
        <w:lastRenderedPageBreak/>
        <w:t xml:space="preserve">Once the person in the water is recovered, the </w:t>
      </w:r>
      <w:ins w:id="2933" w:author="Chairman" w:date="2022-08-03T13:37:00Z">
        <w:r w:rsidRPr="00F05664">
          <w:t xml:space="preserve">AMRD Group A </w:t>
        </w:r>
      </w:ins>
      <w:r w:rsidRPr="0075399B">
        <w:rPr>
          <w:lang w:val="en-US"/>
        </w:rPr>
        <w:t xml:space="preserve">MOB device </w:t>
      </w:r>
      <w:del w:id="2934" w:author="Chairman" w:date="2022-08-03T13:37:00Z">
        <w:r w:rsidRPr="0075399B" w:rsidDel="001C6111">
          <w:rPr>
            <w:lang w:val="en-US"/>
          </w:rPr>
          <w:delText xml:space="preserve">shall </w:delText>
        </w:r>
      </w:del>
      <w:ins w:id="2935" w:author="Chairman" w:date="2022-08-03T13:37:00Z">
        <w:r>
          <w:rPr>
            <w:lang w:val="en-US"/>
          </w:rPr>
          <w:t>should</w:t>
        </w:r>
        <w:r w:rsidRPr="0075399B">
          <w:rPr>
            <w:lang w:val="en-US"/>
          </w:rPr>
          <w:t xml:space="preserve"> </w:t>
        </w:r>
      </w:ins>
      <w:r w:rsidRPr="0075399B">
        <w:rPr>
          <w:lang w:val="en-US"/>
        </w:rPr>
        <w:t>be switched off as soon as possible and an announcement cancelling the distress alert made on VHF channel 16</w:t>
      </w:r>
      <w:ins w:id="2936" w:author="Chairman" w:date="2022-08-03T13:37:00Z">
        <w:r>
          <w:rPr>
            <w:lang w:val="en-US"/>
          </w:rPr>
          <w:t xml:space="preserve"> should be provided</w:t>
        </w:r>
      </w:ins>
      <w:r w:rsidRPr="0075399B">
        <w:rPr>
          <w:lang w:val="en-US"/>
        </w:rPr>
        <w:t>.</w:t>
      </w:r>
    </w:p>
    <w:p w14:paraId="250B9EB6" w14:textId="77777777" w:rsidR="00321DF9" w:rsidRPr="0075399B" w:rsidRDefault="00321DF9" w:rsidP="00E33D7E">
      <w:pPr>
        <w:pStyle w:val="Heading1"/>
        <w:rPr>
          <w:lang w:val="en-US"/>
        </w:rPr>
      </w:pPr>
      <w:bookmarkStart w:id="2937" w:name="_Toc121819960"/>
      <w:ins w:id="2938" w:author="Chairman" w:date="2022-12-12T15:20:00Z">
        <w:r>
          <w:rPr>
            <w:lang w:val="en-US"/>
          </w:rPr>
          <w:t>A6-</w:t>
        </w:r>
      </w:ins>
      <w:r w:rsidRPr="0075399B">
        <w:rPr>
          <w:lang w:val="en-US"/>
        </w:rPr>
        <w:t>5</w:t>
      </w:r>
      <w:r w:rsidRPr="0075399B">
        <w:rPr>
          <w:lang w:val="en-US"/>
        </w:rPr>
        <w:tab/>
        <w:t>Cancellation of an inadvertent distress alert</w:t>
      </w:r>
      <w:bookmarkEnd w:id="2937"/>
    </w:p>
    <w:p w14:paraId="49D46A88" w14:textId="77777777" w:rsidR="00321DF9" w:rsidRPr="0075399B" w:rsidRDefault="00321DF9">
      <w:pPr>
        <w:keepNext/>
        <w:jc w:val="both"/>
        <w:rPr>
          <w:lang w:val="en-US"/>
        </w:rPr>
        <w:pPrChange w:id="2939" w:author="Chairman" w:date="2022-12-12T15:20:00Z">
          <w:pPr>
            <w:keepNext/>
          </w:pPr>
        </w:pPrChange>
      </w:pPr>
      <w:r w:rsidRPr="0075399B">
        <w:rPr>
          <w:lang w:val="en-US"/>
        </w:rPr>
        <w:t xml:space="preserve">A station transmitting an inadvertent distress alert from a </w:t>
      </w:r>
      <w:ins w:id="2940" w:author="Chairman" w:date="2022-08-03T13:37:00Z">
        <w:r w:rsidRPr="00F05664">
          <w:t xml:space="preserve">AMRD Group A </w:t>
        </w:r>
      </w:ins>
      <w:r w:rsidRPr="0075399B">
        <w:rPr>
          <w:lang w:val="en-US"/>
        </w:rPr>
        <w:t xml:space="preserve">MOB device </w:t>
      </w:r>
      <w:del w:id="2941" w:author="Chairman" w:date="2022-08-03T13:37:00Z">
        <w:r w:rsidRPr="0075399B" w:rsidDel="001C6111">
          <w:rPr>
            <w:lang w:val="en-US"/>
          </w:rPr>
          <w:delText xml:space="preserve">shall </w:delText>
        </w:r>
      </w:del>
      <w:ins w:id="2942" w:author="Chairman" w:date="2022-08-03T13:37:00Z">
        <w:r>
          <w:rPr>
            <w:lang w:val="en-US"/>
          </w:rPr>
          <w:t>should</w:t>
        </w:r>
        <w:r w:rsidRPr="0075399B">
          <w:rPr>
            <w:lang w:val="en-US"/>
          </w:rPr>
          <w:t xml:space="preserve"> </w:t>
        </w:r>
      </w:ins>
      <w:r w:rsidRPr="0075399B">
        <w:rPr>
          <w:lang w:val="en-US"/>
        </w:rPr>
        <w:t>cancel the distress alert using the following procedure:</w:t>
      </w:r>
    </w:p>
    <w:p w14:paraId="7507C902" w14:textId="77777777" w:rsidR="00321DF9" w:rsidRPr="0075399B" w:rsidRDefault="00321DF9">
      <w:pPr>
        <w:pStyle w:val="enumlev1"/>
        <w:jc w:val="both"/>
        <w:rPr>
          <w:lang w:val="en-US"/>
        </w:rPr>
        <w:pPrChange w:id="2943" w:author="Chairman" w:date="2022-12-12T15:20:00Z">
          <w:pPr>
            <w:pStyle w:val="enumlev1"/>
          </w:pPr>
        </w:pPrChange>
      </w:pPr>
      <w:r w:rsidRPr="0075399B">
        <w:rPr>
          <w:lang w:val="en-US"/>
        </w:rPr>
        <w:t>–</w:t>
      </w:r>
      <w:r w:rsidRPr="0075399B">
        <w:rPr>
          <w:lang w:val="en-US"/>
        </w:rPr>
        <w:tab/>
        <w:t>immediately turn off the MOB device</w:t>
      </w:r>
      <w:del w:id="2944" w:author="Chairman" w:date="2022-08-03T13:38:00Z">
        <w:r w:rsidRPr="0075399B" w:rsidDel="001C6111">
          <w:rPr>
            <w:lang w:val="en-US"/>
          </w:rPr>
          <w:delText>, which causes a DSC self-cancel message to be sent automatically</w:delText>
        </w:r>
      </w:del>
      <w:r w:rsidRPr="0075399B">
        <w:rPr>
          <w:lang w:val="en-US"/>
        </w:rPr>
        <w:t>;</w:t>
      </w:r>
    </w:p>
    <w:p w14:paraId="46B73741" w14:textId="77777777" w:rsidR="00321DF9" w:rsidRPr="0075399B" w:rsidRDefault="00321DF9">
      <w:pPr>
        <w:pStyle w:val="enumlev1"/>
        <w:jc w:val="both"/>
        <w:rPr>
          <w:lang w:val="en-US"/>
        </w:rPr>
        <w:pPrChange w:id="2945" w:author="Chairman" w:date="2022-12-12T15:20:00Z">
          <w:pPr>
            <w:pStyle w:val="enumlev1"/>
          </w:pPr>
        </w:pPrChange>
      </w:pPr>
      <w:r w:rsidRPr="0075399B">
        <w:rPr>
          <w:lang w:val="en-US"/>
        </w:rPr>
        <w:t>–</w:t>
      </w:r>
      <w:r w:rsidRPr="0075399B">
        <w:rPr>
          <w:lang w:val="en-US"/>
        </w:rPr>
        <w:tab/>
        <w:t xml:space="preserve">cancel the distress alert </w:t>
      </w:r>
      <w:commentRangeStart w:id="2946"/>
      <w:r w:rsidRPr="0075399B">
        <w:rPr>
          <w:lang w:val="en-US"/>
        </w:rPr>
        <w:t>aurally</w:t>
      </w:r>
      <w:commentRangeEnd w:id="2946"/>
      <w:r>
        <w:rPr>
          <w:rStyle w:val="CommentReference"/>
          <w:rFonts w:eastAsiaTheme="minorEastAsia"/>
        </w:rPr>
        <w:commentReference w:id="2946"/>
      </w:r>
      <w:r w:rsidRPr="0075399B">
        <w:rPr>
          <w:lang w:val="en-US"/>
        </w:rPr>
        <w:t xml:space="preserve"> on VHF channel 16</w:t>
      </w:r>
      <w:ins w:id="2947" w:author="Chairman" w:date="2022-08-03T13:38:00Z">
        <w:r w:rsidRPr="001066A3">
          <w:t xml:space="preserve">(see RR No. </w:t>
        </w:r>
        <w:r w:rsidRPr="001066A3">
          <w:rPr>
            <w:b/>
            <w:bCs/>
          </w:rPr>
          <w:t>32.53E</w:t>
        </w:r>
        <w:r w:rsidRPr="001066A3">
          <w:t>)</w:t>
        </w:r>
      </w:ins>
      <w:r w:rsidRPr="0075399B">
        <w:rPr>
          <w:lang w:val="en-US"/>
        </w:rPr>
        <w:t>;</w:t>
      </w:r>
    </w:p>
    <w:p w14:paraId="7DCF973F" w14:textId="77777777" w:rsidR="00321DF9" w:rsidRPr="0075399B" w:rsidRDefault="00321DF9">
      <w:pPr>
        <w:pStyle w:val="enumlev1"/>
        <w:jc w:val="both"/>
        <w:rPr>
          <w:lang w:val="en-US"/>
        </w:rPr>
        <w:pPrChange w:id="2948" w:author="Chairman" w:date="2022-12-12T15:20:00Z">
          <w:pPr>
            <w:pStyle w:val="enumlev1"/>
          </w:pPr>
        </w:pPrChange>
      </w:pPr>
      <w:r w:rsidRPr="0075399B">
        <w:rPr>
          <w:lang w:val="en-US"/>
        </w:rPr>
        <w:t>–</w:t>
      </w:r>
      <w:r w:rsidRPr="0075399B">
        <w:rPr>
          <w:lang w:val="en-US"/>
        </w:rPr>
        <w:tab/>
        <w:t>monitor VHF channel 16, and respond to any communications concerning that distress alert as appropriate.</w:t>
      </w:r>
    </w:p>
    <w:p w14:paraId="1FEA358A" w14:textId="77777777" w:rsidR="00321DF9" w:rsidRPr="0075399B" w:rsidRDefault="00321DF9">
      <w:pPr>
        <w:pStyle w:val="enumlev1"/>
        <w:jc w:val="both"/>
        <w:rPr>
          <w:lang w:val="en-US"/>
        </w:rPr>
        <w:pPrChange w:id="2949" w:author="Chairman" w:date="2022-12-12T15:20:00Z">
          <w:pPr>
            <w:pStyle w:val="enumlev1"/>
          </w:pPr>
        </w:pPrChange>
      </w:pPr>
    </w:p>
    <w:p w14:paraId="7714A71A" w14:textId="77777777" w:rsidR="00321DF9" w:rsidRPr="0075399B" w:rsidRDefault="00321DF9" w:rsidP="00E33D7E">
      <w:pPr>
        <w:pStyle w:val="enumlev1"/>
        <w:rPr>
          <w:lang w:val="en-US"/>
        </w:rPr>
      </w:pPr>
    </w:p>
    <w:p w14:paraId="6E5B8495" w14:textId="77777777" w:rsidR="00321DF9" w:rsidRPr="00600CDA" w:rsidRDefault="00321DF9" w:rsidP="00E33D7E">
      <w:pPr>
        <w:pStyle w:val="AnnexNoTitle"/>
        <w:rPr>
          <w:lang w:val="en-GB"/>
        </w:rPr>
      </w:pPr>
      <w:r w:rsidRPr="00600CDA">
        <w:rPr>
          <w:lang w:val="en-GB"/>
        </w:rPr>
        <w:t xml:space="preserve">Annex </w:t>
      </w:r>
      <w:del w:id="2950" w:author="Chairman" w:date="2022-08-03T13:40:00Z">
        <w:r w:rsidRPr="00600CDA" w:rsidDel="001C6111">
          <w:rPr>
            <w:lang w:val="en-GB"/>
          </w:rPr>
          <w:delText>6</w:delText>
        </w:r>
      </w:del>
      <w:ins w:id="2951" w:author="Chairman" w:date="2022-08-03T13:40:00Z">
        <w:r>
          <w:rPr>
            <w:lang w:val="en-GB"/>
          </w:rPr>
          <w:t>7</w:t>
        </w:r>
      </w:ins>
      <w:r w:rsidRPr="00600CDA">
        <w:rPr>
          <w:lang w:val="en-GB"/>
        </w:rPr>
        <w:br/>
      </w:r>
      <w:r w:rsidRPr="00600CDA">
        <w:rPr>
          <w:lang w:val="en-GB"/>
        </w:rPr>
        <w:br/>
        <w:t>Frequencies used for digital selective calling</w:t>
      </w:r>
    </w:p>
    <w:p w14:paraId="47FA36F3" w14:textId="77777777" w:rsidR="00321DF9" w:rsidRPr="0075399B" w:rsidRDefault="00321DF9">
      <w:pPr>
        <w:jc w:val="both"/>
        <w:rPr>
          <w:lang w:val="en-US"/>
        </w:rPr>
        <w:pPrChange w:id="2952" w:author="Chairman" w:date="2022-12-12T15:20:00Z">
          <w:pPr/>
        </w:pPrChange>
      </w:pPr>
      <w:ins w:id="2953" w:author="Chairman" w:date="2022-12-12T15:20:00Z">
        <w:r>
          <w:rPr>
            <w:b/>
            <w:bCs/>
            <w:lang w:val="en-US"/>
          </w:rPr>
          <w:t>A7-</w:t>
        </w:r>
      </w:ins>
      <w:r w:rsidRPr="0075399B">
        <w:rPr>
          <w:b/>
          <w:bCs/>
          <w:lang w:val="en-US"/>
        </w:rPr>
        <w:t>1</w:t>
      </w:r>
      <w:r w:rsidRPr="0075399B">
        <w:rPr>
          <w:lang w:val="en-US"/>
        </w:rPr>
        <w:tab/>
        <w:t>The frequencies used for distress, urgency, and safety purposes using DSC are as follows (RR Appendix </w:t>
      </w:r>
      <w:r w:rsidRPr="0075399B">
        <w:rPr>
          <w:b/>
          <w:bCs/>
          <w:lang w:val="en-US"/>
        </w:rPr>
        <w:t>15</w:t>
      </w:r>
      <w:r w:rsidRPr="0075399B">
        <w:rPr>
          <w:lang w:val="en-US"/>
        </w:rPr>
        <w:t>):</w:t>
      </w:r>
    </w:p>
    <w:p w14:paraId="651AD4A1" w14:textId="77777777" w:rsidR="00321DF9" w:rsidRPr="0075399B" w:rsidRDefault="00321DF9">
      <w:pPr>
        <w:spacing w:before="0"/>
        <w:jc w:val="both"/>
        <w:rPr>
          <w:lang w:val="en-US"/>
        </w:rPr>
        <w:pPrChange w:id="2954" w:author="Chairman" w:date="2022-12-12T15:20:00Z">
          <w:pPr>
            <w:spacing w:before="0"/>
          </w:pPr>
        </w:pPrChange>
      </w:pPr>
    </w:p>
    <w:tbl>
      <w:tblPr>
        <w:tblW w:w="0" w:type="auto"/>
        <w:tblLayout w:type="fixed"/>
        <w:tblLook w:val="0000" w:firstRow="0" w:lastRow="0" w:firstColumn="0" w:lastColumn="0" w:noHBand="0" w:noVBand="0"/>
      </w:tblPr>
      <w:tblGrid>
        <w:gridCol w:w="2088"/>
        <w:gridCol w:w="1563"/>
      </w:tblGrid>
      <w:tr w:rsidR="00321DF9" w:rsidRPr="00600CDA" w14:paraId="456CB1B0" w14:textId="77777777" w:rsidTr="001066A3">
        <w:trPr>
          <w:cantSplit/>
        </w:trPr>
        <w:tc>
          <w:tcPr>
            <w:tcW w:w="2088" w:type="dxa"/>
          </w:tcPr>
          <w:p w14:paraId="515C01D9" w14:textId="77777777" w:rsidR="00321DF9" w:rsidRPr="00600CDA" w:rsidRDefault="00321DF9">
            <w:pPr>
              <w:tabs>
                <w:tab w:val="decimal" w:pos="1134"/>
              </w:tabs>
              <w:spacing w:after="20"/>
              <w:ind w:right="-624"/>
              <w:jc w:val="both"/>
              <w:rPr>
                <w:sz w:val="22"/>
              </w:rPr>
              <w:pPrChange w:id="2955" w:author="Chairman" w:date="2022-12-12T15:20:00Z">
                <w:pPr>
                  <w:tabs>
                    <w:tab w:val="decimal" w:pos="1134"/>
                  </w:tabs>
                  <w:spacing w:after="20"/>
                  <w:ind w:right="-624"/>
                  <w:jc w:val="center"/>
                </w:pPr>
              </w:pPrChange>
            </w:pPr>
            <w:r w:rsidRPr="00600CDA">
              <w:rPr>
                <w:sz w:val="22"/>
              </w:rPr>
              <w:t>2</w:t>
            </w:r>
            <w:r w:rsidRPr="00600CDA">
              <w:rPr>
                <w:rFonts w:ascii="Tms Rmn" w:hAnsi="Tms Rmn"/>
                <w:sz w:val="12"/>
              </w:rPr>
              <w:t> </w:t>
            </w:r>
            <w:r w:rsidRPr="00600CDA">
              <w:rPr>
                <w:sz w:val="22"/>
              </w:rPr>
              <w:t>187.5</w:t>
            </w:r>
          </w:p>
        </w:tc>
        <w:tc>
          <w:tcPr>
            <w:tcW w:w="1563" w:type="dxa"/>
          </w:tcPr>
          <w:p w14:paraId="51BFC81C" w14:textId="77777777" w:rsidR="00321DF9" w:rsidRPr="00600CDA" w:rsidRDefault="00321DF9">
            <w:pPr>
              <w:spacing w:after="20"/>
              <w:ind w:right="-624"/>
              <w:jc w:val="both"/>
              <w:rPr>
                <w:sz w:val="22"/>
              </w:rPr>
              <w:pPrChange w:id="2956" w:author="Chairman" w:date="2022-12-12T15:20:00Z">
                <w:pPr>
                  <w:spacing w:after="20"/>
                  <w:ind w:right="-624"/>
                </w:pPr>
              </w:pPrChange>
            </w:pPr>
            <w:r w:rsidRPr="00600CDA">
              <w:rPr>
                <w:sz w:val="22"/>
              </w:rPr>
              <w:t>kHz</w:t>
            </w:r>
          </w:p>
        </w:tc>
      </w:tr>
      <w:tr w:rsidR="00321DF9" w:rsidRPr="00600CDA" w14:paraId="3A2A6186" w14:textId="77777777" w:rsidTr="001066A3">
        <w:trPr>
          <w:cantSplit/>
        </w:trPr>
        <w:tc>
          <w:tcPr>
            <w:tcW w:w="2088" w:type="dxa"/>
          </w:tcPr>
          <w:p w14:paraId="75E98CC5" w14:textId="77777777" w:rsidR="00321DF9" w:rsidRPr="00600CDA" w:rsidRDefault="00321DF9">
            <w:pPr>
              <w:tabs>
                <w:tab w:val="decimal" w:pos="1134"/>
              </w:tabs>
              <w:spacing w:before="20" w:after="20"/>
              <w:ind w:right="-626"/>
              <w:jc w:val="both"/>
              <w:rPr>
                <w:sz w:val="22"/>
              </w:rPr>
              <w:pPrChange w:id="2957" w:author="Chairman" w:date="2022-12-12T15:20:00Z">
                <w:pPr>
                  <w:tabs>
                    <w:tab w:val="decimal" w:pos="1134"/>
                  </w:tabs>
                  <w:spacing w:before="20" w:after="20"/>
                  <w:ind w:right="-626"/>
                  <w:jc w:val="center"/>
                </w:pPr>
              </w:pPrChange>
            </w:pPr>
            <w:r w:rsidRPr="00600CDA">
              <w:rPr>
                <w:sz w:val="22"/>
              </w:rPr>
              <w:t>4</w:t>
            </w:r>
            <w:r w:rsidRPr="00600CDA">
              <w:rPr>
                <w:rFonts w:ascii="Tms Rmn" w:hAnsi="Tms Rmn"/>
                <w:sz w:val="12"/>
              </w:rPr>
              <w:t> </w:t>
            </w:r>
            <w:r w:rsidRPr="00600CDA">
              <w:rPr>
                <w:sz w:val="22"/>
              </w:rPr>
              <w:t>207.5</w:t>
            </w:r>
          </w:p>
        </w:tc>
        <w:tc>
          <w:tcPr>
            <w:tcW w:w="1563" w:type="dxa"/>
          </w:tcPr>
          <w:p w14:paraId="1BCA479F" w14:textId="77777777" w:rsidR="00321DF9" w:rsidRPr="00600CDA" w:rsidRDefault="00321DF9">
            <w:pPr>
              <w:spacing w:before="20" w:after="20"/>
              <w:ind w:right="-626"/>
              <w:jc w:val="both"/>
              <w:rPr>
                <w:sz w:val="22"/>
              </w:rPr>
              <w:pPrChange w:id="2958" w:author="Chairman" w:date="2022-12-12T15:20:00Z">
                <w:pPr>
                  <w:spacing w:before="20" w:after="20"/>
                  <w:ind w:right="-626"/>
                </w:pPr>
              </w:pPrChange>
            </w:pPr>
            <w:r w:rsidRPr="00600CDA">
              <w:rPr>
                <w:sz w:val="22"/>
              </w:rPr>
              <w:t>kHz</w:t>
            </w:r>
          </w:p>
        </w:tc>
      </w:tr>
      <w:tr w:rsidR="00321DF9" w:rsidRPr="00600CDA" w14:paraId="4E576828" w14:textId="77777777" w:rsidTr="001066A3">
        <w:trPr>
          <w:cantSplit/>
        </w:trPr>
        <w:tc>
          <w:tcPr>
            <w:tcW w:w="2088" w:type="dxa"/>
          </w:tcPr>
          <w:p w14:paraId="06EC2574" w14:textId="77777777" w:rsidR="00321DF9" w:rsidRPr="00600CDA" w:rsidRDefault="00321DF9">
            <w:pPr>
              <w:spacing w:before="20" w:after="20"/>
              <w:ind w:right="-626"/>
              <w:jc w:val="both"/>
              <w:rPr>
                <w:sz w:val="22"/>
              </w:rPr>
              <w:pPrChange w:id="2959" w:author="Chairman" w:date="2022-12-12T15:20:00Z">
                <w:pPr>
                  <w:spacing w:before="20" w:after="20"/>
                  <w:ind w:right="-626"/>
                  <w:jc w:val="center"/>
                </w:pPr>
              </w:pPrChange>
            </w:pPr>
            <w:r w:rsidRPr="00600CDA">
              <w:rPr>
                <w:sz w:val="22"/>
              </w:rPr>
              <w:t>6</w:t>
            </w:r>
            <w:r w:rsidRPr="00600CDA">
              <w:rPr>
                <w:rFonts w:ascii="Tms Rmn" w:hAnsi="Tms Rmn"/>
                <w:sz w:val="12"/>
              </w:rPr>
              <w:t> </w:t>
            </w:r>
            <w:r w:rsidRPr="00600CDA">
              <w:rPr>
                <w:sz w:val="22"/>
              </w:rPr>
              <w:t>312</w:t>
            </w:r>
          </w:p>
        </w:tc>
        <w:tc>
          <w:tcPr>
            <w:tcW w:w="1563" w:type="dxa"/>
          </w:tcPr>
          <w:p w14:paraId="2C658977" w14:textId="77777777" w:rsidR="00321DF9" w:rsidRPr="00600CDA" w:rsidRDefault="00321DF9">
            <w:pPr>
              <w:spacing w:before="20" w:after="20"/>
              <w:ind w:right="-626"/>
              <w:jc w:val="both"/>
              <w:rPr>
                <w:sz w:val="22"/>
              </w:rPr>
              <w:pPrChange w:id="2960" w:author="Chairman" w:date="2022-12-12T15:20:00Z">
                <w:pPr>
                  <w:spacing w:before="20" w:after="20"/>
                  <w:ind w:right="-626"/>
                </w:pPr>
              </w:pPrChange>
            </w:pPr>
            <w:r w:rsidRPr="00600CDA">
              <w:rPr>
                <w:sz w:val="22"/>
              </w:rPr>
              <w:t>kHz</w:t>
            </w:r>
          </w:p>
        </w:tc>
      </w:tr>
      <w:tr w:rsidR="00321DF9" w:rsidRPr="00600CDA" w14:paraId="2700BFB7" w14:textId="77777777" w:rsidTr="001066A3">
        <w:trPr>
          <w:cantSplit/>
        </w:trPr>
        <w:tc>
          <w:tcPr>
            <w:tcW w:w="2088" w:type="dxa"/>
          </w:tcPr>
          <w:p w14:paraId="0A439CC7" w14:textId="77777777" w:rsidR="00321DF9" w:rsidRPr="00600CDA" w:rsidRDefault="00321DF9">
            <w:pPr>
              <w:tabs>
                <w:tab w:val="decimal" w:pos="1134"/>
              </w:tabs>
              <w:spacing w:before="20" w:after="20"/>
              <w:ind w:right="-626"/>
              <w:jc w:val="both"/>
              <w:rPr>
                <w:sz w:val="22"/>
              </w:rPr>
              <w:pPrChange w:id="2961" w:author="Chairman" w:date="2022-12-12T15:20:00Z">
                <w:pPr>
                  <w:tabs>
                    <w:tab w:val="decimal" w:pos="1134"/>
                  </w:tabs>
                  <w:spacing w:before="20" w:after="20"/>
                  <w:ind w:right="-626"/>
                  <w:jc w:val="center"/>
                </w:pPr>
              </w:pPrChange>
            </w:pPr>
            <w:r w:rsidRPr="00600CDA">
              <w:rPr>
                <w:sz w:val="22"/>
              </w:rPr>
              <w:t>8</w:t>
            </w:r>
            <w:r w:rsidRPr="00600CDA">
              <w:rPr>
                <w:rFonts w:ascii="Tms Rmn" w:hAnsi="Tms Rmn"/>
                <w:sz w:val="12"/>
              </w:rPr>
              <w:t> </w:t>
            </w:r>
            <w:r w:rsidRPr="00600CDA">
              <w:rPr>
                <w:sz w:val="22"/>
              </w:rPr>
              <w:t>414.5</w:t>
            </w:r>
          </w:p>
        </w:tc>
        <w:tc>
          <w:tcPr>
            <w:tcW w:w="1563" w:type="dxa"/>
          </w:tcPr>
          <w:p w14:paraId="5EE23464" w14:textId="77777777" w:rsidR="00321DF9" w:rsidRPr="00600CDA" w:rsidRDefault="00321DF9">
            <w:pPr>
              <w:spacing w:before="20" w:after="20"/>
              <w:ind w:right="-626"/>
              <w:jc w:val="both"/>
              <w:rPr>
                <w:sz w:val="22"/>
              </w:rPr>
              <w:pPrChange w:id="2962" w:author="Chairman" w:date="2022-12-12T15:20:00Z">
                <w:pPr>
                  <w:spacing w:before="20" w:after="20"/>
                  <w:ind w:right="-626"/>
                </w:pPr>
              </w:pPrChange>
            </w:pPr>
            <w:r w:rsidRPr="00600CDA">
              <w:rPr>
                <w:sz w:val="22"/>
              </w:rPr>
              <w:t>kHz</w:t>
            </w:r>
          </w:p>
        </w:tc>
      </w:tr>
      <w:tr w:rsidR="00321DF9" w:rsidRPr="00600CDA" w14:paraId="1422A573" w14:textId="77777777" w:rsidTr="001066A3">
        <w:trPr>
          <w:cantSplit/>
        </w:trPr>
        <w:tc>
          <w:tcPr>
            <w:tcW w:w="2088" w:type="dxa"/>
          </w:tcPr>
          <w:p w14:paraId="62C78BB9" w14:textId="77777777" w:rsidR="00321DF9" w:rsidRPr="00600CDA" w:rsidRDefault="00321DF9">
            <w:pPr>
              <w:tabs>
                <w:tab w:val="decimal" w:pos="1134"/>
              </w:tabs>
              <w:spacing w:before="20" w:after="20"/>
              <w:ind w:right="-626"/>
              <w:jc w:val="both"/>
              <w:rPr>
                <w:sz w:val="22"/>
              </w:rPr>
              <w:pPrChange w:id="2963" w:author="Chairman" w:date="2022-12-12T15:20:00Z">
                <w:pPr>
                  <w:tabs>
                    <w:tab w:val="decimal" w:pos="1134"/>
                  </w:tabs>
                  <w:spacing w:before="20" w:after="20"/>
                  <w:ind w:right="-626"/>
                  <w:jc w:val="center"/>
                </w:pPr>
              </w:pPrChange>
            </w:pPr>
            <w:r w:rsidRPr="00600CDA">
              <w:rPr>
                <w:sz w:val="22"/>
              </w:rPr>
              <w:t>12</w:t>
            </w:r>
            <w:r w:rsidRPr="00600CDA">
              <w:rPr>
                <w:rFonts w:ascii="Tms Rmn" w:hAnsi="Tms Rmn"/>
                <w:sz w:val="12"/>
              </w:rPr>
              <w:t> </w:t>
            </w:r>
            <w:r w:rsidRPr="00600CDA">
              <w:rPr>
                <w:sz w:val="22"/>
              </w:rPr>
              <w:t>577</w:t>
            </w:r>
          </w:p>
        </w:tc>
        <w:tc>
          <w:tcPr>
            <w:tcW w:w="1563" w:type="dxa"/>
          </w:tcPr>
          <w:p w14:paraId="1C48138C" w14:textId="77777777" w:rsidR="00321DF9" w:rsidRPr="00600CDA" w:rsidRDefault="00321DF9">
            <w:pPr>
              <w:spacing w:before="20" w:after="20"/>
              <w:ind w:right="-626"/>
              <w:jc w:val="both"/>
              <w:rPr>
                <w:sz w:val="22"/>
              </w:rPr>
              <w:pPrChange w:id="2964" w:author="Chairman" w:date="2022-12-12T15:20:00Z">
                <w:pPr>
                  <w:spacing w:before="20" w:after="20"/>
                  <w:ind w:right="-626"/>
                </w:pPr>
              </w:pPrChange>
            </w:pPr>
            <w:r w:rsidRPr="00600CDA">
              <w:rPr>
                <w:sz w:val="22"/>
              </w:rPr>
              <w:t>kHz</w:t>
            </w:r>
          </w:p>
        </w:tc>
      </w:tr>
      <w:tr w:rsidR="00321DF9" w:rsidRPr="00600CDA" w14:paraId="227EB1E0" w14:textId="77777777" w:rsidTr="001066A3">
        <w:trPr>
          <w:cantSplit/>
        </w:trPr>
        <w:tc>
          <w:tcPr>
            <w:tcW w:w="2088" w:type="dxa"/>
          </w:tcPr>
          <w:p w14:paraId="1031DA1D" w14:textId="77777777" w:rsidR="00321DF9" w:rsidRPr="00600CDA" w:rsidRDefault="00321DF9">
            <w:pPr>
              <w:tabs>
                <w:tab w:val="decimal" w:pos="1134"/>
              </w:tabs>
              <w:spacing w:before="20" w:after="20"/>
              <w:ind w:right="-626"/>
              <w:jc w:val="both"/>
              <w:rPr>
                <w:sz w:val="22"/>
              </w:rPr>
              <w:pPrChange w:id="2965" w:author="Chairman" w:date="2022-12-12T15:20:00Z">
                <w:pPr>
                  <w:tabs>
                    <w:tab w:val="decimal" w:pos="1134"/>
                  </w:tabs>
                  <w:spacing w:before="20" w:after="20"/>
                  <w:ind w:right="-626"/>
                  <w:jc w:val="center"/>
                </w:pPr>
              </w:pPrChange>
            </w:pPr>
            <w:r w:rsidRPr="00600CDA">
              <w:rPr>
                <w:sz w:val="22"/>
              </w:rPr>
              <w:t>16</w:t>
            </w:r>
            <w:r w:rsidRPr="00600CDA">
              <w:rPr>
                <w:rFonts w:ascii="Tms Rmn" w:hAnsi="Tms Rmn"/>
                <w:sz w:val="12"/>
              </w:rPr>
              <w:t> </w:t>
            </w:r>
            <w:r w:rsidRPr="00600CDA">
              <w:rPr>
                <w:sz w:val="22"/>
              </w:rPr>
              <w:t>804.5</w:t>
            </w:r>
          </w:p>
        </w:tc>
        <w:tc>
          <w:tcPr>
            <w:tcW w:w="1563" w:type="dxa"/>
          </w:tcPr>
          <w:p w14:paraId="638939E3" w14:textId="77777777" w:rsidR="00321DF9" w:rsidRPr="00600CDA" w:rsidRDefault="00321DF9">
            <w:pPr>
              <w:spacing w:before="20" w:after="20"/>
              <w:ind w:right="-626"/>
              <w:jc w:val="both"/>
              <w:rPr>
                <w:sz w:val="22"/>
              </w:rPr>
              <w:pPrChange w:id="2966" w:author="Chairman" w:date="2022-12-12T15:20:00Z">
                <w:pPr>
                  <w:spacing w:before="20" w:after="20"/>
                  <w:ind w:right="-626"/>
                </w:pPr>
              </w:pPrChange>
            </w:pPr>
            <w:r w:rsidRPr="00600CDA">
              <w:rPr>
                <w:sz w:val="22"/>
              </w:rPr>
              <w:t>kHz</w:t>
            </w:r>
          </w:p>
        </w:tc>
      </w:tr>
      <w:tr w:rsidR="00321DF9" w:rsidRPr="00600CDA" w14:paraId="38A4DEEE" w14:textId="77777777" w:rsidTr="001066A3">
        <w:trPr>
          <w:cantSplit/>
        </w:trPr>
        <w:tc>
          <w:tcPr>
            <w:tcW w:w="2088" w:type="dxa"/>
          </w:tcPr>
          <w:p w14:paraId="717AB43D" w14:textId="77777777" w:rsidR="00321DF9" w:rsidRPr="00600CDA" w:rsidRDefault="00321DF9">
            <w:pPr>
              <w:tabs>
                <w:tab w:val="decimal" w:pos="1134"/>
              </w:tabs>
              <w:spacing w:before="20" w:after="20"/>
              <w:ind w:right="-626"/>
              <w:jc w:val="both"/>
              <w:rPr>
                <w:sz w:val="22"/>
              </w:rPr>
              <w:pPrChange w:id="2967" w:author="Chairman" w:date="2022-12-12T15:20:00Z">
                <w:pPr>
                  <w:tabs>
                    <w:tab w:val="decimal" w:pos="1134"/>
                  </w:tabs>
                  <w:spacing w:before="20" w:after="20"/>
                  <w:ind w:right="-626"/>
                  <w:jc w:val="center"/>
                </w:pPr>
              </w:pPrChange>
            </w:pPr>
            <w:r w:rsidRPr="00600CDA">
              <w:rPr>
                <w:sz w:val="22"/>
              </w:rPr>
              <w:t>156.525</w:t>
            </w:r>
          </w:p>
        </w:tc>
        <w:tc>
          <w:tcPr>
            <w:tcW w:w="1563" w:type="dxa"/>
          </w:tcPr>
          <w:p w14:paraId="0B618E83" w14:textId="77777777" w:rsidR="00321DF9" w:rsidRPr="00600CDA" w:rsidRDefault="00321DF9">
            <w:pPr>
              <w:spacing w:before="20" w:after="20"/>
              <w:ind w:right="-626"/>
              <w:jc w:val="both"/>
              <w:rPr>
                <w:sz w:val="22"/>
              </w:rPr>
              <w:pPrChange w:id="2968" w:author="Chairman" w:date="2022-12-12T15:20:00Z">
                <w:pPr>
                  <w:spacing w:before="20" w:after="20"/>
                  <w:ind w:right="-626"/>
                </w:pPr>
              </w:pPrChange>
            </w:pPr>
            <w:r w:rsidRPr="00600CDA">
              <w:rPr>
                <w:sz w:val="22"/>
              </w:rPr>
              <w:t>MHz (Note 1)</w:t>
            </w:r>
          </w:p>
        </w:tc>
      </w:tr>
    </w:tbl>
    <w:p w14:paraId="280911CD" w14:textId="77777777" w:rsidR="00321DF9" w:rsidRPr="0075399B" w:rsidRDefault="00321DF9">
      <w:pPr>
        <w:pStyle w:val="Note"/>
        <w:jc w:val="both"/>
        <w:rPr>
          <w:lang w:val="en-US"/>
        </w:rPr>
        <w:pPrChange w:id="2969" w:author="Chairman" w:date="2022-12-12T15:20:00Z">
          <w:pPr>
            <w:pStyle w:val="Note"/>
          </w:pPr>
        </w:pPrChange>
      </w:pPr>
      <w:r w:rsidRPr="0075399B">
        <w:rPr>
          <w:lang w:val="en-US"/>
        </w:rPr>
        <w:t>NOTE 1 – The frequency 156.525 MHz may also be used for DSC purposes other than distress, urgency, and safety.</w:t>
      </w:r>
    </w:p>
    <w:p w14:paraId="7EFCA7EE" w14:textId="77777777" w:rsidR="00321DF9" w:rsidRPr="0075399B" w:rsidRDefault="00321DF9">
      <w:pPr>
        <w:jc w:val="both"/>
        <w:rPr>
          <w:lang w:val="en-US"/>
        </w:rPr>
        <w:pPrChange w:id="2970" w:author="Chairman" w:date="2022-12-12T15:20:00Z">
          <w:pPr/>
        </w:pPrChange>
      </w:pPr>
      <w:ins w:id="2971" w:author="Chairman" w:date="2022-12-12T15:20:00Z">
        <w:r>
          <w:rPr>
            <w:b/>
            <w:lang w:val="en-US"/>
          </w:rPr>
          <w:t>A7-</w:t>
        </w:r>
      </w:ins>
      <w:r w:rsidRPr="0075399B">
        <w:rPr>
          <w:b/>
          <w:lang w:val="en-US"/>
        </w:rPr>
        <w:t>2</w:t>
      </w:r>
      <w:r w:rsidRPr="0075399B">
        <w:rPr>
          <w:lang w:val="en-US"/>
        </w:rPr>
        <w:tab/>
        <w:t>The frequencies assignable on an international basis to ship and coast stations for DSC, for purposes other than distress, urgency, and safety, are as follows (see Note 2):</w:t>
      </w:r>
    </w:p>
    <w:p w14:paraId="3DC35A16" w14:textId="77777777" w:rsidR="00321DF9" w:rsidRPr="00600CDA" w:rsidRDefault="00321DF9">
      <w:pPr>
        <w:pStyle w:val="Heading2"/>
        <w:spacing w:after="120"/>
        <w:jc w:val="both"/>
        <w:pPrChange w:id="2972" w:author="Chairman" w:date="2022-12-12T15:20:00Z">
          <w:pPr>
            <w:pStyle w:val="Heading2"/>
            <w:spacing w:after="120"/>
          </w:pPr>
        </w:pPrChange>
      </w:pPr>
      <w:bookmarkStart w:id="2973" w:name="_Toc121819961"/>
      <w:ins w:id="2974" w:author="Chairman" w:date="2022-12-12T15:21:00Z">
        <w:r>
          <w:t>A7-</w:t>
        </w:r>
      </w:ins>
      <w:r w:rsidRPr="00600CDA">
        <w:t>2.1</w:t>
      </w:r>
      <w:r w:rsidRPr="00600CDA">
        <w:tab/>
        <w:t>Ship stations (see Note 2)</w:t>
      </w:r>
      <w:bookmarkEnd w:id="2973"/>
    </w:p>
    <w:tbl>
      <w:tblPr>
        <w:tblW w:w="0" w:type="auto"/>
        <w:tblLayout w:type="fixed"/>
        <w:tblLook w:val="0000" w:firstRow="0" w:lastRow="0" w:firstColumn="0" w:lastColumn="0" w:noHBand="0" w:noVBand="0"/>
      </w:tblPr>
      <w:tblGrid>
        <w:gridCol w:w="2410"/>
        <w:gridCol w:w="2240"/>
        <w:gridCol w:w="2325"/>
        <w:gridCol w:w="2325"/>
      </w:tblGrid>
      <w:tr w:rsidR="00321DF9" w:rsidRPr="00600CDA" w14:paraId="1E7A359C" w14:textId="77777777" w:rsidTr="001066A3">
        <w:trPr>
          <w:cantSplit/>
        </w:trPr>
        <w:tc>
          <w:tcPr>
            <w:tcW w:w="2410" w:type="dxa"/>
          </w:tcPr>
          <w:p w14:paraId="0A63C4F4" w14:textId="77777777" w:rsidR="00321DF9" w:rsidRPr="00600CDA" w:rsidRDefault="00321DF9" w:rsidP="001066A3">
            <w:pPr>
              <w:tabs>
                <w:tab w:val="decimal" w:pos="1134"/>
              </w:tabs>
              <w:spacing w:before="20" w:after="20"/>
              <w:ind w:right="-626"/>
              <w:rPr>
                <w:sz w:val="22"/>
              </w:rPr>
            </w:pPr>
            <w:r w:rsidRPr="00600CDA">
              <w:rPr>
                <w:sz w:val="22"/>
              </w:rPr>
              <w:tab/>
              <w:t>2</w:t>
            </w:r>
            <w:r w:rsidRPr="00600CDA">
              <w:rPr>
                <w:rFonts w:ascii="Tms Rmn" w:hAnsi="Tms Rmn"/>
                <w:sz w:val="12"/>
              </w:rPr>
              <w:t> </w:t>
            </w:r>
            <w:r w:rsidRPr="00600CDA">
              <w:rPr>
                <w:sz w:val="22"/>
              </w:rPr>
              <w:t>177 (Note 3)</w:t>
            </w:r>
          </w:p>
        </w:tc>
        <w:tc>
          <w:tcPr>
            <w:tcW w:w="2240" w:type="dxa"/>
          </w:tcPr>
          <w:p w14:paraId="308778A4" w14:textId="77777777" w:rsidR="00321DF9" w:rsidRPr="00600CDA" w:rsidRDefault="00321DF9" w:rsidP="001066A3">
            <w:pPr>
              <w:tabs>
                <w:tab w:val="decimal" w:pos="1134"/>
              </w:tabs>
              <w:spacing w:before="20" w:after="20"/>
              <w:ind w:right="-626"/>
              <w:rPr>
                <w:sz w:val="22"/>
              </w:rPr>
            </w:pPr>
            <w:r w:rsidRPr="00600CDA">
              <w:rPr>
                <w:sz w:val="22"/>
              </w:rPr>
              <w:tab/>
              <w:t>2</w:t>
            </w:r>
            <w:r w:rsidRPr="00600CDA">
              <w:rPr>
                <w:rFonts w:ascii="Tms Rmn" w:hAnsi="Tms Rmn"/>
                <w:sz w:val="12"/>
              </w:rPr>
              <w:t> </w:t>
            </w:r>
            <w:r w:rsidRPr="00600CDA">
              <w:rPr>
                <w:sz w:val="22"/>
              </w:rPr>
              <w:t>189.5</w:t>
            </w:r>
          </w:p>
        </w:tc>
        <w:tc>
          <w:tcPr>
            <w:tcW w:w="2325" w:type="dxa"/>
          </w:tcPr>
          <w:p w14:paraId="582C07AA" w14:textId="77777777" w:rsidR="00321DF9" w:rsidRPr="00600CDA" w:rsidRDefault="00321DF9" w:rsidP="001066A3">
            <w:pPr>
              <w:tabs>
                <w:tab w:val="decimal" w:pos="1134"/>
              </w:tabs>
              <w:spacing w:before="20" w:after="20"/>
              <w:ind w:right="-626"/>
              <w:rPr>
                <w:sz w:val="22"/>
              </w:rPr>
            </w:pPr>
          </w:p>
        </w:tc>
        <w:tc>
          <w:tcPr>
            <w:tcW w:w="2325" w:type="dxa"/>
          </w:tcPr>
          <w:p w14:paraId="2C2EE7AA" w14:textId="77777777" w:rsidR="00321DF9" w:rsidRPr="00600CDA" w:rsidRDefault="00321DF9" w:rsidP="001066A3">
            <w:pPr>
              <w:spacing w:before="20" w:after="20"/>
              <w:rPr>
                <w:sz w:val="22"/>
              </w:rPr>
            </w:pPr>
            <w:r w:rsidRPr="00600CDA">
              <w:rPr>
                <w:sz w:val="22"/>
              </w:rPr>
              <w:t>kHz</w:t>
            </w:r>
          </w:p>
        </w:tc>
      </w:tr>
      <w:tr w:rsidR="00321DF9" w:rsidRPr="00600CDA" w14:paraId="4F8EE7E0" w14:textId="77777777" w:rsidTr="001066A3">
        <w:trPr>
          <w:cantSplit/>
        </w:trPr>
        <w:tc>
          <w:tcPr>
            <w:tcW w:w="2410" w:type="dxa"/>
          </w:tcPr>
          <w:p w14:paraId="516754C6" w14:textId="77777777" w:rsidR="00321DF9" w:rsidRPr="00600CDA" w:rsidRDefault="00321DF9" w:rsidP="001066A3">
            <w:pPr>
              <w:tabs>
                <w:tab w:val="decimal" w:pos="1134"/>
              </w:tabs>
              <w:spacing w:before="20" w:after="20"/>
              <w:ind w:right="-626"/>
              <w:rPr>
                <w:color w:val="FFFFFF"/>
                <w:sz w:val="22"/>
              </w:rPr>
            </w:pPr>
            <w:r w:rsidRPr="00600CDA">
              <w:rPr>
                <w:sz w:val="22"/>
              </w:rPr>
              <w:tab/>
              <w:t>4</w:t>
            </w:r>
            <w:r w:rsidRPr="00600CDA">
              <w:rPr>
                <w:rFonts w:ascii="Tms Rmn" w:hAnsi="Tms Rmn"/>
                <w:sz w:val="12"/>
              </w:rPr>
              <w:t> </w:t>
            </w:r>
            <w:r w:rsidRPr="00600CDA">
              <w:rPr>
                <w:sz w:val="22"/>
              </w:rPr>
              <w:t>208</w:t>
            </w:r>
          </w:p>
        </w:tc>
        <w:tc>
          <w:tcPr>
            <w:tcW w:w="2240" w:type="dxa"/>
          </w:tcPr>
          <w:p w14:paraId="042C0521" w14:textId="77777777" w:rsidR="00321DF9" w:rsidRPr="00600CDA" w:rsidRDefault="00321DF9" w:rsidP="001066A3">
            <w:pPr>
              <w:tabs>
                <w:tab w:val="decimal" w:pos="1134"/>
              </w:tabs>
              <w:spacing w:before="20" w:after="20"/>
              <w:ind w:right="-626"/>
              <w:rPr>
                <w:sz w:val="22"/>
              </w:rPr>
            </w:pPr>
            <w:r w:rsidRPr="00600CDA">
              <w:rPr>
                <w:sz w:val="22"/>
              </w:rPr>
              <w:tab/>
              <w:t>4</w:t>
            </w:r>
            <w:r w:rsidRPr="00600CDA">
              <w:rPr>
                <w:rFonts w:ascii="Tms Rmn" w:hAnsi="Tms Rmn"/>
                <w:sz w:val="12"/>
              </w:rPr>
              <w:t> </w:t>
            </w:r>
            <w:r w:rsidRPr="00600CDA">
              <w:rPr>
                <w:sz w:val="22"/>
              </w:rPr>
              <w:t>208.5</w:t>
            </w:r>
          </w:p>
        </w:tc>
        <w:tc>
          <w:tcPr>
            <w:tcW w:w="2325" w:type="dxa"/>
          </w:tcPr>
          <w:p w14:paraId="27CD6442" w14:textId="77777777" w:rsidR="00321DF9" w:rsidRPr="00600CDA" w:rsidRDefault="00321DF9" w:rsidP="001066A3">
            <w:pPr>
              <w:tabs>
                <w:tab w:val="decimal" w:pos="1134"/>
              </w:tabs>
              <w:spacing w:before="20" w:after="20"/>
              <w:ind w:right="-626"/>
              <w:rPr>
                <w:sz w:val="22"/>
              </w:rPr>
            </w:pPr>
            <w:r w:rsidRPr="00600CDA">
              <w:rPr>
                <w:sz w:val="22"/>
              </w:rPr>
              <w:tab/>
              <w:t>4</w:t>
            </w:r>
            <w:r w:rsidRPr="00600CDA">
              <w:rPr>
                <w:rFonts w:ascii="Tms Rmn" w:hAnsi="Tms Rmn"/>
                <w:sz w:val="12"/>
              </w:rPr>
              <w:t> </w:t>
            </w:r>
            <w:r w:rsidRPr="00600CDA">
              <w:rPr>
                <w:sz w:val="22"/>
              </w:rPr>
              <w:t>209</w:t>
            </w:r>
          </w:p>
        </w:tc>
        <w:tc>
          <w:tcPr>
            <w:tcW w:w="2325" w:type="dxa"/>
          </w:tcPr>
          <w:p w14:paraId="0D8C0455" w14:textId="77777777" w:rsidR="00321DF9" w:rsidRPr="00600CDA" w:rsidRDefault="00321DF9" w:rsidP="001066A3">
            <w:pPr>
              <w:spacing w:before="20" w:after="20"/>
              <w:rPr>
                <w:sz w:val="22"/>
              </w:rPr>
            </w:pPr>
            <w:r w:rsidRPr="00600CDA">
              <w:rPr>
                <w:sz w:val="22"/>
              </w:rPr>
              <w:t>kHz</w:t>
            </w:r>
          </w:p>
        </w:tc>
      </w:tr>
      <w:tr w:rsidR="00321DF9" w:rsidRPr="00600CDA" w14:paraId="0FF879DB" w14:textId="77777777" w:rsidTr="001066A3">
        <w:trPr>
          <w:cantSplit/>
        </w:trPr>
        <w:tc>
          <w:tcPr>
            <w:tcW w:w="2410" w:type="dxa"/>
          </w:tcPr>
          <w:p w14:paraId="386262A7"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312.5</w:t>
            </w:r>
          </w:p>
        </w:tc>
        <w:tc>
          <w:tcPr>
            <w:tcW w:w="2240" w:type="dxa"/>
          </w:tcPr>
          <w:p w14:paraId="316F782F"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313</w:t>
            </w:r>
          </w:p>
        </w:tc>
        <w:tc>
          <w:tcPr>
            <w:tcW w:w="2325" w:type="dxa"/>
          </w:tcPr>
          <w:p w14:paraId="1C6282E9"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313.5</w:t>
            </w:r>
          </w:p>
        </w:tc>
        <w:tc>
          <w:tcPr>
            <w:tcW w:w="2325" w:type="dxa"/>
          </w:tcPr>
          <w:p w14:paraId="0A44E456" w14:textId="77777777" w:rsidR="00321DF9" w:rsidRPr="00600CDA" w:rsidRDefault="00321DF9" w:rsidP="001066A3">
            <w:pPr>
              <w:spacing w:before="20" w:after="20"/>
              <w:rPr>
                <w:sz w:val="22"/>
              </w:rPr>
            </w:pPr>
            <w:r w:rsidRPr="00600CDA">
              <w:rPr>
                <w:sz w:val="22"/>
              </w:rPr>
              <w:t>kHz</w:t>
            </w:r>
          </w:p>
        </w:tc>
      </w:tr>
      <w:tr w:rsidR="00321DF9" w:rsidRPr="00600CDA" w14:paraId="7676B7E9" w14:textId="77777777" w:rsidTr="001066A3">
        <w:trPr>
          <w:cantSplit/>
        </w:trPr>
        <w:tc>
          <w:tcPr>
            <w:tcW w:w="2410" w:type="dxa"/>
          </w:tcPr>
          <w:p w14:paraId="4A678C64"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415</w:t>
            </w:r>
          </w:p>
        </w:tc>
        <w:tc>
          <w:tcPr>
            <w:tcW w:w="2240" w:type="dxa"/>
          </w:tcPr>
          <w:p w14:paraId="0181BD43"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415.5</w:t>
            </w:r>
          </w:p>
        </w:tc>
        <w:tc>
          <w:tcPr>
            <w:tcW w:w="2325" w:type="dxa"/>
          </w:tcPr>
          <w:p w14:paraId="69465A27"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416</w:t>
            </w:r>
          </w:p>
        </w:tc>
        <w:tc>
          <w:tcPr>
            <w:tcW w:w="2325" w:type="dxa"/>
          </w:tcPr>
          <w:p w14:paraId="4AFD6774" w14:textId="77777777" w:rsidR="00321DF9" w:rsidRPr="00600CDA" w:rsidRDefault="00321DF9" w:rsidP="001066A3">
            <w:pPr>
              <w:spacing w:before="20" w:after="20"/>
              <w:rPr>
                <w:sz w:val="22"/>
              </w:rPr>
            </w:pPr>
            <w:r w:rsidRPr="00600CDA">
              <w:rPr>
                <w:sz w:val="22"/>
              </w:rPr>
              <w:t>kHz</w:t>
            </w:r>
          </w:p>
        </w:tc>
      </w:tr>
      <w:tr w:rsidR="00321DF9" w:rsidRPr="00600CDA" w14:paraId="4FB5F03B" w14:textId="77777777" w:rsidTr="001066A3">
        <w:trPr>
          <w:cantSplit/>
        </w:trPr>
        <w:tc>
          <w:tcPr>
            <w:tcW w:w="2410" w:type="dxa"/>
          </w:tcPr>
          <w:p w14:paraId="437A5FA1" w14:textId="77777777" w:rsidR="00321DF9" w:rsidRPr="00600CDA" w:rsidRDefault="00321DF9" w:rsidP="001066A3">
            <w:pPr>
              <w:tabs>
                <w:tab w:val="decimal" w:pos="1134"/>
              </w:tabs>
              <w:spacing w:before="20" w:after="20"/>
              <w:ind w:right="-626"/>
              <w:rPr>
                <w:sz w:val="22"/>
              </w:rPr>
            </w:pPr>
            <w:r w:rsidRPr="00600CDA">
              <w:rPr>
                <w:sz w:val="22"/>
              </w:rPr>
              <w:tab/>
              <w:t>12</w:t>
            </w:r>
            <w:r w:rsidRPr="00600CDA">
              <w:rPr>
                <w:rFonts w:ascii="Tms Rmn" w:hAnsi="Tms Rmn"/>
                <w:sz w:val="12"/>
              </w:rPr>
              <w:t> </w:t>
            </w:r>
            <w:r w:rsidRPr="00600CDA">
              <w:rPr>
                <w:sz w:val="22"/>
              </w:rPr>
              <w:t>577.5</w:t>
            </w:r>
          </w:p>
        </w:tc>
        <w:tc>
          <w:tcPr>
            <w:tcW w:w="2240" w:type="dxa"/>
          </w:tcPr>
          <w:p w14:paraId="48B3723D" w14:textId="77777777" w:rsidR="00321DF9" w:rsidRPr="00600CDA" w:rsidRDefault="00321DF9" w:rsidP="001066A3">
            <w:pPr>
              <w:tabs>
                <w:tab w:val="decimal" w:pos="1134"/>
              </w:tabs>
              <w:spacing w:before="20" w:after="20"/>
              <w:ind w:right="-626"/>
              <w:rPr>
                <w:sz w:val="22"/>
              </w:rPr>
            </w:pPr>
            <w:r w:rsidRPr="00600CDA">
              <w:rPr>
                <w:sz w:val="22"/>
              </w:rPr>
              <w:tab/>
              <w:t>12</w:t>
            </w:r>
            <w:r w:rsidRPr="00600CDA">
              <w:rPr>
                <w:rFonts w:ascii="Tms Rmn" w:hAnsi="Tms Rmn"/>
                <w:sz w:val="12"/>
              </w:rPr>
              <w:t> </w:t>
            </w:r>
            <w:r w:rsidRPr="00600CDA">
              <w:rPr>
                <w:sz w:val="22"/>
              </w:rPr>
              <w:t>578</w:t>
            </w:r>
          </w:p>
        </w:tc>
        <w:tc>
          <w:tcPr>
            <w:tcW w:w="2325" w:type="dxa"/>
          </w:tcPr>
          <w:p w14:paraId="27326454" w14:textId="77777777" w:rsidR="00321DF9" w:rsidRPr="00600CDA" w:rsidRDefault="00321DF9" w:rsidP="001066A3">
            <w:pPr>
              <w:tabs>
                <w:tab w:val="decimal" w:pos="1134"/>
              </w:tabs>
              <w:spacing w:before="20" w:after="20"/>
              <w:ind w:right="-626"/>
              <w:rPr>
                <w:color w:val="FFFFFF"/>
                <w:sz w:val="22"/>
              </w:rPr>
            </w:pPr>
            <w:r w:rsidRPr="00600CDA">
              <w:rPr>
                <w:sz w:val="22"/>
              </w:rPr>
              <w:tab/>
              <w:t>12</w:t>
            </w:r>
            <w:r w:rsidRPr="00600CDA">
              <w:rPr>
                <w:rFonts w:ascii="Tms Rmn" w:hAnsi="Tms Rmn"/>
                <w:sz w:val="12"/>
              </w:rPr>
              <w:t> </w:t>
            </w:r>
            <w:r w:rsidRPr="00600CDA">
              <w:rPr>
                <w:sz w:val="22"/>
              </w:rPr>
              <w:t>578.5</w:t>
            </w:r>
          </w:p>
        </w:tc>
        <w:tc>
          <w:tcPr>
            <w:tcW w:w="2325" w:type="dxa"/>
          </w:tcPr>
          <w:p w14:paraId="533FC002" w14:textId="77777777" w:rsidR="00321DF9" w:rsidRPr="00600CDA" w:rsidRDefault="00321DF9" w:rsidP="001066A3">
            <w:pPr>
              <w:spacing w:before="20" w:after="20"/>
              <w:rPr>
                <w:sz w:val="22"/>
              </w:rPr>
            </w:pPr>
            <w:r w:rsidRPr="00600CDA">
              <w:rPr>
                <w:sz w:val="22"/>
              </w:rPr>
              <w:t>kHz</w:t>
            </w:r>
          </w:p>
        </w:tc>
      </w:tr>
      <w:tr w:rsidR="00321DF9" w:rsidRPr="00600CDA" w14:paraId="412A9C2D" w14:textId="77777777" w:rsidTr="001066A3">
        <w:trPr>
          <w:cantSplit/>
        </w:trPr>
        <w:tc>
          <w:tcPr>
            <w:tcW w:w="2410" w:type="dxa"/>
          </w:tcPr>
          <w:p w14:paraId="11CDE9AB"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805</w:t>
            </w:r>
          </w:p>
        </w:tc>
        <w:tc>
          <w:tcPr>
            <w:tcW w:w="2240" w:type="dxa"/>
          </w:tcPr>
          <w:p w14:paraId="2389FD9E"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805.5</w:t>
            </w:r>
          </w:p>
        </w:tc>
        <w:tc>
          <w:tcPr>
            <w:tcW w:w="2325" w:type="dxa"/>
          </w:tcPr>
          <w:p w14:paraId="7FD36E96"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806</w:t>
            </w:r>
          </w:p>
        </w:tc>
        <w:tc>
          <w:tcPr>
            <w:tcW w:w="2325" w:type="dxa"/>
          </w:tcPr>
          <w:p w14:paraId="6D4668AD" w14:textId="77777777" w:rsidR="00321DF9" w:rsidRPr="00600CDA" w:rsidRDefault="00321DF9" w:rsidP="001066A3">
            <w:pPr>
              <w:spacing w:before="20" w:after="20"/>
              <w:rPr>
                <w:sz w:val="22"/>
              </w:rPr>
            </w:pPr>
            <w:r w:rsidRPr="00600CDA">
              <w:rPr>
                <w:sz w:val="22"/>
              </w:rPr>
              <w:t>kHz</w:t>
            </w:r>
          </w:p>
        </w:tc>
      </w:tr>
      <w:tr w:rsidR="00321DF9" w:rsidRPr="00600CDA" w14:paraId="0CB33079" w14:textId="77777777" w:rsidTr="001066A3">
        <w:trPr>
          <w:cantSplit/>
        </w:trPr>
        <w:tc>
          <w:tcPr>
            <w:tcW w:w="2410" w:type="dxa"/>
          </w:tcPr>
          <w:p w14:paraId="1AB63069"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898.5</w:t>
            </w:r>
          </w:p>
        </w:tc>
        <w:tc>
          <w:tcPr>
            <w:tcW w:w="2240" w:type="dxa"/>
          </w:tcPr>
          <w:p w14:paraId="5A6BD940"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899</w:t>
            </w:r>
          </w:p>
        </w:tc>
        <w:tc>
          <w:tcPr>
            <w:tcW w:w="2325" w:type="dxa"/>
          </w:tcPr>
          <w:p w14:paraId="767A536C"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899.5</w:t>
            </w:r>
          </w:p>
        </w:tc>
        <w:tc>
          <w:tcPr>
            <w:tcW w:w="2325" w:type="dxa"/>
          </w:tcPr>
          <w:p w14:paraId="4DDF5B02" w14:textId="77777777" w:rsidR="00321DF9" w:rsidRPr="00600CDA" w:rsidRDefault="00321DF9" w:rsidP="001066A3">
            <w:pPr>
              <w:spacing w:before="20" w:after="20"/>
              <w:rPr>
                <w:sz w:val="22"/>
              </w:rPr>
            </w:pPr>
            <w:r w:rsidRPr="00600CDA">
              <w:rPr>
                <w:sz w:val="22"/>
              </w:rPr>
              <w:t>kHz</w:t>
            </w:r>
          </w:p>
        </w:tc>
      </w:tr>
      <w:tr w:rsidR="00321DF9" w:rsidRPr="00600CDA" w14:paraId="38FF429B" w14:textId="77777777" w:rsidTr="001066A3">
        <w:trPr>
          <w:cantSplit/>
        </w:trPr>
        <w:tc>
          <w:tcPr>
            <w:tcW w:w="2410" w:type="dxa"/>
          </w:tcPr>
          <w:p w14:paraId="51575624" w14:textId="77777777" w:rsidR="00321DF9" w:rsidRPr="00600CDA" w:rsidRDefault="00321DF9" w:rsidP="001066A3">
            <w:pPr>
              <w:tabs>
                <w:tab w:val="decimal" w:pos="1134"/>
              </w:tabs>
              <w:spacing w:before="20" w:after="20"/>
              <w:ind w:right="-626"/>
              <w:rPr>
                <w:sz w:val="22"/>
              </w:rPr>
            </w:pPr>
            <w:r w:rsidRPr="00600CDA">
              <w:rPr>
                <w:sz w:val="22"/>
              </w:rPr>
              <w:lastRenderedPageBreak/>
              <w:tab/>
              <w:t>22</w:t>
            </w:r>
            <w:r w:rsidRPr="00600CDA">
              <w:rPr>
                <w:rFonts w:ascii="Tms Rmn" w:hAnsi="Tms Rmn"/>
                <w:sz w:val="12"/>
              </w:rPr>
              <w:t> </w:t>
            </w:r>
            <w:r w:rsidRPr="00600CDA">
              <w:rPr>
                <w:sz w:val="22"/>
              </w:rPr>
              <w:t>374.5</w:t>
            </w:r>
          </w:p>
        </w:tc>
        <w:tc>
          <w:tcPr>
            <w:tcW w:w="2240" w:type="dxa"/>
          </w:tcPr>
          <w:p w14:paraId="1E908829"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375</w:t>
            </w:r>
          </w:p>
        </w:tc>
        <w:tc>
          <w:tcPr>
            <w:tcW w:w="2325" w:type="dxa"/>
          </w:tcPr>
          <w:p w14:paraId="29C441A5"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375.5</w:t>
            </w:r>
          </w:p>
        </w:tc>
        <w:tc>
          <w:tcPr>
            <w:tcW w:w="2325" w:type="dxa"/>
          </w:tcPr>
          <w:p w14:paraId="69172BFC" w14:textId="77777777" w:rsidR="00321DF9" w:rsidRPr="00600CDA" w:rsidRDefault="00321DF9" w:rsidP="001066A3">
            <w:pPr>
              <w:spacing w:before="20" w:after="20"/>
              <w:rPr>
                <w:sz w:val="22"/>
              </w:rPr>
            </w:pPr>
            <w:r w:rsidRPr="00600CDA">
              <w:rPr>
                <w:sz w:val="22"/>
              </w:rPr>
              <w:t>kHz</w:t>
            </w:r>
          </w:p>
        </w:tc>
      </w:tr>
      <w:tr w:rsidR="00321DF9" w:rsidRPr="00600CDA" w14:paraId="397141E4" w14:textId="77777777" w:rsidTr="001066A3">
        <w:trPr>
          <w:cantSplit/>
        </w:trPr>
        <w:tc>
          <w:tcPr>
            <w:tcW w:w="2410" w:type="dxa"/>
          </w:tcPr>
          <w:p w14:paraId="33AB08E7"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208.5</w:t>
            </w:r>
          </w:p>
        </w:tc>
        <w:tc>
          <w:tcPr>
            <w:tcW w:w="2240" w:type="dxa"/>
          </w:tcPr>
          <w:p w14:paraId="43816288"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209</w:t>
            </w:r>
          </w:p>
        </w:tc>
        <w:tc>
          <w:tcPr>
            <w:tcW w:w="2325" w:type="dxa"/>
          </w:tcPr>
          <w:p w14:paraId="55ADC25D"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209.5</w:t>
            </w:r>
          </w:p>
        </w:tc>
        <w:tc>
          <w:tcPr>
            <w:tcW w:w="2325" w:type="dxa"/>
          </w:tcPr>
          <w:p w14:paraId="06064427" w14:textId="77777777" w:rsidR="00321DF9" w:rsidRPr="00600CDA" w:rsidRDefault="00321DF9" w:rsidP="001066A3">
            <w:pPr>
              <w:spacing w:before="20" w:after="20"/>
              <w:rPr>
                <w:sz w:val="22"/>
              </w:rPr>
            </w:pPr>
            <w:r w:rsidRPr="00600CDA">
              <w:rPr>
                <w:sz w:val="22"/>
              </w:rPr>
              <w:t>kHz</w:t>
            </w:r>
          </w:p>
        </w:tc>
      </w:tr>
      <w:tr w:rsidR="00321DF9" w:rsidRPr="00600CDA" w14:paraId="5912E3F4" w14:textId="77777777" w:rsidTr="001066A3">
        <w:trPr>
          <w:cantSplit/>
        </w:trPr>
        <w:tc>
          <w:tcPr>
            <w:tcW w:w="2410" w:type="dxa"/>
          </w:tcPr>
          <w:p w14:paraId="48F9AABC" w14:textId="77777777" w:rsidR="00321DF9" w:rsidRPr="00600CDA" w:rsidRDefault="00321DF9" w:rsidP="001066A3">
            <w:pPr>
              <w:tabs>
                <w:tab w:val="decimal" w:pos="1134"/>
              </w:tabs>
              <w:spacing w:before="20" w:after="20"/>
              <w:ind w:right="-626"/>
              <w:rPr>
                <w:sz w:val="22"/>
              </w:rPr>
            </w:pPr>
          </w:p>
        </w:tc>
        <w:tc>
          <w:tcPr>
            <w:tcW w:w="2240" w:type="dxa"/>
          </w:tcPr>
          <w:p w14:paraId="2D17BF25" w14:textId="77777777" w:rsidR="00321DF9" w:rsidRPr="00600CDA" w:rsidRDefault="00321DF9" w:rsidP="001066A3">
            <w:pPr>
              <w:tabs>
                <w:tab w:val="decimal" w:pos="1134"/>
              </w:tabs>
              <w:spacing w:before="20" w:after="20"/>
              <w:ind w:right="-626"/>
              <w:rPr>
                <w:sz w:val="22"/>
              </w:rPr>
            </w:pPr>
          </w:p>
        </w:tc>
        <w:tc>
          <w:tcPr>
            <w:tcW w:w="2325" w:type="dxa"/>
          </w:tcPr>
          <w:p w14:paraId="030CC7E9" w14:textId="77777777" w:rsidR="00321DF9" w:rsidRPr="00600CDA" w:rsidRDefault="00321DF9" w:rsidP="001066A3">
            <w:pPr>
              <w:tabs>
                <w:tab w:val="decimal" w:pos="1134"/>
              </w:tabs>
              <w:spacing w:before="20" w:after="20"/>
              <w:ind w:left="879" w:right="-626"/>
              <w:rPr>
                <w:sz w:val="22"/>
              </w:rPr>
            </w:pPr>
            <w:r w:rsidRPr="00600CDA">
              <w:rPr>
                <w:sz w:val="22"/>
              </w:rPr>
              <w:t>156.525</w:t>
            </w:r>
          </w:p>
        </w:tc>
        <w:tc>
          <w:tcPr>
            <w:tcW w:w="2325" w:type="dxa"/>
          </w:tcPr>
          <w:p w14:paraId="1C5DE47A" w14:textId="77777777" w:rsidR="00321DF9" w:rsidRPr="00600CDA" w:rsidRDefault="00321DF9" w:rsidP="001066A3">
            <w:pPr>
              <w:spacing w:before="20" w:after="20"/>
              <w:rPr>
                <w:sz w:val="22"/>
              </w:rPr>
            </w:pPr>
            <w:r w:rsidRPr="00600CDA">
              <w:rPr>
                <w:sz w:val="22"/>
              </w:rPr>
              <w:t xml:space="preserve">MHz </w:t>
            </w:r>
          </w:p>
        </w:tc>
      </w:tr>
    </w:tbl>
    <w:p w14:paraId="44BFEAFF" w14:textId="77777777" w:rsidR="00321DF9" w:rsidRPr="00600CDA" w:rsidRDefault="00321DF9" w:rsidP="00E33D7E">
      <w:pPr>
        <w:pStyle w:val="Tablefin"/>
        <w:rPr>
          <w:sz w:val="4"/>
        </w:rPr>
      </w:pPr>
    </w:p>
    <w:p w14:paraId="11A70CEF" w14:textId="77777777" w:rsidR="00321DF9" w:rsidRPr="00600CDA" w:rsidRDefault="00321DF9" w:rsidP="00E33D7E">
      <w:pPr>
        <w:pStyle w:val="Heading2"/>
        <w:tabs>
          <w:tab w:val="center" w:pos="5812"/>
        </w:tabs>
        <w:spacing w:after="120"/>
      </w:pPr>
      <w:bookmarkStart w:id="2975" w:name="_Toc121819962"/>
      <w:ins w:id="2976" w:author="Chairman" w:date="2022-12-12T15:21:00Z">
        <w:r>
          <w:t>A7-</w:t>
        </w:r>
      </w:ins>
      <w:r w:rsidRPr="00600CDA">
        <w:t>2.2</w:t>
      </w:r>
      <w:r w:rsidRPr="00600CDA">
        <w:tab/>
        <w:t>Coast stations (see Note 2)</w:t>
      </w:r>
      <w:bookmarkEnd w:id="2975"/>
    </w:p>
    <w:tbl>
      <w:tblPr>
        <w:tblW w:w="0" w:type="auto"/>
        <w:tblLayout w:type="fixed"/>
        <w:tblLook w:val="0000" w:firstRow="0" w:lastRow="0" w:firstColumn="0" w:lastColumn="0" w:noHBand="0" w:noVBand="0"/>
      </w:tblPr>
      <w:tblGrid>
        <w:gridCol w:w="2325"/>
        <w:gridCol w:w="2325"/>
        <w:gridCol w:w="2325"/>
        <w:gridCol w:w="2325"/>
      </w:tblGrid>
      <w:tr w:rsidR="00321DF9" w:rsidRPr="00600CDA" w14:paraId="01F650E1" w14:textId="77777777" w:rsidTr="001066A3">
        <w:trPr>
          <w:cantSplit/>
        </w:trPr>
        <w:tc>
          <w:tcPr>
            <w:tcW w:w="2325" w:type="dxa"/>
          </w:tcPr>
          <w:p w14:paraId="50A7ED90"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w:t>
            </w:r>
            <w:r w:rsidRPr="00600CDA">
              <w:rPr>
                <w:rFonts w:ascii="Tms Rmn" w:hAnsi="Tms Rmn"/>
                <w:sz w:val="12"/>
              </w:rPr>
              <w:t> </w:t>
            </w:r>
            <w:r w:rsidRPr="00600CDA">
              <w:rPr>
                <w:sz w:val="22"/>
              </w:rPr>
              <w:t>177</w:t>
            </w:r>
          </w:p>
        </w:tc>
        <w:tc>
          <w:tcPr>
            <w:tcW w:w="2325" w:type="dxa"/>
          </w:tcPr>
          <w:p w14:paraId="555184C1"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335EB8FB"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53EB38FE"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48BCEEDB" w14:textId="77777777" w:rsidTr="001066A3">
        <w:trPr>
          <w:cantSplit/>
        </w:trPr>
        <w:tc>
          <w:tcPr>
            <w:tcW w:w="2325" w:type="dxa"/>
          </w:tcPr>
          <w:p w14:paraId="61896AB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219.5</w:t>
            </w:r>
          </w:p>
        </w:tc>
        <w:tc>
          <w:tcPr>
            <w:tcW w:w="2325" w:type="dxa"/>
          </w:tcPr>
          <w:p w14:paraId="6FD05B1B"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220</w:t>
            </w:r>
          </w:p>
        </w:tc>
        <w:tc>
          <w:tcPr>
            <w:tcW w:w="2325" w:type="dxa"/>
          </w:tcPr>
          <w:p w14:paraId="2743FD1E"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220.5</w:t>
            </w:r>
          </w:p>
        </w:tc>
        <w:tc>
          <w:tcPr>
            <w:tcW w:w="2325" w:type="dxa"/>
          </w:tcPr>
          <w:p w14:paraId="7652275C"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23325BF2" w14:textId="77777777" w:rsidTr="001066A3">
        <w:trPr>
          <w:cantSplit/>
        </w:trPr>
        <w:tc>
          <w:tcPr>
            <w:tcW w:w="2325" w:type="dxa"/>
          </w:tcPr>
          <w:p w14:paraId="132419E8"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331</w:t>
            </w:r>
          </w:p>
        </w:tc>
        <w:tc>
          <w:tcPr>
            <w:tcW w:w="2325" w:type="dxa"/>
          </w:tcPr>
          <w:p w14:paraId="6B02A4A8"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331.5</w:t>
            </w:r>
          </w:p>
        </w:tc>
        <w:tc>
          <w:tcPr>
            <w:tcW w:w="2325" w:type="dxa"/>
          </w:tcPr>
          <w:p w14:paraId="5F73B6E4"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332</w:t>
            </w:r>
          </w:p>
        </w:tc>
        <w:tc>
          <w:tcPr>
            <w:tcW w:w="2325" w:type="dxa"/>
          </w:tcPr>
          <w:p w14:paraId="753C3E63"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25B4F3F7" w14:textId="77777777" w:rsidTr="001066A3">
        <w:trPr>
          <w:cantSplit/>
        </w:trPr>
        <w:tc>
          <w:tcPr>
            <w:tcW w:w="2325" w:type="dxa"/>
          </w:tcPr>
          <w:p w14:paraId="5DFE0FAE"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436.5</w:t>
            </w:r>
          </w:p>
        </w:tc>
        <w:tc>
          <w:tcPr>
            <w:tcW w:w="2325" w:type="dxa"/>
          </w:tcPr>
          <w:p w14:paraId="76AC6BF6"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437</w:t>
            </w:r>
          </w:p>
        </w:tc>
        <w:tc>
          <w:tcPr>
            <w:tcW w:w="2325" w:type="dxa"/>
          </w:tcPr>
          <w:p w14:paraId="4FB6AFD5"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437.5</w:t>
            </w:r>
          </w:p>
        </w:tc>
        <w:tc>
          <w:tcPr>
            <w:tcW w:w="2325" w:type="dxa"/>
          </w:tcPr>
          <w:p w14:paraId="2E8454C6"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15CA9E9D" w14:textId="77777777" w:rsidTr="001066A3">
        <w:trPr>
          <w:cantSplit/>
        </w:trPr>
        <w:tc>
          <w:tcPr>
            <w:tcW w:w="2325" w:type="dxa"/>
          </w:tcPr>
          <w:p w14:paraId="2A0021E0"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657</w:t>
            </w:r>
          </w:p>
        </w:tc>
        <w:tc>
          <w:tcPr>
            <w:tcW w:w="2325" w:type="dxa"/>
          </w:tcPr>
          <w:p w14:paraId="62204B5D"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657.5</w:t>
            </w:r>
          </w:p>
        </w:tc>
        <w:tc>
          <w:tcPr>
            <w:tcW w:w="2325" w:type="dxa"/>
          </w:tcPr>
          <w:p w14:paraId="0BF82972"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658</w:t>
            </w:r>
          </w:p>
        </w:tc>
        <w:tc>
          <w:tcPr>
            <w:tcW w:w="2325" w:type="dxa"/>
          </w:tcPr>
          <w:p w14:paraId="4A5ABB27"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3CC41EED" w14:textId="77777777" w:rsidTr="001066A3">
        <w:trPr>
          <w:cantSplit/>
        </w:trPr>
        <w:tc>
          <w:tcPr>
            <w:tcW w:w="2325" w:type="dxa"/>
          </w:tcPr>
          <w:p w14:paraId="19339F8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903</w:t>
            </w:r>
          </w:p>
        </w:tc>
        <w:tc>
          <w:tcPr>
            <w:tcW w:w="2325" w:type="dxa"/>
          </w:tcPr>
          <w:p w14:paraId="6C7C34F1"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903.5</w:t>
            </w:r>
          </w:p>
        </w:tc>
        <w:tc>
          <w:tcPr>
            <w:tcW w:w="2325" w:type="dxa"/>
          </w:tcPr>
          <w:p w14:paraId="7407EA26"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904</w:t>
            </w:r>
          </w:p>
        </w:tc>
        <w:tc>
          <w:tcPr>
            <w:tcW w:w="2325" w:type="dxa"/>
          </w:tcPr>
          <w:p w14:paraId="6EAEA385"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136034BD" w14:textId="77777777" w:rsidTr="001066A3">
        <w:trPr>
          <w:cantSplit/>
        </w:trPr>
        <w:tc>
          <w:tcPr>
            <w:tcW w:w="2325" w:type="dxa"/>
          </w:tcPr>
          <w:p w14:paraId="4AE33C72"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703.5</w:t>
            </w:r>
          </w:p>
        </w:tc>
        <w:tc>
          <w:tcPr>
            <w:tcW w:w="2325" w:type="dxa"/>
          </w:tcPr>
          <w:p w14:paraId="0A92ACC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704</w:t>
            </w:r>
          </w:p>
        </w:tc>
        <w:tc>
          <w:tcPr>
            <w:tcW w:w="2325" w:type="dxa"/>
          </w:tcPr>
          <w:p w14:paraId="37FBB73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704.5</w:t>
            </w:r>
          </w:p>
        </w:tc>
        <w:tc>
          <w:tcPr>
            <w:tcW w:w="2325" w:type="dxa"/>
          </w:tcPr>
          <w:p w14:paraId="4EB1BB03"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6B278B36" w14:textId="77777777" w:rsidTr="001066A3">
        <w:trPr>
          <w:cantSplit/>
        </w:trPr>
        <w:tc>
          <w:tcPr>
            <w:tcW w:w="2325" w:type="dxa"/>
          </w:tcPr>
          <w:p w14:paraId="6CD3F78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444</w:t>
            </w:r>
          </w:p>
        </w:tc>
        <w:tc>
          <w:tcPr>
            <w:tcW w:w="2325" w:type="dxa"/>
          </w:tcPr>
          <w:p w14:paraId="1ACC9B3D"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444.5</w:t>
            </w:r>
          </w:p>
        </w:tc>
        <w:tc>
          <w:tcPr>
            <w:tcW w:w="2325" w:type="dxa"/>
          </w:tcPr>
          <w:p w14:paraId="366C43D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445</w:t>
            </w:r>
          </w:p>
        </w:tc>
        <w:tc>
          <w:tcPr>
            <w:tcW w:w="2325" w:type="dxa"/>
          </w:tcPr>
          <w:p w14:paraId="72741A72"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010A3D5D" w14:textId="77777777" w:rsidTr="001066A3">
        <w:trPr>
          <w:cantSplit/>
        </w:trPr>
        <w:tc>
          <w:tcPr>
            <w:tcW w:w="2325" w:type="dxa"/>
          </w:tcPr>
          <w:p w14:paraId="671483E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121</w:t>
            </w:r>
          </w:p>
        </w:tc>
        <w:tc>
          <w:tcPr>
            <w:tcW w:w="2325" w:type="dxa"/>
          </w:tcPr>
          <w:p w14:paraId="191668A1"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121.5</w:t>
            </w:r>
          </w:p>
        </w:tc>
        <w:tc>
          <w:tcPr>
            <w:tcW w:w="2325" w:type="dxa"/>
          </w:tcPr>
          <w:p w14:paraId="0BB8A52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122</w:t>
            </w:r>
          </w:p>
        </w:tc>
        <w:tc>
          <w:tcPr>
            <w:tcW w:w="2325" w:type="dxa"/>
          </w:tcPr>
          <w:p w14:paraId="45A5B47F"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7F05BD10" w14:textId="77777777" w:rsidTr="001066A3">
        <w:trPr>
          <w:cantSplit/>
        </w:trPr>
        <w:tc>
          <w:tcPr>
            <w:tcW w:w="2325" w:type="dxa"/>
          </w:tcPr>
          <w:p w14:paraId="00E0C85E"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4A737EBD"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4BD1EDA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156.525</w:t>
            </w:r>
          </w:p>
        </w:tc>
        <w:tc>
          <w:tcPr>
            <w:tcW w:w="2325" w:type="dxa"/>
          </w:tcPr>
          <w:p w14:paraId="4F976B8C" w14:textId="77777777" w:rsidR="00321DF9" w:rsidRPr="00600CDA" w:rsidRDefault="00321DF9" w:rsidP="001066A3">
            <w:pPr>
              <w:keepNext/>
              <w:keepLines/>
              <w:spacing w:before="20" w:after="20"/>
              <w:jc w:val="center"/>
              <w:rPr>
                <w:sz w:val="22"/>
              </w:rPr>
            </w:pPr>
            <w:r w:rsidRPr="00600CDA">
              <w:rPr>
                <w:sz w:val="22"/>
              </w:rPr>
              <w:t>MHz</w:t>
            </w:r>
          </w:p>
        </w:tc>
      </w:tr>
    </w:tbl>
    <w:p w14:paraId="1A32FB89" w14:textId="77777777" w:rsidR="00321DF9" w:rsidRPr="00600CDA" w:rsidRDefault="00321DF9" w:rsidP="00E33D7E">
      <w:pPr>
        <w:pStyle w:val="Tablefin"/>
        <w:rPr>
          <w:sz w:val="4"/>
        </w:rPr>
      </w:pPr>
    </w:p>
    <w:p w14:paraId="30E87FD3" w14:textId="77777777" w:rsidR="00321DF9" w:rsidRPr="0075399B" w:rsidRDefault="00321DF9">
      <w:pPr>
        <w:pStyle w:val="Note"/>
        <w:jc w:val="both"/>
        <w:rPr>
          <w:lang w:val="en-US"/>
        </w:rPr>
        <w:pPrChange w:id="2977" w:author="Chairman" w:date="2022-12-12T15:21:00Z">
          <w:pPr>
            <w:pStyle w:val="Note"/>
          </w:pPr>
        </w:pPrChange>
      </w:pPr>
      <w:r w:rsidRPr="0075399B">
        <w:rPr>
          <w:lang w:val="en-US"/>
        </w:rPr>
        <w:t xml:space="preserve">NOTE 2 – The following </w:t>
      </w:r>
      <w:del w:id="2978" w:author="Chairman" w:date="2022-08-03T13:40:00Z">
        <w:r w:rsidRPr="0075399B" w:rsidDel="00EF2AB0">
          <w:rPr>
            <w:lang w:val="en-US"/>
          </w:rPr>
          <w:delText xml:space="preserve">(kHz) </w:delText>
        </w:r>
      </w:del>
      <w:r w:rsidRPr="0075399B">
        <w:rPr>
          <w:lang w:val="en-US"/>
        </w:rPr>
        <w:t xml:space="preserve">paired </w:t>
      </w:r>
      <w:ins w:id="2979" w:author="Chairman" w:date="2022-08-03T13:40:00Z">
        <w:r>
          <w:rPr>
            <w:lang w:val="en-US"/>
          </w:rPr>
          <w:t xml:space="preserve">assigned </w:t>
        </w:r>
      </w:ins>
      <w:r w:rsidRPr="0075399B">
        <w:rPr>
          <w:lang w:val="en-US"/>
        </w:rPr>
        <w:t>frequencies (for ship/coast stations) 4 208/4 219.5</w:t>
      </w:r>
      <w:ins w:id="2980" w:author="Chairman" w:date="2022-08-03T13:40:00Z">
        <w:r>
          <w:rPr>
            <w:lang w:val="en-US"/>
          </w:rPr>
          <w:t xml:space="preserve"> kHz</w:t>
        </w:r>
      </w:ins>
      <w:r w:rsidRPr="0075399B">
        <w:rPr>
          <w:lang w:val="en-US"/>
        </w:rPr>
        <w:t>, 6 312.5/6 331</w:t>
      </w:r>
      <w:ins w:id="2981" w:author="Chairman" w:date="2022-08-03T13:40:00Z">
        <w:r>
          <w:rPr>
            <w:lang w:val="en-US"/>
          </w:rPr>
          <w:t xml:space="preserve"> kHz</w:t>
        </w:r>
      </w:ins>
      <w:r w:rsidRPr="0075399B">
        <w:rPr>
          <w:lang w:val="en-US"/>
        </w:rPr>
        <w:t>, 8 45/8 436.5</w:t>
      </w:r>
      <w:ins w:id="2982" w:author="Chairman" w:date="2022-08-03T13:41:00Z">
        <w:r w:rsidRPr="00EF2AB0">
          <w:rPr>
            <w:lang w:val="en-US"/>
          </w:rPr>
          <w:t xml:space="preserve"> </w:t>
        </w:r>
        <w:r>
          <w:rPr>
            <w:lang w:val="en-US"/>
          </w:rPr>
          <w:t>kHz</w:t>
        </w:r>
      </w:ins>
      <w:r w:rsidRPr="0075399B">
        <w:rPr>
          <w:lang w:val="en-US"/>
        </w:rPr>
        <w:t>, 12 577.5/12 657</w:t>
      </w:r>
      <w:ins w:id="2983" w:author="Chairman" w:date="2022-08-03T13:41:00Z">
        <w:r w:rsidRPr="00EF2AB0">
          <w:rPr>
            <w:lang w:val="en-US"/>
          </w:rPr>
          <w:t xml:space="preserve"> </w:t>
        </w:r>
        <w:r>
          <w:rPr>
            <w:lang w:val="en-US"/>
          </w:rPr>
          <w:t>kHz</w:t>
        </w:r>
      </w:ins>
      <w:r w:rsidRPr="0075399B">
        <w:rPr>
          <w:lang w:val="en-US"/>
        </w:rPr>
        <w:t>, 16 805/16 903</w:t>
      </w:r>
      <w:ins w:id="2984" w:author="Chairman" w:date="2022-08-03T13:41:00Z">
        <w:r w:rsidRPr="00EF2AB0">
          <w:rPr>
            <w:lang w:val="en-US"/>
          </w:rPr>
          <w:t xml:space="preserve"> </w:t>
        </w:r>
        <w:r>
          <w:rPr>
            <w:lang w:val="en-US"/>
          </w:rPr>
          <w:t>kHz</w:t>
        </w:r>
      </w:ins>
      <w:r w:rsidRPr="0075399B">
        <w:rPr>
          <w:lang w:val="en-US"/>
        </w:rPr>
        <w:t>, 18 898.5/19 703.5</w:t>
      </w:r>
      <w:ins w:id="2985" w:author="Chairman" w:date="2022-08-03T13:41:00Z">
        <w:r w:rsidRPr="00EF2AB0">
          <w:rPr>
            <w:lang w:val="en-US"/>
          </w:rPr>
          <w:t xml:space="preserve"> </w:t>
        </w:r>
        <w:r>
          <w:rPr>
            <w:lang w:val="en-US"/>
          </w:rPr>
          <w:t>kHz</w:t>
        </w:r>
      </w:ins>
      <w:r w:rsidRPr="0075399B">
        <w:rPr>
          <w:lang w:val="en-US"/>
        </w:rPr>
        <w:t xml:space="preserve">, 22 374.5/22 444 and 25 208.5/26 121 are the first choice international frequencies for DSC (see RR Appendix </w:t>
      </w:r>
      <w:r w:rsidRPr="0075399B">
        <w:rPr>
          <w:b/>
          <w:bCs/>
          <w:lang w:val="en-US"/>
        </w:rPr>
        <w:t>17</w:t>
      </w:r>
      <w:r w:rsidRPr="0075399B">
        <w:rPr>
          <w:lang w:val="en-US"/>
        </w:rPr>
        <w:t>).</w:t>
      </w:r>
    </w:p>
    <w:p w14:paraId="627C9F50" w14:textId="77777777" w:rsidR="00321DF9" w:rsidRPr="0075399B" w:rsidRDefault="00321DF9">
      <w:pPr>
        <w:pStyle w:val="Note"/>
        <w:jc w:val="both"/>
        <w:rPr>
          <w:lang w:val="en-US"/>
        </w:rPr>
        <w:pPrChange w:id="2986" w:author="Chairman" w:date="2022-12-12T15:21:00Z">
          <w:pPr>
            <w:pStyle w:val="Note"/>
          </w:pPr>
        </w:pPrChange>
      </w:pPr>
      <w:r w:rsidRPr="0075399B">
        <w:rPr>
          <w:lang w:val="en-US"/>
        </w:rPr>
        <w:t>NOTE 3 – The frequency 2</w:t>
      </w:r>
      <w:r w:rsidRPr="0075399B">
        <w:rPr>
          <w:sz w:val="12"/>
          <w:lang w:val="en-US"/>
        </w:rPr>
        <w:t> </w:t>
      </w:r>
      <w:r w:rsidRPr="0075399B">
        <w:rPr>
          <w:lang w:val="en-US"/>
        </w:rPr>
        <w:t>177 kHz is available to ship stations for intership calling only.</w:t>
      </w:r>
    </w:p>
    <w:p w14:paraId="61F89BD9" w14:textId="77777777" w:rsidR="00321DF9" w:rsidRPr="006D3CB2" w:rsidRDefault="00321DF9" w:rsidP="00E33D7E">
      <w:pPr>
        <w:pStyle w:val="Heading2"/>
        <w:spacing w:after="120"/>
        <w:rPr>
          <w:ins w:id="2987" w:author="Chairman" w:date="2022-08-03T13:42:00Z"/>
        </w:rPr>
      </w:pPr>
      <w:bookmarkStart w:id="2988" w:name="_Toc121819963"/>
      <w:ins w:id="2989" w:author="Chairman" w:date="2022-12-12T15:21:00Z">
        <w:r>
          <w:t>A7-</w:t>
        </w:r>
      </w:ins>
      <w:ins w:id="2990" w:author="Chairman" w:date="2022-08-03T13:42:00Z">
        <w:r w:rsidRPr="006D3CB2">
          <w:t>2.3</w:t>
        </w:r>
        <w:r w:rsidRPr="006D3CB2">
          <w:tab/>
        </w:r>
        <w:r w:rsidRPr="001066A3">
          <w:t>Frequencies for automatic connection system using digital selective calling for</w:t>
        </w:r>
        <w:r w:rsidRPr="00FC7312">
          <w:t xml:space="preserve"> </w:t>
        </w:r>
      </w:ins>
      <w:ins w:id="2991" w:author="Chairman" w:date="2022-12-12T15:21:00Z">
        <w:r>
          <w:t>s</w:t>
        </w:r>
      </w:ins>
      <w:ins w:id="2992" w:author="Chairman" w:date="2022-08-03T13:42:00Z">
        <w:r w:rsidRPr="00FC7312">
          <w:t>hip and coast stations</w:t>
        </w:r>
        <w:bookmarkEnd w:id="2988"/>
        <w:r w:rsidRPr="00FC7312">
          <w:t xml:space="preserve"> </w:t>
        </w:r>
      </w:ins>
    </w:p>
    <w:p w14:paraId="197FC13B" w14:textId="77777777" w:rsidR="00321DF9" w:rsidRDefault="00321DF9" w:rsidP="00E33D7E">
      <w:pPr>
        <w:pStyle w:val="Note"/>
        <w:rPr>
          <w:ins w:id="2993" w:author="Chairman" w:date="2022-08-03T13:42:00Z"/>
        </w:rPr>
      </w:pPr>
      <w:ins w:id="2994" w:author="Chairman" w:date="2022-08-03T13:42:00Z">
        <w:r w:rsidRPr="001066A3">
          <w:t>[2 174.5 kHz</w:t>
        </w:r>
        <w:r w:rsidRPr="00FC7312">
          <w:t>]</w:t>
        </w:r>
        <w:r w:rsidRPr="001066A3" w:rsidDel="009661BE">
          <w:t xml:space="preserve"> </w:t>
        </w:r>
        <w:r w:rsidRPr="001066A3">
          <w:t xml:space="preserve"> ACS Calling 2MHz </w:t>
        </w:r>
      </w:ins>
    </w:p>
    <w:p w14:paraId="5524AF67" w14:textId="77777777" w:rsidR="00321DF9" w:rsidRDefault="00321DF9" w:rsidP="00E33D7E">
      <w:pPr>
        <w:pStyle w:val="Note"/>
        <w:rPr>
          <w:ins w:id="2995" w:author="Chairman" w:date="2022-08-03T13:42:00Z"/>
        </w:rPr>
      </w:pPr>
      <w:ins w:id="2996" w:author="Chairman" w:date="2022-08-03T13:42:00Z">
        <w:r w:rsidRPr="001066A3">
          <w:t>[4 177.5 kHz</w:t>
        </w:r>
        <w:r w:rsidRPr="00FC7312">
          <w:t>]</w:t>
        </w:r>
        <w:r w:rsidRPr="001066A3" w:rsidDel="009661BE">
          <w:t xml:space="preserve"> </w:t>
        </w:r>
        <w:r w:rsidRPr="001066A3">
          <w:t xml:space="preserve"> ACS Calling 4MHz</w:t>
        </w:r>
      </w:ins>
    </w:p>
    <w:p w14:paraId="7B69DA61" w14:textId="77777777" w:rsidR="00321DF9" w:rsidRDefault="00321DF9" w:rsidP="00E33D7E">
      <w:pPr>
        <w:pStyle w:val="Note"/>
        <w:rPr>
          <w:ins w:id="2997" w:author="Chairman" w:date="2022-08-03T13:42:00Z"/>
        </w:rPr>
      </w:pPr>
      <w:ins w:id="2998" w:author="Chairman" w:date="2022-08-03T13:42:00Z">
        <w:r w:rsidRPr="001066A3">
          <w:t>[6 268 kHz</w:t>
        </w:r>
        <w:r w:rsidRPr="00FC7312">
          <w:t xml:space="preserve">]  </w:t>
        </w:r>
        <w:r w:rsidRPr="001066A3">
          <w:t xml:space="preserve"> ACS Calling 6MHz</w:t>
        </w:r>
      </w:ins>
    </w:p>
    <w:p w14:paraId="26EBC4E2" w14:textId="77777777" w:rsidR="00321DF9" w:rsidRDefault="00321DF9" w:rsidP="00E33D7E">
      <w:pPr>
        <w:pStyle w:val="Note"/>
        <w:rPr>
          <w:ins w:id="2999" w:author="Chairman" w:date="2022-08-03T13:42:00Z"/>
        </w:rPr>
      </w:pPr>
      <w:ins w:id="3000" w:author="Chairman" w:date="2022-08-03T13:42:00Z">
        <w:r w:rsidRPr="001066A3">
          <w:t>[8 376.5 kHz</w:t>
        </w:r>
        <w:r w:rsidRPr="00FC7312">
          <w:t>]</w:t>
        </w:r>
        <w:r w:rsidRPr="001066A3" w:rsidDel="009661BE">
          <w:t xml:space="preserve"> </w:t>
        </w:r>
        <w:r w:rsidRPr="001066A3">
          <w:t xml:space="preserve"> ACS Calling 8MHz</w:t>
        </w:r>
      </w:ins>
    </w:p>
    <w:p w14:paraId="3DECDF81" w14:textId="77777777" w:rsidR="00321DF9" w:rsidRDefault="00321DF9" w:rsidP="00E33D7E">
      <w:pPr>
        <w:pStyle w:val="Note"/>
        <w:rPr>
          <w:ins w:id="3001" w:author="Chairman" w:date="2022-08-03T13:43:00Z"/>
        </w:rPr>
      </w:pPr>
      <w:ins w:id="3002" w:author="Chairman" w:date="2022-08-03T13:42:00Z">
        <w:r w:rsidRPr="001066A3">
          <w:t>[12 520 kHz</w:t>
        </w:r>
        <w:r w:rsidRPr="00FC7312">
          <w:t xml:space="preserve">]  </w:t>
        </w:r>
        <w:r w:rsidRPr="001066A3">
          <w:t xml:space="preserve"> ACS Calling 12MHz</w:t>
        </w:r>
      </w:ins>
    </w:p>
    <w:p w14:paraId="434723B1" w14:textId="77777777" w:rsidR="00321DF9" w:rsidRPr="00FC7312" w:rsidRDefault="00321DF9" w:rsidP="00E33D7E">
      <w:pPr>
        <w:pStyle w:val="Note"/>
        <w:rPr>
          <w:ins w:id="3003" w:author="Chairman" w:date="2022-08-03T13:42:00Z"/>
          <w:lang w:eastAsia="ja-JP"/>
        </w:rPr>
      </w:pPr>
      <w:ins w:id="3004" w:author="Chairman" w:date="2022-08-03T13:42:00Z">
        <w:r w:rsidRPr="001066A3">
          <w:t>[16 695 kHz</w:t>
        </w:r>
        <w:r w:rsidRPr="00FC7312">
          <w:t xml:space="preserve">]  </w:t>
        </w:r>
        <w:r w:rsidRPr="001066A3">
          <w:t xml:space="preserve"> ACS Calling 16MHz</w:t>
        </w:r>
        <w:r w:rsidRPr="001066A3">
          <w:rPr>
            <w:lang w:eastAsia="ja-JP"/>
          </w:rPr>
          <w:t>.]</w:t>
        </w:r>
      </w:ins>
    </w:p>
    <w:p w14:paraId="1B311040" w14:textId="77777777" w:rsidR="00321DF9" w:rsidRPr="001066A3" w:rsidRDefault="00321DF9" w:rsidP="00E33D7E">
      <w:pPr>
        <w:pStyle w:val="Note"/>
        <w:rPr>
          <w:ins w:id="3005" w:author="Chairman" w:date="2022-08-03T13:42:00Z"/>
        </w:rPr>
      </w:pPr>
      <w:ins w:id="3006" w:author="Chairman" w:date="2022-08-03T13:42:00Z">
        <w:r w:rsidRPr="001066A3">
          <w:t>.</w:t>
        </w:r>
      </w:ins>
    </w:p>
    <w:p w14:paraId="44491DA6" w14:textId="77777777" w:rsidR="00321DF9" w:rsidRPr="00EF2AB0" w:rsidRDefault="00321DF9">
      <w:pPr>
        <w:pStyle w:val="EditorsNote"/>
        <w:jc w:val="both"/>
        <w:pPrChange w:id="3007" w:author="Chairman" w:date="2022-12-12T15:21:00Z">
          <w:pPr>
            <w:pStyle w:val="EditorsNote"/>
          </w:pPr>
        </w:pPrChange>
      </w:pPr>
      <w:r w:rsidRPr="00697649">
        <w:rPr>
          <w:color w:val="FF0000"/>
          <w:lang w:eastAsia="ko-KR"/>
          <w:rPrChange w:id="3008" w:author="Chairman" w:date="2022-08-03T13:42:00Z">
            <w:rPr>
              <w:i w:val="0"/>
              <w:iCs w:val="0"/>
              <w:lang w:eastAsia="ko-KR"/>
            </w:rPr>
          </w:rPrChange>
        </w:rPr>
        <w:t xml:space="preserve">[Editor’s note] These frequencies for ACS should be updated according to the decision made by WRC-23. Therefore, if this revision to the ITU-R M.541-10 need to be decided before WRC-23, then the proposed frequencies for ACS should be deleted.   </w:t>
      </w:r>
    </w:p>
    <w:p w14:paraId="44033E33" w14:textId="77777777" w:rsidR="00321DF9" w:rsidRPr="0075399B" w:rsidDel="00EF2AB0" w:rsidRDefault="00321DF9" w:rsidP="00E33D7E">
      <w:pPr>
        <w:rPr>
          <w:del w:id="3009" w:author="Chairman" w:date="2022-08-03T13:41:00Z"/>
          <w:lang w:val="en-US"/>
        </w:rPr>
      </w:pPr>
      <w:del w:id="3010" w:author="Chairman" w:date="2022-08-03T13:41:00Z">
        <w:r w:rsidRPr="0075399B" w:rsidDel="00EF2AB0">
          <w:rPr>
            <w:b/>
            <w:lang w:val="en-US"/>
          </w:rPr>
          <w:delText>3</w:delText>
        </w:r>
        <w:r w:rsidRPr="0075399B" w:rsidDel="00EF2AB0">
          <w:rPr>
            <w:lang w:val="en-US"/>
          </w:rPr>
          <w:tab/>
          <w:delText xml:space="preserve">In addition to the frequencies listed in § 2 above, appropriate working frequencies in the following bands may be used for DSC (see </w:delText>
        </w:r>
        <w:r w:rsidRPr="0075399B" w:rsidDel="00EF2AB0">
          <w:rPr>
            <w:bCs/>
            <w:lang w:val="en-US"/>
          </w:rPr>
          <w:delText>RR Chapter II, Article</w:delText>
        </w:r>
        <w:r w:rsidRPr="0075399B" w:rsidDel="00EF2AB0">
          <w:rPr>
            <w:b/>
            <w:lang w:val="en-US"/>
          </w:rPr>
          <w:delText xml:space="preserve"> 5</w:delText>
        </w:r>
        <w:r w:rsidRPr="0075399B" w:rsidDel="00EF2AB0">
          <w:rPr>
            <w:lang w:val="en-US"/>
          </w:rPr>
          <w:delText>):</w:delText>
        </w:r>
      </w:del>
    </w:p>
    <w:p w14:paraId="4B75FCA6" w14:textId="77777777" w:rsidR="00321DF9" w:rsidRPr="0075399B" w:rsidDel="00EF2AB0" w:rsidRDefault="00321DF9" w:rsidP="00E33D7E">
      <w:pPr>
        <w:pStyle w:val="enumlev1"/>
        <w:tabs>
          <w:tab w:val="left" w:pos="2694"/>
        </w:tabs>
        <w:rPr>
          <w:del w:id="3011" w:author="Chairman" w:date="2022-08-03T13:41:00Z"/>
          <w:lang w:val="en-US"/>
        </w:rPr>
      </w:pPr>
      <w:del w:id="3012" w:author="Chairman" w:date="2022-08-03T13:41:00Z">
        <w:r w:rsidRPr="0075399B" w:rsidDel="00EF2AB0">
          <w:rPr>
            <w:lang w:val="en-US"/>
          </w:rPr>
          <w:tab/>
          <w:delText>1 606.5-3 400</w:delText>
        </w:r>
        <w:r w:rsidRPr="0075399B" w:rsidDel="00EF2AB0">
          <w:rPr>
            <w:lang w:val="en-US"/>
          </w:rPr>
          <w:tab/>
          <w:delText>kHz</w:delText>
        </w:r>
        <w:r w:rsidRPr="0075399B" w:rsidDel="00EF2AB0">
          <w:rPr>
            <w:lang w:val="en-US"/>
          </w:rPr>
          <w:tab/>
          <w:delText>(Regions 1 and 3)</w:delText>
        </w:r>
      </w:del>
    </w:p>
    <w:p w14:paraId="086A4925" w14:textId="77777777" w:rsidR="00321DF9" w:rsidRPr="0075399B" w:rsidDel="00EF2AB0" w:rsidRDefault="00321DF9" w:rsidP="00E33D7E">
      <w:pPr>
        <w:pStyle w:val="enumlev1"/>
        <w:tabs>
          <w:tab w:val="left" w:pos="2694"/>
        </w:tabs>
        <w:rPr>
          <w:del w:id="3013" w:author="Chairman" w:date="2022-08-03T13:41:00Z"/>
          <w:lang w:val="en-US"/>
        </w:rPr>
      </w:pPr>
      <w:del w:id="3014" w:author="Chairman" w:date="2022-08-03T13:41:00Z">
        <w:r w:rsidRPr="0075399B" w:rsidDel="00EF2AB0">
          <w:rPr>
            <w:lang w:val="en-US"/>
          </w:rPr>
          <w:tab/>
          <w:delText>1 605.5-3 400</w:delText>
        </w:r>
        <w:r w:rsidRPr="0075399B" w:rsidDel="00EF2AB0">
          <w:rPr>
            <w:lang w:val="en-US"/>
          </w:rPr>
          <w:tab/>
          <w:delText>kHz</w:delText>
        </w:r>
        <w:r w:rsidRPr="0075399B" w:rsidDel="00EF2AB0">
          <w:rPr>
            <w:lang w:val="en-US"/>
          </w:rPr>
          <w:tab/>
          <w:delText xml:space="preserve">(Region 2) (For the band 1 605-1 625 kHz, see RR No. </w:delText>
        </w:r>
        <w:r w:rsidRPr="0075399B" w:rsidDel="00EF2AB0">
          <w:rPr>
            <w:b/>
            <w:bCs/>
            <w:lang w:val="en-US"/>
          </w:rPr>
          <w:delText>5.89</w:delText>
        </w:r>
        <w:r w:rsidRPr="0075399B" w:rsidDel="00EF2AB0">
          <w:rPr>
            <w:lang w:val="en-US"/>
          </w:rPr>
          <w:delText>)</w:delText>
        </w:r>
      </w:del>
    </w:p>
    <w:p w14:paraId="7084C5F0" w14:textId="77777777" w:rsidR="00321DF9" w:rsidRPr="00600CDA" w:rsidDel="00EF2AB0" w:rsidRDefault="00321DF9" w:rsidP="00E33D7E">
      <w:pPr>
        <w:pStyle w:val="enumlev1"/>
        <w:tabs>
          <w:tab w:val="left" w:pos="2694"/>
        </w:tabs>
        <w:rPr>
          <w:del w:id="3015" w:author="Chairman" w:date="2022-08-03T13:41:00Z"/>
        </w:rPr>
      </w:pPr>
      <w:del w:id="3016" w:author="Chairman" w:date="2022-08-03T13:41:00Z">
        <w:r w:rsidRPr="0075399B" w:rsidDel="00EF2AB0">
          <w:rPr>
            <w:lang w:val="en-US"/>
          </w:rPr>
          <w:tab/>
        </w:r>
        <w:r w:rsidRPr="00600CDA" w:rsidDel="00EF2AB0">
          <w:delText>4 000-27 500</w:delText>
        </w:r>
        <w:r w:rsidRPr="00600CDA" w:rsidDel="00EF2AB0">
          <w:tab/>
          <w:delText>kHz</w:delText>
        </w:r>
      </w:del>
    </w:p>
    <w:p w14:paraId="30AA7C8D" w14:textId="77777777" w:rsidR="00321DF9" w:rsidRPr="00600CDA" w:rsidDel="00EF2AB0" w:rsidRDefault="00321DF9" w:rsidP="00E33D7E">
      <w:pPr>
        <w:pStyle w:val="enumlev1"/>
        <w:tabs>
          <w:tab w:val="left" w:pos="2694"/>
        </w:tabs>
        <w:rPr>
          <w:del w:id="3017" w:author="Chairman" w:date="2022-08-03T13:41:00Z"/>
        </w:rPr>
      </w:pPr>
      <w:del w:id="3018" w:author="Chairman" w:date="2022-08-03T13:41:00Z">
        <w:r w:rsidRPr="00600CDA" w:rsidDel="00EF2AB0">
          <w:tab/>
          <w:delText>156-162.025</w:delText>
        </w:r>
        <w:r w:rsidRPr="00600CDA" w:rsidDel="00EF2AB0">
          <w:tab/>
          <w:delText>MHz</w:delText>
        </w:r>
      </w:del>
    </w:p>
    <w:bookmarkEnd w:id="22"/>
    <w:p w14:paraId="17790A83" w14:textId="77777777" w:rsidR="00321DF9" w:rsidRPr="000A4A5A" w:rsidRDefault="00321DF9" w:rsidP="00DD4BED">
      <w:pPr>
        <w:rPr>
          <w:lang w:eastAsia="zh-CN"/>
        </w:rPr>
      </w:pPr>
    </w:p>
    <w:p w14:paraId="2E19F532" w14:textId="77777777" w:rsidR="00256DDE" w:rsidRDefault="00256DDE"/>
    <w:sectPr w:rsidR="00256DD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46" w:author="Chairman" w:date="2022-08-03T13:39:00Z" w:initials="JM">
    <w:p w14:paraId="384F3C7B" w14:textId="77777777" w:rsidR="00321DF9" w:rsidRDefault="00321DF9" w:rsidP="00E33D7E">
      <w:pPr>
        <w:pStyle w:val="CommentText"/>
      </w:pPr>
      <w:r>
        <w:rPr>
          <w:rStyle w:val="CommentReference"/>
        </w:rPr>
        <w:annotationRef/>
      </w:r>
      <w:r>
        <w:t>I believe aurally is correct. Orally is of the mouth which to me seems wrong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F3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4F92C" w16cex:dateUtc="2022-08-03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F3C7B" w16cid:durableId="2694F92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7272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EEA1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866F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1459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76AE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88A0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B527E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C432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C4E2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5E4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A311DB4"/>
    <w:multiLevelType w:val="hybridMultilevel"/>
    <w:tmpl w:val="98EE70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435FD"/>
    <w:multiLevelType w:val="hybridMultilevel"/>
    <w:tmpl w:val="F724E894"/>
    <w:lvl w:ilvl="0" w:tplc="4E0EF4FC">
      <w:start w:val="2"/>
      <w:numFmt w:val="bullet"/>
      <w:lvlText w:val="–"/>
      <w:lvlJc w:val="left"/>
      <w:pPr>
        <w:ind w:left="1080" w:hanging="360"/>
      </w:pPr>
      <w:rPr>
        <w:rFonts w:ascii="Times New Roman" w:eastAsia="Times New Roman"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25277B68"/>
    <w:multiLevelType w:val="hybridMultilevel"/>
    <w:tmpl w:val="94A063A4"/>
    <w:lvl w:ilvl="0" w:tplc="BA6E9DC2">
      <w:numFmt w:val="bullet"/>
      <w:lvlText w:val="-"/>
      <w:lvlJc w:val="left"/>
      <w:pPr>
        <w:ind w:left="1154" w:hanging="360"/>
      </w:pPr>
      <w:rPr>
        <w:rFonts w:ascii="Times New Roman" w:eastAsia="Times New Roman" w:hAnsi="Times New Roman" w:cs="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7" w15:restartNumberingAfterBreak="0">
    <w:nsid w:val="2C1D02AB"/>
    <w:multiLevelType w:val="hybridMultilevel"/>
    <w:tmpl w:val="F282F6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430358"/>
    <w:multiLevelType w:val="hybridMultilevel"/>
    <w:tmpl w:val="662863E2"/>
    <w:lvl w:ilvl="0" w:tplc="582A9B54">
      <w:start w:val="4"/>
      <w:numFmt w:val="bullet"/>
      <w:lvlText w:val="•"/>
      <w:lvlJc w:val="left"/>
      <w:pPr>
        <w:ind w:left="1440" w:hanging="360"/>
      </w:pPr>
      <w:rPr>
        <w:rFonts w:ascii="Times New Roman" w:eastAsia="Times New Roman"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19D1CF9"/>
    <w:multiLevelType w:val="hybridMultilevel"/>
    <w:tmpl w:val="812AAAE8"/>
    <w:lvl w:ilvl="0" w:tplc="9014CEA8">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40F5DDC"/>
    <w:multiLevelType w:val="hybridMultilevel"/>
    <w:tmpl w:val="2098B7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7A31528"/>
    <w:multiLevelType w:val="hybridMultilevel"/>
    <w:tmpl w:val="C9C64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FE6200"/>
    <w:multiLevelType w:val="hybridMultilevel"/>
    <w:tmpl w:val="FC588676"/>
    <w:lvl w:ilvl="0" w:tplc="DAAED6FA">
      <w:start w:val="1"/>
      <w:numFmt w:val="lowerLetter"/>
      <w:lvlText w:val="(%1)"/>
      <w:lvlJc w:val="left"/>
      <w:pPr>
        <w:ind w:left="420" w:hanging="420"/>
      </w:pPr>
      <w:rPr>
        <w:rFonts w:hint="default"/>
        <w:strike w:val="0"/>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E6C0499"/>
    <w:multiLevelType w:val="hybridMultilevel"/>
    <w:tmpl w:val="287C7B2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2D058D2"/>
    <w:multiLevelType w:val="hybridMultilevel"/>
    <w:tmpl w:val="5C744B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82B4B45"/>
    <w:multiLevelType w:val="hybridMultilevel"/>
    <w:tmpl w:val="D4926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843604"/>
    <w:multiLevelType w:val="hybridMultilevel"/>
    <w:tmpl w:val="39420B74"/>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8861065"/>
    <w:multiLevelType w:val="hybridMultilevel"/>
    <w:tmpl w:val="F8E4C8EC"/>
    <w:lvl w:ilvl="0" w:tplc="44F0106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B72847"/>
    <w:multiLevelType w:val="hybridMultilevel"/>
    <w:tmpl w:val="C178D15A"/>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FC86953"/>
    <w:multiLevelType w:val="hybridMultilevel"/>
    <w:tmpl w:val="690EB406"/>
    <w:lvl w:ilvl="0" w:tplc="2B7207D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884323"/>
    <w:multiLevelType w:val="hybridMultilevel"/>
    <w:tmpl w:val="F82A0E02"/>
    <w:lvl w:ilvl="0" w:tplc="5D086D28">
      <w:numFmt w:val="bullet"/>
      <w:lvlText w:val="-"/>
      <w:lvlJc w:val="left"/>
      <w:pPr>
        <w:ind w:left="2184" w:hanging="360"/>
      </w:pPr>
      <w:rPr>
        <w:rFonts w:ascii="Times New Roman" w:eastAsia="Times New Roman" w:hAnsi="Times New Roman" w:cs="Times New Roman" w:hint="default"/>
      </w:rPr>
    </w:lvl>
    <w:lvl w:ilvl="1" w:tplc="040C0003" w:tentative="1">
      <w:start w:val="1"/>
      <w:numFmt w:val="bullet"/>
      <w:lvlText w:val="o"/>
      <w:lvlJc w:val="left"/>
      <w:pPr>
        <w:ind w:left="2904" w:hanging="360"/>
      </w:pPr>
      <w:rPr>
        <w:rFonts w:ascii="Courier New" w:hAnsi="Courier New" w:cs="Courier New" w:hint="default"/>
      </w:rPr>
    </w:lvl>
    <w:lvl w:ilvl="2" w:tplc="040C0005" w:tentative="1">
      <w:start w:val="1"/>
      <w:numFmt w:val="bullet"/>
      <w:lvlText w:val=""/>
      <w:lvlJc w:val="left"/>
      <w:pPr>
        <w:ind w:left="3624" w:hanging="360"/>
      </w:pPr>
      <w:rPr>
        <w:rFonts w:ascii="Wingdings" w:hAnsi="Wingdings" w:hint="default"/>
      </w:rPr>
    </w:lvl>
    <w:lvl w:ilvl="3" w:tplc="040C0001" w:tentative="1">
      <w:start w:val="1"/>
      <w:numFmt w:val="bullet"/>
      <w:lvlText w:val=""/>
      <w:lvlJc w:val="left"/>
      <w:pPr>
        <w:ind w:left="4344" w:hanging="360"/>
      </w:pPr>
      <w:rPr>
        <w:rFonts w:ascii="Symbol" w:hAnsi="Symbol" w:hint="default"/>
      </w:rPr>
    </w:lvl>
    <w:lvl w:ilvl="4" w:tplc="040C0003" w:tentative="1">
      <w:start w:val="1"/>
      <w:numFmt w:val="bullet"/>
      <w:lvlText w:val="o"/>
      <w:lvlJc w:val="left"/>
      <w:pPr>
        <w:ind w:left="5064" w:hanging="360"/>
      </w:pPr>
      <w:rPr>
        <w:rFonts w:ascii="Courier New" w:hAnsi="Courier New" w:cs="Courier New" w:hint="default"/>
      </w:rPr>
    </w:lvl>
    <w:lvl w:ilvl="5" w:tplc="040C0005" w:tentative="1">
      <w:start w:val="1"/>
      <w:numFmt w:val="bullet"/>
      <w:lvlText w:val=""/>
      <w:lvlJc w:val="left"/>
      <w:pPr>
        <w:ind w:left="5784" w:hanging="360"/>
      </w:pPr>
      <w:rPr>
        <w:rFonts w:ascii="Wingdings" w:hAnsi="Wingdings" w:hint="default"/>
      </w:rPr>
    </w:lvl>
    <w:lvl w:ilvl="6" w:tplc="040C0001" w:tentative="1">
      <w:start w:val="1"/>
      <w:numFmt w:val="bullet"/>
      <w:lvlText w:val=""/>
      <w:lvlJc w:val="left"/>
      <w:pPr>
        <w:ind w:left="6504" w:hanging="360"/>
      </w:pPr>
      <w:rPr>
        <w:rFonts w:ascii="Symbol" w:hAnsi="Symbol" w:hint="default"/>
      </w:rPr>
    </w:lvl>
    <w:lvl w:ilvl="7" w:tplc="040C0003" w:tentative="1">
      <w:start w:val="1"/>
      <w:numFmt w:val="bullet"/>
      <w:lvlText w:val="o"/>
      <w:lvlJc w:val="left"/>
      <w:pPr>
        <w:ind w:left="7224" w:hanging="360"/>
      </w:pPr>
      <w:rPr>
        <w:rFonts w:ascii="Courier New" w:hAnsi="Courier New" w:cs="Courier New" w:hint="default"/>
      </w:rPr>
    </w:lvl>
    <w:lvl w:ilvl="8" w:tplc="040C0005" w:tentative="1">
      <w:start w:val="1"/>
      <w:numFmt w:val="bullet"/>
      <w:lvlText w:val=""/>
      <w:lvlJc w:val="left"/>
      <w:pPr>
        <w:ind w:left="7944" w:hanging="360"/>
      </w:pPr>
      <w:rPr>
        <w:rFonts w:ascii="Wingdings" w:hAnsi="Wingdings" w:hint="default"/>
      </w:rPr>
    </w:lvl>
  </w:abstractNum>
  <w:abstractNum w:abstractNumId="31" w15:restartNumberingAfterBreak="0">
    <w:nsid w:val="61E84346"/>
    <w:multiLevelType w:val="hybridMultilevel"/>
    <w:tmpl w:val="53DCA47C"/>
    <w:lvl w:ilvl="0" w:tplc="CF8E1C48">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8BF27AC"/>
    <w:multiLevelType w:val="hybridMultilevel"/>
    <w:tmpl w:val="49826CDC"/>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41E028F"/>
    <w:multiLevelType w:val="hybridMultilevel"/>
    <w:tmpl w:val="A8F66D92"/>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514488400">
    <w:abstractNumId w:val="13"/>
  </w:num>
  <w:num w:numId="2" w16cid:durableId="860320508">
    <w:abstractNumId w:val="14"/>
  </w:num>
  <w:num w:numId="3" w16cid:durableId="365566138">
    <w:abstractNumId w:val="8"/>
  </w:num>
  <w:num w:numId="4" w16cid:durableId="1406799642">
    <w:abstractNumId w:val="12"/>
  </w:num>
  <w:num w:numId="5" w16cid:durableId="464347051">
    <w:abstractNumId w:val="16"/>
  </w:num>
  <w:num w:numId="6" w16cid:durableId="1931355118">
    <w:abstractNumId w:val="11"/>
  </w:num>
  <w:num w:numId="7" w16cid:durableId="558514148">
    <w:abstractNumId w:val="28"/>
  </w:num>
  <w:num w:numId="8" w16cid:durableId="1074544725">
    <w:abstractNumId w:val="31"/>
  </w:num>
  <w:num w:numId="9" w16cid:durableId="1278828510">
    <w:abstractNumId w:val="23"/>
  </w:num>
  <w:num w:numId="10" w16cid:durableId="61175519">
    <w:abstractNumId w:val="32"/>
  </w:num>
  <w:num w:numId="11" w16cid:durableId="386489019">
    <w:abstractNumId w:val="17"/>
  </w:num>
  <w:num w:numId="12" w16cid:durableId="265967029">
    <w:abstractNumId w:val="24"/>
  </w:num>
  <w:num w:numId="13" w16cid:durableId="1108961477">
    <w:abstractNumId w:val="20"/>
  </w:num>
  <w:num w:numId="14" w16cid:durableId="654912912">
    <w:abstractNumId w:val="30"/>
  </w:num>
  <w:num w:numId="15" w16cid:durableId="731003333">
    <w:abstractNumId w:val="9"/>
  </w:num>
  <w:num w:numId="16" w16cid:durableId="68767800">
    <w:abstractNumId w:val="7"/>
  </w:num>
  <w:num w:numId="17" w16cid:durableId="918297468">
    <w:abstractNumId w:val="6"/>
  </w:num>
  <w:num w:numId="18" w16cid:durableId="340939419">
    <w:abstractNumId w:val="5"/>
  </w:num>
  <w:num w:numId="19" w16cid:durableId="1186483160">
    <w:abstractNumId w:val="4"/>
  </w:num>
  <w:num w:numId="20" w16cid:durableId="1399789210">
    <w:abstractNumId w:val="3"/>
  </w:num>
  <w:num w:numId="21" w16cid:durableId="993223515">
    <w:abstractNumId w:val="2"/>
  </w:num>
  <w:num w:numId="22" w16cid:durableId="1788309287">
    <w:abstractNumId w:val="1"/>
  </w:num>
  <w:num w:numId="23" w16cid:durableId="2092041511">
    <w:abstractNumId w:val="0"/>
  </w:num>
  <w:num w:numId="24" w16cid:durableId="1809200970">
    <w:abstractNumId w:val="27"/>
  </w:num>
  <w:num w:numId="25" w16cid:durableId="12959688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744334672">
    <w:abstractNumId w:val="25"/>
  </w:num>
  <w:num w:numId="27" w16cid:durableId="540097111">
    <w:abstractNumId w:val="18"/>
  </w:num>
  <w:num w:numId="28" w16cid:durableId="1568300403">
    <w:abstractNumId w:val="21"/>
  </w:num>
  <w:num w:numId="29" w16cid:durableId="1556047946">
    <w:abstractNumId w:val="29"/>
  </w:num>
  <w:num w:numId="30" w16cid:durableId="945965060">
    <w:abstractNumId w:val="19"/>
  </w:num>
  <w:num w:numId="31" w16cid:durableId="92865043">
    <w:abstractNumId w:val="22"/>
  </w:num>
  <w:num w:numId="32" w16cid:durableId="1087385879">
    <w:abstractNumId w:val="26"/>
  </w:num>
  <w:num w:numId="33" w16cid:durableId="1980957009">
    <w:abstractNumId w:val="33"/>
  </w:num>
  <w:num w:numId="34" w16cid:durableId="94819720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Song, Xiaojing">
    <w15:presenceInfo w15:providerId="AD" w15:userId="S::xiaojing.song@itu.int::b1dd998c-8972-4ce9-a7be-e2479ab3d6fa"/>
  </w15:person>
  <w15:person w15:author="Hans-Karl von Arnim">
    <w15:presenceInfo w15:providerId="None" w15:userId="Hans-Karl von Arnim"/>
  </w15:person>
  <w15:person w15:author="Sinanis, Nick">
    <w15:presenceInfo w15:providerId="AD" w15:userId="S::nick.sinanis@itu.int::85edf828-e15e-47d3-b7fd-0cc9828f2e63"/>
  </w15:person>
  <w15:person w15:author="迪 歆">
    <w15:presenceInfo w15:providerId="Windows Live" w15:userId="04ab0907eec06c6d"/>
  </w15:person>
  <w15:person w15:author="Hans-Karl von Arnim [2]">
    <w15:presenceInfo w15:providerId="AD" w15:userId="S-1-5-21-1403719594-178132055-1555438652-4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97E33"/>
    <w:rsid w:val="000B4052"/>
    <w:rsid w:val="00195A5D"/>
    <w:rsid w:val="001C0C71"/>
    <w:rsid w:val="002519A4"/>
    <w:rsid w:val="00256DDE"/>
    <w:rsid w:val="002826FD"/>
    <w:rsid w:val="0028649D"/>
    <w:rsid w:val="002A5129"/>
    <w:rsid w:val="00321DF9"/>
    <w:rsid w:val="003B397A"/>
    <w:rsid w:val="00424671"/>
    <w:rsid w:val="004B7C5D"/>
    <w:rsid w:val="004D6852"/>
    <w:rsid w:val="00574F69"/>
    <w:rsid w:val="005D7DB7"/>
    <w:rsid w:val="00625ECC"/>
    <w:rsid w:val="00654AEC"/>
    <w:rsid w:val="00677CE4"/>
    <w:rsid w:val="006D507C"/>
    <w:rsid w:val="007448B1"/>
    <w:rsid w:val="007536E0"/>
    <w:rsid w:val="00771D47"/>
    <w:rsid w:val="007A168F"/>
    <w:rsid w:val="007B282A"/>
    <w:rsid w:val="007C34ED"/>
    <w:rsid w:val="007D22C5"/>
    <w:rsid w:val="007E7A05"/>
    <w:rsid w:val="00806035"/>
    <w:rsid w:val="008512ED"/>
    <w:rsid w:val="008B2E2B"/>
    <w:rsid w:val="00924DF3"/>
    <w:rsid w:val="00990270"/>
    <w:rsid w:val="009F6D16"/>
    <w:rsid w:val="00A5088F"/>
    <w:rsid w:val="00A77755"/>
    <w:rsid w:val="00AA2151"/>
    <w:rsid w:val="00AD4F22"/>
    <w:rsid w:val="00B10D1F"/>
    <w:rsid w:val="00B161E5"/>
    <w:rsid w:val="00BA56A2"/>
    <w:rsid w:val="00C04553"/>
    <w:rsid w:val="00D01530"/>
    <w:rsid w:val="00D264F4"/>
    <w:rsid w:val="00D320F1"/>
    <w:rsid w:val="00D80ACD"/>
    <w:rsid w:val="00DF12AF"/>
    <w:rsid w:val="00E86B3B"/>
    <w:rsid w:val="00F20BCF"/>
    <w:rsid w:val="00F54D57"/>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321DF9"/>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321DF9"/>
    <w:pPr>
      <w:spacing w:before="200"/>
      <w:outlineLvl w:val="1"/>
    </w:pPr>
    <w:rPr>
      <w:sz w:val="24"/>
    </w:rPr>
  </w:style>
  <w:style w:type="paragraph" w:styleId="Heading3">
    <w:name w:val="heading 3"/>
    <w:basedOn w:val="Heading1"/>
    <w:next w:val="Normal"/>
    <w:link w:val="Heading3Char"/>
    <w:qFormat/>
    <w:rsid w:val="00321DF9"/>
    <w:pPr>
      <w:tabs>
        <w:tab w:val="clear" w:pos="1134"/>
      </w:tabs>
      <w:spacing w:before="200"/>
      <w:outlineLvl w:val="2"/>
    </w:pPr>
    <w:rPr>
      <w:sz w:val="24"/>
    </w:rPr>
  </w:style>
  <w:style w:type="paragraph" w:styleId="Heading4">
    <w:name w:val="heading 4"/>
    <w:basedOn w:val="Heading3"/>
    <w:next w:val="Normal"/>
    <w:link w:val="Heading4Char"/>
    <w:qFormat/>
    <w:rsid w:val="00321DF9"/>
    <w:pPr>
      <w:outlineLvl w:val="3"/>
    </w:pPr>
  </w:style>
  <w:style w:type="paragraph" w:styleId="Heading5">
    <w:name w:val="heading 5"/>
    <w:basedOn w:val="Heading4"/>
    <w:next w:val="Normal"/>
    <w:link w:val="Heading5Char"/>
    <w:qFormat/>
    <w:rsid w:val="00321DF9"/>
    <w:pPr>
      <w:outlineLvl w:val="4"/>
    </w:pPr>
  </w:style>
  <w:style w:type="paragraph" w:styleId="Heading6">
    <w:name w:val="heading 6"/>
    <w:basedOn w:val="Heading4"/>
    <w:next w:val="Normal"/>
    <w:link w:val="Heading6Char"/>
    <w:qFormat/>
    <w:rsid w:val="00321DF9"/>
    <w:pPr>
      <w:outlineLvl w:val="5"/>
    </w:pPr>
  </w:style>
  <w:style w:type="paragraph" w:styleId="Heading7">
    <w:name w:val="heading 7"/>
    <w:basedOn w:val="Heading6"/>
    <w:next w:val="Normal"/>
    <w:link w:val="Heading7Char"/>
    <w:qFormat/>
    <w:rsid w:val="00321DF9"/>
    <w:pPr>
      <w:outlineLvl w:val="6"/>
    </w:pPr>
  </w:style>
  <w:style w:type="paragraph" w:styleId="Heading8">
    <w:name w:val="heading 8"/>
    <w:basedOn w:val="Heading6"/>
    <w:next w:val="Normal"/>
    <w:link w:val="Heading8Char"/>
    <w:qFormat/>
    <w:rsid w:val="00321DF9"/>
    <w:pPr>
      <w:outlineLvl w:val="7"/>
    </w:pPr>
  </w:style>
  <w:style w:type="paragraph" w:styleId="Heading9">
    <w:name w:val="heading 9"/>
    <w:basedOn w:val="Heading6"/>
    <w:next w:val="Normal"/>
    <w:link w:val="Heading9Char"/>
    <w:qFormat/>
    <w:rsid w:val="00321DF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qFormat/>
    <w:rsid w:val="00AA2151"/>
    <w:pPr>
      <w:spacing w:before="840"/>
      <w:jc w:val="center"/>
      <w:textAlignment w:val="baseline"/>
    </w:pPr>
    <w:rPr>
      <w:b/>
      <w:sz w:val="28"/>
    </w:rPr>
  </w:style>
  <w:style w:type="character" w:customStyle="1" w:styleId="SourceChar">
    <w:name w:val="Source Char"/>
    <w:basedOn w:val="DefaultParagraphFont"/>
    <w:link w:val="Source"/>
    <w:locked/>
    <w:rsid w:val="00AA2151"/>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AA2151"/>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AA2151"/>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AA2151"/>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character" w:customStyle="1" w:styleId="Heading1Char">
    <w:name w:val="Heading 1 Char"/>
    <w:basedOn w:val="DefaultParagraphFont"/>
    <w:link w:val="Heading1"/>
    <w:rsid w:val="00321DF9"/>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321DF9"/>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321DF9"/>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321DF9"/>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321DF9"/>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321DF9"/>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321DF9"/>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321DF9"/>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321DF9"/>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qFormat/>
    <w:rsid w:val="00321DF9"/>
    <w:pPr>
      <w:spacing w:before="360"/>
      <w:textAlignment w:val="baseline"/>
    </w:pPr>
  </w:style>
  <w:style w:type="paragraph" w:customStyle="1" w:styleId="Artheading">
    <w:name w:val="Art_heading"/>
    <w:basedOn w:val="Normal"/>
    <w:next w:val="Normal"/>
    <w:rsid w:val="00321DF9"/>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qFormat/>
    <w:rsid w:val="00321DF9"/>
    <w:pPr>
      <w:keepNext/>
      <w:keepLines/>
      <w:spacing w:before="480"/>
      <w:jc w:val="center"/>
      <w:textAlignment w:val="baseline"/>
    </w:pPr>
    <w:rPr>
      <w:caps/>
      <w:sz w:val="28"/>
    </w:rPr>
  </w:style>
  <w:style w:type="paragraph" w:customStyle="1" w:styleId="Arttitle">
    <w:name w:val="Art_title"/>
    <w:basedOn w:val="Normal"/>
    <w:next w:val="Normal"/>
    <w:qFormat/>
    <w:rsid w:val="00321DF9"/>
    <w:pPr>
      <w:keepNext/>
      <w:keepLines/>
      <w:spacing w:before="240"/>
      <w:jc w:val="center"/>
      <w:textAlignment w:val="baseline"/>
    </w:pPr>
    <w:rPr>
      <w:b/>
      <w:sz w:val="28"/>
    </w:rPr>
  </w:style>
  <w:style w:type="paragraph" w:customStyle="1" w:styleId="ASN1">
    <w:name w:val="ASN.1"/>
    <w:basedOn w:val="Normal"/>
    <w:qFormat/>
    <w:rsid w:val="00321DF9"/>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qFormat/>
    <w:rsid w:val="00321DF9"/>
    <w:pPr>
      <w:keepNext/>
      <w:keepLines/>
      <w:spacing w:before="160"/>
      <w:ind w:left="1134"/>
      <w:textAlignment w:val="baseline"/>
    </w:pPr>
    <w:rPr>
      <w:i/>
    </w:rPr>
  </w:style>
  <w:style w:type="paragraph" w:customStyle="1" w:styleId="ChapNo">
    <w:name w:val="Chap_No"/>
    <w:basedOn w:val="ArtNo"/>
    <w:next w:val="Normal"/>
    <w:qFormat/>
    <w:rsid w:val="00321DF9"/>
    <w:rPr>
      <w:rFonts w:ascii="Times New Roman Bold" w:hAnsi="Times New Roman Bold"/>
      <w:b/>
    </w:rPr>
  </w:style>
  <w:style w:type="paragraph" w:customStyle="1" w:styleId="Chaptitle">
    <w:name w:val="Chap_title"/>
    <w:basedOn w:val="Arttitle"/>
    <w:next w:val="Normal"/>
    <w:qFormat/>
    <w:rsid w:val="00321DF9"/>
  </w:style>
  <w:style w:type="character" w:styleId="EndnoteReference">
    <w:name w:val="endnote reference"/>
    <w:basedOn w:val="DefaultParagraphFont"/>
    <w:qFormat/>
    <w:rsid w:val="00321DF9"/>
    <w:rPr>
      <w:vertAlign w:val="superscript"/>
    </w:rPr>
  </w:style>
  <w:style w:type="paragraph" w:customStyle="1" w:styleId="enumlev1">
    <w:name w:val="enumlev1"/>
    <w:basedOn w:val="Normal"/>
    <w:link w:val="enumlev1Char"/>
    <w:qFormat/>
    <w:rsid w:val="00321DF9"/>
    <w:pPr>
      <w:tabs>
        <w:tab w:val="clear" w:pos="2268"/>
        <w:tab w:val="left" w:pos="2608"/>
        <w:tab w:val="left" w:pos="3345"/>
      </w:tabs>
      <w:spacing w:before="80"/>
      <w:ind w:left="1134" w:hanging="1134"/>
      <w:textAlignment w:val="baseline"/>
    </w:pPr>
  </w:style>
  <w:style w:type="paragraph" w:customStyle="1" w:styleId="enumlev2">
    <w:name w:val="enumlev2"/>
    <w:basedOn w:val="enumlev1"/>
    <w:qFormat/>
    <w:rsid w:val="00321DF9"/>
    <w:pPr>
      <w:ind w:left="1871" w:hanging="737"/>
    </w:pPr>
  </w:style>
  <w:style w:type="paragraph" w:customStyle="1" w:styleId="enumlev3">
    <w:name w:val="enumlev3"/>
    <w:basedOn w:val="enumlev2"/>
    <w:qFormat/>
    <w:rsid w:val="00321DF9"/>
    <w:pPr>
      <w:ind w:left="2268" w:hanging="397"/>
    </w:pPr>
  </w:style>
  <w:style w:type="paragraph" w:customStyle="1" w:styleId="Equation">
    <w:name w:val="Equation"/>
    <w:basedOn w:val="Normal"/>
    <w:qFormat/>
    <w:rsid w:val="00321DF9"/>
    <w:pPr>
      <w:tabs>
        <w:tab w:val="clear" w:pos="1871"/>
        <w:tab w:val="clear" w:pos="2268"/>
        <w:tab w:val="center" w:pos="4820"/>
        <w:tab w:val="right" w:pos="9639"/>
      </w:tabs>
      <w:textAlignment w:val="baseline"/>
    </w:pPr>
  </w:style>
  <w:style w:type="paragraph" w:customStyle="1" w:styleId="Equationlegend">
    <w:name w:val="Equation_legend"/>
    <w:basedOn w:val="NormalIndent"/>
    <w:qFormat/>
    <w:rsid w:val="00321DF9"/>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321DF9"/>
    <w:pPr>
      <w:spacing w:before="20" w:after="240"/>
      <w:textAlignment w:val="baseline"/>
    </w:pPr>
    <w:rPr>
      <w:sz w:val="18"/>
    </w:rPr>
  </w:style>
  <w:style w:type="paragraph" w:customStyle="1" w:styleId="Tabletext">
    <w:name w:val="Table_text"/>
    <w:basedOn w:val="Normal"/>
    <w:link w:val="TabletextChar"/>
    <w:qFormat/>
    <w:rsid w:val="00321DF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qFormat/>
    <w:rsid w:val="00321DF9"/>
    <w:pPr>
      <w:keepNext w:val="0"/>
    </w:pPr>
  </w:style>
  <w:style w:type="paragraph" w:styleId="Footer">
    <w:name w:val="footer"/>
    <w:aliases w:val="pie de página,footer odd,footer,fo"/>
    <w:basedOn w:val="Normal"/>
    <w:link w:val="FooterChar"/>
    <w:qFormat/>
    <w:rsid w:val="00321DF9"/>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aliases w:val="pie de página Char,footer odd Char,footer Char,fo Char"/>
    <w:basedOn w:val="DefaultParagraphFont"/>
    <w:link w:val="Footer"/>
    <w:qFormat/>
    <w:rsid w:val="00321DF9"/>
    <w:rPr>
      <w:rFonts w:ascii="Times New Roman" w:eastAsia="Times New Roman" w:hAnsi="Times New Roman" w:cs="Times New Roman"/>
      <w:caps/>
      <w:noProof/>
      <w:sz w:val="16"/>
      <w:szCs w:val="20"/>
      <w:lang w:val="en-GB"/>
    </w:rPr>
  </w:style>
  <w:style w:type="paragraph" w:customStyle="1" w:styleId="FirstFooter">
    <w:name w:val="FirstFooter"/>
    <w:basedOn w:val="Footer"/>
    <w:qFormat/>
    <w:rsid w:val="00321DF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qFormat/>
    <w:rsid w:val="00321DF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qFormat/>
    <w:rsid w:val="00321DF9"/>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321DF9"/>
    <w:rPr>
      <w:rFonts w:ascii="Times New Roman" w:eastAsia="Times New Roman" w:hAnsi="Times New Roman" w:cs="Times New Roman"/>
      <w:sz w:val="24"/>
      <w:szCs w:val="20"/>
      <w:lang w:val="en-GB"/>
    </w:rPr>
  </w:style>
  <w:style w:type="paragraph" w:customStyle="1" w:styleId="Note">
    <w:name w:val="Note"/>
    <w:basedOn w:val="Normal"/>
    <w:next w:val="Normal"/>
    <w:link w:val="NoteChar"/>
    <w:qFormat/>
    <w:rsid w:val="00321DF9"/>
    <w:pPr>
      <w:tabs>
        <w:tab w:val="left" w:pos="284"/>
      </w:tabs>
      <w:spacing w:before="80"/>
      <w:textAlignment w:val="baseline"/>
    </w:pPr>
    <w:rPr>
      <w:sz w:val="22"/>
    </w:rPr>
  </w:style>
  <w:style w:type="paragraph" w:styleId="Header">
    <w:name w:val="header"/>
    <w:aliases w:val="encabezado,ho,header odd,first,heading one,Odd Header,he,header odd1,header odd2,header,header odd3,header odd4,header odd5,header odd6,header1,header2,header3,header odd11,header odd21,header odd7,header4,header odd8,header odd9,header5"/>
    <w:basedOn w:val="Normal"/>
    <w:link w:val="HeaderChar"/>
    <w:uiPriority w:val="99"/>
    <w:qFormat/>
    <w:rsid w:val="00321DF9"/>
    <w:pPr>
      <w:spacing w:before="0"/>
      <w:jc w:val="center"/>
      <w:textAlignment w:val="baseline"/>
    </w:pPr>
    <w:rPr>
      <w:sz w:val="18"/>
    </w:rPr>
  </w:style>
  <w:style w:type="character" w:customStyle="1" w:styleId="HeaderChar">
    <w:name w:val="Header Char"/>
    <w:aliases w:val="encabezado Char,ho Char,header odd Char,first Char,heading one Char,Odd Header Char,he Char,header odd1 Char,header odd2 Char,header Char,header odd3 Char,header odd4 Char,header odd5 Char,header odd6 Char,header1 Char,header2 Char"/>
    <w:basedOn w:val="DefaultParagraphFont"/>
    <w:link w:val="Header"/>
    <w:uiPriority w:val="99"/>
    <w:qFormat/>
    <w:rsid w:val="00321DF9"/>
    <w:rPr>
      <w:rFonts w:ascii="Times New Roman" w:eastAsia="Times New Roman" w:hAnsi="Times New Roman" w:cs="Times New Roman"/>
      <w:sz w:val="18"/>
      <w:szCs w:val="20"/>
      <w:lang w:val="en-GB"/>
    </w:rPr>
  </w:style>
  <w:style w:type="paragraph" w:styleId="Index1">
    <w:name w:val="index 1"/>
    <w:basedOn w:val="Normal"/>
    <w:next w:val="Normal"/>
    <w:qFormat/>
    <w:rsid w:val="00321DF9"/>
    <w:pPr>
      <w:textAlignment w:val="baseline"/>
    </w:pPr>
  </w:style>
  <w:style w:type="paragraph" w:styleId="Index2">
    <w:name w:val="index 2"/>
    <w:basedOn w:val="Normal"/>
    <w:next w:val="Normal"/>
    <w:qFormat/>
    <w:rsid w:val="00321DF9"/>
    <w:pPr>
      <w:ind w:left="283"/>
      <w:textAlignment w:val="baseline"/>
    </w:pPr>
  </w:style>
  <w:style w:type="paragraph" w:styleId="Index3">
    <w:name w:val="index 3"/>
    <w:basedOn w:val="Normal"/>
    <w:next w:val="Normal"/>
    <w:qFormat/>
    <w:rsid w:val="00321DF9"/>
    <w:pPr>
      <w:ind w:left="566"/>
      <w:textAlignment w:val="baseline"/>
    </w:pPr>
  </w:style>
  <w:style w:type="paragraph" w:customStyle="1" w:styleId="PartNo">
    <w:name w:val="Part_No"/>
    <w:basedOn w:val="AnnexNo"/>
    <w:next w:val="Normal"/>
    <w:qFormat/>
    <w:rsid w:val="00321DF9"/>
  </w:style>
  <w:style w:type="paragraph" w:customStyle="1" w:styleId="Partref">
    <w:name w:val="Part_ref"/>
    <w:basedOn w:val="Annexref"/>
    <w:next w:val="Normal"/>
    <w:qFormat/>
    <w:rsid w:val="00321DF9"/>
  </w:style>
  <w:style w:type="paragraph" w:customStyle="1" w:styleId="Parttitle">
    <w:name w:val="Part_title"/>
    <w:basedOn w:val="Annextitle"/>
    <w:next w:val="Normalaftertitle0"/>
    <w:qFormat/>
    <w:rsid w:val="00321DF9"/>
  </w:style>
  <w:style w:type="paragraph" w:customStyle="1" w:styleId="RecNo">
    <w:name w:val="Rec_No"/>
    <w:basedOn w:val="Normal"/>
    <w:next w:val="Normal"/>
    <w:link w:val="RecNoChar1"/>
    <w:qFormat/>
    <w:rsid w:val="00321DF9"/>
    <w:pPr>
      <w:keepNext/>
      <w:keepLines/>
      <w:spacing w:before="480"/>
      <w:jc w:val="center"/>
      <w:textAlignment w:val="baseline"/>
    </w:pPr>
    <w:rPr>
      <w:caps/>
      <w:sz w:val="28"/>
    </w:rPr>
  </w:style>
  <w:style w:type="paragraph" w:customStyle="1" w:styleId="Rectitle">
    <w:name w:val="Rec_title"/>
    <w:basedOn w:val="RecNo"/>
    <w:next w:val="Normal"/>
    <w:qFormat/>
    <w:rsid w:val="00321DF9"/>
    <w:pPr>
      <w:spacing w:before="240"/>
    </w:pPr>
    <w:rPr>
      <w:rFonts w:ascii="Times New Roman Bold" w:hAnsi="Times New Roman Bold"/>
      <w:b/>
      <w:caps w:val="0"/>
    </w:rPr>
  </w:style>
  <w:style w:type="paragraph" w:customStyle="1" w:styleId="Recref">
    <w:name w:val="Rec_ref"/>
    <w:basedOn w:val="Rectitle"/>
    <w:next w:val="Recdate"/>
    <w:qFormat/>
    <w:rsid w:val="00321DF9"/>
    <w:pPr>
      <w:spacing w:before="120"/>
    </w:pPr>
    <w:rPr>
      <w:rFonts w:ascii="Times New Roman" w:hAnsi="Times New Roman"/>
      <w:b w:val="0"/>
      <w:sz w:val="24"/>
    </w:rPr>
  </w:style>
  <w:style w:type="paragraph" w:customStyle="1" w:styleId="Recdate">
    <w:name w:val="Rec_date"/>
    <w:basedOn w:val="Normal"/>
    <w:next w:val="Normalaftertitle0"/>
    <w:qFormat/>
    <w:rsid w:val="00321DF9"/>
    <w:pPr>
      <w:keepNext/>
      <w:keepLines/>
      <w:jc w:val="right"/>
      <w:textAlignment w:val="baseline"/>
    </w:pPr>
    <w:rPr>
      <w:sz w:val="22"/>
    </w:rPr>
  </w:style>
  <w:style w:type="paragraph" w:customStyle="1" w:styleId="Questiondate">
    <w:name w:val="Question_date"/>
    <w:basedOn w:val="Normal"/>
    <w:next w:val="Normalaftertitle0"/>
    <w:qFormat/>
    <w:rsid w:val="00321DF9"/>
    <w:pPr>
      <w:keepNext/>
      <w:keepLines/>
      <w:jc w:val="right"/>
      <w:textAlignment w:val="baseline"/>
    </w:pPr>
    <w:rPr>
      <w:sz w:val="22"/>
    </w:rPr>
  </w:style>
  <w:style w:type="paragraph" w:customStyle="1" w:styleId="QuestionNo">
    <w:name w:val="Question_No"/>
    <w:basedOn w:val="Normal"/>
    <w:next w:val="Normal"/>
    <w:qFormat/>
    <w:rsid w:val="00321DF9"/>
    <w:pPr>
      <w:keepNext/>
      <w:keepLines/>
      <w:spacing w:before="480"/>
      <w:jc w:val="center"/>
      <w:textAlignment w:val="baseline"/>
    </w:pPr>
    <w:rPr>
      <w:caps/>
      <w:sz w:val="28"/>
    </w:rPr>
  </w:style>
  <w:style w:type="paragraph" w:customStyle="1" w:styleId="Questiontitle">
    <w:name w:val="Question_title"/>
    <w:basedOn w:val="Normal"/>
    <w:next w:val="Normal"/>
    <w:qFormat/>
    <w:rsid w:val="00321DF9"/>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qFormat/>
    <w:rsid w:val="00321DF9"/>
  </w:style>
  <w:style w:type="paragraph" w:customStyle="1" w:styleId="Reftext">
    <w:name w:val="Ref_text"/>
    <w:basedOn w:val="Normal"/>
    <w:qFormat/>
    <w:rsid w:val="00321DF9"/>
    <w:pPr>
      <w:ind w:left="1134" w:hanging="1134"/>
      <w:textAlignment w:val="baseline"/>
    </w:pPr>
  </w:style>
  <w:style w:type="paragraph" w:customStyle="1" w:styleId="Reftitle">
    <w:name w:val="Ref_title"/>
    <w:basedOn w:val="Normal"/>
    <w:next w:val="Reftext"/>
    <w:qFormat/>
    <w:rsid w:val="00321DF9"/>
    <w:pPr>
      <w:spacing w:before="480"/>
      <w:jc w:val="center"/>
      <w:textAlignment w:val="baseline"/>
    </w:pPr>
    <w:rPr>
      <w:caps/>
    </w:rPr>
  </w:style>
  <w:style w:type="paragraph" w:customStyle="1" w:styleId="Repdate">
    <w:name w:val="Rep_date"/>
    <w:basedOn w:val="Recdate"/>
    <w:next w:val="Normalaftertitle0"/>
    <w:qFormat/>
    <w:rsid w:val="00321DF9"/>
  </w:style>
  <w:style w:type="paragraph" w:customStyle="1" w:styleId="RepNo">
    <w:name w:val="Rep_No"/>
    <w:basedOn w:val="RecNo"/>
    <w:next w:val="Reptitle"/>
    <w:qFormat/>
    <w:rsid w:val="00321DF9"/>
  </w:style>
  <w:style w:type="paragraph" w:customStyle="1" w:styleId="Reptitle">
    <w:name w:val="Rep_title"/>
    <w:basedOn w:val="Rectitle"/>
    <w:next w:val="Repref"/>
    <w:qFormat/>
    <w:rsid w:val="00321DF9"/>
  </w:style>
  <w:style w:type="paragraph" w:customStyle="1" w:styleId="Repref">
    <w:name w:val="Rep_ref"/>
    <w:basedOn w:val="Recref"/>
    <w:next w:val="Repdate"/>
    <w:qFormat/>
    <w:rsid w:val="00321DF9"/>
  </w:style>
  <w:style w:type="paragraph" w:customStyle="1" w:styleId="Resdate">
    <w:name w:val="Res_date"/>
    <w:basedOn w:val="Recdate"/>
    <w:next w:val="Normalaftertitle0"/>
    <w:qFormat/>
    <w:rsid w:val="00321DF9"/>
  </w:style>
  <w:style w:type="paragraph" w:customStyle="1" w:styleId="ResNo">
    <w:name w:val="Res_No"/>
    <w:basedOn w:val="RecNo"/>
    <w:next w:val="Normal"/>
    <w:qFormat/>
    <w:rsid w:val="00321DF9"/>
  </w:style>
  <w:style w:type="paragraph" w:customStyle="1" w:styleId="Restitle">
    <w:name w:val="Res_title"/>
    <w:basedOn w:val="Rectitle"/>
    <w:next w:val="Normal"/>
    <w:qFormat/>
    <w:rsid w:val="00321DF9"/>
  </w:style>
  <w:style w:type="paragraph" w:customStyle="1" w:styleId="Resref">
    <w:name w:val="Res_ref"/>
    <w:basedOn w:val="Recref"/>
    <w:next w:val="Resdate"/>
    <w:qFormat/>
    <w:rsid w:val="00321DF9"/>
  </w:style>
  <w:style w:type="paragraph" w:customStyle="1" w:styleId="SectionNo">
    <w:name w:val="Section_No"/>
    <w:basedOn w:val="AnnexNo"/>
    <w:next w:val="Normal"/>
    <w:qFormat/>
    <w:rsid w:val="00321DF9"/>
  </w:style>
  <w:style w:type="paragraph" w:customStyle="1" w:styleId="Sectiontitle">
    <w:name w:val="Section_title"/>
    <w:basedOn w:val="Annextitle"/>
    <w:next w:val="Normalaftertitle0"/>
    <w:qFormat/>
    <w:rsid w:val="00321DF9"/>
  </w:style>
  <w:style w:type="paragraph" w:customStyle="1" w:styleId="SpecialFooter">
    <w:name w:val="Special Footer"/>
    <w:basedOn w:val="Footer"/>
    <w:qFormat/>
    <w:rsid w:val="00321DF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321DF9"/>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link w:val="TablelegendChar"/>
    <w:qFormat/>
    <w:rsid w:val="00321DF9"/>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Char"/>
    <w:qFormat/>
    <w:rsid w:val="00321DF9"/>
    <w:pPr>
      <w:keepNext/>
      <w:spacing w:before="560" w:after="120"/>
      <w:jc w:val="center"/>
      <w:textAlignment w:val="baseline"/>
    </w:pPr>
    <w:rPr>
      <w:caps/>
      <w:sz w:val="20"/>
    </w:rPr>
  </w:style>
  <w:style w:type="paragraph" w:customStyle="1" w:styleId="Tabletitle">
    <w:name w:val="Table_title"/>
    <w:basedOn w:val="Normal"/>
    <w:next w:val="Tabletext"/>
    <w:link w:val="TabletitleChar"/>
    <w:qFormat/>
    <w:rsid w:val="00321DF9"/>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qFormat/>
    <w:rsid w:val="00321DF9"/>
    <w:pPr>
      <w:keepNext/>
      <w:spacing w:before="560"/>
      <w:jc w:val="center"/>
      <w:textAlignment w:val="baseline"/>
    </w:pPr>
    <w:rPr>
      <w:sz w:val="20"/>
    </w:rPr>
  </w:style>
  <w:style w:type="paragraph" w:customStyle="1" w:styleId="Title2">
    <w:name w:val="Title 2"/>
    <w:basedOn w:val="Source"/>
    <w:next w:val="Normal"/>
    <w:qFormat/>
    <w:rsid w:val="00321DF9"/>
    <w:pPr>
      <w:overflowPunct/>
      <w:autoSpaceDE/>
      <w:autoSpaceDN/>
      <w:adjustRightInd/>
      <w:spacing w:before="480"/>
      <w:textAlignment w:val="auto"/>
    </w:pPr>
    <w:rPr>
      <w:b w:val="0"/>
      <w:caps/>
    </w:rPr>
  </w:style>
  <w:style w:type="paragraph" w:customStyle="1" w:styleId="Title3">
    <w:name w:val="Title 3"/>
    <w:basedOn w:val="Title2"/>
    <w:next w:val="Normal"/>
    <w:qFormat/>
    <w:rsid w:val="00321DF9"/>
    <w:pPr>
      <w:spacing w:before="240"/>
    </w:pPr>
    <w:rPr>
      <w:caps w:val="0"/>
    </w:rPr>
  </w:style>
  <w:style w:type="paragraph" w:customStyle="1" w:styleId="Title4">
    <w:name w:val="Title 4"/>
    <w:basedOn w:val="Title3"/>
    <w:next w:val="Heading1"/>
    <w:qFormat/>
    <w:rsid w:val="00321DF9"/>
    <w:rPr>
      <w:b/>
    </w:rPr>
  </w:style>
  <w:style w:type="paragraph" w:customStyle="1" w:styleId="toc0">
    <w:name w:val="toc 0"/>
    <w:basedOn w:val="Normal"/>
    <w:next w:val="TOC1"/>
    <w:qFormat/>
    <w:rsid w:val="00321DF9"/>
    <w:pPr>
      <w:tabs>
        <w:tab w:val="clear" w:pos="1134"/>
        <w:tab w:val="clear" w:pos="1871"/>
        <w:tab w:val="clear" w:pos="2268"/>
        <w:tab w:val="right" w:pos="9781"/>
      </w:tabs>
      <w:textAlignment w:val="baseline"/>
    </w:pPr>
    <w:rPr>
      <w:b/>
    </w:rPr>
  </w:style>
  <w:style w:type="paragraph" w:styleId="TOC1">
    <w:name w:val="toc 1"/>
    <w:basedOn w:val="Normal"/>
    <w:uiPriority w:val="39"/>
    <w:qFormat/>
    <w:rsid w:val="00321DF9"/>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uiPriority w:val="39"/>
    <w:qFormat/>
    <w:rsid w:val="00321DF9"/>
    <w:pPr>
      <w:spacing w:before="120"/>
    </w:pPr>
  </w:style>
  <w:style w:type="paragraph" w:styleId="TOC3">
    <w:name w:val="toc 3"/>
    <w:basedOn w:val="TOC2"/>
    <w:uiPriority w:val="39"/>
    <w:qFormat/>
    <w:rsid w:val="00321DF9"/>
  </w:style>
  <w:style w:type="paragraph" w:styleId="TOC4">
    <w:name w:val="toc 4"/>
    <w:basedOn w:val="TOC3"/>
    <w:uiPriority w:val="39"/>
    <w:qFormat/>
    <w:rsid w:val="00321DF9"/>
  </w:style>
  <w:style w:type="paragraph" w:styleId="TOC5">
    <w:name w:val="toc 5"/>
    <w:basedOn w:val="TOC4"/>
    <w:uiPriority w:val="39"/>
    <w:qFormat/>
    <w:rsid w:val="00321DF9"/>
  </w:style>
  <w:style w:type="paragraph" w:styleId="TOC6">
    <w:name w:val="toc 6"/>
    <w:basedOn w:val="TOC4"/>
    <w:uiPriority w:val="39"/>
    <w:qFormat/>
    <w:rsid w:val="00321DF9"/>
  </w:style>
  <w:style w:type="paragraph" w:styleId="TOC7">
    <w:name w:val="toc 7"/>
    <w:basedOn w:val="TOC4"/>
    <w:uiPriority w:val="39"/>
    <w:qFormat/>
    <w:rsid w:val="00321DF9"/>
  </w:style>
  <w:style w:type="paragraph" w:styleId="TOC8">
    <w:name w:val="toc 8"/>
    <w:basedOn w:val="TOC4"/>
    <w:uiPriority w:val="39"/>
    <w:qFormat/>
    <w:rsid w:val="00321DF9"/>
  </w:style>
  <w:style w:type="character" w:customStyle="1" w:styleId="Appdef">
    <w:name w:val="App_def"/>
    <w:basedOn w:val="DefaultParagraphFont"/>
    <w:qFormat/>
    <w:rsid w:val="00321DF9"/>
    <w:rPr>
      <w:rFonts w:ascii="Times New Roman" w:hAnsi="Times New Roman"/>
      <w:b/>
    </w:rPr>
  </w:style>
  <w:style w:type="character" w:customStyle="1" w:styleId="Appref">
    <w:name w:val="App_ref"/>
    <w:basedOn w:val="DefaultParagraphFont"/>
    <w:qFormat/>
    <w:rsid w:val="00321DF9"/>
  </w:style>
  <w:style w:type="character" w:customStyle="1" w:styleId="Artdef">
    <w:name w:val="Art_def"/>
    <w:basedOn w:val="DefaultParagraphFont"/>
    <w:qFormat/>
    <w:rsid w:val="00321DF9"/>
    <w:rPr>
      <w:rFonts w:ascii="Times New Roman" w:hAnsi="Times New Roman"/>
      <w:b/>
    </w:rPr>
  </w:style>
  <w:style w:type="character" w:customStyle="1" w:styleId="Artref">
    <w:name w:val="Art_ref"/>
    <w:basedOn w:val="DefaultParagraphFont"/>
    <w:qFormat/>
    <w:rsid w:val="00321DF9"/>
  </w:style>
  <w:style w:type="character" w:customStyle="1" w:styleId="Tablefreq">
    <w:name w:val="Table_freq"/>
    <w:basedOn w:val="DefaultParagraphFont"/>
    <w:qFormat/>
    <w:rsid w:val="00321DF9"/>
    <w:rPr>
      <w:b/>
      <w:color w:val="auto"/>
      <w:sz w:val="20"/>
    </w:rPr>
  </w:style>
  <w:style w:type="paragraph" w:customStyle="1" w:styleId="Formal">
    <w:name w:val="Formal"/>
    <w:basedOn w:val="ASN1"/>
    <w:qFormat/>
    <w:rsid w:val="00321DF9"/>
    <w:rPr>
      <w:b w:val="0"/>
    </w:rPr>
  </w:style>
  <w:style w:type="paragraph" w:customStyle="1" w:styleId="Section1">
    <w:name w:val="Section_1"/>
    <w:basedOn w:val="Normal"/>
    <w:qFormat/>
    <w:rsid w:val="00321DF9"/>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qFormat/>
    <w:rsid w:val="00321DF9"/>
    <w:rPr>
      <w:b w:val="0"/>
      <w:i/>
    </w:rPr>
  </w:style>
  <w:style w:type="paragraph" w:customStyle="1" w:styleId="Headingi">
    <w:name w:val="Heading_i"/>
    <w:basedOn w:val="Normal"/>
    <w:next w:val="Normal"/>
    <w:qFormat/>
    <w:rsid w:val="00321DF9"/>
    <w:pPr>
      <w:keepNext/>
      <w:keepLines/>
      <w:spacing w:before="160"/>
      <w:textAlignment w:val="baseline"/>
    </w:pPr>
    <w:rPr>
      <w:i/>
    </w:rPr>
  </w:style>
  <w:style w:type="paragraph" w:customStyle="1" w:styleId="Headingb">
    <w:name w:val="Heading_b"/>
    <w:basedOn w:val="Normal"/>
    <w:next w:val="Normal"/>
    <w:link w:val="HeadingbChar"/>
    <w:qFormat/>
    <w:rsid w:val="00321DF9"/>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qFormat/>
    <w:rsid w:val="00321DF9"/>
    <w:pPr>
      <w:spacing w:after="240"/>
      <w:jc w:val="center"/>
      <w:textAlignment w:val="baseline"/>
    </w:pPr>
    <w:rPr>
      <w:noProof/>
      <w:lang w:eastAsia="zh-CN"/>
    </w:rPr>
  </w:style>
  <w:style w:type="character" w:styleId="PageNumber">
    <w:name w:val="page number"/>
    <w:basedOn w:val="DefaultParagraphFont"/>
    <w:qFormat/>
    <w:rsid w:val="00321DF9"/>
  </w:style>
  <w:style w:type="paragraph" w:customStyle="1" w:styleId="Figuretitle">
    <w:name w:val="Figure_title"/>
    <w:basedOn w:val="Normal"/>
    <w:next w:val="Normal"/>
    <w:link w:val="FiguretitleChar"/>
    <w:qFormat/>
    <w:rsid w:val="00321DF9"/>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qFormat/>
    <w:rsid w:val="00321DF9"/>
    <w:pPr>
      <w:keepNext/>
      <w:keepLines/>
      <w:spacing w:before="480" w:after="120"/>
      <w:jc w:val="center"/>
      <w:textAlignment w:val="baseline"/>
    </w:pPr>
    <w:rPr>
      <w:caps/>
      <w:sz w:val="20"/>
    </w:rPr>
  </w:style>
  <w:style w:type="paragraph" w:customStyle="1" w:styleId="AnnexNo">
    <w:name w:val="Annex_No"/>
    <w:basedOn w:val="Normal"/>
    <w:next w:val="Normal"/>
    <w:qFormat/>
    <w:rsid w:val="00321DF9"/>
    <w:pPr>
      <w:keepNext/>
      <w:keepLines/>
      <w:spacing w:before="480" w:after="80"/>
      <w:jc w:val="center"/>
      <w:textAlignment w:val="baseline"/>
    </w:pPr>
    <w:rPr>
      <w:caps/>
      <w:sz w:val="28"/>
    </w:rPr>
  </w:style>
  <w:style w:type="paragraph" w:customStyle="1" w:styleId="Annexref">
    <w:name w:val="Annex_ref"/>
    <w:basedOn w:val="Normal"/>
    <w:next w:val="Normal"/>
    <w:qFormat/>
    <w:rsid w:val="00321DF9"/>
    <w:pPr>
      <w:keepNext/>
      <w:keepLines/>
      <w:spacing w:after="280"/>
      <w:jc w:val="center"/>
      <w:textAlignment w:val="baseline"/>
    </w:pPr>
  </w:style>
  <w:style w:type="paragraph" w:customStyle="1" w:styleId="Annextitle">
    <w:name w:val="Annex_title"/>
    <w:basedOn w:val="Normal"/>
    <w:next w:val="Normal"/>
    <w:qFormat/>
    <w:rsid w:val="00321DF9"/>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qFormat/>
    <w:rsid w:val="00321DF9"/>
  </w:style>
  <w:style w:type="paragraph" w:customStyle="1" w:styleId="Appendixref">
    <w:name w:val="Appendix_ref"/>
    <w:basedOn w:val="Annexref"/>
    <w:next w:val="Annextitle"/>
    <w:qFormat/>
    <w:rsid w:val="00321DF9"/>
  </w:style>
  <w:style w:type="paragraph" w:customStyle="1" w:styleId="Appendixtitle">
    <w:name w:val="Appendix_title"/>
    <w:basedOn w:val="Annextitle"/>
    <w:next w:val="Normal"/>
    <w:qFormat/>
    <w:rsid w:val="00321DF9"/>
  </w:style>
  <w:style w:type="paragraph" w:customStyle="1" w:styleId="Border">
    <w:name w:val="Border"/>
    <w:basedOn w:val="Normal"/>
    <w:qFormat/>
    <w:rsid w:val="00321DF9"/>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qFormat/>
    <w:rsid w:val="00321DF9"/>
    <w:pPr>
      <w:ind w:left="1134"/>
      <w:textAlignment w:val="baseline"/>
    </w:pPr>
  </w:style>
  <w:style w:type="paragraph" w:styleId="Index4">
    <w:name w:val="index 4"/>
    <w:basedOn w:val="Normal"/>
    <w:next w:val="Normal"/>
    <w:qFormat/>
    <w:rsid w:val="00321DF9"/>
    <w:pPr>
      <w:ind w:left="849"/>
      <w:textAlignment w:val="baseline"/>
    </w:pPr>
  </w:style>
  <w:style w:type="paragraph" w:styleId="Index5">
    <w:name w:val="index 5"/>
    <w:basedOn w:val="Normal"/>
    <w:next w:val="Normal"/>
    <w:qFormat/>
    <w:rsid w:val="00321DF9"/>
    <w:pPr>
      <w:ind w:left="1132"/>
      <w:textAlignment w:val="baseline"/>
    </w:pPr>
  </w:style>
  <w:style w:type="paragraph" w:styleId="Index6">
    <w:name w:val="index 6"/>
    <w:basedOn w:val="Normal"/>
    <w:next w:val="Normal"/>
    <w:qFormat/>
    <w:rsid w:val="00321DF9"/>
    <w:pPr>
      <w:ind w:left="1415"/>
      <w:textAlignment w:val="baseline"/>
    </w:pPr>
  </w:style>
  <w:style w:type="paragraph" w:styleId="Index7">
    <w:name w:val="index 7"/>
    <w:basedOn w:val="Normal"/>
    <w:next w:val="Normal"/>
    <w:qFormat/>
    <w:rsid w:val="00321DF9"/>
    <w:pPr>
      <w:ind w:left="1698"/>
      <w:textAlignment w:val="baseline"/>
    </w:pPr>
  </w:style>
  <w:style w:type="paragraph" w:styleId="IndexHeading">
    <w:name w:val="index heading"/>
    <w:basedOn w:val="Normal"/>
    <w:next w:val="Index1"/>
    <w:qFormat/>
    <w:rsid w:val="00321DF9"/>
    <w:pPr>
      <w:textAlignment w:val="baseline"/>
    </w:pPr>
  </w:style>
  <w:style w:type="character" w:styleId="LineNumber">
    <w:name w:val="line number"/>
    <w:basedOn w:val="DefaultParagraphFont"/>
    <w:qFormat/>
    <w:rsid w:val="00321DF9"/>
  </w:style>
  <w:style w:type="paragraph" w:customStyle="1" w:styleId="Normalaftertitle0">
    <w:name w:val="Normal after title"/>
    <w:basedOn w:val="Normal"/>
    <w:next w:val="Normal"/>
    <w:link w:val="NormalaftertitleChar0"/>
    <w:qFormat/>
    <w:rsid w:val="00321DF9"/>
    <w:pPr>
      <w:spacing w:before="280"/>
      <w:textAlignment w:val="baseline"/>
    </w:pPr>
  </w:style>
  <w:style w:type="paragraph" w:customStyle="1" w:styleId="Proposal">
    <w:name w:val="Proposal"/>
    <w:basedOn w:val="Normal"/>
    <w:next w:val="Normal"/>
    <w:qFormat/>
    <w:rsid w:val="00321DF9"/>
    <w:pPr>
      <w:keepNext/>
      <w:spacing w:before="240"/>
      <w:textAlignment w:val="baseline"/>
    </w:pPr>
    <w:rPr>
      <w:rFonts w:hAnsi="Times New Roman Bold"/>
      <w:b/>
    </w:rPr>
  </w:style>
  <w:style w:type="paragraph" w:customStyle="1" w:styleId="Reasons">
    <w:name w:val="Reasons"/>
    <w:basedOn w:val="Normal"/>
    <w:qFormat/>
    <w:rsid w:val="00321DF9"/>
    <w:pPr>
      <w:tabs>
        <w:tab w:val="clear" w:pos="1871"/>
        <w:tab w:val="clear" w:pos="2268"/>
        <w:tab w:val="left" w:pos="1588"/>
        <w:tab w:val="left" w:pos="1985"/>
      </w:tabs>
      <w:textAlignment w:val="baseline"/>
    </w:pPr>
  </w:style>
  <w:style w:type="paragraph" w:customStyle="1" w:styleId="Section3">
    <w:name w:val="Section_3"/>
    <w:basedOn w:val="Section1"/>
    <w:qFormat/>
    <w:rsid w:val="00321DF9"/>
    <w:rPr>
      <w:b w:val="0"/>
    </w:rPr>
  </w:style>
  <w:style w:type="paragraph" w:customStyle="1" w:styleId="TableTextS5">
    <w:name w:val="Table_TextS5"/>
    <w:basedOn w:val="Normal"/>
    <w:qFormat/>
    <w:rsid w:val="00321DF9"/>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321DF9"/>
    <w:pPr>
      <w:overflowPunct/>
      <w:autoSpaceDE/>
      <w:autoSpaceDN/>
      <w:adjustRightInd/>
      <w:spacing w:before="240"/>
      <w:jc w:val="center"/>
    </w:pPr>
    <w:rPr>
      <w:sz w:val="28"/>
    </w:rPr>
  </w:style>
  <w:style w:type="paragraph" w:customStyle="1" w:styleId="AppArtNo">
    <w:name w:val="App_Art_No"/>
    <w:basedOn w:val="ArtNo"/>
    <w:qFormat/>
    <w:rsid w:val="00321DF9"/>
  </w:style>
  <w:style w:type="paragraph" w:customStyle="1" w:styleId="AppArttitle">
    <w:name w:val="App_Art_title"/>
    <w:basedOn w:val="Arttitle"/>
    <w:qFormat/>
    <w:rsid w:val="00321DF9"/>
  </w:style>
  <w:style w:type="paragraph" w:customStyle="1" w:styleId="ApptoAnnex">
    <w:name w:val="App_to_Annex"/>
    <w:basedOn w:val="AppendixNo"/>
    <w:next w:val="Normal"/>
    <w:qFormat/>
    <w:rsid w:val="00321DF9"/>
  </w:style>
  <w:style w:type="paragraph" w:customStyle="1" w:styleId="Committee">
    <w:name w:val="Committee"/>
    <w:basedOn w:val="Normal"/>
    <w:qFormat/>
    <w:rsid w:val="00321DF9"/>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321DF9"/>
    <w:pPr>
      <w:textAlignment w:val="baseline"/>
    </w:pPr>
    <w:rPr>
      <w:lang w:val="en-US"/>
    </w:rPr>
  </w:style>
  <w:style w:type="paragraph" w:customStyle="1" w:styleId="Part1">
    <w:name w:val="Part_1"/>
    <w:basedOn w:val="Section1"/>
    <w:next w:val="Section1"/>
    <w:qFormat/>
    <w:rsid w:val="00321DF9"/>
    <w:pPr>
      <w:keepNext/>
      <w:keepLines/>
    </w:pPr>
  </w:style>
  <w:style w:type="paragraph" w:customStyle="1" w:styleId="Subsection1">
    <w:name w:val="Subsection_1"/>
    <w:basedOn w:val="Section1"/>
    <w:next w:val="Normalaftertitle0"/>
    <w:qFormat/>
    <w:rsid w:val="00321DF9"/>
  </w:style>
  <w:style w:type="paragraph" w:customStyle="1" w:styleId="Volumetitle">
    <w:name w:val="Volume_title"/>
    <w:basedOn w:val="Normal"/>
    <w:qFormat/>
    <w:rsid w:val="00321DF9"/>
    <w:pPr>
      <w:jc w:val="center"/>
      <w:textAlignment w:val="baseline"/>
    </w:pPr>
    <w:rPr>
      <w:b/>
      <w:bCs/>
      <w:sz w:val="28"/>
      <w:szCs w:val="28"/>
    </w:rPr>
  </w:style>
  <w:style w:type="paragraph" w:customStyle="1" w:styleId="Headingsplit">
    <w:name w:val="Heading_split"/>
    <w:basedOn w:val="Headingi"/>
    <w:qFormat/>
    <w:rsid w:val="00321DF9"/>
    <w:rPr>
      <w:lang w:val="en-US"/>
    </w:rPr>
  </w:style>
  <w:style w:type="paragraph" w:customStyle="1" w:styleId="Normalsplit">
    <w:name w:val="Normal_split"/>
    <w:basedOn w:val="Normal"/>
    <w:qFormat/>
    <w:rsid w:val="00321DF9"/>
    <w:pPr>
      <w:textAlignment w:val="baseline"/>
    </w:pPr>
  </w:style>
  <w:style w:type="character" w:customStyle="1" w:styleId="Provsplit">
    <w:name w:val="Prov_split"/>
    <w:basedOn w:val="DefaultParagraphFont"/>
    <w:qFormat/>
    <w:rsid w:val="00321DF9"/>
    <w:rPr>
      <w:rFonts w:ascii="Times New Roman" w:hAnsi="Times New Roman"/>
      <w:b w:val="0"/>
    </w:rPr>
  </w:style>
  <w:style w:type="paragraph" w:customStyle="1" w:styleId="Tablesplit">
    <w:name w:val="Table_split"/>
    <w:basedOn w:val="Tabletext"/>
    <w:qFormat/>
    <w:rsid w:val="00321DF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21DF9"/>
  </w:style>
  <w:style w:type="paragraph" w:customStyle="1" w:styleId="Methodheading2">
    <w:name w:val="Method_heading2"/>
    <w:basedOn w:val="Heading2"/>
    <w:next w:val="Normal"/>
    <w:qFormat/>
    <w:rsid w:val="00321DF9"/>
  </w:style>
  <w:style w:type="paragraph" w:customStyle="1" w:styleId="Methodheading3">
    <w:name w:val="Method_heading3"/>
    <w:basedOn w:val="Heading3"/>
    <w:next w:val="Normal"/>
    <w:qFormat/>
    <w:rsid w:val="00321DF9"/>
  </w:style>
  <w:style w:type="paragraph" w:customStyle="1" w:styleId="Methodheading4">
    <w:name w:val="Method_heading4"/>
    <w:basedOn w:val="Heading4"/>
    <w:next w:val="Normal"/>
    <w:qFormat/>
    <w:rsid w:val="00321DF9"/>
  </w:style>
  <w:style w:type="paragraph" w:customStyle="1" w:styleId="MethodHeadingb">
    <w:name w:val="Method_Headingb"/>
    <w:basedOn w:val="Headingb"/>
    <w:next w:val="Normal"/>
    <w:qFormat/>
    <w:rsid w:val="00321DF9"/>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321DF9"/>
    <w:pPr>
      <w:spacing w:before="240" w:after="240"/>
      <w:textAlignment w:val="baseline"/>
    </w:pPr>
    <w:rPr>
      <w:i/>
      <w:iCs/>
    </w:rPr>
  </w:style>
  <w:style w:type="character" w:customStyle="1" w:styleId="FiguretitleChar">
    <w:name w:val="Figure_title Char"/>
    <w:basedOn w:val="DefaultParagraphFont"/>
    <w:link w:val="Figuretitle"/>
    <w:qFormat/>
    <w:rsid w:val="00321DF9"/>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321DF9"/>
  </w:style>
  <w:style w:type="paragraph" w:styleId="Signature">
    <w:name w:val="Signature"/>
    <w:basedOn w:val="Normal"/>
    <w:link w:val="SignatureChar"/>
    <w:unhideWhenUsed/>
    <w:rsid w:val="00321DF9"/>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321DF9"/>
    <w:rPr>
      <w:rFonts w:ascii="Times New Roman" w:eastAsia="Times New Roman" w:hAnsi="Times New Roman" w:cs="Times New Roman"/>
      <w:sz w:val="24"/>
      <w:szCs w:val="20"/>
      <w:lang w:val="en-GB"/>
    </w:rPr>
  </w:style>
  <w:style w:type="paragraph" w:customStyle="1" w:styleId="Tablefin">
    <w:name w:val="Table_fin"/>
    <w:basedOn w:val="Normalaftertitle"/>
    <w:qFormat/>
    <w:rsid w:val="00321DF9"/>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qFormat/>
    <w:rsid w:val="00321DF9"/>
    <w:rPr>
      <w:color w:val="0563C1" w:themeColor="hyperlink"/>
      <w:u w:val="single"/>
    </w:rPr>
  </w:style>
  <w:style w:type="character" w:customStyle="1" w:styleId="Recdef">
    <w:name w:val="Rec_def"/>
    <w:basedOn w:val="DefaultParagraphFont"/>
    <w:qFormat/>
    <w:rsid w:val="00321DF9"/>
    <w:rPr>
      <w:b/>
    </w:rPr>
  </w:style>
  <w:style w:type="character" w:customStyle="1" w:styleId="Resdef">
    <w:name w:val="Res_def"/>
    <w:basedOn w:val="DefaultParagraphFont"/>
    <w:qFormat/>
    <w:rsid w:val="00321DF9"/>
    <w:rPr>
      <w:rFonts w:ascii="Times New Roman" w:hAnsi="Times New Roman"/>
      <w:b/>
    </w:rPr>
  </w:style>
  <w:style w:type="character" w:customStyle="1" w:styleId="RecNoChar1">
    <w:name w:val="Rec_No Char1"/>
    <w:basedOn w:val="DefaultParagraphFont"/>
    <w:link w:val="RecNo"/>
    <w:rsid w:val="00321DF9"/>
    <w:rPr>
      <w:rFonts w:ascii="Times New Roman" w:eastAsia="Times New Roman" w:hAnsi="Times New Roman" w:cs="Times New Roman"/>
      <w:caps/>
      <w:sz w:val="28"/>
      <w:szCs w:val="20"/>
      <w:lang w:val="en-GB"/>
    </w:rPr>
  </w:style>
  <w:style w:type="character" w:customStyle="1" w:styleId="href">
    <w:name w:val="href"/>
    <w:basedOn w:val="DefaultParagraphFont"/>
    <w:rsid w:val="00321DF9"/>
  </w:style>
  <w:style w:type="paragraph" w:customStyle="1" w:styleId="HeadingSum">
    <w:name w:val="Heading_Sum"/>
    <w:basedOn w:val="Normal"/>
    <w:next w:val="Normal"/>
    <w:qFormat/>
    <w:rsid w:val="00321DF9"/>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fr-FR"/>
    </w:rPr>
  </w:style>
  <w:style w:type="character" w:customStyle="1" w:styleId="enumlev1Char">
    <w:name w:val="enumlev1 Char"/>
    <w:basedOn w:val="DefaultParagraphFont"/>
    <w:link w:val="enumlev1"/>
    <w:qFormat/>
    <w:locked/>
    <w:rsid w:val="00321DF9"/>
    <w:rPr>
      <w:rFonts w:ascii="Times New Roman" w:eastAsia="Times New Roman" w:hAnsi="Times New Roman" w:cs="Times New Roman"/>
      <w:sz w:val="24"/>
      <w:szCs w:val="20"/>
      <w:lang w:val="en-GB"/>
    </w:rPr>
  </w:style>
  <w:style w:type="character" w:customStyle="1" w:styleId="NormalaftertitleChar">
    <w:name w:val="Normal_after_title Char"/>
    <w:basedOn w:val="DefaultParagraphFont"/>
    <w:link w:val="Normalaftertitle"/>
    <w:rsid w:val="00321DF9"/>
    <w:rPr>
      <w:rFonts w:ascii="Times New Roman" w:eastAsia="Times New Roman" w:hAnsi="Times New Roman" w:cs="Times New Roman"/>
      <w:sz w:val="24"/>
      <w:szCs w:val="20"/>
      <w:lang w:val="en-GB"/>
    </w:rPr>
  </w:style>
  <w:style w:type="character" w:customStyle="1" w:styleId="CallChar">
    <w:name w:val="Call Char"/>
    <w:link w:val="Call"/>
    <w:qFormat/>
    <w:rsid w:val="00321DF9"/>
    <w:rPr>
      <w:rFonts w:ascii="Times New Roman" w:eastAsia="Times New Roman" w:hAnsi="Times New Roman" w:cs="Times New Roman"/>
      <w:i/>
      <w:sz w:val="24"/>
      <w:szCs w:val="20"/>
      <w:lang w:val="en-GB"/>
    </w:rPr>
  </w:style>
  <w:style w:type="character" w:customStyle="1" w:styleId="TabletextChar">
    <w:name w:val="Table_text Char"/>
    <w:link w:val="Tabletext"/>
    <w:qFormat/>
    <w:locked/>
    <w:rsid w:val="00321DF9"/>
    <w:rPr>
      <w:rFonts w:ascii="Times New Roman" w:eastAsia="Times New Roman" w:hAnsi="Times New Roman" w:cs="Times New Roman"/>
      <w:sz w:val="20"/>
      <w:szCs w:val="20"/>
      <w:lang w:val="en-GB"/>
    </w:rPr>
  </w:style>
  <w:style w:type="character" w:customStyle="1" w:styleId="FigureNoChar">
    <w:name w:val="Figure_No Char"/>
    <w:basedOn w:val="DefaultParagraphFont"/>
    <w:link w:val="FigureNo"/>
    <w:qFormat/>
    <w:rsid w:val="00321DF9"/>
    <w:rPr>
      <w:rFonts w:ascii="Times New Roman" w:eastAsia="Times New Roman" w:hAnsi="Times New Roman" w:cs="Times New Roman"/>
      <w:caps/>
      <w:sz w:val="20"/>
      <w:szCs w:val="20"/>
      <w:lang w:val="en-GB"/>
    </w:rPr>
  </w:style>
  <w:style w:type="character" w:customStyle="1" w:styleId="NoteChar">
    <w:name w:val="Note Char"/>
    <w:basedOn w:val="DefaultParagraphFont"/>
    <w:link w:val="Note"/>
    <w:rsid w:val="00321DF9"/>
    <w:rPr>
      <w:rFonts w:ascii="Times New Roman" w:eastAsia="Times New Roman" w:hAnsi="Times New Roman" w:cs="Times New Roman"/>
      <w:szCs w:val="20"/>
      <w:lang w:val="en-GB"/>
    </w:rPr>
  </w:style>
  <w:style w:type="character" w:customStyle="1" w:styleId="NormalaftertitleChar0">
    <w:name w:val="Normal after title Char"/>
    <w:basedOn w:val="DefaultParagraphFont"/>
    <w:link w:val="Normalaftertitle0"/>
    <w:rsid w:val="00321DF9"/>
    <w:rPr>
      <w:rFonts w:ascii="Times New Roman" w:eastAsia="Times New Roman" w:hAnsi="Times New Roman" w:cs="Times New Roman"/>
      <w:sz w:val="24"/>
      <w:szCs w:val="20"/>
      <w:lang w:val="en-GB"/>
    </w:rPr>
  </w:style>
  <w:style w:type="character" w:customStyle="1" w:styleId="TableheadChar">
    <w:name w:val="Table_head Char"/>
    <w:basedOn w:val="DefaultParagraphFont"/>
    <w:link w:val="Tablehead"/>
    <w:locked/>
    <w:rsid w:val="00321DF9"/>
    <w:rPr>
      <w:rFonts w:ascii="Times New Roman Bold" w:eastAsia="Times New Roman" w:hAnsi="Times New Roman Bold" w:cs="Times New Roman Bold"/>
      <w:b/>
      <w:sz w:val="20"/>
      <w:szCs w:val="20"/>
      <w:lang w:val="en-GB"/>
    </w:rPr>
  </w:style>
  <w:style w:type="character" w:customStyle="1" w:styleId="TablelegendChar">
    <w:name w:val="Table_legend Char"/>
    <w:basedOn w:val="DefaultParagraphFont"/>
    <w:link w:val="Tablelegend"/>
    <w:rsid w:val="00321DF9"/>
    <w:rPr>
      <w:rFonts w:ascii="Times New Roman" w:eastAsia="Times New Roman" w:hAnsi="Times New Roman" w:cs="Times New Roman"/>
      <w:sz w:val="18"/>
      <w:szCs w:val="20"/>
      <w:lang w:val="en-GB"/>
    </w:rPr>
  </w:style>
  <w:style w:type="character" w:customStyle="1" w:styleId="TableNoChar">
    <w:name w:val="Table_No Char"/>
    <w:basedOn w:val="DefaultParagraphFont"/>
    <w:link w:val="TableNo"/>
    <w:rsid w:val="00321DF9"/>
    <w:rPr>
      <w:rFonts w:ascii="Times New Roman" w:eastAsia="Times New Roman" w:hAnsi="Times New Roman" w:cs="Times New Roman"/>
      <w:caps/>
      <w:sz w:val="20"/>
      <w:szCs w:val="20"/>
      <w:lang w:val="en-GB"/>
    </w:rPr>
  </w:style>
  <w:style w:type="character" w:customStyle="1" w:styleId="TabletitleChar">
    <w:name w:val="Table_title Char"/>
    <w:link w:val="Tabletitle"/>
    <w:qFormat/>
    <w:locked/>
    <w:rsid w:val="00321DF9"/>
    <w:rPr>
      <w:rFonts w:ascii="Times New Roman Bold" w:eastAsia="Times New Roman" w:hAnsi="Times New Roman Bold" w:cs="Times New Roman"/>
      <w:b/>
      <w:sz w:val="20"/>
      <w:szCs w:val="20"/>
      <w:lang w:val="en-GB"/>
    </w:rPr>
  </w:style>
  <w:style w:type="character" w:customStyle="1" w:styleId="HeadingbChar">
    <w:name w:val="Heading_b Char"/>
    <w:basedOn w:val="DefaultParagraphFont"/>
    <w:link w:val="Headingb"/>
    <w:locked/>
    <w:rsid w:val="00321DF9"/>
    <w:rPr>
      <w:rFonts w:ascii="Times New Roman Bold" w:eastAsia="Times New Roman" w:hAnsi="Times New Roman Bold" w:cs="Times New Roman Bold"/>
      <w:b/>
      <w:sz w:val="24"/>
      <w:szCs w:val="20"/>
      <w:lang w:val="en-GB" w:eastAsia="zh-CN"/>
    </w:rPr>
  </w:style>
  <w:style w:type="character" w:customStyle="1" w:styleId="FigureChar">
    <w:name w:val="Figure Char"/>
    <w:basedOn w:val="FigureNoChar"/>
    <w:link w:val="Figure"/>
    <w:qFormat/>
    <w:rsid w:val="00321DF9"/>
    <w:rPr>
      <w:rFonts w:ascii="Times New Roman" w:eastAsia="Times New Roman" w:hAnsi="Times New Roman" w:cs="Times New Roman"/>
      <w:caps w:val="0"/>
      <w:noProof/>
      <w:sz w:val="24"/>
      <w:szCs w:val="20"/>
      <w:lang w:val="en-GB" w:eastAsia="zh-CN"/>
    </w:rPr>
  </w:style>
  <w:style w:type="paragraph" w:styleId="BalloonText">
    <w:name w:val="Balloon Text"/>
    <w:basedOn w:val="Normal"/>
    <w:link w:val="BalloonTextChar"/>
    <w:unhideWhenUsed/>
    <w:qFormat/>
    <w:rsid w:val="00321DF9"/>
    <w:pPr>
      <w:spacing w:before="0"/>
      <w:textAlignment w:val="baseline"/>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qFormat/>
    <w:rsid w:val="00321DF9"/>
    <w:rPr>
      <w:rFonts w:asciiTheme="majorHAnsi" w:eastAsiaTheme="majorEastAsia" w:hAnsiTheme="majorHAnsi" w:cstheme="majorBidi"/>
      <w:sz w:val="18"/>
      <w:szCs w:val="18"/>
      <w:lang w:val="en-GB"/>
    </w:rPr>
  </w:style>
  <w:style w:type="character" w:styleId="FollowedHyperlink">
    <w:name w:val="FollowedHyperlink"/>
    <w:basedOn w:val="DefaultParagraphFont"/>
    <w:uiPriority w:val="99"/>
    <w:semiHidden/>
    <w:unhideWhenUsed/>
    <w:rsid w:val="00321DF9"/>
    <w:rPr>
      <w:color w:val="954F72" w:themeColor="followedHyperlink"/>
      <w:u w:val="single"/>
    </w:rPr>
  </w:style>
  <w:style w:type="paragraph" w:customStyle="1" w:styleId="AnnexNoTitle">
    <w:name w:val="Annex_NoTitle"/>
    <w:basedOn w:val="Normal"/>
    <w:next w:val="Normalaftertitle"/>
    <w:link w:val="AnnexNoTitleChar"/>
    <w:qFormat/>
    <w:rsid w:val="00321DF9"/>
    <w:pPr>
      <w:keepNext/>
      <w:keepLines/>
      <w:tabs>
        <w:tab w:val="clear" w:pos="1134"/>
        <w:tab w:val="clear" w:pos="1871"/>
        <w:tab w:val="clear" w:pos="2268"/>
        <w:tab w:val="left" w:pos="794"/>
        <w:tab w:val="left" w:pos="1191"/>
        <w:tab w:val="left" w:pos="1588"/>
        <w:tab w:val="left" w:pos="1985"/>
      </w:tabs>
      <w:spacing w:before="480" w:after="80"/>
      <w:jc w:val="center"/>
      <w:textAlignment w:val="baseline"/>
    </w:pPr>
    <w:rPr>
      <w:rFonts w:eastAsia="MS Mincho"/>
      <w:b/>
      <w:sz w:val="28"/>
      <w:lang w:val="fr-FR"/>
    </w:rPr>
  </w:style>
  <w:style w:type="character" w:customStyle="1" w:styleId="AnnexNoTitleChar">
    <w:name w:val="Annex_NoTitle Char"/>
    <w:basedOn w:val="DefaultParagraphFont"/>
    <w:link w:val="AnnexNoTitle"/>
    <w:rsid w:val="00321DF9"/>
    <w:rPr>
      <w:rFonts w:ascii="Times New Roman" w:eastAsia="MS Mincho" w:hAnsi="Times New Roman" w:cs="Times New Roman"/>
      <w:b/>
      <w:sz w:val="28"/>
      <w:szCs w:val="20"/>
      <w:lang w:val="fr-FR"/>
    </w:rPr>
  </w:style>
  <w:style w:type="paragraph" w:styleId="CommentText">
    <w:name w:val="annotation text"/>
    <w:basedOn w:val="Normal"/>
    <w:link w:val="CommentTextChar"/>
    <w:unhideWhenUsed/>
    <w:qFormat/>
    <w:rsid w:val="00321DF9"/>
    <w:pPr>
      <w:textAlignment w:val="baseline"/>
    </w:pPr>
    <w:rPr>
      <w:rFonts w:eastAsiaTheme="minorEastAsia"/>
      <w:sz w:val="20"/>
    </w:rPr>
  </w:style>
  <w:style w:type="character" w:customStyle="1" w:styleId="CommentTextChar">
    <w:name w:val="Comment Text Char"/>
    <w:basedOn w:val="DefaultParagraphFont"/>
    <w:link w:val="CommentText"/>
    <w:qFormat/>
    <w:rsid w:val="00321DF9"/>
    <w:rPr>
      <w:rFonts w:ascii="Times New Roman" w:eastAsiaTheme="minorEastAsia" w:hAnsi="Times New Roman" w:cs="Times New Roman"/>
      <w:sz w:val="20"/>
      <w:szCs w:val="20"/>
      <w:lang w:val="en-GB"/>
    </w:rPr>
  </w:style>
  <w:style w:type="paragraph" w:styleId="CommentSubject">
    <w:name w:val="annotation subject"/>
    <w:basedOn w:val="CommentText"/>
    <w:next w:val="CommentText"/>
    <w:link w:val="CommentSubjectChar"/>
    <w:unhideWhenUsed/>
    <w:qFormat/>
    <w:rsid w:val="00321DF9"/>
    <w:pPr>
      <w:tabs>
        <w:tab w:val="left" w:pos="794"/>
        <w:tab w:val="left" w:pos="1191"/>
        <w:tab w:val="left" w:pos="1588"/>
        <w:tab w:val="left" w:pos="1985"/>
      </w:tabs>
    </w:pPr>
    <w:rPr>
      <w:b/>
      <w:bCs/>
      <w:sz w:val="24"/>
      <w:lang w:val="fr-FR"/>
    </w:rPr>
  </w:style>
  <w:style w:type="character" w:customStyle="1" w:styleId="CommentSubjectChar">
    <w:name w:val="Comment Subject Char"/>
    <w:basedOn w:val="CommentTextChar"/>
    <w:link w:val="CommentSubject"/>
    <w:qFormat/>
    <w:rsid w:val="00321DF9"/>
    <w:rPr>
      <w:rFonts w:ascii="Times New Roman" w:eastAsiaTheme="minorEastAsia" w:hAnsi="Times New Roman" w:cs="Times New Roman"/>
      <w:b/>
      <w:bCs/>
      <w:sz w:val="24"/>
      <w:szCs w:val="20"/>
      <w:lang w:val="fr-FR"/>
    </w:rPr>
  </w:style>
  <w:style w:type="character" w:styleId="CommentReference">
    <w:name w:val="annotation reference"/>
    <w:basedOn w:val="DefaultParagraphFont"/>
    <w:unhideWhenUsed/>
    <w:qFormat/>
    <w:rsid w:val="00321DF9"/>
    <w:rPr>
      <w:sz w:val="21"/>
      <w:szCs w:val="21"/>
    </w:rPr>
  </w:style>
  <w:style w:type="table" w:styleId="TableGrid">
    <w:name w:val="Table Grid"/>
    <w:basedOn w:val="TableNormal"/>
    <w:rsid w:val="00321DF9"/>
    <w:pPr>
      <w:spacing w:after="0" w:line="240" w:lineRule="auto"/>
    </w:pPr>
    <w:rPr>
      <w:rFonts w:ascii="Times New Roman" w:eastAsiaTheme="minorEastAsia"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mary">
    <w:name w:val="Summary"/>
    <w:basedOn w:val="Normal"/>
    <w:next w:val="Normalaftertitle"/>
    <w:qFormat/>
    <w:rsid w:val="00321DF9"/>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fr-FR"/>
    </w:rPr>
  </w:style>
  <w:style w:type="paragraph" w:styleId="Revision">
    <w:name w:val="Revision"/>
    <w:hidden/>
    <w:uiPriority w:val="99"/>
    <w:unhideWhenUsed/>
    <w:rsid w:val="00321DF9"/>
    <w:pPr>
      <w:spacing w:after="0" w:line="240" w:lineRule="auto"/>
    </w:pPr>
    <w:rPr>
      <w:rFonts w:ascii="Times New Roman" w:eastAsiaTheme="minorEastAsia" w:hAnsi="Times New Roman" w:cs="Times New Roman"/>
      <w:sz w:val="24"/>
      <w:szCs w:val="20"/>
      <w:lang w:val="en-GB"/>
    </w:rPr>
  </w:style>
  <w:style w:type="paragraph" w:customStyle="1" w:styleId="AppendixNoTitle">
    <w:name w:val="Appendix_NoTitle"/>
    <w:basedOn w:val="AnnexNoTitle"/>
    <w:next w:val="Normal"/>
    <w:rsid w:val="00321DF9"/>
    <w:rPr>
      <w:rFonts w:eastAsia="Times New Roman"/>
    </w:rPr>
  </w:style>
  <w:style w:type="paragraph" w:customStyle="1" w:styleId="tocpart">
    <w:name w:val="tocpart"/>
    <w:basedOn w:val="Normal"/>
    <w:rsid w:val="00321DF9"/>
    <w:pPr>
      <w:tabs>
        <w:tab w:val="clear" w:pos="1134"/>
        <w:tab w:val="clear" w:pos="1871"/>
        <w:tab w:val="clear" w:pos="2268"/>
        <w:tab w:val="left" w:pos="2693"/>
        <w:tab w:val="left" w:pos="8789"/>
        <w:tab w:val="right" w:pos="9639"/>
      </w:tabs>
      <w:ind w:left="2693" w:hanging="2693"/>
      <w:jc w:val="both"/>
      <w:textAlignment w:val="baseline"/>
    </w:pPr>
    <w:rPr>
      <w:rFonts w:eastAsiaTheme="minorEastAsia"/>
      <w:lang w:val="fr-FR"/>
    </w:rPr>
  </w:style>
  <w:style w:type="paragraph" w:customStyle="1" w:styleId="Blanc">
    <w:name w:val="Blanc"/>
    <w:basedOn w:val="Normal"/>
    <w:next w:val="Tabletext"/>
    <w:rsid w:val="00321DF9"/>
    <w:pPr>
      <w:keepNext/>
      <w:keepLines/>
      <w:tabs>
        <w:tab w:val="clear" w:pos="1134"/>
        <w:tab w:val="clear" w:pos="1871"/>
        <w:tab w:val="clear" w:pos="2268"/>
      </w:tabs>
      <w:spacing w:before="0"/>
      <w:jc w:val="both"/>
      <w:textAlignment w:val="baseline"/>
    </w:pPr>
    <w:rPr>
      <w:rFonts w:eastAsiaTheme="minorEastAsia"/>
      <w:sz w:val="16"/>
    </w:rPr>
  </w:style>
  <w:style w:type="paragraph" w:customStyle="1" w:styleId="Line">
    <w:name w:val="Line"/>
    <w:basedOn w:val="Normal"/>
    <w:next w:val="Normal"/>
    <w:rsid w:val="00321DF9"/>
    <w:pPr>
      <w:pBdr>
        <w:top w:val="single" w:sz="6" w:space="1" w:color="auto"/>
      </w:pBdr>
      <w:tabs>
        <w:tab w:val="clear" w:pos="1134"/>
        <w:tab w:val="clear" w:pos="1871"/>
        <w:tab w:val="clear" w:pos="2268"/>
      </w:tabs>
      <w:spacing w:before="240"/>
      <w:ind w:left="3997" w:right="3997"/>
      <w:jc w:val="center"/>
      <w:textAlignment w:val="baseline"/>
    </w:pPr>
    <w:rPr>
      <w:rFonts w:eastAsiaTheme="minorEastAsia"/>
      <w:sz w:val="20"/>
    </w:rPr>
  </w:style>
  <w:style w:type="paragraph" w:customStyle="1" w:styleId="toctemp">
    <w:name w:val="toctemp"/>
    <w:basedOn w:val="Normal"/>
    <w:rsid w:val="00321DF9"/>
    <w:pPr>
      <w:tabs>
        <w:tab w:val="clear" w:pos="1134"/>
        <w:tab w:val="clear" w:pos="1871"/>
        <w:tab w:val="clear" w:pos="2268"/>
        <w:tab w:val="left" w:pos="2693"/>
        <w:tab w:val="left" w:leader="dot" w:pos="8789"/>
        <w:tab w:val="right" w:pos="9639"/>
      </w:tabs>
      <w:ind w:left="2693" w:right="964" w:hanging="2693"/>
      <w:jc w:val="both"/>
      <w:textAlignment w:val="baseline"/>
    </w:pPr>
    <w:rPr>
      <w:rFonts w:eastAsiaTheme="minorEastAsia"/>
      <w:lang w:val="fr-FR"/>
    </w:rPr>
  </w:style>
  <w:style w:type="paragraph" w:customStyle="1" w:styleId="TableLegendNote">
    <w:name w:val="Table_Legend_Note"/>
    <w:basedOn w:val="Tablelegend"/>
    <w:next w:val="Tablelegend"/>
    <w:rsid w:val="00321DF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customStyle="1" w:styleId="TableText0">
    <w:name w:val="Table_Text"/>
    <w:basedOn w:val="Normal"/>
    <w:rsid w:val="00321DF9"/>
    <w:pPr>
      <w:keepNext/>
      <w:tabs>
        <w:tab w:val="clear" w:pos="1134"/>
        <w:tab w:val="clear" w:pos="1871"/>
        <w:tab w:val="clear" w:pos="2268"/>
        <w:tab w:val="left" w:pos="794"/>
        <w:tab w:val="left" w:pos="1191"/>
        <w:tab w:val="left" w:pos="1588"/>
        <w:tab w:val="left" w:pos="1985"/>
      </w:tabs>
      <w:overflowPunct/>
      <w:autoSpaceDE/>
      <w:autoSpaceDN/>
      <w:adjustRightInd/>
      <w:spacing w:before="142" w:after="142" w:line="199" w:lineRule="exact"/>
      <w:jc w:val="both"/>
    </w:pPr>
    <w:rPr>
      <w:rFonts w:ascii="Helv" w:eastAsiaTheme="minorEastAsia" w:hAnsi="Helv" w:cs="Helv"/>
      <w:sz w:val="18"/>
      <w:lang w:eastAsia="ru-RU"/>
    </w:rPr>
  </w:style>
  <w:style w:type="paragraph" w:styleId="EndnoteText">
    <w:name w:val="endnote text"/>
    <w:basedOn w:val="Normal"/>
    <w:link w:val="EndnoteTextChar"/>
    <w:rsid w:val="00321DF9"/>
    <w:pPr>
      <w:tabs>
        <w:tab w:val="clear" w:pos="1134"/>
        <w:tab w:val="clear" w:pos="1871"/>
        <w:tab w:val="clear" w:pos="2268"/>
        <w:tab w:val="left" w:pos="794"/>
        <w:tab w:val="left" w:pos="1191"/>
        <w:tab w:val="left" w:pos="1588"/>
        <w:tab w:val="left" w:pos="1985"/>
      </w:tabs>
      <w:spacing w:before="0"/>
      <w:jc w:val="both"/>
      <w:textAlignment w:val="baseline"/>
    </w:pPr>
    <w:rPr>
      <w:rFonts w:eastAsia="MS Mincho"/>
      <w:sz w:val="20"/>
      <w:lang w:val="fr-FR"/>
    </w:rPr>
  </w:style>
  <w:style w:type="character" w:customStyle="1" w:styleId="EndnoteTextChar">
    <w:name w:val="Endnote Text Char"/>
    <w:basedOn w:val="DefaultParagraphFont"/>
    <w:link w:val="EndnoteText"/>
    <w:rsid w:val="00321DF9"/>
    <w:rPr>
      <w:rFonts w:ascii="Times New Roman" w:eastAsia="MS Mincho" w:hAnsi="Times New Roman" w:cs="Times New Roman"/>
      <w:sz w:val="20"/>
      <w:szCs w:val="20"/>
      <w:lang w:val="fr-FR"/>
    </w:rPr>
  </w:style>
  <w:style w:type="character" w:customStyle="1" w:styleId="DocumentMapChar">
    <w:name w:val="Document Map Char"/>
    <w:basedOn w:val="DefaultParagraphFont"/>
    <w:link w:val="DocumentMap"/>
    <w:rsid w:val="00321DF9"/>
    <w:rPr>
      <w:rFonts w:ascii="Tahoma" w:eastAsiaTheme="minorEastAsia" w:hAnsi="Tahoma" w:cs="Tahoma"/>
      <w:sz w:val="16"/>
      <w:szCs w:val="16"/>
      <w:lang w:val="fr-FR"/>
    </w:rPr>
  </w:style>
  <w:style w:type="paragraph" w:styleId="DocumentMap">
    <w:name w:val="Document Map"/>
    <w:basedOn w:val="Normal"/>
    <w:link w:val="DocumentMapChar"/>
    <w:rsid w:val="00321DF9"/>
    <w:pPr>
      <w:tabs>
        <w:tab w:val="clear" w:pos="1134"/>
        <w:tab w:val="clear" w:pos="1871"/>
        <w:tab w:val="clear" w:pos="2268"/>
        <w:tab w:val="left" w:pos="794"/>
        <w:tab w:val="left" w:pos="1191"/>
        <w:tab w:val="left" w:pos="1588"/>
        <w:tab w:val="left" w:pos="1985"/>
      </w:tabs>
      <w:jc w:val="both"/>
      <w:textAlignment w:val="baseline"/>
    </w:pPr>
    <w:rPr>
      <w:rFonts w:ascii="Tahoma" w:eastAsiaTheme="minorEastAsia" w:hAnsi="Tahoma" w:cs="Tahoma"/>
      <w:sz w:val="16"/>
      <w:szCs w:val="16"/>
      <w:lang w:val="fr-FR"/>
    </w:rPr>
  </w:style>
  <w:style w:type="character" w:customStyle="1" w:styleId="DocumentMapChar1">
    <w:name w:val="Document Map Char1"/>
    <w:basedOn w:val="DefaultParagraphFont"/>
    <w:semiHidden/>
    <w:rsid w:val="00321DF9"/>
    <w:rPr>
      <w:rFonts w:ascii="Segoe UI" w:eastAsia="Times New Roman" w:hAnsi="Segoe UI" w:cs="Segoe UI"/>
      <w:sz w:val="16"/>
      <w:szCs w:val="16"/>
      <w:lang w:val="en-GB"/>
    </w:rPr>
  </w:style>
  <w:style w:type="character" w:customStyle="1" w:styleId="1">
    <w:name w:val="見出しマップ (文字)1"/>
    <w:basedOn w:val="DefaultParagraphFont"/>
    <w:semiHidden/>
    <w:rsid w:val="00321DF9"/>
    <w:rPr>
      <w:rFonts w:ascii="Meiryo UI" w:eastAsia="Meiryo UI" w:hAnsi="Times New Roman"/>
      <w:sz w:val="18"/>
      <w:szCs w:val="18"/>
      <w:lang w:val="en-GB" w:eastAsia="en-US"/>
    </w:rPr>
  </w:style>
  <w:style w:type="character" w:customStyle="1" w:styleId="10">
    <w:name w:val="未处理的提及1"/>
    <w:basedOn w:val="DefaultParagraphFont"/>
    <w:uiPriority w:val="99"/>
    <w:semiHidden/>
    <w:unhideWhenUsed/>
    <w:rsid w:val="00321DF9"/>
    <w:rPr>
      <w:color w:val="605E5C"/>
      <w:shd w:val="clear" w:color="auto" w:fill="E1DFDD"/>
    </w:rPr>
  </w:style>
  <w:style w:type="paragraph" w:styleId="NormalWeb">
    <w:name w:val="Normal (Web)"/>
    <w:basedOn w:val="Normal"/>
    <w:uiPriority w:val="99"/>
    <w:unhideWhenUsed/>
    <w:rsid w:val="00321DF9"/>
    <w:pPr>
      <w:tabs>
        <w:tab w:val="clear" w:pos="1134"/>
        <w:tab w:val="clear" w:pos="1871"/>
        <w:tab w:val="clear" w:pos="2268"/>
      </w:tabs>
      <w:overflowPunct/>
      <w:autoSpaceDE/>
      <w:autoSpaceDN/>
      <w:adjustRightInd/>
      <w:spacing w:before="100" w:beforeAutospacing="1" w:after="100" w:afterAutospacing="1"/>
    </w:pPr>
    <w:rPr>
      <w:rFonts w:eastAsiaTheme="minorEastAsia"/>
      <w:szCs w:val="24"/>
      <w:lang w:val="de-DE" w:eastAsia="de-DE"/>
    </w:rPr>
  </w:style>
  <w:style w:type="character" w:customStyle="1" w:styleId="11">
    <w:name w:val="未解決のメンション1"/>
    <w:basedOn w:val="DefaultParagraphFont"/>
    <w:uiPriority w:val="99"/>
    <w:semiHidden/>
    <w:unhideWhenUsed/>
    <w:rsid w:val="00321DF9"/>
    <w:rPr>
      <w:color w:val="605E5C"/>
      <w:shd w:val="clear" w:color="auto" w:fill="E1DFDD"/>
    </w:rPr>
  </w:style>
  <w:style w:type="paragraph" w:styleId="Caption">
    <w:name w:val="caption"/>
    <w:basedOn w:val="Normal"/>
    <w:next w:val="Normal"/>
    <w:unhideWhenUsed/>
    <w:qFormat/>
    <w:rsid w:val="00321DF9"/>
    <w:pPr>
      <w:tabs>
        <w:tab w:val="clear" w:pos="1134"/>
        <w:tab w:val="clear" w:pos="1871"/>
        <w:tab w:val="clear" w:pos="2268"/>
        <w:tab w:val="left" w:pos="794"/>
        <w:tab w:val="left" w:pos="1191"/>
        <w:tab w:val="left" w:pos="1588"/>
        <w:tab w:val="left" w:pos="1985"/>
      </w:tabs>
      <w:spacing w:before="0" w:after="200"/>
      <w:jc w:val="both"/>
      <w:textAlignment w:val="baseline"/>
    </w:pPr>
    <w:rPr>
      <w:rFonts w:eastAsiaTheme="minorEastAsia"/>
      <w:b/>
      <w:bCs/>
      <w:color w:val="4472C4" w:themeColor="accent1"/>
      <w:sz w:val="18"/>
      <w:szCs w:val="18"/>
      <w:lang w:val="fr-FR"/>
    </w:rPr>
  </w:style>
  <w:style w:type="character" w:customStyle="1" w:styleId="BalloonTextChar1">
    <w:name w:val="Balloon Text Char1"/>
    <w:basedOn w:val="DefaultParagraphFont"/>
    <w:rsid w:val="00321DF9"/>
    <w:rPr>
      <w:rFonts w:ascii="Segoe UI" w:hAnsi="Segoe UI" w:cs="Segoe UI"/>
      <w:sz w:val="18"/>
      <w:szCs w:val="18"/>
      <w:lang w:val="fr-FR" w:eastAsia="en-US"/>
    </w:rPr>
  </w:style>
  <w:style w:type="character" w:customStyle="1" w:styleId="CommentTextChar1">
    <w:name w:val="Comment Text Char1"/>
    <w:basedOn w:val="DefaultParagraphFont"/>
    <w:semiHidden/>
    <w:rsid w:val="00321DF9"/>
    <w:rPr>
      <w:lang w:val="fr-FR" w:eastAsia="en-US"/>
    </w:rPr>
  </w:style>
  <w:style w:type="character" w:customStyle="1" w:styleId="CommentSubjectChar1">
    <w:name w:val="Comment Subject Char1"/>
    <w:basedOn w:val="CommentTextChar1"/>
    <w:semiHidden/>
    <w:rsid w:val="00321DF9"/>
    <w:rPr>
      <w:b/>
      <w:bCs/>
      <w:lang w:val="fr-FR" w:eastAsia="en-US"/>
    </w:rPr>
  </w:style>
  <w:style w:type="character" w:styleId="Strong">
    <w:name w:val="Strong"/>
    <w:basedOn w:val="DefaultParagraphFont"/>
    <w:qFormat/>
    <w:rsid w:val="00321DF9"/>
    <w:rPr>
      <w:b/>
      <w:bCs/>
    </w:rPr>
  </w:style>
  <w:style w:type="character" w:styleId="PlaceholderText">
    <w:name w:val="Placeholder Text"/>
    <w:basedOn w:val="DefaultParagraphFont"/>
    <w:uiPriority w:val="99"/>
    <w:semiHidden/>
    <w:rsid w:val="00321DF9"/>
    <w:rPr>
      <w:color w:val="808080"/>
    </w:rPr>
  </w:style>
  <w:style w:type="numbering" w:customStyle="1" w:styleId="NoList1">
    <w:name w:val="No List1"/>
    <w:next w:val="NoList"/>
    <w:uiPriority w:val="99"/>
    <w:semiHidden/>
    <w:unhideWhenUsed/>
    <w:rsid w:val="00321DF9"/>
  </w:style>
  <w:style w:type="character" w:customStyle="1" w:styleId="12">
    <w:name w:val="吹き出し (文字)1"/>
    <w:basedOn w:val="DefaultParagraphFont"/>
    <w:uiPriority w:val="99"/>
    <w:semiHidden/>
    <w:rsid w:val="00321DF9"/>
    <w:rPr>
      <w:rFonts w:asciiTheme="majorHAnsi" w:eastAsiaTheme="majorEastAsia" w:hAnsiTheme="majorHAnsi" w:cstheme="majorBidi"/>
      <w:sz w:val="18"/>
      <w:szCs w:val="18"/>
      <w:lang w:val="en-GB" w:eastAsia="en-US"/>
    </w:rPr>
  </w:style>
  <w:style w:type="paragraph" w:customStyle="1" w:styleId="2">
    <w:name w:val="2"/>
    <w:basedOn w:val="Note"/>
    <w:rsid w:val="00321DF9"/>
    <w:pPr>
      <w:tabs>
        <w:tab w:val="clear" w:pos="284"/>
        <w:tab w:val="clear" w:pos="1134"/>
        <w:tab w:val="clear" w:pos="1871"/>
        <w:tab w:val="clear" w:pos="2268"/>
      </w:tabs>
      <w:ind w:firstLine="720"/>
      <w:jc w:val="both"/>
    </w:pPr>
    <w:rPr>
      <w:rFonts w:eastAsiaTheme="minorEastAsia"/>
    </w:rPr>
  </w:style>
  <w:style w:type="character" w:customStyle="1" w:styleId="UnresolvedMention1">
    <w:name w:val="Unresolved Mention1"/>
    <w:basedOn w:val="DefaultParagraphFont"/>
    <w:uiPriority w:val="99"/>
    <w:semiHidden/>
    <w:unhideWhenUsed/>
    <w:rsid w:val="00321DF9"/>
    <w:rPr>
      <w:color w:val="605E5C"/>
      <w:shd w:val="clear" w:color="auto" w:fill="E1DFDD"/>
    </w:rPr>
  </w:style>
  <w:style w:type="character" w:styleId="UnresolvedMention">
    <w:name w:val="Unresolved Mention"/>
    <w:basedOn w:val="DefaultParagraphFont"/>
    <w:uiPriority w:val="99"/>
    <w:semiHidden/>
    <w:unhideWhenUsed/>
    <w:rsid w:val="00321DF9"/>
    <w:rPr>
      <w:color w:val="605E5C"/>
      <w:shd w:val="clear" w:color="auto" w:fill="E1DFDD"/>
    </w:rPr>
  </w:style>
  <w:style w:type="paragraph" w:styleId="TOCHeading">
    <w:name w:val="TOC Heading"/>
    <w:basedOn w:val="Heading1"/>
    <w:next w:val="Normal"/>
    <w:uiPriority w:val="39"/>
    <w:semiHidden/>
    <w:unhideWhenUsed/>
    <w:qFormat/>
    <w:rsid w:val="00321DF9"/>
    <w:pPr>
      <w:spacing w:before="240"/>
      <w:ind w:left="0" w:firstLine="0"/>
      <w:outlineLvl w:val="9"/>
    </w:pPr>
    <w:rPr>
      <w:rFonts w:asciiTheme="majorHAnsi" w:eastAsiaTheme="majorEastAsia" w:hAnsiTheme="majorHAnsi" w:cstheme="majorBidi"/>
      <w:b w:val="0"/>
      <w:color w:val="2F5496" w:themeColor="accent1" w:themeShade="BF"/>
      <w:sz w:val="32"/>
      <w:szCs w:val="32"/>
    </w:rPr>
  </w:style>
  <w:style w:type="paragraph" w:styleId="TOC9">
    <w:name w:val="toc 9"/>
    <w:basedOn w:val="Normal"/>
    <w:next w:val="Normal"/>
    <w:autoRedefine/>
    <w:uiPriority w:val="39"/>
    <w:unhideWhenUsed/>
    <w:rsid w:val="00321DF9"/>
    <w:pPr>
      <w:tabs>
        <w:tab w:val="clear" w:pos="1134"/>
        <w:tab w:val="clear" w:pos="1871"/>
        <w:tab w:val="clear" w:pos="2268"/>
      </w:tabs>
      <w:overflowPunct/>
      <w:autoSpaceDE/>
      <w:autoSpaceDN/>
      <w:adjustRightInd/>
      <w:spacing w:before="0" w:after="100" w:line="259" w:lineRule="auto"/>
      <w:ind w:left="1760"/>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package" Target="embeddings/Microsoft_Visio_Drawing1.vsdx"/><Relationship Id="rId18" Type="http://schemas.openxmlformats.org/officeDocument/2006/relationships/image" Target="media/image9.emf"/><Relationship Id="rId26" Type="http://schemas.openxmlformats.org/officeDocument/2006/relationships/comments" Target="comments.xml"/><Relationship Id="rId3" Type="http://schemas.openxmlformats.org/officeDocument/2006/relationships/settings" Target="settings.xml"/><Relationship Id="rId21" Type="http://schemas.openxmlformats.org/officeDocument/2006/relationships/package" Target="embeddings/Microsoft_Visio_Drawing5.vsdx"/><Relationship Id="rId7" Type="http://schemas.openxmlformats.org/officeDocument/2006/relationships/hyperlink" Target="https://www.itu.int/rec/R-REC-M.541/en" TargetMode="External"/><Relationship Id="rId12" Type="http://schemas.openxmlformats.org/officeDocument/2006/relationships/image" Target="media/image6.emf"/><Relationship Id="rId17" Type="http://schemas.openxmlformats.org/officeDocument/2006/relationships/package" Target="embeddings/Microsoft_Visio_Drawing3.vsdx"/><Relationship Id="rId25" Type="http://schemas.openxmlformats.org/officeDocument/2006/relationships/package" Target="embeddings/Microsoft_Visio_Drawing7.vsdx"/><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0.emf"/><Relationship Id="rId29"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package" Target="embeddings/Microsoft_Visio_Drawing.vsdx"/><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package" Target="embeddings/Microsoft_Visio_Drawing2.vsdx"/><Relationship Id="rId23" Type="http://schemas.openxmlformats.org/officeDocument/2006/relationships/package" Target="embeddings/Microsoft_Visio_Drawing6.vsdx"/><Relationship Id="rId28" Type="http://schemas.microsoft.com/office/2016/09/relationships/commentsIds" Target="commentsIds.xml"/><Relationship Id="rId10" Type="http://schemas.openxmlformats.org/officeDocument/2006/relationships/image" Target="media/image5.emf"/><Relationship Id="rId19" Type="http://schemas.openxmlformats.org/officeDocument/2006/relationships/package" Target="embeddings/Microsoft_Visio_Drawing4.vsdx"/><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emf"/><Relationship Id="rId22" Type="http://schemas.openxmlformats.org/officeDocument/2006/relationships/image" Target="media/image11.emf"/><Relationship Id="rId27" Type="http://schemas.microsoft.com/office/2011/relationships/commentsExtended" Target="commentsExtended.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62</Pages>
  <Words>17555</Words>
  <Characters>100070</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6</cp:revision>
  <dcterms:created xsi:type="dcterms:W3CDTF">2023-03-22T16:32:00Z</dcterms:created>
  <dcterms:modified xsi:type="dcterms:W3CDTF">2023-04-05T16:06:00Z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