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434C964A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6D5DCD">
              <w:rPr>
                <w:rFonts w:ascii="Arial" w:hAnsi="Arial"/>
              </w:rPr>
              <w:t>1</w:t>
            </w:r>
            <w:r w:rsidR="00515BFD">
              <w:rPr>
                <w:rFonts w:ascii="Arial" w:hAnsi="Arial"/>
              </w:rPr>
              <w:t>-</w:t>
            </w:r>
            <w:r w:rsidR="00D049E5">
              <w:rPr>
                <w:rFonts w:ascii="Arial" w:hAnsi="Arial"/>
              </w:rPr>
              <w:t>21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537A1212" w14:textId="0ADFE9C5" w:rsidR="00445352" w:rsidRDefault="000D6DA7" w:rsidP="001224F0">
            <w:pPr>
              <w:tabs>
                <w:tab w:val="clear" w:pos="1134"/>
                <w:tab w:val="clear" w:pos="1871"/>
                <w:tab w:val="left" w:pos="680"/>
              </w:tabs>
              <w:spacing w:before="0"/>
              <w:ind w:left="144" w:right="144"/>
              <w:rPr>
                <w:rFonts w:ascii="Arial" w:hAnsi="Arial" w:cs="Arial"/>
                <w:szCs w:val="24"/>
              </w:rPr>
            </w:pPr>
            <w:r w:rsidRPr="00F7744E">
              <w:rPr>
                <w:rFonts w:ascii="Arial" w:hAnsi="Arial" w:cs="Arial"/>
                <w:b/>
                <w:szCs w:val="24"/>
              </w:rPr>
              <w:t>Ref:</w:t>
            </w:r>
            <w:r w:rsidRPr="00F7744E">
              <w:rPr>
                <w:rFonts w:ascii="Arial" w:hAnsi="Arial" w:cs="Arial"/>
                <w:szCs w:val="24"/>
              </w:rPr>
              <w:t xml:space="preserve"> </w:t>
            </w:r>
            <w:hyperlink r:id="rId11" w:history="1">
              <w:r w:rsidR="00E45C62">
                <w:rPr>
                  <w:rStyle w:val="Hyperlink"/>
                  <w:rFonts w:ascii="Arial" w:hAnsi="Arial" w:cs="Arial"/>
                  <w:szCs w:val="24"/>
                </w:rPr>
                <w:t>ITU-R Document</w:t>
              </w:r>
              <w:r w:rsidR="00D16EEE">
                <w:rPr>
                  <w:rStyle w:val="Hyperlink"/>
                  <w:rFonts w:ascii="Arial" w:hAnsi="Arial" w:cs="Arial"/>
                  <w:szCs w:val="24"/>
                </w:rPr>
                <w:t xml:space="preserve"> </w:t>
              </w:r>
              <w:r w:rsidR="00E45C62">
                <w:rPr>
                  <w:rStyle w:val="Hyperlink"/>
                  <w:rFonts w:ascii="Arial" w:hAnsi="Arial" w:cs="Arial"/>
                  <w:szCs w:val="24"/>
                </w:rPr>
                <w:t>5B/87</w:t>
              </w:r>
            </w:hyperlink>
          </w:p>
          <w:p w14:paraId="72F2E989" w14:textId="6EC5488C" w:rsidR="001064A4" w:rsidRPr="00F7744E" w:rsidRDefault="00D16EEE" w:rsidP="001224F0">
            <w:pPr>
              <w:tabs>
                <w:tab w:val="clear" w:pos="1134"/>
                <w:tab w:val="clear" w:pos="1871"/>
                <w:tab w:val="left" w:pos="680"/>
              </w:tabs>
              <w:spacing w:before="0"/>
              <w:ind w:left="144" w:right="144"/>
              <w:rPr>
                <w:rFonts w:ascii="Arial" w:hAnsi="Arial" w:cs="Arial"/>
                <w:szCs w:val="24"/>
              </w:rPr>
            </w:pPr>
            <w:del w:id="0" w:author="Nic Shrout" w:date="2023-04-06T14:04:00Z">
              <w:r w:rsidDel="001224F0">
                <w:tab/>
              </w:r>
              <w:r w:rsidR="00DB78CC" w:rsidDel="001224F0">
                <w:fldChar w:fldCharType="begin"/>
              </w:r>
              <w:r w:rsidDel="001224F0">
                <w:delInstrText>HYPERLINK "https://www.itu.int/pub/R-RES-R.36-5-2019"</w:delInstrText>
              </w:r>
              <w:r w:rsidR="00DB78CC" w:rsidDel="001224F0">
                <w:fldChar w:fldCharType="separate"/>
              </w:r>
              <w:r w:rsidDel="001224F0">
                <w:rPr>
                  <w:rStyle w:val="Hyperlink"/>
                  <w:rFonts w:ascii="Arial" w:hAnsi="Arial" w:cs="Arial"/>
                  <w:szCs w:val="24"/>
                  <w:lang w:val="en-US"/>
                </w:rPr>
                <w:delText>Resolution ITU-R 36-5 (2019)</w:delText>
              </w:r>
              <w:r w:rsidR="00DB78CC" w:rsidDel="001224F0">
                <w:rPr>
                  <w:rStyle w:val="Hyperlink"/>
                  <w:rFonts w:ascii="Arial" w:hAnsi="Arial" w:cs="Arial"/>
                  <w:szCs w:val="24"/>
                  <w:lang w:val="en-US"/>
                </w:rPr>
                <w:fldChar w:fldCharType="end"/>
              </w:r>
            </w:del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34BDC280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del w:id="1" w:author="Nic Shrout" w:date="2023-04-06T13:18:00Z">
              <w:r w:rsidR="00876DCF" w:rsidDel="00D16EEE">
                <w:rPr>
                  <w:rFonts w:ascii="Arial" w:hAnsi="Arial"/>
                </w:rPr>
                <w:delText xml:space="preserve">March </w:delText>
              </w:r>
            </w:del>
            <w:ins w:id="2" w:author="Nic Shrout" w:date="2023-04-06T13:18:00Z">
              <w:r w:rsidR="00D16EEE">
                <w:rPr>
                  <w:rFonts w:ascii="Arial" w:hAnsi="Arial"/>
                </w:rPr>
                <w:t xml:space="preserve">April </w:t>
              </w:r>
            </w:ins>
            <w:del w:id="3" w:author="Nic Shrout" w:date="2023-04-06T13:18:00Z">
              <w:r w:rsidR="00BD3D22" w:rsidDel="00D16EEE">
                <w:rPr>
                  <w:rFonts w:ascii="Arial" w:hAnsi="Arial"/>
                </w:rPr>
                <w:delText>9</w:delText>
              </w:r>
            </w:del>
            <w:ins w:id="4" w:author="Nic Shrout" w:date="2023-04-06T13:18:00Z">
              <w:r w:rsidR="00D16EEE">
                <w:rPr>
                  <w:rFonts w:ascii="Arial" w:hAnsi="Arial"/>
                </w:rPr>
                <w:t>6</w:t>
              </w:r>
            </w:ins>
            <w:r w:rsidR="00C266FA">
              <w:rPr>
                <w:rFonts w:ascii="Arial" w:hAnsi="Arial"/>
              </w:rPr>
              <w:t>, 2023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1FB7AB8E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C371C">
              <w:rPr>
                <w:rFonts w:ascii="Arial" w:hAnsi="Arial" w:cs="Arial"/>
                <w:bCs/>
              </w:rPr>
              <w:t>P</w:t>
            </w:r>
            <w:r w:rsidR="00FC371C" w:rsidRPr="00FC371C">
              <w:rPr>
                <w:rFonts w:ascii="Arial" w:hAnsi="Arial" w:cs="Arial"/>
                <w:bCs/>
              </w:rPr>
              <w:t xml:space="preserve">roposed draft </w:t>
            </w:r>
            <w:proofErr w:type="gramStart"/>
            <w:ins w:id="5" w:author="Nic Shrout" w:date="2023-04-06T13:18:00Z">
              <w:r w:rsidR="00D16EEE">
                <w:rPr>
                  <w:rFonts w:ascii="Arial" w:hAnsi="Arial" w:cs="Arial"/>
                  <w:bCs/>
                </w:rPr>
                <w:t>reply</w:t>
              </w:r>
              <w:proofErr w:type="gramEnd"/>
              <w:r w:rsidR="00D16EEE">
                <w:rPr>
                  <w:rFonts w:ascii="Arial" w:hAnsi="Arial" w:cs="Arial"/>
                  <w:bCs/>
                </w:rPr>
                <w:t xml:space="preserve"> </w:t>
              </w:r>
            </w:ins>
            <w:r w:rsidR="00FC371C" w:rsidRPr="00FC371C">
              <w:rPr>
                <w:rFonts w:ascii="Arial" w:hAnsi="Arial" w:cs="Arial"/>
                <w:bCs/>
              </w:rPr>
              <w:t>liaison statement to the coordination committee for vocabulary (</w:t>
            </w:r>
            <w:del w:id="6" w:author="Nic Shrout" w:date="2023-03-17T09:27:00Z">
              <w:r w:rsidR="00FC371C" w:rsidRPr="00FC371C" w:rsidDel="007F3A25">
                <w:rPr>
                  <w:rFonts w:ascii="Arial" w:hAnsi="Arial" w:cs="Arial"/>
                  <w:bCs/>
                </w:rPr>
                <w:delText>ccv</w:delText>
              </w:r>
            </w:del>
            <w:ins w:id="7" w:author="Nic Shrout" w:date="2023-03-17T09:27:00Z">
              <w:r w:rsidR="007F3A25">
                <w:rPr>
                  <w:rFonts w:ascii="Arial" w:hAnsi="Arial" w:cs="Arial"/>
                  <w:bCs/>
                </w:rPr>
                <w:t>C</w:t>
              </w:r>
            </w:ins>
            <w:ins w:id="8" w:author="Nic Shrout" w:date="2023-03-17T09:28:00Z">
              <w:r w:rsidR="007F3A25">
                <w:rPr>
                  <w:rFonts w:ascii="Arial" w:hAnsi="Arial" w:cs="Arial"/>
                  <w:bCs/>
                </w:rPr>
                <w:t>CV</w:t>
              </w:r>
            </w:ins>
            <w:r w:rsidR="00FC371C" w:rsidRPr="00FC371C">
              <w:rPr>
                <w:rFonts w:ascii="Arial" w:hAnsi="Arial" w:cs="Arial"/>
                <w:bCs/>
              </w:rPr>
              <w:t>)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09019940" w:rsidR="0038175F" w:rsidRDefault="00FC371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Nicholas Shrout</w:t>
            </w:r>
          </w:p>
          <w:p w14:paraId="15D52D12" w14:textId="713F0526" w:rsidR="0038175F" w:rsidRDefault="0086419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Aviation Spectrum Resources, Inc.</w:t>
            </w:r>
          </w:p>
          <w:p w14:paraId="26150093" w14:textId="77777777" w:rsidR="000D6DA7" w:rsidRPr="00F954FD" w:rsidRDefault="000D6DA7" w:rsidP="00FC371C">
            <w:pPr>
              <w:spacing w:before="0"/>
              <w:ind w:left="144"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239C34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86419C">
              <w:rPr>
                <w:rFonts w:ascii="Arial" w:hAnsi="Arial"/>
                <w:bCs/>
                <w:lang w:val="fr-FR"/>
              </w:rPr>
              <w:t>(</w:t>
            </w:r>
            <w:r w:rsidR="0086419C" w:rsidRPr="0086419C">
              <w:rPr>
                <w:rFonts w:ascii="Arial" w:hAnsi="Arial"/>
                <w:bCs/>
                <w:lang w:val="fr-FR"/>
              </w:rPr>
              <w:t>443</w:t>
            </w:r>
            <w:r w:rsidR="0086419C">
              <w:rPr>
                <w:rFonts w:ascii="Arial" w:hAnsi="Arial"/>
                <w:bCs/>
                <w:lang w:val="fr-FR"/>
              </w:rPr>
              <w:t xml:space="preserve">) </w:t>
            </w:r>
            <w:r w:rsidR="0086419C" w:rsidRPr="0086419C">
              <w:rPr>
                <w:rFonts w:ascii="Arial" w:hAnsi="Arial"/>
                <w:bCs/>
                <w:lang w:val="fr-FR"/>
              </w:rPr>
              <w:t>951-0335</w:t>
            </w:r>
          </w:p>
          <w:p w14:paraId="5416643E" w14:textId="25E7A814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FC371C">
              <w:rPr>
                <w:rFonts w:ascii="Arial" w:hAnsi="Arial"/>
                <w:bCs/>
                <w:color w:val="000000"/>
                <w:lang w:val="fr-FR"/>
              </w:rPr>
              <w:t>njs@asri.aero</w:t>
            </w:r>
          </w:p>
          <w:p w14:paraId="303E1978" w14:textId="77777777" w:rsidR="000D6DA7" w:rsidRPr="00F954FD" w:rsidRDefault="000D6DA7" w:rsidP="00FC371C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57937540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 xml:space="preserve">This contribution proposes to develop a draft </w:t>
            </w:r>
            <w:ins w:id="9" w:author="Nic Shrout" w:date="2023-04-06T13:19:00Z">
              <w:r w:rsidR="005672FE">
                <w:rPr>
                  <w:rFonts w:ascii="Arial" w:hAnsi="Arial"/>
                  <w:bCs/>
                </w:rPr>
                <w:t xml:space="preserve">reply </w:t>
              </w:r>
            </w:ins>
            <w:r w:rsidR="00FC371C" w:rsidRPr="00FC371C">
              <w:rPr>
                <w:rFonts w:ascii="Arial" w:hAnsi="Arial"/>
                <w:bCs/>
              </w:rPr>
              <w:t>liaison statement at the WP 5B level to the CCV.</w:t>
            </w:r>
          </w:p>
        </w:tc>
      </w:tr>
      <w:tr w:rsidR="000D6DA7" w:rsidRPr="000C4B2B" w14:paraId="6C0F43E3" w14:textId="77777777" w:rsidTr="00FC371C">
        <w:trPr>
          <w:trHeight w:val="790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5E05DAA4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 xml:space="preserve">This contribution proposes to develop a draft </w:t>
            </w:r>
            <w:ins w:id="10" w:author="Nic Shrout" w:date="2023-04-06T13:19:00Z">
              <w:r w:rsidR="005672FE">
                <w:rPr>
                  <w:rFonts w:ascii="Arial" w:hAnsi="Arial"/>
                  <w:bCs/>
                </w:rPr>
                <w:t xml:space="preserve">reply </w:t>
              </w:r>
            </w:ins>
            <w:r w:rsidR="00FC371C" w:rsidRPr="00FC371C">
              <w:rPr>
                <w:rFonts w:ascii="Arial" w:hAnsi="Arial"/>
                <w:bCs/>
              </w:rPr>
              <w:t>liaison statement at the WP 5B level to the CCV</w:t>
            </w:r>
            <w:ins w:id="11" w:author="Nic Shrout" w:date="2023-04-06T13:19:00Z">
              <w:r w:rsidR="003B5E9F">
                <w:rPr>
                  <w:rFonts w:ascii="Arial" w:hAnsi="Arial"/>
                  <w:bCs/>
                </w:rPr>
                <w:t xml:space="preserve"> in re</w:t>
              </w:r>
            </w:ins>
            <w:ins w:id="12" w:author="Nic Shrout" w:date="2023-04-06T13:20:00Z">
              <w:r w:rsidR="003B5E9F">
                <w:rPr>
                  <w:rFonts w:ascii="Arial" w:hAnsi="Arial"/>
                  <w:bCs/>
                </w:rPr>
                <w:t xml:space="preserve">sponse to </w:t>
              </w:r>
              <w:r w:rsidR="003B5E9F">
                <w:rPr>
                  <w:rFonts w:ascii="Arial" w:hAnsi="Arial" w:cs="Arial"/>
                  <w:szCs w:val="24"/>
                </w:rPr>
                <w:fldChar w:fldCharType="begin"/>
              </w:r>
              <w:r w:rsidR="003B5E9F">
                <w:rPr>
                  <w:rFonts w:ascii="Arial" w:hAnsi="Arial" w:cs="Arial"/>
                  <w:szCs w:val="24"/>
                </w:rPr>
                <w:instrText>HYPERLINK "https://www.itu.int/md/R19-WP5B-C-0087/en"</w:instrText>
              </w:r>
              <w:r w:rsidR="003B5E9F">
                <w:rPr>
                  <w:rFonts w:ascii="Arial" w:hAnsi="Arial" w:cs="Arial"/>
                  <w:szCs w:val="24"/>
                </w:rPr>
              </w:r>
              <w:r w:rsidR="003B5E9F">
                <w:rPr>
                  <w:rFonts w:ascii="Arial" w:hAnsi="Arial" w:cs="Arial"/>
                  <w:szCs w:val="24"/>
                </w:rPr>
                <w:fldChar w:fldCharType="separate"/>
              </w:r>
              <w:r w:rsidR="003B5E9F">
                <w:rPr>
                  <w:rStyle w:val="Hyperlink"/>
                  <w:rFonts w:ascii="Arial" w:hAnsi="Arial" w:cs="Arial"/>
                  <w:szCs w:val="24"/>
                </w:rPr>
                <w:t>ITU-R Document 5B/87</w:t>
              </w:r>
              <w:r w:rsidR="003B5E9F">
                <w:rPr>
                  <w:rFonts w:ascii="Arial" w:hAnsi="Arial" w:cs="Arial"/>
                  <w:szCs w:val="24"/>
                </w:rPr>
                <w:fldChar w:fldCharType="end"/>
              </w:r>
            </w:ins>
            <w:r w:rsidR="00FC371C" w:rsidRPr="00FC371C">
              <w:rPr>
                <w:rFonts w:ascii="Arial" w:hAnsi="Arial"/>
                <w:bCs/>
              </w:rPr>
              <w:t>.</w:t>
            </w:r>
            <w:r w:rsidR="00A27B69">
              <w:rPr>
                <w:rFonts w:ascii="Arial" w:hAnsi="Arial"/>
                <w:bCs/>
              </w:rPr>
              <w:t xml:space="preserve">  </w:t>
            </w:r>
            <w:ins w:id="13" w:author="Nic Shrout" w:date="2023-04-06T13:20:00Z">
              <w:r w:rsidR="003B5E9F">
                <w:rPr>
                  <w:rFonts w:ascii="Arial" w:hAnsi="Arial"/>
                  <w:bCs/>
                </w:rPr>
                <w:t xml:space="preserve">The reply liaison statement contains an Annex </w:t>
              </w:r>
            </w:ins>
            <w:ins w:id="14" w:author="Nic Shrout" w:date="2023-04-06T13:29:00Z">
              <w:r w:rsidR="00184F26">
                <w:rPr>
                  <w:rFonts w:ascii="Arial" w:hAnsi="Arial"/>
                  <w:bCs/>
                </w:rPr>
                <w:t>which</w:t>
              </w:r>
            </w:ins>
            <w:ins w:id="15" w:author="Nic Shrout" w:date="2023-04-06T13:20:00Z">
              <w:r w:rsidR="00703078">
                <w:rPr>
                  <w:rFonts w:ascii="Arial" w:hAnsi="Arial"/>
                  <w:bCs/>
                </w:rPr>
                <w:t xml:space="preserve"> </w:t>
              </w:r>
            </w:ins>
            <w:del w:id="16" w:author="Nic Shrout" w:date="2023-04-06T13:20:00Z">
              <w:r w:rsidR="00A27B69" w:rsidDel="00703078">
                <w:rPr>
                  <w:rFonts w:ascii="Arial" w:hAnsi="Arial"/>
                  <w:bCs/>
                </w:rPr>
                <w:delText xml:space="preserve">It </w:delText>
              </w:r>
            </w:del>
            <w:r w:rsidR="00A27B69">
              <w:rPr>
                <w:rFonts w:ascii="Arial" w:hAnsi="Arial"/>
                <w:bCs/>
              </w:rPr>
              <w:t xml:space="preserve">collects </w:t>
            </w:r>
            <w:r w:rsidR="00AF75F4">
              <w:rPr>
                <w:rFonts w:ascii="Arial" w:hAnsi="Arial"/>
                <w:bCs/>
              </w:rPr>
              <w:t xml:space="preserve">both </w:t>
            </w:r>
            <w:r w:rsidR="00A27B69">
              <w:rPr>
                <w:rFonts w:ascii="Arial" w:hAnsi="Arial"/>
                <w:bCs/>
              </w:rPr>
              <w:t xml:space="preserve">the </w:t>
            </w:r>
            <w:r w:rsidR="00DD0CEB">
              <w:rPr>
                <w:rFonts w:ascii="Arial" w:hAnsi="Arial"/>
                <w:bCs/>
              </w:rPr>
              <w:t xml:space="preserve">abbreviations </w:t>
            </w:r>
            <w:r w:rsidR="00A27B69">
              <w:rPr>
                <w:rFonts w:ascii="Arial" w:hAnsi="Arial"/>
                <w:bCs/>
              </w:rPr>
              <w:t xml:space="preserve">and definitions </w:t>
            </w:r>
            <w:ins w:id="17" w:author="Nic Shrout" w:date="2023-04-06T13:22:00Z">
              <w:r w:rsidR="00193B73">
                <w:rPr>
                  <w:rFonts w:ascii="Arial" w:hAnsi="Arial"/>
                  <w:bCs/>
                </w:rPr>
                <w:t xml:space="preserve">contained within </w:t>
              </w:r>
            </w:ins>
            <w:del w:id="18" w:author="Nic Shrout" w:date="2023-04-06T13:23:00Z">
              <w:r w:rsidR="00A27B69" w:rsidDel="003A72A7">
                <w:rPr>
                  <w:rFonts w:ascii="Arial" w:hAnsi="Arial"/>
                  <w:bCs/>
                </w:rPr>
                <w:delText>approved by WP</w:delText>
              </w:r>
              <w:r w:rsidR="00050766" w:rsidDel="003A72A7">
                <w:rPr>
                  <w:rFonts w:ascii="Arial" w:hAnsi="Arial"/>
                  <w:bCs/>
                </w:rPr>
                <w:delText> </w:delText>
              </w:r>
              <w:r w:rsidR="00A27B69" w:rsidDel="003A72A7">
                <w:rPr>
                  <w:rFonts w:ascii="Arial" w:hAnsi="Arial"/>
                  <w:bCs/>
                </w:rPr>
                <w:delText xml:space="preserve">5B </w:delText>
              </w:r>
              <w:r w:rsidR="00AD5CAD" w:rsidDel="003A72A7">
                <w:rPr>
                  <w:rFonts w:ascii="Arial" w:hAnsi="Arial"/>
                  <w:bCs/>
                </w:rPr>
                <w:delText>in</w:delText>
              </w:r>
              <w:r w:rsidR="00AD5CAD" w:rsidDel="004A7B19">
                <w:rPr>
                  <w:rFonts w:ascii="Arial" w:hAnsi="Arial"/>
                  <w:bCs/>
                </w:rPr>
                <w:delText xml:space="preserve"> </w:delText>
              </w:r>
            </w:del>
            <w:r w:rsidR="00AD5CAD">
              <w:rPr>
                <w:rFonts w:ascii="Arial" w:hAnsi="Arial"/>
                <w:bCs/>
              </w:rPr>
              <w:t>the ITU-R Recommendations</w:t>
            </w:r>
            <w:r w:rsidR="007C45F8">
              <w:rPr>
                <w:rFonts w:ascii="Arial" w:hAnsi="Arial"/>
                <w:bCs/>
              </w:rPr>
              <w:t xml:space="preserve"> </w:t>
            </w:r>
            <w:ins w:id="19" w:author="Nic Shrout" w:date="2023-04-06T13:23:00Z">
              <w:r w:rsidR="003A72A7">
                <w:rPr>
                  <w:rFonts w:ascii="Arial" w:hAnsi="Arial"/>
                  <w:bCs/>
                </w:rPr>
                <w:t>approved by WP</w:t>
              </w:r>
            </w:ins>
            <w:ins w:id="20" w:author="Nic Shrout" w:date="2023-04-06T13:48:00Z">
              <w:r w:rsidR="00641568">
                <w:rPr>
                  <w:rFonts w:ascii="Arial" w:hAnsi="Arial"/>
                  <w:bCs/>
                </w:rPr>
                <w:t xml:space="preserve"> </w:t>
              </w:r>
            </w:ins>
            <w:ins w:id="21" w:author="Nic Shrout" w:date="2023-04-06T13:23:00Z">
              <w:r w:rsidR="003A72A7">
                <w:rPr>
                  <w:rFonts w:ascii="Arial" w:hAnsi="Arial"/>
                  <w:bCs/>
                </w:rPr>
                <w:t xml:space="preserve">5B </w:t>
              </w:r>
            </w:ins>
            <w:r w:rsidR="007C45F8">
              <w:rPr>
                <w:rFonts w:ascii="Arial" w:hAnsi="Arial"/>
                <w:bCs/>
              </w:rPr>
              <w:t xml:space="preserve">submitted to </w:t>
            </w:r>
            <w:r w:rsidR="00A27B69">
              <w:rPr>
                <w:rFonts w:ascii="Arial" w:hAnsi="Arial"/>
                <w:bCs/>
              </w:rPr>
              <w:t>SG</w:t>
            </w:r>
            <w:ins w:id="22" w:author="Nic Shrout" w:date="2023-04-06T13:49:00Z">
              <w:r w:rsidR="00641568">
                <w:rPr>
                  <w:rFonts w:ascii="Arial" w:hAnsi="Arial"/>
                  <w:bCs/>
                </w:rPr>
                <w:t xml:space="preserve"> </w:t>
              </w:r>
            </w:ins>
            <w:r w:rsidR="00A27B69">
              <w:rPr>
                <w:rFonts w:ascii="Arial" w:hAnsi="Arial"/>
                <w:bCs/>
              </w:rPr>
              <w:t>5</w:t>
            </w:r>
            <w:r w:rsidR="000F711D">
              <w:rPr>
                <w:rFonts w:ascii="Arial" w:hAnsi="Arial"/>
                <w:bCs/>
              </w:rPr>
              <w:t xml:space="preserve">.  The </w:t>
            </w:r>
            <w:r w:rsidR="008E7E79">
              <w:rPr>
                <w:rFonts w:ascii="Arial" w:hAnsi="Arial"/>
                <w:bCs/>
              </w:rPr>
              <w:t xml:space="preserve">information covers </w:t>
            </w:r>
            <w:r w:rsidR="00050766">
              <w:rPr>
                <w:rFonts w:ascii="Arial" w:hAnsi="Arial"/>
                <w:bCs/>
              </w:rPr>
              <w:t xml:space="preserve">all </w:t>
            </w:r>
            <w:ins w:id="23" w:author="Nic Shrout" w:date="2023-04-10T10:28:00Z">
              <w:r w:rsidR="008539BE" w:rsidRPr="008539BE">
                <w:rPr>
                  <w:rFonts w:ascii="Arial" w:hAnsi="Arial"/>
                  <w:bCs/>
                </w:rPr>
                <w:t>in-force ITU-R Recommendations produced in 2020-2023 under the remit of WP 5B</w:t>
              </w:r>
            </w:ins>
            <w:del w:id="24" w:author="Nic Shrout" w:date="2023-04-10T10:28:00Z">
              <w:r w:rsidR="00050766" w:rsidDel="008539BE">
                <w:rPr>
                  <w:rFonts w:ascii="Arial" w:hAnsi="Arial"/>
                  <w:bCs/>
                </w:rPr>
                <w:delText xml:space="preserve">approved documents under WP 5B in the </w:delText>
              </w:r>
              <w:r w:rsidR="00A27B69" w:rsidDel="008539BE">
                <w:rPr>
                  <w:rFonts w:ascii="Arial" w:hAnsi="Arial"/>
                  <w:bCs/>
                </w:rPr>
                <w:delText>WRC-23 study cycle</w:delText>
              </w:r>
            </w:del>
            <w:r w:rsidR="00A27B69">
              <w:rPr>
                <w:rFonts w:ascii="Arial" w:hAnsi="Arial"/>
                <w:bCs/>
              </w:rPr>
              <w:t xml:space="preserve">.  </w:t>
            </w:r>
          </w:p>
        </w:tc>
      </w:tr>
    </w:tbl>
    <w:p w14:paraId="20AC5EE4" w14:textId="77777777" w:rsidR="00696704" w:rsidRDefault="00696704" w:rsidP="00696704"/>
    <w:p w14:paraId="45426FAC" w14:textId="77777777" w:rsidR="00AF2428" w:rsidRDefault="0009073B" w:rsidP="00AF242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25" w:author="Nic Shrout" w:date="2023-03-17T09:31:00Z"/>
        </w:rPr>
      </w:pPr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  <w:gridCol w:w="142"/>
      </w:tblGrid>
      <w:tr w:rsidR="00AF2428" w14:paraId="1C39BD15" w14:textId="77777777" w:rsidTr="001143A5">
        <w:trPr>
          <w:gridAfter w:val="1"/>
          <w:wAfter w:w="142" w:type="dxa"/>
          <w:cantSplit/>
          <w:ins w:id="26" w:author="Nic Shrout" w:date="2023-03-17T09:31:00Z"/>
        </w:trPr>
        <w:tc>
          <w:tcPr>
            <w:tcW w:w="6487" w:type="dxa"/>
            <w:vAlign w:val="center"/>
          </w:tcPr>
          <w:p w14:paraId="20C30310" w14:textId="77777777" w:rsidR="00AF2428" w:rsidRPr="00D8032B" w:rsidRDefault="00AF2428" w:rsidP="001143A5">
            <w:pPr>
              <w:shd w:val="solid" w:color="FFFFFF" w:fill="FFFFFF"/>
              <w:spacing w:before="0"/>
              <w:rPr>
                <w:ins w:id="27" w:author="Nic Shrout" w:date="2023-03-17T09:31:00Z"/>
                <w:rFonts w:ascii="Verdana" w:hAnsi="Verdana" w:cs="Times New Roman Bold"/>
                <w:b/>
                <w:bCs/>
                <w:sz w:val="26"/>
                <w:szCs w:val="26"/>
              </w:rPr>
            </w:pPr>
            <w:ins w:id="28" w:author="Nic Shrout" w:date="2023-03-17T09:31:00Z">
              <w:r>
                <w:rPr>
                  <w:rFonts w:ascii="Verdana" w:hAnsi="Verdana" w:cs="Times New Roman Bold"/>
                  <w:b/>
                  <w:bCs/>
                  <w:sz w:val="26"/>
                  <w:szCs w:val="26"/>
                </w:rPr>
                <w:lastRenderedPageBreak/>
                <w:t>Radiocommunication Study Groups</w:t>
              </w:r>
            </w:ins>
          </w:p>
        </w:tc>
        <w:tc>
          <w:tcPr>
            <w:tcW w:w="3402" w:type="dxa"/>
          </w:tcPr>
          <w:p w14:paraId="74592DAA" w14:textId="77777777" w:rsidR="00AF2428" w:rsidRDefault="00AF2428" w:rsidP="001143A5">
            <w:pPr>
              <w:shd w:val="solid" w:color="FFFFFF" w:fill="FFFFFF"/>
              <w:spacing w:before="0" w:line="240" w:lineRule="atLeast"/>
              <w:rPr>
                <w:ins w:id="29" w:author="Nic Shrout" w:date="2023-03-17T09:31:00Z"/>
              </w:rPr>
            </w:pPr>
            <w:ins w:id="30" w:author="Nic Shrout" w:date="2023-03-17T09:31:00Z">
              <w:r>
                <w:rPr>
                  <w:noProof/>
                  <w:lang w:eastAsia="en-GB"/>
                </w:rPr>
                <w:drawing>
                  <wp:inline distT="0" distB="0" distL="0" distR="0" wp14:anchorId="14E877DF" wp14:editId="354B627B">
                    <wp:extent cx="765175" cy="765175"/>
                    <wp:effectExtent l="0" t="0" r="0" b="0"/>
                    <wp:docPr id="3" name="Picture 3" descr="Logo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Picture 1" descr="Logo&#10;&#10;Description automatically generated"/>
                            <pic:cNvPicPr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1186" cy="77118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AF2428" w:rsidRPr="0051782D" w14:paraId="241B793D" w14:textId="77777777" w:rsidTr="001143A5">
        <w:trPr>
          <w:gridAfter w:val="1"/>
          <w:wAfter w:w="142" w:type="dxa"/>
          <w:cantSplit/>
          <w:ins w:id="31" w:author="Nic Shrout" w:date="2023-03-17T09:31:00Z"/>
        </w:trPr>
        <w:tc>
          <w:tcPr>
            <w:tcW w:w="6487" w:type="dxa"/>
            <w:tcBorders>
              <w:bottom w:val="single" w:sz="12" w:space="0" w:color="auto"/>
            </w:tcBorders>
          </w:tcPr>
          <w:p w14:paraId="6E179EE0" w14:textId="77777777" w:rsidR="00AF2428" w:rsidRPr="00163271" w:rsidRDefault="00AF2428" w:rsidP="001143A5">
            <w:pPr>
              <w:shd w:val="solid" w:color="FFFFFF" w:fill="FFFFFF"/>
              <w:spacing w:before="0" w:after="48"/>
              <w:rPr>
                <w:ins w:id="32" w:author="Nic Shrout" w:date="2023-03-17T09:31:00Z"/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B36E5D2" w14:textId="77777777" w:rsidR="00AF2428" w:rsidRPr="0051782D" w:rsidRDefault="00AF2428" w:rsidP="001143A5">
            <w:pPr>
              <w:shd w:val="solid" w:color="FFFFFF" w:fill="FFFFFF"/>
              <w:spacing w:before="0" w:after="48" w:line="240" w:lineRule="atLeast"/>
              <w:rPr>
                <w:ins w:id="33" w:author="Nic Shrout" w:date="2023-03-17T09:31:00Z"/>
                <w:sz w:val="22"/>
                <w:szCs w:val="22"/>
                <w:lang w:val="en-US"/>
              </w:rPr>
            </w:pPr>
          </w:p>
        </w:tc>
      </w:tr>
      <w:tr w:rsidR="00AF2428" w:rsidRPr="00710D66" w14:paraId="7602387A" w14:textId="77777777" w:rsidTr="001143A5">
        <w:trPr>
          <w:gridAfter w:val="1"/>
          <w:wAfter w:w="142" w:type="dxa"/>
          <w:cantSplit/>
          <w:ins w:id="34" w:author="Nic Shrout" w:date="2023-03-17T09:31:00Z"/>
        </w:trPr>
        <w:tc>
          <w:tcPr>
            <w:tcW w:w="6487" w:type="dxa"/>
            <w:tcBorders>
              <w:top w:val="single" w:sz="12" w:space="0" w:color="auto"/>
            </w:tcBorders>
          </w:tcPr>
          <w:p w14:paraId="4D06EBBB" w14:textId="77777777" w:rsidR="00AF2428" w:rsidRPr="0051782D" w:rsidRDefault="00AF2428" w:rsidP="001143A5">
            <w:pPr>
              <w:shd w:val="solid" w:color="FFFFFF" w:fill="FFFFFF"/>
              <w:spacing w:before="0" w:after="48"/>
              <w:rPr>
                <w:ins w:id="35" w:author="Nic Shrout" w:date="2023-03-17T09:31:00Z"/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D8E4538" w14:textId="77777777" w:rsidR="00AF2428" w:rsidRPr="00710D66" w:rsidRDefault="00AF2428" w:rsidP="001143A5">
            <w:pPr>
              <w:shd w:val="solid" w:color="FFFFFF" w:fill="FFFFFF"/>
              <w:spacing w:before="0" w:after="48" w:line="240" w:lineRule="atLeast"/>
              <w:rPr>
                <w:ins w:id="36" w:author="Nic Shrout" w:date="2023-03-17T09:31:00Z"/>
                <w:lang w:val="en-US"/>
              </w:rPr>
            </w:pPr>
          </w:p>
        </w:tc>
      </w:tr>
      <w:tr w:rsidR="00AF2428" w:rsidRPr="001D3C46" w14:paraId="615A5E27" w14:textId="77777777" w:rsidTr="001143A5">
        <w:trPr>
          <w:gridAfter w:val="1"/>
          <w:wAfter w:w="142" w:type="dxa"/>
          <w:cantSplit/>
          <w:ins w:id="37" w:author="Nic Shrout" w:date="2023-03-17T09:31:00Z"/>
        </w:trPr>
        <w:tc>
          <w:tcPr>
            <w:tcW w:w="6487" w:type="dxa"/>
            <w:vMerge w:val="restart"/>
          </w:tcPr>
          <w:p w14:paraId="4E3D96EE" w14:textId="71B58D6A" w:rsidR="00AF2428" w:rsidRDefault="006A2971" w:rsidP="001143A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ins w:id="38" w:author="Nic Shrout" w:date="2023-03-17T09:31:00Z"/>
                <w:rFonts w:ascii="Verdana" w:hAnsi="Verdana"/>
                <w:sz w:val="20"/>
              </w:rPr>
            </w:pPr>
            <w:ins w:id="39" w:author="Nic Shrout" w:date="2023-03-17T09:32:00Z">
              <w:r>
                <w:rPr>
                  <w:rFonts w:ascii="Verdana" w:hAnsi="Verdana"/>
                  <w:sz w:val="20"/>
                </w:rPr>
                <w:t>Received</w:t>
              </w:r>
            </w:ins>
            <w:ins w:id="40" w:author="Nic Shrout" w:date="2023-03-17T09:31:00Z">
              <w:r w:rsidR="00AF2428">
                <w:rPr>
                  <w:rFonts w:ascii="Verdana" w:hAnsi="Verdana"/>
                  <w:sz w:val="20"/>
                </w:rPr>
                <w:t>:</w:t>
              </w:r>
              <w:r w:rsidR="00AF2428">
                <w:rPr>
                  <w:rFonts w:ascii="Verdana" w:hAnsi="Verdana"/>
                  <w:sz w:val="20"/>
                </w:rPr>
                <w:tab/>
              </w:r>
            </w:ins>
          </w:p>
          <w:p w14:paraId="2BD416FB" w14:textId="596EDE68" w:rsidR="004E7F5D" w:rsidRPr="00982084" w:rsidRDefault="00AF2428" w:rsidP="00EE112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ins w:id="41" w:author="Nic Shrout" w:date="2023-03-17T09:31:00Z"/>
                <w:rFonts w:ascii="Verdana" w:hAnsi="Verdana"/>
                <w:sz w:val="20"/>
              </w:rPr>
            </w:pPr>
            <w:ins w:id="42" w:author="Nic Shrout" w:date="2023-03-17T09:31:00Z">
              <w:r>
                <w:rPr>
                  <w:rFonts w:ascii="Verdana" w:hAnsi="Verdana"/>
                  <w:sz w:val="20"/>
                </w:rPr>
                <w:t>Subject:</w:t>
              </w:r>
              <w:r>
                <w:rPr>
                  <w:rFonts w:ascii="Verdana" w:hAnsi="Verdana"/>
                  <w:sz w:val="20"/>
                </w:rPr>
                <w:tab/>
              </w:r>
            </w:ins>
            <w:ins w:id="43" w:author="Nic Shrout" w:date="2023-03-17T12:31:00Z"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begin"/>
              </w:r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instrText>HYPERLINK "https://www.itu.int/md/R19-WP5B-C-0087/en"</w:instrText>
              </w:r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</w:r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separate"/>
              </w:r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t>ITU-R Document 5B/87</w:t>
              </w:r>
              <w:r w:rsidR="004E7F5D" w:rsidRPr="00F00FDE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end"/>
              </w:r>
            </w:ins>
          </w:p>
        </w:tc>
        <w:tc>
          <w:tcPr>
            <w:tcW w:w="3402" w:type="dxa"/>
          </w:tcPr>
          <w:p w14:paraId="028271F4" w14:textId="77777777" w:rsidR="00AF2428" w:rsidRPr="001D3C46" w:rsidRDefault="00AF2428" w:rsidP="001143A5">
            <w:pPr>
              <w:shd w:val="solid" w:color="FFFFFF" w:fill="FFFFFF"/>
              <w:spacing w:before="0" w:line="240" w:lineRule="atLeast"/>
              <w:rPr>
                <w:ins w:id="44" w:author="Nic Shrout" w:date="2023-03-17T09:31:00Z"/>
                <w:rFonts w:ascii="Verdana" w:hAnsi="Verdana"/>
                <w:sz w:val="20"/>
                <w:lang w:eastAsia="zh-CN"/>
              </w:rPr>
            </w:pPr>
            <w:ins w:id="45" w:author="Nic Shrout" w:date="2023-03-17T09:31:00Z">
              <w:r>
                <w:rPr>
                  <w:rFonts w:ascii="Verdana" w:hAnsi="Verdana"/>
                  <w:b/>
                  <w:sz w:val="20"/>
                  <w:lang w:eastAsia="zh-CN"/>
                </w:rPr>
                <w:t>Document 5B/xx-x</w:t>
              </w:r>
            </w:ins>
          </w:p>
        </w:tc>
      </w:tr>
      <w:tr w:rsidR="00AF2428" w:rsidRPr="001D3C46" w14:paraId="515B3CC3" w14:textId="77777777" w:rsidTr="001143A5">
        <w:trPr>
          <w:gridAfter w:val="1"/>
          <w:wAfter w:w="142" w:type="dxa"/>
          <w:cantSplit/>
          <w:ins w:id="46" w:author="Nic Shrout" w:date="2023-03-17T09:31:00Z"/>
        </w:trPr>
        <w:tc>
          <w:tcPr>
            <w:tcW w:w="6487" w:type="dxa"/>
            <w:vMerge/>
          </w:tcPr>
          <w:p w14:paraId="62DAE711" w14:textId="77777777" w:rsidR="00AF2428" w:rsidRDefault="00AF2428" w:rsidP="001143A5">
            <w:pPr>
              <w:spacing w:before="60"/>
              <w:jc w:val="center"/>
              <w:rPr>
                <w:ins w:id="47" w:author="Nic Shrout" w:date="2023-03-17T09:31:00Z"/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F7369" w14:textId="732C0663" w:rsidR="00AF2428" w:rsidRPr="007B32DD" w:rsidRDefault="00AF2428" w:rsidP="001143A5">
            <w:pPr>
              <w:shd w:val="solid" w:color="FFFFFF" w:fill="FFFFFF"/>
              <w:spacing w:before="0" w:line="240" w:lineRule="atLeast"/>
              <w:rPr>
                <w:ins w:id="48" w:author="Nic Shrout" w:date="2023-03-17T09:31:00Z"/>
                <w:rFonts w:ascii="Verdana" w:hAnsi="Verdana"/>
                <w:sz w:val="20"/>
                <w:lang w:eastAsia="zh-CN"/>
              </w:rPr>
            </w:pPr>
            <w:ins w:id="49" w:author="Nic Shrout" w:date="2023-03-17T09:31:00Z">
              <w:r>
                <w:rPr>
                  <w:rFonts w:ascii="Verdana" w:hAnsi="Verdana"/>
                  <w:b/>
                  <w:iCs/>
                  <w:sz w:val="20"/>
                  <w:lang w:eastAsia="zh-CN"/>
                </w:rPr>
                <w:t>xx July 2023</w:t>
              </w:r>
            </w:ins>
          </w:p>
        </w:tc>
      </w:tr>
      <w:tr w:rsidR="00AF2428" w:rsidRPr="001D3C46" w14:paraId="3A92ADA1" w14:textId="77777777" w:rsidTr="001143A5">
        <w:trPr>
          <w:gridAfter w:val="1"/>
          <w:wAfter w:w="142" w:type="dxa"/>
          <w:cantSplit/>
          <w:ins w:id="50" w:author="Nic Shrout" w:date="2023-03-17T09:31:00Z"/>
        </w:trPr>
        <w:tc>
          <w:tcPr>
            <w:tcW w:w="6487" w:type="dxa"/>
            <w:vMerge/>
          </w:tcPr>
          <w:p w14:paraId="3436F8D5" w14:textId="77777777" w:rsidR="00AF2428" w:rsidRDefault="00AF2428" w:rsidP="001143A5">
            <w:pPr>
              <w:spacing w:before="60"/>
              <w:jc w:val="center"/>
              <w:rPr>
                <w:ins w:id="51" w:author="Nic Shrout" w:date="2023-03-17T09:31:00Z"/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BF4D4C0" w14:textId="77777777" w:rsidR="00AF2428" w:rsidRPr="001D3C46" w:rsidRDefault="00AF2428" w:rsidP="001143A5">
            <w:pPr>
              <w:shd w:val="solid" w:color="FFFFFF" w:fill="FFFFFF"/>
              <w:spacing w:before="0" w:line="240" w:lineRule="atLeast"/>
              <w:rPr>
                <w:ins w:id="52" w:author="Nic Shrout" w:date="2023-03-17T09:31:00Z"/>
                <w:rFonts w:ascii="Verdana" w:eastAsia="SimSun" w:hAnsi="Verdana"/>
                <w:sz w:val="20"/>
                <w:lang w:eastAsia="zh-CN"/>
              </w:rPr>
            </w:pPr>
            <w:ins w:id="53" w:author="Nic Shrout" w:date="2023-03-17T09:31:00Z">
              <w:r>
                <w:rPr>
                  <w:rFonts w:ascii="Verdana" w:eastAsia="SimSun" w:hAnsi="Verdana"/>
                  <w:b/>
                  <w:sz w:val="20"/>
                  <w:lang w:eastAsia="zh-CN"/>
                </w:rPr>
                <w:t>English only</w:t>
              </w:r>
            </w:ins>
          </w:p>
        </w:tc>
      </w:tr>
      <w:tr w:rsidR="00AF2428" w14:paraId="4F41E6C8" w14:textId="77777777" w:rsidTr="001143A5">
        <w:trPr>
          <w:cantSplit/>
          <w:ins w:id="54" w:author="Nic Shrout" w:date="2023-03-17T09:31:00Z"/>
        </w:trPr>
        <w:tc>
          <w:tcPr>
            <w:tcW w:w="10031" w:type="dxa"/>
            <w:gridSpan w:val="3"/>
          </w:tcPr>
          <w:p w14:paraId="281BD833" w14:textId="3D371A23" w:rsidR="00AF2428" w:rsidRDefault="000E207F" w:rsidP="001143A5">
            <w:pPr>
              <w:pStyle w:val="Source"/>
              <w:rPr>
                <w:ins w:id="55" w:author="Nic Shrout" w:date="2023-03-17T09:31:00Z"/>
                <w:lang w:eastAsia="zh-CN"/>
              </w:rPr>
            </w:pPr>
            <w:ins w:id="56" w:author="Nic Shrout" w:date="2023-03-17T09:32:00Z">
              <w:r w:rsidRPr="000E207F">
                <w:rPr>
                  <w:lang w:eastAsia="zh-CN"/>
                </w:rPr>
                <w:t>United States of America</w:t>
              </w:r>
            </w:ins>
          </w:p>
        </w:tc>
      </w:tr>
      <w:tr w:rsidR="00AF2428" w14:paraId="506E596B" w14:textId="77777777" w:rsidTr="001143A5">
        <w:trPr>
          <w:cantSplit/>
          <w:ins w:id="57" w:author="Nic Shrout" w:date="2023-03-17T09:31:00Z"/>
        </w:trPr>
        <w:tc>
          <w:tcPr>
            <w:tcW w:w="10031" w:type="dxa"/>
            <w:gridSpan w:val="3"/>
          </w:tcPr>
          <w:p w14:paraId="2E3F60B9" w14:textId="0AA3B875" w:rsidR="00AF2428" w:rsidRDefault="004A7B19" w:rsidP="001143A5">
            <w:pPr>
              <w:pStyle w:val="Title1"/>
              <w:rPr>
                <w:ins w:id="58" w:author="Nic Shrout" w:date="2023-03-17T09:31:00Z"/>
                <w:lang w:eastAsia="zh-CN"/>
              </w:rPr>
            </w:pPr>
            <w:ins w:id="59" w:author="Nic Shrout" w:date="2023-04-06T13:25:00Z">
              <w:r>
                <w:t xml:space="preserve">Reply </w:t>
              </w:r>
            </w:ins>
            <w:ins w:id="60" w:author="Nic Shrout" w:date="2023-03-17T09:31:00Z">
              <w:r w:rsidR="00AF2428">
                <w:t>liaison statement to the Coordination Committee</w:t>
              </w:r>
              <w:r w:rsidR="00AF2428">
                <w:br/>
                <w:t>for Vocabulary (CCV)</w:t>
              </w:r>
            </w:ins>
          </w:p>
        </w:tc>
      </w:tr>
      <w:tr w:rsidR="00AF2428" w14:paraId="475F46B0" w14:textId="77777777" w:rsidTr="001143A5">
        <w:trPr>
          <w:cantSplit/>
          <w:ins w:id="61" w:author="Nic Shrout" w:date="2023-03-17T09:31:00Z"/>
        </w:trPr>
        <w:tc>
          <w:tcPr>
            <w:tcW w:w="10031" w:type="dxa"/>
            <w:gridSpan w:val="3"/>
          </w:tcPr>
          <w:p w14:paraId="34695143" w14:textId="7D0ED448" w:rsidR="00AF2428" w:rsidRDefault="00AF2428" w:rsidP="001143A5">
            <w:pPr>
              <w:pStyle w:val="Title2"/>
              <w:spacing w:before="240"/>
              <w:rPr>
                <w:ins w:id="62" w:author="Nic Shrout" w:date="2023-03-17T09:31:00Z"/>
                <w:lang w:eastAsia="zh-CN"/>
              </w:rPr>
            </w:pPr>
            <w:ins w:id="63" w:author="Nic Shrout" w:date="2023-03-17T09:31:00Z">
              <w:r>
                <w:t>TERMINOLOGY and ASSOCIATED DEFINITIONS produced</w:t>
              </w:r>
            </w:ins>
            <w:ins w:id="64" w:author="FCC IB" w:date="2023-04-10T06:43:00Z">
              <w:r w:rsidR="0068355B">
                <w:t xml:space="preserve"> in </w:t>
              </w:r>
              <w:r w:rsidR="0068355B" w:rsidRPr="00BB4118">
                <w:t>2020-202</w:t>
              </w:r>
              <w:r w:rsidR="0068355B">
                <w:t>3</w:t>
              </w:r>
            </w:ins>
            <w:ins w:id="65" w:author="Nic Shrout" w:date="2023-03-17T09:31:00Z">
              <w:r>
                <w:t xml:space="preserve"> During Review of </w:t>
              </w:r>
            </w:ins>
            <w:ins w:id="66" w:author="FCC IB" w:date="2023-04-10T06:39:00Z">
              <w:r w:rsidR="0068355B">
                <w:t xml:space="preserve">in-force ITU-R </w:t>
              </w:r>
            </w:ins>
            <w:ins w:id="67" w:author="Nic Shrout" w:date="2023-03-17T09:31:00Z">
              <w:r>
                <w:t>RECOMMENDATIONS</w:t>
              </w:r>
              <w:r w:rsidRPr="00BB4118">
                <w:t xml:space="preserve"> </w:t>
              </w:r>
            </w:ins>
            <w:ins w:id="68" w:author="FCC IB" w:date="2023-04-10T06:39:00Z">
              <w:r w:rsidR="0068355B">
                <w:t>under the remit of</w:t>
              </w:r>
            </w:ins>
            <w:ins w:id="69" w:author="Nic Shrout" w:date="2023-04-10T10:23:00Z">
              <w:r w:rsidR="0042531E">
                <w:t xml:space="preserve"> </w:t>
              </w:r>
            </w:ins>
            <w:ins w:id="70" w:author="Nic Shrout" w:date="2023-03-17T09:31:00Z">
              <w:del w:id="71" w:author="FCC IB" w:date="2023-04-10T06:39:00Z">
                <w:r w:rsidRPr="00BB4118" w:rsidDel="0068355B">
                  <w:delText xml:space="preserve">approved by SG 5 </w:delText>
                </w:r>
              </w:del>
              <w:del w:id="72" w:author="FCC IB" w:date="2023-04-10T06:40:00Z">
                <w:r w:rsidRPr="00BB4118" w:rsidDel="0068355B">
                  <w:delText xml:space="preserve">from the </w:delText>
                </w:r>
              </w:del>
              <w:r w:rsidRPr="00BB4118">
                <w:t xml:space="preserve">WP 5B </w:t>
              </w:r>
              <w:del w:id="73" w:author="FCC IB" w:date="2023-04-10T06:43:00Z">
                <w:r w:rsidRPr="00BB4118" w:rsidDel="0068355B">
                  <w:delText>during 2020-202</w:delText>
                </w:r>
              </w:del>
              <w:del w:id="74" w:author="FCC IB" w:date="2023-04-10T06:40:00Z">
                <w:r w:rsidRPr="00BB4118" w:rsidDel="0068355B">
                  <w:delText>2</w:delText>
                </w:r>
              </w:del>
            </w:ins>
          </w:p>
        </w:tc>
      </w:tr>
    </w:tbl>
    <w:p w14:paraId="3BA181B0" w14:textId="2AA24D15" w:rsidR="001B21AA" w:rsidRDefault="00DD5E21" w:rsidP="00240B16">
      <w:pPr>
        <w:tabs>
          <w:tab w:val="left" w:pos="794"/>
          <w:tab w:val="left" w:pos="1191"/>
          <w:tab w:val="left" w:pos="1588"/>
          <w:tab w:val="left" w:pos="1985"/>
        </w:tabs>
        <w:rPr>
          <w:ins w:id="75" w:author="Nic Shrout" w:date="2023-03-17T12:46:00Z"/>
          <w:lang w:eastAsia="zh-CN"/>
        </w:rPr>
      </w:pPr>
      <w:ins w:id="76" w:author="Nic Shrout" w:date="2023-04-06T13:25:00Z">
        <w:r>
          <w:rPr>
            <w:lang w:eastAsia="zh-CN"/>
          </w:rPr>
          <w:t xml:space="preserve">In response to </w:t>
        </w:r>
        <w:r>
          <w:rPr>
            <w:lang w:eastAsia="zh-CN"/>
          </w:rPr>
          <w:fldChar w:fldCharType="begin"/>
        </w:r>
        <w:r>
          <w:rPr>
            <w:lang w:eastAsia="zh-CN"/>
          </w:rPr>
          <w:instrText>HYPERLINK "https://www.itu.int/md/R19-WP5B-C-0087/en"</w:instrText>
        </w:r>
        <w:r>
          <w:rPr>
            <w:lang w:eastAsia="zh-CN"/>
          </w:rPr>
        </w:r>
        <w:r>
          <w:rPr>
            <w:lang w:eastAsia="zh-CN"/>
          </w:rPr>
          <w:fldChar w:fldCharType="separate"/>
        </w:r>
        <w:r>
          <w:rPr>
            <w:rStyle w:val="Hyperlink"/>
            <w:lang w:eastAsia="zh-CN"/>
          </w:rPr>
          <w:t>ITU-R Document 5B/87</w:t>
        </w:r>
        <w:r>
          <w:rPr>
            <w:lang w:eastAsia="zh-CN"/>
          </w:rPr>
          <w:fldChar w:fldCharType="end"/>
        </w:r>
        <w:r>
          <w:rPr>
            <w:lang w:eastAsia="zh-CN"/>
          </w:rPr>
          <w:t xml:space="preserve"> </w:t>
        </w:r>
      </w:ins>
      <w:ins w:id="77" w:author="Nic Shrout" w:date="2023-03-17T12:20:00Z">
        <w:r w:rsidR="00944558">
          <w:rPr>
            <w:lang w:eastAsia="zh-CN"/>
          </w:rPr>
          <w:t>t</w:t>
        </w:r>
      </w:ins>
      <w:ins w:id="78" w:author="Nic Shrout" w:date="2023-03-17T09:33:00Z">
        <w:r w:rsidR="00240B16">
          <w:rPr>
            <w:lang w:eastAsia="zh-CN"/>
          </w:rPr>
          <w:t xml:space="preserve">he United States proposes </w:t>
        </w:r>
      </w:ins>
      <w:ins w:id="79" w:author="Nic Shrout" w:date="2023-03-17T12:56:00Z">
        <w:r w:rsidR="000D25B7">
          <w:rPr>
            <w:lang w:eastAsia="zh-CN"/>
          </w:rPr>
          <w:t>a</w:t>
        </w:r>
      </w:ins>
      <w:ins w:id="80" w:author="Nic Shrout" w:date="2023-03-17T09:33:00Z">
        <w:r w:rsidR="00240B16">
          <w:rPr>
            <w:lang w:eastAsia="zh-CN"/>
          </w:rPr>
          <w:t xml:space="preserve"> </w:t>
        </w:r>
      </w:ins>
      <w:proofErr w:type="gramStart"/>
      <w:ins w:id="81" w:author="Nic Shrout" w:date="2023-04-06T13:26:00Z">
        <w:r>
          <w:rPr>
            <w:lang w:eastAsia="zh-CN"/>
          </w:rPr>
          <w:t>reply</w:t>
        </w:r>
        <w:proofErr w:type="gramEnd"/>
        <w:r>
          <w:rPr>
            <w:lang w:eastAsia="zh-CN"/>
          </w:rPr>
          <w:t xml:space="preserve"> </w:t>
        </w:r>
      </w:ins>
      <w:ins w:id="82" w:author="Nic Shrout" w:date="2023-03-17T12:26:00Z">
        <w:r w:rsidR="00F962CE">
          <w:rPr>
            <w:lang w:eastAsia="zh-CN"/>
          </w:rPr>
          <w:t>liaison statement</w:t>
        </w:r>
      </w:ins>
      <w:ins w:id="83" w:author="Nic Shrout" w:date="2023-04-06T14:15:00Z">
        <w:r w:rsidR="00FF0BA7">
          <w:rPr>
            <w:lang w:eastAsia="zh-CN"/>
          </w:rPr>
          <w:t>, contained in Attachment 1,</w:t>
        </w:r>
      </w:ins>
      <w:ins w:id="84" w:author="Nic Shrout" w:date="2023-03-17T12:26:00Z">
        <w:r w:rsidR="00F962CE">
          <w:rPr>
            <w:lang w:eastAsia="zh-CN"/>
          </w:rPr>
          <w:t xml:space="preserve"> </w:t>
        </w:r>
      </w:ins>
      <w:ins w:id="85" w:author="Nic Shrout" w:date="2023-03-17T12:27:00Z">
        <w:r w:rsidR="00D81A8A">
          <w:rPr>
            <w:lang w:eastAsia="zh-CN"/>
          </w:rPr>
          <w:t xml:space="preserve">at the WP5B level </w:t>
        </w:r>
        <w:r w:rsidR="00873F45">
          <w:rPr>
            <w:lang w:eastAsia="zh-CN"/>
          </w:rPr>
          <w:t>direct</w:t>
        </w:r>
      </w:ins>
      <w:ins w:id="86" w:author="Nic Shrout" w:date="2023-03-17T12:34:00Z">
        <w:r w:rsidR="00DF531B">
          <w:rPr>
            <w:lang w:eastAsia="zh-CN"/>
          </w:rPr>
          <w:t>ed</w:t>
        </w:r>
      </w:ins>
      <w:ins w:id="87" w:author="Nic Shrout" w:date="2023-03-17T12:27:00Z">
        <w:r w:rsidR="00873F45">
          <w:rPr>
            <w:lang w:eastAsia="zh-CN"/>
          </w:rPr>
          <w:t xml:space="preserve"> to the CCV</w:t>
        </w:r>
      </w:ins>
      <w:ins w:id="88" w:author="Nic Shrout" w:date="2023-03-17T12:29:00Z">
        <w:r w:rsidR="001B21AA">
          <w:rPr>
            <w:lang w:eastAsia="zh-CN"/>
          </w:rPr>
          <w:t>.</w:t>
        </w:r>
      </w:ins>
    </w:p>
    <w:p w14:paraId="1E693531" w14:textId="73363A64" w:rsidR="001C3067" w:rsidRDefault="001C3067" w:rsidP="00240B16">
      <w:pPr>
        <w:tabs>
          <w:tab w:val="left" w:pos="794"/>
          <w:tab w:val="left" w:pos="1191"/>
          <w:tab w:val="left" w:pos="1588"/>
          <w:tab w:val="left" w:pos="1985"/>
        </w:tabs>
        <w:rPr>
          <w:ins w:id="89" w:author="Nic Shrout" w:date="2023-03-17T12:29:00Z"/>
          <w:lang w:eastAsia="zh-CN"/>
        </w:rPr>
      </w:pPr>
      <w:ins w:id="90" w:author="Nic Shrout" w:date="2023-03-17T12:46:00Z">
        <w:r>
          <w:rPr>
            <w:lang w:eastAsia="zh-CN"/>
          </w:rPr>
          <w:t xml:space="preserve">The </w:t>
        </w:r>
      </w:ins>
      <w:ins w:id="91" w:author="Nic Shrout" w:date="2023-03-17T12:51:00Z">
        <w:r w:rsidR="004A220A">
          <w:rPr>
            <w:lang w:eastAsia="zh-CN"/>
          </w:rPr>
          <w:t xml:space="preserve">attached </w:t>
        </w:r>
      </w:ins>
      <w:ins w:id="92" w:author="Nic Shrout" w:date="2023-03-17T12:46:00Z">
        <w:r>
          <w:rPr>
            <w:lang w:eastAsia="zh-CN"/>
          </w:rPr>
          <w:t xml:space="preserve">liaison statement contains an Annex </w:t>
        </w:r>
        <w:r w:rsidR="00C4056B">
          <w:rPr>
            <w:lang w:eastAsia="zh-CN"/>
          </w:rPr>
          <w:t xml:space="preserve">which </w:t>
        </w:r>
        <w:r w:rsidRPr="001C3067">
          <w:rPr>
            <w:lang w:eastAsia="zh-CN"/>
          </w:rPr>
          <w:t xml:space="preserve">collects both the abbreviations and definitions </w:t>
        </w:r>
      </w:ins>
      <w:ins w:id="93" w:author="Nic Shrout" w:date="2023-03-17T12:47:00Z">
        <w:r w:rsidR="004C1497" w:rsidRPr="001C3067">
          <w:rPr>
            <w:lang w:eastAsia="zh-CN"/>
          </w:rPr>
          <w:t xml:space="preserve">in the ITU-R Recommendations </w:t>
        </w:r>
      </w:ins>
      <w:ins w:id="94" w:author="Nic Shrout" w:date="2023-03-17T12:46:00Z">
        <w:r w:rsidRPr="001C3067">
          <w:rPr>
            <w:lang w:eastAsia="zh-CN"/>
          </w:rPr>
          <w:t xml:space="preserve">approved by </w:t>
        </w:r>
      </w:ins>
      <w:ins w:id="95" w:author="Nic Shrout" w:date="2023-03-17T12:50:00Z">
        <w:r w:rsidR="005F322E" w:rsidRPr="009E1787">
          <w:t xml:space="preserve">Working Party </w:t>
        </w:r>
        <w:r w:rsidR="005F322E">
          <w:t xml:space="preserve">5B (WP5B) </w:t>
        </w:r>
      </w:ins>
      <w:ins w:id="96" w:author="Nic Shrout" w:date="2023-03-17T12:46:00Z">
        <w:r w:rsidRPr="001C3067">
          <w:rPr>
            <w:lang w:eastAsia="zh-CN"/>
          </w:rPr>
          <w:t xml:space="preserve">submitted to SG5.  </w:t>
        </w:r>
      </w:ins>
      <w:ins w:id="97" w:author="Nic Shrout" w:date="2023-04-10T10:26:00Z">
        <w:r w:rsidR="008539BE" w:rsidRPr="001C3067">
          <w:rPr>
            <w:lang w:eastAsia="zh-CN"/>
          </w:rPr>
          <w:t xml:space="preserve">The information covers all </w:t>
        </w:r>
        <w:r w:rsidR="008539BE" w:rsidRPr="005D5CE1">
          <w:rPr>
            <w:lang w:eastAsia="zh-CN"/>
          </w:rPr>
          <w:t xml:space="preserve">in-force </w:t>
        </w:r>
        <w:r w:rsidR="008539BE">
          <w:rPr>
            <w:lang w:eastAsia="zh-CN"/>
          </w:rPr>
          <w:t>ITU-R</w:t>
        </w:r>
        <w:r w:rsidR="008539BE" w:rsidRPr="005D5CE1">
          <w:rPr>
            <w:lang w:eastAsia="zh-CN"/>
          </w:rPr>
          <w:t xml:space="preserve"> </w:t>
        </w:r>
        <w:r w:rsidR="008539BE">
          <w:rPr>
            <w:lang w:eastAsia="zh-CN"/>
          </w:rPr>
          <w:t>R</w:t>
        </w:r>
        <w:r w:rsidR="008539BE" w:rsidRPr="005D5CE1">
          <w:rPr>
            <w:lang w:eastAsia="zh-CN"/>
          </w:rPr>
          <w:t xml:space="preserve">ecommendations </w:t>
        </w:r>
        <w:r w:rsidR="008539BE">
          <w:t xml:space="preserve">produced in </w:t>
        </w:r>
        <w:r w:rsidR="008539BE" w:rsidRPr="00BB4118">
          <w:t>2020-202</w:t>
        </w:r>
        <w:r w:rsidR="008539BE">
          <w:t xml:space="preserve">3 </w:t>
        </w:r>
        <w:r w:rsidR="008539BE" w:rsidRPr="005D5CE1">
          <w:rPr>
            <w:lang w:eastAsia="zh-CN"/>
          </w:rPr>
          <w:t xml:space="preserve">under the remit of </w:t>
        </w:r>
        <w:r w:rsidR="008539BE">
          <w:rPr>
            <w:lang w:eastAsia="zh-CN"/>
          </w:rPr>
          <w:t>WP 5B</w:t>
        </w:r>
        <w:r w:rsidR="008539BE">
          <w:rPr>
            <w:lang w:eastAsia="zh-CN"/>
          </w:rPr>
          <w:t>.</w:t>
        </w:r>
      </w:ins>
    </w:p>
    <w:p w14:paraId="756582F5" w14:textId="77777777" w:rsidR="00240B16" w:rsidRDefault="00240B16" w:rsidP="00240B16">
      <w:pPr>
        <w:spacing w:before="360"/>
        <w:rPr>
          <w:ins w:id="98" w:author="Nic Shrout" w:date="2023-03-17T09:33:00Z"/>
          <w:rFonts w:eastAsia="Calibri"/>
          <w:szCs w:val="24"/>
          <w:lang w:eastAsia="zh-CN"/>
        </w:rPr>
      </w:pPr>
      <w:ins w:id="99" w:author="Nic Shrout" w:date="2023-03-17T09:33:00Z">
        <w:r>
          <w:rPr>
            <w:rFonts w:eastAsia="Calibri"/>
            <w:b/>
            <w:bCs/>
            <w:szCs w:val="24"/>
          </w:rPr>
          <w:t>Attachment:</w:t>
        </w:r>
        <w:r>
          <w:rPr>
            <w:rFonts w:eastAsia="Calibri"/>
            <w:b/>
            <w:bCs/>
            <w:szCs w:val="24"/>
          </w:rPr>
          <w:tab/>
        </w:r>
        <w:r>
          <w:rPr>
            <w:rFonts w:eastAsia="Calibri"/>
            <w:szCs w:val="24"/>
          </w:rPr>
          <w:t>1</w:t>
        </w:r>
      </w:ins>
    </w:p>
    <w:p w14:paraId="661A60BC" w14:textId="77777777" w:rsidR="00AF2428" w:rsidRDefault="00AF2428" w:rsidP="00AF2428">
      <w:pPr>
        <w:rPr>
          <w:ins w:id="100" w:author="Nic Shrout" w:date="2023-03-17T09:31:00Z"/>
          <w:b/>
          <w:lang w:val="en-CA"/>
        </w:rPr>
      </w:pPr>
    </w:p>
    <w:p w14:paraId="5B463D3B" w14:textId="2BC44060" w:rsidR="009D5402" w:rsidRDefault="00AF2428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ins w:id="101" w:author="Nic Shrout" w:date="2023-03-17T09:31:00Z">
        <w:r>
          <w:br w:type="page"/>
        </w:r>
      </w:ins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  <w:gridCol w:w="142"/>
      </w:tblGrid>
      <w:tr w:rsidR="009D5402" w14:paraId="275106CA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Align w:val="center"/>
          </w:tcPr>
          <w:p w14:paraId="30A7F925" w14:textId="77777777" w:rsidR="009D5402" w:rsidRPr="00D8032B" w:rsidRDefault="009D5402" w:rsidP="00D47025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0DCBD2" w14:textId="77777777" w:rsidR="009D5402" w:rsidRDefault="009D5402" w:rsidP="00D47025">
            <w:pPr>
              <w:shd w:val="solid" w:color="FFFFFF" w:fill="FFFFFF"/>
              <w:spacing w:before="0" w:line="240" w:lineRule="atLeast"/>
            </w:pPr>
            <w:bookmarkStart w:id="102" w:name="ditulogo"/>
            <w:bookmarkEnd w:id="102"/>
            <w:r>
              <w:rPr>
                <w:noProof/>
                <w:lang w:eastAsia="en-GB"/>
              </w:rPr>
              <w:drawing>
                <wp:inline distT="0" distB="0" distL="0" distR="0" wp14:anchorId="458B5A48" wp14:editId="0E134CEF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402" w:rsidRPr="0051782D" w14:paraId="53341D43" w14:textId="77777777" w:rsidTr="00D47025">
        <w:trPr>
          <w:gridAfter w:val="1"/>
          <w:wAfter w:w="142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A7E4281" w14:textId="77777777" w:rsidR="009D5402" w:rsidRPr="00163271" w:rsidRDefault="009D5402" w:rsidP="00D4702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8CA47E0" w14:textId="77777777" w:rsidR="009D5402" w:rsidRPr="0051782D" w:rsidRDefault="009D5402" w:rsidP="00D47025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D5402" w:rsidRPr="00710D66" w14:paraId="399DEF27" w14:textId="77777777" w:rsidTr="00D47025">
        <w:trPr>
          <w:gridAfter w:val="1"/>
          <w:wAfter w:w="142" w:type="dxa"/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115378B9" w14:textId="77777777" w:rsidR="009D5402" w:rsidRPr="0051782D" w:rsidRDefault="009D5402" w:rsidP="00D47025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A4AFB77" w14:textId="77777777" w:rsidR="009D5402" w:rsidRPr="00710D66" w:rsidRDefault="009D5402" w:rsidP="00D47025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D5402" w:rsidRPr="001D3C46" w14:paraId="11128966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 w:val="restart"/>
          </w:tcPr>
          <w:p w14:paraId="7AEC8CB9" w14:textId="77777777" w:rsidR="009D5402" w:rsidRDefault="009D5402" w:rsidP="00D470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>
              <w:rPr>
                <w:rFonts w:ascii="Verdana" w:hAnsi="Verdana"/>
                <w:bCs/>
                <w:sz w:val="20"/>
                <w:lang w:eastAsia="zh-CN"/>
              </w:rPr>
              <w:t>5B/xx</w:t>
            </w:r>
          </w:p>
          <w:p w14:paraId="5FDF8214" w14:textId="1C81DE5F" w:rsidR="009D5402" w:rsidRPr="00982084" w:rsidRDefault="009D5402" w:rsidP="00EE112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Pr="00151F40">
              <w:rPr>
                <w:rFonts w:ascii="Verdana" w:hAnsi="Verdana"/>
                <w:sz w:val="20"/>
                <w:lang w:val="en-US"/>
              </w:rPr>
              <w:t xml:space="preserve"> </w:t>
            </w:r>
            <w:ins w:id="103" w:author="Nic Shrout" w:date="2023-04-06T13:24:00Z"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begin"/>
              </w:r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instrText>HYPERLINK "https://www.itu.int/md/R19-WP5B-C-0087/en"</w:instrText>
              </w:r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</w:r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separate"/>
              </w:r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t>ITU-R Document 5B/87</w:t>
              </w:r>
              <w:r w:rsidR="004A7B19" w:rsidRPr="001143A5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end"/>
              </w:r>
            </w:ins>
            <w:del w:id="104" w:author="Nic Shrout" w:date="2023-03-17T09:34:00Z">
              <w:r w:rsidRPr="00151F40" w:rsidDel="00240B16">
                <w:rPr>
                  <w:rFonts w:ascii="Verdana" w:hAnsi="Verdana"/>
                  <w:sz w:val="20"/>
                  <w:lang w:val="en-US"/>
                </w:rPr>
                <w:delText xml:space="preserve">ITU-R </w:delText>
              </w:r>
            </w:del>
            <w:del w:id="105" w:author="Nic Shrout" w:date="2023-04-06T14:05:00Z">
              <w:r w:rsidDel="00EE112A">
                <w:fldChar w:fldCharType="begin"/>
              </w:r>
              <w:r w:rsidR="00FF6935" w:rsidDel="00EE112A">
                <w:delInstrText>HYPERLINK "https://www.itu.int/pub/R-RES-R.36-5-2019"</w:delInstrText>
              </w:r>
              <w:r w:rsidDel="00EE112A">
                <w:fldChar w:fldCharType="separate"/>
              </w:r>
              <w:r w:rsidDel="00EE112A">
                <w:rPr>
                  <w:rStyle w:val="Hyperlink"/>
                  <w:rFonts w:ascii="Verdana" w:hAnsi="Verdana"/>
                  <w:sz w:val="20"/>
                  <w:lang w:val="en-US"/>
                </w:rPr>
                <w:delText>Resolution 36-5 (2019)</w:delText>
              </w:r>
              <w:r w:rsidDel="00EE112A"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end"/>
              </w:r>
            </w:del>
          </w:p>
        </w:tc>
        <w:tc>
          <w:tcPr>
            <w:tcW w:w="3402" w:type="dxa"/>
          </w:tcPr>
          <w:p w14:paraId="1C8E1043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5B/xx-x</w:t>
            </w:r>
          </w:p>
        </w:tc>
      </w:tr>
      <w:tr w:rsidR="009D5402" w:rsidRPr="001D3C46" w14:paraId="1701CCB9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0F2DC43B" w14:textId="77777777" w:rsidR="009D5402" w:rsidRDefault="009D5402" w:rsidP="00D4702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9CDCB6C" w14:textId="2155A8D5" w:rsidR="009D5402" w:rsidRPr="007B32DD" w:rsidRDefault="009D5402" w:rsidP="00D4702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del w:id="106" w:author="Nic Shrout" w:date="2023-03-17T09:31:00Z">
              <w:r w:rsidDel="00AF2428">
                <w:rPr>
                  <w:rFonts w:ascii="Verdana" w:hAnsi="Verdana"/>
                  <w:b/>
                  <w:iCs/>
                  <w:sz w:val="20"/>
                  <w:lang w:eastAsia="zh-CN"/>
                </w:rPr>
                <w:delText xml:space="preserve">10 </w:delText>
              </w:r>
            </w:del>
            <w:ins w:id="107" w:author="Nic Shrout" w:date="2023-03-17T09:31:00Z">
              <w:r w:rsidR="00AF2428">
                <w:rPr>
                  <w:rFonts w:ascii="Verdana" w:hAnsi="Verdana"/>
                  <w:b/>
                  <w:iCs/>
                  <w:sz w:val="20"/>
                  <w:lang w:eastAsia="zh-CN"/>
                </w:rPr>
                <w:t xml:space="preserve">xx </w:t>
              </w:r>
            </w:ins>
            <w:r>
              <w:rPr>
                <w:rFonts w:ascii="Verdana" w:hAnsi="Verdana"/>
                <w:b/>
                <w:iCs/>
                <w:sz w:val="20"/>
                <w:lang w:eastAsia="zh-CN"/>
              </w:rPr>
              <w:t>July 2023</w:t>
            </w:r>
          </w:p>
        </w:tc>
      </w:tr>
      <w:tr w:rsidR="009D5402" w:rsidRPr="001D3C46" w14:paraId="45A9688B" w14:textId="77777777" w:rsidTr="00D47025">
        <w:trPr>
          <w:gridAfter w:val="1"/>
          <w:wAfter w:w="142" w:type="dxa"/>
          <w:cantSplit/>
        </w:trPr>
        <w:tc>
          <w:tcPr>
            <w:tcW w:w="6487" w:type="dxa"/>
            <w:vMerge/>
          </w:tcPr>
          <w:p w14:paraId="3B178A8E" w14:textId="77777777" w:rsidR="009D5402" w:rsidRDefault="009D5402" w:rsidP="00D47025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112B5004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D5402" w14:paraId="519E56CB" w14:textId="77777777" w:rsidTr="00D47025">
        <w:trPr>
          <w:cantSplit/>
        </w:trPr>
        <w:tc>
          <w:tcPr>
            <w:tcW w:w="10031" w:type="dxa"/>
            <w:gridSpan w:val="3"/>
          </w:tcPr>
          <w:p w14:paraId="0F1C7417" w14:textId="77777777" w:rsidR="009D5402" w:rsidRDefault="009D5402" w:rsidP="00D47025">
            <w:pPr>
              <w:pStyle w:val="Source"/>
              <w:rPr>
                <w:lang w:eastAsia="zh-CN"/>
              </w:rPr>
            </w:pPr>
            <w:bookmarkStart w:id="108" w:name="dsource" w:colFirst="0" w:colLast="0"/>
            <w:r>
              <w:rPr>
                <w:lang w:eastAsia="zh-CN"/>
              </w:rPr>
              <w:t>Working Party 5B</w:t>
            </w:r>
          </w:p>
        </w:tc>
      </w:tr>
      <w:tr w:rsidR="009D5402" w14:paraId="0C1F5533" w14:textId="77777777" w:rsidTr="00D47025">
        <w:trPr>
          <w:cantSplit/>
        </w:trPr>
        <w:tc>
          <w:tcPr>
            <w:tcW w:w="10031" w:type="dxa"/>
            <w:gridSpan w:val="3"/>
          </w:tcPr>
          <w:p w14:paraId="5CD456A9" w14:textId="62EFC0CB" w:rsidR="009D5402" w:rsidRDefault="0068355B" w:rsidP="00D47025">
            <w:pPr>
              <w:pStyle w:val="Title1"/>
              <w:rPr>
                <w:ins w:id="109" w:author="FCC IB" w:date="2023-04-10T06:43:00Z"/>
              </w:rPr>
            </w:pPr>
            <w:bookmarkStart w:id="110" w:name="drec" w:colFirst="0" w:colLast="0"/>
            <w:bookmarkEnd w:id="108"/>
            <w:ins w:id="111" w:author="FCC IB" w:date="2023-04-10T06:49:00Z">
              <w:r>
                <w:t xml:space="preserve">DRAFT </w:t>
              </w:r>
            </w:ins>
            <w:ins w:id="112" w:author="Nic Shrout" w:date="2023-04-06T13:37:00Z">
              <w:r w:rsidR="00041EF4">
                <w:t xml:space="preserve">Reply </w:t>
              </w:r>
            </w:ins>
            <w:r w:rsidR="009D5402">
              <w:t>liaison statement to the Coordination Committee</w:t>
            </w:r>
            <w:r w:rsidR="009D5402">
              <w:br/>
              <w:t>for Vocabulary (CCV)</w:t>
            </w:r>
          </w:p>
          <w:p w14:paraId="42748BAD" w14:textId="2F83AC72" w:rsidR="0068355B" w:rsidRPr="0068355B" w:rsidRDefault="0068355B">
            <w:pPr>
              <w:pStyle w:val="Title2"/>
              <w:rPr>
                <w:rPrChange w:id="113" w:author="FCC IB" w:date="2023-04-10T06:43:00Z">
                  <w:rPr>
                    <w:lang w:eastAsia="zh-CN"/>
                  </w:rPr>
                </w:rPrChange>
              </w:rPr>
              <w:pPrChange w:id="114" w:author="FCC IB" w:date="2023-04-10T06:43:00Z">
                <w:pPr>
                  <w:pStyle w:val="Title1"/>
                  <w:framePr w:hSpace="180" w:wrap="around" w:hAnchor="margin" w:y="-687"/>
                </w:pPr>
              </w:pPrChange>
            </w:pPr>
            <w:ins w:id="115" w:author="FCC IB" w:date="2023-04-10T06:43:00Z">
              <w:r>
                <w:t xml:space="preserve">TERMINOLOGY and ASSOCIATED DEFINITIONS produced in </w:t>
              </w:r>
              <w:r w:rsidRPr="00BB4118">
                <w:t>2020-202</w:t>
              </w:r>
              <w:r>
                <w:t>3 During Review of in-force ITU-R RECOMMENDATIONS</w:t>
              </w:r>
              <w:r w:rsidRPr="00BB4118">
                <w:t xml:space="preserve"> </w:t>
              </w:r>
              <w:r>
                <w:t>under the remit of</w:t>
              </w:r>
            </w:ins>
            <w:ins w:id="116" w:author="Nic Shrout" w:date="2023-04-10T10:23:00Z">
              <w:r w:rsidR="00301DF9">
                <w:t xml:space="preserve"> </w:t>
              </w:r>
            </w:ins>
            <w:ins w:id="117" w:author="FCC IB" w:date="2023-04-10T06:43:00Z">
              <w:r w:rsidRPr="00BB4118">
                <w:t>WP 5B</w:t>
              </w:r>
            </w:ins>
          </w:p>
        </w:tc>
      </w:tr>
      <w:tr w:rsidR="009D5402" w14:paraId="0A14D36F" w14:textId="77777777" w:rsidTr="00D47025">
        <w:trPr>
          <w:cantSplit/>
        </w:trPr>
        <w:tc>
          <w:tcPr>
            <w:tcW w:w="10031" w:type="dxa"/>
            <w:gridSpan w:val="3"/>
          </w:tcPr>
          <w:p w14:paraId="291447D7" w14:textId="02405B47" w:rsidR="009D5402" w:rsidRDefault="009D5402" w:rsidP="00D47025">
            <w:pPr>
              <w:pStyle w:val="Title2"/>
              <w:spacing w:before="240"/>
              <w:rPr>
                <w:lang w:eastAsia="zh-CN"/>
              </w:rPr>
            </w:pPr>
            <w:bookmarkStart w:id="118" w:name="dtitle1" w:colFirst="0" w:colLast="0"/>
            <w:bookmarkEnd w:id="110"/>
            <w:del w:id="119" w:author="FCC IB" w:date="2023-04-10T06:43:00Z">
              <w:r w:rsidDel="0068355B">
                <w:delText xml:space="preserve">TERMINOLOGY and ASSOCIATED DEFINITIONS produced </w:delText>
              </w:r>
              <w:r w:rsidR="00D801AC" w:rsidDel="0068355B">
                <w:delText>During Rev</w:delText>
              </w:r>
              <w:r w:rsidR="001F4483" w:rsidDel="0068355B">
                <w:delText>iew of</w:delText>
              </w:r>
              <w:r w:rsidR="00201FFD" w:rsidDel="0068355B">
                <w:delText xml:space="preserve"> RECOMMENDATIONS</w:delText>
              </w:r>
              <w:r w:rsidR="00BB4118" w:rsidRPr="00BB4118" w:rsidDel="0068355B">
                <w:delText xml:space="preserve"> approved by SG 5 from the WP 5B during 2020-2022</w:delText>
              </w:r>
            </w:del>
          </w:p>
        </w:tc>
      </w:tr>
    </w:tbl>
    <w:p w14:paraId="5320AA80" w14:textId="734B5753" w:rsidR="00D70EF6" w:rsidRPr="00BB7415" w:rsidRDefault="009D5402" w:rsidP="009D5402">
      <w:pPr>
        <w:rPr>
          <w:ins w:id="120" w:author="Nic Shrout" w:date="2023-04-06T13:35:00Z"/>
        </w:rPr>
      </w:pPr>
      <w:bookmarkStart w:id="121" w:name="dbreak"/>
      <w:bookmarkEnd w:id="118"/>
      <w:bookmarkEnd w:id="121"/>
      <w:r w:rsidRPr="009E1787">
        <w:t xml:space="preserve">Working Party </w:t>
      </w:r>
      <w:r>
        <w:t>5B (WP 5B)</w:t>
      </w:r>
      <w:r w:rsidRPr="009E1787">
        <w:t xml:space="preserve"> </w:t>
      </w:r>
      <w:ins w:id="122" w:author="Nic Shrout" w:date="2023-04-06T13:30:00Z">
        <w:r w:rsidR="00A82E02" w:rsidRPr="00A82E02">
          <w:t xml:space="preserve">would like to thank </w:t>
        </w:r>
      </w:ins>
      <w:ins w:id="123" w:author="Nic Shrout" w:date="2023-04-06T13:31:00Z">
        <w:r w:rsidR="00C26FC9">
          <w:t xml:space="preserve">the </w:t>
        </w:r>
        <w:r w:rsidR="00C26FC9" w:rsidRPr="00C26FC9">
          <w:t>Coordination CCV</w:t>
        </w:r>
      </w:ins>
      <w:ins w:id="124" w:author="Nic Shrout" w:date="2023-04-06T13:30:00Z">
        <w:r w:rsidR="00A82E02" w:rsidRPr="00A82E02">
          <w:t xml:space="preserve"> for </w:t>
        </w:r>
      </w:ins>
      <w:ins w:id="125" w:author="Nic Shrout" w:date="2023-04-06T13:31:00Z">
        <w:r w:rsidR="00C26FC9">
          <w:t>the</w:t>
        </w:r>
      </w:ins>
      <w:ins w:id="126" w:author="Nic Shrout" w:date="2023-04-06T13:30:00Z">
        <w:r w:rsidR="00A82E02" w:rsidRPr="00A82E02">
          <w:t xml:space="preserve"> liaison statement in </w:t>
        </w:r>
      </w:ins>
      <w:r w:rsidR="00414FFF" w:rsidRPr="00414FFF">
        <w:rPr>
          <w:rStyle w:val="Hyperlink"/>
          <w:szCs w:val="24"/>
          <w:lang w:val="en-US"/>
        </w:rPr>
        <w:fldChar w:fldCharType="begin"/>
      </w:r>
      <w:r w:rsidR="00BB7415">
        <w:rPr>
          <w:rStyle w:val="Hyperlink"/>
          <w:szCs w:val="24"/>
          <w:lang w:val="en-US"/>
        </w:rPr>
        <w:instrText>HYPERLINK "https://www.itu.int/md/R19-WP5B-C-0087/en"</w:instrText>
      </w:r>
      <w:r w:rsidR="00414FFF" w:rsidRPr="00414FFF">
        <w:rPr>
          <w:rStyle w:val="Hyperlink"/>
          <w:szCs w:val="24"/>
          <w:lang w:val="en-US"/>
        </w:rPr>
      </w:r>
      <w:r w:rsidR="00414FFF" w:rsidRPr="00414FFF">
        <w:rPr>
          <w:rStyle w:val="Hyperlink"/>
          <w:szCs w:val="24"/>
          <w:lang w:val="en-US"/>
        </w:rPr>
        <w:fldChar w:fldCharType="separate"/>
      </w:r>
      <w:ins w:id="127" w:author="Nic Shrout" w:date="2023-04-06T13:32:00Z">
        <w:r w:rsidR="00414FFF" w:rsidRPr="00414FFF">
          <w:rPr>
            <w:rStyle w:val="Hyperlink"/>
            <w:szCs w:val="24"/>
            <w:lang w:val="en-US"/>
          </w:rPr>
          <w:t>ITU-R Document 5B/87</w:t>
        </w:r>
        <w:r w:rsidR="00414FFF" w:rsidRPr="00414FFF">
          <w:rPr>
            <w:rStyle w:val="Hyperlink"/>
            <w:szCs w:val="24"/>
            <w:lang w:val="en-US"/>
          </w:rPr>
          <w:fldChar w:fldCharType="end"/>
        </w:r>
      </w:ins>
      <w:ins w:id="128" w:author="Nic Shrout" w:date="2023-04-06T13:33:00Z">
        <w:r w:rsidR="00D71198" w:rsidRPr="00BB7415">
          <w:t xml:space="preserve">, requesting that </w:t>
        </w:r>
      </w:ins>
      <w:ins w:id="129" w:author="Nic Shrout" w:date="2023-04-06T13:34:00Z">
        <w:r w:rsidR="00D738C9" w:rsidRPr="00BB7415">
          <w:t xml:space="preserve">Study Groups </w:t>
        </w:r>
      </w:ins>
      <w:ins w:id="130" w:author="Nic Shrout" w:date="2023-04-06T13:35:00Z">
        <w:r w:rsidR="009D74A1" w:rsidRPr="00BB7415">
          <w:t xml:space="preserve">and Working Parties </w:t>
        </w:r>
      </w:ins>
      <w:ins w:id="131" w:author="Nic Shrout" w:date="2023-04-06T13:34:00Z">
        <w:r w:rsidR="008A605B" w:rsidRPr="00BB7415">
          <w:t>actively collaborate with</w:t>
        </w:r>
      </w:ins>
      <w:ins w:id="132" w:author="Nic Shrout" w:date="2023-04-06T13:49:00Z">
        <w:r w:rsidR="00B0072E">
          <w:t xml:space="preserve"> the</w:t>
        </w:r>
      </w:ins>
      <w:ins w:id="133" w:author="Nic Shrout" w:date="2023-04-06T13:34:00Z">
        <w:r w:rsidR="008A605B" w:rsidRPr="00BB7415">
          <w:t xml:space="preserve"> CCV</w:t>
        </w:r>
      </w:ins>
      <w:ins w:id="134" w:author="Nic Shrout" w:date="2023-04-06T13:32:00Z">
        <w:r w:rsidR="00414FFF" w:rsidRPr="00BB7415">
          <w:t xml:space="preserve"> </w:t>
        </w:r>
      </w:ins>
      <w:ins w:id="135" w:author="Nic Shrout" w:date="2023-04-06T13:37:00Z">
        <w:r w:rsidR="00041EF4" w:rsidRPr="00BB7415">
          <w:t>i</w:t>
        </w:r>
      </w:ins>
      <w:ins w:id="136" w:author="Nic Shrout" w:date="2023-04-06T13:35:00Z">
        <w:r w:rsidR="00D70EF6" w:rsidRPr="00BB7415">
          <w:t>n order to rationalize vocabulary work and reinforce translation consistency of texts published in the six ITU official languages</w:t>
        </w:r>
      </w:ins>
      <w:ins w:id="137" w:author="Nic Shrout" w:date="2023-04-06T13:40:00Z">
        <w:r w:rsidR="00DB0691" w:rsidRPr="00BB7415">
          <w:t>.</w:t>
        </w:r>
      </w:ins>
    </w:p>
    <w:p w14:paraId="435BD2CF" w14:textId="5013BECB" w:rsidR="00B17C67" w:rsidRDefault="00B17C67" w:rsidP="009D5402">
      <w:pPr>
        <w:rPr>
          <w:ins w:id="138" w:author="Nic Shrout" w:date="2023-04-06T13:36:00Z"/>
          <w:szCs w:val="24"/>
        </w:rPr>
      </w:pPr>
      <w:ins w:id="139" w:author="Nic Shrout" w:date="2023-04-06T13:36:00Z">
        <w:r>
          <w:rPr>
            <w:szCs w:val="24"/>
          </w:rPr>
          <w:t>WP</w:t>
        </w:r>
      </w:ins>
      <w:ins w:id="140" w:author="Nic Shrout" w:date="2023-04-10T10:23:00Z">
        <w:r w:rsidR="00301DF9">
          <w:rPr>
            <w:szCs w:val="24"/>
          </w:rPr>
          <w:t xml:space="preserve"> </w:t>
        </w:r>
      </w:ins>
      <w:ins w:id="141" w:author="Nic Shrout" w:date="2023-04-06T13:36:00Z">
        <w:r w:rsidR="008B5D35">
          <w:rPr>
            <w:szCs w:val="24"/>
          </w:rPr>
          <w:t>5B</w:t>
        </w:r>
      </w:ins>
      <w:ins w:id="142" w:author="Nic Shrout" w:date="2023-04-06T13:35:00Z">
        <w:r w:rsidRPr="00B17C67">
          <w:rPr>
            <w:szCs w:val="24"/>
          </w:rPr>
          <w:t xml:space="preserve"> welcomes this initiative from </w:t>
        </w:r>
      </w:ins>
      <w:ins w:id="143" w:author="Nic Shrout" w:date="2023-04-06T13:37:00Z">
        <w:r w:rsidR="00AD78EE">
          <w:rPr>
            <w:szCs w:val="24"/>
          </w:rPr>
          <w:t>the CCV</w:t>
        </w:r>
      </w:ins>
      <w:ins w:id="144" w:author="Nic Shrout" w:date="2023-04-06T13:35:00Z">
        <w:r w:rsidRPr="00B17C67">
          <w:rPr>
            <w:szCs w:val="24"/>
          </w:rPr>
          <w:t xml:space="preserve"> and looks forward to collaborating to facilitate and further this work</w:t>
        </w:r>
      </w:ins>
      <w:ins w:id="145" w:author="Nic Shrout" w:date="2023-04-06T13:38:00Z">
        <w:r w:rsidR="00AD78EE">
          <w:rPr>
            <w:szCs w:val="24"/>
          </w:rPr>
          <w:t>.</w:t>
        </w:r>
      </w:ins>
      <w:ins w:id="146" w:author="Nic Shrout" w:date="2023-04-06T13:46:00Z">
        <w:r w:rsidR="0068549D">
          <w:rPr>
            <w:szCs w:val="24"/>
          </w:rPr>
          <w:t xml:space="preserve"> </w:t>
        </w:r>
      </w:ins>
    </w:p>
    <w:p w14:paraId="5BFFF202" w14:textId="7ABC1FA4" w:rsidR="009D5402" w:rsidRDefault="000E23F8" w:rsidP="009D5402">
      <w:ins w:id="147" w:author="Nic Shrout" w:date="2023-04-06T13:38:00Z">
        <w:r>
          <w:rPr>
            <w:szCs w:val="24"/>
          </w:rPr>
          <w:t>WP</w:t>
        </w:r>
      </w:ins>
      <w:ins w:id="148" w:author="Nic Shrout" w:date="2023-04-06T13:48:00Z">
        <w:r w:rsidR="00641568">
          <w:rPr>
            <w:szCs w:val="24"/>
          </w:rPr>
          <w:t xml:space="preserve"> </w:t>
        </w:r>
      </w:ins>
      <w:ins w:id="149" w:author="Nic Shrout" w:date="2023-04-06T13:38:00Z">
        <w:r>
          <w:rPr>
            <w:szCs w:val="24"/>
          </w:rPr>
          <w:t xml:space="preserve">5B </w:t>
        </w:r>
      </w:ins>
      <w:r w:rsidR="009D5402" w:rsidRPr="00414FFF">
        <w:rPr>
          <w:szCs w:val="24"/>
        </w:rPr>
        <w:t>has</w:t>
      </w:r>
      <w:r w:rsidR="009D5402" w:rsidRPr="009E1787">
        <w:t xml:space="preserve"> </w:t>
      </w:r>
      <w:r w:rsidR="009D5402">
        <w:t xml:space="preserve">begun the review of </w:t>
      </w:r>
      <w:ins w:id="150" w:author="FCC IB" w:date="2023-04-10T06:44:00Z">
        <w:r w:rsidR="0068355B">
          <w:t xml:space="preserve">in-force </w:t>
        </w:r>
      </w:ins>
      <w:r w:rsidR="009D5402">
        <w:t xml:space="preserve">ITU-R series recommendations </w:t>
      </w:r>
      <w:ins w:id="151" w:author="Nic Shrout" w:date="2023-04-10T10:34:00Z">
        <w:r w:rsidR="003E70A1">
          <w:t xml:space="preserve">produced </w:t>
        </w:r>
      </w:ins>
      <w:ins w:id="152" w:author="Nic Shrout" w:date="2023-04-10T10:36:00Z">
        <w:r w:rsidR="007E1A75">
          <w:t>during the 2020-2023 timeframe</w:t>
        </w:r>
        <w:r w:rsidR="007E1A75" w:rsidDel="0068355B">
          <w:t xml:space="preserve"> </w:t>
        </w:r>
      </w:ins>
      <w:del w:id="153" w:author="FCC IB" w:date="2023-04-10T06:44:00Z">
        <w:r w:rsidR="009D5402" w:rsidDel="0068355B">
          <w:delText>approved by SG 5 from the</w:delText>
        </w:r>
      </w:del>
      <w:ins w:id="154" w:author="FCC IB" w:date="2023-04-10T06:44:00Z">
        <w:r w:rsidR="0068355B">
          <w:t>under the remit of</w:t>
        </w:r>
      </w:ins>
      <w:ins w:id="155" w:author="Nic Shrout" w:date="2023-04-10T10:34:00Z">
        <w:r w:rsidR="00306B11">
          <w:t xml:space="preserve"> </w:t>
        </w:r>
      </w:ins>
      <w:del w:id="156" w:author="Nic Shrout" w:date="2023-04-06T13:38:00Z">
        <w:r w:rsidR="009D5402" w:rsidDel="000E23F8">
          <w:delText xml:space="preserve"> </w:delText>
        </w:r>
      </w:del>
      <w:r w:rsidR="009D5402">
        <w:t xml:space="preserve">WP 5B </w:t>
      </w:r>
      <w:del w:id="157" w:author="Nic Shrout" w:date="2023-04-10T10:36:00Z">
        <w:r w:rsidR="009D5402" w:rsidDel="007E1A75">
          <w:delText xml:space="preserve">during </w:delText>
        </w:r>
      </w:del>
      <w:ins w:id="158" w:author="FCC IB" w:date="2023-04-10T06:44:00Z">
        <w:del w:id="159" w:author="Nic Shrout" w:date="2023-04-10T10:36:00Z">
          <w:r w:rsidR="0068355B" w:rsidDel="007E1A75">
            <w:delText xml:space="preserve">the </w:delText>
          </w:r>
        </w:del>
      </w:ins>
      <w:del w:id="160" w:author="Nic Shrout" w:date="2023-04-10T10:36:00Z">
        <w:r w:rsidR="009D5402" w:rsidDel="007E1A75">
          <w:delText>2020-202</w:delText>
        </w:r>
      </w:del>
      <w:ins w:id="161" w:author="FCC IB" w:date="2023-04-10T06:44:00Z">
        <w:del w:id="162" w:author="Nic Shrout" w:date="2023-04-10T10:36:00Z">
          <w:r w:rsidR="0068355B" w:rsidDel="007E1A75">
            <w:delText xml:space="preserve">3 timeframe </w:delText>
          </w:r>
        </w:del>
      </w:ins>
      <w:del w:id="163" w:author="FCC IB" w:date="2023-04-10T06:44:00Z">
        <w:r w:rsidR="009D5402" w:rsidDel="0068355B">
          <w:delText xml:space="preserve">2 within its responsibility </w:delText>
        </w:r>
      </w:del>
      <w:r w:rsidR="009D5402" w:rsidRPr="009E1787">
        <w:t>for terminology that could be considered by the CCV.</w:t>
      </w:r>
      <w:r w:rsidR="009D5402">
        <w:t xml:space="preserve"> The results of the </w:t>
      </w:r>
      <w:del w:id="164" w:author="FCC IB" w:date="2023-04-10T06:44:00Z">
        <w:r w:rsidR="009D5402" w:rsidDel="0068355B">
          <w:delText xml:space="preserve">initial </w:delText>
        </w:r>
      </w:del>
      <w:r w:rsidR="009D5402">
        <w:t xml:space="preserve">review </w:t>
      </w:r>
      <w:proofErr w:type="gramStart"/>
      <w:r w:rsidR="009D5402">
        <w:t>are</w:t>
      </w:r>
      <w:proofErr w:type="gramEnd"/>
      <w:r w:rsidR="009D5402">
        <w:t xml:space="preserve"> provided in multiple lists in the attached Annex </w:t>
      </w:r>
      <w:r w:rsidR="009D5402">
        <w:rPr>
          <w:caps/>
        </w:rPr>
        <w:t>1.</w:t>
      </w:r>
      <w:r w:rsidR="009D5402">
        <w:t xml:space="preserve">  The lists in Annex 1 are derived from </w:t>
      </w:r>
      <w:r w:rsidR="007F5CC6">
        <w:t>a review of published Recommendations</w:t>
      </w:r>
      <w:r w:rsidR="009D5402" w:rsidRPr="009E1787">
        <w:t xml:space="preserve"> terminology and associated definitions from </w:t>
      </w:r>
      <w:r w:rsidR="009D5402">
        <w:t xml:space="preserve">the </w:t>
      </w:r>
      <w:r w:rsidR="009D5402" w:rsidRPr="009E1787">
        <w:t>perspective</w:t>
      </w:r>
      <w:r w:rsidR="009D5402">
        <w:t xml:space="preserve"> of aeronautical, maritime </w:t>
      </w:r>
      <w:del w:id="165" w:author="FCC IB" w:date="2023-04-10T06:45:00Z">
        <w:r w:rsidR="009D5402" w:rsidDel="0068355B">
          <w:delText xml:space="preserve">and </w:delText>
        </w:r>
      </w:del>
      <w:ins w:id="166" w:author="FCC IB" w:date="2023-04-10T06:45:00Z">
        <w:r w:rsidR="0068355B">
          <w:t>radionavi</w:t>
        </w:r>
        <w:del w:id="167" w:author="Nic Shrout" w:date="2023-04-10T10:23:00Z">
          <w:r w:rsidR="0068355B" w:rsidDel="00301DF9">
            <w:delText>c</w:delText>
          </w:r>
        </w:del>
      </w:ins>
      <w:ins w:id="168" w:author="Nic Shrout" w:date="2023-04-10T10:23:00Z">
        <w:r w:rsidR="00301DF9">
          <w:t>g</w:t>
        </w:r>
      </w:ins>
      <w:ins w:id="169" w:author="FCC IB" w:date="2023-04-10T06:45:00Z">
        <w:r w:rsidR="0068355B">
          <w:t xml:space="preserve">ation and </w:t>
        </w:r>
      </w:ins>
      <w:r w:rsidR="009D5402">
        <w:t xml:space="preserve">radiolocation </w:t>
      </w:r>
      <w:ins w:id="170" w:author="FCC IB" w:date="2023-04-10T06:45:00Z">
        <w:r w:rsidR="0068355B">
          <w:t xml:space="preserve">radiocommunication </w:t>
        </w:r>
      </w:ins>
      <w:r w:rsidR="009D5402">
        <w:t>services. WP 5</w:t>
      </w:r>
      <w:r w:rsidR="009D5402" w:rsidRPr="009E1787">
        <w:t>B</w:t>
      </w:r>
      <w:ins w:id="171" w:author="FCC IB" w:date="2023-04-10T06:45:00Z">
        <w:r w:rsidR="0068355B">
          <w:t xml:space="preserve"> kindly </w:t>
        </w:r>
      </w:ins>
      <w:del w:id="172" w:author="Nic Shrout" w:date="2023-04-10T10:33:00Z">
        <w:r w:rsidR="009D5402" w:rsidRPr="009E1787" w:rsidDel="00FF4684">
          <w:delText xml:space="preserve"> </w:delText>
        </w:r>
      </w:del>
      <w:r w:rsidR="009D5402" w:rsidRPr="009E1787">
        <w:t xml:space="preserve">requests that the CCV </w:t>
      </w:r>
      <w:del w:id="173" w:author="FCC IB" w:date="2023-04-10T06:45:00Z">
        <w:r w:rsidR="009D5402" w:rsidRPr="009E1787" w:rsidDel="0068355B">
          <w:delText>consider</w:delText>
        </w:r>
        <w:r w:rsidR="009D5402" w:rsidDel="0068355B">
          <w:delText>s</w:delText>
        </w:r>
        <w:r w:rsidR="009D5402" w:rsidRPr="009E1787" w:rsidDel="0068355B">
          <w:delText xml:space="preserve"> </w:delText>
        </w:r>
      </w:del>
      <w:ins w:id="174" w:author="FCC IB" w:date="2023-04-10T06:45:00Z">
        <w:r w:rsidR="0068355B">
          <w:t>take into account</w:t>
        </w:r>
        <w:r w:rsidR="0068355B" w:rsidRPr="009E1787">
          <w:t xml:space="preserve"> </w:t>
        </w:r>
      </w:ins>
      <w:r w:rsidR="009D5402" w:rsidRPr="009E1787">
        <w:t>this list when updating the appropriate documentation and databases on terminology</w:t>
      </w:r>
      <w:r w:rsidR="009D5402">
        <w:t>.</w:t>
      </w:r>
    </w:p>
    <w:p w14:paraId="04F428C5" w14:textId="34F4988B" w:rsidR="009D5402" w:rsidRDefault="00890E0E" w:rsidP="009D5402">
      <w:ins w:id="175" w:author="Nic Shrout" w:date="2023-03-17T12:43:00Z">
        <w:r>
          <w:t>WP</w:t>
        </w:r>
      </w:ins>
      <w:ins w:id="176" w:author="Nic Shrout" w:date="2023-04-06T13:48:00Z">
        <w:r w:rsidR="00641568">
          <w:t xml:space="preserve"> </w:t>
        </w:r>
      </w:ins>
      <w:ins w:id="177" w:author="Nic Shrout" w:date="2023-03-17T12:43:00Z">
        <w:r>
          <w:t>5B</w:t>
        </w:r>
        <w:r w:rsidDel="00890E0E">
          <w:t xml:space="preserve"> </w:t>
        </w:r>
      </w:ins>
      <w:del w:id="178" w:author="Nic Shrout" w:date="2023-03-17T12:43:00Z">
        <w:r w:rsidR="009D5402" w:rsidDel="00890E0E">
          <w:delText>Working Party 5B</w:delText>
        </w:r>
      </w:del>
      <w:del w:id="179" w:author="FCC IB" w:date="2023-04-10T06:46:00Z">
        <w:r w:rsidR="009D5402" w:rsidDel="0068355B">
          <w:delText xml:space="preserve"> will</w:delText>
        </w:r>
      </w:del>
      <w:r w:rsidR="009D5402">
        <w:t xml:space="preserve"> </w:t>
      </w:r>
      <w:ins w:id="180" w:author="FCC IB" w:date="2023-04-10T06:46:00Z">
        <w:r w:rsidR="0068355B">
          <w:t xml:space="preserve">plans to </w:t>
        </w:r>
      </w:ins>
      <w:r w:rsidR="009D5402">
        <w:t>continu</w:t>
      </w:r>
      <w:ins w:id="181" w:author="FCC IB" w:date="2023-04-10T06:46:00Z">
        <w:r w:rsidR="0068355B">
          <w:t>ally</w:t>
        </w:r>
      </w:ins>
      <w:del w:id="182" w:author="FCC IB" w:date="2023-04-10T06:46:00Z">
        <w:r w:rsidR="009D5402" w:rsidDel="0068355B">
          <w:delText>e</w:delText>
        </w:r>
      </w:del>
      <w:r w:rsidR="009D5402">
        <w:t xml:space="preserve"> </w:t>
      </w:r>
      <w:del w:id="183" w:author="FCC IB" w:date="2023-04-10T06:46:00Z">
        <w:r w:rsidR="009D5402" w:rsidDel="0068355B">
          <w:delText>to</w:delText>
        </w:r>
      </w:del>
      <w:r w:rsidR="009D5402">
        <w:t xml:space="preserve"> review </w:t>
      </w:r>
      <w:r w:rsidR="009D5402" w:rsidRPr="009E1787">
        <w:t>terminology and associated definitions</w:t>
      </w:r>
      <w:r w:rsidR="009D5402">
        <w:t xml:space="preserve"> that are produced and </w:t>
      </w:r>
      <w:del w:id="184" w:author="FCC IB" w:date="2023-04-10T06:48:00Z">
        <w:r w:rsidR="009D5402" w:rsidDel="0068355B">
          <w:delText>provide these to</w:delText>
        </w:r>
      </w:del>
      <w:ins w:id="185" w:author="FCC IB" w:date="2023-04-10T06:48:00Z">
        <w:r w:rsidR="0068355B">
          <w:t>inform</w:t>
        </w:r>
      </w:ins>
      <w:r w:rsidR="009D5402">
        <w:t xml:space="preserve"> the</w:t>
      </w:r>
      <w:ins w:id="186" w:author="FCC IB" w:date="2023-04-10T06:48:00Z">
        <w:r w:rsidR="0068355B">
          <w:t xml:space="preserve"> SG5 rapporteur and</w:t>
        </w:r>
      </w:ins>
      <w:r w:rsidR="009D5402">
        <w:t xml:space="preserve"> CCV for consideration</w:t>
      </w:r>
      <w:ins w:id="187" w:author="FCC IB" w:date="2023-04-10T06:47:00Z">
        <w:r w:rsidR="0068355B">
          <w:t>, as needed</w:t>
        </w:r>
      </w:ins>
      <w:r w:rsidR="009D5402">
        <w:t>.</w:t>
      </w:r>
      <w:ins w:id="188" w:author="Nic Shrout" w:date="2023-03-17T12:43:00Z">
        <w:r>
          <w:t xml:space="preserve"> </w:t>
        </w:r>
      </w:ins>
      <w:ins w:id="189" w:author="Nic Shrout" w:date="2023-03-17T12:44:00Z">
        <w:del w:id="190" w:author="FCC IB" w:date="2023-04-10T06:48:00Z">
          <w:r w:rsidR="00737F35" w:rsidRPr="00737F35" w:rsidDel="0068355B">
            <w:delText>WP 5B</w:delText>
          </w:r>
        </w:del>
      </w:ins>
      <w:ins w:id="191" w:author="Nic Shrout" w:date="2023-03-17T12:43:00Z">
        <w:del w:id="192" w:author="FCC IB" w:date="2023-04-10T06:48:00Z">
          <w:r w:rsidRPr="00890E0E" w:rsidDel="0068355B">
            <w:delText xml:space="preserve"> </w:delText>
          </w:r>
        </w:del>
      </w:ins>
      <w:ins w:id="193" w:author="Nic Shrout" w:date="2023-03-17T12:44:00Z">
        <w:del w:id="194" w:author="FCC IB" w:date="2023-04-10T06:47:00Z">
          <w:r w:rsidR="00737F35" w:rsidDel="0068355B">
            <w:delText>will</w:delText>
          </w:r>
        </w:del>
        <w:del w:id="195" w:author="FCC IB" w:date="2023-04-10T06:48:00Z">
          <w:r w:rsidR="00737F35" w:rsidDel="0068355B">
            <w:delText xml:space="preserve"> </w:delText>
          </w:r>
        </w:del>
        <w:del w:id="196" w:author="FCC IB" w:date="2023-04-10T06:47:00Z">
          <w:r w:rsidR="00737F35" w:rsidDel="0068355B">
            <w:delText xml:space="preserve">also </w:delText>
          </w:r>
          <w:r w:rsidR="00304793" w:rsidDel="0068355B">
            <w:delText xml:space="preserve">support </w:delText>
          </w:r>
          <w:r w:rsidR="00522825" w:rsidDel="0068355B">
            <w:delText>coordination</w:delText>
          </w:r>
        </w:del>
        <w:del w:id="197" w:author="FCC IB" w:date="2023-04-10T06:48:00Z">
          <w:r w:rsidR="00522825" w:rsidDel="0068355B">
            <w:delText xml:space="preserve"> with the</w:delText>
          </w:r>
          <w:r w:rsidR="00737F35" w:rsidDel="0068355B">
            <w:delText xml:space="preserve"> </w:delText>
          </w:r>
        </w:del>
      </w:ins>
      <w:ins w:id="198" w:author="Nic Shrout" w:date="2023-03-17T12:43:00Z">
        <w:del w:id="199" w:author="FCC IB" w:date="2023-04-10T06:48:00Z">
          <w:r w:rsidRPr="00890E0E" w:rsidDel="0068355B">
            <w:delText>SG</w:delText>
          </w:r>
        </w:del>
      </w:ins>
      <w:ins w:id="200" w:author="Nic Shrout" w:date="2023-04-06T13:48:00Z">
        <w:del w:id="201" w:author="FCC IB" w:date="2023-04-10T06:48:00Z">
          <w:r w:rsidR="00641568" w:rsidDel="0068355B">
            <w:delText xml:space="preserve"> </w:delText>
          </w:r>
        </w:del>
      </w:ins>
      <w:ins w:id="202" w:author="Nic Shrout" w:date="2023-03-17T12:43:00Z">
        <w:del w:id="203" w:author="FCC IB" w:date="2023-04-10T06:48:00Z">
          <w:r w:rsidRPr="00890E0E" w:rsidDel="0068355B">
            <w:delText>5 rapporteur for Vocabulary</w:delText>
          </w:r>
        </w:del>
      </w:ins>
      <w:ins w:id="204" w:author="Nic Shrout" w:date="2023-03-17T12:45:00Z">
        <w:del w:id="205" w:author="FCC IB" w:date="2023-04-10T06:48:00Z">
          <w:r w:rsidR="00522825" w:rsidDel="0068355B">
            <w:delText xml:space="preserve"> as needed.</w:delText>
          </w:r>
        </w:del>
      </w:ins>
    </w:p>
    <w:p w14:paraId="25CCD294" w14:textId="77777777" w:rsidR="009D5402" w:rsidRDefault="009D5402" w:rsidP="009D540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4"/>
      </w:tblGrid>
      <w:tr w:rsidR="009D5402" w14:paraId="2DCFE844" w14:textId="77777777" w:rsidTr="00D47025">
        <w:tc>
          <w:tcPr>
            <w:tcW w:w="4927" w:type="dxa"/>
          </w:tcPr>
          <w:p w14:paraId="3DB73668" w14:textId="521421C0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lang w:val="en-CA"/>
              </w:rPr>
              <w:t>Status:</w:t>
            </w:r>
            <w:r>
              <w:rPr>
                <w:lang w:val="en-CA"/>
              </w:rPr>
              <w:tab/>
              <w:t xml:space="preserve">For action </w:t>
            </w:r>
            <w:del w:id="206" w:author="FCC IB" w:date="2023-04-10T06:47:00Z">
              <w:r w:rsidDel="0068355B">
                <w:rPr>
                  <w:lang w:val="en-CA"/>
                </w:rPr>
                <w:delText>of the CCV</w:delText>
              </w:r>
            </w:del>
          </w:p>
        </w:tc>
        <w:tc>
          <w:tcPr>
            <w:tcW w:w="4928" w:type="dxa"/>
          </w:tcPr>
          <w:p w14:paraId="38AF07ED" w14:textId="77777777" w:rsidR="009D5402" w:rsidRDefault="009D5402" w:rsidP="00D47025">
            <w:pPr>
              <w:rPr>
                <w:b/>
                <w:lang w:val="en-CA"/>
              </w:rPr>
            </w:pPr>
          </w:p>
        </w:tc>
      </w:tr>
      <w:tr w:rsidR="009D5402" w14:paraId="49597676" w14:textId="77777777" w:rsidTr="00D47025">
        <w:tc>
          <w:tcPr>
            <w:tcW w:w="4927" w:type="dxa"/>
          </w:tcPr>
          <w:p w14:paraId="1C0E3207" w14:textId="7BC83F24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bCs/>
                <w:lang w:val="en-CA"/>
              </w:rPr>
              <w:t>Contact:</w:t>
            </w:r>
            <w:r w:rsidRPr="00FB7323">
              <w:rPr>
                <w:b/>
                <w:bCs/>
                <w:lang w:val="en-CA"/>
              </w:rPr>
              <w:tab/>
            </w:r>
            <w:ins w:id="207" w:author="FCC IB" w:date="2023-04-10T06:49:00Z">
              <w:r w:rsidR="00EA1729">
                <w:rPr>
                  <w:b/>
                  <w:bCs/>
                  <w:lang w:val="en-CA"/>
                </w:rPr>
                <w:t>[</w:t>
              </w:r>
            </w:ins>
            <w:r>
              <w:rPr>
                <w:lang w:val="en-CA"/>
              </w:rPr>
              <w:t>Nicholas Shrout</w:t>
            </w:r>
            <w:ins w:id="208" w:author="FCC IB" w:date="2023-04-10T06:47:00Z">
              <w:r w:rsidR="0068355B">
                <w:rPr>
                  <w:lang w:val="en-CA"/>
                </w:rPr>
                <w:t xml:space="preserve"> (USA)</w:t>
              </w:r>
            </w:ins>
            <w:ins w:id="209" w:author="FCC IB" w:date="2023-04-10T06:49:00Z">
              <w:r w:rsidR="00EA1729">
                <w:rPr>
                  <w:lang w:val="en-CA"/>
                </w:rPr>
                <w:t>]</w:t>
              </w:r>
            </w:ins>
          </w:p>
        </w:tc>
        <w:tc>
          <w:tcPr>
            <w:tcW w:w="4928" w:type="dxa"/>
          </w:tcPr>
          <w:p w14:paraId="67A1E84B" w14:textId="75393A7C" w:rsidR="009D5402" w:rsidRDefault="009D5402" w:rsidP="00D47025">
            <w:pPr>
              <w:rPr>
                <w:b/>
                <w:lang w:val="en-CA"/>
              </w:rPr>
            </w:pPr>
            <w:r w:rsidRPr="00FB7323">
              <w:rPr>
                <w:b/>
                <w:lang w:val="en-CA"/>
              </w:rPr>
              <w:t>E-mail:</w:t>
            </w:r>
            <w:r w:rsidRPr="00FB7323">
              <w:rPr>
                <w:b/>
                <w:bCs/>
                <w:lang w:val="en-CA"/>
              </w:rPr>
              <w:tab/>
            </w:r>
            <w:ins w:id="210" w:author="FCC IB" w:date="2023-04-10T06:49:00Z">
              <w:r w:rsidR="00EA1729">
                <w:rPr>
                  <w:b/>
                  <w:bCs/>
                  <w:lang w:val="en-CA"/>
                </w:rPr>
                <w:t>[</w:t>
              </w:r>
              <w:r w:rsidR="00EA1729">
                <w:rPr>
                  <w:szCs w:val="24"/>
                  <w:lang w:val="en-CA"/>
                </w:rPr>
                <w:fldChar w:fldCharType="begin"/>
              </w:r>
              <w:r w:rsidR="00EA1729">
                <w:rPr>
                  <w:szCs w:val="24"/>
                  <w:lang w:val="en-CA"/>
                </w:rPr>
                <w:instrText xml:space="preserve"> HYPERLINK "mailto:</w:instrText>
              </w:r>
            </w:ins>
            <w:r w:rsidR="00EA1729" w:rsidRPr="00EA1729">
              <w:rPr>
                <w:rPrChange w:id="211" w:author="FCC IB" w:date="2023-04-10T06:49:00Z">
                  <w:rPr>
                    <w:rStyle w:val="Hyperlink"/>
                    <w:szCs w:val="24"/>
                    <w:lang w:val="en-CA"/>
                  </w:rPr>
                </w:rPrChange>
              </w:rPr>
              <w:instrText>NJS@asri.aero</w:instrText>
            </w:r>
            <w:ins w:id="212" w:author="FCC IB" w:date="2023-04-10T06:49:00Z">
              <w:r w:rsidR="00EA1729">
                <w:rPr>
                  <w:szCs w:val="24"/>
                  <w:lang w:val="en-CA"/>
                </w:rPr>
                <w:instrText xml:space="preserve">" </w:instrText>
              </w:r>
              <w:r w:rsidR="00EA1729">
                <w:rPr>
                  <w:szCs w:val="24"/>
                  <w:lang w:val="en-CA"/>
                </w:rPr>
              </w:r>
              <w:r w:rsidR="00EA1729">
                <w:rPr>
                  <w:szCs w:val="24"/>
                  <w:lang w:val="en-CA"/>
                </w:rPr>
                <w:fldChar w:fldCharType="separate"/>
              </w:r>
            </w:ins>
            <w:r w:rsidR="00EA1729" w:rsidRPr="00EA1729">
              <w:rPr>
                <w:rStyle w:val="Hyperlink"/>
                <w:szCs w:val="24"/>
                <w:lang w:val="en-CA"/>
              </w:rPr>
              <w:t>NJS@asri.aero</w:t>
            </w:r>
            <w:ins w:id="213" w:author="FCC IB" w:date="2023-04-10T06:49:00Z">
              <w:r w:rsidR="00EA1729">
                <w:rPr>
                  <w:szCs w:val="24"/>
                  <w:lang w:val="en-CA"/>
                </w:rPr>
                <w:fldChar w:fldCharType="end"/>
              </w:r>
              <w:r w:rsidR="00EA1729">
                <w:rPr>
                  <w:rStyle w:val="Hyperlink"/>
                </w:rPr>
                <w:t>]</w:t>
              </w:r>
            </w:ins>
          </w:p>
        </w:tc>
      </w:tr>
    </w:tbl>
    <w:p w14:paraId="2D6E8109" w14:textId="77777777" w:rsidR="009D5402" w:rsidRDefault="009D5402" w:rsidP="009D5402">
      <w:pPr>
        <w:rPr>
          <w:b/>
          <w:lang w:val="en-CA"/>
        </w:rPr>
      </w:pPr>
    </w:p>
    <w:p w14:paraId="0359064C" w14:textId="77777777" w:rsidR="009D5402" w:rsidRDefault="009D5402" w:rsidP="009D5402"/>
    <w:p w14:paraId="5A82AF2E" w14:textId="3CB5AD19" w:rsidR="009D5402" w:rsidRDefault="009D5402" w:rsidP="0008658A">
      <w:r>
        <w:rPr>
          <w:b/>
          <w:bCs/>
        </w:rPr>
        <w:t xml:space="preserve">Annex:  </w:t>
      </w:r>
      <w:r>
        <w:t>1</w:t>
      </w:r>
      <w:r>
        <w:br w:type="page"/>
      </w:r>
    </w:p>
    <w:p w14:paraId="62876195" w14:textId="77777777" w:rsidR="009D5402" w:rsidRDefault="009D5402" w:rsidP="009D5402">
      <w:pPr>
        <w:pStyle w:val="AnnexNo"/>
      </w:pPr>
      <w:r>
        <w:lastRenderedPageBreak/>
        <w:t>ANNEX 1</w:t>
      </w:r>
    </w:p>
    <w:p w14:paraId="7EB78437" w14:textId="14737652" w:rsidR="009D5402" w:rsidRPr="00E41EEF" w:rsidRDefault="009D5402" w:rsidP="009D5402">
      <w:pPr>
        <w:pStyle w:val="Annextitle"/>
      </w:pPr>
      <w:r w:rsidRPr="00E41EEF">
        <w:t xml:space="preserve">List of Terminology used in the </w:t>
      </w:r>
      <w:r>
        <w:t>M</w:t>
      </w:r>
      <w:r w:rsidRPr="00E41EEF">
        <w:t>-Series of ITU-R Recommendations</w:t>
      </w:r>
      <w:r w:rsidR="00F0529D">
        <w:t xml:space="preserve"> </w:t>
      </w:r>
      <w:r>
        <w:t>related to</w:t>
      </w:r>
      <w:r w:rsidRPr="00E41EEF">
        <w:t xml:space="preserve"> </w:t>
      </w:r>
      <w:r>
        <w:t>aeronautical, maritime and radiolocation services.</w:t>
      </w:r>
    </w:p>
    <w:p w14:paraId="6158322E" w14:textId="77777777" w:rsidR="009D5402" w:rsidRPr="00E41EEF" w:rsidRDefault="009D5402" w:rsidP="009D5402">
      <w:pPr>
        <w:keepNext/>
        <w:keepLines/>
        <w:spacing w:before="280"/>
        <w:ind w:left="1134" w:hanging="1134"/>
        <w:outlineLvl w:val="0"/>
        <w:rPr>
          <w:b/>
          <w:sz w:val="28"/>
        </w:rPr>
      </w:pPr>
      <w:r w:rsidRPr="00E41EEF">
        <w:rPr>
          <w:b/>
          <w:sz w:val="28"/>
        </w:rPr>
        <w:t>Introduction</w:t>
      </w:r>
    </w:p>
    <w:p w14:paraId="0F8A06D3" w14:textId="1709BF0B" w:rsidR="009D5402" w:rsidRDefault="009D5402" w:rsidP="009D5402">
      <w:r w:rsidRPr="00E41EEF">
        <w:t xml:space="preserve">The </w:t>
      </w:r>
      <w:r>
        <w:t>M</w:t>
      </w:r>
      <w:r w:rsidRPr="00E41EEF">
        <w:rPr>
          <w:b/>
        </w:rPr>
        <w:t>-</w:t>
      </w:r>
      <w:r w:rsidRPr="00E41EEF">
        <w:t xml:space="preserve">Series of ITU-R Recommendations </w:t>
      </w:r>
      <w:r>
        <w:t xml:space="preserve">published during the </w:t>
      </w:r>
      <w:del w:id="214" w:author="FCC IB" w:date="2023-04-10T06:49:00Z">
        <w:r w:rsidDel="00EA1729">
          <w:delText>WRC-23</w:delText>
        </w:r>
      </w:del>
      <w:ins w:id="215" w:author="FCC IB" w:date="2023-04-10T06:49:00Z">
        <w:r w:rsidR="00EA1729">
          <w:t>2020-2023</w:t>
        </w:r>
      </w:ins>
      <w:r>
        <w:t xml:space="preserve"> </w:t>
      </w:r>
      <w:ins w:id="216" w:author="Nic Shrout" w:date="2023-03-17T09:28:00Z">
        <w:r w:rsidR="007F3A25">
          <w:t xml:space="preserve">study </w:t>
        </w:r>
      </w:ins>
      <w:r>
        <w:t xml:space="preserve">cycle </w:t>
      </w:r>
      <w:proofErr w:type="gramStart"/>
      <w:r w:rsidRPr="00E41EEF">
        <w:t>were</w:t>
      </w:r>
      <w:proofErr w:type="gramEnd"/>
      <w:r w:rsidRPr="00E41EEF">
        <w:t xml:space="preserve"> reviewed with the intent of finding </w:t>
      </w:r>
      <w:r w:rsidRPr="00A948DD">
        <w:t>terminology unique to aeronautical, maritime</w:t>
      </w:r>
      <w:r>
        <w:t>,</w:t>
      </w:r>
      <w:r w:rsidRPr="00A948DD">
        <w:t xml:space="preserve"> and radiolocation services for consideration by the CCV.</w:t>
      </w:r>
      <w:r>
        <w:t xml:space="preserve"> The provided terminology is not present in the </w:t>
      </w:r>
      <w:r w:rsidRPr="008A2AA1">
        <w:t>ITU Terms and Definitions Database</w:t>
      </w:r>
      <w:r>
        <w:t>.</w:t>
      </w:r>
    </w:p>
    <w:p w14:paraId="231E5869" w14:textId="77777777" w:rsidR="009D5402" w:rsidRDefault="009D5402" w:rsidP="009D5402">
      <w:pPr>
        <w:pStyle w:val="Heading1"/>
        <w:spacing w:before="360"/>
      </w:pPr>
      <w:r w:rsidRPr="00E41EEF">
        <w:t>Terminology and definitions</w:t>
      </w:r>
      <w:r>
        <w:t xml:space="preserve"> </w:t>
      </w:r>
    </w:p>
    <w:p w14:paraId="5E328045" w14:textId="77777777" w:rsidR="009D5402" w:rsidRDefault="009D5402" w:rsidP="009D5402">
      <w:pPr>
        <w:jc w:val="center"/>
      </w:pPr>
    </w:p>
    <w:p w14:paraId="526FC5E2" w14:textId="704F6702" w:rsidR="009D5402" w:rsidRDefault="009D5402" w:rsidP="009D5402">
      <w:pPr>
        <w:rPr>
          <w:rStyle w:val="Hyperlink"/>
          <w:b/>
          <w:color w:val="auto"/>
          <w:szCs w:val="24"/>
          <w:u w:val="none"/>
        </w:rPr>
      </w:pPr>
      <w:r>
        <w:fldChar w:fldCharType="begin"/>
      </w:r>
      <w:r w:rsidR="00F81825">
        <w:instrText>HYPERLINK "https://www.itu.int/rec/R-REC-M.1798-2-202102-I/en"</w:instrText>
      </w:r>
      <w:r>
        <w:fldChar w:fldCharType="separate"/>
      </w:r>
      <w:r w:rsidR="00F81825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217" w:author="Nic Shrout" w:date="2023-03-17T09:28:00Z">
        <w:r w:rsid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F81825">
        <w:rPr>
          <w:rStyle w:val="Hyperlink"/>
          <w:b/>
          <w:bCs/>
          <w:color w:val="auto"/>
          <w:szCs w:val="24"/>
          <w:u w:val="none"/>
        </w:rPr>
        <w:t>M.1798-</w:t>
      </w:r>
      <w:proofErr w:type="gramStart"/>
      <w:r w:rsidR="00F81825">
        <w:rPr>
          <w:rStyle w:val="Hyperlink"/>
          <w:b/>
          <w:bCs/>
          <w:color w:val="auto"/>
          <w:szCs w:val="24"/>
          <w:u w:val="none"/>
        </w:rPr>
        <w:t>2 :</w:t>
      </w:r>
      <w:proofErr w:type="gramEnd"/>
      <w:r w:rsidR="00F81825">
        <w:rPr>
          <w:rStyle w:val="Hyperlink"/>
          <w:b/>
          <w:bCs/>
          <w:color w:val="auto"/>
          <w:szCs w:val="24"/>
          <w:u w:val="none"/>
        </w:rPr>
        <w:t> Characteristics of HF radio equipment for the exchange of digital data and electronic mail in the maritime mobile service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250761BE" w14:textId="77777777" w:rsidR="009D5402" w:rsidRDefault="009D5402" w:rsidP="009D5402"/>
    <w:tbl>
      <w:tblPr>
        <w:tblW w:w="95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218" w:author="Nic Shrout" w:date="2023-04-10T10:20:00Z">
          <w:tblPr>
            <w:tblW w:w="9504" w:type="dxa"/>
            <w:tblLook w:val="04A0" w:firstRow="1" w:lastRow="0" w:firstColumn="1" w:lastColumn="0" w:noHBand="0" w:noVBand="1"/>
          </w:tblPr>
        </w:tblPrChange>
      </w:tblPr>
      <w:tblGrid>
        <w:gridCol w:w="4320"/>
        <w:gridCol w:w="5184"/>
        <w:tblGridChange w:id="219">
          <w:tblGrid>
            <w:gridCol w:w="4320"/>
            <w:gridCol w:w="5184"/>
          </w:tblGrid>
        </w:tblGridChange>
      </w:tblGrid>
      <w:tr w:rsidR="009D5402" w:rsidRPr="00BE3B55" w:rsidDel="00482F30" w14:paraId="6E9CA36C" w14:textId="39E219DD" w:rsidTr="00482F30">
        <w:trPr>
          <w:trHeight w:val="20"/>
          <w:del w:id="220" w:author="Nic Shrout" w:date="2023-04-10T10:20:00Z"/>
          <w:trPrChange w:id="221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22" w:author="Nic Shrout" w:date="2023-04-10T10:20:00Z">
              <w:tcPr>
                <w:tcW w:w="43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273D8C6B" w14:textId="0930C2D1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3" w:author="Nic Shrout" w:date="2023-04-10T10:20:00Z"/>
                <w:strike/>
                <w:color w:val="000000"/>
                <w:sz w:val="20"/>
                <w:lang w:val="en-US"/>
                <w:rPrChange w:id="224" w:author="FCC IB" w:date="2023-04-10T06:50:00Z">
                  <w:rPr>
                    <w:del w:id="225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26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27" w:author="FCC IB" w:date="2023-04-10T06:50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Access provider</w:delText>
              </w:r>
            </w:del>
          </w:p>
        </w:tc>
        <w:tc>
          <w:tcPr>
            <w:tcW w:w="5184" w:type="dxa"/>
            <w:shd w:val="clear" w:color="auto" w:fill="auto"/>
            <w:vAlign w:val="center"/>
            <w:hideMark/>
            <w:tcPrChange w:id="228" w:author="Nic Shrout" w:date="2023-04-10T10:20:00Z">
              <w:tcPr>
                <w:tcW w:w="518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F40A8E7" w14:textId="7A37631C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9" w:author="Nic Shrout" w:date="2023-04-10T10:20:00Z"/>
                <w:strike/>
                <w:color w:val="000000"/>
                <w:sz w:val="20"/>
                <w:lang w:val="en-US"/>
                <w:rPrChange w:id="230" w:author="FCC IB" w:date="2023-04-10T06:50:00Z">
                  <w:rPr>
                    <w:del w:id="231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32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33" w:author="FCC IB" w:date="2023-04-10T06:50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Company which proposes a connection to IPBC radio network to customer</w:delText>
              </w:r>
            </w:del>
          </w:p>
        </w:tc>
      </w:tr>
      <w:tr w:rsidR="009D5402" w:rsidRPr="00BE3B55" w:rsidDel="00482F30" w14:paraId="381FB4AB" w14:textId="7EAEA93E" w:rsidTr="00482F30">
        <w:trPr>
          <w:trHeight w:val="20"/>
          <w:del w:id="234" w:author="Nic Shrout" w:date="2023-04-10T10:20:00Z"/>
          <w:trPrChange w:id="235" w:author="Nic Shrout" w:date="2023-04-10T10:21:00Z">
            <w:trPr>
              <w:trHeight w:val="20"/>
            </w:trPr>
          </w:trPrChange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  <w:tcPrChange w:id="236" w:author="Nic Shrout" w:date="2023-04-10T10:21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A3649AB" w14:textId="54A349E1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37" w:author="Nic Shrout" w:date="2023-04-10T10:20:00Z"/>
                <w:strike/>
                <w:color w:val="000000"/>
                <w:sz w:val="20"/>
                <w:lang w:val="en-US"/>
                <w:rPrChange w:id="238" w:author="FCC IB" w:date="2023-04-10T06:50:00Z">
                  <w:rPr>
                    <w:del w:id="239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40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41" w:author="FCC IB" w:date="2023-04-10T06:50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Acknowledge receipt (ACK)</w:delText>
              </w:r>
            </w:del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242" w:author="Nic Shrout" w:date="2023-04-10T10:21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B4DA18" w14:textId="608F90B0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43" w:author="Nic Shrout" w:date="2023-04-10T10:20:00Z"/>
                <w:strike/>
                <w:color w:val="000000"/>
                <w:sz w:val="20"/>
                <w:lang w:val="en-US"/>
                <w:rPrChange w:id="244" w:author="FCC IB" w:date="2023-04-10T06:50:00Z">
                  <w:rPr>
                    <w:del w:id="245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46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47" w:author="FCC IB" w:date="2023-04-10T06:50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</w:tbl>
    <w:tbl>
      <w:tblPr>
        <w:tblW w:w="95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248" w:author="Nic Shrout" w:date="2023-04-10T10:21:00Z">
          <w:tblPr>
            <w:tblW w:w="9504" w:type="dxa"/>
            <w:tblLook w:val="04A0" w:firstRow="1" w:lastRow="0" w:firstColumn="1" w:lastColumn="0" w:noHBand="0" w:noVBand="1"/>
          </w:tblPr>
        </w:tblPrChange>
      </w:tblPr>
      <w:tblGrid>
        <w:gridCol w:w="4320"/>
        <w:gridCol w:w="5184"/>
        <w:tblGridChange w:id="249">
          <w:tblGrid>
            <w:gridCol w:w="4320"/>
            <w:gridCol w:w="5184"/>
          </w:tblGrid>
        </w:tblGridChange>
      </w:tblGrid>
      <w:tr w:rsidR="009D5402" w:rsidRPr="00BE3B55" w14:paraId="424F85FD" w14:textId="77777777" w:rsidTr="00482F30">
        <w:trPr>
          <w:trHeight w:val="20"/>
          <w:trPrChange w:id="250" w:author="Nic Shrout" w:date="2023-04-10T10:21:00Z">
            <w:trPr>
              <w:trHeight w:val="20"/>
            </w:trPr>
          </w:trPrChange>
        </w:trPr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  <w:tcPrChange w:id="251" w:author="Nic Shrout" w:date="2023-04-10T10:21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3362D7D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Constant length (CL)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  <w:tcPrChange w:id="252" w:author="Nic Shrout" w:date="2023-04-10T10:21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1FE42A4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1B9D1576" w14:textId="77777777" w:rsidTr="00482F30">
        <w:trPr>
          <w:trHeight w:val="20"/>
          <w:trPrChange w:id="253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54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FD410D9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Communication manager (CM)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55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59762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2043341A" w14:textId="77777777" w:rsidTr="00482F30">
        <w:trPr>
          <w:trHeight w:val="20"/>
          <w:trPrChange w:id="256" w:author="Nic Shrout" w:date="2023-04-10T10:21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57" w:author="Nic Shrout" w:date="2023-04-10T10:21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44D188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Code rate (CR)</w:t>
            </w:r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258" w:author="Nic Shrout" w:date="2023-04-10T10:21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CB3940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144F433" w14:textId="77777777" w:rsidTr="00482F30">
        <w:trPr>
          <w:trHeight w:val="20"/>
          <w:trPrChange w:id="259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60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4D32959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Coastal radio stations (CRSs)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  <w:tcPrChange w:id="261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8A0F0D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8AAE7B5" w14:textId="77777777" w:rsidTr="00482F30">
        <w:trPr>
          <w:trHeight w:val="20"/>
          <w:trPrChange w:id="262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63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D591EE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Control signals (CS)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64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F0407C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65A1C854" w14:textId="77777777" w:rsidTr="00482F30">
        <w:trPr>
          <w:trHeight w:val="20"/>
          <w:trPrChange w:id="265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66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F87EE1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Global link network (GLN)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67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CC67C76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7C1566D7" w14:textId="77777777" w:rsidTr="00482F30">
        <w:trPr>
          <w:trHeight w:val="20"/>
          <w:trPrChange w:id="268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69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A8F3C53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Internet protocol for boat communication (IPBC)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70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409EEA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224FC858" w14:textId="77777777" w:rsidTr="00482F30">
        <w:trPr>
          <w:trHeight w:val="20"/>
          <w:trPrChange w:id="271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72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C172EB4" w14:textId="70E750B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IPBC radio network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73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0679F1D" w14:textId="1DE764E3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network achieved by whole of the radio cells dedicated for IPBC traffic</w:t>
            </w:r>
          </w:p>
        </w:tc>
      </w:tr>
      <w:tr w:rsidR="009D5402" w:rsidRPr="00BE3B55" w14:paraId="7B8FA3C7" w14:textId="77777777" w:rsidTr="00482F30">
        <w:trPr>
          <w:trHeight w:val="20"/>
          <w:trPrChange w:id="274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75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9C5A34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Information-receiving station (IRS)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276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E158B5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:rsidDel="00482F30" w14:paraId="7CD02861" w14:textId="7E355F04" w:rsidTr="00482F30">
        <w:trPr>
          <w:trHeight w:val="20"/>
          <w:del w:id="277" w:author="Nic Shrout" w:date="2023-04-10T10:20:00Z"/>
          <w:trPrChange w:id="278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79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08B1050" w14:textId="5E55074F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80" w:author="Nic Shrout" w:date="2023-04-10T10:20:00Z"/>
                <w:strike/>
                <w:color w:val="000000"/>
                <w:sz w:val="20"/>
                <w:lang w:val="en-US"/>
                <w:rPrChange w:id="281" w:author="FCC IB" w:date="2023-04-10T06:51:00Z">
                  <w:rPr>
                    <w:del w:id="282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83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84" w:author="FCC IB" w:date="2023-04-10T06:51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Information-sending station (ISS)</w:delText>
              </w:r>
            </w:del>
          </w:p>
        </w:tc>
        <w:tc>
          <w:tcPr>
            <w:tcW w:w="5184" w:type="dxa"/>
            <w:shd w:val="clear" w:color="auto" w:fill="auto"/>
            <w:vAlign w:val="center"/>
            <w:hideMark/>
            <w:tcPrChange w:id="285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1FDB332" w14:textId="30C4852A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86" w:author="Nic Shrout" w:date="2023-04-10T10:20:00Z"/>
                <w:strike/>
                <w:color w:val="000000"/>
                <w:sz w:val="20"/>
                <w:lang w:val="en-US"/>
                <w:rPrChange w:id="287" w:author="FCC IB" w:date="2023-04-10T06:51:00Z">
                  <w:rPr>
                    <w:del w:id="288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89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90" w:author="FCC IB" w:date="2023-04-10T06:51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E3B55" w:rsidDel="00482F30" w14:paraId="096CF31B" w14:textId="0122C760" w:rsidTr="00482F30">
        <w:trPr>
          <w:trHeight w:val="20"/>
          <w:del w:id="291" w:author="Nic Shrout" w:date="2023-04-10T10:20:00Z"/>
          <w:trPrChange w:id="292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293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8A9F951" w14:textId="52EE5554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94" w:author="Nic Shrout" w:date="2023-04-10T10:20:00Z"/>
                <w:strike/>
                <w:color w:val="000000"/>
                <w:sz w:val="20"/>
                <w:lang w:val="en-US"/>
                <w:rPrChange w:id="295" w:author="FCC IB" w:date="2023-04-10T06:51:00Z">
                  <w:rPr>
                    <w:del w:id="296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297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298" w:author="FCC IB" w:date="2023-04-10T06:51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Not acknowledged (NAK)</w:delText>
              </w:r>
            </w:del>
          </w:p>
        </w:tc>
        <w:tc>
          <w:tcPr>
            <w:tcW w:w="5184" w:type="dxa"/>
            <w:shd w:val="clear" w:color="auto" w:fill="auto"/>
            <w:vAlign w:val="center"/>
            <w:hideMark/>
            <w:tcPrChange w:id="299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CE6E5F" w14:textId="37277E3D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00" w:author="Nic Shrout" w:date="2023-04-10T10:20:00Z"/>
                <w:strike/>
                <w:color w:val="000000"/>
                <w:sz w:val="20"/>
                <w:lang w:val="en-US"/>
                <w:rPrChange w:id="301" w:author="FCC IB" w:date="2023-04-10T06:51:00Z">
                  <w:rPr>
                    <w:del w:id="302" w:author="Nic Shrout" w:date="2023-04-10T10:20:00Z"/>
                    <w:color w:val="000000"/>
                    <w:sz w:val="20"/>
                    <w:lang w:val="en-US"/>
                  </w:rPr>
                </w:rPrChange>
              </w:rPr>
            </w:pPr>
            <w:del w:id="303" w:author="Nic Shrout" w:date="2023-04-10T10:20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04" w:author="FCC IB" w:date="2023-04-10T06:51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E3B55" w14:paraId="45AD3507" w14:textId="77777777" w:rsidTr="00482F30">
        <w:trPr>
          <w:trHeight w:val="20"/>
          <w:trPrChange w:id="305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06" w:author="Nic Shrout" w:date="2023-04-10T10:20:00Z">
              <w:tcPr>
                <w:tcW w:w="432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33B6F5F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Navigational area (NAVAREA)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07" w:author="Nic Shrout" w:date="2023-04-10T10:20:00Z">
              <w:tcPr>
                <w:tcW w:w="51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D064C6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E3B55" w14:paraId="4DF368FB" w14:textId="77777777" w:rsidTr="00482F30">
        <w:tblPrEx>
          <w:tblPrExChange w:id="308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09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10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20D816D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 xml:space="preserve">Network control </w:t>
            </w:r>
            <w:proofErr w:type="spellStart"/>
            <w:r w:rsidRPr="00B66F1E">
              <w:rPr>
                <w:color w:val="000000"/>
                <w:sz w:val="20"/>
                <w:lang w:val="en-US"/>
              </w:rPr>
              <w:t>centre</w:t>
            </w:r>
            <w:proofErr w:type="spellEnd"/>
            <w:r w:rsidRPr="00B66F1E">
              <w:rPr>
                <w:color w:val="000000"/>
                <w:sz w:val="20"/>
                <w:lang w:val="en-US"/>
              </w:rPr>
              <w:t xml:space="preserve"> (NCC)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11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1CF068D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28B8A069" w14:textId="77777777" w:rsidTr="00482F30">
        <w:tblPrEx>
          <w:tblPrExChange w:id="312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13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14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0E0F53B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proofErr w:type="spellStart"/>
            <w:r w:rsidRPr="00D84555">
              <w:rPr>
                <w:color w:val="000000"/>
                <w:sz w:val="20"/>
                <w:lang w:val="en-US"/>
              </w:rPr>
              <w:t>Pactor</w:t>
            </w:r>
            <w:proofErr w:type="spellEnd"/>
            <w:r w:rsidRPr="00D84555">
              <w:rPr>
                <w:color w:val="000000"/>
                <w:sz w:val="20"/>
                <w:lang w:val="en-US"/>
              </w:rPr>
              <w:t xml:space="preserve"> IP-Bridge (PIB)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15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7D0AF7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6C5C41A0" w14:textId="77777777" w:rsidTr="00482F30">
        <w:tblPrEx>
          <w:tblPrExChange w:id="316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17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18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4DEE9E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Pseudo-Markov compression (PMC)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19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564D3E4F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D84555" w14:paraId="52783A0C" w14:textId="77777777" w:rsidTr="00482F30">
        <w:tblPrEx>
          <w:tblPrExChange w:id="320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21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22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2A4E8AAB" w14:textId="1937CDC6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cell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23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222A793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electric coverage area for a transmitter of a coast station, and for a radio transmission channel in an HF maritime sub-band</w:t>
            </w:r>
          </w:p>
        </w:tc>
      </w:tr>
      <w:tr w:rsidR="009D5402" w:rsidRPr="00D84555" w14:paraId="30174152" w14:textId="77777777" w:rsidTr="00482F30">
        <w:tblPrEx>
          <w:tblPrExChange w:id="324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25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26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6957B1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Radio transmission channel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27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644B1952" w14:textId="5B88830D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 xml:space="preserve">Physical support which allows data transport; this support is characterized by a central frequency in a maritime HF sub-band and a bandwidth of </w:t>
            </w:r>
            <w:proofErr w:type="gramStart"/>
            <w:r w:rsidRPr="00D84555">
              <w:rPr>
                <w:color w:val="000000"/>
                <w:sz w:val="20"/>
                <w:lang w:val="en-US"/>
              </w:rPr>
              <w:t>10</w:t>
            </w:r>
            <w:proofErr w:type="gramEnd"/>
            <w:r w:rsidRPr="00D84555">
              <w:rPr>
                <w:color w:val="000000"/>
                <w:sz w:val="20"/>
                <w:lang w:val="en-US"/>
              </w:rPr>
              <w:noBreakHyphen/>
              <w:t>20 kHz.</w:t>
            </w:r>
          </w:p>
        </w:tc>
      </w:tr>
      <w:tr w:rsidR="009D5402" w:rsidRPr="00D84555" w14:paraId="22267645" w14:textId="77777777" w:rsidTr="00482F30">
        <w:tblPrEx>
          <w:tblPrExChange w:id="328" w:author="Nic Shrout" w:date="2023-04-10T10:20:00Z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0"/>
          <w:trPrChange w:id="329" w:author="Nic Shrout" w:date="2023-04-10T10:20:00Z">
            <w:trPr>
              <w:trHeight w:val="20"/>
            </w:trPr>
          </w:trPrChange>
        </w:trPr>
        <w:tc>
          <w:tcPr>
            <w:tcW w:w="4320" w:type="dxa"/>
            <w:shd w:val="clear" w:color="auto" w:fill="auto"/>
            <w:noWrap/>
            <w:vAlign w:val="center"/>
            <w:hideMark/>
            <w:tcPrChange w:id="330" w:author="Nic Shrout" w:date="2023-04-10T10:20:00Z">
              <w:tcPr>
                <w:tcW w:w="4320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0731BB2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Speed levels (SLs)</w:t>
            </w:r>
          </w:p>
        </w:tc>
        <w:tc>
          <w:tcPr>
            <w:tcW w:w="5184" w:type="dxa"/>
            <w:shd w:val="clear" w:color="auto" w:fill="auto"/>
            <w:vAlign w:val="center"/>
            <w:hideMark/>
            <w:tcPrChange w:id="331" w:author="Nic Shrout" w:date="2023-04-10T10:20:00Z">
              <w:tcPr>
                <w:tcW w:w="5184" w:type="dxa"/>
                <w:shd w:val="clear" w:color="auto" w:fill="auto"/>
                <w:vAlign w:val="center"/>
                <w:hideMark/>
              </w:tcPr>
            </w:tcPrChange>
          </w:tcPr>
          <w:p w14:paraId="19E5DB9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D84555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216B94A5" w14:textId="77777777" w:rsidR="00D84555" w:rsidRDefault="00D84555" w:rsidP="009D5402">
      <w:pPr>
        <w:rPr>
          <w:i/>
          <w:iCs/>
        </w:rPr>
      </w:pPr>
    </w:p>
    <w:p w14:paraId="1D35EF34" w14:textId="697724FE" w:rsidR="009D5402" w:rsidRPr="00211DB8" w:rsidRDefault="009D5402" w:rsidP="009D5402">
      <w:pPr>
        <w:rPr>
          <w:b/>
          <w:bCs/>
          <w:szCs w:val="24"/>
        </w:rPr>
      </w:pPr>
      <w:r>
        <w:fldChar w:fldCharType="begin"/>
      </w:r>
      <w:r w:rsidR="00436441">
        <w:instrText>HYPERLINK "https://www.itu.int/rec/R-REC-M.1465-4-202202-I/en"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332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M.1465-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4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Characteristics of and protection criteria for radars operating in the radiodetermination service in the frequency range 3 100-3 700 MHz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392671E3" w14:textId="77777777" w:rsidR="009D5402" w:rsidRPr="00BE3B55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3583A6F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DCB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Continuous-phase frequency shift keying (CPFSK)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5A3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1AC6ACBD" w14:textId="77777777" w:rsidR="009D5402" w:rsidRDefault="009D5402" w:rsidP="009D5402"/>
    <w:p w14:paraId="52DD7E3D" w14:textId="5C6C3239" w:rsidR="009D5402" w:rsidRPr="00211DB8" w:rsidRDefault="009D5402" w:rsidP="009D5402">
      <w:pPr>
        <w:rPr>
          <w:b/>
          <w:bCs/>
          <w:szCs w:val="24"/>
          <w:lang w:val="en-US"/>
        </w:rPr>
      </w:pPr>
      <w:r>
        <w:fldChar w:fldCharType="begin"/>
      </w:r>
      <w:r w:rsidR="00436441">
        <w:instrText>HYPERLINK "https://www.itu.int/rec/R-REC-M.1796-3-202202-I/en"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333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M.1796-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3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Characteristics of and protection criteria for radars operating in the radiodetermination service in the frequency band 8 500-10 680 MHz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1640D11D" w14:textId="77777777" w:rsidR="009D5402" w:rsidRPr="00BE3B55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EA1729" w:rsidDel="00482F30" w14:paraId="2BBBE316" w14:textId="0C115B34" w:rsidTr="00D47025">
        <w:trPr>
          <w:trHeight w:val="20"/>
          <w:del w:id="334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0F0A" w14:textId="76709765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35" w:author="Nic Shrout" w:date="2023-04-10T10:21:00Z"/>
                <w:strike/>
                <w:color w:val="000000"/>
                <w:sz w:val="20"/>
                <w:lang w:val="en-US"/>
                <w:rPrChange w:id="336" w:author="FCC IB" w:date="2023-04-10T06:52:00Z">
                  <w:rPr>
                    <w:del w:id="337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38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39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Detect and avoid (DAA)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D3BE" w14:textId="6843CCB6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40" w:author="Nic Shrout" w:date="2023-04-10T10:21:00Z"/>
                <w:strike/>
                <w:color w:val="000000"/>
                <w:sz w:val="20"/>
                <w:lang w:val="en-US"/>
                <w:rPrChange w:id="341" w:author="FCC IB" w:date="2023-04-10T06:52:00Z">
                  <w:rPr>
                    <w:del w:id="342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43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44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6E958746" w14:textId="15715ECF" w:rsidTr="00D47025">
        <w:trPr>
          <w:trHeight w:val="20"/>
          <w:del w:id="345" w:author="Nic Shrout" w:date="2023-04-10T10:21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8C45" w14:textId="2E1DFDA5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46" w:author="Nic Shrout" w:date="2023-04-10T10:21:00Z"/>
                <w:strike/>
                <w:color w:val="000000"/>
                <w:sz w:val="20"/>
                <w:lang w:val="en-US"/>
                <w:rPrChange w:id="347" w:author="FCC IB" w:date="2023-04-10T06:52:00Z">
                  <w:rPr>
                    <w:del w:id="348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49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50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Radar cross-section (RCS)</w:delText>
              </w:r>
            </w:del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25A2" w14:textId="26A4A597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51" w:author="Nic Shrout" w:date="2023-04-10T10:21:00Z"/>
                <w:strike/>
                <w:color w:val="000000"/>
                <w:sz w:val="20"/>
                <w:lang w:val="en-US"/>
                <w:rPrChange w:id="352" w:author="FCC IB" w:date="2023-04-10T06:52:00Z">
                  <w:rPr>
                    <w:del w:id="353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54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55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6F61AFD1" w14:textId="42BA6CE3" w:rsidTr="00D47025">
        <w:trPr>
          <w:trHeight w:val="20"/>
          <w:del w:id="356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76F2" w14:textId="24E36071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57" w:author="Nic Shrout" w:date="2023-04-10T10:21:00Z"/>
                <w:strike/>
                <w:color w:val="000000"/>
                <w:sz w:val="20"/>
                <w:lang w:val="en-US"/>
                <w:rPrChange w:id="358" w:author="FCC IB" w:date="2023-04-10T06:52:00Z">
                  <w:rPr>
                    <w:del w:id="359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60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61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Synthetic aperture radar (SAR)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1F1E" w14:textId="4F71258D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62" w:author="Nic Shrout" w:date="2023-04-10T10:21:00Z"/>
                <w:strike/>
                <w:color w:val="000000"/>
                <w:sz w:val="20"/>
                <w:lang w:val="en-US"/>
                <w:rPrChange w:id="363" w:author="FCC IB" w:date="2023-04-10T06:52:00Z">
                  <w:rPr>
                    <w:del w:id="364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65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66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7171A45F" w14:textId="2A929FCA" w:rsidTr="00D47025">
        <w:trPr>
          <w:trHeight w:val="20"/>
          <w:del w:id="367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D0AD" w14:textId="08F1C23D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68" w:author="Nic Shrout" w:date="2023-04-10T10:21:00Z"/>
                <w:strike/>
                <w:color w:val="000000"/>
                <w:sz w:val="20"/>
                <w:lang w:val="en-US"/>
                <w:rPrChange w:id="369" w:author="FCC IB" w:date="2023-04-10T06:52:00Z">
                  <w:rPr>
                    <w:del w:id="370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71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72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Search and rescue transponder (SART)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381E" w14:textId="6EEA38D1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73" w:author="Nic Shrout" w:date="2023-04-10T10:21:00Z"/>
                <w:strike/>
                <w:color w:val="000000"/>
                <w:sz w:val="20"/>
                <w:lang w:val="en-US"/>
                <w:rPrChange w:id="374" w:author="FCC IB" w:date="2023-04-10T06:52:00Z">
                  <w:rPr>
                    <w:del w:id="375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76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77" w:author="FCC IB" w:date="2023-04-10T06:52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</w:tbl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471385B5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C9A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Weather avoidance (WA)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9A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FF8D896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E01" w14:textId="77777777" w:rsidR="009D5402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862815">
              <w:rPr>
                <w:color w:val="000000"/>
                <w:sz w:val="20"/>
                <w:lang w:val="en-US"/>
              </w:rPr>
              <w:t xml:space="preserve">Wind-shear detection </w:t>
            </w:r>
            <w:r>
              <w:rPr>
                <w:color w:val="000000"/>
                <w:sz w:val="20"/>
                <w:lang w:val="en-US"/>
              </w:rPr>
              <w:t>(WS)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909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4899CE8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  <w:lang w:val="en-US"/>
        </w:rPr>
      </w:pPr>
    </w:p>
    <w:p w14:paraId="4F9406CD" w14:textId="11AB8B40" w:rsidR="009D5402" w:rsidRPr="00387EDB" w:rsidRDefault="009D5402" w:rsidP="009D5402">
      <w:pPr>
        <w:rPr>
          <w:b/>
          <w:bCs/>
        </w:rPr>
      </w:pPr>
      <w:r>
        <w:fldChar w:fldCharType="begin"/>
      </w:r>
      <w:r w:rsidR="00436441">
        <w:instrText>HYPERLINK "https://www.itu.int/rec/R-REC-M.2092-1-202202-I/en"</w:instrText>
      </w:r>
      <w:r>
        <w:fldChar w:fldCharType="separate"/>
      </w:r>
      <w:r w:rsidR="00436441">
        <w:rPr>
          <w:rStyle w:val="Hyperlink"/>
          <w:rFonts w:eastAsia="Batang"/>
          <w:b/>
          <w:bCs/>
          <w:color w:val="auto"/>
          <w:u w:val="none"/>
        </w:rPr>
        <w:t xml:space="preserve">Recommendation </w:t>
      </w:r>
      <w:ins w:id="378" w:author="Nic Shrout" w:date="2023-03-17T09:28:00Z">
        <w:r w:rsidR="007F3A25" w:rsidRPr="007F3A25">
          <w:rPr>
            <w:rStyle w:val="Hyperlink"/>
            <w:rFonts w:eastAsia="Batang"/>
            <w:b/>
            <w:bCs/>
            <w:color w:val="auto"/>
            <w:u w:val="none"/>
          </w:rPr>
          <w:t xml:space="preserve">ITU-R </w:t>
        </w:r>
      </w:ins>
      <w:r w:rsidR="00436441">
        <w:rPr>
          <w:rStyle w:val="Hyperlink"/>
          <w:rFonts w:eastAsia="Batang"/>
          <w:b/>
          <w:bCs/>
          <w:color w:val="auto"/>
          <w:u w:val="none"/>
        </w:rPr>
        <w:t>M.2092-</w:t>
      </w:r>
      <w:proofErr w:type="gramStart"/>
      <w:r w:rsidR="00436441">
        <w:rPr>
          <w:rStyle w:val="Hyperlink"/>
          <w:rFonts w:eastAsia="Batang"/>
          <w:b/>
          <w:bCs/>
          <w:color w:val="auto"/>
          <w:u w:val="none"/>
        </w:rPr>
        <w:t>1 :</w:t>
      </w:r>
      <w:proofErr w:type="gramEnd"/>
      <w:r w:rsidR="00436441">
        <w:rPr>
          <w:rStyle w:val="Hyperlink"/>
          <w:rFonts w:eastAsia="Batang"/>
          <w:b/>
          <w:bCs/>
          <w:color w:val="auto"/>
          <w:u w:val="none"/>
        </w:rPr>
        <w:t> Technical characteristics for a VHF data exchange system in the VHF maritime mobile band</w:t>
      </w:r>
      <w:r>
        <w:rPr>
          <w:rStyle w:val="Hyperlink"/>
          <w:rFonts w:eastAsia="Batang"/>
          <w:b/>
          <w:bCs/>
          <w:color w:val="auto"/>
          <w:u w:val="none"/>
        </w:rPr>
        <w:fldChar w:fldCharType="end"/>
      </w:r>
    </w:p>
    <w:p w14:paraId="7CD5BB70" w14:textId="77777777" w:rsidR="009D5402" w:rsidRDefault="009D5402" w:rsidP="009D5402"/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302AFFDB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724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Announcement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(ASC)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B8D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8DFDD8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3AE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Application-specific messages (ASM)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125B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2FBDDE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BE9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Bulletin board (BB)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71F6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1DCC1F7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EAB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Bulletin board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(BBSC)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BB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AF73C4A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00F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Bandwidth-time (BT)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D9B8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218AD6C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B18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Certificate authority (CA)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8A2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96B9737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C50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Carrier to multipath (C/M)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76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ECCCCE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F4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Designated area code (DAC)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1A0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E88B0D1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502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Data link service (DLS)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7FC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78C79F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177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 xml:space="preserve">Data </w:t>
            </w:r>
            <w:proofErr w:type="spellStart"/>
            <w:r w:rsidRPr="00A371D0">
              <w:rPr>
                <w:color w:val="000000"/>
                <w:sz w:val="20"/>
                <w:lang w:val="en-US"/>
              </w:rPr>
              <w:t>signalling</w:t>
            </w:r>
            <w:proofErr w:type="spellEnd"/>
            <w:r w:rsidRPr="00A371D0">
              <w:rPr>
                <w:color w:val="000000"/>
                <w:sz w:val="20"/>
                <w:lang w:val="en-US"/>
              </w:rPr>
              <w:t xml:space="preserve"> channel (DSCH)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273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43393A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0AD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End delivery notification (EDN)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E1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A371D0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4A01B5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FA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Fixed access time-division multiple access (FATDMA)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7FD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FE4FA5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9F9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Link config ID (LCID)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57C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9B30F6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599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Link management entity (LME)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6A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1973C53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E3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Multiple incremental time division multiple access (MITDMA)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4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D82DD2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02E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Physical channel number (PCN)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3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256B13E2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35D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Presentation interface (PI)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EE0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733EDA16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908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Random access channel (RAC)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E0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A274040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776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Random access time-division multiple access (RATDMA)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98A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30CFD676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A67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Ranging channel (RC)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636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9EDAE9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2C4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Recursive systematic convolutional (RSC)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1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0351499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D9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Selection interval (SI)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E23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7F715A0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09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Terrestrial bulletin board (TBB)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63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1FCC983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F3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 system (VDES)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EE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4058D6C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A19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exchange-satellite (VDE-SAT)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2CC6A6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779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exchange-terrestrial (VDE-ER)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1AF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1C63020B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776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VHF data link (VDL)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E55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1D5230FF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752E67AC" w14:textId="20ACD0C2" w:rsidR="009D5402" w:rsidRPr="00EA6558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r>
        <w:fldChar w:fldCharType="begin"/>
      </w:r>
      <w:r w:rsidR="00436441">
        <w:instrText>HYPERLINK "https://www.itu.int/rec/R-REC-M.2135-1-202302-I/en"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379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M.2135-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1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Technical characteristics of autonomous maritime radio devices operating in the frequency band 156-162.05 MHz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104C24CD" w14:textId="77777777" w:rsidR="009D5402" w:rsidRPr="007B7EE5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198C3B0E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94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Mobile Aid to Navigation (</w:t>
            </w:r>
            <w:proofErr w:type="spellStart"/>
            <w:r w:rsidRPr="00B66F1E">
              <w:rPr>
                <w:color w:val="000000"/>
                <w:sz w:val="20"/>
                <w:lang w:val="en-US"/>
              </w:rPr>
              <w:t>MAtoN</w:t>
            </w:r>
            <w:proofErr w:type="spellEnd"/>
            <w:r w:rsidRPr="00B66F1E">
              <w:rPr>
                <w:color w:val="000000"/>
                <w:sz w:val="20"/>
                <w:lang w:val="en-US"/>
              </w:rPr>
              <w:t>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3AB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:rsidDel="00482F30" w14:paraId="52880AC6" w14:textId="66A7AB22" w:rsidTr="00D47025">
        <w:trPr>
          <w:trHeight w:val="20"/>
          <w:del w:id="380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4C1F" w14:textId="4920DC5B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81" w:author="Nic Shrout" w:date="2023-04-10T10:21:00Z"/>
                <w:strike/>
                <w:color w:val="000000"/>
                <w:sz w:val="20"/>
                <w:lang w:val="en-US"/>
                <w:rPrChange w:id="382" w:author="FCC IB" w:date="2023-04-10T06:53:00Z">
                  <w:rPr>
                    <w:del w:id="383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84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85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International Convention for the Safety of Life at Sea (SOLAS)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1867" w14:textId="3D14EBD2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86" w:author="Nic Shrout" w:date="2023-04-10T10:21:00Z"/>
                <w:strike/>
                <w:color w:val="000000"/>
                <w:sz w:val="20"/>
                <w:lang w:val="en-US"/>
                <w:rPrChange w:id="387" w:author="FCC IB" w:date="2023-04-10T06:53:00Z">
                  <w:rPr>
                    <w:del w:id="388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89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90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</w:tbl>
    <w:p w14:paraId="48122239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7AB7CBCE" w14:textId="0FF21121" w:rsidR="009D5402" w:rsidRPr="00C93ED4" w:rsidDel="00482F30" w:rsidRDefault="009D5402" w:rsidP="009D5402">
      <w:pPr>
        <w:rPr>
          <w:del w:id="391" w:author="Nic Shrout" w:date="2023-04-10T10:21:00Z"/>
          <w:rStyle w:val="Hyperlink"/>
          <w:b/>
          <w:bCs/>
          <w:color w:val="auto"/>
          <w:szCs w:val="24"/>
          <w:u w:val="none"/>
        </w:rPr>
      </w:pPr>
      <w:del w:id="392" w:author="Nic Shrout" w:date="2023-04-10T10:21:00Z">
        <w:r w:rsidDel="00482F30">
          <w:fldChar w:fldCharType="begin"/>
        </w:r>
        <w:r w:rsidR="00436441" w:rsidDel="00482F30">
          <w:delInstrText>HYPERLINK "https://www.itu.int/rec/R-REC-M.585-9-202205-I/en"</w:delInstrText>
        </w:r>
        <w:r w:rsidDel="00482F30">
          <w:fldChar w:fldCharType="separate"/>
        </w:r>
        <w:r w:rsidR="00436441" w:rsidDel="00482F30">
          <w:rPr>
            <w:rStyle w:val="Hyperlink"/>
            <w:b/>
            <w:bCs/>
            <w:color w:val="auto"/>
            <w:szCs w:val="24"/>
            <w:u w:val="none"/>
          </w:rPr>
          <w:delText>Recommendation M.585-9 : Assignment and use of identities in the maritime mobile service</w:delText>
        </w:r>
        <w:r w:rsidDel="00482F30"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del>
    </w:p>
    <w:p w14:paraId="78129BA3" w14:textId="5487CE1E" w:rsidR="009D5402" w:rsidRPr="00C93ED4" w:rsidDel="00482F30" w:rsidRDefault="009D5402" w:rsidP="009D5402">
      <w:pPr>
        <w:rPr>
          <w:del w:id="393" w:author="Nic Shrout" w:date="2023-04-10T10:21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:rsidDel="00482F30" w14:paraId="78FF6524" w14:textId="14830D30" w:rsidTr="00D47025">
        <w:trPr>
          <w:trHeight w:val="20"/>
          <w:del w:id="394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BB84" w14:textId="660C243D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95" w:author="Nic Shrout" w:date="2023-04-10T10:21:00Z"/>
                <w:strike/>
                <w:color w:val="000000"/>
                <w:sz w:val="20"/>
                <w:lang w:val="en-US"/>
                <w:rPrChange w:id="396" w:author="FCC IB" w:date="2023-04-10T06:53:00Z">
                  <w:rPr>
                    <w:del w:id="397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398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399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AIS search and rescue transmitter (AIS-SART)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A82C" w14:textId="28A6727E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00" w:author="Nic Shrout" w:date="2023-04-10T10:21:00Z"/>
                <w:strike/>
                <w:color w:val="000000"/>
                <w:sz w:val="20"/>
                <w:lang w:val="en-US"/>
                <w:rPrChange w:id="401" w:author="FCC IB" w:date="2023-04-10T06:53:00Z">
                  <w:rPr>
                    <w:del w:id="402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03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04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08FFBC94" w14:textId="69573805" w:rsidTr="00D47025">
        <w:trPr>
          <w:trHeight w:val="20"/>
          <w:del w:id="405" w:author="Nic Shrout" w:date="2023-04-10T10:21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0904" w14:textId="770A25C9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06" w:author="Nic Shrout" w:date="2023-04-10T10:21:00Z"/>
                <w:strike/>
                <w:color w:val="000000"/>
                <w:sz w:val="20"/>
                <w:lang w:val="en-US"/>
                <w:rPrChange w:id="407" w:author="FCC IB" w:date="2023-04-10T06:53:00Z">
                  <w:rPr>
                    <w:del w:id="408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09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10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Autonomous maritime radio devices (AMRD)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D0DF" w14:textId="6CD603A8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11" w:author="Nic Shrout" w:date="2023-04-10T10:21:00Z"/>
                <w:strike/>
                <w:color w:val="000000"/>
                <w:sz w:val="20"/>
                <w:lang w:val="en-US"/>
                <w:rPrChange w:id="412" w:author="FCC IB" w:date="2023-04-10T06:53:00Z">
                  <w:rPr>
                    <w:del w:id="413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14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15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5C8F3229" w14:textId="7CED96CC" w:rsidTr="00D47025">
        <w:trPr>
          <w:trHeight w:val="20"/>
          <w:del w:id="416" w:author="Nic Shrout" w:date="2023-04-10T10:21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2AC5" w14:textId="56A7FFCE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17" w:author="Nic Shrout" w:date="2023-04-10T10:21:00Z"/>
                <w:strike/>
                <w:color w:val="000000"/>
                <w:sz w:val="20"/>
                <w:lang w:val="en-US"/>
                <w:rPrChange w:id="418" w:author="FCC IB" w:date="2023-04-10T06:53:00Z">
                  <w:rPr>
                    <w:del w:id="419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20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21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Aids to navigation (AtoN)</w:delText>
              </w:r>
            </w:del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9977" w14:textId="4A1E0689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22" w:author="Nic Shrout" w:date="2023-04-10T10:21:00Z"/>
                <w:strike/>
                <w:color w:val="000000"/>
                <w:sz w:val="20"/>
                <w:lang w:val="en-US"/>
                <w:rPrChange w:id="423" w:author="FCC IB" w:date="2023-04-10T06:53:00Z">
                  <w:rPr>
                    <w:del w:id="424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25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26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70BEBFA3" w14:textId="04CA8C0D" w:rsidTr="00D47025">
        <w:trPr>
          <w:trHeight w:val="20"/>
          <w:del w:id="427" w:author="Nic Shrout" w:date="2023-04-10T10:21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371E" w14:textId="493ABCDB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28" w:author="Nic Shrout" w:date="2023-04-10T10:21:00Z"/>
                <w:strike/>
                <w:color w:val="000000"/>
                <w:sz w:val="20"/>
                <w:lang w:val="en-US"/>
                <w:rPrChange w:id="429" w:author="FCC IB" w:date="2023-04-10T06:53:00Z">
                  <w:rPr>
                    <w:del w:id="430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31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32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Maritime mobile Access and Retrieval System (MARS)</w:delText>
              </w:r>
            </w:del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D23" w14:textId="5FBA2FD9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33" w:author="Nic Shrout" w:date="2023-04-10T10:21:00Z"/>
                <w:strike/>
                <w:color w:val="000000"/>
                <w:sz w:val="20"/>
                <w:lang w:val="en-US"/>
                <w:rPrChange w:id="434" w:author="FCC IB" w:date="2023-04-10T06:53:00Z">
                  <w:rPr>
                    <w:del w:id="435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36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37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5EFBD341" w14:textId="73C5804E" w:rsidTr="00D47025">
        <w:trPr>
          <w:trHeight w:val="20"/>
          <w:del w:id="438" w:author="Nic Shrout" w:date="2023-04-10T10:21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CE05" w14:textId="5AD9626F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39" w:author="Nic Shrout" w:date="2023-04-10T10:21:00Z"/>
                <w:strike/>
                <w:color w:val="000000"/>
                <w:sz w:val="20"/>
                <w:lang w:val="en-US"/>
                <w:rPrChange w:id="440" w:author="FCC IB" w:date="2023-04-10T06:53:00Z">
                  <w:rPr>
                    <w:del w:id="441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42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43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Man overboard (MOB)</w:delText>
              </w:r>
            </w:del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6EC1" w14:textId="45FF7202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44" w:author="Nic Shrout" w:date="2023-04-10T10:21:00Z"/>
                <w:strike/>
                <w:color w:val="000000"/>
                <w:sz w:val="20"/>
                <w:lang w:val="en-US"/>
                <w:rPrChange w:id="445" w:author="FCC IB" w:date="2023-04-10T06:53:00Z">
                  <w:rPr>
                    <w:del w:id="446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47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48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:rsidDel="00482F30" w14:paraId="37BFF66D" w14:textId="47DF4AA3" w:rsidTr="00D47025">
        <w:trPr>
          <w:trHeight w:val="20"/>
          <w:del w:id="449" w:author="Nic Shrout" w:date="2023-04-10T10:21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4917" w14:textId="4F2D5986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0" w:author="Nic Shrout" w:date="2023-04-10T10:21:00Z"/>
                <w:strike/>
                <w:color w:val="000000"/>
                <w:sz w:val="20"/>
                <w:lang w:val="en-US"/>
                <w:rPrChange w:id="451" w:author="FCC IB" w:date="2023-04-10T06:53:00Z">
                  <w:rPr>
                    <w:del w:id="452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53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54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Search and rescue (SAR)</w:delText>
              </w:r>
            </w:del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E773" w14:textId="645C66C4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5" w:author="Nic Shrout" w:date="2023-04-10T10:21:00Z"/>
                <w:strike/>
                <w:color w:val="000000"/>
                <w:sz w:val="20"/>
                <w:lang w:val="en-US"/>
                <w:rPrChange w:id="456" w:author="FCC IB" w:date="2023-04-10T06:53:00Z">
                  <w:rPr>
                    <w:del w:id="457" w:author="Nic Shrout" w:date="2023-04-10T10:21:00Z"/>
                    <w:color w:val="000000"/>
                    <w:sz w:val="20"/>
                    <w:lang w:val="en-US"/>
                  </w:rPr>
                </w:rPrChange>
              </w:rPr>
            </w:pPr>
            <w:del w:id="458" w:author="Nic Shrout" w:date="2023-04-10T10:21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59" w:author="FCC IB" w:date="2023-04-10T06:53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</w:tbl>
    <w:p w14:paraId="5A5D90A8" w14:textId="5C3F3C75" w:rsidR="009D5402" w:rsidDel="00482F30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del w:id="460" w:author="Nic Shrout" w:date="2023-04-10T10:21:00Z"/>
          <w:b/>
          <w:bCs/>
          <w:color w:val="000000"/>
          <w:szCs w:val="24"/>
        </w:rPr>
      </w:pPr>
    </w:p>
    <w:p w14:paraId="52836DCC" w14:textId="4DBE743A" w:rsidR="009D5402" w:rsidRPr="00B506F1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r>
        <w:fldChar w:fldCharType="begin"/>
      </w:r>
      <w:r w:rsidR="00436441">
        <w:instrText>HYPERLINK "https://www.itu.int/rec/R-REC-M.2058-1-202302-I/en"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461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M.2058-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1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Characteristics of a digital system, referred to as navigational data for broadcasting maritime safety and security related information from shore-to-ship in the maritime HF frequency band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1718131D" w14:textId="77777777" w:rsidR="009D5402" w:rsidRPr="000B7276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52362AB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F78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Control and display unit (CDU)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040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:rsidDel="00773088" w14:paraId="05C1D12C" w14:textId="145C6623" w:rsidTr="00D47025">
        <w:trPr>
          <w:trHeight w:val="20"/>
          <w:del w:id="462" w:author="Nic Shrout" w:date="2023-04-10T10:22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1ED3" w14:textId="42F2EB7B" w:rsidR="009D5402" w:rsidRPr="00EA1729" w:rsidDel="0077308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63" w:author="Nic Shrout" w:date="2023-04-10T10:22:00Z"/>
                <w:strike/>
                <w:color w:val="000000"/>
                <w:sz w:val="20"/>
                <w:lang w:val="en-US"/>
                <w:rPrChange w:id="464" w:author="FCC IB" w:date="2023-04-10T06:55:00Z">
                  <w:rPr>
                    <w:del w:id="465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66" w:author="Nic Shrout" w:date="2023-04-10T10:22:00Z">
              <w:r w:rsidRPr="00EA1729" w:rsidDel="00773088">
                <w:rPr>
                  <w:strike/>
                  <w:color w:val="000000"/>
                  <w:sz w:val="20"/>
                  <w:lang w:val="en-US"/>
                  <w:rPrChange w:id="467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Digital radio mondial (DRM)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6349" w14:textId="546DD39F" w:rsidR="009D5402" w:rsidRPr="00EA1729" w:rsidDel="0077308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68" w:author="Nic Shrout" w:date="2023-04-10T10:22:00Z"/>
                <w:strike/>
                <w:color w:val="000000"/>
                <w:sz w:val="20"/>
                <w:lang w:val="en-US"/>
                <w:rPrChange w:id="469" w:author="FCC IB" w:date="2023-04-10T06:55:00Z">
                  <w:rPr>
                    <w:del w:id="470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71" w:author="Nic Shrout" w:date="2023-04-10T10:22:00Z">
              <w:r w:rsidRPr="00EA1729" w:rsidDel="00773088">
                <w:rPr>
                  <w:strike/>
                  <w:color w:val="000000"/>
                  <w:sz w:val="20"/>
                  <w:lang w:val="en-US"/>
                  <w:rPrChange w:id="472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B66F1E" w14:paraId="38BFFD2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CC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Data stream (DS)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910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5FC00AD2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B1AB" w14:textId="58D2CEAB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Galois field or finite field (GF)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AC6F" w14:textId="0B8F5152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6A5E6E8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F4BA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6D3448">
              <w:rPr>
                <w:color w:val="000000"/>
                <w:sz w:val="20"/>
                <w:lang w:val="en-US"/>
              </w:rPr>
              <w:t>Modulation information stream (MIS)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669F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6D3448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0A7BB4B4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49F2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Navigational Data (NAVDAT)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7F76" w14:textId="1B251FBC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S</w:t>
            </w:r>
            <w:r w:rsidR="009D5402" w:rsidRPr="00137A24">
              <w:rPr>
                <w:color w:val="000000"/>
                <w:sz w:val="20"/>
                <w:lang w:val="en-US"/>
              </w:rPr>
              <w:t>ystem name</w:t>
            </w:r>
          </w:p>
        </w:tc>
      </w:tr>
      <w:tr w:rsidR="009D5402" w:rsidRPr="00B66F1E" w14:paraId="36B19678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00E8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137A24">
              <w:rPr>
                <w:color w:val="000000"/>
                <w:sz w:val="20"/>
                <w:lang w:val="en-US"/>
              </w:rPr>
              <w:t>Navigational Telex (NAVTEX)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A1DE" w14:textId="24A15852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S</w:t>
            </w:r>
            <w:r w:rsidR="009D5402" w:rsidRPr="00137A24">
              <w:rPr>
                <w:color w:val="000000"/>
                <w:sz w:val="20"/>
                <w:lang w:val="en-US"/>
              </w:rPr>
              <w:t>ystem name</w:t>
            </w:r>
          </w:p>
        </w:tc>
      </w:tr>
      <w:tr w:rsidR="009D5402" w:rsidRPr="00B66F1E" w14:paraId="502CEF75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44B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System of information and Management (SIM)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B66F1E" w14:paraId="6D49E6FE" w14:textId="77777777" w:rsidTr="00D4702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2D1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Transmitter information stream (TIS)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10D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06B4B91B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5E2DF781" w14:textId="7D2274E8" w:rsidR="009D5402" w:rsidRPr="008B09F0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r>
        <w:lastRenderedPageBreak/>
        <w:fldChar w:fldCharType="begin"/>
      </w:r>
      <w:r w:rsidR="00436441">
        <w:instrText>HYPERLINK "https://www.itu.int/rec/R-REC-M.2010-2-202302-I/en"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473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M.2010-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2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Characteristics of a digital system, referred to as navigational data for broadcasting maritime safety and security related information from shore-to-ship in the 500 kHz band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247D00A2" w14:textId="77777777" w:rsidR="009D5402" w:rsidRPr="008B09F0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23C64A2A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087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Electronic chart and display information system (ECIDS)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81B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</w:tbl>
    <w:p w14:paraId="0917F59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77347A03" w14:textId="21420146" w:rsidR="009D5402" w:rsidRPr="006A6CAA" w:rsidRDefault="009D5402" w:rsidP="009D5402">
      <w:pPr>
        <w:rPr>
          <w:rStyle w:val="Hyperlink"/>
          <w:b/>
          <w:bCs/>
          <w:color w:val="auto"/>
          <w:szCs w:val="24"/>
          <w:u w:val="none"/>
        </w:rPr>
      </w:pPr>
      <w:r>
        <w:fldChar w:fldCharType="begin"/>
      </w:r>
      <w:r w:rsidR="00436441">
        <w:instrText>HYPERLINK "https://www.itu.int/rec/R-REC-M.1849-3-202302-I/en"</w:instrText>
      </w:r>
      <w:r>
        <w:fldChar w:fldCharType="separate"/>
      </w:r>
      <w:r w:rsidR="00436441">
        <w:rPr>
          <w:rStyle w:val="Hyperlink"/>
          <w:b/>
          <w:bCs/>
          <w:color w:val="auto"/>
          <w:szCs w:val="24"/>
          <w:u w:val="none"/>
        </w:rPr>
        <w:t xml:space="preserve">Recommendation </w:t>
      </w:r>
      <w:ins w:id="474" w:author="Nic Shrout" w:date="2023-03-17T09:28:00Z">
        <w:r w:rsidR="007F3A25" w:rsidRPr="007F3A25">
          <w:rPr>
            <w:rStyle w:val="Hyperlink"/>
            <w:b/>
            <w:bCs/>
            <w:color w:val="auto"/>
            <w:szCs w:val="24"/>
            <w:u w:val="none"/>
          </w:rPr>
          <w:t xml:space="preserve">ITU-R </w:t>
        </w:r>
      </w:ins>
      <w:r w:rsidR="00436441">
        <w:rPr>
          <w:rStyle w:val="Hyperlink"/>
          <w:b/>
          <w:bCs/>
          <w:color w:val="auto"/>
          <w:szCs w:val="24"/>
          <w:u w:val="none"/>
        </w:rPr>
        <w:t>M.1849-</w:t>
      </w:r>
      <w:proofErr w:type="gramStart"/>
      <w:r w:rsidR="00436441">
        <w:rPr>
          <w:rStyle w:val="Hyperlink"/>
          <w:b/>
          <w:bCs/>
          <w:color w:val="auto"/>
          <w:szCs w:val="24"/>
          <w:u w:val="none"/>
        </w:rPr>
        <w:t>3 :</w:t>
      </w:r>
      <w:proofErr w:type="gramEnd"/>
      <w:r w:rsidR="00436441">
        <w:rPr>
          <w:rStyle w:val="Hyperlink"/>
          <w:b/>
          <w:bCs/>
          <w:color w:val="auto"/>
          <w:szCs w:val="24"/>
          <w:u w:val="none"/>
        </w:rPr>
        <w:t> Technical and operational aspects of ground-based meteorological radars</w:t>
      </w:r>
      <w:r>
        <w:rPr>
          <w:rStyle w:val="Hyperlink"/>
          <w:b/>
          <w:bCs/>
          <w:color w:val="auto"/>
          <w:szCs w:val="24"/>
          <w:u w:val="none"/>
        </w:rPr>
        <w:fldChar w:fldCharType="end"/>
      </w:r>
    </w:p>
    <w:p w14:paraId="3339CA17" w14:textId="77777777" w:rsidR="009D5402" w:rsidRPr="006A6CAA" w:rsidRDefault="009D5402" w:rsidP="009D5402">
      <w:pPr>
        <w:jc w:val="center"/>
        <w:rPr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5A9C24EE" w14:textId="77777777" w:rsidTr="00D4702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97B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Centre for collaborative adaptive sensing of the atmosphere (CASA)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CA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val="en-US"/>
              </w:rPr>
            </w:pPr>
            <w:r w:rsidRPr="00B66F1E">
              <w:rPr>
                <w:color w:val="000000"/>
                <w:sz w:val="20"/>
                <w:lang w:val="en-US"/>
              </w:rPr>
              <w:t>(No definition provided - abbreviation only)</w:t>
            </w:r>
          </w:p>
        </w:tc>
      </w:tr>
      <w:tr w:rsidR="009D5402" w:rsidRPr="00137A24" w:rsidDel="00482F30" w14:paraId="5C97F340" w14:textId="027C9E20" w:rsidTr="00D47025">
        <w:trPr>
          <w:trHeight w:val="20"/>
          <w:del w:id="475" w:author="Nic Shrout" w:date="2023-04-10T10:22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1B5D3" w14:textId="360E3193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76" w:author="Nic Shrout" w:date="2023-04-10T10:22:00Z"/>
                <w:strike/>
                <w:color w:val="000000"/>
                <w:sz w:val="20"/>
                <w:lang w:val="en-US"/>
                <w:rPrChange w:id="477" w:author="FCC IB" w:date="2023-04-10T06:55:00Z">
                  <w:rPr>
                    <w:del w:id="478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79" w:author="Nic Shrout" w:date="2023-04-10T10:22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80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Carrier Wave (CW)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20B0" w14:textId="1BBED1A0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81" w:author="Nic Shrout" w:date="2023-04-10T10:22:00Z"/>
                <w:strike/>
                <w:color w:val="000000"/>
                <w:sz w:val="20"/>
                <w:lang w:val="en-US"/>
                <w:rPrChange w:id="482" w:author="FCC IB" w:date="2023-04-10T06:55:00Z">
                  <w:rPr>
                    <w:del w:id="483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84" w:author="Nic Shrout" w:date="2023-04-10T10:22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85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  <w:tr w:rsidR="009D5402" w:rsidRPr="00137A24" w:rsidDel="00482F30" w14:paraId="69EDE351" w14:textId="5D3E8217" w:rsidTr="00D47025">
        <w:trPr>
          <w:trHeight w:val="20"/>
          <w:del w:id="486" w:author="Nic Shrout" w:date="2023-04-10T10:22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CD12" w14:textId="61A112A6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87" w:author="Nic Shrout" w:date="2023-04-10T10:22:00Z"/>
                <w:strike/>
                <w:color w:val="000000"/>
                <w:sz w:val="20"/>
                <w:lang w:val="en-US"/>
                <w:rPrChange w:id="488" w:author="FCC IB" w:date="2023-04-10T06:55:00Z">
                  <w:rPr>
                    <w:del w:id="489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90" w:author="Nic Shrout" w:date="2023-04-10T10:22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91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Frequency modulated (FM)</w:delText>
              </w:r>
            </w:del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F7D0" w14:textId="157C5110" w:rsidR="009D5402" w:rsidRPr="00EA1729" w:rsidDel="00482F3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92" w:author="Nic Shrout" w:date="2023-04-10T10:22:00Z"/>
                <w:strike/>
                <w:color w:val="000000"/>
                <w:sz w:val="20"/>
                <w:lang w:val="en-US"/>
                <w:rPrChange w:id="493" w:author="FCC IB" w:date="2023-04-10T06:55:00Z">
                  <w:rPr>
                    <w:del w:id="494" w:author="Nic Shrout" w:date="2023-04-10T10:22:00Z"/>
                    <w:color w:val="000000"/>
                    <w:sz w:val="20"/>
                    <w:lang w:val="en-US"/>
                  </w:rPr>
                </w:rPrChange>
              </w:rPr>
            </w:pPr>
            <w:del w:id="495" w:author="Nic Shrout" w:date="2023-04-10T10:22:00Z">
              <w:r w:rsidRPr="00EA1729" w:rsidDel="00482F30">
                <w:rPr>
                  <w:strike/>
                  <w:color w:val="000000"/>
                  <w:sz w:val="20"/>
                  <w:lang w:val="en-US"/>
                  <w:rPrChange w:id="496" w:author="FCC IB" w:date="2023-04-10T06:55:00Z">
                    <w:rPr>
                      <w:color w:val="000000"/>
                      <w:sz w:val="20"/>
                      <w:lang w:val="en-US"/>
                    </w:rPr>
                  </w:rPrChange>
                </w:rPr>
                <w:delText>(No definition provided - abbreviation only)</w:delText>
              </w:r>
            </w:del>
          </w:p>
        </w:tc>
      </w:tr>
    </w:tbl>
    <w:p w14:paraId="663684E6" w14:textId="77777777" w:rsidR="009D5402" w:rsidRPr="00137A24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color w:val="000000"/>
          <w:szCs w:val="24"/>
        </w:rPr>
      </w:pPr>
    </w:p>
    <w:p w14:paraId="71C3B5CC" w14:textId="21AF2F08" w:rsidR="0086419C" w:rsidRDefault="009D5402" w:rsidP="00070B8C">
      <w:pPr>
        <w:jc w:val="center"/>
        <w:rPr>
          <w:lang w:val="en-US" w:eastAsia="zh-CN"/>
        </w:rPr>
      </w:pPr>
      <w:r w:rsidRPr="00BE3B55">
        <w:t>______________</w:t>
      </w:r>
    </w:p>
    <w:sectPr w:rsidR="0086419C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F0EEE" w14:textId="77777777" w:rsidR="00500253" w:rsidRDefault="00500253">
      <w:pPr>
        <w:spacing w:before="0"/>
      </w:pPr>
      <w:r>
        <w:separator/>
      </w:r>
    </w:p>
  </w:endnote>
  <w:endnote w:type="continuationSeparator" w:id="0">
    <w:p w14:paraId="0A2251FE" w14:textId="77777777" w:rsidR="00500253" w:rsidRDefault="00500253">
      <w:pPr>
        <w:spacing w:before="0"/>
      </w:pPr>
      <w:r>
        <w:continuationSeparator/>
      </w:r>
    </w:p>
  </w:endnote>
  <w:endnote w:type="continuationNotice" w:id="1">
    <w:p w14:paraId="40C3967B" w14:textId="77777777" w:rsidR="00500253" w:rsidRDefault="0050025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04FAB" w14:textId="77777777" w:rsidR="00500253" w:rsidRDefault="00500253">
      <w:pPr>
        <w:spacing w:before="0"/>
      </w:pPr>
      <w:r>
        <w:separator/>
      </w:r>
    </w:p>
  </w:footnote>
  <w:footnote w:type="continuationSeparator" w:id="0">
    <w:p w14:paraId="7B1CEA15" w14:textId="77777777" w:rsidR="00500253" w:rsidRDefault="00500253">
      <w:pPr>
        <w:spacing w:before="0"/>
      </w:pPr>
      <w:r>
        <w:continuationSeparator/>
      </w:r>
    </w:p>
  </w:footnote>
  <w:footnote w:type="continuationNotice" w:id="1">
    <w:p w14:paraId="6FC6F3A3" w14:textId="77777777" w:rsidR="00500253" w:rsidRDefault="0050025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 Shrout">
    <w15:presenceInfo w15:providerId="AD" w15:userId="S::NJS@asri.aero::1afcad17-05a3-4676-a581-84c4234c9410"/>
  </w15:person>
  <w15:person w15:author="FCC IB">
    <w15:presenceInfo w15:providerId="None" w15:userId="FCC I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6E"/>
    <w:rsid w:val="00001E89"/>
    <w:rsid w:val="000024D8"/>
    <w:rsid w:val="00004B8A"/>
    <w:rsid w:val="00005665"/>
    <w:rsid w:val="000073A8"/>
    <w:rsid w:val="00013F8E"/>
    <w:rsid w:val="0002034C"/>
    <w:rsid w:val="00020576"/>
    <w:rsid w:val="000209D5"/>
    <w:rsid w:val="00026A91"/>
    <w:rsid w:val="0002789D"/>
    <w:rsid w:val="00027ED3"/>
    <w:rsid w:val="00030332"/>
    <w:rsid w:val="000408C4"/>
    <w:rsid w:val="00040B25"/>
    <w:rsid w:val="00041EF4"/>
    <w:rsid w:val="0004292E"/>
    <w:rsid w:val="00043109"/>
    <w:rsid w:val="0004613C"/>
    <w:rsid w:val="00050615"/>
    <w:rsid w:val="00050766"/>
    <w:rsid w:val="000563A7"/>
    <w:rsid w:val="0006283A"/>
    <w:rsid w:val="0006303B"/>
    <w:rsid w:val="00064BAC"/>
    <w:rsid w:val="000666FC"/>
    <w:rsid w:val="00066CA1"/>
    <w:rsid w:val="000675ED"/>
    <w:rsid w:val="00070A6A"/>
    <w:rsid w:val="00070B8C"/>
    <w:rsid w:val="00071E9F"/>
    <w:rsid w:val="0007451A"/>
    <w:rsid w:val="000750ED"/>
    <w:rsid w:val="0007740B"/>
    <w:rsid w:val="00077D30"/>
    <w:rsid w:val="00080D1E"/>
    <w:rsid w:val="0008190E"/>
    <w:rsid w:val="00083377"/>
    <w:rsid w:val="000837DD"/>
    <w:rsid w:val="000864A8"/>
    <w:rsid w:val="0008658A"/>
    <w:rsid w:val="000865D8"/>
    <w:rsid w:val="0009073B"/>
    <w:rsid w:val="00091905"/>
    <w:rsid w:val="00093BE5"/>
    <w:rsid w:val="000A10CC"/>
    <w:rsid w:val="000A18FA"/>
    <w:rsid w:val="000A1C94"/>
    <w:rsid w:val="000A5EBB"/>
    <w:rsid w:val="000A62BB"/>
    <w:rsid w:val="000A7C3D"/>
    <w:rsid w:val="000B3E5B"/>
    <w:rsid w:val="000B60B3"/>
    <w:rsid w:val="000B710E"/>
    <w:rsid w:val="000B7276"/>
    <w:rsid w:val="000C3D51"/>
    <w:rsid w:val="000C4DA3"/>
    <w:rsid w:val="000C565A"/>
    <w:rsid w:val="000C7CCF"/>
    <w:rsid w:val="000C7FD4"/>
    <w:rsid w:val="000D0093"/>
    <w:rsid w:val="000D079D"/>
    <w:rsid w:val="000D25B7"/>
    <w:rsid w:val="000D3C15"/>
    <w:rsid w:val="000D49E8"/>
    <w:rsid w:val="000D607F"/>
    <w:rsid w:val="000D6DA7"/>
    <w:rsid w:val="000D7156"/>
    <w:rsid w:val="000E1222"/>
    <w:rsid w:val="000E207F"/>
    <w:rsid w:val="000E23F8"/>
    <w:rsid w:val="000E704E"/>
    <w:rsid w:val="000F0873"/>
    <w:rsid w:val="000F0C96"/>
    <w:rsid w:val="000F1E16"/>
    <w:rsid w:val="000F2282"/>
    <w:rsid w:val="000F398B"/>
    <w:rsid w:val="000F4E25"/>
    <w:rsid w:val="000F711D"/>
    <w:rsid w:val="00100E39"/>
    <w:rsid w:val="0010252A"/>
    <w:rsid w:val="001064A4"/>
    <w:rsid w:val="00114929"/>
    <w:rsid w:val="001224D4"/>
    <w:rsid w:val="001224F0"/>
    <w:rsid w:val="00122952"/>
    <w:rsid w:val="00124976"/>
    <w:rsid w:val="00127648"/>
    <w:rsid w:val="001307CF"/>
    <w:rsid w:val="00135DA7"/>
    <w:rsid w:val="00137A24"/>
    <w:rsid w:val="00140456"/>
    <w:rsid w:val="00141E07"/>
    <w:rsid w:val="00141E18"/>
    <w:rsid w:val="00142CFD"/>
    <w:rsid w:val="00145FA4"/>
    <w:rsid w:val="001461A4"/>
    <w:rsid w:val="001469BD"/>
    <w:rsid w:val="0015083E"/>
    <w:rsid w:val="001518F7"/>
    <w:rsid w:val="00154DBA"/>
    <w:rsid w:val="00161DB2"/>
    <w:rsid w:val="00165DFE"/>
    <w:rsid w:val="00174EE9"/>
    <w:rsid w:val="00177CCB"/>
    <w:rsid w:val="0018394B"/>
    <w:rsid w:val="00184F26"/>
    <w:rsid w:val="00185358"/>
    <w:rsid w:val="00192627"/>
    <w:rsid w:val="00193B73"/>
    <w:rsid w:val="00196834"/>
    <w:rsid w:val="001A03D4"/>
    <w:rsid w:val="001A3CAE"/>
    <w:rsid w:val="001B21AA"/>
    <w:rsid w:val="001B22DE"/>
    <w:rsid w:val="001B4E65"/>
    <w:rsid w:val="001B5DF0"/>
    <w:rsid w:val="001B7E13"/>
    <w:rsid w:val="001C1B1C"/>
    <w:rsid w:val="001C1EF1"/>
    <w:rsid w:val="001C3067"/>
    <w:rsid w:val="001C532C"/>
    <w:rsid w:val="001C6C50"/>
    <w:rsid w:val="001D340A"/>
    <w:rsid w:val="001D3E09"/>
    <w:rsid w:val="001D4224"/>
    <w:rsid w:val="001D5271"/>
    <w:rsid w:val="001E622E"/>
    <w:rsid w:val="001F0929"/>
    <w:rsid w:val="001F3B60"/>
    <w:rsid w:val="001F4483"/>
    <w:rsid w:val="001F5164"/>
    <w:rsid w:val="001F74E2"/>
    <w:rsid w:val="001F7D07"/>
    <w:rsid w:val="00201FFD"/>
    <w:rsid w:val="00202B77"/>
    <w:rsid w:val="002037D1"/>
    <w:rsid w:val="00211DB8"/>
    <w:rsid w:val="0021495D"/>
    <w:rsid w:val="0021502B"/>
    <w:rsid w:val="0021550A"/>
    <w:rsid w:val="0022086C"/>
    <w:rsid w:val="00220A0B"/>
    <w:rsid w:val="00223136"/>
    <w:rsid w:val="002236F9"/>
    <w:rsid w:val="002264F3"/>
    <w:rsid w:val="00233E17"/>
    <w:rsid w:val="00234501"/>
    <w:rsid w:val="00234BB7"/>
    <w:rsid w:val="00237990"/>
    <w:rsid w:val="002409D5"/>
    <w:rsid w:val="00240B16"/>
    <w:rsid w:val="002478E0"/>
    <w:rsid w:val="00254261"/>
    <w:rsid w:val="00255ED1"/>
    <w:rsid w:val="00256CD6"/>
    <w:rsid w:val="00256E47"/>
    <w:rsid w:val="00262199"/>
    <w:rsid w:val="00267258"/>
    <w:rsid w:val="00273D2C"/>
    <w:rsid w:val="00277E6A"/>
    <w:rsid w:val="0028046D"/>
    <w:rsid w:val="00284B24"/>
    <w:rsid w:val="00286479"/>
    <w:rsid w:val="00286AB4"/>
    <w:rsid w:val="002A0A0D"/>
    <w:rsid w:val="002A3BBC"/>
    <w:rsid w:val="002A6923"/>
    <w:rsid w:val="002B0264"/>
    <w:rsid w:val="002B0939"/>
    <w:rsid w:val="002B2229"/>
    <w:rsid w:val="002B5153"/>
    <w:rsid w:val="002B586F"/>
    <w:rsid w:val="002B7FEA"/>
    <w:rsid w:val="002C2E71"/>
    <w:rsid w:val="002C35E4"/>
    <w:rsid w:val="002D2949"/>
    <w:rsid w:val="002D2AB7"/>
    <w:rsid w:val="002E0D34"/>
    <w:rsid w:val="002E4A47"/>
    <w:rsid w:val="002E58D7"/>
    <w:rsid w:val="002E6813"/>
    <w:rsid w:val="002E69BD"/>
    <w:rsid w:val="002F6072"/>
    <w:rsid w:val="002F7F76"/>
    <w:rsid w:val="0030189B"/>
    <w:rsid w:val="00301DF9"/>
    <w:rsid w:val="00301F3A"/>
    <w:rsid w:val="00304793"/>
    <w:rsid w:val="00306B11"/>
    <w:rsid w:val="00307401"/>
    <w:rsid w:val="00310DF2"/>
    <w:rsid w:val="00317CE0"/>
    <w:rsid w:val="003200D7"/>
    <w:rsid w:val="00320E3B"/>
    <w:rsid w:val="00324A59"/>
    <w:rsid w:val="00330C70"/>
    <w:rsid w:val="0033198B"/>
    <w:rsid w:val="003327C6"/>
    <w:rsid w:val="00332AA2"/>
    <w:rsid w:val="00336D09"/>
    <w:rsid w:val="00341991"/>
    <w:rsid w:val="003419A4"/>
    <w:rsid w:val="003465ED"/>
    <w:rsid w:val="00346C79"/>
    <w:rsid w:val="00347662"/>
    <w:rsid w:val="00351D78"/>
    <w:rsid w:val="003529C0"/>
    <w:rsid w:val="00355F2D"/>
    <w:rsid w:val="003566B9"/>
    <w:rsid w:val="0036079D"/>
    <w:rsid w:val="00361FD3"/>
    <w:rsid w:val="0036379C"/>
    <w:rsid w:val="0036466A"/>
    <w:rsid w:val="0036587B"/>
    <w:rsid w:val="003661B9"/>
    <w:rsid w:val="003707B4"/>
    <w:rsid w:val="00372630"/>
    <w:rsid w:val="00373CD5"/>
    <w:rsid w:val="0037578A"/>
    <w:rsid w:val="0038175F"/>
    <w:rsid w:val="00381920"/>
    <w:rsid w:val="00387EDB"/>
    <w:rsid w:val="003959C8"/>
    <w:rsid w:val="003A0902"/>
    <w:rsid w:val="003A2372"/>
    <w:rsid w:val="003A28B3"/>
    <w:rsid w:val="003A3AA2"/>
    <w:rsid w:val="003A6605"/>
    <w:rsid w:val="003A72A7"/>
    <w:rsid w:val="003B0273"/>
    <w:rsid w:val="003B27E2"/>
    <w:rsid w:val="003B544B"/>
    <w:rsid w:val="003B59A0"/>
    <w:rsid w:val="003B5E9F"/>
    <w:rsid w:val="003B669B"/>
    <w:rsid w:val="003C38F0"/>
    <w:rsid w:val="003C41FE"/>
    <w:rsid w:val="003C7178"/>
    <w:rsid w:val="003D392D"/>
    <w:rsid w:val="003D6FD7"/>
    <w:rsid w:val="003E1ABC"/>
    <w:rsid w:val="003E20B1"/>
    <w:rsid w:val="003E49D4"/>
    <w:rsid w:val="003E5FD6"/>
    <w:rsid w:val="003E70A1"/>
    <w:rsid w:val="003F190D"/>
    <w:rsid w:val="003F6A1A"/>
    <w:rsid w:val="004001B2"/>
    <w:rsid w:val="00400ED0"/>
    <w:rsid w:val="0040587A"/>
    <w:rsid w:val="00414FFF"/>
    <w:rsid w:val="004155CF"/>
    <w:rsid w:val="00416977"/>
    <w:rsid w:val="00424028"/>
    <w:rsid w:val="0042531E"/>
    <w:rsid w:val="00425555"/>
    <w:rsid w:val="00426286"/>
    <w:rsid w:val="00431440"/>
    <w:rsid w:val="00436441"/>
    <w:rsid w:val="004368A3"/>
    <w:rsid w:val="00436DA3"/>
    <w:rsid w:val="00437A1A"/>
    <w:rsid w:val="00441BA1"/>
    <w:rsid w:val="00442B1A"/>
    <w:rsid w:val="00443BCD"/>
    <w:rsid w:val="00445352"/>
    <w:rsid w:val="00460C77"/>
    <w:rsid w:val="004615C0"/>
    <w:rsid w:val="00462389"/>
    <w:rsid w:val="004647F9"/>
    <w:rsid w:val="004655E3"/>
    <w:rsid w:val="004669B6"/>
    <w:rsid w:val="0047074C"/>
    <w:rsid w:val="00470E7F"/>
    <w:rsid w:val="004774C5"/>
    <w:rsid w:val="00482F30"/>
    <w:rsid w:val="00487086"/>
    <w:rsid w:val="00487476"/>
    <w:rsid w:val="004961CD"/>
    <w:rsid w:val="00497840"/>
    <w:rsid w:val="004A220A"/>
    <w:rsid w:val="004A2849"/>
    <w:rsid w:val="004A69D8"/>
    <w:rsid w:val="004A7B19"/>
    <w:rsid w:val="004B1A8A"/>
    <w:rsid w:val="004C1045"/>
    <w:rsid w:val="004C1497"/>
    <w:rsid w:val="004C1F2C"/>
    <w:rsid w:val="004C4149"/>
    <w:rsid w:val="004C4257"/>
    <w:rsid w:val="004C7A0A"/>
    <w:rsid w:val="004D3DAA"/>
    <w:rsid w:val="004D7C08"/>
    <w:rsid w:val="004E0055"/>
    <w:rsid w:val="004E1A8A"/>
    <w:rsid w:val="004E2862"/>
    <w:rsid w:val="004E5B2F"/>
    <w:rsid w:val="004E6929"/>
    <w:rsid w:val="004E7376"/>
    <w:rsid w:val="004E7F5D"/>
    <w:rsid w:val="00500253"/>
    <w:rsid w:val="005111AE"/>
    <w:rsid w:val="0051297F"/>
    <w:rsid w:val="005134E8"/>
    <w:rsid w:val="00514566"/>
    <w:rsid w:val="00515BFD"/>
    <w:rsid w:val="00522825"/>
    <w:rsid w:val="005260F0"/>
    <w:rsid w:val="00527D45"/>
    <w:rsid w:val="00532173"/>
    <w:rsid w:val="005326E0"/>
    <w:rsid w:val="005339A4"/>
    <w:rsid w:val="005346B6"/>
    <w:rsid w:val="0053489A"/>
    <w:rsid w:val="005421F6"/>
    <w:rsid w:val="00543CA9"/>
    <w:rsid w:val="00544DE8"/>
    <w:rsid w:val="00545D6D"/>
    <w:rsid w:val="0054603A"/>
    <w:rsid w:val="0055247E"/>
    <w:rsid w:val="005564D0"/>
    <w:rsid w:val="005574EE"/>
    <w:rsid w:val="0055754D"/>
    <w:rsid w:val="0056155A"/>
    <w:rsid w:val="005626B0"/>
    <w:rsid w:val="00565074"/>
    <w:rsid w:val="005672FE"/>
    <w:rsid w:val="00567B12"/>
    <w:rsid w:val="005711E4"/>
    <w:rsid w:val="00572634"/>
    <w:rsid w:val="00573812"/>
    <w:rsid w:val="00573B37"/>
    <w:rsid w:val="005751B6"/>
    <w:rsid w:val="005821ED"/>
    <w:rsid w:val="00583A7B"/>
    <w:rsid w:val="00584C04"/>
    <w:rsid w:val="00585EE8"/>
    <w:rsid w:val="00591CAE"/>
    <w:rsid w:val="005928BE"/>
    <w:rsid w:val="00593137"/>
    <w:rsid w:val="005978BA"/>
    <w:rsid w:val="00597C77"/>
    <w:rsid w:val="005A1E0E"/>
    <w:rsid w:val="005A22BF"/>
    <w:rsid w:val="005A337C"/>
    <w:rsid w:val="005A48C6"/>
    <w:rsid w:val="005A4D4C"/>
    <w:rsid w:val="005A55B6"/>
    <w:rsid w:val="005B0FF4"/>
    <w:rsid w:val="005B1BF2"/>
    <w:rsid w:val="005B2C4E"/>
    <w:rsid w:val="005C15DD"/>
    <w:rsid w:val="005C1699"/>
    <w:rsid w:val="005C1A5C"/>
    <w:rsid w:val="005C2ECF"/>
    <w:rsid w:val="005C4551"/>
    <w:rsid w:val="005C68D4"/>
    <w:rsid w:val="005D5CE1"/>
    <w:rsid w:val="005E12A2"/>
    <w:rsid w:val="005E667F"/>
    <w:rsid w:val="005E78AB"/>
    <w:rsid w:val="005F008A"/>
    <w:rsid w:val="005F1C4A"/>
    <w:rsid w:val="005F322E"/>
    <w:rsid w:val="006005BF"/>
    <w:rsid w:val="006015B5"/>
    <w:rsid w:val="006023E9"/>
    <w:rsid w:val="00604A5C"/>
    <w:rsid w:val="006064B4"/>
    <w:rsid w:val="00607989"/>
    <w:rsid w:val="00613327"/>
    <w:rsid w:val="00613B4E"/>
    <w:rsid w:val="00615BC9"/>
    <w:rsid w:val="0062309F"/>
    <w:rsid w:val="006244FC"/>
    <w:rsid w:val="006260DB"/>
    <w:rsid w:val="00627E19"/>
    <w:rsid w:val="00630EAC"/>
    <w:rsid w:val="00631CC1"/>
    <w:rsid w:val="00633C43"/>
    <w:rsid w:val="00640265"/>
    <w:rsid w:val="00641212"/>
    <w:rsid w:val="00641568"/>
    <w:rsid w:val="00641FA1"/>
    <w:rsid w:val="00643C53"/>
    <w:rsid w:val="0064434B"/>
    <w:rsid w:val="00647C57"/>
    <w:rsid w:val="0065128A"/>
    <w:rsid w:val="00655603"/>
    <w:rsid w:val="006567E4"/>
    <w:rsid w:val="006608E8"/>
    <w:rsid w:val="006614FF"/>
    <w:rsid w:val="00665EAB"/>
    <w:rsid w:val="00671DCD"/>
    <w:rsid w:val="0067491C"/>
    <w:rsid w:val="00677B50"/>
    <w:rsid w:val="006801B6"/>
    <w:rsid w:val="00683284"/>
    <w:rsid w:val="0068355B"/>
    <w:rsid w:val="00683894"/>
    <w:rsid w:val="00685375"/>
    <w:rsid w:val="0068549D"/>
    <w:rsid w:val="006924BF"/>
    <w:rsid w:val="00692741"/>
    <w:rsid w:val="0069375A"/>
    <w:rsid w:val="00696704"/>
    <w:rsid w:val="00697013"/>
    <w:rsid w:val="00697647"/>
    <w:rsid w:val="0069797D"/>
    <w:rsid w:val="00697EB7"/>
    <w:rsid w:val="006A1762"/>
    <w:rsid w:val="006A1879"/>
    <w:rsid w:val="006A1C25"/>
    <w:rsid w:val="006A2038"/>
    <w:rsid w:val="006A2971"/>
    <w:rsid w:val="006A41D4"/>
    <w:rsid w:val="006A6CAA"/>
    <w:rsid w:val="006B49A2"/>
    <w:rsid w:val="006B4A6E"/>
    <w:rsid w:val="006B5EE1"/>
    <w:rsid w:val="006B7DD5"/>
    <w:rsid w:val="006C05ED"/>
    <w:rsid w:val="006C31CB"/>
    <w:rsid w:val="006C463C"/>
    <w:rsid w:val="006C4847"/>
    <w:rsid w:val="006D3448"/>
    <w:rsid w:val="006D372D"/>
    <w:rsid w:val="006D5DCD"/>
    <w:rsid w:val="006E311F"/>
    <w:rsid w:val="006E3D44"/>
    <w:rsid w:val="006E5A51"/>
    <w:rsid w:val="006F2A86"/>
    <w:rsid w:val="006F42A8"/>
    <w:rsid w:val="006F5573"/>
    <w:rsid w:val="006F5AB5"/>
    <w:rsid w:val="006F6C66"/>
    <w:rsid w:val="00703078"/>
    <w:rsid w:val="007037BC"/>
    <w:rsid w:val="00707EA4"/>
    <w:rsid w:val="00707EE2"/>
    <w:rsid w:val="00711BF9"/>
    <w:rsid w:val="00713E35"/>
    <w:rsid w:val="0071646E"/>
    <w:rsid w:val="00716F3E"/>
    <w:rsid w:val="007175AE"/>
    <w:rsid w:val="00720CE0"/>
    <w:rsid w:val="007212E3"/>
    <w:rsid w:val="00722CDC"/>
    <w:rsid w:val="00724716"/>
    <w:rsid w:val="007260C9"/>
    <w:rsid w:val="007313C2"/>
    <w:rsid w:val="00733F80"/>
    <w:rsid w:val="007341F9"/>
    <w:rsid w:val="00737F35"/>
    <w:rsid w:val="00743AAA"/>
    <w:rsid w:val="0074479D"/>
    <w:rsid w:val="007447AC"/>
    <w:rsid w:val="007470B2"/>
    <w:rsid w:val="00747917"/>
    <w:rsid w:val="007520F1"/>
    <w:rsid w:val="00756A77"/>
    <w:rsid w:val="007575BD"/>
    <w:rsid w:val="00757939"/>
    <w:rsid w:val="00761EA4"/>
    <w:rsid w:val="00762619"/>
    <w:rsid w:val="00765575"/>
    <w:rsid w:val="0077223D"/>
    <w:rsid w:val="007727BD"/>
    <w:rsid w:val="00773088"/>
    <w:rsid w:val="00773725"/>
    <w:rsid w:val="0078122C"/>
    <w:rsid w:val="00785D4A"/>
    <w:rsid w:val="007920E8"/>
    <w:rsid w:val="00794A43"/>
    <w:rsid w:val="0079688E"/>
    <w:rsid w:val="007A05FF"/>
    <w:rsid w:val="007A2F31"/>
    <w:rsid w:val="007B0506"/>
    <w:rsid w:val="007B17F7"/>
    <w:rsid w:val="007B2FED"/>
    <w:rsid w:val="007B32DD"/>
    <w:rsid w:val="007B42CC"/>
    <w:rsid w:val="007B4610"/>
    <w:rsid w:val="007B623C"/>
    <w:rsid w:val="007B6D80"/>
    <w:rsid w:val="007B7EE5"/>
    <w:rsid w:val="007C222C"/>
    <w:rsid w:val="007C3263"/>
    <w:rsid w:val="007C45F8"/>
    <w:rsid w:val="007C5DB5"/>
    <w:rsid w:val="007C7417"/>
    <w:rsid w:val="007C74AC"/>
    <w:rsid w:val="007D4CEA"/>
    <w:rsid w:val="007D4D74"/>
    <w:rsid w:val="007D7E82"/>
    <w:rsid w:val="007E042E"/>
    <w:rsid w:val="007E1A75"/>
    <w:rsid w:val="007E1BED"/>
    <w:rsid w:val="007E42CD"/>
    <w:rsid w:val="007E5711"/>
    <w:rsid w:val="007F04C1"/>
    <w:rsid w:val="007F09B8"/>
    <w:rsid w:val="007F3264"/>
    <w:rsid w:val="007F34B4"/>
    <w:rsid w:val="007F3A25"/>
    <w:rsid w:val="007F3FAF"/>
    <w:rsid w:val="007F4940"/>
    <w:rsid w:val="007F4A91"/>
    <w:rsid w:val="007F4EC2"/>
    <w:rsid w:val="007F5CC6"/>
    <w:rsid w:val="00800CCB"/>
    <w:rsid w:val="00803711"/>
    <w:rsid w:val="0081344B"/>
    <w:rsid w:val="00813813"/>
    <w:rsid w:val="00820B22"/>
    <w:rsid w:val="00824C05"/>
    <w:rsid w:val="0082642D"/>
    <w:rsid w:val="00830953"/>
    <w:rsid w:val="008330BB"/>
    <w:rsid w:val="00833481"/>
    <w:rsid w:val="00833D7D"/>
    <w:rsid w:val="008370CD"/>
    <w:rsid w:val="00841F90"/>
    <w:rsid w:val="00842FEB"/>
    <w:rsid w:val="0084451C"/>
    <w:rsid w:val="00846844"/>
    <w:rsid w:val="00850151"/>
    <w:rsid w:val="0085267E"/>
    <w:rsid w:val="008538A0"/>
    <w:rsid w:val="008539BE"/>
    <w:rsid w:val="00856445"/>
    <w:rsid w:val="008600CE"/>
    <w:rsid w:val="00862815"/>
    <w:rsid w:val="0086282C"/>
    <w:rsid w:val="0086419C"/>
    <w:rsid w:val="00864C2D"/>
    <w:rsid w:val="0087103C"/>
    <w:rsid w:val="00871A0E"/>
    <w:rsid w:val="00873EDE"/>
    <w:rsid w:val="00873F45"/>
    <w:rsid w:val="00874B11"/>
    <w:rsid w:val="00876DCF"/>
    <w:rsid w:val="00884E91"/>
    <w:rsid w:val="00885722"/>
    <w:rsid w:val="00885EE6"/>
    <w:rsid w:val="0088654E"/>
    <w:rsid w:val="0089044C"/>
    <w:rsid w:val="008906A4"/>
    <w:rsid w:val="00890E0E"/>
    <w:rsid w:val="00893B06"/>
    <w:rsid w:val="0089586F"/>
    <w:rsid w:val="00895A1F"/>
    <w:rsid w:val="008970C3"/>
    <w:rsid w:val="008A14CC"/>
    <w:rsid w:val="008A2AA1"/>
    <w:rsid w:val="008A413C"/>
    <w:rsid w:val="008A605B"/>
    <w:rsid w:val="008B09F0"/>
    <w:rsid w:val="008B0A50"/>
    <w:rsid w:val="008B5D35"/>
    <w:rsid w:val="008B70BA"/>
    <w:rsid w:val="008B7348"/>
    <w:rsid w:val="008C0728"/>
    <w:rsid w:val="008C3D9B"/>
    <w:rsid w:val="008C4C7D"/>
    <w:rsid w:val="008C4D0E"/>
    <w:rsid w:val="008C4E6E"/>
    <w:rsid w:val="008C546F"/>
    <w:rsid w:val="008C62B4"/>
    <w:rsid w:val="008D221E"/>
    <w:rsid w:val="008D2F86"/>
    <w:rsid w:val="008D4408"/>
    <w:rsid w:val="008D5C7D"/>
    <w:rsid w:val="008E2FAA"/>
    <w:rsid w:val="008E5D6A"/>
    <w:rsid w:val="008E7D9E"/>
    <w:rsid w:val="008E7E79"/>
    <w:rsid w:val="008F2F80"/>
    <w:rsid w:val="008F36D2"/>
    <w:rsid w:val="008F45D7"/>
    <w:rsid w:val="008F56B5"/>
    <w:rsid w:val="009000D9"/>
    <w:rsid w:val="00901C4D"/>
    <w:rsid w:val="00905FB6"/>
    <w:rsid w:val="009063E7"/>
    <w:rsid w:val="0090666C"/>
    <w:rsid w:val="00914CB4"/>
    <w:rsid w:val="00917C4D"/>
    <w:rsid w:val="00921514"/>
    <w:rsid w:val="009216AD"/>
    <w:rsid w:val="009218ED"/>
    <w:rsid w:val="0092333C"/>
    <w:rsid w:val="00925390"/>
    <w:rsid w:val="00931E4F"/>
    <w:rsid w:val="00935A34"/>
    <w:rsid w:val="00935EEC"/>
    <w:rsid w:val="009426C9"/>
    <w:rsid w:val="00943976"/>
    <w:rsid w:val="00944558"/>
    <w:rsid w:val="009466F0"/>
    <w:rsid w:val="00947EBE"/>
    <w:rsid w:val="00954185"/>
    <w:rsid w:val="00955210"/>
    <w:rsid w:val="009562FA"/>
    <w:rsid w:val="0095764E"/>
    <w:rsid w:val="0096026C"/>
    <w:rsid w:val="00965C8B"/>
    <w:rsid w:val="00966523"/>
    <w:rsid w:val="00971E62"/>
    <w:rsid w:val="00972D85"/>
    <w:rsid w:val="009736B1"/>
    <w:rsid w:val="0097756E"/>
    <w:rsid w:val="00977ADF"/>
    <w:rsid w:val="009853B8"/>
    <w:rsid w:val="00985921"/>
    <w:rsid w:val="009944B5"/>
    <w:rsid w:val="009A021D"/>
    <w:rsid w:val="009A5A43"/>
    <w:rsid w:val="009A7EA9"/>
    <w:rsid w:val="009B690E"/>
    <w:rsid w:val="009C0CD4"/>
    <w:rsid w:val="009C6DE8"/>
    <w:rsid w:val="009D005B"/>
    <w:rsid w:val="009D19FB"/>
    <w:rsid w:val="009D47F3"/>
    <w:rsid w:val="009D5402"/>
    <w:rsid w:val="009D726C"/>
    <w:rsid w:val="009D74A1"/>
    <w:rsid w:val="009E2002"/>
    <w:rsid w:val="009E2C49"/>
    <w:rsid w:val="009E48CA"/>
    <w:rsid w:val="009E4991"/>
    <w:rsid w:val="009E5619"/>
    <w:rsid w:val="009F7356"/>
    <w:rsid w:val="00A0275A"/>
    <w:rsid w:val="00A05221"/>
    <w:rsid w:val="00A10F36"/>
    <w:rsid w:val="00A14C59"/>
    <w:rsid w:val="00A14F2A"/>
    <w:rsid w:val="00A177BB"/>
    <w:rsid w:val="00A22C18"/>
    <w:rsid w:val="00A24291"/>
    <w:rsid w:val="00A262FF"/>
    <w:rsid w:val="00A27B69"/>
    <w:rsid w:val="00A30069"/>
    <w:rsid w:val="00A3663F"/>
    <w:rsid w:val="00A371D0"/>
    <w:rsid w:val="00A37AFD"/>
    <w:rsid w:val="00A46CF0"/>
    <w:rsid w:val="00A47D67"/>
    <w:rsid w:val="00A47E25"/>
    <w:rsid w:val="00A5190A"/>
    <w:rsid w:val="00A5201F"/>
    <w:rsid w:val="00A52027"/>
    <w:rsid w:val="00A54B54"/>
    <w:rsid w:val="00A579BE"/>
    <w:rsid w:val="00A628FC"/>
    <w:rsid w:val="00A632B2"/>
    <w:rsid w:val="00A66659"/>
    <w:rsid w:val="00A71F53"/>
    <w:rsid w:val="00A73ECD"/>
    <w:rsid w:val="00A7665C"/>
    <w:rsid w:val="00A7673B"/>
    <w:rsid w:val="00A76D11"/>
    <w:rsid w:val="00A82E02"/>
    <w:rsid w:val="00A84EC4"/>
    <w:rsid w:val="00A945A6"/>
    <w:rsid w:val="00A94D3B"/>
    <w:rsid w:val="00AA004A"/>
    <w:rsid w:val="00AA12FD"/>
    <w:rsid w:val="00AA1A88"/>
    <w:rsid w:val="00AA61EB"/>
    <w:rsid w:val="00AA63B1"/>
    <w:rsid w:val="00AA666A"/>
    <w:rsid w:val="00AB05B5"/>
    <w:rsid w:val="00AB516B"/>
    <w:rsid w:val="00AB6198"/>
    <w:rsid w:val="00AC0A95"/>
    <w:rsid w:val="00AC0B07"/>
    <w:rsid w:val="00AD1991"/>
    <w:rsid w:val="00AD49D8"/>
    <w:rsid w:val="00AD50B8"/>
    <w:rsid w:val="00AD5CAD"/>
    <w:rsid w:val="00AD65E3"/>
    <w:rsid w:val="00AD78EE"/>
    <w:rsid w:val="00AE282B"/>
    <w:rsid w:val="00AE43A2"/>
    <w:rsid w:val="00AE6537"/>
    <w:rsid w:val="00AE6BB2"/>
    <w:rsid w:val="00AE6DDB"/>
    <w:rsid w:val="00AF00C4"/>
    <w:rsid w:val="00AF0B78"/>
    <w:rsid w:val="00AF1AF0"/>
    <w:rsid w:val="00AF2428"/>
    <w:rsid w:val="00AF2503"/>
    <w:rsid w:val="00AF398F"/>
    <w:rsid w:val="00AF75F4"/>
    <w:rsid w:val="00AF79C3"/>
    <w:rsid w:val="00AF7D8A"/>
    <w:rsid w:val="00B0072E"/>
    <w:rsid w:val="00B021A3"/>
    <w:rsid w:val="00B034A7"/>
    <w:rsid w:val="00B03C64"/>
    <w:rsid w:val="00B04BA7"/>
    <w:rsid w:val="00B11AE1"/>
    <w:rsid w:val="00B1358C"/>
    <w:rsid w:val="00B17C67"/>
    <w:rsid w:val="00B22907"/>
    <w:rsid w:val="00B23168"/>
    <w:rsid w:val="00B231AB"/>
    <w:rsid w:val="00B26306"/>
    <w:rsid w:val="00B27936"/>
    <w:rsid w:val="00B30070"/>
    <w:rsid w:val="00B36754"/>
    <w:rsid w:val="00B4005F"/>
    <w:rsid w:val="00B40FB2"/>
    <w:rsid w:val="00B46147"/>
    <w:rsid w:val="00B506F1"/>
    <w:rsid w:val="00B512B8"/>
    <w:rsid w:val="00B534A3"/>
    <w:rsid w:val="00B54EE8"/>
    <w:rsid w:val="00B6451A"/>
    <w:rsid w:val="00B730AE"/>
    <w:rsid w:val="00B74401"/>
    <w:rsid w:val="00B75155"/>
    <w:rsid w:val="00B76DA7"/>
    <w:rsid w:val="00B9006F"/>
    <w:rsid w:val="00B9369D"/>
    <w:rsid w:val="00B94CB1"/>
    <w:rsid w:val="00B95A64"/>
    <w:rsid w:val="00BA46E6"/>
    <w:rsid w:val="00BA581C"/>
    <w:rsid w:val="00BB010F"/>
    <w:rsid w:val="00BB1AFD"/>
    <w:rsid w:val="00BB25BF"/>
    <w:rsid w:val="00BB279C"/>
    <w:rsid w:val="00BB4118"/>
    <w:rsid w:val="00BB50BF"/>
    <w:rsid w:val="00BB5E19"/>
    <w:rsid w:val="00BB6075"/>
    <w:rsid w:val="00BB7415"/>
    <w:rsid w:val="00BC41C2"/>
    <w:rsid w:val="00BC4B22"/>
    <w:rsid w:val="00BC5393"/>
    <w:rsid w:val="00BC5B36"/>
    <w:rsid w:val="00BC63F1"/>
    <w:rsid w:val="00BD3D22"/>
    <w:rsid w:val="00BD65F8"/>
    <w:rsid w:val="00BE1198"/>
    <w:rsid w:val="00BE3174"/>
    <w:rsid w:val="00BE3557"/>
    <w:rsid w:val="00BE4AFE"/>
    <w:rsid w:val="00BE77B5"/>
    <w:rsid w:val="00BE77E2"/>
    <w:rsid w:val="00BF0546"/>
    <w:rsid w:val="00BF0D3D"/>
    <w:rsid w:val="00BF5C04"/>
    <w:rsid w:val="00C00967"/>
    <w:rsid w:val="00C02F17"/>
    <w:rsid w:val="00C03326"/>
    <w:rsid w:val="00C03B2F"/>
    <w:rsid w:val="00C10A1F"/>
    <w:rsid w:val="00C1256B"/>
    <w:rsid w:val="00C1393D"/>
    <w:rsid w:val="00C205A8"/>
    <w:rsid w:val="00C21206"/>
    <w:rsid w:val="00C21D46"/>
    <w:rsid w:val="00C222E9"/>
    <w:rsid w:val="00C266FA"/>
    <w:rsid w:val="00C26FC9"/>
    <w:rsid w:val="00C32817"/>
    <w:rsid w:val="00C339E7"/>
    <w:rsid w:val="00C35D67"/>
    <w:rsid w:val="00C360BB"/>
    <w:rsid w:val="00C37AD8"/>
    <w:rsid w:val="00C4056B"/>
    <w:rsid w:val="00C446AD"/>
    <w:rsid w:val="00C51120"/>
    <w:rsid w:val="00C559F3"/>
    <w:rsid w:val="00C57C9F"/>
    <w:rsid w:val="00C6055E"/>
    <w:rsid w:val="00C62AFF"/>
    <w:rsid w:val="00C64D0F"/>
    <w:rsid w:val="00C65881"/>
    <w:rsid w:val="00C66862"/>
    <w:rsid w:val="00C6737D"/>
    <w:rsid w:val="00C71C2D"/>
    <w:rsid w:val="00C71FB6"/>
    <w:rsid w:val="00C73086"/>
    <w:rsid w:val="00C76C2D"/>
    <w:rsid w:val="00C805FD"/>
    <w:rsid w:val="00C80F0F"/>
    <w:rsid w:val="00C811E0"/>
    <w:rsid w:val="00C8203D"/>
    <w:rsid w:val="00C8310E"/>
    <w:rsid w:val="00C864CC"/>
    <w:rsid w:val="00C93ED4"/>
    <w:rsid w:val="00C93EE5"/>
    <w:rsid w:val="00C95333"/>
    <w:rsid w:val="00C9550B"/>
    <w:rsid w:val="00C95DE0"/>
    <w:rsid w:val="00CA207A"/>
    <w:rsid w:val="00CA61E4"/>
    <w:rsid w:val="00CA7DC7"/>
    <w:rsid w:val="00CB0A45"/>
    <w:rsid w:val="00CB3EA7"/>
    <w:rsid w:val="00CC058A"/>
    <w:rsid w:val="00CC0AC1"/>
    <w:rsid w:val="00CC4742"/>
    <w:rsid w:val="00CC4AB2"/>
    <w:rsid w:val="00CC7085"/>
    <w:rsid w:val="00CC7BC7"/>
    <w:rsid w:val="00CC7FA1"/>
    <w:rsid w:val="00CD269F"/>
    <w:rsid w:val="00CD3557"/>
    <w:rsid w:val="00CD5A31"/>
    <w:rsid w:val="00CD5A9F"/>
    <w:rsid w:val="00CE050B"/>
    <w:rsid w:val="00CE1845"/>
    <w:rsid w:val="00CE3582"/>
    <w:rsid w:val="00CE5C5F"/>
    <w:rsid w:val="00CE6BE3"/>
    <w:rsid w:val="00CF43B5"/>
    <w:rsid w:val="00CF4B03"/>
    <w:rsid w:val="00CF680E"/>
    <w:rsid w:val="00CF6B4B"/>
    <w:rsid w:val="00D0012D"/>
    <w:rsid w:val="00D001A2"/>
    <w:rsid w:val="00D001C1"/>
    <w:rsid w:val="00D004C8"/>
    <w:rsid w:val="00D02461"/>
    <w:rsid w:val="00D049E5"/>
    <w:rsid w:val="00D10A8C"/>
    <w:rsid w:val="00D10F31"/>
    <w:rsid w:val="00D14696"/>
    <w:rsid w:val="00D16EEE"/>
    <w:rsid w:val="00D17983"/>
    <w:rsid w:val="00D23956"/>
    <w:rsid w:val="00D2686C"/>
    <w:rsid w:val="00D30DE8"/>
    <w:rsid w:val="00D35B17"/>
    <w:rsid w:val="00D40116"/>
    <w:rsid w:val="00D43CF7"/>
    <w:rsid w:val="00D43ECF"/>
    <w:rsid w:val="00D4425D"/>
    <w:rsid w:val="00D4460F"/>
    <w:rsid w:val="00D45A2A"/>
    <w:rsid w:val="00D4673F"/>
    <w:rsid w:val="00D56CD9"/>
    <w:rsid w:val="00D60D0C"/>
    <w:rsid w:val="00D62932"/>
    <w:rsid w:val="00D65880"/>
    <w:rsid w:val="00D6791F"/>
    <w:rsid w:val="00D67B3D"/>
    <w:rsid w:val="00D70EF6"/>
    <w:rsid w:val="00D71198"/>
    <w:rsid w:val="00D738C9"/>
    <w:rsid w:val="00D801AC"/>
    <w:rsid w:val="00D81A8A"/>
    <w:rsid w:val="00D83BBA"/>
    <w:rsid w:val="00D84555"/>
    <w:rsid w:val="00D8695F"/>
    <w:rsid w:val="00D8715A"/>
    <w:rsid w:val="00D87850"/>
    <w:rsid w:val="00D9194C"/>
    <w:rsid w:val="00DA0FBA"/>
    <w:rsid w:val="00DA5717"/>
    <w:rsid w:val="00DA7888"/>
    <w:rsid w:val="00DB04B8"/>
    <w:rsid w:val="00DB0691"/>
    <w:rsid w:val="00DB1D03"/>
    <w:rsid w:val="00DB78CC"/>
    <w:rsid w:val="00DC129E"/>
    <w:rsid w:val="00DC2182"/>
    <w:rsid w:val="00DC4F01"/>
    <w:rsid w:val="00DC7D98"/>
    <w:rsid w:val="00DC7DFD"/>
    <w:rsid w:val="00DD0CEB"/>
    <w:rsid w:val="00DD3690"/>
    <w:rsid w:val="00DD5E21"/>
    <w:rsid w:val="00DE57DD"/>
    <w:rsid w:val="00DE5B16"/>
    <w:rsid w:val="00DE62B3"/>
    <w:rsid w:val="00DE7741"/>
    <w:rsid w:val="00DF4ABC"/>
    <w:rsid w:val="00DF531B"/>
    <w:rsid w:val="00DF5A8D"/>
    <w:rsid w:val="00DF6829"/>
    <w:rsid w:val="00DF7F1E"/>
    <w:rsid w:val="00E05A0E"/>
    <w:rsid w:val="00E071B7"/>
    <w:rsid w:val="00E13112"/>
    <w:rsid w:val="00E14E04"/>
    <w:rsid w:val="00E153E1"/>
    <w:rsid w:val="00E20DAF"/>
    <w:rsid w:val="00E26674"/>
    <w:rsid w:val="00E27C39"/>
    <w:rsid w:val="00E33BBE"/>
    <w:rsid w:val="00E34100"/>
    <w:rsid w:val="00E36788"/>
    <w:rsid w:val="00E37329"/>
    <w:rsid w:val="00E4145A"/>
    <w:rsid w:val="00E43E75"/>
    <w:rsid w:val="00E45C62"/>
    <w:rsid w:val="00E46322"/>
    <w:rsid w:val="00E478B5"/>
    <w:rsid w:val="00E5287C"/>
    <w:rsid w:val="00E54568"/>
    <w:rsid w:val="00E5727A"/>
    <w:rsid w:val="00E57CC1"/>
    <w:rsid w:val="00E57EEF"/>
    <w:rsid w:val="00E637EF"/>
    <w:rsid w:val="00E66F16"/>
    <w:rsid w:val="00E6747F"/>
    <w:rsid w:val="00E71B6B"/>
    <w:rsid w:val="00E7306E"/>
    <w:rsid w:val="00E76E63"/>
    <w:rsid w:val="00E772E2"/>
    <w:rsid w:val="00E77347"/>
    <w:rsid w:val="00E83B90"/>
    <w:rsid w:val="00E83CDD"/>
    <w:rsid w:val="00E84D0F"/>
    <w:rsid w:val="00E9091A"/>
    <w:rsid w:val="00E90E43"/>
    <w:rsid w:val="00E91E7A"/>
    <w:rsid w:val="00E92ADA"/>
    <w:rsid w:val="00E965EA"/>
    <w:rsid w:val="00EA1729"/>
    <w:rsid w:val="00EA6558"/>
    <w:rsid w:val="00EA77CA"/>
    <w:rsid w:val="00EB02C6"/>
    <w:rsid w:val="00EB355D"/>
    <w:rsid w:val="00EB4D6B"/>
    <w:rsid w:val="00EB5390"/>
    <w:rsid w:val="00EB582E"/>
    <w:rsid w:val="00EB63C9"/>
    <w:rsid w:val="00EC0598"/>
    <w:rsid w:val="00EC0D7A"/>
    <w:rsid w:val="00EC16DE"/>
    <w:rsid w:val="00EC2A2E"/>
    <w:rsid w:val="00EC2B49"/>
    <w:rsid w:val="00ED0532"/>
    <w:rsid w:val="00ED270C"/>
    <w:rsid w:val="00ED53D8"/>
    <w:rsid w:val="00ED672F"/>
    <w:rsid w:val="00EE0324"/>
    <w:rsid w:val="00EE10BB"/>
    <w:rsid w:val="00EE112A"/>
    <w:rsid w:val="00EE5088"/>
    <w:rsid w:val="00EF071C"/>
    <w:rsid w:val="00EF24F9"/>
    <w:rsid w:val="00EF308E"/>
    <w:rsid w:val="00EF543C"/>
    <w:rsid w:val="00EF5618"/>
    <w:rsid w:val="00EF7702"/>
    <w:rsid w:val="00F00FDE"/>
    <w:rsid w:val="00F03697"/>
    <w:rsid w:val="00F0529D"/>
    <w:rsid w:val="00F06538"/>
    <w:rsid w:val="00F11A7E"/>
    <w:rsid w:val="00F16783"/>
    <w:rsid w:val="00F17B84"/>
    <w:rsid w:val="00F20267"/>
    <w:rsid w:val="00F2083D"/>
    <w:rsid w:val="00F23229"/>
    <w:rsid w:val="00F2343B"/>
    <w:rsid w:val="00F23779"/>
    <w:rsid w:val="00F23AF1"/>
    <w:rsid w:val="00F24EAD"/>
    <w:rsid w:val="00F26572"/>
    <w:rsid w:val="00F277E8"/>
    <w:rsid w:val="00F3072F"/>
    <w:rsid w:val="00F314EE"/>
    <w:rsid w:val="00F3430E"/>
    <w:rsid w:val="00F36B70"/>
    <w:rsid w:val="00F404D0"/>
    <w:rsid w:val="00F4099F"/>
    <w:rsid w:val="00F423A3"/>
    <w:rsid w:val="00F43A72"/>
    <w:rsid w:val="00F46948"/>
    <w:rsid w:val="00F47EF7"/>
    <w:rsid w:val="00F57B37"/>
    <w:rsid w:val="00F64001"/>
    <w:rsid w:val="00F64587"/>
    <w:rsid w:val="00F64892"/>
    <w:rsid w:val="00F660C0"/>
    <w:rsid w:val="00F67F82"/>
    <w:rsid w:val="00F714AC"/>
    <w:rsid w:val="00F72186"/>
    <w:rsid w:val="00F729B6"/>
    <w:rsid w:val="00F72D02"/>
    <w:rsid w:val="00F736FA"/>
    <w:rsid w:val="00F76862"/>
    <w:rsid w:val="00F7744E"/>
    <w:rsid w:val="00F810D9"/>
    <w:rsid w:val="00F8137B"/>
    <w:rsid w:val="00F81503"/>
    <w:rsid w:val="00F81696"/>
    <w:rsid w:val="00F81825"/>
    <w:rsid w:val="00F84127"/>
    <w:rsid w:val="00F84ED5"/>
    <w:rsid w:val="00F86195"/>
    <w:rsid w:val="00F86BB9"/>
    <w:rsid w:val="00F86C5B"/>
    <w:rsid w:val="00F91011"/>
    <w:rsid w:val="00F92186"/>
    <w:rsid w:val="00F92978"/>
    <w:rsid w:val="00F95CA9"/>
    <w:rsid w:val="00F962CE"/>
    <w:rsid w:val="00F9766E"/>
    <w:rsid w:val="00FA0C2D"/>
    <w:rsid w:val="00FA2A15"/>
    <w:rsid w:val="00FA44AB"/>
    <w:rsid w:val="00FA7D63"/>
    <w:rsid w:val="00FB3A49"/>
    <w:rsid w:val="00FB3EBD"/>
    <w:rsid w:val="00FB473E"/>
    <w:rsid w:val="00FC009D"/>
    <w:rsid w:val="00FC0572"/>
    <w:rsid w:val="00FC371C"/>
    <w:rsid w:val="00FC388E"/>
    <w:rsid w:val="00FC3A45"/>
    <w:rsid w:val="00FD019F"/>
    <w:rsid w:val="00FD34C2"/>
    <w:rsid w:val="00FD3AE3"/>
    <w:rsid w:val="00FD3C19"/>
    <w:rsid w:val="00FD4B62"/>
    <w:rsid w:val="00FD7905"/>
    <w:rsid w:val="00FE2D33"/>
    <w:rsid w:val="00FF0A84"/>
    <w:rsid w:val="00FF0BA7"/>
    <w:rsid w:val="00FF1E92"/>
    <w:rsid w:val="00FF4684"/>
    <w:rsid w:val="00FF4696"/>
    <w:rsid w:val="00FF4D37"/>
    <w:rsid w:val="00FF6935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451CDD33-C81C-4283-A035-222EF2A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87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0F0873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F0873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B4614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4614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614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147"/>
    <w:rPr>
      <w:b/>
      <w:bCs/>
      <w:lang w:val="en-GB"/>
    </w:rPr>
  </w:style>
  <w:style w:type="paragraph" w:styleId="Revision">
    <w:name w:val="Revision"/>
    <w:hidden/>
    <w:uiPriority w:val="99"/>
    <w:semiHidden/>
    <w:rsid w:val="00B46147"/>
    <w:rPr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C3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087/en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0c0be09d-8cb2-4182-91c7-dd0d530abb88">
      <Terms xmlns="http://schemas.microsoft.com/office/infopath/2007/PartnerControls"/>
    </lcf76f155ced4ddcb4097134ff3c332f>
    <TaxCatchAll xmlns="d507ec59-338c-4f4b-a647-d1d9d2cbb84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1628DA5E65534984528B1C941EEB39" ma:contentTypeVersion="14" ma:contentTypeDescription="Create a new document." ma:contentTypeScope="" ma:versionID="bacd40530aa717fd6ac98525bd5dc58b">
  <xsd:schema xmlns:xsd="http://www.w3.org/2001/XMLSchema" xmlns:xs="http://www.w3.org/2001/XMLSchema" xmlns:p="http://schemas.microsoft.com/office/2006/metadata/properties" xmlns:ns2="0c0be09d-8cb2-4182-91c7-dd0d530abb88" xmlns:ns3="d507ec59-338c-4f4b-a647-d1d9d2cbb84d" targetNamespace="http://schemas.microsoft.com/office/2006/metadata/properties" ma:root="true" ma:fieldsID="53a80f9bf545472058d59fdd4e23e93a" ns2:_="" ns3:_="">
    <xsd:import namespace="0c0be09d-8cb2-4182-91c7-dd0d530abb88"/>
    <xsd:import namespace="d507ec59-338c-4f4b-a647-d1d9d2cbb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be09d-8cb2-4182-91c7-dd0d530ab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4f2fb4b-6ecc-4af9-953f-79fba6937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ec59-338c-4f4b-a647-d1d9d2cbb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81e40dc-6e05-406b-978b-495b45de67da}" ma:internalName="TaxCatchAll" ma:showField="CatchAllData" ma:web="d507ec59-338c-4f4b-a647-d1d9d2cbb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0c0be09d-8cb2-4182-91c7-dd0d530abb88"/>
    <ds:schemaRef ds:uri="http://schemas.microsoft.com/office/infopath/2007/PartnerControls"/>
    <ds:schemaRef ds:uri="d507ec59-338c-4f4b-a647-d1d9d2cbb84d"/>
  </ds:schemaRefs>
</ds:datastoreItem>
</file>

<file path=customXml/itemProps2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E0318A-19BC-4DDC-BA70-C61141E4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be09d-8cb2-4182-91c7-dd0d530abb88"/>
    <ds:schemaRef ds:uri="d507ec59-338c-4f4b-a647-d1d9d2cbb8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1945</Words>
  <Characters>11091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13010</CharactersWithSpaces>
  <SharedDoc>false</SharedDoc>
  <HLinks>
    <vt:vector size="72" baseType="variant">
      <vt:variant>
        <vt:i4>3932262</vt:i4>
      </vt:variant>
      <vt:variant>
        <vt:i4>33</vt:i4>
      </vt:variant>
      <vt:variant>
        <vt:i4>0</vt:i4>
      </vt:variant>
      <vt:variant>
        <vt:i4>5</vt:i4>
      </vt:variant>
      <vt:variant>
        <vt:lpwstr>https://www.itu.int/rec/R-REC-M.1849-3-202302-I/en</vt:lpwstr>
      </vt:variant>
      <vt:variant>
        <vt:lpwstr/>
      </vt:variant>
      <vt:variant>
        <vt:i4>3932256</vt:i4>
      </vt:variant>
      <vt:variant>
        <vt:i4>30</vt:i4>
      </vt:variant>
      <vt:variant>
        <vt:i4>0</vt:i4>
      </vt:variant>
      <vt:variant>
        <vt:i4>5</vt:i4>
      </vt:variant>
      <vt:variant>
        <vt:lpwstr>https://www.itu.int/rec/R-REC-M.2010-2-202302-I/en</vt:lpwstr>
      </vt:variant>
      <vt:variant>
        <vt:lpwstr/>
      </vt:variant>
      <vt:variant>
        <vt:i4>3604580</vt:i4>
      </vt:variant>
      <vt:variant>
        <vt:i4>27</vt:i4>
      </vt:variant>
      <vt:variant>
        <vt:i4>0</vt:i4>
      </vt:variant>
      <vt:variant>
        <vt:i4>5</vt:i4>
      </vt:variant>
      <vt:variant>
        <vt:lpwstr>https://www.itu.int/rec/R-REC-M.2058-1-202302-I/en</vt:lpwstr>
      </vt:variant>
      <vt:variant>
        <vt:lpwstr/>
      </vt:variant>
      <vt:variant>
        <vt:i4>5308501</vt:i4>
      </vt:variant>
      <vt:variant>
        <vt:i4>24</vt:i4>
      </vt:variant>
      <vt:variant>
        <vt:i4>0</vt:i4>
      </vt:variant>
      <vt:variant>
        <vt:i4>5</vt:i4>
      </vt:variant>
      <vt:variant>
        <vt:lpwstr>https://www.itu.int/rec/R-REC-M.585-9-202205-I/en</vt:lpwstr>
      </vt:variant>
      <vt:variant>
        <vt:lpwstr/>
      </vt:variant>
      <vt:variant>
        <vt:i4>3866722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https://www.itu.int/rec/R-REC-M.2135-1-202302-I/en</vt:lpwstr>
      </vt:variant>
      <vt:variant>
        <vt:lpwstr/>
      </vt:variant>
      <vt:variant>
        <vt:i4>3997801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https://www.itu.int/rec/R-REC-M.2092-1-202202-I/en</vt:lpwstr>
      </vt:variant>
      <vt:variant>
        <vt:lpwstr/>
      </vt:variant>
      <vt:variant>
        <vt:i4>3932266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https://www.itu.int/rec/R-REC-M.1796-3-202202-I/en</vt:lpwstr>
      </vt:variant>
      <vt:variant>
        <vt:lpwstr/>
      </vt:variant>
      <vt:variant>
        <vt:i4>3866725</vt:i4>
      </vt:variant>
      <vt:variant>
        <vt:i4>12</vt:i4>
      </vt:variant>
      <vt:variant>
        <vt:i4>0</vt:i4>
      </vt:variant>
      <vt:variant>
        <vt:i4>5</vt:i4>
      </vt:variant>
      <vt:variant>
        <vt:lpwstr>https://www.itu.int/rec/R-REC-M.1465-4-202202-I/en</vt:lpwstr>
      </vt:variant>
      <vt:variant>
        <vt:lpwstr/>
      </vt:variant>
      <vt:variant>
        <vt:i4>3342441</vt:i4>
      </vt:variant>
      <vt:variant>
        <vt:i4>9</vt:i4>
      </vt:variant>
      <vt:variant>
        <vt:i4>0</vt:i4>
      </vt:variant>
      <vt:variant>
        <vt:i4>5</vt:i4>
      </vt:variant>
      <vt:variant>
        <vt:lpwstr>https://www.itu.int/rec/R-REC-M.1798-2-202102-I/en</vt:lpwstr>
      </vt:variant>
      <vt:variant>
        <vt:lpwstr/>
      </vt:variant>
      <vt:variant>
        <vt:i4>4718697</vt:i4>
      </vt:variant>
      <vt:variant>
        <vt:i4>6</vt:i4>
      </vt:variant>
      <vt:variant>
        <vt:i4>0</vt:i4>
      </vt:variant>
      <vt:variant>
        <vt:i4>5</vt:i4>
      </vt:variant>
      <vt:variant>
        <vt:lpwstr>mailto:NJS@asri.aero</vt:lpwstr>
      </vt:variant>
      <vt:variant>
        <vt:lpwstr/>
      </vt:variant>
      <vt:variant>
        <vt:i4>3473481</vt:i4>
      </vt:variant>
      <vt:variant>
        <vt:i4>3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  <vt:variant>
        <vt:i4>3473481</vt:i4>
      </vt:variant>
      <vt:variant>
        <vt:i4>0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Nic Shrout</cp:lastModifiedBy>
  <cp:revision>17</cp:revision>
  <cp:lastPrinted>2013-08-01T15:40:00Z</cp:lastPrinted>
  <dcterms:created xsi:type="dcterms:W3CDTF">2023-04-10T14:20:00Z</dcterms:created>
  <dcterms:modified xsi:type="dcterms:W3CDTF">2023-04-10T14:41:00Z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  <property fmtid="{D5CDD505-2E9C-101B-9397-08002B2CF9AE}" pid="4" name="MediaServiceImageTags">
    <vt:lpwstr/>
  </property>
</Properties>
</file>