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790A03" w:rsidRPr="00A02BF0" w14:paraId="3BACDFA2" w14:textId="77777777" w:rsidTr="00B54F31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13A1D547" w14:textId="77777777" w:rsidR="00790A03" w:rsidRPr="00A02BF0" w:rsidRDefault="00790A03" w:rsidP="00B54F31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427FCB73" w14:textId="77777777" w:rsidR="00790A03" w:rsidRPr="00A02BF0" w:rsidRDefault="00790A03" w:rsidP="00B54F31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790A03" w:rsidRPr="00A02BF0" w14:paraId="11B4E07F" w14:textId="77777777" w:rsidTr="004D67F8">
        <w:trPr>
          <w:trHeight w:val="765"/>
        </w:trPr>
        <w:tc>
          <w:tcPr>
            <w:tcW w:w="3984" w:type="dxa"/>
            <w:tcBorders>
              <w:left w:val="double" w:sz="6" w:space="0" w:color="auto"/>
            </w:tcBorders>
          </w:tcPr>
          <w:p w14:paraId="720C100F" w14:textId="77777777" w:rsidR="00790A03" w:rsidRPr="00A02BF0" w:rsidRDefault="00790A03" w:rsidP="00654F3B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</w:t>
            </w:r>
            <w:r w:rsidR="00654F3B">
              <w:t>1A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53D0F0DB" w14:textId="77777777" w:rsidR="00790A03" w:rsidRPr="00A02BF0" w:rsidRDefault="00790A03" w:rsidP="00654F3B">
            <w:pPr>
              <w:spacing w:after="120"/>
              <w:ind w:left="144"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USWP</w:t>
            </w:r>
            <w:r w:rsidR="00654F3B">
              <w:t>1A</w:t>
            </w:r>
            <w:r w:rsidRPr="00A02BF0">
              <w:t>-</w:t>
            </w:r>
            <w:r w:rsidR="005508CF">
              <w:t>04</w:t>
            </w:r>
          </w:p>
        </w:tc>
      </w:tr>
      <w:tr w:rsidR="00790A03" w:rsidRPr="00A02BF0" w14:paraId="77748261" w14:textId="77777777" w:rsidTr="00B54F31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631520EE" w14:textId="77777777" w:rsidR="00790A03" w:rsidRPr="00A02BF0" w:rsidRDefault="00790A03" w:rsidP="00790A03">
            <w:pPr>
              <w:ind w:left="144"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535ACD">
              <w:t>Recommendation ITU-R SM.2110-1</w:t>
            </w:r>
            <w:r>
              <w:rPr>
                <w:b/>
              </w:rPr>
              <w:br/>
            </w:r>
            <w:r w:rsidRPr="00B96F28">
              <w:t xml:space="preserve"> 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3C9D3E87" w14:textId="55F27B9D" w:rsidR="00790A03" w:rsidRPr="00A02BF0" w:rsidRDefault="00790A03" w:rsidP="006D17BF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1643EE">
              <w:t>11</w:t>
            </w:r>
            <w:r w:rsidR="00C52078">
              <w:t xml:space="preserve"> </w:t>
            </w:r>
            <w:r w:rsidR="001643EE">
              <w:t>April</w:t>
            </w:r>
            <w:r w:rsidR="00C52078">
              <w:t xml:space="preserve"> 20</w:t>
            </w:r>
            <w:r w:rsidR="00654F3B">
              <w:t>2</w:t>
            </w:r>
            <w:r w:rsidR="006769D1">
              <w:t>3</w:t>
            </w:r>
          </w:p>
        </w:tc>
      </w:tr>
      <w:tr w:rsidR="00790A03" w:rsidRPr="00A02BF0" w14:paraId="4E433F94" w14:textId="77777777" w:rsidTr="00B54F31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4BBAAC10" w14:textId="77777777" w:rsidR="00790A03" w:rsidRDefault="00790A03" w:rsidP="00790A03">
            <w:pPr>
              <w:pStyle w:val="Heading2"/>
              <w:rPr>
                <w:b w:val="0"/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Pr="00642C8A">
              <w:rPr>
                <w:b w:val="0"/>
                <w:lang w:eastAsia="zh-CN"/>
              </w:rPr>
              <w:t xml:space="preserve"> </w:t>
            </w:r>
            <w:r w:rsidR="00D461F5">
              <w:rPr>
                <w:b w:val="0"/>
                <w:lang w:eastAsia="zh-CN"/>
              </w:rPr>
              <w:t>Proposed</w:t>
            </w:r>
            <w:r w:rsidR="00D200A9">
              <w:rPr>
                <w:b w:val="0"/>
                <w:lang w:eastAsia="zh-CN"/>
              </w:rPr>
              <w:t xml:space="preserve"> preliminary draft</w:t>
            </w:r>
            <w:r w:rsidR="00D461F5">
              <w:rPr>
                <w:b w:val="0"/>
                <w:lang w:eastAsia="zh-CN"/>
              </w:rPr>
              <w:t xml:space="preserve"> revision to Recommendation ITU-R SM.2110-1</w:t>
            </w:r>
          </w:p>
          <w:p w14:paraId="5367C025" w14:textId="77777777" w:rsidR="00790A03" w:rsidRPr="00790A03" w:rsidRDefault="00790A03" w:rsidP="00790A03">
            <w:pPr>
              <w:rPr>
                <w:lang w:val="en-GB" w:eastAsia="zh-CN"/>
              </w:rPr>
            </w:pPr>
          </w:p>
        </w:tc>
      </w:tr>
      <w:tr w:rsidR="00790A03" w:rsidRPr="00A02BF0" w14:paraId="46AFB4CD" w14:textId="77777777" w:rsidTr="00CF1D27">
        <w:trPr>
          <w:trHeight w:val="1980"/>
        </w:trPr>
        <w:tc>
          <w:tcPr>
            <w:tcW w:w="3984" w:type="dxa"/>
            <w:tcBorders>
              <w:left w:val="double" w:sz="6" w:space="0" w:color="auto"/>
            </w:tcBorders>
          </w:tcPr>
          <w:p w14:paraId="04EAFF70" w14:textId="77777777" w:rsidR="00790A03" w:rsidRPr="00A02BF0" w:rsidRDefault="00790A03" w:rsidP="00B54F31">
            <w:pPr>
              <w:ind w:left="144"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46562A07" w14:textId="77777777" w:rsidR="00D200A9" w:rsidRDefault="00D200A9" w:rsidP="00D200A9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Ky Sealy</w:t>
            </w:r>
          </w:p>
          <w:p w14:paraId="72972D2D" w14:textId="77777777" w:rsidR="00790A03" w:rsidRDefault="0038079F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Liaison</w:t>
            </w:r>
            <w:r w:rsidR="00D200A9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>for</w:t>
            </w:r>
            <w:r w:rsidR="00D200A9">
              <w:rPr>
                <w:bCs/>
                <w:iCs/>
              </w:rPr>
              <w:t xml:space="preserve"> SAE J2954</w:t>
            </w:r>
          </w:p>
          <w:p w14:paraId="2CAD0100" w14:textId="77777777" w:rsidR="00790A03" w:rsidRDefault="00790A03" w:rsidP="00B54F31">
            <w:pPr>
              <w:ind w:left="144" w:right="144"/>
              <w:rPr>
                <w:bCs/>
                <w:iCs/>
              </w:rPr>
            </w:pPr>
          </w:p>
          <w:p w14:paraId="040C14FA" w14:textId="77777777" w:rsidR="00790A03" w:rsidRDefault="00D200A9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Jon Sirota</w:t>
            </w:r>
          </w:p>
          <w:p w14:paraId="5E8D623B" w14:textId="77777777" w:rsidR="00790A03" w:rsidRDefault="0038079F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Liaison for</w:t>
            </w:r>
            <w:r w:rsidR="00D200A9">
              <w:rPr>
                <w:bCs/>
                <w:iCs/>
              </w:rPr>
              <w:t xml:space="preserve"> SAE J2954</w:t>
            </w:r>
          </w:p>
          <w:p w14:paraId="70FE601A" w14:textId="77777777" w:rsidR="00790A03" w:rsidRPr="00A02BF0" w:rsidRDefault="00790A03" w:rsidP="0038079F">
            <w:pPr>
              <w:ind w:right="144"/>
              <w:rPr>
                <w:bCs/>
                <w:iCs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69B9AA26" w14:textId="77777777" w:rsidR="00790A03" w:rsidRDefault="00790A03" w:rsidP="00B54F31">
            <w:pPr>
              <w:ind w:right="144"/>
              <w:rPr>
                <w:b/>
                <w:bCs/>
              </w:rPr>
            </w:pPr>
          </w:p>
          <w:p w14:paraId="12C15271" w14:textId="77777777" w:rsidR="00790A03" w:rsidRDefault="00790A03" w:rsidP="00B54F31">
            <w:pPr>
              <w:ind w:right="144"/>
              <w:rPr>
                <w:bCs/>
              </w:rPr>
            </w:pPr>
            <w:r w:rsidRPr="00A02BF0">
              <w:rPr>
                <w:b/>
                <w:bCs/>
              </w:rPr>
              <w:t>Email</w:t>
            </w:r>
            <w:r>
              <w:rPr>
                <w:bCs/>
              </w:rPr>
              <w:t xml:space="preserve">:  </w:t>
            </w:r>
            <w:r w:rsidR="009D0CC5">
              <w:rPr>
                <w:bCs/>
              </w:rPr>
              <w:t>ky.sealy@witricity.com</w:t>
            </w:r>
            <w:r w:rsidRPr="00A02BF0">
              <w:rPr>
                <w:bCs/>
              </w:rPr>
              <w:br/>
            </w:r>
            <w:r w:rsidRPr="00A02BF0">
              <w:rPr>
                <w:b/>
                <w:bCs/>
              </w:rPr>
              <w:t>Phone</w:t>
            </w:r>
            <w:r w:rsidRPr="00A02BF0">
              <w:rPr>
                <w:bCs/>
              </w:rPr>
              <w:t>:</w:t>
            </w:r>
            <w:r>
              <w:rPr>
                <w:bCs/>
              </w:rPr>
              <w:t xml:space="preserve">  </w:t>
            </w:r>
            <w:r w:rsidR="009D0CC5">
              <w:rPr>
                <w:bCs/>
              </w:rPr>
              <w:t xml:space="preserve">+1 (435) </w:t>
            </w:r>
            <w:r w:rsidR="005D19B6">
              <w:rPr>
                <w:bCs/>
              </w:rPr>
              <w:t>265-1787</w:t>
            </w:r>
            <w:r w:rsidRPr="00A02BF0">
              <w:rPr>
                <w:bCs/>
              </w:rPr>
              <w:br/>
            </w:r>
          </w:p>
          <w:p w14:paraId="1D847C57" w14:textId="77777777" w:rsidR="00790A03" w:rsidRDefault="00790A03" w:rsidP="00790A03">
            <w:pPr>
              <w:ind w:right="144"/>
              <w:rPr>
                <w:bCs/>
              </w:rPr>
            </w:pPr>
            <w:r>
              <w:rPr>
                <w:b/>
                <w:bCs/>
              </w:rPr>
              <w:t>Email</w:t>
            </w:r>
            <w:r>
              <w:rPr>
                <w:bCs/>
              </w:rPr>
              <w:t>:</w:t>
            </w:r>
            <w:r w:rsidR="00161EC2">
              <w:rPr>
                <w:bCs/>
              </w:rPr>
              <w:t xml:space="preserve"> </w:t>
            </w:r>
            <w:r w:rsidR="005D19B6">
              <w:rPr>
                <w:bCs/>
              </w:rPr>
              <w:t>jon.sirota@witricity.com</w:t>
            </w:r>
            <w:r>
              <w:rPr>
                <w:bCs/>
              </w:rPr>
              <w:br/>
            </w:r>
            <w:r>
              <w:rPr>
                <w:b/>
                <w:bCs/>
              </w:rPr>
              <w:t>Phone</w:t>
            </w:r>
            <w:r>
              <w:rPr>
                <w:bCs/>
              </w:rPr>
              <w:t xml:space="preserve">:  </w:t>
            </w:r>
            <w:r w:rsidR="005D19B6">
              <w:rPr>
                <w:bCs/>
              </w:rPr>
              <w:t xml:space="preserve">+1 </w:t>
            </w:r>
            <w:r w:rsidR="00327FE0">
              <w:rPr>
                <w:bCs/>
              </w:rPr>
              <w:t>(857) 228-1239</w:t>
            </w:r>
          </w:p>
          <w:p w14:paraId="7EA2CD6C" w14:textId="77777777" w:rsidR="00790A03" w:rsidRPr="00F022CE" w:rsidRDefault="00790A03" w:rsidP="00790A03">
            <w:pPr>
              <w:ind w:right="144"/>
              <w:rPr>
                <w:bCs/>
              </w:rPr>
            </w:pPr>
          </w:p>
        </w:tc>
      </w:tr>
      <w:tr w:rsidR="00790A03" w:rsidRPr="00A02BF0" w14:paraId="740CBCC5" w14:textId="77777777" w:rsidTr="00B54F31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5DB7ED05" w14:textId="77777777" w:rsidR="00790A03" w:rsidRPr="00A02BF0" w:rsidRDefault="00790A03" w:rsidP="00790A03">
            <w:pPr>
              <w:spacing w:after="120"/>
              <w:ind w:right="144"/>
            </w:pPr>
            <w:r w:rsidRPr="00A02BF0">
              <w:rPr>
                <w:b/>
              </w:rPr>
              <w:t>Purpose/Objective:</w:t>
            </w:r>
            <w:r w:rsidRPr="00A02BF0">
              <w:rPr>
                <w:bCs/>
              </w:rPr>
              <w:t xml:space="preserve"> </w:t>
            </w:r>
            <w:r w:rsidR="00E30772">
              <w:rPr>
                <w:bCs/>
              </w:rPr>
              <w:t xml:space="preserve">Add </w:t>
            </w:r>
            <w:r w:rsidR="00521103">
              <w:rPr>
                <w:bCs/>
              </w:rPr>
              <w:t>frequency range</w:t>
            </w:r>
            <w:r w:rsidR="00040CCA">
              <w:rPr>
                <w:bCs/>
              </w:rPr>
              <w:t xml:space="preserve"> of 22-25 kHz</w:t>
            </w:r>
            <w:r w:rsidR="00521103">
              <w:rPr>
                <w:bCs/>
              </w:rPr>
              <w:t xml:space="preserve"> for heavy-duty</w:t>
            </w:r>
            <w:r w:rsidR="001E390C">
              <w:rPr>
                <w:bCs/>
              </w:rPr>
              <w:t xml:space="preserve"> </w:t>
            </w:r>
            <w:r w:rsidR="00040CCA">
              <w:rPr>
                <w:bCs/>
              </w:rPr>
              <w:t>WPT-EV</w:t>
            </w:r>
            <w:r w:rsidR="00521103">
              <w:rPr>
                <w:bCs/>
              </w:rPr>
              <w:t xml:space="preserve"> applications based on </w:t>
            </w:r>
            <w:r w:rsidR="00040CCA">
              <w:rPr>
                <w:bCs/>
              </w:rPr>
              <w:t>studies and a technical information report (TIR)</w:t>
            </w:r>
            <w:r w:rsidR="00540A6D">
              <w:rPr>
                <w:bCs/>
              </w:rPr>
              <w:t xml:space="preserve"> SAE J2954/2</w:t>
            </w:r>
            <w:r w:rsidR="00040CCA">
              <w:rPr>
                <w:bCs/>
              </w:rPr>
              <w:t xml:space="preserve"> released</w:t>
            </w:r>
            <w:r w:rsidR="00F700C9">
              <w:rPr>
                <w:bCs/>
              </w:rPr>
              <w:t xml:space="preserve"> in</w:t>
            </w:r>
            <w:r w:rsidR="00040CCA">
              <w:rPr>
                <w:bCs/>
              </w:rPr>
              <w:t xml:space="preserve"> </w:t>
            </w:r>
            <w:r w:rsidR="00540A6D">
              <w:rPr>
                <w:bCs/>
              </w:rPr>
              <w:t>2022.</w:t>
            </w:r>
          </w:p>
        </w:tc>
      </w:tr>
      <w:tr w:rsidR="00790A03" w:rsidRPr="00A02BF0" w14:paraId="721326DF" w14:textId="77777777" w:rsidTr="00B54F31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27B2B73F" w14:textId="77777777" w:rsidR="00790A03" w:rsidRDefault="00790A03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935CDD">
              <w:rPr>
                <w:bCs/>
              </w:rPr>
              <w:t xml:space="preserve">The SAE J2954 </w:t>
            </w:r>
            <w:r w:rsidR="00363CFA">
              <w:rPr>
                <w:bCs/>
              </w:rPr>
              <w:t>taskforce</w:t>
            </w:r>
            <w:r w:rsidR="00935CDD">
              <w:rPr>
                <w:bCs/>
              </w:rPr>
              <w:t xml:space="preserve"> has studied </w:t>
            </w:r>
            <w:r w:rsidR="000458CC">
              <w:rPr>
                <w:bCs/>
              </w:rPr>
              <w:t>wireless power for electric vehicles</w:t>
            </w:r>
            <w:r w:rsidR="00B52044">
              <w:rPr>
                <w:bCs/>
              </w:rPr>
              <w:t xml:space="preserve"> (WPT-EV)</w:t>
            </w:r>
            <w:r w:rsidR="000458CC">
              <w:rPr>
                <w:bCs/>
              </w:rPr>
              <w:t xml:space="preserve"> </w:t>
            </w:r>
            <w:r w:rsidR="002C5316">
              <w:rPr>
                <w:bCs/>
              </w:rPr>
              <w:t xml:space="preserve">for more than a decade.  In 2016, the SAE J2954 </w:t>
            </w:r>
            <w:r w:rsidR="00363CFA">
              <w:rPr>
                <w:bCs/>
              </w:rPr>
              <w:t>taskforce</w:t>
            </w:r>
            <w:r w:rsidR="002C5316">
              <w:rPr>
                <w:bCs/>
              </w:rPr>
              <w:t xml:space="preserve"> made </w:t>
            </w:r>
            <w:r w:rsidR="00A94279">
              <w:rPr>
                <w:bCs/>
              </w:rPr>
              <w:t xml:space="preserve">a </w:t>
            </w:r>
            <w:r w:rsidR="002C5316">
              <w:rPr>
                <w:bCs/>
              </w:rPr>
              <w:t xml:space="preserve">world-wide recommendation for a nominal frequency of 85 kHz for light-duty </w:t>
            </w:r>
            <w:r w:rsidR="00A94279">
              <w:rPr>
                <w:bCs/>
              </w:rPr>
              <w:t xml:space="preserve">WPT-EV </w:t>
            </w:r>
            <w:r w:rsidR="002C5316">
              <w:rPr>
                <w:bCs/>
              </w:rPr>
              <w:t>application</w:t>
            </w:r>
            <w:r w:rsidR="00A94279">
              <w:rPr>
                <w:bCs/>
              </w:rPr>
              <w:t>s</w:t>
            </w:r>
            <w:r w:rsidR="002C5316">
              <w:rPr>
                <w:bCs/>
              </w:rPr>
              <w:t xml:space="preserve"> (i.e., 79-90 kHz as now indicated in Recommendation ITU-R SM.2110-1)</w:t>
            </w:r>
            <w:r w:rsidR="00C16E18">
              <w:rPr>
                <w:bCs/>
              </w:rPr>
              <w:t xml:space="preserve">, which was codified into the SAE J2954 </w:t>
            </w:r>
            <w:r w:rsidR="00A06C4C">
              <w:rPr>
                <w:bCs/>
              </w:rPr>
              <w:t>S</w:t>
            </w:r>
            <w:r w:rsidR="00C16E18">
              <w:rPr>
                <w:bCs/>
              </w:rPr>
              <w:t>tandard when it was released in 2020</w:t>
            </w:r>
            <w:r w:rsidR="002C5316">
              <w:rPr>
                <w:bCs/>
              </w:rPr>
              <w:t xml:space="preserve">.  </w:t>
            </w:r>
            <w:r w:rsidR="008D227D">
              <w:rPr>
                <w:bCs/>
              </w:rPr>
              <w:t xml:space="preserve">Furthermore, the SAE J2954 committee indicated </w:t>
            </w:r>
            <w:r w:rsidR="003A736B">
              <w:rPr>
                <w:bCs/>
              </w:rPr>
              <w:t xml:space="preserve">in that same 2016 recommendation </w:t>
            </w:r>
            <w:r w:rsidR="008D227D">
              <w:rPr>
                <w:bCs/>
              </w:rPr>
              <w:t>that the frequency band of 21.0</w:t>
            </w:r>
            <w:r w:rsidR="00F97F05">
              <w:rPr>
                <w:bCs/>
              </w:rPr>
              <w:t>5</w:t>
            </w:r>
            <w:r w:rsidR="008D227D">
              <w:rPr>
                <w:bCs/>
              </w:rPr>
              <w:t xml:space="preserve"> kHz </w:t>
            </w:r>
            <w:r w:rsidR="00F97F05">
              <w:rPr>
                <w:bCs/>
              </w:rPr>
              <w:t>–</w:t>
            </w:r>
            <w:r w:rsidR="008D227D">
              <w:rPr>
                <w:bCs/>
              </w:rPr>
              <w:t xml:space="preserve"> </w:t>
            </w:r>
            <w:r w:rsidR="00F97F05">
              <w:rPr>
                <w:bCs/>
              </w:rPr>
              <w:t xml:space="preserve">38.10 kHz could also be considered for </w:t>
            </w:r>
            <w:r w:rsidR="003A736B">
              <w:rPr>
                <w:bCs/>
              </w:rPr>
              <w:t>future</w:t>
            </w:r>
            <w:r w:rsidR="002D4579">
              <w:rPr>
                <w:bCs/>
              </w:rPr>
              <w:t xml:space="preserve"> </w:t>
            </w:r>
            <w:r w:rsidR="00C16E18">
              <w:rPr>
                <w:bCs/>
              </w:rPr>
              <w:t>heavy-duty</w:t>
            </w:r>
            <w:r w:rsidR="002D4579">
              <w:rPr>
                <w:bCs/>
              </w:rPr>
              <w:t xml:space="preserve"> applications</w:t>
            </w:r>
            <w:r w:rsidR="00C16E18">
              <w:rPr>
                <w:bCs/>
              </w:rPr>
              <w:t>.</w:t>
            </w:r>
          </w:p>
          <w:p w14:paraId="0E2CB219" w14:textId="77777777" w:rsidR="002D4579" w:rsidRDefault="002D4579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</w:p>
          <w:p w14:paraId="63B92420" w14:textId="77777777" w:rsidR="002D4579" w:rsidRDefault="002D4579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>
              <w:rPr>
                <w:bCs/>
              </w:rPr>
              <w:t>Most recently the SAE J2954 committee has</w:t>
            </w:r>
            <w:r w:rsidR="003A736B">
              <w:rPr>
                <w:bCs/>
              </w:rPr>
              <w:t xml:space="preserve"> studied heavy-duty</w:t>
            </w:r>
            <w:r w:rsidR="005C67EE">
              <w:rPr>
                <w:bCs/>
              </w:rPr>
              <w:t xml:space="preserve"> applications</w:t>
            </w:r>
            <w:r w:rsidR="00A06C4C">
              <w:rPr>
                <w:bCs/>
              </w:rPr>
              <w:t xml:space="preserve"> in more depth</w:t>
            </w:r>
            <w:r w:rsidR="005C67EE">
              <w:rPr>
                <w:bCs/>
              </w:rPr>
              <w:t xml:space="preserve"> and release</w:t>
            </w:r>
            <w:r w:rsidR="00A06C4C">
              <w:rPr>
                <w:bCs/>
              </w:rPr>
              <w:t>d</w:t>
            </w:r>
            <w:r w:rsidR="005C67EE">
              <w:rPr>
                <w:bCs/>
              </w:rPr>
              <w:t xml:space="preserve"> a Technical Information Report (TIR) titled, </w:t>
            </w:r>
            <w:hyperlink r:id="rId6" w:history="1">
              <w:r w:rsidR="005C67EE" w:rsidRPr="003B061A">
                <w:rPr>
                  <w:rStyle w:val="Hyperlink"/>
                  <w:bCs/>
                </w:rPr>
                <w:t>SAE J2954/2, Wireless Power Transfer for Heavy-Duty Electric Vehicles</w:t>
              </w:r>
            </w:hyperlink>
            <w:r w:rsidR="00A06C4C">
              <w:rPr>
                <w:bCs/>
              </w:rPr>
              <w:t xml:space="preserve"> in December, 2022</w:t>
            </w:r>
            <w:r w:rsidR="005C67EE">
              <w:rPr>
                <w:bCs/>
              </w:rPr>
              <w:t>.</w:t>
            </w:r>
            <w:r w:rsidR="003B061A">
              <w:rPr>
                <w:bCs/>
              </w:rPr>
              <w:t xml:space="preserve">  This report includes important technical information about </w:t>
            </w:r>
            <w:r w:rsidR="00D85C42">
              <w:rPr>
                <w:bCs/>
              </w:rPr>
              <w:t xml:space="preserve">wireless power transfer for </w:t>
            </w:r>
            <w:r w:rsidR="003B061A">
              <w:rPr>
                <w:bCs/>
              </w:rPr>
              <w:t xml:space="preserve">heavy-duty vehicle </w:t>
            </w:r>
            <w:r w:rsidR="00D85C42">
              <w:rPr>
                <w:bCs/>
              </w:rPr>
              <w:t xml:space="preserve">applications.  </w:t>
            </w:r>
            <w:r w:rsidR="00515E78">
              <w:rPr>
                <w:bCs/>
              </w:rPr>
              <w:t>Specifically,</w:t>
            </w:r>
            <w:r w:rsidR="00D85C42">
              <w:rPr>
                <w:bCs/>
              </w:rPr>
              <w:t xml:space="preserve"> it notes that two bands of frequencies are considered for heavy-duty </w:t>
            </w:r>
            <w:r w:rsidR="005818A6">
              <w:rPr>
                <w:bCs/>
              </w:rPr>
              <w:t>wireless power depending on specific field</w:t>
            </w:r>
            <w:r w:rsidR="00D14D6F">
              <w:rPr>
                <w:bCs/>
              </w:rPr>
              <w:t xml:space="preserve"> </w:t>
            </w:r>
            <w:r w:rsidR="005818A6">
              <w:rPr>
                <w:bCs/>
              </w:rPr>
              <w:t>applica</w:t>
            </w:r>
            <w:r w:rsidR="00D14D6F">
              <w:rPr>
                <w:bCs/>
              </w:rPr>
              <w:t>tion</w:t>
            </w:r>
            <w:r w:rsidR="00A32E9B">
              <w:rPr>
                <w:bCs/>
              </w:rPr>
              <w:t>s</w:t>
            </w:r>
            <w:r w:rsidR="005818A6">
              <w:rPr>
                <w:bCs/>
              </w:rPr>
              <w:t xml:space="preserve">.  The frequency ranges are 79-90 kHz (same as light-duty) and </w:t>
            </w:r>
            <w:r w:rsidR="00C454D3">
              <w:rPr>
                <w:bCs/>
              </w:rPr>
              <w:t>22-25 kHz</w:t>
            </w:r>
            <w:r w:rsidR="00430E0A">
              <w:rPr>
                <w:bCs/>
              </w:rPr>
              <w:t xml:space="preserve"> </w:t>
            </w:r>
            <w:r w:rsidR="00716965">
              <w:rPr>
                <w:bCs/>
              </w:rPr>
              <w:t xml:space="preserve">(specific to </w:t>
            </w:r>
            <w:r w:rsidR="00515E78">
              <w:rPr>
                <w:bCs/>
              </w:rPr>
              <w:t xml:space="preserve">some </w:t>
            </w:r>
            <w:r w:rsidR="00716965">
              <w:rPr>
                <w:bCs/>
              </w:rPr>
              <w:t>heavy-duty applications)</w:t>
            </w:r>
            <w:r w:rsidR="00C454D3">
              <w:rPr>
                <w:bCs/>
              </w:rPr>
              <w:t>.</w:t>
            </w:r>
          </w:p>
          <w:p w14:paraId="50ABBE8F" w14:textId="77777777" w:rsidR="002759A3" w:rsidRDefault="002759A3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</w:p>
          <w:p w14:paraId="67BA531B" w14:textId="77777777" w:rsidR="002759A3" w:rsidRPr="00A02BF0" w:rsidRDefault="002759A3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>
              <w:rPr>
                <w:bCs/>
              </w:rPr>
              <w:t xml:space="preserve">The SAE J2954 EMC sub-committee has noted </w:t>
            </w:r>
            <w:r w:rsidR="00CD5BDA">
              <w:rPr>
                <w:bCs/>
              </w:rPr>
              <w:t>some regional concerns with the existing frequency range of 19-21 kHz presently specified in Recommendation ITU-R SM.2110</w:t>
            </w:r>
            <w:r w:rsidR="00CF1D27">
              <w:rPr>
                <w:bCs/>
              </w:rPr>
              <w:t>-1</w:t>
            </w:r>
            <w:r w:rsidR="00CD5BDA">
              <w:rPr>
                <w:bCs/>
              </w:rPr>
              <w:t xml:space="preserve"> </w:t>
            </w:r>
            <w:r w:rsidR="00CF1D27">
              <w:rPr>
                <w:bCs/>
              </w:rPr>
              <w:t>since</w:t>
            </w:r>
            <w:r w:rsidR="00CD5BDA">
              <w:rPr>
                <w:bCs/>
              </w:rPr>
              <w:t xml:space="preserve"> this band</w:t>
            </w:r>
            <w:r w:rsidR="005A66F4">
              <w:rPr>
                <w:bCs/>
              </w:rPr>
              <w:t xml:space="preserve"> is designated for SFTS (although no known operational signal is active) and that the third harmonic of this band falls within active </w:t>
            </w:r>
            <w:r w:rsidR="007751AF">
              <w:rPr>
                <w:bCs/>
              </w:rPr>
              <w:t>SFTS 60 kHz</w:t>
            </w:r>
            <w:r w:rsidR="00D17DCC">
              <w:rPr>
                <w:bCs/>
              </w:rPr>
              <w:t xml:space="preserve"> broadcasts in the United States</w:t>
            </w:r>
            <w:r w:rsidR="00E220CC">
              <w:rPr>
                <w:bCs/>
              </w:rPr>
              <w:t>,</w:t>
            </w:r>
            <w:r w:rsidR="00363CFA">
              <w:rPr>
                <w:bCs/>
              </w:rPr>
              <w:t xml:space="preserve"> and which also may be used in other regions.  Accordingly, the SAE J2954 </w:t>
            </w:r>
            <w:r w:rsidR="001E390C">
              <w:rPr>
                <w:bCs/>
              </w:rPr>
              <w:t xml:space="preserve">taskforce is proposing to add </w:t>
            </w:r>
            <w:r w:rsidR="004D67F8">
              <w:rPr>
                <w:bCs/>
              </w:rPr>
              <w:t>the band 22-25 kHz to Recommendation ITU-R SM.2110-1.</w:t>
            </w:r>
          </w:p>
        </w:tc>
      </w:tr>
    </w:tbl>
    <w:p w14:paraId="63C720B6" w14:textId="77777777" w:rsidR="006F2011" w:rsidRDefault="006F2011" w:rsidP="004D67F8">
      <w:pPr>
        <w:sectPr w:rsidR="006F2011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5F1618" w14:paraId="739EDF5E" w14:textId="77777777" w:rsidTr="00CA16FC">
        <w:trPr>
          <w:cantSplit/>
        </w:trPr>
        <w:tc>
          <w:tcPr>
            <w:tcW w:w="6487" w:type="dxa"/>
            <w:vAlign w:val="center"/>
          </w:tcPr>
          <w:p w14:paraId="693ECEF1" w14:textId="77777777" w:rsidR="005F1618" w:rsidRPr="00D8032B" w:rsidRDefault="005F1618" w:rsidP="00CA16FC">
            <w:pPr>
              <w:shd w:val="solid" w:color="FFFFFF" w:fill="FFFFFF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2995D1D0" w14:textId="77777777" w:rsidR="005F1618" w:rsidRDefault="005F1618" w:rsidP="00CA16FC">
            <w:pPr>
              <w:shd w:val="solid" w:color="FFFFFF" w:fill="FFFFFF"/>
              <w:spacing w:line="240" w:lineRule="atLeast"/>
            </w:pPr>
            <w:bookmarkStart w:id="0" w:name="ditulogo"/>
            <w:bookmarkEnd w:id="0"/>
            <w:r>
              <w:rPr>
                <w:noProof/>
              </w:rPr>
              <w:drawing>
                <wp:inline distT="0" distB="0" distL="0" distR="0" wp14:anchorId="117D9519" wp14:editId="19CD9702">
                  <wp:extent cx="765175" cy="765175"/>
                  <wp:effectExtent l="0" t="0" r="0" b="0"/>
                  <wp:docPr id="1" name="Picture 1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Logo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1618" w:rsidRPr="0051782D" w14:paraId="1ED5DC1D" w14:textId="77777777" w:rsidTr="00CA16FC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30EC0BF1" w14:textId="77777777" w:rsidR="005F1618" w:rsidRPr="00163271" w:rsidRDefault="005F1618" w:rsidP="00CA16FC">
            <w:pPr>
              <w:shd w:val="solid" w:color="FFFFFF" w:fill="FFFFFF"/>
              <w:spacing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6A92DA84" w14:textId="77777777" w:rsidR="005F1618" w:rsidRPr="0051782D" w:rsidRDefault="005F1618" w:rsidP="00CA16FC">
            <w:pPr>
              <w:shd w:val="solid" w:color="FFFFFF" w:fill="FFFFFF"/>
              <w:spacing w:after="48" w:line="240" w:lineRule="atLeast"/>
              <w:rPr>
                <w:sz w:val="22"/>
                <w:szCs w:val="22"/>
              </w:rPr>
            </w:pPr>
          </w:p>
        </w:tc>
      </w:tr>
      <w:tr w:rsidR="005F1618" w14:paraId="0038BD14" w14:textId="77777777" w:rsidTr="00CA16FC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0D69F611" w14:textId="77777777" w:rsidR="005F1618" w:rsidRPr="0051782D" w:rsidRDefault="005F1618" w:rsidP="00CA16FC">
            <w:pPr>
              <w:shd w:val="solid" w:color="FFFFFF" w:fill="FFFFFF"/>
              <w:spacing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3511A020" w14:textId="77777777" w:rsidR="005F1618" w:rsidRPr="00710D66" w:rsidRDefault="005F1618" w:rsidP="00CA16FC">
            <w:pPr>
              <w:shd w:val="solid" w:color="FFFFFF" w:fill="FFFFFF"/>
              <w:spacing w:after="48" w:line="240" w:lineRule="atLeast"/>
            </w:pPr>
          </w:p>
        </w:tc>
      </w:tr>
      <w:tr w:rsidR="005F1618" w14:paraId="544A13B1" w14:textId="77777777" w:rsidTr="00CA16FC">
        <w:trPr>
          <w:cantSplit/>
        </w:trPr>
        <w:tc>
          <w:tcPr>
            <w:tcW w:w="6487" w:type="dxa"/>
            <w:vMerge w:val="restart"/>
          </w:tcPr>
          <w:p w14:paraId="1BBA4664" w14:textId="77777777" w:rsidR="005F1618" w:rsidRDefault="005F1618" w:rsidP="00CA16FC">
            <w:pPr>
              <w:shd w:val="solid" w:color="FFFFFF" w:fill="FFFFFF"/>
              <w:spacing w:after="240"/>
              <w:ind w:left="1134" w:hanging="1134"/>
              <w:rPr>
                <w:rFonts w:ascii="Verdana" w:hAnsi="Verdana"/>
                <w:sz w:val="20"/>
              </w:rPr>
            </w:pPr>
            <w:bookmarkStart w:id="1" w:name="recibido"/>
            <w:bookmarkStart w:id="2" w:name="dnum" w:colFirst="1" w:colLast="1"/>
            <w:bookmarkEnd w:id="1"/>
            <w:r>
              <w:rPr>
                <w:rFonts w:ascii="Verdana" w:hAnsi="Verdana"/>
                <w:sz w:val="20"/>
              </w:rPr>
              <w:t>Received:</w:t>
            </w:r>
            <w:r>
              <w:rPr>
                <w:rFonts w:ascii="Verdana" w:hAnsi="Verdana"/>
                <w:sz w:val="20"/>
              </w:rPr>
              <w:tab/>
              <w:t xml:space="preserve"> </w:t>
            </w:r>
            <w:r w:rsidRPr="00D95B3C">
              <w:rPr>
                <w:rFonts w:ascii="Verdana" w:hAnsi="Verdana"/>
                <w:sz w:val="20"/>
                <w:highlight w:val="yellow"/>
              </w:rPr>
              <w:t>Date 20xx</w:t>
            </w:r>
          </w:p>
          <w:p w14:paraId="542B1E8E" w14:textId="77777777" w:rsidR="005F1618" w:rsidRPr="00982084" w:rsidRDefault="005F1618" w:rsidP="00CA16FC">
            <w:pPr>
              <w:shd w:val="solid" w:color="FFFFFF" w:fill="FFFFFF"/>
              <w:spacing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r w:rsidR="006E3DEC" w:rsidRPr="00F00219">
              <w:rPr>
                <w:rFonts w:ascii="Verdana" w:hAnsi="Verdana"/>
                <w:sz w:val="20"/>
              </w:rPr>
              <w:t xml:space="preserve"> Question </w:t>
            </w:r>
            <w:hyperlink r:id="rId8" w:history="1">
              <w:r w:rsidR="006E3DEC" w:rsidRPr="00067B90">
                <w:rPr>
                  <w:rStyle w:val="Hyperlink"/>
                  <w:rFonts w:ascii="Verdana" w:hAnsi="Verdana"/>
                  <w:sz w:val="20"/>
                </w:rPr>
                <w:t>ITU-R 210-</w:t>
              </w:r>
              <w:r w:rsidR="00373EED">
                <w:rPr>
                  <w:rStyle w:val="Hyperlink"/>
                  <w:rFonts w:ascii="Verdana" w:hAnsi="Verdana"/>
                  <w:sz w:val="20"/>
                </w:rPr>
                <w:t>4</w:t>
              </w:r>
              <w:r w:rsidR="006E3DEC" w:rsidRPr="00067B90">
                <w:rPr>
                  <w:rStyle w:val="Hyperlink"/>
                  <w:rFonts w:ascii="Verdana" w:hAnsi="Verdana"/>
                  <w:sz w:val="20"/>
                </w:rPr>
                <w:t>/1</w:t>
              </w:r>
            </w:hyperlink>
          </w:p>
        </w:tc>
        <w:tc>
          <w:tcPr>
            <w:tcW w:w="3402" w:type="dxa"/>
          </w:tcPr>
          <w:p w14:paraId="1540069B" w14:textId="77777777" w:rsidR="005F1618" w:rsidRPr="008614B2" w:rsidRDefault="005F1618" w:rsidP="00CA16FC">
            <w:pPr>
              <w:shd w:val="solid" w:color="FFFFFF" w:fill="FFFFFF"/>
              <w:spacing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 xml:space="preserve">Document </w:t>
            </w:r>
            <w:r w:rsidRPr="00D95B3C">
              <w:rPr>
                <w:rFonts w:ascii="Verdana" w:hAnsi="Verdana"/>
                <w:b/>
                <w:sz w:val="20"/>
                <w:highlight w:val="yellow"/>
                <w:lang w:eastAsia="zh-CN"/>
              </w:rPr>
              <w:t>XX/-E</w:t>
            </w:r>
          </w:p>
        </w:tc>
      </w:tr>
      <w:tr w:rsidR="005F1618" w14:paraId="4FCDF8A0" w14:textId="77777777" w:rsidTr="00CA16FC">
        <w:trPr>
          <w:cantSplit/>
        </w:trPr>
        <w:tc>
          <w:tcPr>
            <w:tcW w:w="6487" w:type="dxa"/>
            <w:vMerge/>
          </w:tcPr>
          <w:p w14:paraId="38E24DA9" w14:textId="77777777" w:rsidR="005F1618" w:rsidRDefault="005F1618" w:rsidP="00CA16F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02" w:type="dxa"/>
          </w:tcPr>
          <w:p w14:paraId="5CCA167F" w14:textId="77777777" w:rsidR="005F1618" w:rsidRPr="008614B2" w:rsidRDefault="005F1618" w:rsidP="00CA16FC">
            <w:pPr>
              <w:shd w:val="solid" w:color="FFFFFF" w:fill="FFFFFF"/>
              <w:spacing w:line="240" w:lineRule="atLeast"/>
              <w:rPr>
                <w:rFonts w:ascii="Verdana" w:hAnsi="Verdana"/>
                <w:sz w:val="20"/>
                <w:lang w:eastAsia="zh-CN"/>
              </w:rPr>
            </w:pPr>
            <w:r w:rsidRPr="00C05150">
              <w:rPr>
                <w:rFonts w:ascii="Verdana" w:hAnsi="Verdana"/>
                <w:b/>
                <w:sz w:val="20"/>
                <w:lang w:eastAsia="zh-CN"/>
              </w:rPr>
              <w:t>Date</w:t>
            </w:r>
            <w:r>
              <w:rPr>
                <w:rFonts w:ascii="Verdana" w:hAnsi="Verdana"/>
                <w:b/>
                <w:sz w:val="20"/>
                <w:lang w:eastAsia="zh-CN"/>
              </w:rPr>
              <w:t xml:space="preserve"> </w:t>
            </w:r>
            <w:r w:rsidRPr="00D95B3C">
              <w:rPr>
                <w:rFonts w:ascii="Verdana" w:hAnsi="Verdana"/>
                <w:b/>
                <w:sz w:val="20"/>
                <w:highlight w:val="yellow"/>
                <w:lang w:eastAsia="zh-CN"/>
              </w:rPr>
              <w:t>20xx</w:t>
            </w:r>
          </w:p>
        </w:tc>
      </w:tr>
      <w:tr w:rsidR="005F1618" w14:paraId="4C4EFE31" w14:textId="77777777" w:rsidTr="00CA16FC">
        <w:trPr>
          <w:cantSplit/>
        </w:trPr>
        <w:tc>
          <w:tcPr>
            <w:tcW w:w="6487" w:type="dxa"/>
            <w:vMerge/>
          </w:tcPr>
          <w:p w14:paraId="2BC800F2" w14:textId="77777777" w:rsidR="005F1618" w:rsidRDefault="005F1618" w:rsidP="00CA16F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02" w:type="dxa"/>
          </w:tcPr>
          <w:p w14:paraId="32D91031" w14:textId="77777777" w:rsidR="005F1618" w:rsidRPr="008614B2" w:rsidRDefault="005F1618" w:rsidP="00CA16FC">
            <w:pPr>
              <w:shd w:val="solid" w:color="FFFFFF" w:fill="FFFFFF"/>
              <w:spacing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Original: English</w:t>
            </w:r>
          </w:p>
        </w:tc>
      </w:tr>
      <w:tr w:rsidR="005F1618" w14:paraId="30C7E3AC" w14:textId="77777777" w:rsidTr="00CA16FC">
        <w:trPr>
          <w:cantSplit/>
        </w:trPr>
        <w:tc>
          <w:tcPr>
            <w:tcW w:w="9889" w:type="dxa"/>
            <w:gridSpan w:val="2"/>
          </w:tcPr>
          <w:p w14:paraId="0D7A8834" w14:textId="77777777" w:rsidR="005F1618" w:rsidRDefault="004046A8" w:rsidP="00CA16FC">
            <w:pPr>
              <w:pStyle w:val="Source"/>
              <w:rPr>
                <w:lang w:eastAsia="zh-CN"/>
              </w:rPr>
            </w:pPr>
            <w:bookmarkStart w:id="5" w:name="dsource" w:colFirst="0" w:colLast="0"/>
            <w:bookmarkEnd w:id="4"/>
            <w:r>
              <w:rPr>
                <w:lang w:eastAsia="zh-CN"/>
              </w:rPr>
              <w:t>United States of America</w:t>
            </w:r>
          </w:p>
        </w:tc>
      </w:tr>
      <w:tr w:rsidR="005F1618" w14:paraId="6C16EE9D" w14:textId="77777777" w:rsidTr="00CA16FC">
        <w:trPr>
          <w:cantSplit/>
        </w:trPr>
        <w:tc>
          <w:tcPr>
            <w:tcW w:w="9889" w:type="dxa"/>
            <w:gridSpan w:val="2"/>
          </w:tcPr>
          <w:p w14:paraId="7F75FA79" w14:textId="77777777" w:rsidR="005F1618" w:rsidRDefault="00647157" w:rsidP="00CA16FC">
            <w:pPr>
              <w:pStyle w:val="Title1"/>
              <w:rPr>
                <w:lang w:eastAsia="zh-CN"/>
              </w:rPr>
            </w:pPr>
            <w:bookmarkStart w:id="6" w:name="drec" w:colFirst="0" w:colLast="0"/>
            <w:bookmarkEnd w:id="5"/>
            <w:r>
              <w:rPr>
                <w:lang w:eastAsia="zh-CN"/>
              </w:rPr>
              <w:t>Proposed Preliminary Draft Revision to Recommendation ITU-R SM.2110-1</w:t>
            </w:r>
          </w:p>
        </w:tc>
      </w:tr>
      <w:tr w:rsidR="005F1618" w14:paraId="3D5BCA1A" w14:textId="77777777" w:rsidTr="00CA16FC">
        <w:trPr>
          <w:cantSplit/>
        </w:trPr>
        <w:tc>
          <w:tcPr>
            <w:tcW w:w="9889" w:type="dxa"/>
            <w:gridSpan w:val="2"/>
          </w:tcPr>
          <w:p w14:paraId="46CCE436" w14:textId="77777777" w:rsidR="005F1618" w:rsidRDefault="005F1618" w:rsidP="00CA16FC">
            <w:pPr>
              <w:pStyle w:val="Title1"/>
              <w:rPr>
                <w:lang w:eastAsia="zh-CN"/>
              </w:rPr>
            </w:pPr>
            <w:bookmarkStart w:id="7" w:name="dtitle1" w:colFirst="0" w:colLast="0"/>
            <w:bookmarkEnd w:id="6"/>
          </w:p>
        </w:tc>
      </w:tr>
    </w:tbl>
    <w:bookmarkEnd w:id="7"/>
    <w:p w14:paraId="05652329" w14:textId="77777777" w:rsidR="000C2066" w:rsidRPr="00726C94" w:rsidRDefault="000C2066" w:rsidP="000C2066">
      <w:pPr>
        <w:pStyle w:val="Headingb"/>
      </w:pPr>
      <w:r w:rsidRPr="00726C94">
        <w:t>Background</w:t>
      </w:r>
    </w:p>
    <w:p w14:paraId="14029BF6" w14:textId="77777777" w:rsidR="000C2066" w:rsidRPr="00726C94" w:rsidRDefault="008069A7" w:rsidP="000C2066">
      <w:pPr>
        <w:jc w:val="both"/>
      </w:pPr>
      <w:hyperlink r:id="rId9" w:history="1">
        <w:r w:rsidR="00875A8A" w:rsidRPr="00C17326">
          <w:rPr>
            <w:rStyle w:val="Hyperlink"/>
          </w:rPr>
          <w:t>Recommendation ITU-R SM.2110</w:t>
        </w:r>
        <w:r w:rsidR="00C17326" w:rsidRPr="00C17326">
          <w:rPr>
            <w:rStyle w:val="Hyperlink"/>
          </w:rPr>
          <w:t>-1</w:t>
        </w:r>
      </w:hyperlink>
      <w:r w:rsidR="00D017C9">
        <w:t xml:space="preserve">, </w:t>
      </w:r>
      <w:r w:rsidR="00D017C9" w:rsidRPr="00D017C9">
        <w:rPr>
          <w:i/>
          <w:iCs/>
        </w:rPr>
        <w:t>Guidance on frequency ranges for operation of non-beam wireless power transmission for electric vehicles</w:t>
      </w:r>
      <w:r w:rsidR="00D017C9">
        <w:t xml:space="preserve"> </w:t>
      </w:r>
      <w:r w:rsidR="00C171CF">
        <w:t>was published in 2019.</w:t>
      </w:r>
      <w:r w:rsidR="00652CA8">
        <w:t xml:space="preserve"> Since </w:t>
      </w:r>
      <w:r w:rsidR="008069B8">
        <w:t xml:space="preserve">being published, various standards development organizations </w:t>
      </w:r>
      <w:r w:rsidR="00535516">
        <w:t xml:space="preserve">(SDOs) </w:t>
      </w:r>
      <w:r w:rsidR="008069B8">
        <w:t xml:space="preserve">have </w:t>
      </w:r>
      <w:r w:rsidR="009576A8">
        <w:t>finalized</w:t>
      </w:r>
      <w:r w:rsidR="00527834">
        <w:t xml:space="preserve"> and published</w:t>
      </w:r>
      <w:r w:rsidR="009576A8">
        <w:t xml:space="preserve"> </w:t>
      </w:r>
      <w:r w:rsidR="00535516">
        <w:t xml:space="preserve">WPT-EV </w:t>
      </w:r>
      <w:r w:rsidR="009576A8">
        <w:t>standards</w:t>
      </w:r>
      <w:r w:rsidR="00587146">
        <w:t xml:space="preserve"> that were</w:t>
      </w:r>
      <w:r w:rsidR="009576A8">
        <w:t xml:space="preserve"> referenced</w:t>
      </w:r>
      <w:r w:rsidR="00E64963">
        <w:t xml:space="preserve"> as preliminary</w:t>
      </w:r>
      <w:r w:rsidR="009576A8">
        <w:t xml:space="preserve"> in Recommendation</w:t>
      </w:r>
      <w:r w:rsidR="00535516">
        <w:t xml:space="preserve"> ITU-R SM.2110. The WPT-EV SDOs </w:t>
      </w:r>
      <w:r w:rsidR="009576A8">
        <w:t xml:space="preserve">have </w:t>
      </w:r>
      <w:r w:rsidR="00535516">
        <w:t xml:space="preserve">also </w:t>
      </w:r>
      <w:r w:rsidR="008069B8">
        <w:t xml:space="preserve">continued to </w:t>
      </w:r>
      <w:r w:rsidR="007F1B37">
        <w:t xml:space="preserve">develop reports </w:t>
      </w:r>
      <w:r w:rsidR="005E374D">
        <w:t>and technical information related to WPT-EV for heavy-duty and industrial applications.</w:t>
      </w:r>
    </w:p>
    <w:p w14:paraId="4325EB75" w14:textId="77777777" w:rsidR="000C2066" w:rsidRPr="00726C94" w:rsidRDefault="000C2066" w:rsidP="000C2066">
      <w:pPr>
        <w:pStyle w:val="Headingb"/>
      </w:pPr>
      <w:r w:rsidRPr="00726C94">
        <w:t>Discussion</w:t>
      </w:r>
    </w:p>
    <w:p w14:paraId="20C6BF19" w14:textId="77777777" w:rsidR="000C2066" w:rsidRPr="00726C94" w:rsidRDefault="000C2066" w:rsidP="000C2066">
      <w:pPr>
        <w:jc w:val="both"/>
      </w:pPr>
      <w:r>
        <w:t xml:space="preserve">The United States of America has reviewed </w:t>
      </w:r>
      <w:r w:rsidR="00D24F11">
        <w:t>Recommendation ITU-R SM.2110-1</w:t>
      </w:r>
      <w:r w:rsidR="006046ED">
        <w:t xml:space="preserve"> </w:t>
      </w:r>
      <w:r>
        <w:t>in preparation for th</w:t>
      </w:r>
      <w:r w:rsidR="00786317">
        <w:t>e May / June</w:t>
      </w:r>
      <w:r>
        <w:t xml:space="preserve"> 202</w:t>
      </w:r>
      <w:r w:rsidR="00786317">
        <w:t>3</w:t>
      </w:r>
      <w:r>
        <w:t xml:space="preserve"> WP1A meeting</w:t>
      </w:r>
      <w:r w:rsidR="002C1E6F">
        <w:t xml:space="preserve"> and notes that several parts of the Recommendation are out of date and therefore should be updated</w:t>
      </w:r>
      <w:r w:rsidR="00E220F7">
        <w:t xml:space="preserve"> with the latest information</w:t>
      </w:r>
      <w:r w:rsidR="002C1E6F">
        <w:t>.</w:t>
      </w:r>
      <w:r w:rsidR="00B30978">
        <w:t xml:space="preserve"> Additionally, there has been some concerns raised </w:t>
      </w:r>
      <w:r w:rsidR="00833B54">
        <w:t>by WP7A in relation to the</w:t>
      </w:r>
      <w:r w:rsidR="00B30978">
        <w:t xml:space="preserve"> use of the 19-21 kHz </w:t>
      </w:r>
      <w:r w:rsidR="00CA3503">
        <w:t xml:space="preserve">band, which </w:t>
      </w:r>
      <w:r w:rsidR="00833B54">
        <w:t>overlaps with an</w:t>
      </w:r>
      <w:r w:rsidR="00CA3503">
        <w:t xml:space="preserve"> SFTS </w:t>
      </w:r>
      <w:r w:rsidR="00833B54">
        <w:t>allocation</w:t>
      </w:r>
      <w:r w:rsidR="005F5B1C">
        <w:t xml:space="preserve"> as</w:t>
      </w:r>
      <w:r w:rsidR="00D75637">
        <w:t xml:space="preserve"> does </w:t>
      </w:r>
      <w:r w:rsidR="005F5B1C">
        <w:t>it</w:t>
      </w:r>
      <w:r w:rsidR="00D75637">
        <w:t>s</w:t>
      </w:r>
      <w:r w:rsidR="00E220F7">
        <w:t xml:space="preserve"> third harmonic around 60 kHz</w:t>
      </w:r>
      <w:r w:rsidR="007661D3">
        <w:t xml:space="preserve">. </w:t>
      </w:r>
      <w:r w:rsidR="009009A5">
        <w:t>The 60 kHz</w:t>
      </w:r>
      <w:r w:rsidR="0084160D">
        <w:t xml:space="preserve"> </w:t>
      </w:r>
      <w:r w:rsidR="009009A5">
        <w:t>band</w:t>
      </w:r>
      <w:r w:rsidR="00E220F7">
        <w:t xml:space="preserve"> is used in some countries, such as the United States of America for active SFTS operation.</w:t>
      </w:r>
      <w:r w:rsidR="00BC64C3">
        <w:t xml:space="preserve"> The SAE J2954 SDO referenced in Recommendation </w:t>
      </w:r>
      <w:r w:rsidR="001B300D">
        <w:t xml:space="preserve">ITU-R SM.2110 </w:t>
      </w:r>
      <w:r w:rsidR="00BC64C3">
        <w:t>recently released</w:t>
      </w:r>
      <w:r w:rsidR="00AE1A68">
        <w:t xml:space="preserve"> </w:t>
      </w:r>
      <w:r w:rsidR="001B300D">
        <w:t>a Technical Information Report (TIR)</w:t>
      </w:r>
      <w:r w:rsidR="00180BCA">
        <w:t xml:space="preserve">, SAE J2954/2 that identifies 22-25 kHz as a </w:t>
      </w:r>
      <w:r w:rsidR="00D75637">
        <w:t xml:space="preserve">viable </w:t>
      </w:r>
      <w:r w:rsidR="00693323">
        <w:t xml:space="preserve">alternative </w:t>
      </w:r>
      <w:r w:rsidR="00273DC8">
        <w:t>frequency band</w:t>
      </w:r>
      <w:r w:rsidR="009009A5">
        <w:t xml:space="preserve"> based on magnetic resonance</w:t>
      </w:r>
      <w:r w:rsidR="00273DC8">
        <w:t xml:space="preserve"> for some heavy-duty WPT-EV applications.</w:t>
      </w:r>
    </w:p>
    <w:p w14:paraId="039DE286" w14:textId="77777777" w:rsidR="000C2066" w:rsidRPr="00726C94" w:rsidRDefault="000C2066" w:rsidP="000C2066">
      <w:pPr>
        <w:pStyle w:val="Headingb"/>
      </w:pPr>
      <w:r w:rsidRPr="00726C94">
        <w:t>Proposal</w:t>
      </w:r>
    </w:p>
    <w:p w14:paraId="5B07EA3F" w14:textId="089E6DE4" w:rsidR="000C2066" w:rsidRPr="00CC1A2D" w:rsidRDefault="000C2066" w:rsidP="00F92878">
      <w:r w:rsidRPr="00726C94">
        <w:t xml:space="preserve">The United States </w:t>
      </w:r>
      <w:r w:rsidR="005F5B1C">
        <w:t xml:space="preserve">proposes </w:t>
      </w:r>
      <w:r w:rsidR="00487B62">
        <w:t xml:space="preserve">creating </w:t>
      </w:r>
      <w:r w:rsidR="006E2162">
        <w:t>a preliminary draft revision of ITU-R Recommendation ITU-R SM.21</w:t>
      </w:r>
      <w:r w:rsidR="00A159AB">
        <w:t>10-1 th</w:t>
      </w:r>
      <w:r w:rsidR="008A6547">
        <w:t>at</w:t>
      </w:r>
      <w:r w:rsidR="00A159AB">
        <w:t xml:space="preserve"> includes </w:t>
      </w:r>
      <w:r w:rsidR="005F5B1C">
        <w:t xml:space="preserve">editorial updates </w:t>
      </w:r>
      <w:r w:rsidR="004A0632">
        <w:t xml:space="preserve">to Recommendation ITU-R SM.2110-1 and adding the band </w:t>
      </w:r>
      <w:r w:rsidR="0047534E">
        <w:t>22-25 kHz</w:t>
      </w:r>
      <w:r w:rsidR="00CA7A73">
        <w:t xml:space="preserve"> to Table 1 in the Recommendation.</w:t>
      </w:r>
    </w:p>
    <w:p w14:paraId="5811EE01" w14:textId="77777777" w:rsidR="00CA7A73" w:rsidRDefault="000C2066" w:rsidP="000C2066">
      <w:pPr>
        <w:pStyle w:val="Normalaftertitle"/>
        <w:sectPr w:rsidR="00CA7A73">
          <w:headerReference w:type="default" r:id="rId10"/>
          <w:footerReference w:type="default" r:id="rId11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726C94">
        <w:rPr>
          <w:b/>
        </w:rPr>
        <w:t>Attachment:</w:t>
      </w:r>
      <w:r w:rsidRPr="00726C94">
        <w:t xml:space="preserve"> </w:t>
      </w:r>
      <w:r w:rsidRPr="00726C94">
        <w:tab/>
      </w:r>
      <w:r w:rsidR="00CA7A73">
        <w:t xml:space="preserve">Proposed </w:t>
      </w:r>
      <w:r w:rsidR="00F92878">
        <w:t xml:space="preserve">Preliminary </w:t>
      </w:r>
      <w:r w:rsidR="00CA7A73">
        <w:t xml:space="preserve">Draft Revision to Recommendation ITU-R SM.2110-1 </w:t>
      </w:r>
    </w:p>
    <w:p w14:paraId="42E48EB5" w14:textId="77777777" w:rsidR="00BE23D0" w:rsidRDefault="00BE23D0" w:rsidP="00E22D4B">
      <w:pPr>
        <w:pStyle w:val="RecNo"/>
        <w:spacing w:before="0"/>
        <w:rPr>
          <w:lang w:val="en-US"/>
        </w:rPr>
      </w:pPr>
      <w:r>
        <w:rPr>
          <w:lang w:val="en-US"/>
        </w:rPr>
        <w:lastRenderedPageBreak/>
        <w:t>Attachment</w:t>
      </w:r>
    </w:p>
    <w:p w14:paraId="55438746" w14:textId="77777777" w:rsidR="00BE23D0" w:rsidRPr="00BE23D0" w:rsidRDefault="00BE23D0" w:rsidP="00BE23D0">
      <w:pPr>
        <w:pStyle w:val="Rectitle"/>
        <w:rPr>
          <w:lang w:val="en-US"/>
        </w:rPr>
      </w:pPr>
    </w:p>
    <w:p w14:paraId="1AA97A40" w14:textId="77777777" w:rsidR="00E22D4B" w:rsidRPr="0001036E" w:rsidRDefault="000C6639" w:rsidP="00E22D4B">
      <w:pPr>
        <w:pStyle w:val="RecNo"/>
        <w:spacing w:before="0"/>
        <w:rPr>
          <w:lang w:val="en-US"/>
        </w:rPr>
      </w:pPr>
      <w:ins w:id="8" w:author="USA" w:date="2023-02-24T18:13:00Z">
        <w:r>
          <w:rPr>
            <w:lang w:val="en-US"/>
          </w:rPr>
          <w:t xml:space="preserve">Preliminary Draft Revision to </w:t>
        </w:r>
      </w:ins>
      <w:r w:rsidR="00E22D4B" w:rsidRPr="00BF487A">
        <w:rPr>
          <w:lang w:val="en-US"/>
        </w:rPr>
        <w:t xml:space="preserve">RECOMMENDATION  </w:t>
      </w:r>
      <w:r w:rsidR="00E22D4B" w:rsidRPr="00BF487A">
        <w:rPr>
          <w:rStyle w:val="href"/>
          <w:lang w:val="en-US"/>
        </w:rPr>
        <w:t xml:space="preserve">ITU-R  </w:t>
      </w:r>
      <w:r w:rsidR="00E22D4B">
        <w:rPr>
          <w:rStyle w:val="href"/>
          <w:lang w:val="en-US"/>
        </w:rPr>
        <w:t>S</w:t>
      </w:r>
      <w:r w:rsidR="00E22D4B" w:rsidRPr="00BF487A">
        <w:rPr>
          <w:rStyle w:val="href"/>
          <w:lang w:val="en-US"/>
        </w:rPr>
        <w:t>M.</w:t>
      </w:r>
      <w:r w:rsidR="00E22D4B">
        <w:rPr>
          <w:rStyle w:val="href"/>
          <w:lang w:val="en-US"/>
        </w:rPr>
        <w:t>2110-1</w:t>
      </w:r>
    </w:p>
    <w:p w14:paraId="72C3995A" w14:textId="2213385A" w:rsidR="00E22D4B" w:rsidRDefault="00E22D4B" w:rsidP="00E22D4B">
      <w:pPr>
        <w:pStyle w:val="Rectitle"/>
        <w:rPr>
          <w:szCs w:val="24"/>
          <w:lang w:val="en-GB" w:eastAsia="en-GB"/>
        </w:rPr>
      </w:pPr>
      <w:r>
        <w:rPr>
          <w:lang w:val="en-US" w:eastAsia="zh-CN"/>
        </w:rPr>
        <w:t xml:space="preserve">Guidance on frequency ranges for operation of non-beam </w:t>
      </w:r>
      <w:r>
        <w:rPr>
          <w:lang w:val="en-US" w:eastAsia="zh-CN"/>
        </w:rPr>
        <w:br/>
        <w:t>wireless power transmission for electric vehicles</w:t>
      </w:r>
      <w:del w:id="9" w:author="USA" w:date="2023-03-07T19:06:00Z">
        <w:r w:rsidDel="0036249C">
          <w:rPr>
            <w:rStyle w:val="FootnoteReference"/>
            <w:lang w:val="en-US" w:eastAsia="zh-CN"/>
          </w:rPr>
          <w:footnoteReference w:customMarkFollows="1" w:id="1"/>
          <w:delText>*</w:delText>
        </w:r>
      </w:del>
    </w:p>
    <w:p w14:paraId="375761FB" w14:textId="77777777" w:rsidR="00E22D4B" w:rsidRPr="003804EA" w:rsidRDefault="00E22D4B" w:rsidP="00E22D4B">
      <w:pPr>
        <w:pStyle w:val="Recdate"/>
        <w:rPr>
          <w:lang w:val="en-GB" w:eastAsia="en-GB"/>
        </w:rPr>
      </w:pPr>
      <w:r>
        <w:rPr>
          <w:lang w:val="en-GB" w:eastAsia="en-GB"/>
        </w:rPr>
        <w:t>(2017-2019)</w:t>
      </w:r>
    </w:p>
    <w:p w14:paraId="2E56A6D6" w14:textId="77777777" w:rsidR="00E22D4B" w:rsidRPr="00803BEC" w:rsidRDefault="00E22D4B">
      <w:pPr>
        <w:pStyle w:val="Tablehead"/>
        <w:pPrChange w:id="12" w:author="USA" w:date="2023-02-24T18:13:00Z">
          <w:pPr>
            <w:pStyle w:val="HeadingSum"/>
          </w:pPr>
        </w:pPrChange>
      </w:pPr>
      <w:r w:rsidRPr="00803BEC">
        <w:t>Scope</w:t>
      </w:r>
    </w:p>
    <w:p w14:paraId="4D4B329D" w14:textId="77777777" w:rsidR="00E22D4B" w:rsidRPr="00803BEC" w:rsidRDefault="00E22D4B" w:rsidP="00E22D4B">
      <w:pPr>
        <w:pStyle w:val="Summary"/>
        <w:rPr>
          <w:sz w:val="24"/>
          <w:lang w:val="en-GB"/>
        </w:rPr>
      </w:pPr>
      <w:r w:rsidRPr="00803BEC">
        <w:rPr>
          <w:lang w:val="en-GB"/>
        </w:rPr>
        <w:t xml:space="preserve">This Recommendation provides guidelines for the use of frequency ranges for the operation of non-beam </w:t>
      </w:r>
      <w:r w:rsidRPr="00803BEC">
        <w:rPr>
          <w:lang w:val="en-GB" w:eastAsia="ko-KR"/>
        </w:rPr>
        <w:t>wireless power transmission (WPT)</w:t>
      </w:r>
      <w:r>
        <w:rPr>
          <w:lang w:val="en-GB" w:eastAsia="ko-KR"/>
        </w:rPr>
        <w:t xml:space="preserve"> </w:t>
      </w:r>
      <w:r w:rsidRPr="00B27045">
        <w:rPr>
          <w:lang w:val="en-US" w:eastAsia="ko-KR"/>
        </w:rPr>
        <w:t>for electric vehicles</w:t>
      </w:r>
      <w:r w:rsidRPr="00803BEC">
        <w:rPr>
          <w:lang w:val="en-GB" w:eastAsia="ko-KR"/>
        </w:rPr>
        <w:t xml:space="preserve">. </w:t>
      </w:r>
    </w:p>
    <w:p w14:paraId="58E186D4" w14:textId="77777777" w:rsidR="00E22D4B" w:rsidRDefault="00E22D4B" w:rsidP="00E22D4B">
      <w:pPr>
        <w:pStyle w:val="Headingb"/>
        <w:rPr>
          <w:lang w:val="en-US"/>
        </w:rPr>
      </w:pPr>
      <w:r>
        <w:rPr>
          <w:lang w:val="en-US"/>
        </w:rPr>
        <w:t>Keywords</w:t>
      </w:r>
    </w:p>
    <w:p w14:paraId="5EFE4C07" w14:textId="77777777" w:rsidR="00E22D4B" w:rsidRPr="00B27045" w:rsidRDefault="00E22D4B" w:rsidP="00E22D4B">
      <w:pPr>
        <w:rPr>
          <w:lang w:val="en-GB"/>
        </w:rPr>
      </w:pPr>
      <w:r>
        <w:rPr>
          <w:lang w:eastAsia="ko-KR"/>
        </w:rPr>
        <w:t xml:space="preserve">Wireless power transmission, short-range devices, </w:t>
      </w:r>
      <w:r>
        <w:rPr>
          <w:rFonts w:eastAsia="Calibri"/>
        </w:rPr>
        <w:t>ISM, non-beam</w:t>
      </w:r>
    </w:p>
    <w:p w14:paraId="5CB7A0A7" w14:textId="77777777" w:rsidR="00E22D4B" w:rsidRPr="00803BEC" w:rsidRDefault="00E22D4B" w:rsidP="00E22D4B">
      <w:pPr>
        <w:pStyle w:val="Headingb"/>
        <w:rPr>
          <w:rFonts w:asciiTheme="majorBidi" w:hAnsiTheme="majorBidi" w:cstheme="majorBidi"/>
          <w:bCs/>
          <w:szCs w:val="24"/>
        </w:rPr>
      </w:pPr>
      <w:r w:rsidRPr="003B7085">
        <w:rPr>
          <w:lang w:val="en-US"/>
        </w:rPr>
        <w:t>Abbreviations</w:t>
      </w:r>
      <w:r w:rsidRPr="003B7085">
        <w:rPr>
          <w:rFonts w:asciiTheme="majorBidi" w:hAnsiTheme="majorBidi" w:cstheme="majorBidi"/>
          <w:szCs w:val="24"/>
          <w:lang w:val="en-US"/>
        </w:rPr>
        <w:t>/Glossary</w:t>
      </w:r>
      <w:r>
        <w:rPr>
          <w:rFonts w:asciiTheme="majorBidi" w:hAnsiTheme="majorBidi" w:cstheme="majorBidi"/>
          <w:b w:val="0"/>
          <w:bCs/>
          <w:szCs w:val="24"/>
          <w:lang w:val="en-US"/>
        </w:rPr>
        <w:t xml:space="preserve"> </w:t>
      </w:r>
    </w:p>
    <w:p w14:paraId="0B9B0707" w14:textId="77777777" w:rsidR="00E22D4B" w:rsidRDefault="00E22D4B" w:rsidP="00E22D4B">
      <w:r>
        <w:t>CISPR</w:t>
      </w:r>
      <w:r>
        <w:tab/>
        <w:t xml:space="preserve">In French “Comité International Spécial des Perturbations Radioélectriques”, </w:t>
      </w:r>
      <w:r>
        <w:br/>
        <w:t xml:space="preserve"> </w:t>
      </w:r>
      <w:r>
        <w:tab/>
        <w:t>International Special Committee on Radio Interference</w:t>
      </w:r>
    </w:p>
    <w:p w14:paraId="556961A5" w14:textId="6FD96BE8" w:rsidR="00E22D4B" w:rsidRDefault="00E22D4B" w:rsidP="00E22D4B">
      <w:pPr>
        <w:rPr>
          <w:ins w:id="13" w:author="USA" w:date="2023-03-07T19:02:00Z"/>
        </w:rPr>
      </w:pPr>
      <w:r>
        <w:t>ICNIRP</w:t>
      </w:r>
      <w:r>
        <w:tab/>
        <w:t>International Commission on Non</w:t>
      </w:r>
      <w:r>
        <w:noBreakHyphen/>
        <w:t>ionizing Radiation Protection</w:t>
      </w:r>
    </w:p>
    <w:p w14:paraId="030DA908" w14:textId="2C2AC8A8" w:rsidR="002B3631" w:rsidRDefault="002B3631" w:rsidP="00E22D4B">
      <w:ins w:id="14" w:author="USA" w:date="2023-03-07T19:02:00Z">
        <w:r>
          <w:t>ICES</w:t>
        </w:r>
        <w:r>
          <w:tab/>
          <w:t xml:space="preserve">International Committee </w:t>
        </w:r>
      </w:ins>
      <w:ins w:id="15" w:author="USA" w:date="2023-03-07T19:03:00Z">
        <w:r w:rsidR="00D36C0F">
          <w:t>on Electromagnetic Safety</w:t>
        </w:r>
      </w:ins>
    </w:p>
    <w:p w14:paraId="46D3E96F" w14:textId="38086412" w:rsidR="00E22D4B" w:rsidRDefault="00E22D4B" w:rsidP="00E22D4B">
      <w:pPr>
        <w:rPr>
          <w:ins w:id="16" w:author="USA" w:date="2023-03-07T19:03:00Z"/>
          <w:lang w:eastAsia="zh-CN"/>
        </w:rPr>
      </w:pPr>
      <w:r>
        <w:rPr>
          <w:lang w:eastAsia="zh-CN"/>
        </w:rPr>
        <w:t>IEC</w:t>
      </w:r>
      <w:r>
        <w:rPr>
          <w:lang w:eastAsia="zh-CN"/>
        </w:rPr>
        <w:tab/>
        <w:t>International Electrotechnical Commission</w:t>
      </w:r>
    </w:p>
    <w:p w14:paraId="34F3E254" w14:textId="16B39DF0" w:rsidR="00D36C0F" w:rsidRDefault="00D36C0F" w:rsidP="00E22D4B">
      <w:pPr>
        <w:rPr>
          <w:lang w:eastAsia="zh-CN"/>
        </w:rPr>
      </w:pPr>
      <w:ins w:id="17" w:author="USA" w:date="2023-03-07T19:03:00Z">
        <w:r>
          <w:rPr>
            <w:lang w:eastAsia="zh-CN"/>
          </w:rPr>
          <w:t>IEE</w:t>
        </w:r>
      </w:ins>
      <w:ins w:id="18" w:author="USA" w:date="2023-03-07T19:04:00Z">
        <w:r w:rsidR="000E546C">
          <w:rPr>
            <w:lang w:eastAsia="zh-CN"/>
          </w:rPr>
          <w:t>E</w:t>
        </w:r>
      </w:ins>
      <w:ins w:id="19" w:author="USA" w:date="2023-03-07T19:03:00Z">
        <w:r>
          <w:rPr>
            <w:lang w:eastAsia="zh-CN"/>
          </w:rPr>
          <w:tab/>
        </w:r>
      </w:ins>
      <w:ins w:id="20" w:author="USA" w:date="2023-03-07T19:04:00Z">
        <w:r w:rsidR="000E546C">
          <w:rPr>
            <w:lang w:eastAsia="zh-CN"/>
          </w:rPr>
          <w:t>Institute of Electrical and Electronics Engineers</w:t>
        </w:r>
      </w:ins>
    </w:p>
    <w:p w14:paraId="4AAF0FC8" w14:textId="77777777" w:rsidR="00E22D4B" w:rsidRDefault="00E22D4B" w:rsidP="00E22D4B">
      <w:pPr>
        <w:rPr>
          <w:lang w:eastAsia="zh-CN"/>
        </w:rPr>
      </w:pPr>
      <w:r>
        <w:rPr>
          <w:lang w:eastAsia="zh-CN"/>
        </w:rPr>
        <w:t>ISO</w:t>
      </w:r>
      <w:r>
        <w:rPr>
          <w:lang w:eastAsia="zh-CN"/>
        </w:rPr>
        <w:tab/>
        <w:t>International Organization</w:t>
      </w:r>
      <w:r w:rsidRPr="004F3A22">
        <w:rPr>
          <w:lang w:eastAsia="zh-CN"/>
        </w:rPr>
        <w:t xml:space="preserve"> </w:t>
      </w:r>
      <w:r>
        <w:rPr>
          <w:lang w:eastAsia="zh-CN"/>
        </w:rPr>
        <w:t>for Standardization</w:t>
      </w:r>
    </w:p>
    <w:p w14:paraId="38FD37EF" w14:textId="77777777" w:rsidR="00E22D4B" w:rsidRDefault="00E22D4B" w:rsidP="00E22D4B">
      <w:pPr>
        <w:rPr>
          <w:lang w:eastAsia="ko-KR"/>
        </w:rPr>
      </w:pPr>
      <w:r>
        <w:rPr>
          <w:rFonts w:eastAsia="Calibri"/>
        </w:rPr>
        <w:t>ISM</w:t>
      </w:r>
      <w:r>
        <w:rPr>
          <w:rFonts w:eastAsia="Calibri"/>
        </w:rPr>
        <w:tab/>
        <w:t>Industrial, scientific, medical</w:t>
      </w:r>
      <w:r>
        <w:rPr>
          <w:lang w:eastAsia="ko-KR"/>
        </w:rPr>
        <w:t xml:space="preserve"> </w:t>
      </w:r>
    </w:p>
    <w:p w14:paraId="6557A237" w14:textId="77777777" w:rsidR="00E22D4B" w:rsidRPr="00B27045" w:rsidRDefault="00E22D4B" w:rsidP="00E22D4B">
      <w:pPr>
        <w:rPr>
          <w:lang w:val="en-GB"/>
        </w:rPr>
      </w:pPr>
      <w:r>
        <w:rPr>
          <w:lang w:eastAsia="zh-CN"/>
        </w:rPr>
        <w:t>RR</w:t>
      </w:r>
      <w:r>
        <w:rPr>
          <w:lang w:eastAsia="zh-CN"/>
        </w:rPr>
        <w:tab/>
        <w:t>Radio Regulations</w:t>
      </w:r>
    </w:p>
    <w:p w14:paraId="6DF70260" w14:textId="77777777" w:rsidR="00E22D4B" w:rsidRDefault="00E22D4B" w:rsidP="00E22D4B">
      <w:pPr>
        <w:rPr>
          <w:lang w:eastAsia="zh-CN"/>
        </w:rPr>
      </w:pPr>
      <w:r>
        <w:rPr>
          <w:lang w:eastAsia="zh-CN"/>
        </w:rPr>
        <w:t>SAE</w:t>
      </w:r>
      <w:r>
        <w:rPr>
          <w:lang w:eastAsia="zh-CN"/>
        </w:rPr>
        <w:tab/>
        <w:t>Society of Automotive Engineers</w:t>
      </w:r>
    </w:p>
    <w:p w14:paraId="38231A61" w14:textId="77777777" w:rsidR="00E22D4B" w:rsidRDefault="00E22D4B" w:rsidP="00E22D4B">
      <w:r>
        <w:t>SFTSS</w:t>
      </w:r>
      <w:r>
        <w:rPr>
          <w:lang w:eastAsia="zh-CN"/>
        </w:rPr>
        <w:tab/>
        <w:t>S</w:t>
      </w:r>
      <w:r w:rsidRPr="008436B4">
        <w:rPr>
          <w:lang w:eastAsia="zh-CN"/>
        </w:rPr>
        <w:t>tandard frequency and time signal service</w:t>
      </w:r>
    </w:p>
    <w:p w14:paraId="35B7DEAB" w14:textId="77777777" w:rsidR="00E22D4B" w:rsidRDefault="00E22D4B" w:rsidP="00E22D4B">
      <w:r>
        <w:t>WHO</w:t>
      </w:r>
      <w:r>
        <w:tab/>
        <w:t>World Health Organization</w:t>
      </w:r>
    </w:p>
    <w:p w14:paraId="69E62162" w14:textId="77777777" w:rsidR="00E22D4B" w:rsidRDefault="00E22D4B" w:rsidP="00E22D4B">
      <w:pPr>
        <w:rPr>
          <w:lang w:eastAsia="ko-KR"/>
        </w:rPr>
      </w:pPr>
      <w:r w:rsidRPr="00B27045">
        <w:rPr>
          <w:lang w:val="en-GB"/>
        </w:rPr>
        <w:t>WPT</w:t>
      </w:r>
      <w:r w:rsidRPr="00B27045">
        <w:rPr>
          <w:lang w:val="en-GB"/>
        </w:rPr>
        <w:tab/>
      </w:r>
      <w:r>
        <w:rPr>
          <w:lang w:eastAsia="ko-KR"/>
        </w:rPr>
        <w:t>wireless power transmission</w:t>
      </w:r>
    </w:p>
    <w:p w14:paraId="3C9B8F95" w14:textId="77777777" w:rsidR="00E22D4B" w:rsidRDefault="00E22D4B" w:rsidP="00E22D4B">
      <w:pPr>
        <w:rPr>
          <w:lang w:eastAsia="ko-KR"/>
        </w:rPr>
      </w:pPr>
      <w:r w:rsidRPr="00B27045">
        <w:rPr>
          <w:lang w:val="en-GB"/>
        </w:rPr>
        <w:t>WPT-EV</w:t>
      </w:r>
      <w:r w:rsidRPr="00B27045">
        <w:rPr>
          <w:lang w:val="en-GB"/>
        </w:rPr>
        <w:tab/>
      </w:r>
      <w:r>
        <w:rPr>
          <w:lang w:eastAsia="ko-KR"/>
        </w:rPr>
        <w:t xml:space="preserve">Wireless power transmission </w:t>
      </w:r>
      <w:r w:rsidRPr="00282EED">
        <w:rPr>
          <w:lang w:eastAsia="ko-KR"/>
        </w:rPr>
        <w:t xml:space="preserve">for </w:t>
      </w:r>
      <w:r>
        <w:rPr>
          <w:lang w:eastAsia="ko-KR"/>
        </w:rPr>
        <w:t>e</w:t>
      </w:r>
      <w:r w:rsidRPr="00282EED">
        <w:rPr>
          <w:lang w:eastAsia="ko-KR"/>
        </w:rPr>
        <w:t xml:space="preserve">lectric </w:t>
      </w:r>
      <w:r>
        <w:rPr>
          <w:lang w:eastAsia="ko-KR"/>
        </w:rPr>
        <w:t>v</w:t>
      </w:r>
      <w:r w:rsidRPr="00282EED">
        <w:rPr>
          <w:lang w:eastAsia="ko-KR"/>
        </w:rPr>
        <w:t>ehicles</w:t>
      </w:r>
    </w:p>
    <w:p w14:paraId="36E01EF2" w14:textId="0510650A" w:rsidR="00E22D4B" w:rsidRPr="00B27045" w:rsidDel="00D92590" w:rsidRDefault="00E22D4B" w:rsidP="00E22D4B">
      <w:pPr>
        <w:rPr>
          <w:del w:id="21" w:author="USA" w:date="2023-03-07T19:05:00Z"/>
          <w:lang w:val="en-GB"/>
        </w:rPr>
      </w:pPr>
      <w:del w:id="22" w:author="USA" w:date="2023-03-07T19:05:00Z">
        <w:r w:rsidDel="00D92590">
          <w:delText>WRC-19</w:delText>
        </w:r>
        <w:r w:rsidDel="00D92590">
          <w:tab/>
          <w:delText>World Radiocommunication Conference 2019</w:delText>
        </w:r>
      </w:del>
    </w:p>
    <w:p w14:paraId="4F0FFF42" w14:textId="77777777" w:rsidR="00E22D4B" w:rsidRDefault="00E22D4B" w:rsidP="00E22D4B">
      <w:pPr>
        <w:pStyle w:val="Headingb"/>
        <w:rPr>
          <w:rFonts w:eastAsia="SimSun"/>
          <w:lang w:val="en-US"/>
        </w:rPr>
      </w:pPr>
      <w:r>
        <w:rPr>
          <w:rFonts w:eastAsia="SimSun"/>
          <w:lang w:val="en-US"/>
        </w:rPr>
        <w:t>Related ITU Recommendations, Reports</w:t>
      </w:r>
    </w:p>
    <w:p w14:paraId="33C05C8C" w14:textId="77777777" w:rsidR="00E22D4B" w:rsidRDefault="00E22D4B" w:rsidP="00E22D4B">
      <w:pPr>
        <w:rPr>
          <w:lang w:eastAsia="ko-KR"/>
        </w:rPr>
      </w:pPr>
      <w:r>
        <w:rPr>
          <w:rFonts w:eastAsia="Calibri"/>
        </w:rPr>
        <w:t xml:space="preserve">Recommendation ITU-R SM.1056; </w:t>
      </w:r>
      <w:r>
        <w:rPr>
          <w:lang w:eastAsia="ko-KR"/>
        </w:rPr>
        <w:t>Recommendation ITU-R SM.1896</w:t>
      </w:r>
      <w:r>
        <w:rPr>
          <w:rFonts w:eastAsia="Calibri"/>
        </w:rPr>
        <w:t xml:space="preserve">; Recommendation ITU-R SM.2129; </w:t>
      </w:r>
      <w:r>
        <w:rPr>
          <w:lang w:eastAsia="ko-KR"/>
        </w:rPr>
        <w:t>Report ITU-R SM.2153</w:t>
      </w:r>
      <w:r>
        <w:rPr>
          <w:rFonts w:eastAsia="Calibri"/>
        </w:rPr>
        <w:t xml:space="preserve">; Report ITU-R SM.2303; </w:t>
      </w:r>
      <w:r w:rsidRPr="00F82421">
        <w:rPr>
          <w:rFonts w:eastAsia="Calibri"/>
        </w:rPr>
        <w:t>Report ITU</w:t>
      </w:r>
      <w:r>
        <w:rPr>
          <w:rFonts w:eastAsia="Calibri"/>
        </w:rPr>
        <w:noBreakHyphen/>
      </w:r>
      <w:r w:rsidRPr="00F82421">
        <w:rPr>
          <w:rFonts w:eastAsia="Calibri"/>
        </w:rPr>
        <w:t xml:space="preserve">R </w:t>
      </w:r>
      <w:r w:rsidRPr="00C3653B">
        <w:rPr>
          <w:rFonts w:eastAsia="Calibri"/>
        </w:rPr>
        <w:t>SM.2451</w:t>
      </w:r>
      <w:r>
        <w:rPr>
          <w:rFonts w:eastAsia="Calibri"/>
        </w:rPr>
        <w:t>.</w:t>
      </w:r>
    </w:p>
    <w:p w14:paraId="75AB2AF7" w14:textId="77777777" w:rsidR="00E22D4B" w:rsidRDefault="00E22D4B" w:rsidP="00E22D4B">
      <w:pPr>
        <w:pStyle w:val="Normalaftertitle"/>
        <w:keepNext/>
        <w:keepLines/>
        <w:rPr>
          <w:lang w:val="en-US"/>
        </w:rPr>
      </w:pPr>
      <w:r>
        <w:rPr>
          <w:lang w:val="en-US"/>
        </w:rPr>
        <w:t>The ITU Radiocommunication Assembly,</w:t>
      </w:r>
    </w:p>
    <w:p w14:paraId="429C4A34" w14:textId="77777777" w:rsidR="00E22D4B" w:rsidRDefault="00E22D4B" w:rsidP="00E22D4B">
      <w:pPr>
        <w:pStyle w:val="Call"/>
        <w:rPr>
          <w:lang w:val="en-US" w:eastAsia="ko-KR"/>
        </w:rPr>
      </w:pPr>
      <w:r>
        <w:rPr>
          <w:lang w:val="en-US"/>
        </w:rPr>
        <w:t>considering</w:t>
      </w:r>
    </w:p>
    <w:p w14:paraId="00D78C21" w14:textId="77777777" w:rsidR="00E22D4B" w:rsidRDefault="00E22D4B" w:rsidP="00E22D4B">
      <w:pPr>
        <w:keepNext/>
        <w:keepLines/>
        <w:rPr>
          <w:lang w:eastAsia="ko-KR"/>
        </w:rPr>
      </w:pPr>
      <w:r>
        <w:rPr>
          <w:i/>
          <w:iCs/>
          <w:lang w:eastAsia="ko-KR"/>
        </w:rPr>
        <w:t>a)</w:t>
      </w:r>
      <w:r>
        <w:rPr>
          <w:lang w:eastAsia="ko-KR"/>
        </w:rPr>
        <w:tab/>
      </w:r>
      <w:r>
        <w:t>that</w:t>
      </w:r>
      <w:r>
        <w:rPr>
          <w:lang w:eastAsia="ko-KR"/>
        </w:rPr>
        <w:t xml:space="preserve"> wireless power transmission (WPT) is </w:t>
      </w:r>
      <w:r>
        <w:t>define</w:t>
      </w:r>
      <w:r>
        <w:rPr>
          <w:lang w:eastAsia="ko-KR"/>
        </w:rPr>
        <w:t>d as t</w:t>
      </w:r>
      <w:r>
        <w:t>he transmission of power from a power source to an electrical load wirelessly using the electromagnetic field</w:t>
      </w:r>
      <w:r>
        <w:rPr>
          <w:lang w:eastAsia="ko-KR"/>
        </w:rPr>
        <w:t>;</w:t>
      </w:r>
    </w:p>
    <w:p w14:paraId="68277C4B" w14:textId="77777777" w:rsidR="00E22D4B" w:rsidRDefault="00E22D4B" w:rsidP="00E22D4B">
      <w:pPr>
        <w:keepNext/>
        <w:keepLines/>
        <w:rPr>
          <w:lang w:eastAsia="zh-CN"/>
        </w:rPr>
      </w:pPr>
      <w:r>
        <w:rPr>
          <w:i/>
          <w:iCs/>
          <w:lang w:eastAsia="zh-CN"/>
        </w:rPr>
        <w:t>b)</w:t>
      </w:r>
      <w:r>
        <w:rPr>
          <w:lang w:eastAsia="zh-CN"/>
        </w:rPr>
        <w:tab/>
        <w:t xml:space="preserve">that WPT technologies utilize various mechanisms, such as transmission via radio frequency </w:t>
      </w:r>
      <w:r w:rsidRPr="00F27F9A">
        <w:rPr>
          <w:lang w:eastAsia="zh-CN"/>
        </w:rPr>
        <w:t xml:space="preserve">radiated transmissions in the far-field (WPT </w:t>
      </w:r>
      <w:r>
        <w:rPr>
          <w:lang w:eastAsia="zh-CN"/>
        </w:rPr>
        <w:t>beams</w:t>
      </w:r>
      <w:r w:rsidRPr="00F27F9A">
        <w:rPr>
          <w:lang w:eastAsia="zh-CN"/>
        </w:rPr>
        <w:t>) and near-field</w:t>
      </w:r>
      <w:r>
        <w:rPr>
          <w:lang w:eastAsia="zh-CN"/>
        </w:rPr>
        <w:t xml:space="preserve"> inductive, resonant and capacitive coupling</w:t>
      </w:r>
      <w:r w:rsidRPr="00F27F9A">
        <w:rPr>
          <w:lang w:eastAsia="zh-CN"/>
        </w:rPr>
        <w:t xml:space="preserve"> (WPT non-beam)</w:t>
      </w:r>
      <w:r>
        <w:rPr>
          <w:lang w:eastAsia="zh-CN"/>
        </w:rPr>
        <w:t>;</w:t>
      </w:r>
    </w:p>
    <w:p w14:paraId="4DD82CD4" w14:textId="77777777" w:rsidR="00E22D4B" w:rsidRDefault="00E22D4B" w:rsidP="00E22D4B">
      <w:r>
        <w:rPr>
          <w:i/>
          <w:iCs/>
        </w:rPr>
        <w:t>c)</w:t>
      </w:r>
      <w:r>
        <w:tab/>
        <w:t xml:space="preserve">that such </w:t>
      </w:r>
      <w:r>
        <w:rPr>
          <w:lang w:eastAsia="zh-CN"/>
        </w:rPr>
        <w:t>WPT technologies</w:t>
      </w:r>
      <w:r>
        <w:t xml:space="preserve"> </w:t>
      </w:r>
      <w:r w:rsidRPr="00F27F9A">
        <w:t xml:space="preserve">are being considered for </w:t>
      </w:r>
      <w:r>
        <w:t xml:space="preserve">applications </w:t>
      </w:r>
      <w:r w:rsidRPr="00F27F9A">
        <w:t xml:space="preserve">such as </w:t>
      </w:r>
      <w:r>
        <w:t>charging</w:t>
      </w:r>
      <w:r>
        <w:rPr>
          <w:lang w:eastAsia="ko-KR"/>
        </w:rPr>
        <w:t xml:space="preserve"> of electric vehicles</w:t>
      </w:r>
      <w:r>
        <w:t>;</w:t>
      </w:r>
    </w:p>
    <w:p w14:paraId="793C8F50" w14:textId="77777777" w:rsidR="00E22D4B" w:rsidRDefault="00E22D4B" w:rsidP="00E22D4B">
      <w:r>
        <w:rPr>
          <w:i/>
        </w:rPr>
        <w:lastRenderedPageBreak/>
        <w:t>d)</w:t>
      </w:r>
      <w:r>
        <w:tab/>
        <w:t>that WPT standards are currently being developed at national, regional, and international levels;</w:t>
      </w:r>
    </w:p>
    <w:p w14:paraId="2352E926" w14:textId="77777777" w:rsidR="00E22D4B" w:rsidRDefault="00E22D4B" w:rsidP="00E22D4B">
      <w:r>
        <w:rPr>
          <w:i/>
          <w:iCs/>
        </w:rPr>
        <w:t>e)</w:t>
      </w:r>
      <w:r>
        <w:tab/>
        <w:t xml:space="preserve">that </w:t>
      </w:r>
      <w:r>
        <w:rPr>
          <w:lang w:eastAsia="ko-KR"/>
        </w:rPr>
        <w:t>industrial alliances, consortia, and academia</w:t>
      </w:r>
      <w:r>
        <w:t xml:space="preserve"> have investigated several frequency bands for WPT technologies</w:t>
      </w:r>
      <w:r>
        <w:rPr>
          <w:lang w:eastAsia="ko-KR"/>
        </w:rPr>
        <w:t>, including; 19</w:t>
      </w:r>
      <w:r>
        <w:rPr>
          <w:lang w:eastAsia="ko-KR"/>
        </w:rPr>
        <w:noBreakHyphen/>
        <w:t>21 kHz and 55</w:t>
      </w:r>
      <w:r>
        <w:rPr>
          <w:lang w:eastAsia="ko-KR"/>
        </w:rPr>
        <w:noBreakHyphen/>
        <w:t xml:space="preserve">65 kHz for the shaped magnetic field in resonance for electric vehicles, </w:t>
      </w:r>
      <w:ins w:id="23" w:author="USA" w:date="2023-02-24T18:16:00Z">
        <w:r w:rsidR="00030964">
          <w:rPr>
            <w:lang w:eastAsia="ko-KR"/>
          </w:rPr>
          <w:t xml:space="preserve">22-25 kHz and </w:t>
        </w:r>
      </w:ins>
      <w:r>
        <w:rPr>
          <w:lang w:eastAsia="ko-KR"/>
        </w:rPr>
        <w:t>79</w:t>
      </w:r>
      <w:r>
        <w:rPr>
          <w:lang w:eastAsia="ko-KR"/>
        </w:rPr>
        <w:noBreakHyphen/>
        <w:t xml:space="preserve">90 kHz for </w:t>
      </w:r>
      <w:r>
        <w:rPr>
          <w:lang w:eastAsia="ja-JP"/>
        </w:rPr>
        <w:t>magnetic resonant technology for electric vehicles</w:t>
      </w:r>
      <w:r>
        <w:t>;</w:t>
      </w:r>
    </w:p>
    <w:p w14:paraId="3EC71EA9" w14:textId="77777777" w:rsidR="00E22D4B" w:rsidRDefault="00E22D4B" w:rsidP="00E22D4B">
      <w:pPr>
        <w:keepLines/>
        <w:rPr>
          <w:i/>
        </w:rPr>
      </w:pPr>
      <w:r>
        <w:rPr>
          <w:i/>
        </w:rPr>
        <w:t>f)</w:t>
      </w:r>
      <w:r w:rsidRPr="00F27F9A">
        <w:tab/>
        <w:t xml:space="preserve">that for the purpose of WPT studies the </w:t>
      </w:r>
      <w:r>
        <w:t>s</w:t>
      </w:r>
      <w:r w:rsidRPr="00F27F9A">
        <w:t xml:space="preserve">tandard </w:t>
      </w:r>
      <w:r>
        <w:t>f</w:t>
      </w:r>
      <w:r w:rsidRPr="00F27F9A">
        <w:t xml:space="preserve">requency and </w:t>
      </w:r>
      <w:r>
        <w:t>t</w:t>
      </w:r>
      <w:r w:rsidRPr="00F27F9A">
        <w:t xml:space="preserve">ime </w:t>
      </w:r>
      <w:r>
        <w:t>s</w:t>
      </w:r>
      <w:r w:rsidRPr="00F27F9A">
        <w:t xml:space="preserve">ignal and the </w:t>
      </w:r>
      <w:r>
        <w:t>r</w:t>
      </w:r>
      <w:r w:rsidRPr="00F27F9A">
        <w:t xml:space="preserve">adio </w:t>
      </w:r>
      <w:r>
        <w:t>a</w:t>
      </w:r>
      <w:r w:rsidRPr="00F27F9A">
        <w:t xml:space="preserve">stronomy </w:t>
      </w:r>
      <w:r>
        <w:t>s</w:t>
      </w:r>
      <w:r w:rsidRPr="00F27F9A">
        <w:t>ervices are to be treated as radiocommunication service;</w:t>
      </w:r>
    </w:p>
    <w:p w14:paraId="77F01AA6" w14:textId="77777777" w:rsidR="00E22D4B" w:rsidRDefault="00E22D4B" w:rsidP="00E22D4B">
      <w:pPr>
        <w:keepLines/>
      </w:pPr>
      <w:r>
        <w:rPr>
          <w:i/>
        </w:rPr>
        <w:t>g)</w:t>
      </w:r>
      <w:r>
        <w:tab/>
        <w:t xml:space="preserve">that studies have been </w:t>
      </w:r>
      <w:r w:rsidRPr="00F27F9A">
        <w:t xml:space="preserve">conducted </w:t>
      </w:r>
      <w:r>
        <w:t xml:space="preserve">on the impact of </w:t>
      </w:r>
      <w:r w:rsidRPr="00F27F9A">
        <w:t xml:space="preserve">non-beam </w:t>
      </w:r>
      <w:r>
        <w:t xml:space="preserve">WPT to radiocommunication services in the bands </w:t>
      </w:r>
      <w:r w:rsidRPr="00F27F9A">
        <w:t xml:space="preserve">19-21 kHz, 55-57 kHz, 63-65 kHz and </w:t>
      </w:r>
      <w:r>
        <w:t>79</w:t>
      </w:r>
      <w:r>
        <w:noBreakHyphen/>
        <w:t>90 kHz;</w:t>
      </w:r>
    </w:p>
    <w:p w14:paraId="513B49AA" w14:textId="77777777" w:rsidR="00E22D4B" w:rsidRDefault="00E22D4B" w:rsidP="00E22D4B">
      <w:r>
        <w:rPr>
          <w:i/>
          <w:iCs/>
          <w:lang w:eastAsia="ko-KR"/>
        </w:rPr>
        <w:t>h)</w:t>
      </w:r>
      <w:r>
        <w:rPr>
          <w:rFonts w:cs="Arial"/>
          <w:lang w:eastAsia="ko-KR"/>
        </w:rPr>
        <w:tab/>
      </w:r>
      <w:r>
        <w:rPr>
          <w:lang w:eastAsia="ko-KR"/>
        </w:rPr>
        <w:t xml:space="preserve">that as </w:t>
      </w:r>
      <w:r w:rsidRPr="00F27F9A">
        <w:rPr>
          <w:lang w:eastAsia="ko-KR"/>
        </w:rPr>
        <w:t>more</w:t>
      </w:r>
      <w:r>
        <w:rPr>
          <w:lang w:eastAsia="ko-KR"/>
        </w:rPr>
        <w:t xml:space="preserve"> WPT devices </w:t>
      </w:r>
      <w:r w:rsidRPr="00F27F9A">
        <w:rPr>
          <w:lang w:eastAsia="ko-KR"/>
        </w:rPr>
        <w:t xml:space="preserve">proliferate globally, </w:t>
      </w:r>
      <w:r>
        <w:t xml:space="preserve">the use of WPT technologies may have an impact on radiocommunication services including the </w:t>
      </w:r>
      <w:r>
        <w:rPr>
          <w:lang w:eastAsia="zh-CN"/>
        </w:rPr>
        <w:t>standard frequency and time signal service</w:t>
      </w:r>
      <w:r>
        <w:t xml:space="preserve"> and the radio astronomy service</w:t>
      </w:r>
      <w:r w:rsidRPr="00F27F9A">
        <w:t>, WPT must not cause harmful interference to radio communication services</w:t>
      </w:r>
      <w:r>
        <w:t>;</w:t>
      </w:r>
    </w:p>
    <w:p w14:paraId="6A85E63B" w14:textId="77777777" w:rsidR="00E22D4B" w:rsidRDefault="00E22D4B" w:rsidP="00E22D4B">
      <w:r>
        <w:rPr>
          <w:i/>
        </w:rPr>
        <w:t>i)</w:t>
      </w:r>
      <w:r>
        <w:tab/>
        <w:t xml:space="preserve">that to mitigate the impact of WPT devices on the operation of radiocommunication services some solutions utilize frequency bands designated for </w:t>
      </w:r>
      <w:r>
        <w:rPr>
          <w:lang w:eastAsia="ko-KR"/>
        </w:rPr>
        <w:t>industrial, scientific, medical (</w:t>
      </w:r>
      <w:r>
        <w:t>ISM) applications,</w:t>
      </w:r>
    </w:p>
    <w:p w14:paraId="2DDE5FB8" w14:textId="77777777" w:rsidR="00E22D4B" w:rsidRDefault="00E22D4B" w:rsidP="00E22D4B">
      <w:pPr>
        <w:pStyle w:val="Call"/>
        <w:rPr>
          <w:lang w:val="en-US" w:eastAsia="zh-CN"/>
        </w:rPr>
      </w:pPr>
      <w:r>
        <w:rPr>
          <w:lang w:val="en-US" w:eastAsia="zh-CN"/>
        </w:rPr>
        <w:t>recognizing</w:t>
      </w:r>
    </w:p>
    <w:p w14:paraId="470ADA1A" w14:textId="77777777" w:rsidR="00E22D4B" w:rsidRDefault="00E22D4B" w:rsidP="00E22D4B">
      <w:pPr>
        <w:rPr>
          <w:lang w:eastAsia="zh-CN"/>
        </w:rPr>
      </w:pPr>
      <w:r>
        <w:rPr>
          <w:i/>
          <w:lang w:eastAsia="zh-CN"/>
        </w:rPr>
        <w:t>a)</w:t>
      </w:r>
      <w:r>
        <w:rPr>
          <w:lang w:eastAsia="zh-CN"/>
        </w:rPr>
        <w:tab/>
        <w:t xml:space="preserve">that WPT </w:t>
      </w:r>
      <w:r w:rsidRPr="00F27F9A">
        <w:rPr>
          <w:lang w:eastAsia="zh-CN"/>
        </w:rPr>
        <w:t xml:space="preserve">is not a radiocommunication service and </w:t>
      </w:r>
      <w:r>
        <w:rPr>
          <w:lang w:eastAsia="zh-CN"/>
        </w:rPr>
        <w:t>has no status in the Radio Regulations (RR)</w:t>
      </w:r>
      <w:r w:rsidRPr="00F27F9A">
        <w:rPr>
          <w:lang w:eastAsia="zh-CN"/>
        </w:rPr>
        <w:t xml:space="preserve">, but may be regarded as subject to </w:t>
      </w:r>
      <w:r>
        <w:rPr>
          <w:lang w:eastAsia="zh-CN"/>
        </w:rPr>
        <w:t xml:space="preserve">RR </w:t>
      </w:r>
      <w:r w:rsidRPr="00F27F9A">
        <w:rPr>
          <w:lang w:eastAsia="zh-CN"/>
        </w:rPr>
        <w:t xml:space="preserve">Nos </w:t>
      </w:r>
      <w:r w:rsidRPr="00F23627">
        <w:rPr>
          <w:b/>
          <w:lang w:eastAsia="zh-CN"/>
        </w:rPr>
        <w:t>15.12</w:t>
      </w:r>
      <w:r w:rsidRPr="00F27F9A">
        <w:rPr>
          <w:lang w:eastAsia="zh-CN"/>
        </w:rPr>
        <w:t xml:space="preserve"> or </w:t>
      </w:r>
      <w:r w:rsidRPr="00F23627">
        <w:rPr>
          <w:b/>
          <w:lang w:eastAsia="zh-CN"/>
        </w:rPr>
        <w:t>15.13</w:t>
      </w:r>
      <w:r w:rsidRPr="00F27F9A">
        <w:rPr>
          <w:lang w:eastAsia="zh-CN"/>
        </w:rPr>
        <w:t xml:space="preserve"> as the case may be</w:t>
      </w:r>
      <w:r>
        <w:rPr>
          <w:lang w:eastAsia="zh-CN"/>
        </w:rPr>
        <w:t xml:space="preserve">; </w:t>
      </w:r>
    </w:p>
    <w:p w14:paraId="065E037F" w14:textId="77777777" w:rsidR="00E22D4B" w:rsidRDefault="00E22D4B" w:rsidP="00E22D4B">
      <w:pPr>
        <w:rPr>
          <w:lang w:eastAsia="zh-CN"/>
        </w:rPr>
      </w:pPr>
      <w:r w:rsidRPr="00B27045">
        <w:rPr>
          <w:i/>
          <w:lang w:eastAsia="zh-CN"/>
        </w:rPr>
        <w:t>b)</w:t>
      </w:r>
      <w:r w:rsidRPr="00F27F9A">
        <w:rPr>
          <w:lang w:eastAsia="zh-CN"/>
        </w:rPr>
        <w:tab/>
        <w:t>that the criteria to protect various radiocommunication services from harmful interference are specified in existing ITU-R Recommendations;</w:t>
      </w:r>
      <w:r>
        <w:rPr>
          <w:lang w:eastAsia="zh-CN"/>
        </w:rPr>
        <w:t xml:space="preserve"> </w:t>
      </w:r>
    </w:p>
    <w:p w14:paraId="5FB8CFC3" w14:textId="77777777" w:rsidR="00E22D4B" w:rsidRDefault="00E22D4B" w:rsidP="00E22D4B">
      <w:pPr>
        <w:rPr>
          <w:lang w:eastAsia="ko-KR"/>
        </w:rPr>
      </w:pPr>
      <w:r>
        <w:rPr>
          <w:i/>
          <w:lang w:eastAsia="zh-CN"/>
        </w:rPr>
        <w:t>c)</w:t>
      </w:r>
      <w:r>
        <w:rPr>
          <w:lang w:eastAsia="zh-CN"/>
        </w:rPr>
        <w:tab/>
        <w:t xml:space="preserve">that both consumers and manufacturers </w:t>
      </w:r>
      <w:r w:rsidRPr="00F27F9A">
        <w:rPr>
          <w:lang w:eastAsia="zh-CN"/>
        </w:rPr>
        <w:t>may</w:t>
      </w:r>
      <w:r>
        <w:rPr>
          <w:lang w:eastAsia="zh-CN"/>
        </w:rPr>
        <w:t xml:space="preserve"> benefit from </w:t>
      </w:r>
      <w:r w:rsidRPr="00F27F9A">
        <w:rPr>
          <w:lang w:eastAsia="zh-CN"/>
        </w:rPr>
        <w:t xml:space="preserve">harmonized frequency ranges and technical conditions </w:t>
      </w:r>
      <w:r>
        <w:rPr>
          <w:lang w:eastAsia="zh-CN"/>
        </w:rPr>
        <w:t>WPT technologies;</w:t>
      </w:r>
    </w:p>
    <w:p w14:paraId="5007679F" w14:textId="77777777" w:rsidR="00E22D4B" w:rsidRDefault="00E22D4B" w:rsidP="00E22D4B">
      <w:pPr>
        <w:rPr>
          <w:lang w:eastAsia="ko-KR"/>
        </w:rPr>
      </w:pPr>
      <w:r>
        <w:rPr>
          <w:i/>
          <w:iCs/>
          <w:lang w:eastAsia="ko-KR"/>
        </w:rPr>
        <w:t>d)</w:t>
      </w:r>
      <w:r>
        <w:rPr>
          <w:i/>
          <w:iCs/>
          <w:lang w:eastAsia="ko-KR"/>
        </w:rPr>
        <w:tab/>
      </w:r>
      <w:r>
        <w:rPr>
          <w:lang w:eastAsia="ko-KR"/>
        </w:rPr>
        <w:t>that some Administrations classify the non-beam WPT energy transfer as an ISM application, even for operation outside bands designated for ISM use;</w:t>
      </w:r>
    </w:p>
    <w:p w14:paraId="471F1B4C" w14:textId="77777777" w:rsidR="00E22D4B" w:rsidRDefault="00E22D4B" w:rsidP="00E22D4B">
      <w:pPr>
        <w:rPr>
          <w:i/>
          <w:iCs/>
          <w:lang w:eastAsia="ko-KR"/>
        </w:rPr>
      </w:pPr>
      <w:r>
        <w:rPr>
          <w:i/>
          <w:iCs/>
          <w:lang w:eastAsia="ko-KR"/>
        </w:rPr>
        <w:t>e</w:t>
      </w:r>
      <w:r w:rsidRPr="0023390B">
        <w:rPr>
          <w:i/>
          <w:lang w:eastAsia="ko-KR"/>
        </w:rPr>
        <w:t>)</w:t>
      </w:r>
      <w:r>
        <w:rPr>
          <w:lang w:eastAsia="ko-KR"/>
        </w:rPr>
        <w:tab/>
        <w:t xml:space="preserve">that some Administrations classify non-beam WPT systems as </w:t>
      </w:r>
      <w:r w:rsidRPr="00E439C6">
        <w:rPr>
          <w:lang w:eastAsia="ko-KR"/>
        </w:rPr>
        <w:t xml:space="preserve">radio application such as </w:t>
      </w:r>
      <w:r>
        <w:rPr>
          <w:lang w:eastAsia="ko-KR"/>
        </w:rPr>
        <w:t>short-range devices;</w:t>
      </w:r>
    </w:p>
    <w:p w14:paraId="0F6718F7" w14:textId="77777777" w:rsidR="00E22D4B" w:rsidRDefault="00E22D4B" w:rsidP="00E22D4B">
      <w:pPr>
        <w:rPr>
          <w:lang w:eastAsia="ko-KR"/>
        </w:rPr>
      </w:pPr>
      <w:r>
        <w:rPr>
          <w:i/>
          <w:iCs/>
          <w:lang w:eastAsia="ko-KR"/>
        </w:rPr>
        <w:t>f)</w:t>
      </w:r>
      <w:r>
        <w:rPr>
          <w:lang w:eastAsia="ko-KR"/>
        </w:rPr>
        <w:tab/>
        <w:t>that some non-ISM bands are taken into consideration for the global or regional harmonized use of specific WPT applications;</w:t>
      </w:r>
    </w:p>
    <w:p w14:paraId="013573DB" w14:textId="77777777" w:rsidR="00E22D4B" w:rsidRDefault="00E22D4B" w:rsidP="00E22D4B">
      <w:pPr>
        <w:rPr>
          <w:lang w:eastAsia="ko-KR"/>
        </w:rPr>
      </w:pPr>
      <w:r>
        <w:rPr>
          <w:i/>
          <w:iCs/>
          <w:lang w:eastAsia="ko-KR"/>
        </w:rPr>
        <w:t>g)</w:t>
      </w:r>
      <w:r>
        <w:rPr>
          <w:i/>
          <w:iCs/>
          <w:lang w:eastAsia="ko-KR"/>
        </w:rPr>
        <w:tab/>
      </w:r>
      <w:r>
        <w:rPr>
          <w:lang w:eastAsia="ko-KR"/>
        </w:rPr>
        <w:t xml:space="preserve">that the WPT energy transfer can be treated separately from data </w:t>
      </w:r>
      <w:r>
        <w:t xml:space="preserve">communications, especially when the receiving device receives data communications at a frequency </w:t>
      </w:r>
      <w:r w:rsidRPr="00BD4CBB">
        <w:t>different from that for</w:t>
      </w:r>
      <w:r>
        <w:t xml:space="preserve"> the energy transfer</w:t>
      </w:r>
      <w:r>
        <w:rPr>
          <w:lang w:eastAsia="ko-KR"/>
        </w:rPr>
        <w:t xml:space="preserve">; </w:t>
      </w:r>
    </w:p>
    <w:p w14:paraId="7AAA4DE7" w14:textId="77777777" w:rsidR="00E22D4B" w:rsidRDefault="00E22D4B" w:rsidP="00E22D4B">
      <w:pPr>
        <w:rPr>
          <w:i/>
          <w:iCs/>
          <w:lang w:eastAsia="ko-KR"/>
        </w:rPr>
      </w:pPr>
      <w:r>
        <w:rPr>
          <w:i/>
          <w:iCs/>
          <w:lang w:eastAsia="ko-KR"/>
        </w:rPr>
        <w:t>h)</w:t>
      </w:r>
      <w:r>
        <w:rPr>
          <w:i/>
          <w:iCs/>
          <w:lang w:eastAsia="ko-KR"/>
        </w:rPr>
        <w:tab/>
      </w:r>
      <w:r>
        <w:rPr>
          <w:lang w:eastAsia="ko-KR"/>
        </w:rPr>
        <w:t xml:space="preserve">that </w:t>
      </w:r>
      <w:r>
        <w:t>in the absence of a load,</w:t>
      </w:r>
      <w:r>
        <w:rPr>
          <w:lang w:eastAsia="ko-KR"/>
        </w:rPr>
        <w:t xml:space="preserve"> the WPT-EV does not transmit</w:t>
      </w:r>
      <w:r>
        <w:t xml:space="preserve">; </w:t>
      </w:r>
    </w:p>
    <w:p w14:paraId="727BA3B5" w14:textId="77777777" w:rsidR="00E22D4B" w:rsidRDefault="00E22D4B" w:rsidP="00E22D4B">
      <w:pPr>
        <w:rPr>
          <w:lang w:eastAsia="ko-KR"/>
        </w:rPr>
      </w:pPr>
      <w:r>
        <w:rPr>
          <w:i/>
          <w:iCs/>
          <w:lang w:eastAsia="ko-KR"/>
        </w:rPr>
        <w:t>i</w:t>
      </w:r>
      <w:r w:rsidRPr="0023390B">
        <w:rPr>
          <w:i/>
          <w:lang w:eastAsia="ko-KR"/>
        </w:rPr>
        <w:t>)</w:t>
      </w:r>
      <w:r>
        <w:rPr>
          <w:lang w:eastAsia="ko-KR"/>
        </w:rPr>
        <w:tab/>
        <w:t xml:space="preserve">that for </w:t>
      </w:r>
      <w:r w:rsidRPr="00F27F9A">
        <w:rPr>
          <w:lang w:eastAsia="ko-KR"/>
        </w:rPr>
        <w:t xml:space="preserve">non-beam </w:t>
      </w:r>
      <w:r>
        <w:rPr>
          <w:lang w:eastAsia="ko-KR"/>
        </w:rPr>
        <w:t>WPT</w:t>
      </w:r>
      <w:r w:rsidRPr="00F27F9A">
        <w:rPr>
          <w:lang w:eastAsia="ko-KR"/>
        </w:rPr>
        <w:t>-EV</w:t>
      </w:r>
      <w:r>
        <w:rPr>
          <w:lang w:eastAsia="ko-KR"/>
        </w:rPr>
        <w:t xml:space="preserve">, the radiated power is much lower than RF power transferred. Most power is transferred to the receiver through mechanisms such as capacitive, resonant and inductive coupling; </w:t>
      </w:r>
    </w:p>
    <w:p w14:paraId="0C4447D3" w14:textId="77777777" w:rsidR="00E22D4B" w:rsidRPr="00F27F9A" w:rsidRDefault="00E22D4B" w:rsidP="00E22D4B">
      <w:pPr>
        <w:rPr>
          <w:lang w:eastAsia="ko-KR"/>
        </w:rPr>
      </w:pPr>
      <w:r>
        <w:rPr>
          <w:i/>
          <w:iCs/>
          <w:lang w:eastAsia="ko-KR"/>
        </w:rPr>
        <w:t>j</w:t>
      </w:r>
      <w:r w:rsidRPr="00B27045">
        <w:rPr>
          <w:i/>
          <w:iCs/>
          <w:lang w:eastAsia="ko-KR"/>
        </w:rPr>
        <w:t>)</w:t>
      </w:r>
      <w:r w:rsidRPr="00F27F9A">
        <w:rPr>
          <w:lang w:eastAsia="ko-KR"/>
        </w:rPr>
        <w:tab/>
        <w:t>that Recommendation ITU-R SM.1056 on the limitation of radiation from ISM equipment recommends that admin</w:t>
      </w:r>
      <w:r>
        <w:rPr>
          <w:lang w:eastAsia="ko-KR"/>
        </w:rPr>
        <w:t>i</w:t>
      </w:r>
      <w:r w:rsidRPr="00F27F9A">
        <w:rPr>
          <w:lang w:eastAsia="ko-KR"/>
        </w:rPr>
        <w:t>strations consider the use of the latest edition of CISPR publication 11. These limits do not necessarily protect radiocommunication services</w:t>
      </w:r>
      <w:r>
        <w:rPr>
          <w:lang w:eastAsia="ko-KR"/>
        </w:rPr>
        <w:t>,</w:t>
      </w:r>
    </w:p>
    <w:p w14:paraId="328420E0" w14:textId="77777777" w:rsidR="00E22D4B" w:rsidRDefault="00E22D4B" w:rsidP="00E22D4B">
      <w:pPr>
        <w:pStyle w:val="Call"/>
        <w:rPr>
          <w:lang w:val="en-US"/>
        </w:rPr>
      </w:pPr>
      <w:r>
        <w:rPr>
          <w:lang w:val="en-US"/>
        </w:rPr>
        <w:t>noting</w:t>
      </w:r>
    </w:p>
    <w:p w14:paraId="11EE0632" w14:textId="764F6104" w:rsidR="00E22D4B" w:rsidRDefault="00E22D4B" w:rsidP="00E22D4B">
      <w:pPr>
        <w:rPr>
          <w:lang w:eastAsia="zh-CN"/>
        </w:rPr>
      </w:pPr>
      <w:r>
        <w:rPr>
          <w:i/>
          <w:iCs/>
          <w:lang w:eastAsia="zh-CN"/>
        </w:rPr>
        <w:t>a)</w:t>
      </w:r>
      <w:r>
        <w:rPr>
          <w:lang w:eastAsia="zh-CN"/>
        </w:rPr>
        <w:tab/>
        <w:t xml:space="preserve">that the </w:t>
      </w:r>
      <w:r w:rsidRPr="008436B4">
        <w:rPr>
          <w:lang w:eastAsia="zh-CN"/>
        </w:rPr>
        <w:t xml:space="preserve">IEC TC 69 published </w:t>
      </w:r>
      <w:r>
        <w:rPr>
          <w:lang w:eastAsia="zh-CN"/>
        </w:rPr>
        <w:t xml:space="preserve">IEC </w:t>
      </w:r>
      <w:r w:rsidRPr="008436B4">
        <w:rPr>
          <w:lang w:eastAsia="zh-CN"/>
        </w:rPr>
        <w:t>International Standard (IS)</w:t>
      </w:r>
      <w:r>
        <w:rPr>
          <w:lang w:eastAsia="zh-CN"/>
        </w:rPr>
        <w:t xml:space="preserve"> 61980</w:t>
      </w:r>
      <w:r w:rsidRPr="008436B4">
        <w:rPr>
          <w:lang w:eastAsia="zh-CN"/>
        </w:rPr>
        <w:t xml:space="preserve">-1 on general requirement of electric vehicle wireless power transfer systems, is </w:t>
      </w:r>
      <w:del w:id="24" w:author="USA" w:date="2023-03-07T19:07:00Z">
        <w:r w:rsidRPr="008436B4" w:rsidDel="001D5407">
          <w:rPr>
            <w:lang w:eastAsia="zh-CN"/>
          </w:rPr>
          <w:delText xml:space="preserve">developing </w:delText>
        </w:r>
      </w:del>
      <w:ins w:id="25" w:author="USA" w:date="2023-03-07T19:07:00Z">
        <w:r w:rsidR="001D5407">
          <w:rPr>
            <w:lang w:eastAsia="zh-CN"/>
          </w:rPr>
          <w:t>publishing</w:t>
        </w:r>
        <w:r w:rsidR="001D5407" w:rsidRPr="008436B4">
          <w:rPr>
            <w:lang w:eastAsia="zh-CN"/>
          </w:rPr>
          <w:t xml:space="preserve"> </w:t>
        </w:r>
      </w:ins>
      <w:r w:rsidRPr="008436B4">
        <w:rPr>
          <w:lang w:eastAsia="zh-CN"/>
        </w:rPr>
        <w:t xml:space="preserve">IEC </w:t>
      </w:r>
      <w:del w:id="26" w:author="USA" w:date="2023-02-24T18:19:00Z">
        <w:r w:rsidRPr="008436B4" w:rsidDel="00977343">
          <w:rPr>
            <w:lang w:eastAsia="zh-CN"/>
          </w:rPr>
          <w:delText xml:space="preserve">Technical Specifications (TS) and </w:delText>
        </w:r>
      </w:del>
      <w:r w:rsidRPr="008436B4">
        <w:rPr>
          <w:lang w:eastAsia="zh-CN"/>
        </w:rPr>
        <w:t xml:space="preserve">IS 61980-2 on communication and control of electric vehicle wireless power transfer systems </w:t>
      </w:r>
      <w:ins w:id="27" w:author="USA" w:date="2023-04-10T10:35:00Z">
        <w:r w:rsidR="008069A7">
          <w:rPr>
            <w:lang w:eastAsia="zh-CN"/>
          </w:rPr>
          <w:t>in</w:t>
        </w:r>
      </w:ins>
      <w:del w:id="28" w:author="USA" w:date="2023-04-10T10:35:00Z">
        <w:r w:rsidRPr="008436B4" w:rsidDel="008069A7">
          <w:rPr>
            <w:lang w:eastAsia="zh-CN"/>
          </w:rPr>
          <w:delText>b</w:delText>
        </w:r>
      </w:del>
      <w:del w:id="29" w:author="USA" w:date="2023-04-10T10:34:00Z">
        <w:r w:rsidRPr="008436B4" w:rsidDel="008069A7">
          <w:rPr>
            <w:lang w:eastAsia="zh-CN"/>
          </w:rPr>
          <w:delText>y</w:delText>
        </w:r>
      </w:del>
      <w:r w:rsidRPr="008436B4">
        <w:rPr>
          <w:lang w:eastAsia="zh-CN"/>
        </w:rPr>
        <w:t xml:space="preserve"> </w:t>
      </w:r>
      <w:del w:id="30" w:author="USA" w:date="2023-02-24T18:20:00Z">
        <w:r w:rsidRPr="008436B4" w:rsidDel="00977343">
          <w:rPr>
            <w:lang w:eastAsia="zh-CN"/>
          </w:rPr>
          <w:delText>2019 and 2020 respectively</w:delText>
        </w:r>
      </w:del>
      <w:ins w:id="31" w:author="USA" w:date="2023-02-24T18:20:00Z">
        <w:r w:rsidR="00977343">
          <w:rPr>
            <w:lang w:eastAsia="zh-CN"/>
          </w:rPr>
          <w:t>2023</w:t>
        </w:r>
      </w:ins>
      <w:r w:rsidRPr="008436B4">
        <w:rPr>
          <w:lang w:eastAsia="zh-CN"/>
        </w:rPr>
        <w:t xml:space="preserve">, and </w:t>
      </w:r>
      <w:del w:id="32" w:author="USA" w:date="2023-02-24T18:20:00Z">
        <w:r w:rsidRPr="008436B4" w:rsidDel="00977343">
          <w:rPr>
            <w:lang w:eastAsia="zh-CN"/>
          </w:rPr>
          <w:delText>is developing</w:delText>
        </w:r>
      </w:del>
      <w:ins w:id="33" w:author="USA" w:date="2023-02-24T18:20:00Z">
        <w:r w:rsidR="00977343">
          <w:rPr>
            <w:lang w:eastAsia="zh-CN"/>
          </w:rPr>
          <w:t>published</w:t>
        </w:r>
      </w:ins>
      <w:r w:rsidRPr="008436B4">
        <w:rPr>
          <w:lang w:eastAsia="zh-CN"/>
        </w:rPr>
        <w:t xml:space="preserve"> IEC</w:t>
      </w:r>
      <w:ins w:id="34" w:author="USA" w:date="2023-02-27T09:04:00Z">
        <w:r w:rsidR="0074380E">
          <w:rPr>
            <w:lang w:eastAsia="zh-CN"/>
          </w:rPr>
          <w:t xml:space="preserve"> </w:t>
        </w:r>
      </w:ins>
      <w:del w:id="35" w:author="USA" w:date="2023-02-24T18:20:00Z">
        <w:r w:rsidRPr="008436B4" w:rsidDel="00CC38C6">
          <w:rPr>
            <w:lang w:eastAsia="zh-CN"/>
          </w:rPr>
          <w:delText xml:space="preserve"> </w:delText>
        </w:r>
        <w:r w:rsidRPr="008436B4" w:rsidDel="00E24E48">
          <w:rPr>
            <w:lang w:eastAsia="zh-CN"/>
          </w:rPr>
          <w:delText xml:space="preserve">TS and </w:delText>
        </w:r>
      </w:del>
      <w:r w:rsidRPr="008436B4">
        <w:rPr>
          <w:lang w:eastAsia="zh-CN"/>
        </w:rPr>
        <w:t>IS 61980-3 on specific requirements for the magnetic field power transfer systems of electric vehicle wir</w:t>
      </w:r>
      <w:r>
        <w:rPr>
          <w:lang w:eastAsia="zh-CN"/>
        </w:rPr>
        <w:t>e</w:t>
      </w:r>
      <w:r w:rsidRPr="008436B4">
        <w:rPr>
          <w:lang w:eastAsia="zh-CN"/>
        </w:rPr>
        <w:t>less power transfer systems</w:t>
      </w:r>
      <w:del w:id="36" w:author="USA" w:date="2023-02-24T18:21:00Z">
        <w:r w:rsidRPr="008436B4" w:rsidDel="00CC38C6">
          <w:rPr>
            <w:lang w:eastAsia="zh-CN"/>
          </w:rPr>
          <w:delText xml:space="preserve"> by 2019 and 2020 respectively</w:delText>
        </w:r>
      </w:del>
      <w:r w:rsidRPr="008436B4">
        <w:rPr>
          <w:lang w:eastAsia="zh-CN"/>
        </w:rPr>
        <w:t>;</w:t>
      </w:r>
    </w:p>
    <w:p w14:paraId="73707750" w14:textId="77777777" w:rsidR="00E22D4B" w:rsidRDefault="00E22D4B" w:rsidP="00E22D4B">
      <w:pPr>
        <w:rPr>
          <w:lang w:eastAsia="zh-CN"/>
        </w:rPr>
      </w:pPr>
      <w:r w:rsidRPr="00B27045">
        <w:rPr>
          <w:i/>
          <w:iCs/>
          <w:lang w:eastAsia="zh-CN"/>
        </w:rPr>
        <w:t>b)</w:t>
      </w:r>
      <w:r w:rsidRPr="008436B4">
        <w:rPr>
          <w:lang w:eastAsia="zh-CN"/>
        </w:rPr>
        <w:tab/>
        <w:t>that the</w:t>
      </w:r>
      <w:r>
        <w:rPr>
          <w:lang w:eastAsia="zh-CN"/>
        </w:rPr>
        <w:t xml:space="preserve"> International Organization </w:t>
      </w:r>
      <w:r w:rsidRPr="008436B4">
        <w:rPr>
          <w:lang w:eastAsia="zh-CN"/>
        </w:rPr>
        <w:t>for Standardi</w:t>
      </w:r>
      <w:r>
        <w:rPr>
          <w:lang w:eastAsia="zh-CN"/>
        </w:rPr>
        <w:t>z</w:t>
      </w:r>
      <w:r w:rsidRPr="008436B4">
        <w:rPr>
          <w:lang w:eastAsia="zh-CN"/>
        </w:rPr>
        <w:t xml:space="preserve">ation </w:t>
      </w:r>
      <w:r>
        <w:rPr>
          <w:lang w:eastAsia="zh-CN"/>
        </w:rPr>
        <w:t>(ISO</w:t>
      </w:r>
      <w:r w:rsidRPr="008436B4">
        <w:rPr>
          <w:lang w:eastAsia="zh-CN"/>
        </w:rPr>
        <w:t>/TC22/SC37</w:t>
      </w:r>
      <w:r>
        <w:rPr>
          <w:lang w:eastAsia="zh-CN"/>
        </w:rPr>
        <w:t xml:space="preserve">) </w:t>
      </w:r>
      <w:del w:id="37" w:author="USA" w:date="2023-02-24T18:21:00Z">
        <w:r w:rsidRPr="008436B4" w:rsidDel="00CC38C6">
          <w:rPr>
            <w:lang w:eastAsia="zh-CN"/>
          </w:rPr>
          <w:delText>is developing</w:delText>
        </w:r>
      </w:del>
      <w:ins w:id="38" w:author="USA" w:date="2023-02-24T18:21:00Z">
        <w:r w:rsidR="00CC38C6">
          <w:rPr>
            <w:lang w:eastAsia="zh-CN"/>
          </w:rPr>
          <w:t>published</w:t>
        </w:r>
      </w:ins>
      <w:r w:rsidRPr="008436B4">
        <w:rPr>
          <w:lang w:eastAsia="zh-CN"/>
        </w:rPr>
        <w:t xml:space="preserve"> ISO International Standard (IS)</w:t>
      </w:r>
      <w:r>
        <w:rPr>
          <w:lang w:eastAsia="zh-CN"/>
        </w:rPr>
        <w:t xml:space="preserve"> 19363 </w:t>
      </w:r>
      <w:r w:rsidRPr="008436B4">
        <w:rPr>
          <w:lang w:eastAsia="zh-CN"/>
        </w:rPr>
        <w:t>on electrically propelled road vehicles – magnetic field wireless power transfer</w:t>
      </w:r>
      <w:del w:id="39" w:author="USA" w:date="2023-02-24T18:21:00Z">
        <w:r w:rsidRPr="008436B4" w:rsidDel="00CC38C6">
          <w:rPr>
            <w:lang w:eastAsia="zh-CN"/>
          </w:rPr>
          <w:delText xml:space="preserve"> by 2019</w:delText>
        </w:r>
      </w:del>
      <w:r>
        <w:rPr>
          <w:lang w:eastAsia="zh-CN"/>
        </w:rPr>
        <w:t>;</w:t>
      </w:r>
    </w:p>
    <w:p w14:paraId="3C9E3F62" w14:textId="1910E380" w:rsidR="00E22D4B" w:rsidRDefault="00E22D4B" w:rsidP="00E22D4B">
      <w:pPr>
        <w:rPr>
          <w:lang w:eastAsia="zh-CN"/>
        </w:rPr>
      </w:pPr>
      <w:r>
        <w:rPr>
          <w:i/>
          <w:iCs/>
          <w:lang w:eastAsia="zh-CN"/>
        </w:rPr>
        <w:lastRenderedPageBreak/>
        <w:t>c</w:t>
      </w:r>
      <w:r w:rsidRPr="00527120">
        <w:rPr>
          <w:i/>
          <w:iCs/>
          <w:lang w:eastAsia="zh-CN"/>
        </w:rPr>
        <w:t>)</w:t>
      </w:r>
      <w:r w:rsidRPr="008436B4">
        <w:rPr>
          <w:lang w:eastAsia="zh-CN"/>
        </w:rPr>
        <w:tab/>
        <w:t xml:space="preserve">that </w:t>
      </w:r>
      <w:r>
        <w:rPr>
          <w:lang w:eastAsia="zh-CN"/>
        </w:rPr>
        <w:t xml:space="preserve">the Society of Automotive Engineers (SAE) International </w:t>
      </w:r>
      <w:ins w:id="40" w:author="USA" w:date="2023-02-27T09:05:00Z">
        <w:r w:rsidR="003F4E34">
          <w:rPr>
            <w:lang w:eastAsia="zh-CN"/>
          </w:rPr>
          <w:t xml:space="preserve">published </w:t>
        </w:r>
      </w:ins>
      <w:ins w:id="41" w:author="USA" w:date="2023-03-07T19:10:00Z">
        <w:r w:rsidR="008814CF">
          <w:rPr>
            <w:lang w:eastAsia="zh-CN"/>
          </w:rPr>
          <w:t xml:space="preserve">SAE </w:t>
        </w:r>
      </w:ins>
      <w:r>
        <w:rPr>
          <w:lang w:eastAsia="zh-CN"/>
        </w:rPr>
        <w:t>J2954</w:t>
      </w:r>
      <w:ins w:id="42" w:author="USA" w:date="2023-02-27T09:05:00Z">
        <w:r w:rsidR="003F4E34">
          <w:rPr>
            <w:lang w:eastAsia="zh-CN"/>
          </w:rPr>
          <w:t>,</w:t>
        </w:r>
      </w:ins>
      <w:del w:id="43" w:author="USA" w:date="2023-02-27T09:05:00Z">
        <w:r w:rsidDel="003F4E34">
          <w:rPr>
            <w:lang w:eastAsia="zh-CN"/>
          </w:rPr>
          <w:delText xml:space="preserve"> </w:delText>
        </w:r>
        <w:r w:rsidRPr="008436B4" w:rsidDel="003F4E34">
          <w:rPr>
            <w:lang w:eastAsia="zh-CN"/>
          </w:rPr>
          <w:delText>published</w:delText>
        </w:r>
      </w:del>
      <w:r w:rsidRPr="008436B4">
        <w:rPr>
          <w:lang w:eastAsia="zh-CN"/>
        </w:rPr>
        <w:t xml:space="preserve"> </w:t>
      </w:r>
      <w:ins w:id="44" w:author="USA" w:date="2023-02-24T18:23:00Z">
        <w:r w:rsidR="00722804">
          <w:rPr>
            <w:lang w:eastAsia="zh-CN"/>
          </w:rPr>
          <w:t xml:space="preserve">a Standard </w:t>
        </w:r>
      </w:ins>
      <w:del w:id="45" w:author="USA" w:date="2023-02-24T18:23:00Z">
        <w:r w:rsidRPr="008436B4" w:rsidDel="00722804">
          <w:rPr>
            <w:lang w:eastAsia="zh-CN"/>
          </w:rPr>
          <w:delText>Recommended Practice (RP)</w:delText>
        </w:r>
        <w:r w:rsidRPr="008436B4" w:rsidDel="00520DFE">
          <w:rPr>
            <w:lang w:eastAsia="zh-CN"/>
          </w:rPr>
          <w:delText xml:space="preserve"> </w:delText>
        </w:r>
      </w:del>
      <w:del w:id="46" w:author="USA" w:date="2023-02-27T09:06:00Z">
        <w:r w:rsidRPr="008436B4" w:rsidDel="005606F2">
          <w:rPr>
            <w:lang w:eastAsia="zh-CN"/>
          </w:rPr>
          <w:delText>on</w:delText>
        </w:r>
      </w:del>
      <w:ins w:id="47" w:author="USA" w:date="2023-02-27T09:06:00Z">
        <w:r w:rsidR="005606F2">
          <w:rPr>
            <w:lang w:eastAsia="zh-CN"/>
          </w:rPr>
          <w:t>for</w:t>
        </w:r>
      </w:ins>
      <w:r w:rsidRPr="008436B4">
        <w:rPr>
          <w:lang w:eastAsia="zh-CN"/>
        </w:rPr>
        <w:t xml:space="preserve"> wireless power transfer for light-duty electric vehicles</w:t>
      </w:r>
      <w:del w:id="48" w:author="USA" w:date="2023-02-24T18:23:00Z">
        <w:r w:rsidRPr="008436B4" w:rsidDel="00520DFE">
          <w:rPr>
            <w:lang w:eastAsia="zh-CN"/>
          </w:rPr>
          <w:delText xml:space="preserve"> in 2017 and 2019</w:delText>
        </w:r>
      </w:del>
      <w:r>
        <w:rPr>
          <w:lang w:eastAsia="zh-CN"/>
        </w:rPr>
        <w:t>;</w:t>
      </w:r>
    </w:p>
    <w:p w14:paraId="1DF26E3E" w14:textId="4D198D7A" w:rsidR="00E22D4B" w:rsidRDefault="00E22D4B" w:rsidP="00E22D4B">
      <w:pPr>
        <w:rPr>
          <w:rFonts w:eastAsia="Calibri"/>
        </w:rPr>
      </w:pPr>
      <w:r>
        <w:rPr>
          <w:i/>
          <w:iCs/>
        </w:rPr>
        <w:t>d)</w:t>
      </w:r>
      <w:r>
        <w:tab/>
        <w:t>that issues of non-ionizing radiation exposure are dealt with by international organizations such as the World Health Organization (WHO), the International Commission on Non</w:t>
      </w:r>
      <w:r>
        <w:noBreakHyphen/>
        <w:t>ionizing Radiation Protection (ICNIRP),</w:t>
      </w:r>
      <w:del w:id="49" w:author="USA" w:date="2023-03-07T19:10:00Z">
        <w:r w:rsidDel="00C47424">
          <w:delText xml:space="preserve"> and</w:delText>
        </w:r>
      </w:del>
      <w:r>
        <w:t xml:space="preserve"> </w:t>
      </w:r>
      <w:ins w:id="50" w:author="USA" w:date="2023-03-07T19:10:00Z">
        <w:r w:rsidR="00C47424">
          <w:t>t</w:t>
        </w:r>
      </w:ins>
      <w:ins w:id="51" w:author="USA" w:date="2023-03-07T19:11:00Z">
        <w:r w:rsidR="00C47424">
          <w:t xml:space="preserve">he </w:t>
        </w:r>
      </w:ins>
      <w:r w:rsidRPr="00B27045">
        <w:rPr>
          <w:lang w:val="en-GB"/>
        </w:rPr>
        <w:t xml:space="preserve">International Electrotechnical Commission TC106, </w:t>
      </w:r>
      <w:ins w:id="52" w:author="USA" w:date="2023-03-07T19:11:00Z">
        <w:r w:rsidR="00C47424">
          <w:rPr>
            <w:lang w:val="en-GB"/>
          </w:rPr>
          <w:t xml:space="preserve">and the </w:t>
        </w:r>
        <w:r w:rsidR="00792AF6">
          <w:rPr>
            <w:lang w:val="en-GB"/>
          </w:rPr>
          <w:t xml:space="preserve">International Committee on Electromagnetic Safety (ICES), </w:t>
        </w:r>
      </w:ins>
      <w:r>
        <w:t xml:space="preserve">and </w:t>
      </w:r>
      <w:r>
        <w:rPr>
          <w:rFonts w:eastAsia="Calibri"/>
        </w:rPr>
        <w:t>that ICNIRP 2010 provides guidelines for limiting exposure (</w:t>
      </w:r>
      <w:ins w:id="53" w:author="USA" w:date="2023-03-07T19:13:00Z">
        <w:r w:rsidR="00E65774">
          <w:rPr>
            <w:rFonts w:eastAsia="Calibri"/>
          </w:rPr>
          <w:t>1 Hz</w:t>
        </w:r>
      </w:ins>
      <w:del w:id="54" w:author="USA" w:date="2023-03-07T19:13:00Z">
        <w:r w:rsidDel="00E65774">
          <w:rPr>
            <w:rFonts w:eastAsia="Calibri"/>
          </w:rPr>
          <w:delText>up</w:delText>
        </w:r>
      </w:del>
      <w:r>
        <w:rPr>
          <w:rFonts w:eastAsia="Calibri"/>
        </w:rPr>
        <w:t xml:space="preserve"> to 10</w:t>
      </w:r>
      <w:ins w:id="55" w:author="USA" w:date="2023-03-07T19:13:00Z">
        <w:r w:rsidR="00557F97">
          <w:rPr>
            <w:rFonts w:eastAsia="Calibri"/>
          </w:rPr>
          <w:t>0</w:t>
        </w:r>
      </w:ins>
      <w:r>
        <w:rPr>
          <w:rFonts w:eastAsia="Calibri"/>
        </w:rPr>
        <w:t xml:space="preserve"> </w:t>
      </w:r>
      <w:ins w:id="56" w:author="USA" w:date="2023-03-07T19:13:00Z">
        <w:r w:rsidR="00557F97">
          <w:rPr>
            <w:rFonts w:eastAsia="Calibri"/>
          </w:rPr>
          <w:t>k</w:t>
        </w:r>
      </w:ins>
      <w:del w:id="57" w:author="USA" w:date="2023-03-07T19:13:00Z">
        <w:r w:rsidDel="00557F97">
          <w:rPr>
            <w:rFonts w:eastAsia="Calibri"/>
          </w:rPr>
          <w:delText>M</w:delText>
        </w:r>
      </w:del>
      <w:r>
        <w:rPr>
          <w:rFonts w:eastAsia="Calibri"/>
        </w:rPr>
        <w:t xml:space="preserve">Hz), and ICNIRP </w:t>
      </w:r>
      <w:del w:id="58" w:author="USA" w:date="2023-03-07T19:13:00Z">
        <w:r w:rsidDel="00557F97">
          <w:rPr>
            <w:rFonts w:eastAsia="Calibri"/>
          </w:rPr>
          <w:delText xml:space="preserve">1998 </w:delText>
        </w:r>
      </w:del>
      <w:ins w:id="59" w:author="USA" w:date="2023-03-07T19:13:00Z">
        <w:r w:rsidR="00557F97">
          <w:rPr>
            <w:rFonts w:eastAsia="Calibri"/>
          </w:rPr>
          <w:t xml:space="preserve">2020 </w:t>
        </w:r>
      </w:ins>
      <w:r>
        <w:rPr>
          <w:rFonts w:eastAsia="Calibri"/>
        </w:rPr>
        <w:t>provides Guidelines for limiting exposure (</w:t>
      </w:r>
      <w:del w:id="60" w:author="USA" w:date="2023-03-07T19:13:00Z">
        <w:r w:rsidDel="00557F97">
          <w:rPr>
            <w:rFonts w:eastAsia="Calibri"/>
          </w:rPr>
          <w:delText>up </w:delText>
        </w:r>
      </w:del>
      <w:ins w:id="61" w:author="USA" w:date="2023-03-07T19:13:00Z">
        <w:r w:rsidR="00557F97">
          <w:rPr>
            <w:rFonts w:eastAsia="Calibri"/>
          </w:rPr>
          <w:t>100 kHz </w:t>
        </w:r>
      </w:ins>
      <w:r>
        <w:rPr>
          <w:rFonts w:eastAsia="Calibri"/>
        </w:rPr>
        <w:t>to 300 GHz),</w:t>
      </w:r>
      <w:ins w:id="62" w:author="USA" w:date="2023-03-07T19:13:00Z">
        <w:r w:rsidR="00C04A00">
          <w:rPr>
            <w:rFonts w:eastAsia="Calibri"/>
          </w:rPr>
          <w:t xml:space="preserve"> and I</w:t>
        </w:r>
      </w:ins>
      <w:ins w:id="63" w:author="USA" w:date="2023-03-07T19:14:00Z">
        <w:r w:rsidR="00C04A00">
          <w:rPr>
            <w:rFonts w:eastAsia="Calibri"/>
          </w:rPr>
          <w:t xml:space="preserve">EEE C95.1 provides a Standard for limiting exposure </w:t>
        </w:r>
        <w:r w:rsidR="00EB290D">
          <w:rPr>
            <w:rFonts w:eastAsia="Calibri"/>
          </w:rPr>
          <w:t>(0 Hz to 300 GHz);</w:t>
        </w:r>
      </w:ins>
    </w:p>
    <w:p w14:paraId="787BF99E" w14:textId="77777777" w:rsidR="00E22D4B" w:rsidRDefault="00E22D4B" w:rsidP="00E22D4B">
      <w:pPr>
        <w:pStyle w:val="Call"/>
        <w:rPr>
          <w:lang w:val="en-US"/>
        </w:rPr>
      </w:pPr>
      <w:r>
        <w:rPr>
          <w:lang w:val="en-US"/>
        </w:rPr>
        <w:t>recommends</w:t>
      </w:r>
    </w:p>
    <w:p w14:paraId="47240BF9" w14:textId="77777777" w:rsidR="00E22D4B" w:rsidRDefault="00E22D4B" w:rsidP="00E22D4B">
      <w:r w:rsidRPr="00D27633">
        <w:rPr>
          <w:b/>
        </w:rPr>
        <w:t>1</w:t>
      </w:r>
      <w:r w:rsidRPr="008436B4">
        <w:tab/>
      </w:r>
      <w:r>
        <w:t>that the use of the frequency range</w:t>
      </w:r>
      <w:r w:rsidRPr="008436B4">
        <w:t>, or portions thereof,</w:t>
      </w:r>
      <w:r>
        <w:t xml:space="preserve"> listed in Table 1 </w:t>
      </w:r>
      <w:r w:rsidRPr="008436B4">
        <w:t>below</w:t>
      </w:r>
      <w:r>
        <w:t xml:space="preserve"> should be considered as guidance for the operation of non-beam WPT-EV systems;</w:t>
      </w:r>
    </w:p>
    <w:p w14:paraId="4CEC26BF" w14:textId="77777777" w:rsidR="00E22D4B" w:rsidRDefault="00E22D4B" w:rsidP="00E22D4B">
      <w:r w:rsidRPr="00D27633">
        <w:rPr>
          <w:b/>
        </w:rPr>
        <w:t>2</w:t>
      </w:r>
      <w:r w:rsidRPr="008436B4">
        <w:tab/>
      </w:r>
      <w:r>
        <w:t>that the following Note is considered as integral part of this Recommendation.</w:t>
      </w:r>
    </w:p>
    <w:p w14:paraId="1A975EAE" w14:textId="77777777" w:rsidR="00E22D4B" w:rsidRDefault="00E22D4B" w:rsidP="00E22D4B">
      <w:r>
        <w:t xml:space="preserve">NOTE – Additional guidance can be found in Table 1 on necessary steps that </w:t>
      </w:r>
      <w:r w:rsidRPr="00E970CA">
        <w:t xml:space="preserve">should be taken </w:t>
      </w:r>
      <w:r w:rsidRPr="00402D19">
        <w:t xml:space="preserve">to ensure </w:t>
      </w:r>
      <w:r>
        <w:t xml:space="preserve">that </w:t>
      </w:r>
      <w:r w:rsidRPr="008436B4">
        <w:t xml:space="preserve">non-beam WPT-EV applications and equipment </w:t>
      </w:r>
      <w:r>
        <w:t xml:space="preserve">minimize the potential for </w:t>
      </w:r>
      <w:r w:rsidRPr="008436B4">
        <w:t>harmful interference to</w:t>
      </w:r>
      <w:r>
        <w:t xml:space="preserve"> radiocommunication services including the </w:t>
      </w:r>
      <w:r>
        <w:rPr>
          <w:lang w:eastAsia="zh-CN"/>
        </w:rPr>
        <w:t>standard frequency and time signal service</w:t>
      </w:r>
      <w:r>
        <w:t xml:space="preserve"> (SFTSS) and the radio astronomy service</w:t>
      </w:r>
      <w:r w:rsidRPr="008436B4">
        <w:t>, so that these remain</w:t>
      </w:r>
      <w:r>
        <w:t xml:space="preserve"> protected from </w:t>
      </w:r>
      <w:r w:rsidRPr="008436B4">
        <w:t xml:space="preserve">radio frequency energy emanating from </w:t>
      </w:r>
      <w:r>
        <w:t>WPT-EV</w:t>
      </w:r>
      <w:ins w:id="64" w:author="USA" w:date="2023-02-27T09:07:00Z">
        <w:r w:rsidR="006C71F8">
          <w:t xml:space="preserve"> </w:t>
        </w:r>
      </w:ins>
      <w:r w:rsidRPr="00B27045">
        <w:rPr>
          <w:lang w:val="en-GB"/>
        </w:rPr>
        <w:t>falling into all bands</w:t>
      </w:r>
      <w:r>
        <w:t>.</w:t>
      </w:r>
    </w:p>
    <w:p w14:paraId="3C180544" w14:textId="77777777" w:rsidR="00E22D4B" w:rsidRDefault="00E22D4B" w:rsidP="00E22D4B">
      <w:pPr>
        <w:pStyle w:val="TableNo"/>
        <w:keepLines/>
        <w:rPr>
          <w:lang w:val="en-US"/>
        </w:rPr>
      </w:pPr>
      <w:r>
        <w:rPr>
          <w:lang w:val="en-US"/>
        </w:rPr>
        <w:t>TABLE 1</w:t>
      </w:r>
    </w:p>
    <w:p w14:paraId="008EC332" w14:textId="77777777" w:rsidR="00E22D4B" w:rsidRDefault="00E22D4B" w:rsidP="00E22D4B">
      <w:pPr>
        <w:pStyle w:val="Tabletitle"/>
        <w:keepLines/>
        <w:rPr>
          <w:lang w:val="en-US"/>
        </w:rPr>
      </w:pPr>
      <w:r>
        <w:rPr>
          <w:lang w:val="en-US"/>
        </w:rPr>
        <w:t>Frequency range for operation of non-beam WPT systems</w:t>
      </w:r>
      <w:r w:rsidRPr="007B7ECB">
        <w:rPr>
          <w:lang w:val="en-US"/>
        </w:rPr>
        <w:t xml:space="preserve"> for electric vehicles</w:t>
      </w:r>
    </w:p>
    <w:tbl>
      <w:tblPr>
        <w:tblStyle w:val="TableGrid1"/>
        <w:tblW w:w="0" w:type="auto"/>
        <w:tblInd w:w="0" w:type="dxa"/>
        <w:tblLook w:val="04A0" w:firstRow="1" w:lastRow="0" w:firstColumn="1" w:lastColumn="0" w:noHBand="0" w:noVBand="1"/>
      </w:tblPr>
      <w:tblGrid>
        <w:gridCol w:w="3256"/>
        <w:gridCol w:w="6373"/>
      </w:tblGrid>
      <w:tr w:rsidR="00E22D4B" w:rsidRPr="007C53E4" w14:paraId="3C2B56F5" w14:textId="77777777" w:rsidTr="00CA16F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2FF32" w14:textId="77777777" w:rsidR="00E22D4B" w:rsidRPr="007B7ECB" w:rsidRDefault="00E22D4B" w:rsidP="00CA16FC">
            <w:pPr>
              <w:pStyle w:val="Tablehead"/>
              <w:keepLines/>
              <w:rPr>
                <w:lang w:val="en-US"/>
              </w:rPr>
            </w:pPr>
            <w:r w:rsidRPr="007B7ECB">
              <w:rPr>
                <w:lang w:val="en-US"/>
              </w:rPr>
              <w:t>Frequency range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51D8C" w14:textId="77777777" w:rsidR="00E22D4B" w:rsidRPr="007B7ECB" w:rsidRDefault="00E22D4B" w:rsidP="00CA16FC">
            <w:pPr>
              <w:pStyle w:val="Tablehead"/>
              <w:keepLines/>
              <w:rPr>
                <w:lang w:val="fr-CH"/>
              </w:rPr>
            </w:pPr>
            <w:r w:rsidRPr="007B7ECB">
              <w:rPr>
                <w:lang w:val="fr-CH"/>
              </w:rPr>
              <w:t>Suitable non-beam WPT</w:t>
            </w:r>
            <w:r w:rsidRPr="00B27045">
              <w:rPr>
                <w:lang w:val="fr-CH"/>
              </w:rPr>
              <w:t>-EV</w:t>
            </w:r>
          </w:p>
        </w:tc>
      </w:tr>
      <w:tr w:rsidR="00E22D4B" w:rsidRPr="008942E3" w14:paraId="59EEB5D9" w14:textId="77777777" w:rsidTr="00CA16F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3B956" w14:textId="77777777" w:rsidR="00E22D4B" w:rsidRPr="00B27045" w:rsidRDefault="00E22D4B" w:rsidP="00CA16FC">
            <w:pPr>
              <w:pStyle w:val="Tabletext"/>
              <w:keepNext/>
              <w:keepLines/>
              <w:jc w:val="center"/>
            </w:pPr>
            <w:r w:rsidRPr="00B27045">
              <w:t>19-21 kHz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A0B42" w14:textId="77777777" w:rsidR="00E22D4B" w:rsidRPr="007B7ECB" w:rsidRDefault="00E22D4B" w:rsidP="00CA16FC">
            <w:pPr>
              <w:pStyle w:val="Tabletext"/>
              <w:keepNext/>
              <w:keepLines/>
              <w:rPr>
                <w:lang w:val="en-US"/>
              </w:rPr>
            </w:pPr>
            <w:r w:rsidRPr="00B27045">
              <w:rPr>
                <w:lang w:val="en-US"/>
              </w:rPr>
              <w:t xml:space="preserve">Magnetic induction technology or Magnetic resonant technology </w:t>
            </w:r>
          </w:p>
        </w:tc>
      </w:tr>
      <w:tr w:rsidR="0016346E" w:rsidRPr="008942E3" w14:paraId="54E410D3" w14:textId="77777777" w:rsidTr="00CA16FC">
        <w:trPr>
          <w:ins w:id="65" w:author="USA" w:date="2023-02-24T18:28:00Z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1BA0" w14:textId="77777777" w:rsidR="0016346E" w:rsidRPr="00B27045" w:rsidRDefault="0009371E" w:rsidP="00CA16FC">
            <w:pPr>
              <w:pStyle w:val="Tabletext"/>
              <w:keepNext/>
              <w:keepLines/>
              <w:jc w:val="center"/>
              <w:rPr>
                <w:ins w:id="66" w:author="USA" w:date="2023-02-24T18:28:00Z"/>
              </w:rPr>
            </w:pPr>
            <w:ins w:id="67" w:author="USA" w:date="2023-02-24T18:28:00Z">
              <w:r>
                <w:t>22-25 kHz</w:t>
              </w:r>
            </w:ins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A224" w14:textId="77777777" w:rsidR="0016346E" w:rsidRPr="00B27045" w:rsidRDefault="0009371E" w:rsidP="00CA16FC">
            <w:pPr>
              <w:pStyle w:val="Tabletext"/>
              <w:keepNext/>
              <w:keepLines/>
              <w:rPr>
                <w:ins w:id="68" w:author="USA" w:date="2023-02-24T18:28:00Z"/>
                <w:lang w:val="en-US"/>
              </w:rPr>
            </w:pPr>
            <w:ins w:id="69" w:author="USA" w:date="2023-02-24T18:28:00Z">
              <w:r>
                <w:rPr>
                  <w:lang w:val="en-US"/>
                </w:rPr>
                <w:t>M</w:t>
              </w:r>
              <w:r>
                <w:t>agnetic resonant technology</w:t>
              </w:r>
            </w:ins>
          </w:p>
        </w:tc>
      </w:tr>
      <w:tr w:rsidR="00E22D4B" w:rsidRPr="008942E3" w14:paraId="5B987A4A" w14:textId="77777777" w:rsidTr="00CA16F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4F02" w14:textId="77777777" w:rsidR="00E22D4B" w:rsidRPr="00B27045" w:rsidRDefault="00E22D4B" w:rsidP="00CA16FC">
            <w:pPr>
              <w:pStyle w:val="Tabletext"/>
              <w:keepNext/>
              <w:keepLines/>
              <w:jc w:val="center"/>
            </w:pPr>
            <w:r w:rsidRPr="00B27045">
              <w:t>55-57 kHz</w:t>
            </w:r>
            <w:r w:rsidRPr="00D27633">
              <w:rPr>
                <w:vertAlign w:val="superscript"/>
              </w:rPr>
              <w:t>(1)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F033" w14:textId="77777777" w:rsidR="00E22D4B" w:rsidRPr="00B27045" w:rsidRDefault="00E22D4B" w:rsidP="00CA16FC">
            <w:pPr>
              <w:pStyle w:val="Tabletext"/>
              <w:keepNext/>
              <w:keepLines/>
              <w:rPr>
                <w:lang w:val="en-US"/>
              </w:rPr>
            </w:pPr>
            <w:r w:rsidRPr="00B27045">
              <w:rPr>
                <w:lang w:val="en-US"/>
              </w:rPr>
              <w:t xml:space="preserve">Magnetic induction technology or Magnetic resonant technology </w:t>
            </w:r>
          </w:p>
        </w:tc>
      </w:tr>
      <w:tr w:rsidR="00E22D4B" w:rsidRPr="008942E3" w14:paraId="13AE5684" w14:textId="77777777" w:rsidTr="00CA16F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857B5" w14:textId="77777777" w:rsidR="00E22D4B" w:rsidRPr="00B27045" w:rsidRDefault="00E22D4B" w:rsidP="00CA16FC">
            <w:pPr>
              <w:pStyle w:val="Tabletext"/>
              <w:keepNext/>
              <w:keepLines/>
              <w:jc w:val="center"/>
              <w:rPr>
                <w:lang w:val="en-US"/>
              </w:rPr>
            </w:pPr>
            <w:r w:rsidRPr="00B27045">
              <w:rPr>
                <w:lang w:val="en-US"/>
              </w:rPr>
              <w:t>63-65 kHz</w:t>
            </w:r>
            <w:r w:rsidRPr="00D27633">
              <w:rPr>
                <w:vertAlign w:val="superscript"/>
              </w:rPr>
              <w:t>(1)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60AC" w14:textId="77777777" w:rsidR="00E22D4B" w:rsidRPr="00B27045" w:rsidRDefault="00E22D4B" w:rsidP="00CA16FC">
            <w:pPr>
              <w:pStyle w:val="Tabletext"/>
              <w:keepNext/>
              <w:keepLines/>
              <w:rPr>
                <w:lang w:val="en-US"/>
              </w:rPr>
            </w:pPr>
            <w:r w:rsidRPr="00B27045">
              <w:rPr>
                <w:lang w:val="en-US"/>
              </w:rPr>
              <w:t xml:space="preserve">Magnetic induction technology or Magnetic resonant technology </w:t>
            </w:r>
          </w:p>
        </w:tc>
      </w:tr>
      <w:tr w:rsidR="00E22D4B" w:rsidRPr="007B7ECB" w14:paraId="04E8C415" w14:textId="77777777" w:rsidTr="00CA16F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9C9FD" w14:textId="77777777" w:rsidR="00E22D4B" w:rsidRPr="00B27045" w:rsidRDefault="00E22D4B" w:rsidP="00CA16FC">
            <w:pPr>
              <w:pStyle w:val="Tabletext"/>
              <w:keepNext/>
              <w:keepLines/>
              <w:jc w:val="center"/>
              <w:rPr>
                <w:lang w:val="en-US"/>
              </w:rPr>
            </w:pPr>
            <w:r w:rsidRPr="00B27045">
              <w:rPr>
                <w:lang w:val="en-US"/>
              </w:rPr>
              <w:t>79-90 kHz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6C60E" w14:textId="77777777" w:rsidR="00E22D4B" w:rsidRPr="00B27045" w:rsidRDefault="00E22D4B" w:rsidP="00CA16FC">
            <w:pPr>
              <w:pStyle w:val="Tabletext"/>
              <w:keepNext/>
              <w:keepLines/>
              <w:rPr>
                <w:lang w:val="en-US"/>
              </w:rPr>
            </w:pPr>
            <w:r w:rsidRPr="00B27045">
              <w:rPr>
                <w:lang w:val="en-US"/>
              </w:rPr>
              <w:t xml:space="preserve">Magnetic resonant technology </w:t>
            </w:r>
          </w:p>
        </w:tc>
      </w:tr>
      <w:tr w:rsidR="00E22D4B" w:rsidRPr="008942E3" w14:paraId="38A9E00D" w14:textId="77777777" w:rsidTr="00CA16FC">
        <w:tc>
          <w:tcPr>
            <w:tcW w:w="9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B7078F" w14:textId="77777777" w:rsidR="00E22D4B" w:rsidRPr="00B27045" w:rsidRDefault="00E22D4B" w:rsidP="00CA16FC">
            <w:pPr>
              <w:pStyle w:val="Tabletext"/>
              <w:keepNext/>
              <w:keepLines/>
              <w:ind w:left="284" w:hanging="284"/>
              <w:rPr>
                <w:lang w:val="en-US"/>
              </w:rPr>
            </w:pPr>
            <w:r w:rsidRPr="00D27633">
              <w:rPr>
                <w:vertAlign w:val="superscript"/>
                <w:lang w:val="en-GB"/>
              </w:rPr>
              <w:t>(1)</w:t>
            </w:r>
            <w:r w:rsidRPr="00B27045">
              <w:rPr>
                <w:lang w:val="en-GB"/>
              </w:rPr>
              <w:tab/>
              <w:t>Not to be used for the fundamental frequency of WPT-EV.</w:t>
            </w:r>
            <w:r w:rsidRPr="00B27045">
              <w:rPr>
                <w:lang w:val="en-US" w:eastAsia="zh-CN"/>
              </w:rPr>
              <w:t xml:space="preserve"> Assuming a mi</w:t>
            </w:r>
            <w:r>
              <w:rPr>
                <w:lang w:val="en-US" w:eastAsia="zh-CN"/>
              </w:rPr>
              <w:t>nimum separation distance of 50 </w:t>
            </w:r>
            <w:r w:rsidRPr="00B27045">
              <w:rPr>
                <w:lang w:val="en-US" w:eastAsia="zh-CN"/>
              </w:rPr>
              <w:t>m between WPT-EV and SFTS receivers, the third harmonic must fall within the 64-65 kHz and 55</w:t>
            </w:r>
            <w:r>
              <w:rPr>
                <w:lang w:val="en-US" w:eastAsia="zh-CN"/>
              </w:rPr>
              <w:noBreakHyphen/>
            </w:r>
            <w:r w:rsidRPr="00B27045">
              <w:rPr>
                <w:lang w:val="en-US" w:eastAsia="zh-CN"/>
              </w:rPr>
              <w:t>56</w:t>
            </w:r>
            <w:r>
              <w:rPr>
                <w:lang w:val="en-US" w:eastAsia="zh-CN"/>
              </w:rPr>
              <w:t> </w:t>
            </w:r>
            <w:r w:rsidRPr="00B27045">
              <w:rPr>
                <w:lang w:val="en-US" w:eastAsia="zh-CN"/>
              </w:rPr>
              <w:t>kHz frequency range and the WPT emission be limited to 35 dBµA/m at 10 m. Where a separation distance of greater than 100</w:t>
            </w:r>
            <w:r>
              <w:rPr>
                <w:lang w:val="en-US" w:eastAsia="zh-CN"/>
              </w:rPr>
              <w:t> </w:t>
            </w:r>
            <w:r w:rsidRPr="00B27045">
              <w:rPr>
                <w:lang w:val="en-US" w:eastAsia="zh-CN"/>
              </w:rPr>
              <w:t>m between WPT-EV and SFTS receivers can be guaranteed, the third harmonic may fall within the 63-65 kHz and 55</w:t>
            </w:r>
            <w:r>
              <w:rPr>
                <w:lang w:val="en-US" w:eastAsia="zh-CN"/>
              </w:rPr>
              <w:noBreakHyphen/>
            </w:r>
            <w:r w:rsidRPr="00B27045">
              <w:rPr>
                <w:lang w:val="en-US" w:eastAsia="zh-CN"/>
              </w:rPr>
              <w:t>57</w:t>
            </w:r>
            <w:r>
              <w:rPr>
                <w:lang w:val="en-US" w:eastAsia="zh-CN"/>
              </w:rPr>
              <w:t> </w:t>
            </w:r>
            <w:r w:rsidRPr="00B27045">
              <w:rPr>
                <w:lang w:val="en-US" w:eastAsia="zh-CN"/>
              </w:rPr>
              <w:t>kHz and the WPT emission be limited to 44 dBµA/m at 10 m</w:t>
            </w:r>
            <w:r>
              <w:rPr>
                <w:lang w:val="en-US" w:eastAsia="zh-CN"/>
              </w:rPr>
              <w:t>.</w:t>
            </w:r>
          </w:p>
        </w:tc>
      </w:tr>
      <w:tr w:rsidR="00E22D4B" w:rsidRPr="008942E3" w14:paraId="292F6620" w14:textId="77777777" w:rsidTr="00CA16FC">
        <w:tc>
          <w:tcPr>
            <w:tcW w:w="9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052A29" w14:textId="77777777" w:rsidR="00E22D4B" w:rsidRPr="00694D3D" w:rsidRDefault="00E22D4B" w:rsidP="00CA16FC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rPr>
                <w:sz w:val="20"/>
              </w:rPr>
            </w:pPr>
          </w:p>
        </w:tc>
      </w:tr>
    </w:tbl>
    <w:p w14:paraId="1A6D9D70" w14:textId="77777777" w:rsidR="00E22D4B" w:rsidRPr="008D28C5" w:rsidRDefault="00E22D4B" w:rsidP="00E22D4B">
      <w:pPr>
        <w:pStyle w:val="Line"/>
        <w:keepNext/>
        <w:keepLines/>
        <w:rPr>
          <w:lang w:eastAsia="zh-CN"/>
        </w:rPr>
      </w:pPr>
    </w:p>
    <w:p w14:paraId="7A3D93EC" w14:textId="77777777" w:rsidR="00BD51ED" w:rsidRDefault="008069A7" w:rsidP="000C2066">
      <w:pPr>
        <w:pStyle w:val="Normalaftertitle"/>
      </w:pPr>
    </w:p>
    <w:sectPr w:rsidR="00BD51ED" w:rsidSect="003804EA">
      <w:headerReference w:type="even" r:id="rId12"/>
      <w:headerReference w:type="default" r:id="rId13"/>
      <w:pgSz w:w="11907" w:h="16834" w:code="9"/>
      <w:pgMar w:top="1418" w:right="1134" w:bottom="1134" w:left="1134" w:header="720" w:footer="482" w:gutter="0"/>
      <w:paperSrc w:first="15" w:other="15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0E97F" w14:textId="77777777" w:rsidR="005737F3" w:rsidRDefault="005737F3" w:rsidP="00D73705">
      <w:r>
        <w:separator/>
      </w:r>
    </w:p>
  </w:endnote>
  <w:endnote w:type="continuationSeparator" w:id="0">
    <w:p w14:paraId="5818E603" w14:textId="77777777" w:rsidR="005737F3" w:rsidRDefault="005737F3" w:rsidP="00D73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CE536" w14:textId="77777777" w:rsidR="000C2066" w:rsidRPr="00CA7A73" w:rsidRDefault="000C2066" w:rsidP="00CA7A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63286" w14:textId="77777777" w:rsidR="005737F3" w:rsidRDefault="005737F3" w:rsidP="00D73705">
      <w:r>
        <w:separator/>
      </w:r>
    </w:p>
  </w:footnote>
  <w:footnote w:type="continuationSeparator" w:id="0">
    <w:p w14:paraId="68EA2F65" w14:textId="77777777" w:rsidR="005737F3" w:rsidRDefault="005737F3" w:rsidP="00D73705">
      <w:r>
        <w:continuationSeparator/>
      </w:r>
    </w:p>
  </w:footnote>
  <w:footnote w:id="1">
    <w:p w14:paraId="378A649C" w14:textId="77777777" w:rsidR="00E22D4B" w:rsidDel="0036249C" w:rsidRDefault="00E22D4B" w:rsidP="00E22D4B">
      <w:pPr>
        <w:pStyle w:val="FootnoteText"/>
        <w:rPr>
          <w:del w:id="10" w:author="USA" w:date="2023-03-07T19:06:00Z"/>
          <w:lang w:val="en-US"/>
        </w:rPr>
      </w:pPr>
      <w:del w:id="11" w:author="USA" w:date="2023-03-07T19:06:00Z">
        <w:r w:rsidRPr="000267EF" w:rsidDel="0036249C">
          <w:rPr>
            <w:rStyle w:val="FootnoteReference"/>
            <w:lang w:val="en-GB"/>
          </w:rPr>
          <w:delText>*</w:delText>
        </w:r>
        <w:r w:rsidRPr="000267EF" w:rsidDel="0036249C">
          <w:rPr>
            <w:lang w:val="en-GB"/>
          </w:rPr>
          <w:tab/>
        </w:r>
        <w:r w:rsidDel="0036249C">
          <w:rPr>
            <w:lang w:val="en-US"/>
          </w:rPr>
          <w:delText xml:space="preserve">The global harmonization of frequencies for WPT for electric vehicles will be addressed under WRC-19 agenda item 9.1, issue 9.1.6 (i.e. Item 1 in the Annex to Resolution </w:delText>
        </w:r>
        <w:r w:rsidDel="0036249C">
          <w:rPr>
            <w:b/>
            <w:bCs/>
            <w:lang w:val="en-US"/>
          </w:rPr>
          <w:delText>958 (WRC-15)</w:delText>
        </w:r>
        <w:r w:rsidDel="0036249C">
          <w:rPr>
            <w:lang w:val="en-US"/>
          </w:rPr>
          <w:delText>).</w:delText>
        </w:r>
      </w:del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95279" w14:textId="77777777" w:rsidR="000C2066" w:rsidRPr="00CA7A73" w:rsidRDefault="000C2066" w:rsidP="00CA7A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79963" w14:textId="77777777" w:rsidR="00607D68" w:rsidRDefault="00693323">
    <w:pPr>
      <w:pStyle w:val="Header"/>
    </w:pPr>
    <w:r>
      <w:rPr>
        <w:rStyle w:val="PageNumber"/>
        <w:b/>
        <w:bCs/>
      </w:rPr>
      <w:fldChar w:fldCharType="begin"/>
    </w:r>
    <w:r>
      <w:rPr>
        <w:rStyle w:val="PageNumber"/>
        <w:b/>
        <w:bCs/>
      </w:rPr>
      <w:instrText xml:space="preserve"> PAGE </w:instrText>
    </w:r>
    <w:r>
      <w:rPr>
        <w:rStyle w:val="PageNumber"/>
        <w:b/>
        <w:bCs/>
      </w:rPr>
      <w:fldChar w:fldCharType="separate"/>
    </w:r>
    <w:r>
      <w:rPr>
        <w:rStyle w:val="PageNumber"/>
        <w:b/>
        <w:bCs/>
        <w:noProof/>
      </w:rPr>
      <w:t>2</w:t>
    </w:r>
    <w:r>
      <w:rPr>
        <w:rStyle w:val="PageNumber"/>
        <w:b/>
        <w:bCs/>
      </w:rPr>
      <w:fldChar w:fldCharType="end"/>
    </w:r>
    <w:r>
      <w:tab/>
    </w:r>
    <w:r>
      <w:rPr>
        <w:lang w:val="fr-FR"/>
      </w:rPr>
      <w:fldChar w:fldCharType="begin"/>
    </w:r>
    <w:r w:rsidRPr="009E00A8">
      <w:instrText xml:space="preserve"> DOCPROPERTY "Header" \* MERGEFORMAT </w:instrText>
    </w:r>
    <w:r>
      <w:rPr>
        <w:lang w:val="fr-FR"/>
      </w:rPr>
      <w:fldChar w:fldCharType="separate"/>
    </w:r>
    <w:r w:rsidRPr="00C0759B">
      <w:rPr>
        <w:b/>
        <w:bCs/>
      </w:rPr>
      <w:t xml:space="preserve">Rec. </w:t>
    </w:r>
    <w:r>
      <w:rPr>
        <w:b/>
        <w:bCs/>
      </w:rPr>
      <w:fldChar w:fldCharType="end"/>
    </w:r>
    <w:r w:rsidRPr="009E00A8">
      <w:rPr>
        <w:b/>
        <w:bCs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>styleref href</w:instrText>
    </w:r>
    <w:r>
      <w:rPr>
        <w:b/>
        <w:bCs/>
      </w:rPr>
      <w:fldChar w:fldCharType="separate"/>
    </w:r>
    <w:r>
      <w:rPr>
        <w:b/>
        <w:bCs/>
        <w:noProof/>
      </w:rPr>
      <w:t>ITU-R  SM.2110-1</w:t>
    </w:r>
    <w:r>
      <w:rPr>
        <w:b/>
        <w:bCs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E1191" w14:textId="0C045B36" w:rsidR="00607D68" w:rsidRDefault="00693323">
    <w:pPr>
      <w:pStyle w:val="Header"/>
    </w:pPr>
    <w:r>
      <w:tab/>
    </w:r>
    <w:r w:rsidR="008069A7">
      <w:fldChar w:fldCharType="begin"/>
    </w:r>
    <w:r w:rsidR="008069A7">
      <w:instrText xml:space="preserve"> DOCPROPERTY "Header" \* MERGEFORMAT </w:instrText>
    </w:r>
    <w:r w:rsidR="008069A7">
      <w:fldChar w:fldCharType="separate"/>
    </w:r>
    <w:r w:rsidRPr="00C0759B">
      <w:rPr>
        <w:b/>
        <w:bCs/>
      </w:rPr>
      <w:t xml:space="preserve">Rec. </w:t>
    </w:r>
    <w:r w:rsidR="008069A7">
      <w:rPr>
        <w:b/>
        <w:bCs/>
      </w:rPr>
      <w:fldChar w:fldCharType="end"/>
    </w:r>
    <w:r>
      <w:rPr>
        <w:b/>
        <w:bCs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>styleref href</w:instrText>
    </w:r>
    <w:r>
      <w:rPr>
        <w:b/>
        <w:bCs/>
      </w:rPr>
      <w:fldChar w:fldCharType="separate"/>
    </w:r>
    <w:r w:rsidR="008069A7">
      <w:rPr>
        <w:b/>
        <w:bCs/>
        <w:noProof/>
      </w:rPr>
      <w:t>ITU-R  SM.2110-1</w:t>
    </w:r>
    <w:r>
      <w:rPr>
        <w:b/>
        <w:bCs/>
      </w:rPr>
      <w:fldChar w:fldCharType="end"/>
    </w:r>
    <w:r>
      <w:tab/>
    </w:r>
    <w:r>
      <w:rPr>
        <w:rStyle w:val="PageNumber"/>
        <w:b/>
        <w:bCs/>
      </w:rPr>
      <w:fldChar w:fldCharType="begin"/>
    </w:r>
    <w:r>
      <w:rPr>
        <w:rStyle w:val="PageNumber"/>
        <w:b/>
        <w:bCs/>
      </w:rPr>
      <w:instrText xml:space="preserve"> PAGE </w:instrText>
    </w:r>
    <w:r>
      <w:rPr>
        <w:rStyle w:val="PageNumber"/>
        <w:b/>
        <w:bCs/>
      </w:rPr>
      <w:fldChar w:fldCharType="separate"/>
    </w:r>
    <w:r>
      <w:rPr>
        <w:rStyle w:val="PageNumber"/>
        <w:b/>
        <w:bCs/>
        <w:noProof/>
      </w:rPr>
      <w:t>1</w:t>
    </w:r>
    <w:r>
      <w:rPr>
        <w:rStyle w:val="PageNumber"/>
        <w:b/>
        <w:bCs/>
      </w:rPr>
      <w:fldChar w:fldCharType="end"/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USA">
    <w15:presenceInfo w15:providerId="None" w15:userId="US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DateAndTime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03"/>
    <w:rsid w:val="00007D56"/>
    <w:rsid w:val="00030964"/>
    <w:rsid w:val="00040CCA"/>
    <w:rsid w:val="000458CC"/>
    <w:rsid w:val="000521E0"/>
    <w:rsid w:val="000824FE"/>
    <w:rsid w:val="0009371E"/>
    <w:rsid w:val="000C2066"/>
    <w:rsid w:val="000C6639"/>
    <w:rsid w:val="000E546C"/>
    <w:rsid w:val="00115FEB"/>
    <w:rsid w:val="00161EC2"/>
    <w:rsid w:val="0016346E"/>
    <w:rsid w:val="001643EE"/>
    <w:rsid w:val="00165375"/>
    <w:rsid w:val="00180BCA"/>
    <w:rsid w:val="001A0102"/>
    <w:rsid w:val="001B19A7"/>
    <w:rsid w:val="001B300D"/>
    <w:rsid w:val="001B6EAB"/>
    <w:rsid w:val="001D3C62"/>
    <w:rsid w:val="001D5407"/>
    <w:rsid w:val="001E390C"/>
    <w:rsid w:val="00212611"/>
    <w:rsid w:val="00273DC8"/>
    <w:rsid w:val="002759A3"/>
    <w:rsid w:val="002A7FF5"/>
    <w:rsid w:val="002B3631"/>
    <w:rsid w:val="002C1E6F"/>
    <w:rsid w:val="002C5316"/>
    <w:rsid w:val="002D4579"/>
    <w:rsid w:val="00327FE0"/>
    <w:rsid w:val="0036249C"/>
    <w:rsid w:val="00363CFA"/>
    <w:rsid w:val="00373EED"/>
    <w:rsid w:val="00377072"/>
    <w:rsid w:val="0038079F"/>
    <w:rsid w:val="003A736B"/>
    <w:rsid w:val="003B061A"/>
    <w:rsid w:val="003F4E34"/>
    <w:rsid w:val="004046A8"/>
    <w:rsid w:val="00404AA6"/>
    <w:rsid w:val="00430E0A"/>
    <w:rsid w:val="00434A34"/>
    <w:rsid w:val="0047534E"/>
    <w:rsid w:val="00487B62"/>
    <w:rsid w:val="004A0632"/>
    <w:rsid w:val="004A162C"/>
    <w:rsid w:val="004A3ECA"/>
    <w:rsid w:val="004D67F8"/>
    <w:rsid w:val="00515E78"/>
    <w:rsid w:val="0051720A"/>
    <w:rsid w:val="00520DFE"/>
    <w:rsid w:val="00521103"/>
    <w:rsid w:val="00527834"/>
    <w:rsid w:val="00535516"/>
    <w:rsid w:val="00535ACD"/>
    <w:rsid w:val="00540A6D"/>
    <w:rsid w:val="00547FCB"/>
    <w:rsid w:val="005508CF"/>
    <w:rsid w:val="005555F3"/>
    <w:rsid w:val="00557F97"/>
    <w:rsid w:val="005606F2"/>
    <w:rsid w:val="005737F3"/>
    <w:rsid w:val="005818A6"/>
    <w:rsid w:val="00587146"/>
    <w:rsid w:val="005A66F4"/>
    <w:rsid w:val="005C67EE"/>
    <w:rsid w:val="005D19B6"/>
    <w:rsid w:val="005E374D"/>
    <w:rsid w:val="005F1618"/>
    <w:rsid w:val="005F5B1C"/>
    <w:rsid w:val="006046ED"/>
    <w:rsid w:val="00604F4A"/>
    <w:rsid w:val="00631F3B"/>
    <w:rsid w:val="00647157"/>
    <w:rsid w:val="00652CA8"/>
    <w:rsid w:val="00654F3B"/>
    <w:rsid w:val="006769D1"/>
    <w:rsid w:val="00693323"/>
    <w:rsid w:val="006C71F8"/>
    <w:rsid w:val="006D17BF"/>
    <w:rsid w:val="006E2162"/>
    <w:rsid w:val="006E3DEC"/>
    <w:rsid w:val="006F2011"/>
    <w:rsid w:val="00716647"/>
    <w:rsid w:val="00716965"/>
    <w:rsid w:val="00722804"/>
    <w:rsid w:val="0074380E"/>
    <w:rsid w:val="00764452"/>
    <w:rsid w:val="007661D3"/>
    <w:rsid w:val="007751AF"/>
    <w:rsid w:val="00786317"/>
    <w:rsid w:val="00790A03"/>
    <w:rsid w:val="00792AF6"/>
    <w:rsid w:val="007E10C1"/>
    <w:rsid w:val="007E459C"/>
    <w:rsid w:val="007E5164"/>
    <w:rsid w:val="007F1B37"/>
    <w:rsid w:val="007F218A"/>
    <w:rsid w:val="008069A7"/>
    <w:rsid w:val="008069B8"/>
    <w:rsid w:val="00833B54"/>
    <w:rsid w:val="0084160D"/>
    <w:rsid w:val="00875A8A"/>
    <w:rsid w:val="008814CF"/>
    <w:rsid w:val="008A6547"/>
    <w:rsid w:val="008C2E75"/>
    <w:rsid w:val="008D227D"/>
    <w:rsid w:val="008D58D4"/>
    <w:rsid w:val="009009A5"/>
    <w:rsid w:val="00935CDD"/>
    <w:rsid w:val="009576A8"/>
    <w:rsid w:val="00957E23"/>
    <w:rsid w:val="00977343"/>
    <w:rsid w:val="009B4626"/>
    <w:rsid w:val="009D0CC5"/>
    <w:rsid w:val="00A00A65"/>
    <w:rsid w:val="00A06C4C"/>
    <w:rsid w:val="00A159AB"/>
    <w:rsid w:val="00A25717"/>
    <w:rsid w:val="00A26C26"/>
    <w:rsid w:val="00A30D7E"/>
    <w:rsid w:val="00A32E9B"/>
    <w:rsid w:val="00A868F5"/>
    <w:rsid w:val="00A94279"/>
    <w:rsid w:val="00AC7DDC"/>
    <w:rsid w:val="00AE1A68"/>
    <w:rsid w:val="00AE1B36"/>
    <w:rsid w:val="00B164D4"/>
    <w:rsid w:val="00B30978"/>
    <w:rsid w:val="00B52044"/>
    <w:rsid w:val="00B743FD"/>
    <w:rsid w:val="00BC64C3"/>
    <w:rsid w:val="00BD0DE4"/>
    <w:rsid w:val="00BE23D0"/>
    <w:rsid w:val="00BF5D5E"/>
    <w:rsid w:val="00C04A00"/>
    <w:rsid w:val="00C16E18"/>
    <w:rsid w:val="00C171CF"/>
    <w:rsid w:val="00C17326"/>
    <w:rsid w:val="00C26286"/>
    <w:rsid w:val="00C454D3"/>
    <w:rsid w:val="00C47424"/>
    <w:rsid w:val="00C52078"/>
    <w:rsid w:val="00CA3503"/>
    <w:rsid w:val="00CA7A73"/>
    <w:rsid w:val="00CB7F0C"/>
    <w:rsid w:val="00CC38C6"/>
    <w:rsid w:val="00CD5BDA"/>
    <w:rsid w:val="00CF1D27"/>
    <w:rsid w:val="00D017C9"/>
    <w:rsid w:val="00D063A2"/>
    <w:rsid w:val="00D14D6F"/>
    <w:rsid w:val="00D1773D"/>
    <w:rsid w:val="00D17DCC"/>
    <w:rsid w:val="00D200A9"/>
    <w:rsid w:val="00D24F11"/>
    <w:rsid w:val="00D36C0F"/>
    <w:rsid w:val="00D40FA3"/>
    <w:rsid w:val="00D461F5"/>
    <w:rsid w:val="00D73705"/>
    <w:rsid w:val="00D75637"/>
    <w:rsid w:val="00D85C42"/>
    <w:rsid w:val="00D92590"/>
    <w:rsid w:val="00D95B3C"/>
    <w:rsid w:val="00E220CC"/>
    <w:rsid w:val="00E220F7"/>
    <w:rsid w:val="00E22D4B"/>
    <w:rsid w:val="00E24E48"/>
    <w:rsid w:val="00E30772"/>
    <w:rsid w:val="00E64963"/>
    <w:rsid w:val="00E65774"/>
    <w:rsid w:val="00E658D1"/>
    <w:rsid w:val="00EB290D"/>
    <w:rsid w:val="00F700C9"/>
    <w:rsid w:val="00F85F37"/>
    <w:rsid w:val="00F92878"/>
    <w:rsid w:val="00F97F05"/>
    <w:rsid w:val="00FF5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8D09EF"/>
  <w15:chartTrackingRefBased/>
  <w15:docId w15:val="{CDAC3248-A355-4886-BDE1-C8472E8E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aliases w:val="超级链接,ECC Hyperlink,CEO_Hyperlink,超?级链,Style 58,超????,하이퍼링크2,超链接1,超?级链?,Style?,S,하이퍼링크21"/>
    <w:basedOn w:val="DefaultParagraphFont"/>
    <w:uiPriority w:val="99"/>
    <w:unhideWhenUsed/>
    <w:qFormat/>
    <w:rsid w:val="00790A0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73705"/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B061A"/>
    <w:rPr>
      <w:color w:val="605E5C"/>
      <w:shd w:val="clear" w:color="auto" w:fill="E1DFDD"/>
    </w:rPr>
  </w:style>
  <w:style w:type="paragraph" w:customStyle="1" w:styleId="Source">
    <w:name w:val="Source"/>
    <w:basedOn w:val="Normal"/>
    <w:next w:val="Normal"/>
    <w:rsid w:val="005F1618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/>
      <w:jc w:val="center"/>
      <w:textAlignment w:val="baseline"/>
    </w:pPr>
    <w:rPr>
      <w:b/>
      <w:sz w:val="28"/>
      <w:szCs w:val="20"/>
      <w:lang w:val="en-GB"/>
    </w:rPr>
  </w:style>
  <w:style w:type="paragraph" w:customStyle="1" w:styleId="Title1">
    <w:name w:val="Title 1"/>
    <w:basedOn w:val="Source"/>
    <w:next w:val="Normal"/>
    <w:rsid w:val="005F1618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Normalaftertitle">
    <w:name w:val="Normal_after_title"/>
    <w:basedOn w:val="Normal"/>
    <w:next w:val="Normal"/>
    <w:link w:val="NormalaftertitleChar"/>
    <w:uiPriority w:val="99"/>
    <w:rsid w:val="000C206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/>
      <w:textAlignment w:val="baseline"/>
    </w:pPr>
    <w:rPr>
      <w:szCs w:val="20"/>
      <w:lang w:val="en-GB"/>
    </w:rPr>
  </w:style>
  <w:style w:type="character" w:styleId="PageNumber">
    <w:name w:val="page number"/>
    <w:basedOn w:val="DefaultParagraphFont"/>
    <w:rsid w:val="000C2066"/>
  </w:style>
  <w:style w:type="paragraph" w:customStyle="1" w:styleId="Headingb">
    <w:name w:val="Heading_b"/>
    <w:basedOn w:val="Normal"/>
    <w:next w:val="Normal"/>
    <w:link w:val="HeadingbChar"/>
    <w:qFormat/>
    <w:rsid w:val="000C206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textAlignment w:val="baseline"/>
    </w:pPr>
    <w:rPr>
      <w:rFonts w:ascii="Times New Roman Bold" w:hAnsi="Times New Roman Bold" w:cs="Times New Roman Bold"/>
      <w:b/>
      <w:szCs w:val="20"/>
      <w:lang w:val="en-GB" w:eastAsia="zh-CN"/>
    </w:rPr>
  </w:style>
  <w:style w:type="character" w:customStyle="1" w:styleId="NormalaftertitleChar">
    <w:name w:val="Normal_after_title Char"/>
    <w:link w:val="Normalaftertitle"/>
    <w:uiPriority w:val="99"/>
    <w:locked/>
    <w:rsid w:val="000C206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HeadingbChar">
    <w:name w:val="Heading_b Char"/>
    <w:link w:val="Headingb"/>
    <w:locked/>
    <w:rsid w:val="000C2066"/>
    <w:rPr>
      <w:rFonts w:ascii="Times New Roman Bold" w:eastAsia="Times New Roman" w:hAnsi="Times New Roman Bold" w:cs="Times New Roman Bold"/>
      <w:b/>
      <w:sz w:val="24"/>
      <w:szCs w:val="20"/>
      <w:lang w:val="en-GB" w:eastAsia="zh-CN"/>
    </w:rPr>
  </w:style>
  <w:style w:type="character" w:customStyle="1" w:styleId="href">
    <w:name w:val="href"/>
    <w:basedOn w:val="DefaultParagraphFont"/>
    <w:rsid w:val="00E22D4B"/>
  </w:style>
  <w:style w:type="paragraph" w:customStyle="1" w:styleId="RecNo">
    <w:name w:val="Rec_No"/>
    <w:basedOn w:val="Normal"/>
    <w:next w:val="Rectitle"/>
    <w:rsid w:val="00E22D4B"/>
    <w:pPr>
      <w:keepNext/>
      <w:keepLines/>
      <w:overflowPunct w:val="0"/>
      <w:autoSpaceDE w:val="0"/>
      <w:autoSpaceDN w:val="0"/>
      <w:adjustRightInd w:val="0"/>
      <w:spacing w:before="480"/>
      <w:jc w:val="center"/>
      <w:textAlignment w:val="baseline"/>
    </w:pPr>
    <w:rPr>
      <w:sz w:val="28"/>
      <w:szCs w:val="20"/>
      <w:lang w:val="fr-FR"/>
    </w:rPr>
  </w:style>
  <w:style w:type="paragraph" w:customStyle="1" w:styleId="HeadingSum">
    <w:name w:val="Heading_Sum"/>
    <w:basedOn w:val="Headingb"/>
    <w:next w:val="Normal"/>
    <w:autoRedefine/>
    <w:rsid w:val="00165375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both"/>
    </w:pPr>
    <w:rPr>
      <w:rFonts w:ascii="Times New Roman" w:hAnsi="Times New Roman" w:cs="Times New Roman"/>
      <w:sz w:val="22"/>
      <w:lang w:val="es-ES_tradnl" w:eastAsia="en-US"/>
    </w:rPr>
  </w:style>
  <w:style w:type="paragraph" w:customStyle="1" w:styleId="Recdate">
    <w:name w:val="Rec_date"/>
    <w:basedOn w:val="Normal"/>
    <w:next w:val="Normalaftertitle"/>
    <w:rsid w:val="00E22D4B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jc w:val="right"/>
      <w:textAlignment w:val="baseline"/>
    </w:pPr>
    <w:rPr>
      <w:szCs w:val="20"/>
      <w:lang w:val="fr-FR"/>
    </w:rPr>
  </w:style>
  <w:style w:type="paragraph" w:customStyle="1" w:styleId="Tablehead">
    <w:name w:val="Table_head"/>
    <w:basedOn w:val="Normal"/>
    <w:next w:val="Normal"/>
    <w:rsid w:val="00E22D4B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b/>
      <w:sz w:val="22"/>
      <w:szCs w:val="20"/>
      <w:lang w:val="fr-FR"/>
    </w:rPr>
  </w:style>
  <w:style w:type="paragraph" w:customStyle="1" w:styleId="TableNo">
    <w:name w:val="Table_No"/>
    <w:basedOn w:val="Normal"/>
    <w:next w:val="Normal"/>
    <w:link w:val="TableNoChar"/>
    <w:rsid w:val="00E22D4B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szCs w:val="20"/>
      <w:lang w:val="fr-FR"/>
    </w:rPr>
  </w:style>
  <w:style w:type="paragraph" w:customStyle="1" w:styleId="Tabletext">
    <w:name w:val="Table_text"/>
    <w:basedOn w:val="Normal"/>
    <w:rsid w:val="00E22D4B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jc w:val="both"/>
      <w:textAlignment w:val="baseline"/>
    </w:pPr>
    <w:rPr>
      <w:sz w:val="22"/>
      <w:szCs w:val="20"/>
      <w:lang w:val="fr-FR"/>
    </w:rPr>
  </w:style>
  <w:style w:type="paragraph" w:customStyle="1" w:styleId="Call">
    <w:name w:val="Call"/>
    <w:basedOn w:val="Normal"/>
    <w:next w:val="Normal"/>
    <w:link w:val="CallChar"/>
    <w:uiPriority w:val="99"/>
    <w:rsid w:val="00E22D4B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60"/>
      <w:ind w:left="794"/>
      <w:jc w:val="both"/>
      <w:textAlignment w:val="baseline"/>
    </w:pPr>
    <w:rPr>
      <w:i/>
      <w:szCs w:val="20"/>
      <w:lang w:val="fr-FR"/>
    </w:rPr>
  </w:style>
  <w:style w:type="character" w:styleId="FootnoteReference">
    <w:name w:val="footnote reference"/>
    <w:basedOn w:val="DefaultParagraphFont"/>
    <w:semiHidden/>
    <w:rsid w:val="00E22D4B"/>
    <w:rPr>
      <w:position w:val="6"/>
      <w:sz w:val="18"/>
    </w:rPr>
  </w:style>
  <w:style w:type="paragraph" w:styleId="FootnoteText">
    <w:name w:val="footnote text"/>
    <w:basedOn w:val="Normal"/>
    <w:link w:val="FootnoteTextChar"/>
    <w:semiHidden/>
    <w:rsid w:val="00E22D4B"/>
    <w:pPr>
      <w:keepLines/>
      <w:tabs>
        <w:tab w:val="left" w:pos="255"/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55" w:hanging="255"/>
      <w:jc w:val="both"/>
      <w:textAlignment w:val="baseline"/>
    </w:pPr>
    <w:rPr>
      <w:sz w:val="22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E22D4B"/>
    <w:rPr>
      <w:rFonts w:ascii="Times New Roman" w:eastAsia="Times New Roman" w:hAnsi="Times New Roman" w:cs="Times New Roman"/>
      <w:szCs w:val="20"/>
      <w:lang w:val="fr-FR"/>
    </w:rPr>
  </w:style>
  <w:style w:type="paragraph" w:customStyle="1" w:styleId="Line">
    <w:name w:val="Line"/>
    <w:basedOn w:val="Normal"/>
    <w:next w:val="Normal"/>
    <w:rsid w:val="00E22D4B"/>
    <w:pPr>
      <w:pBdr>
        <w:top w:val="single" w:sz="6" w:space="1" w:color="auto"/>
      </w:pBdr>
      <w:overflowPunct w:val="0"/>
      <w:autoSpaceDE w:val="0"/>
      <w:autoSpaceDN w:val="0"/>
      <w:adjustRightInd w:val="0"/>
      <w:spacing w:before="240"/>
      <w:ind w:left="3997" w:right="3997"/>
      <w:jc w:val="center"/>
      <w:textAlignment w:val="baseline"/>
    </w:pPr>
    <w:rPr>
      <w:sz w:val="20"/>
      <w:szCs w:val="20"/>
      <w:lang w:val="en-GB"/>
    </w:rPr>
  </w:style>
  <w:style w:type="paragraph" w:customStyle="1" w:styleId="Rectitle">
    <w:name w:val="Rec_title"/>
    <w:basedOn w:val="Normal"/>
    <w:next w:val="Normal"/>
    <w:rsid w:val="00E22D4B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  <w:lang w:val="fr-FR"/>
    </w:rPr>
  </w:style>
  <w:style w:type="paragraph" w:customStyle="1" w:styleId="Tabletitle">
    <w:name w:val="Table_title"/>
    <w:basedOn w:val="Normal"/>
    <w:next w:val="Tablehead"/>
    <w:link w:val="TabletitleChar"/>
    <w:rsid w:val="00E22D4B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/>
      <w:jc w:val="center"/>
      <w:textAlignment w:val="baseline"/>
    </w:pPr>
    <w:rPr>
      <w:b/>
      <w:szCs w:val="20"/>
      <w:lang w:val="fr-FR"/>
    </w:rPr>
  </w:style>
  <w:style w:type="paragraph" w:customStyle="1" w:styleId="Summary">
    <w:name w:val="Summary"/>
    <w:basedOn w:val="Normal"/>
    <w:next w:val="Normalaftertitle"/>
    <w:autoRedefine/>
    <w:rsid w:val="00E22D4B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480"/>
      <w:jc w:val="both"/>
      <w:textAlignment w:val="baseline"/>
    </w:pPr>
    <w:rPr>
      <w:sz w:val="22"/>
      <w:szCs w:val="20"/>
      <w:lang w:val="es-ES_tradnl"/>
    </w:rPr>
  </w:style>
  <w:style w:type="character" w:customStyle="1" w:styleId="CallChar">
    <w:name w:val="Call Char"/>
    <w:link w:val="Call"/>
    <w:uiPriority w:val="99"/>
    <w:locked/>
    <w:rsid w:val="00E22D4B"/>
    <w:rPr>
      <w:rFonts w:ascii="Times New Roman" w:eastAsia="Times New Roman" w:hAnsi="Times New Roman" w:cs="Times New Roman"/>
      <w:i/>
      <w:sz w:val="24"/>
      <w:szCs w:val="20"/>
      <w:lang w:val="fr-FR"/>
    </w:rPr>
  </w:style>
  <w:style w:type="character" w:customStyle="1" w:styleId="TableNoChar">
    <w:name w:val="Table_No Char"/>
    <w:link w:val="TableNo"/>
    <w:locked/>
    <w:rsid w:val="00E22D4B"/>
    <w:rPr>
      <w:rFonts w:ascii="Times New Roman" w:eastAsia="Times New Roman" w:hAnsi="Times New Roman" w:cs="Times New Roman"/>
      <w:sz w:val="24"/>
      <w:szCs w:val="20"/>
      <w:lang w:val="fr-FR"/>
    </w:rPr>
  </w:style>
  <w:style w:type="character" w:customStyle="1" w:styleId="TabletitleChar">
    <w:name w:val="Table_title Char"/>
    <w:basedOn w:val="DefaultParagraphFont"/>
    <w:link w:val="Tabletitle"/>
    <w:locked/>
    <w:rsid w:val="00E22D4B"/>
    <w:rPr>
      <w:rFonts w:ascii="Times New Roman" w:eastAsia="Times New Roman" w:hAnsi="Times New Roman" w:cs="Times New Roman"/>
      <w:b/>
      <w:sz w:val="24"/>
      <w:szCs w:val="20"/>
      <w:lang w:val="fr-FR"/>
    </w:rPr>
  </w:style>
  <w:style w:type="table" w:customStyle="1" w:styleId="TableGrid1">
    <w:name w:val="Table Grid1"/>
    <w:basedOn w:val="TableNormal"/>
    <w:next w:val="TableGrid"/>
    <w:uiPriority w:val="59"/>
    <w:rsid w:val="00E22D4B"/>
    <w:pPr>
      <w:spacing w:after="0" w:line="240" w:lineRule="auto"/>
    </w:pPr>
    <w:rPr>
      <w:rFonts w:ascii="CG Times" w:eastAsia="MS Mincho" w:hAnsi="CG Times" w:cs="Times New Roman"/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E22D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C66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73EED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159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59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59A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59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59A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tu.int/pub/R-QUE-SG01.210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sae.org/standards/content/j2954/2_202212/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itu.int/rec/R-REC-SM.2110-1-201910-I/e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1843</Words>
  <Characters>10508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Sanders, Amy</dc:creator>
  <cp:keywords/>
  <dc:description/>
  <cp:lastModifiedBy>USA</cp:lastModifiedBy>
  <cp:revision>27</cp:revision>
  <dcterms:created xsi:type="dcterms:W3CDTF">2023-03-03T18:45:00Z</dcterms:created>
  <dcterms:modified xsi:type="dcterms:W3CDTF">2023-04-10T16:35:00Z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5758c1-6df0-4e8d-a4f7-f588283d5d0d_Enabled">
    <vt:lpwstr>True</vt:lpwstr>
  </property>
  <property fmtid="{D5CDD505-2E9C-101B-9397-08002B2CF9AE}" pid="3" name="MSIP_Label_6b5758c1-6df0-4e8d-a4f7-f588283d5d0d_SiteId">
    <vt:lpwstr>d6cff1bd-67dd-4ce8-945d-d07dc775672f</vt:lpwstr>
  </property>
  <property fmtid="{D5CDD505-2E9C-101B-9397-08002B2CF9AE}" pid="4" name="MSIP_Label_6b5758c1-6df0-4e8d-a4f7-f588283d5d0d_Owner">
    <vt:lpwstr>asanders@ntia.doc.gov</vt:lpwstr>
  </property>
  <property fmtid="{D5CDD505-2E9C-101B-9397-08002B2CF9AE}" pid="5" name="MSIP_Label_6b5758c1-6df0-4e8d-a4f7-f588283d5d0d_SetDate">
    <vt:lpwstr>2020-01-27T14:25:36.9866463Z</vt:lpwstr>
  </property>
  <property fmtid="{D5CDD505-2E9C-101B-9397-08002B2CF9AE}" pid="6" name="MSIP_Label_6b5758c1-6df0-4e8d-a4f7-f588283d5d0d_Name">
    <vt:lpwstr>General</vt:lpwstr>
  </property>
  <property fmtid="{D5CDD505-2E9C-101B-9397-08002B2CF9AE}" pid="7" name="MSIP_Label_6b5758c1-6df0-4e8d-a4f7-f588283d5d0d_Application">
    <vt:lpwstr>Microsoft Azure Information Protection</vt:lpwstr>
  </property>
  <property fmtid="{D5CDD505-2E9C-101B-9397-08002B2CF9AE}" pid="8" name="MSIP_Label_6b5758c1-6df0-4e8d-a4f7-f588283d5d0d_Extended_MSFT_Method">
    <vt:lpwstr>Automatic</vt:lpwstr>
  </property>
  <property fmtid="{D5CDD505-2E9C-101B-9397-08002B2CF9AE}" pid="9" name="Sensitivity">
    <vt:lpwstr>General</vt:lpwstr>
  </property>
</Properties>
</file>