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B56ECD" w:rsidRPr="00A02BF0" w14:paraId="0FD23113" w14:textId="77777777" w:rsidTr="006E2BBE">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048D7D57" w14:textId="77777777" w:rsidR="00B56ECD" w:rsidRPr="00A02BF0" w:rsidRDefault="00B56ECD" w:rsidP="006E2BBE">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430E1F43" w14:textId="77777777" w:rsidR="00B56ECD" w:rsidRPr="00A02BF0" w:rsidRDefault="00B56ECD" w:rsidP="006E2BBE">
            <w:pPr>
              <w:pStyle w:val="TabletitleBR"/>
              <w:rPr>
                <w:spacing w:val="-3"/>
                <w:szCs w:val="24"/>
              </w:rPr>
            </w:pPr>
            <w:r w:rsidRPr="00A02BF0">
              <w:rPr>
                <w:spacing w:val="-3"/>
                <w:szCs w:val="24"/>
              </w:rPr>
              <w:t>Fact Sheet</w:t>
            </w:r>
          </w:p>
        </w:tc>
      </w:tr>
      <w:tr w:rsidR="00B56ECD" w:rsidRPr="00A02BF0" w14:paraId="7A274A43" w14:textId="77777777" w:rsidTr="006E2BBE">
        <w:trPr>
          <w:trHeight w:val="951"/>
        </w:trPr>
        <w:tc>
          <w:tcPr>
            <w:tcW w:w="3984" w:type="dxa"/>
            <w:tcBorders>
              <w:left w:val="double" w:sz="6" w:space="0" w:color="auto"/>
            </w:tcBorders>
          </w:tcPr>
          <w:p w14:paraId="0DB15051" w14:textId="77777777" w:rsidR="00B56ECD" w:rsidRPr="00A02BF0" w:rsidRDefault="00B56ECD" w:rsidP="006E2BBE">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6662DF8E" w14:textId="3446D7D4" w:rsidR="00B56ECD" w:rsidRPr="00A02BF0" w:rsidRDefault="00B56ECD" w:rsidP="006E2BBE">
            <w:pPr>
              <w:spacing w:after="120"/>
              <w:ind w:left="144" w:right="144"/>
            </w:pPr>
            <w:r w:rsidRPr="00A02BF0">
              <w:rPr>
                <w:b/>
              </w:rPr>
              <w:t>Document No:</w:t>
            </w:r>
            <w:r w:rsidRPr="00A02BF0">
              <w:t xml:space="preserve">  USWP</w:t>
            </w:r>
            <w:r>
              <w:t>1A</w:t>
            </w:r>
            <w:r w:rsidRPr="00A02BF0">
              <w:t>-</w:t>
            </w:r>
            <w:r w:rsidR="00AB272F">
              <w:t>06_</w:t>
            </w:r>
            <w:r w:rsidR="00CA5A91">
              <w:t>NC</w:t>
            </w:r>
            <w:r w:rsidR="00AB272F">
              <w:t>_Rec_SM.2129 (WPT Non-Beam Freq)</w:t>
            </w:r>
          </w:p>
        </w:tc>
      </w:tr>
      <w:tr w:rsidR="00B56ECD" w:rsidRPr="00A02BF0" w14:paraId="70CA2FFE" w14:textId="77777777" w:rsidTr="006E2BBE">
        <w:trPr>
          <w:trHeight w:val="378"/>
        </w:trPr>
        <w:tc>
          <w:tcPr>
            <w:tcW w:w="3984" w:type="dxa"/>
            <w:tcBorders>
              <w:left w:val="double" w:sz="6" w:space="0" w:color="auto"/>
            </w:tcBorders>
          </w:tcPr>
          <w:p w14:paraId="5058D9F6" w14:textId="77777777" w:rsidR="00B56ECD" w:rsidRPr="00A02BF0" w:rsidRDefault="00B56ECD" w:rsidP="006E2BBE">
            <w:pPr>
              <w:ind w:left="144" w:right="144"/>
            </w:pPr>
            <w:r w:rsidRPr="00A02BF0">
              <w:rPr>
                <w:b/>
              </w:rPr>
              <w:t>Ref:</w:t>
            </w:r>
            <w:r>
              <w:rPr>
                <w:b/>
              </w:rPr>
              <w:t xml:space="preserve">  </w:t>
            </w:r>
            <w:r w:rsidRPr="00790A03">
              <w:t>A</w:t>
            </w:r>
            <w:r>
              <w:t>nnex</w:t>
            </w:r>
            <w:r w:rsidRPr="00790A03">
              <w:t xml:space="preserve"> </w:t>
            </w:r>
            <w:r>
              <w:t xml:space="preserve">3 </w:t>
            </w:r>
            <w:r w:rsidRPr="00790A03">
              <w:t xml:space="preserve">to </w:t>
            </w:r>
            <w:r>
              <w:t xml:space="preserve">WP1A </w:t>
            </w:r>
            <w:r w:rsidRPr="00790A03">
              <w:t xml:space="preserve">Chairman’s Report </w:t>
            </w:r>
            <w:r>
              <w:t>(1A/226-E)</w:t>
            </w:r>
            <w:r>
              <w:rPr>
                <w:b/>
              </w:rPr>
              <w:br/>
            </w:r>
            <w:r w:rsidRPr="00B96F28">
              <w:t xml:space="preserve"> </w:t>
            </w:r>
          </w:p>
        </w:tc>
        <w:tc>
          <w:tcPr>
            <w:tcW w:w="5409" w:type="dxa"/>
            <w:tcBorders>
              <w:right w:val="double" w:sz="6" w:space="0" w:color="auto"/>
            </w:tcBorders>
          </w:tcPr>
          <w:p w14:paraId="7BAE8250" w14:textId="2D5FCF2E" w:rsidR="00B56ECD" w:rsidRPr="00A02BF0" w:rsidRDefault="00B56ECD" w:rsidP="006E2BBE">
            <w:pPr>
              <w:tabs>
                <w:tab w:val="left" w:pos="162"/>
              </w:tabs>
              <w:ind w:left="612" w:right="144" w:hanging="468"/>
            </w:pPr>
            <w:r w:rsidRPr="00A02BF0">
              <w:rPr>
                <w:b/>
              </w:rPr>
              <w:t>Date:</w:t>
            </w:r>
            <w:r w:rsidRPr="00A02BF0">
              <w:t xml:space="preserve">  </w:t>
            </w:r>
            <w:r w:rsidR="00CA5A91">
              <w:t>18 April</w:t>
            </w:r>
            <w:r>
              <w:t xml:space="preserve"> 2023</w:t>
            </w:r>
          </w:p>
        </w:tc>
      </w:tr>
      <w:tr w:rsidR="00B56ECD" w:rsidRPr="00A02BF0" w14:paraId="5EFEBFE9" w14:textId="77777777" w:rsidTr="006E2BBE">
        <w:trPr>
          <w:trHeight w:val="459"/>
        </w:trPr>
        <w:tc>
          <w:tcPr>
            <w:tcW w:w="9393" w:type="dxa"/>
            <w:gridSpan w:val="2"/>
            <w:tcBorders>
              <w:left w:val="double" w:sz="6" w:space="0" w:color="auto"/>
              <w:right w:val="double" w:sz="6" w:space="0" w:color="auto"/>
            </w:tcBorders>
          </w:tcPr>
          <w:p w14:paraId="17A02A12" w14:textId="77777777" w:rsidR="00B56ECD" w:rsidRDefault="00B56ECD" w:rsidP="006E2BBE">
            <w:pPr>
              <w:pStyle w:val="Heading2"/>
              <w:rPr>
                <w:b w:val="0"/>
                <w:lang w:eastAsia="zh-CN"/>
              </w:rPr>
            </w:pPr>
            <w:r>
              <w:rPr>
                <w:bCs/>
                <w:szCs w:val="24"/>
              </w:rPr>
              <w:t xml:space="preserve">Document Title:  </w:t>
            </w:r>
            <w:r w:rsidRPr="00642C8A">
              <w:rPr>
                <w:b w:val="0"/>
                <w:lang w:eastAsia="zh-CN"/>
              </w:rPr>
              <w:t xml:space="preserve"> </w:t>
            </w:r>
            <w:r>
              <w:rPr>
                <w:b w:val="0"/>
                <w:lang w:eastAsia="zh-CN"/>
              </w:rPr>
              <w:t>Proposed revisions to</w:t>
            </w:r>
            <w:r w:rsidRPr="0037648D">
              <w:rPr>
                <w:rFonts w:eastAsiaTheme="minorEastAsia"/>
                <w:b w:val="0"/>
                <w:caps/>
                <w:sz w:val="28"/>
                <w:lang w:eastAsia="zh-CN"/>
              </w:rPr>
              <w:t xml:space="preserve"> </w:t>
            </w:r>
            <w:r>
              <w:rPr>
                <w:b w:val="0"/>
                <w:lang w:val="en-US" w:eastAsia="zh-CN"/>
              </w:rPr>
              <w:t>P</w:t>
            </w:r>
            <w:r w:rsidRPr="0037648D">
              <w:rPr>
                <w:b w:val="0"/>
                <w:lang w:val="en-US" w:eastAsia="zh-CN"/>
              </w:rPr>
              <w:t xml:space="preserve">reliminary </w:t>
            </w:r>
            <w:r>
              <w:rPr>
                <w:b w:val="0"/>
                <w:lang w:val="en-US" w:eastAsia="zh-CN"/>
              </w:rPr>
              <w:t>D</w:t>
            </w:r>
            <w:r w:rsidRPr="0037648D">
              <w:rPr>
                <w:b w:val="0"/>
                <w:lang w:val="en-US" w:eastAsia="zh-CN"/>
              </w:rPr>
              <w:t xml:space="preserve">raft </w:t>
            </w:r>
            <w:r>
              <w:rPr>
                <w:b w:val="0"/>
                <w:lang w:val="en-US" w:eastAsia="zh-CN"/>
              </w:rPr>
              <w:t>R</w:t>
            </w:r>
            <w:r w:rsidRPr="0037648D">
              <w:rPr>
                <w:b w:val="0"/>
                <w:lang w:val="en-US" w:eastAsia="zh-CN"/>
              </w:rPr>
              <w:t>evision of Recom</w:t>
            </w:r>
            <w:r>
              <w:rPr>
                <w:b w:val="0"/>
                <w:lang w:val="en-US" w:eastAsia="zh-CN"/>
              </w:rPr>
              <w:t>m</w:t>
            </w:r>
            <w:r w:rsidRPr="0037648D">
              <w:rPr>
                <w:b w:val="0"/>
                <w:lang w:val="en-US" w:eastAsia="zh-CN"/>
              </w:rPr>
              <w:t>endation ITU-R SM.2129-0</w:t>
            </w:r>
          </w:p>
          <w:p w14:paraId="767AC5AF" w14:textId="77777777" w:rsidR="00B56ECD" w:rsidRPr="00790A03" w:rsidRDefault="00B56ECD" w:rsidP="006E2BBE">
            <w:pPr>
              <w:rPr>
                <w:lang w:eastAsia="zh-CN"/>
              </w:rPr>
            </w:pPr>
          </w:p>
        </w:tc>
      </w:tr>
      <w:tr w:rsidR="00B56ECD" w:rsidRPr="00A02BF0" w14:paraId="4B1EFAD0" w14:textId="77777777" w:rsidTr="006E2BBE">
        <w:trPr>
          <w:trHeight w:val="1960"/>
        </w:trPr>
        <w:tc>
          <w:tcPr>
            <w:tcW w:w="3984" w:type="dxa"/>
            <w:tcBorders>
              <w:left w:val="double" w:sz="6" w:space="0" w:color="auto"/>
            </w:tcBorders>
          </w:tcPr>
          <w:p w14:paraId="6E1538DD" w14:textId="77777777" w:rsidR="00B56ECD" w:rsidRPr="00A02BF0" w:rsidRDefault="00B56ECD" w:rsidP="006E2BBE">
            <w:pPr>
              <w:ind w:left="144" w:right="144"/>
              <w:rPr>
                <w:b/>
              </w:rPr>
            </w:pPr>
            <w:r w:rsidRPr="00A02BF0">
              <w:rPr>
                <w:b/>
              </w:rPr>
              <w:t>Author(s)/Contributors(s):</w:t>
            </w:r>
          </w:p>
          <w:p w14:paraId="3F3373B7" w14:textId="77777777" w:rsidR="00B56ECD" w:rsidRDefault="00B56ECD" w:rsidP="006E2BBE">
            <w:pPr>
              <w:ind w:left="144" w:right="144"/>
              <w:rPr>
                <w:bCs/>
                <w:iCs/>
              </w:rPr>
            </w:pPr>
            <w:r>
              <w:rPr>
                <w:bCs/>
                <w:iCs/>
              </w:rPr>
              <w:t>Dan Mansergh</w:t>
            </w:r>
          </w:p>
          <w:p w14:paraId="33EB1005" w14:textId="77777777" w:rsidR="00B56ECD" w:rsidRDefault="00B56ECD" w:rsidP="006E2BBE">
            <w:pPr>
              <w:ind w:left="144" w:right="144"/>
              <w:rPr>
                <w:bCs/>
                <w:iCs/>
              </w:rPr>
            </w:pPr>
            <w:r>
              <w:rPr>
                <w:bCs/>
                <w:iCs/>
              </w:rPr>
              <w:t>Apple Inc.</w:t>
            </w:r>
          </w:p>
          <w:p w14:paraId="5BD24FCE" w14:textId="77777777" w:rsidR="00B56ECD" w:rsidRDefault="00B56ECD" w:rsidP="006E2BBE">
            <w:pPr>
              <w:ind w:left="144" w:right="144"/>
              <w:rPr>
                <w:bCs/>
                <w:iCs/>
              </w:rPr>
            </w:pPr>
          </w:p>
          <w:p w14:paraId="2E4C7052" w14:textId="77777777" w:rsidR="00B56ECD" w:rsidRPr="00A02BF0" w:rsidRDefault="00B56ECD" w:rsidP="006E2BBE">
            <w:pPr>
              <w:ind w:right="144"/>
              <w:rPr>
                <w:bCs/>
                <w:iCs/>
              </w:rPr>
            </w:pPr>
            <w:r w:rsidRPr="00A02BF0">
              <w:rPr>
                <w:bCs/>
                <w:iCs/>
              </w:rPr>
              <w:br/>
            </w:r>
          </w:p>
        </w:tc>
        <w:tc>
          <w:tcPr>
            <w:tcW w:w="5409" w:type="dxa"/>
            <w:tcBorders>
              <w:right w:val="double" w:sz="6" w:space="0" w:color="auto"/>
            </w:tcBorders>
          </w:tcPr>
          <w:p w14:paraId="457DD580" w14:textId="77777777" w:rsidR="00B56ECD" w:rsidRDefault="00B56ECD" w:rsidP="006E2BBE">
            <w:pPr>
              <w:ind w:right="144"/>
              <w:rPr>
                <w:b/>
                <w:bCs/>
              </w:rPr>
            </w:pPr>
          </w:p>
          <w:p w14:paraId="077475EE" w14:textId="77777777" w:rsidR="00B56ECD" w:rsidRDefault="00B56ECD" w:rsidP="006E2BBE">
            <w:pPr>
              <w:ind w:right="144"/>
              <w:rPr>
                <w:bCs/>
              </w:rPr>
            </w:pPr>
            <w:r w:rsidRPr="00A02BF0">
              <w:rPr>
                <w:b/>
                <w:bCs/>
              </w:rPr>
              <w:t>Email</w:t>
            </w:r>
            <w:r>
              <w:rPr>
                <w:bCs/>
              </w:rPr>
              <w:t>:  dmansergh@apple.com</w:t>
            </w:r>
            <w:r w:rsidRPr="00A02BF0">
              <w:rPr>
                <w:bCs/>
              </w:rPr>
              <w:br/>
            </w:r>
            <w:r w:rsidRPr="00A02BF0">
              <w:rPr>
                <w:b/>
                <w:bCs/>
              </w:rPr>
              <w:t>Phone</w:t>
            </w:r>
            <w:r w:rsidRPr="00A02BF0">
              <w:rPr>
                <w:bCs/>
              </w:rPr>
              <w:t>:</w:t>
            </w:r>
            <w:r>
              <w:rPr>
                <w:bCs/>
              </w:rPr>
              <w:t xml:space="preserve">  408-974-4419</w:t>
            </w:r>
            <w:r w:rsidRPr="00A02BF0">
              <w:rPr>
                <w:bCs/>
              </w:rPr>
              <w:br/>
            </w:r>
          </w:p>
          <w:p w14:paraId="19DCEA8E" w14:textId="77777777" w:rsidR="00B56ECD" w:rsidRPr="00F022CE" w:rsidRDefault="00B56ECD" w:rsidP="006E2BBE">
            <w:pPr>
              <w:ind w:right="144"/>
              <w:rPr>
                <w:bCs/>
              </w:rPr>
            </w:pPr>
          </w:p>
        </w:tc>
      </w:tr>
      <w:tr w:rsidR="00B56ECD" w:rsidRPr="00A02BF0" w14:paraId="64ADA5B7" w14:textId="77777777" w:rsidTr="006E2BBE">
        <w:trPr>
          <w:trHeight w:val="541"/>
        </w:trPr>
        <w:tc>
          <w:tcPr>
            <w:tcW w:w="9393" w:type="dxa"/>
            <w:gridSpan w:val="2"/>
            <w:tcBorders>
              <w:left w:val="double" w:sz="6" w:space="0" w:color="auto"/>
              <w:right w:val="double" w:sz="6" w:space="0" w:color="auto"/>
            </w:tcBorders>
          </w:tcPr>
          <w:p w14:paraId="7E88E45C" w14:textId="77777777" w:rsidR="00B56ECD" w:rsidRPr="00A02BF0" w:rsidRDefault="00B56ECD" w:rsidP="006E2BBE">
            <w:pPr>
              <w:spacing w:after="120"/>
              <w:ind w:right="144"/>
            </w:pPr>
            <w:r w:rsidRPr="00A02BF0">
              <w:rPr>
                <w:b/>
              </w:rPr>
              <w:t>Purpose/Objective:</w:t>
            </w:r>
            <w:r w:rsidRPr="00A02BF0">
              <w:rPr>
                <w:bCs/>
              </w:rPr>
              <w:t xml:space="preserve"> </w:t>
            </w:r>
            <w:r>
              <w:rPr>
                <w:bCs/>
              </w:rPr>
              <w:t>Elevate to Draft Revision in anticipation of consideration at SG1</w:t>
            </w:r>
          </w:p>
        </w:tc>
      </w:tr>
      <w:tr w:rsidR="00B56ECD" w:rsidRPr="00A02BF0" w14:paraId="4F9BFB8F" w14:textId="77777777" w:rsidTr="006E2BBE">
        <w:trPr>
          <w:trHeight w:val="1380"/>
        </w:trPr>
        <w:tc>
          <w:tcPr>
            <w:tcW w:w="9393" w:type="dxa"/>
            <w:gridSpan w:val="2"/>
            <w:tcBorders>
              <w:left w:val="double" w:sz="6" w:space="0" w:color="auto"/>
              <w:bottom w:val="single" w:sz="12" w:space="0" w:color="auto"/>
              <w:right w:val="double" w:sz="6" w:space="0" w:color="auto"/>
            </w:tcBorders>
          </w:tcPr>
          <w:p w14:paraId="74BB46E7" w14:textId="77777777" w:rsidR="00B56ECD" w:rsidRPr="00A02BF0" w:rsidRDefault="00B56ECD" w:rsidP="006E2BBE">
            <w:pPr>
              <w:tabs>
                <w:tab w:val="left" w:pos="794"/>
                <w:tab w:val="left" w:pos="1191"/>
                <w:tab w:val="left" w:pos="1588"/>
                <w:tab w:val="left" w:pos="1985"/>
              </w:tabs>
              <w:suppressAutoHyphens/>
              <w:rPr>
                <w:bCs/>
              </w:rPr>
            </w:pPr>
            <w:r w:rsidRPr="00A02BF0">
              <w:rPr>
                <w:b/>
              </w:rPr>
              <w:t>Abstract:</w:t>
            </w:r>
            <w:r w:rsidRPr="00A02BF0">
              <w:rPr>
                <w:bCs/>
              </w:rPr>
              <w:t xml:space="preserve">  </w:t>
            </w:r>
            <w:r>
              <w:rPr>
                <w:bCs/>
              </w:rPr>
              <w:t>This contribution proposes to make improvements to the Recommendation in response to feedback received at the last WP1A meeting and to elevate it to Draft Revision status. Since a liaison statement from WP7A raises concerns about the use of 30-50 kHz for WPT and proponents of the band have not addressed those concerns, this contribution will propose the deletion of that band from Table 1. Proposed editorial changes include removing “Preliminary” from the title and removing all remaining square brackets from the document.</w:t>
            </w:r>
          </w:p>
        </w:tc>
      </w:tr>
    </w:tbl>
    <w:p w14:paraId="2E0E8FAA" w14:textId="77777777" w:rsidR="00B56ECD" w:rsidRDefault="00B56ECD" w:rsidP="00B56ECD"/>
    <w:p w14:paraId="27149DB2" w14:textId="77777777" w:rsidR="00B56ECD" w:rsidRDefault="00B56ECD">
      <w:pPr>
        <w:rPr>
          <w:ins w:id="0" w:author="USA" w:date="2023-03-01T07:21:00Z"/>
        </w:rPr>
      </w:pPr>
      <w:ins w:id="1" w:author="USA" w:date="2023-03-01T07:21:00Z">
        <w:r>
          <w:br w:type="page"/>
        </w:r>
      </w:ins>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3E1A3E" w14:paraId="44ABF32D" w14:textId="77777777" w:rsidTr="002E0DFB">
        <w:trPr>
          <w:cantSplit/>
        </w:trPr>
        <w:tc>
          <w:tcPr>
            <w:tcW w:w="6487" w:type="dxa"/>
            <w:vAlign w:val="center"/>
          </w:tcPr>
          <w:p w14:paraId="067DB143" w14:textId="537E15BC" w:rsidR="003E1A3E" w:rsidRPr="00D8032B" w:rsidRDefault="003E1A3E" w:rsidP="002E0DFB">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1F0602F3" w14:textId="77777777" w:rsidR="003E1A3E" w:rsidRDefault="003E1A3E" w:rsidP="002E0DFB">
            <w:pPr>
              <w:shd w:val="solid" w:color="FFFFFF" w:fill="FFFFFF"/>
              <w:spacing w:before="0" w:line="240" w:lineRule="atLeast"/>
            </w:pPr>
            <w:r>
              <w:rPr>
                <w:noProof/>
                <w:lang w:val="en-US"/>
              </w:rPr>
              <w:drawing>
                <wp:inline distT="0" distB="0" distL="0" distR="0" wp14:anchorId="36197812" wp14:editId="0A20237C">
                  <wp:extent cx="765175" cy="76517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3E1A3E" w:rsidRPr="0051782D" w14:paraId="0544E496" w14:textId="77777777" w:rsidTr="002E0DFB">
        <w:trPr>
          <w:cantSplit/>
        </w:trPr>
        <w:tc>
          <w:tcPr>
            <w:tcW w:w="6487" w:type="dxa"/>
            <w:tcBorders>
              <w:bottom w:val="single" w:sz="12" w:space="0" w:color="auto"/>
            </w:tcBorders>
          </w:tcPr>
          <w:p w14:paraId="139CE974" w14:textId="77777777" w:rsidR="003E1A3E" w:rsidRPr="00163271" w:rsidRDefault="003E1A3E" w:rsidP="002E0DFB">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5B4D465" w14:textId="77777777" w:rsidR="003E1A3E" w:rsidRPr="0051782D" w:rsidRDefault="003E1A3E" w:rsidP="002E0DFB">
            <w:pPr>
              <w:shd w:val="solid" w:color="FFFFFF" w:fill="FFFFFF"/>
              <w:spacing w:before="0" w:after="48" w:line="240" w:lineRule="atLeast"/>
              <w:rPr>
                <w:sz w:val="22"/>
                <w:szCs w:val="22"/>
                <w:lang w:val="en-US"/>
              </w:rPr>
            </w:pPr>
          </w:p>
        </w:tc>
      </w:tr>
      <w:tr w:rsidR="003E1A3E" w14:paraId="5AD7A2A0" w14:textId="77777777" w:rsidTr="002E0DFB">
        <w:trPr>
          <w:cantSplit/>
        </w:trPr>
        <w:tc>
          <w:tcPr>
            <w:tcW w:w="6487" w:type="dxa"/>
            <w:tcBorders>
              <w:top w:val="single" w:sz="12" w:space="0" w:color="auto"/>
            </w:tcBorders>
          </w:tcPr>
          <w:p w14:paraId="3F020351" w14:textId="77777777" w:rsidR="003E1A3E" w:rsidRPr="0051782D" w:rsidRDefault="003E1A3E" w:rsidP="002E0DFB">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B461670" w14:textId="77777777" w:rsidR="003E1A3E" w:rsidRPr="00710D66" w:rsidRDefault="003E1A3E" w:rsidP="002E0DFB">
            <w:pPr>
              <w:shd w:val="solid" w:color="FFFFFF" w:fill="FFFFFF"/>
              <w:spacing w:before="0" w:after="48" w:line="240" w:lineRule="atLeast"/>
              <w:rPr>
                <w:lang w:val="en-US"/>
              </w:rPr>
            </w:pPr>
          </w:p>
        </w:tc>
      </w:tr>
      <w:tr w:rsidR="003E1A3E" w14:paraId="41EC3C3F" w14:textId="77777777" w:rsidTr="002E0DFB">
        <w:trPr>
          <w:cantSplit/>
        </w:trPr>
        <w:tc>
          <w:tcPr>
            <w:tcW w:w="6487" w:type="dxa"/>
            <w:vMerge w:val="restart"/>
          </w:tcPr>
          <w:p w14:paraId="1D86A919" w14:textId="77777777" w:rsidR="003E1A3E" w:rsidRDefault="003E1A3E" w:rsidP="002E0DFB">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Received:</w:t>
            </w:r>
            <w:r>
              <w:rPr>
                <w:rFonts w:ascii="Verdana" w:hAnsi="Verdana"/>
                <w:sz w:val="20"/>
              </w:rPr>
              <w:tab/>
              <w:t xml:space="preserve"> </w:t>
            </w:r>
            <w:r w:rsidRPr="00C05150">
              <w:rPr>
                <w:rFonts w:ascii="Verdana" w:hAnsi="Verdana"/>
                <w:sz w:val="20"/>
              </w:rPr>
              <w:t>Date</w:t>
            </w:r>
            <w:r>
              <w:rPr>
                <w:rFonts w:ascii="Verdana" w:hAnsi="Verdana"/>
                <w:sz w:val="20"/>
              </w:rPr>
              <w:t xml:space="preserve"> 20xx</w:t>
            </w:r>
          </w:p>
          <w:p w14:paraId="5211D6CF" w14:textId="6A100C70" w:rsidR="003E1A3E" w:rsidRPr="00982084" w:rsidRDefault="003E1A3E" w:rsidP="002E0DFB">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t xml:space="preserve"> Recommendation ITU-R </w:t>
            </w:r>
            <w:hyperlink r:id="rId11" w:history="1">
              <w:r w:rsidRPr="00683242">
                <w:rPr>
                  <w:rStyle w:val="Hyperlink"/>
                  <w:rFonts w:ascii="Verdana" w:hAnsi="Verdana"/>
                  <w:sz w:val="20"/>
                </w:rPr>
                <w:t>SM.2129-0</w:t>
              </w:r>
            </w:hyperlink>
          </w:p>
        </w:tc>
        <w:tc>
          <w:tcPr>
            <w:tcW w:w="3402" w:type="dxa"/>
          </w:tcPr>
          <w:p w14:paraId="116A9BEB" w14:textId="77777777" w:rsidR="003E1A3E" w:rsidRPr="008614B2" w:rsidRDefault="003E1A3E" w:rsidP="002E0DFB">
            <w:pPr>
              <w:shd w:val="solid" w:color="FFFFFF" w:fill="FFFFFF"/>
              <w:spacing w:before="0" w:line="240" w:lineRule="atLeast"/>
              <w:rPr>
                <w:rFonts w:ascii="Verdana" w:hAnsi="Verdana"/>
                <w:sz w:val="20"/>
                <w:lang w:eastAsia="zh-CN"/>
              </w:rPr>
            </w:pPr>
            <w:r>
              <w:rPr>
                <w:rFonts w:ascii="Verdana" w:hAnsi="Verdana"/>
                <w:b/>
                <w:sz w:val="20"/>
                <w:lang w:eastAsia="zh-CN"/>
              </w:rPr>
              <w:t>Document XX/-E</w:t>
            </w:r>
          </w:p>
        </w:tc>
      </w:tr>
      <w:tr w:rsidR="003E1A3E" w14:paraId="7060EB53" w14:textId="77777777" w:rsidTr="002E0DFB">
        <w:trPr>
          <w:cantSplit/>
        </w:trPr>
        <w:tc>
          <w:tcPr>
            <w:tcW w:w="6487" w:type="dxa"/>
            <w:vMerge/>
          </w:tcPr>
          <w:p w14:paraId="1ED0075E" w14:textId="77777777" w:rsidR="003E1A3E" w:rsidRDefault="003E1A3E" w:rsidP="002E0DFB">
            <w:pPr>
              <w:spacing w:before="60"/>
              <w:jc w:val="center"/>
              <w:rPr>
                <w:b/>
                <w:smallCaps/>
                <w:sz w:val="32"/>
                <w:lang w:eastAsia="zh-CN"/>
              </w:rPr>
            </w:pPr>
          </w:p>
        </w:tc>
        <w:tc>
          <w:tcPr>
            <w:tcW w:w="3402" w:type="dxa"/>
          </w:tcPr>
          <w:p w14:paraId="2DB769C1" w14:textId="77777777" w:rsidR="003E1A3E" w:rsidRPr="008614B2" w:rsidRDefault="003E1A3E" w:rsidP="002E0DFB">
            <w:pPr>
              <w:shd w:val="solid" w:color="FFFFFF" w:fill="FFFFFF"/>
              <w:spacing w:before="0" w:line="240" w:lineRule="atLeast"/>
              <w:rPr>
                <w:rFonts w:ascii="Verdana" w:hAnsi="Verdana"/>
                <w:sz w:val="20"/>
                <w:lang w:eastAsia="zh-CN"/>
              </w:rPr>
            </w:pPr>
            <w:r w:rsidRPr="00C05150">
              <w:rPr>
                <w:rFonts w:ascii="Verdana" w:hAnsi="Verdana"/>
                <w:b/>
                <w:sz w:val="20"/>
                <w:lang w:eastAsia="zh-CN"/>
              </w:rPr>
              <w:t>Date</w:t>
            </w:r>
            <w:r>
              <w:rPr>
                <w:rFonts w:ascii="Verdana" w:hAnsi="Verdana"/>
                <w:b/>
                <w:sz w:val="20"/>
                <w:lang w:eastAsia="zh-CN"/>
              </w:rPr>
              <w:t xml:space="preserve"> 20xx</w:t>
            </w:r>
          </w:p>
        </w:tc>
      </w:tr>
      <w:tr w:rsidR="003E1A3E" w14:paraId="673CE340" w14:textId="77777777" w:rsidTr="002E0DFB">
        <w:trPr>
          <w:cantSplit/>
        </w:trPr>
        <w:tc>
          <w:tcPr>
            <w:tcW w:w="6487" w:type="dxa"/>
            <w:vMerge/>
          </w:tcPr>
          <w:p w14:paraId="5130C3AA" w14:textId="77777777" w:rsidR="003E1A3E" w:rsidRDefault="003E1A3E" w:rsidP="002E0DFB">
            <w:pPr>
              <w:spacing w:before="60"/>
              <w:jc w:val="center"/>
              <w:rPr>
                <w:b/>
                <w:smallCaps/>
                <w:sz w:val="32"/>
                <w:lang w:eastAsia="zh-CN"/>
              </w:rPr>
            </w:pPr>
          </w:p>
        </w:tc>
        <w:tc>
          <w:tcPr>
            <w:tcW w:w="3402" w:type="dxa"/>
          </w:tcPr>
          <w:p w14:paraId="56CF3BFB" w14:textId="77777777" w:rsidR="003E1A3E" w:rsidRPr="008614B2" w:rsidRDefault="003E1A3E" w:rsidP="002E0DFB">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Original: English</w:t>
            </w:r>
          </w:p>
        </w:tc>
      </w:tr>
      <w:tr w:rsidR="003E1A3E" w14:paraId="26C447A2" w14:textId="77777777" w:rsidTr="002E0DFB">
        <w:trPr>
          <w:cantSplit/>
        </w:trPr>
        <w:tc>
          <w:tcPr>
            <w:tcW w:w="9889" w:type="dxa"/>
            <w:gridSpan w:val="2"/>
          </w:tcPr>
          <w:p w14:paraId="25E6EAA3" w14:textId="4EAD46CE" w:rsidR="003E1A3E" w:rsidRDefault="003E1A3E" w:rsidP="002E0DFB">
            <w:pPr>
              <w:pStyle w:val="Source"/>
              <w:rPr>
                <w:lang w:eastAsia="zh-CN"/>
              </w:rPr>
            </w:pPr>
            <w:bookmarkStart w:id="2" w:name="dsource" w:colFirst="0" w:colLast="0"/>
            <w:r>
              <w:rPr>
                <w:lang w:eastAsia="zh-CN"/>
              </w:rPr>
              <w:t>United States of America</w:t>
            </w:r>
          </w:p>
        </w:tc>
      </w:tr>
      <w:bookmarkEnd w:id="2"/>
      <w:tr w:rsidR="003E1A3E" w14:paraId="481962F1" w14:textId="77777777" w:rsidTr="002E0DFB">
        <w:trPr>
          <w:cantSplit/>
        </w:trPr>
        <w:tc>
          <w:tcPr>
            <w:tcW w:w="9889" w:type="dxa"/>
            <w:gridSpan w:val="2"/>
          </w:tcPr>
          <w:p w14:paraId="52FCD237" w14:textId="623E9519" w:rsidR="003E1A3E" w:rsidRDefault="003E1A3E" w:rsidP="002E0DFB">
            <w:pPr>
              <w:pStyle w:val="Title1"/>
              <w:rPr>
                <w:lang w:eastAsia="zh-CN"/>
              </w:rPr>
            </w:pPr>
            <w:r w:rsidRPr="00B20D13">
              <w:rPr>
                <w:rFonts w:eastAsiaTheme="minorEastAsia"/>
                <w:lang w:eastAsia="zh-CN"/>
              </w:rPr>
              <w:t xml:space="preserve">draft revision of </w:t>
            </w:r>
            <w:r>
              <w:rPr>
                <w:rFonts w:eastAsiaTheme="minorEastAsia"/>
                <w:lang w:eastAsia="zh-CN"/>
              </w:rPr>
              <w:br/>
              <w:t>Recom</w:t>
            </w:r>
            <w:r w:rsidR="003D364A">
              <w:rPr>
                <w:rFonts w:eastAsiaTheme="minorEastAsia"/>
                <w:lang w:eastAsia="zh-CN"/>
              </w:rPr>
              <w:t>M</w:t>
            </w:r>
            <w:r>
              <w:rPr>
                <w:rFonts w:eastAsiaTheme="minorEastAsia"/>
                <w:lang w:eastAsia="zh-CN"/>
              </w:rPr>
              <w:t>endation</w:t>
            </w:r>
            <w:r w:rsidRPr="00B20D13">
              <w:rPr>
                <w:rFonts w:eastAsiaTheme="minorEastAsia"/>
                <w:lang w:eastAsia="zh-CN"/>
              </w:rPr>
              <w:t xml:space="preserve"> ITU-R SM.2</w:t>
            </w:r>
            <w:r>
              <w:rPr>
                <w:rFonts w:eastAsiaTheme="minorEastAsia"/>
                <w:lang w:eastAsia="zh-CN"/>
              </w:rPr>
              <w:t>129-0</w:t>
            </w:r>
          </w:p>
        </w:tc>
      </w:tr>
      <w:tr w:rsidR="003E1A3E" w14:paraId="3AC8991E" w14:textId="77777777" w:rsidTr="002E0DFB">
        <w:trPr>
          <w:cantSplit/>
        </w:trPr>
        <w:tc>
          <w:tcPr>
            <w:tcW w:w="9889" w:type="dxa"/>
            <w:gridSpan w:val="2"/>
          </w:tcPr>
          <w:p w14:paraId="10F5A506" w14:textId="77777777" w:rsidR="003E1A3E" w:rsidRDefault="003E1A3E" w:rsidP="002E0DFB">
            <w:pPr>
              <w:pStyle w:val="Title1"/>
              <w:rPr>
                <w:lang w:eastAsia="zh-CN"/>
              </w:rPr>
            </w:pPr>
          </w:p>
        </w:tc>
      </w:tr>
    </w:tbl>
    <w:p w14:paraId="1575A58A" w14:textId="77777777" w:rsidR="000048AF" w:rsidRDefault="00EF7A97" w:rsidP="000048AF">
      <w:pPr>
        <w:rPr>
          <w:lang w:val="en-US" w:eastAsia="zh-CN"/>
        </w:rPr>
      </w:pPr>
      <w:bookmarkStart w:id="3" w:name="dbreak"/>
      <w:bookmarkEnd w:id="3"/>
      <w:r>
        <w:rPr>
          <w:b/>
          <w:bCs/>
          <w:lang w:val="en-US" w:eastAsia="zh-CN"/>
        </w:rPr>
        <w:t>Background</w:t>
      </w:r>
      <w:r>
        <w:rPr>
          <w:lang w:val="en-US" w:eastAsia="zh-CN"/>
        </w:rPr>
        <w:t xml:space="preserve">: </w:t>
      </w:r>
      <w:r w:rsidR="008E4F9E">
        <w:rPr>
          <w:lang w:val="en-US" w:eastAsia="zh-CN"/>
        </w:rPr>
        <w:t xml:space="preserve">Recommendation ITU-R SM.2129-0 was approved in 2019 to provide administrations </w:t>
      </w:r>
      <w:r w:rsidR="0027466C">
        <w:rPr>
          <w:lang w:val="en-US" w:eastAsia="zh-CN"/>
        </w:rPr>
        <w:t xml:space="preserve">with </w:t>
      </w:r>
      <w:r w:rsidR="008E4F9E">
        <w:rPr>
          <w:lang w:val="en-US" w:eastAsia="zh-CN"/>
        </w:rPr>
        <w:t>guidelines for the use of frequencies by non-beam wireless power transmission applications for mobile and portable device charging. Since that time c</w:t>
      </w:r>
      <w:r>
        <w:rPr>
          <w:lang w:val="en-US" w:eastAsia="zh-CN"/>
        </w:rPr>
        <w:t>onsumer demand for wireless charging has increased</w:t>
      </w:r>
      <w:r w:rsidR="00E64287">
        <w:rPr>
          <w:lang w:val="en-US" w:eastAsia="zh-CN"/>
        </w:rPr>
        <w:t>,</w:t>
      </w:r>
      <w:r>
        <w:rPr>
          <w:lang w:val="en-US" w:eastAsia="zh-CN"/>
        </w:rPr>
        <w:t xml:space="preserve"> </w:t>
      </w:r>
      <w:r w:rsidR="008E4F9E">
        <w:rPr>
          <w:lang w:val="en-US" w:eastAsia="zh-CN"/>
        </w:rPr>
        <w:t>leading to rapid adoption</w:t>
      </w:r>
      <w:r>
        <w:rPr>
          <w:lang w:val="en-US" w:eastAsia="zh-CN"/>
        </w:rPr>
        <w:t xml:space="preserve"> of</w:t>
      </w:r>
      <w:r w:rsidR="008E4F9E">
        <w:rPr>
          <w:lang w:val="en-US" w:eastAsia="zh-CN"/>
        </w:rPr>
        <w:t xml:space="preserve"> wireless charging capabilities </w:t>
      </w:r>
      <w:r w:rsidR="00780FFA">
        <w:rPr>
          <w:lang w:val="en-US" w:eastAsia="zh-CN"/>
        </w:rPr>
        <w:t>within</w:t>
      </w:r>
      <w:r w:rsidR="008E4F9E">
        <w:rPr>
          <w:lang w:val="en-US" w:eastAsia="zh-CN"/>
        </w:rPr>
        <w:t xml:space="preserve"> </w:t>
      </w:r>
      <w:r w:rsidR="00E64287">
        <w:rPr>
          <w:lang w:val="en-US" w:eastAsia="zh-CN"/>
        </w:rPr>
        <w:t>several</w:t>
      </w:r>
      <w:r w:rsidR="008E4F9E">
        <w:rPr>
          <w:lang w:val="en-US" w:eastAsia="zh-CN"/>
        </w:rPr>
        <w:t xml:space="preserve"> frequency bands </w:t>
      </w:r>
      <w:r w:rsidR="007D1BA6">
        <w:rPr>
          <w:lang w:val="en-US" w:eastAsia="zh-CN"/>
        </w:rPr>
        <w:t>integrated into</w:t>
      </w:r>
      <w:r>
        <w:rPr>
          <w:lang w:val="en-US" w:eastAsia="zh-CN"/>
        </w:rPr>
        <w:t xml:space="preserve"> mobile </w:t>
      </w:r>
      <w:r w:rsidR="007D1BA6">
        <w:rPr>
          <w:lang w:val="en-US" w:eastAsia="zh-CN"/>
        </w:rPr>
        <w:t xml:space="preserve">and portable </w:t>
      </w:r>
      <w:r>
        <w:rPr>
          <w:lang w:val="en-US" w:eastAsia="zh-CN"/>
        </w:rPr>
        <w:t xml:space="preserve">devices including smartphones, </w:t>
      </w:r>
      <w:proofErr w:type="gramStart"/>
      <w:r>
        <w:rPr>
          <w:lang w:val="en-US" w:eastAsia="zh-CN"/>
        </w:rPr>
        <w:t>tablets</w:t>
      </w:r>
      <w:proofErr w:type="gramEnd"/>
      <w:r>
        <w:rPr>
          <w:lang w:val="en-US" w:eastAsia="zh-CN"/>
        </w:rPr>
        <w:t xml:space="preserve"> and wearables.  </w:t>
      </w:r>
    </w:p>
    <w:p w14:paraId="57F991E7" w14:textId="086B3FA7" w:rsidR="000048AF" w:rsidRDefault="008E4F9E" w:rsidP="000048AF">
      <w:pPr>
        <w:rPr>
          <w:lang w:val="en-US" w:eastAsia="zh-CN"/>
        </w:rPr>
      </w:pPr>
      <w:r>
        <w:rPr>
          <w:lang w:val="en-US" w:eastAsia="zh-CN"/>
        </w:rPr>
        <w:t>Participants in recent meetings of WP1A have propos</w:t>
      </w:r>
      <w:r w:rsidR="007A18D8">
        <w:rPr>
          <w:lang w:val="en-US" w:eastAsia="zh-CN"/>
        </w:rPr>
        <w:t>ed</w:t>
      </w:r>
      <w:r>
        <w:rPr>
          <w:lang w:val="en-US" w:eastAsia="zh-CN"/>
        </w:rPr>
        <w:t xml:space="preserve"> </w:t>
      </w:r>
      <w:r w:rsidR="007A18D8">
        <w:rPr>
          <w:lang w:val="en-US" w:eastAsia="zh-CN"/>
        </w:rPr>
        <w:t xml:space="preserve">multiple </w:t>
      </w:r>
      <w:r>
        <w:rPr>
          <w:lang w:val="en-US" w:eastAsia="zh-CN"/>
        </w:rPr>
        <w:t>updates and improvements to Recommendation ITU-R SM.2129-0</w:t>
      </w:r>
      <w:r w:rsidR="007A18D8">
        <w:rPr>
          <w:lang w:val="en-US" w:eastAsia="zh-CN"/>
        </w:rPr>
        <w:t xml:space="preserve"> to reflect the evolution of the technology</w:t>
      </w:r>
      <w:r w:rsidR="00E64287">
        <w:rPr>
          <w:lang w:val="en-US" w:eastAsia="zh-CN"/>
        </w:rPr>
        <w:t>,</w:t>
      </w:r>
      <w:r>
        <w:rPr>
          <w:lang w:val="en-US" w:eastAsia="zh-CN"/>
        </w:rPr>
        <w:t xml:space="preserve"> including the addition of </w:t>
      </w:r>
      <w:r w:rsidR="00E64287">
        <w:rPr>
          <w:lang w:val="en-US" w:eastAsia="zh-CN"/>
        </w:rPr>
        <w:t>new frequencies and emerging frequencies of interest for future non-beam WPT applications for mobile and portable devices</w:t>
      </w:r>
      <w:r w:rsidR="000048AF">
        <w:rPr>
          <w:lang w:val="en-US" w:eastAsia="zh-CN"/>
        </w:rPr>
        <w:t xml:space="preserve">. </w:t>
      </w:r>
      <w:r w:rsidR="007A18D8">
        <w:rPr>
          <w:lang w:val="en-US" w:eastAsia="zh-CN"/>
        </w:rPr>
        <w:t xml:space="preserve">Through these contributions the document has now reached a mature state and was elevated to Preliminary Draft Revision status at the June-July 2022 meeting of WP1A. </w:t>
      </w:r>
    </w:p>
    <w:p w14:paraId="3037E13E" w14:textId="72E80A8A" w:rsidR="00E64287" w:rsidRPr="00E64287" w:rsidRDefault="00E64287" w:rsidP="000048AF">
      <w:pPr>
        <w:pStyle w:val="Normalaftertitle0"/>
        <w:spacing w:before="120"/>
        <w:rPr>
          <w:lang w:val="en-US" w:eastAsia="zh-CN"/>
        </w:rPr>
      </w:pPr>
      <w:proofErr w:type="gramStart"/>
      <w:r>
        <w:rPr>
          <w:lang w:val="en-US" w:eastAsia="zh-CN"/>
        </w:rPr>
        <w:t>In the course of</w:t>
      </w:r>
      <w:proofErr w:type="gramEnd"/>
      <w:r>
        <w:rPr>
          <w:lang w:val="en-US" w:eastAsia="zh-CN"/>
        </w:rPr>
        <w:t xml:space="preserve"> the discussions in WP1A, concerns have been raised about </w:t>
      </w:r>
      <w:r w:rsidR="000048AF">
        <w:rPr>
          <w:lang w:val="en-US" w:eastAsia="zh-CN"/>
        </w:rPr>
        <w:t xml:space="preserve">inclusion of the 30–50 kHz band, specifically by WP7A.  </w:t>
      </w:r>
      <w:proofErr w:type="gramStart"/>
      <w:r w:rsidR="000048AF">
        <w:rPr>
          <w:lang w:val="en-US" w:eastAsia="zh-CN"/>
        </w:rPr>
        <w:t>In order to</w:t>
      </w:r>
      <w:proofErr w:type="gramEnd"/>
      <w:r w:rsidR="000048AF">
        <w:rPr>
          <w:lang w:val="en-US" w:eastAsia="zh-CN"/>
        </w:rPr>
        <w:t xml:space="preserve"> progress the document, the United States proposes to remove this band from Recommendation </w:t>
      </w:r>
      <w:r w:rsidR="00376AB8">
        <w:rPr>
          <w:lang w:val="en-US" w:eastAsia="zh-CN"/>
        </w:rPr>
        <w:t>ITU-R SM.2129-0.</w:t>
      </w:r>
    </w:p>
    <w:p w14:paraId="6D2651BB" w14:textId="2C3FF977" w:rsidR="00BE7C9C" w:rsidRDefault="00EF7A97" w:rsidP="000048AF">
      <w:pPr>
        <w:rPr>
          <w:lang w:val="en-US" w:eastAsia="zh-CN"/>
        </w:rPr>
      </w:pPr>
      <w:r w:rsidRPr="00595F3F">
        <w:rPr>
          <w:b/>
          <w:bCs/>
          <w:lang w:val="en-US" w:eastAsia="zh-CN"/>
        </w:rPr>
        <w:t>Proposal</w:t>
      </w:r>
      <w:r w:rsidRPr="00595F3F">
        <w:rPr>
          <w:lang w:val="en-US" w:eastAsia="zh-CN"/>
        </w:rPr>
        <w:t xml:space="preserve">: </w:t>
      </w:r>
      <w:r>
        <w:rPr>
          <w:lang w:val="en-US" w:eastAsia="zh-CN"/>
        </w:rPr>
        <w:t xml:space="preserve">The United States proposes </w:t>
      </w:r>
      <w:r w:rsidR="007A18D8">
        <w:rPr>
          <w:lang w:val="en-US" w:eastAsia="zh-CN"/>
        </w:rPr>
        <w:t xml:space="preserve">that the 30–50 kHz band be removed from Table 1 of </w:t>
      </w:r>
      <w:r w:rsidR="007A18D8" w:rsidRPr="000048AF">
        <w:rPr>
          <w:i/>
          <w:iCs/>
          <w:lang w:val="en-US" w:eastAsia="zh-CN"/>
        </w:rPr>
        <w:t>recommends</w:t>
      </w:r>
      <w:r w:rsidR="007A18D8">
        <w:rPr>
          <w:lang w:val="en-US" w:eastAsia="zh-CN"/>
        </w:rPr>
        <w:t xml:space="preserve"> </w:t>
      </w:r>
      <w:r w:rsidR="000048AF">
        <w:rPr>
          <w:lang w:val="en-US" w:eastAsia="zh-CN"/>
        </w:rPr>
        <w:t xml:space="preserve">1 and that minor editorial changes included in the Attachment be adopted. </w:t>
      </w:r>
      <w:r w:rsidR="007A18D8">
        <w:rPr>
          <w:lang w:val="en-US" w:eastAsia="zh-CN"/>
        </w:rPr>
        <w:t xml:space="preserve">It further proposes </w:t>
      </w:r>
      <w:r w:rsidR="00BE7C9C">
        <w:rPr>
          <w:lang w:val="en-US" w:eastAsia="zh-CN"/>
        </w:rPr>
        <w:t xml:space="preserve">that </w:t>
      </w:r>
      <w:r>
        <w:rPr>
          <w:lang w:val="en-US" w:eastAsia="zh-CN"/>
        </w:rPr>
        <w:t>Working Party 1A elevate the</w:t>
      </w:r>
      <w:r w:rsidR="000048AF">
        <w:rPr>
          <w:lang w:val="en-US" w:eastAsia="zh-CN"/>
        </w:rPr>
        <w:t xml:space="preserve"> amended</w:t>
      </w:r>
      <w:r>
        <w:rPr>
          <w:lang w:val="en-US" w:eastAsia="zh-CN"/>
        </w:rPr>
        <w:t xml:space="preserve"> Recommendation ITU-R SM.2129 to</w:t>
      </w:r>
      <w:r w:rsidR="00BE7C9C">
        <w:rPr>
          <w:lang w:val="en-US" w:eastAsia="zh-CN"/>
        </w:rPr>
        <w:t xml:space="preserve"> Draft Revision status</w:t>
      </w:r>
      <w:r w:rsidR="007A18D8">
        <w:rPr>
          <w:lang w:val="en-US" w:eastAsia="zh-CN"/>
        </w:rPr>
        <w:t xml:space="preserve"> and forward to Study Group 1 for further consideration and approval.</w:t>
      </w:r>
    </w:p>
    <w:p w14:paraId="0769F9BE" w14:textId="393A61DC" w:rsidR="00EF7A97" w:rsidRPr="00595F3F" w:rsidRDefault="00EF7A97" w:rsidP="00EF7A97">
      <w:pPr>
        <w:rPr>
          <w:lang w:val="en-US" w:eastAsia="zh-CN"/>
        </w:rPr>
      </w:pPr>
      <w:r w:rsidRPr="001750B8">
        <w:rPr>
          <w:b/>
          <w:bCs/>
          <w:lang w:val="en-US" w:eastAsia="zh-CN"/>
        </w:rPr>
        <w:t>Attachment</w:t>
      </w:r>
      <w:r w:rsidRPr="00595F3F">
        <w:rPr>
          <w:lang w:val="en-US" w:eastAsia="zh-CN"/>
        </w:rPr>
        <w:t xml:space="preserve">: </w:t>
      </w:r>
      <w:r>
        <w:rPr>
          <w:lang w:val="en-US" w:eastAsia="zh-CN"/>
        </w:rPr>
        <w:t>Draft Revision to Recommendation ITU-R SM.2129-0</w:t>
      </w:r>
      <w:r w:rsidR="00B82D22">
        <w:rPr>
          <w:lang w:val="en-US" w:eastAsia="zh-CN"/>
        </w:rPr>
        <w:t xml:space="preserve"> (Proposed changes highlighted in </w:t>
      </w:r>
      <w:r w:rsidR="00B82D22" w:rsidRPr="00B82D22">
        <w:rPr>
          <w:highlight w:val="yellow"/>
          <w:lang w:val="en-US" w:eastAsia="zh-CN"/>
        </w:rPr>
        <w:t>yellow</w:t>
      </w:r>
      <w:r w:rsidR="00B82D22">
        <w:rPr>
          <w:lang w:val="en-US" w:eastAsia="zh-CN"/>
        </w:rPr>
        <w:t>)</w:t>
      </w:r>
      <w:r>
        <w:rPr>
          <w:lang w:val="en-US" w:eastAsia="zh-CN"/>
        </w:rPr>
        <w:t>.</w:t>
      </w:r>
    </w:p>
    <w:p w14:paraId="3CA6E7BE" w14:textId="77777777" w:rsidR="003E1A3E" w:rsidRDefault="003E1A3E" w:rsidP="003E1A3E">
      <w:pPr>
        <w:pStyle w:val="Normalaftertitle"/>
        <w:rPr>
          <w:lang w:val="fr-FR" w:eastAsia="zh-CN"/>
        </w:rPr>
      </w:pPr>
    </w:p>
    <w:p w14:paraId="6A1547AD" w14:textId="77777777" w:rsidR="003E1A3E" w:rsidRDefault="003E1A3E" w:rsidP="003E1A3E">
      <w:pPr>
        <w:tabs>
          <w:tab w:val="clear" w:pos="1134"/>
          <w:tab w:val="clear" w:pos="1871"/>
          <w:tab w:val="clear" w:pos="2268"/>
        </w:tabs>
        <w:overflowPunct/>
        <w:autoSpaceDE/>
        <w:autoSpaceDN/>
        <w:adjustRightInd/>
        <w:spacing w:before="0"/>
        <w:textAlignment w:val="auto"/>
        <w:rPr>
          <w:lang w:val="fr-FR" w:eastAsia="zh-CN"/>
        </w:rPr>
      </w:pPr>
    </w:p>
    <w:p w14:paraId="4D6BA804" w14:textId="77777777" w:rsidR="003E1A3E" w:rsidRDefault="003E1A3E" w:rsidP="003E1A3E">
      <w:pPr>
        <w:rPr>
          <w:lang w:val="fr-FR" w:eastAsia="zh-CN"/>
        </w:rPr>
      </w:pPr>
    </w:p>
    <w:p w14:paraId="7CAB41B6" w14:textId="5888326C" w:rsidR="00BB7C19" w:rsidRDefault="00BB7C19" w:rsidP="00BB7C19">
      <w:pPr>
        <w:pStyle w:val="AnnexNo"/>
        <w:rPr>
          <w:rFonts w:eastAsia="MS Mincho"/>
          <w:lang w:eastAsia="ja-JP"/>
        </w:rPr>
      </w:pPr>
      <w:r>
        <w:rPr>
          <w:rFonts w:eastAsia="MS Mincho"/>
          <w:lang w:eastAsia="ja-JP"/>
        </w:rPr>
        <w:lastRenderedPageBreak/>
        <w:t>Attachment</w:t>
      </w:r>
    </w:p>
    <w:p w14:paraId="5104E6FE" w14:textId="104E6B09" w:rsidR="00BB7C19" w:rsidRPr="001174FE" w:rsidRDefault="00BB7C19" w:rsidP="00BB7C19">
      <w:pPr>
        <w:pStyle w:val="RecNo"/>
      </w:pPr>
      <w:del w:id="4" w:author="USA" w:date="2023-02-28T15:03:00Z">
        <w:r w:rsidRPr="00B82D22" w:rsidDel="00D92581">
          <w:rPr>
            <w:rFonts w:eastAsia="MS Mincho"/>
            <w:highlight w:val="yellow"/>
            <w:lang w:eastAsia="ja-JP"/>
          </w:rPr>
          <w:delText>PRELIMINARY</w:delText>
        </w:r>
        <w:r w:rsidRPr="001174FE" w:rsidDel="00D92581">
          <w:rPr>
            <w:rFonts w:eastAsia="MS Mincho"/>
            <w:lang w:eastAsia="ja-JP"/>
          </w:rPr>
          <w:delText xml:space="preserve"> </w:delText>
        </w:r>
      </w:del>
      <w:r w:rsidRPr="001174FE">
        <w:rPr>
          <w:rFonts w:eastAsia="MS Mincho"/>
          <w:lang w:eastAsia="ja-JP"/>
        </w:rPr>
        <w:t xml:space="preserve">DRAFT revision of </w:t>
      </w:r>
      <w:r w:rsidR="00477007">
        <w:rPr>
          <w:rFonts w:eastAsia="MS Mincho"/>
          <w:lang w:eastAsia="ja-JP"/>
        </w:rPr>
        <w:br/>
      </w:r>
      <w:r w:rsidRPr="001174FE">
        <w:rPr>
          <w:rFonts w:eastAsia="MS Mincho"/>
          <w:lang w:eastAsia="ja-JP"/>
        </w:rPr>
        <w:t>RECommendation ITU-R SM.2129-0</w:t>
      </w:r>
    </w:p>
    <w:p w14:paraId="441E6C20" w14:textId="455C6E40" w:rsidR="00BB7C19" w:rsidRPr="001174FE" w:rsidRDefault="00BB7C19" w:rsidP="00BB7C19">
      <w:pPr>
        <w:pStyle w:val="Rectitle"/>
      </w:pPr>
      <w:r w:rsidRPr="001174FE">
        <w:t xml:space="preserve">Guidance on frequency ranges for </w:t>
      </w:r>
      <w:ins w:id="5" w:author="Author">
        <w:r w:rsidRPr="001174FE">
          <w:t xml:space="preserve">the </w:t>
        </w:r>
      </w:ins>
      <w:r w:rsidRPr="001174FE">
        <w:t xml:space="preserve">operation of non-beam </w:t>
      </w:r>
      <w:r w:rsidRPr="001174FE">
        <w:br/>
        <w:t xml:space="preserve">wireless power transmission systems for mobile and portable devices </w:t>
      </w:r>
    </w:p>
    <w:p w14:paraId="5E26D6E6" w14:textId="656D956B" w:rsidR="00BB7C19" w:rsidRPr="001174FE" w:rsidRDefault="00BB7C19" w:rsidP="00BB7C19">
      <w:pPr>
        <w:pStyle w:val="Recref"/>
        <w:rPr>
          <w:ins w:id="6" w:author="Author"/>
        </w:rPr>
      </w:pPr>
      <w:ins w:id="7" w:author="Author">
        <w:r w:rsidRPr="001174FE">
          <w:t>(Question ITU-R 210-</w:t>
        </w:r>
        <w:del w:id="8" w:author="USA" w:date="2023-02-28T15:03:00Z">
          <w:r w:rsidRPr="00B82D22" w:rsidDel="00D92581">
            <w:rPr>
              <w:highlight w:val="yellow"/>
            </w:rPr>
            <w:delText>3</w:delText>
          </w:r>
        </w:del>
      </w:ins>
      <w:ins w:id="9" w:author="USA" w:date="2023-02-28T15:03:00Z">
        <w:r w:rsidR="00D92581" w:rsidRPr="00B82D22">
          <w:rPr>
            <w:highlight w:val="yellow"/>
          </w:rPr>
          <w:t>4</w:t>
        </w:r>
      </w:ins>
      <w:ins w:id="10" w:author="Author">
        <w:r w:rsidRPr="001174FE">
          <w:t>/1)</w:t>
        </w:r>
      </w:ins>
    </w:p>
    <w:p w14:paraId="130F1624" w14:textId="77777777" w:rsidR="00BB7C19" w:rsidRPr="001174FE" w:rsidRDefault="00BB7C19" w:rsidP="00BB7C19">
      <w:pPr>
        <w:pStyle w:val="Recdate"/>
        <w:rPr>
          <w:szCs w:val="24"/>
        </w:rPr>
      </w:pPr>
      <w:r w:rsidRPr="001174FE">
        <w:rPr>
          <w:szCs w:val="24"/>
        </w:rPr>
        <w:t>(2019)</w:t>
      </w:r>
    </w:p>
    <w:p w14:paraId="44D11BB9" w14:textId="77777777" w:rsidR="00BB7C19" w:rsidRPr="001174FE" w:rsidRDefault="00BB7C19" w:rsidP="00BB7C19">
      <w:pPr>
        <w:pStyle w:val="HeadingSum"/>
        <w:rPr>
          <w:lang w:val="en-GB"/>
        </w:rPr>
      </w:pPr>
      <w:r w:rsidRPr="001174FE">
        <w:rPr>
          <w:lang w:val="en-GB"/>
        </w:rPr>
        <w:t>Scope</w:t>
      </w:r>
    </w:p>
    <w:p w14:paraId="25216E56" w14:textId="77777777" w:rsidR="00BB7C19" w:rsidRPr="001174FE" w:rsidRDefault="00BB7C19" w:rsidP="00BB7C19">
      <w:pPr>
        <w:pStyle w:val="Summary"/>
        <w:rPr>
          <w:sz w:val="24"/>
          <w:lang w:val="en-GB"/>
        </w:rPr>
      </w:pPr>
      <w:r w:rsidRPr="001174FE">
        <w:rPr>
          <w:lang w:val="en-GB"/>
        </w:rPr>
        <w:t xml:space="preserve">This Recommendation provides guidelines for the use of frequency ranges for the operation of non-beam </w:t>
      </w:r>
      <w:r w:rsidRPr="001174FE">
        <w:rPr>
          <w:lang w:val="en-GB" w:eastAsia="ko-KR"/>
        </w:rPr>
        <w:t xml:space="preserve">wireless power transmission (WPT) for charging mobile and </w:t>
      </w:r>
      <w:r w:rsidRPr="001174FE">
        <w:rPr>
          <w:lang w:val="en-GB" w:eastAsia="ja-JP"/>
        </w:rPr>
        <w:t>portable</w:t>
      </w:r>
      <w:r w:rsidRPr="001174FE">
        <w:rPr>
          <w:lang w:val="en-GB" w:eastAsia="ko-KR"/>
        </w:rPr>
        <w:t xml:space="preserve"> devices. </w:t>
      </w:r>
    </w:p>
    <w:p w14:paraId="0E92A2D3" w14:textId="77777777" w:rsidR="00BB7C19" w:rsidRPr="001174FE" w:rsidRDefault="00BB7C19" w:rsidP="00BB7C19">
      <w:pPr>
        <w:pStyle w:val="Headingb"/>
      </w:pPr>
      <w:r w:rsidRPr="001174FE">
        <w:t>Keywords</w:t>
      </w:r>
    </w:p>
    <w:p w14:paraId="2A7D3A5E" w14:textId="77777777" w:rsidR="00BB7C19" w:rsidRPr="001174FE" w:rsidRDefault="00BB7C19" w:rsidP="00BB7C19">
      <w:r w:rsidRPr="001174FE">
        <w:rPr>
          <w:lang w:eastAsia="ko-KR"/>
        </w:rPr>
        <w:t xml:space="preserve">Wireless power transmission, short-range devices, </w:t>
      </w:r>
      <w:r w:rsidRPr="001174FE">
        <w:rPr>
          <w:rFonts w:eastAsia="Calibri"/>
        </w:rPr>
        <w:t>ISM, non-beam, mobile, portable</w:t>
      </w:r>
    </w:p>
    <w:p w14:paraId="2134E717" w14:textId="77777777" w:rsidR="00BB7C19" w:rsidRPr="001174FE" w:rsidRDefault="00BB7C19" w:rsidP="00BB7C19">
      <w:pPr>
        <w:pStyle w:val="Headingb"/>
        <w:rPr>
          <w:rFonts w:asciiTheme="majorBidi" w:hAnsiTheme="majorBidi" w:cstheme="majorBidi"/>
          <w:bCs/>
          <w:szCs w:val="24"/>
        </w:rPr>
      </w:pPr>
      <w:r w:rsidRPr="001174FE">
        <w:t>Abbreviations</w:t>
      </w:r>
      <w:r w:rsidRPr="001174FE">
        <w:rPr>
          <w:rFonts w:asciiTheme="majorBidi" w:hAnsiTheme="majorBidi" w:cstheme="majorBidi"/>
          <w:szCs w:val="24"/>
        </w:rPr>
        <w:t>/Glossary</w:t>
      </w:r>
      <w:r w:rsidRPr="001174FE">
        <w:rPr>
          <w:rFonts w:asciiTheme="majorBidi" w:hAnsiTheme="majorBidi" w:cstheme="majorBidi"/>
          <w:b w:val="0"/>
          <w:bCs/>
          <w:szCs w:val="24"/>
        </w:rPr>
        <w:t xml:space="preserve"> </w:t>
      </w:r>
    </w:p>
    <w:p w14:paraId="05922704" w14:textId="77777777" w:rsidR="00BB7C19" w:rsidRPr="001174FE" w:rsidRDefault="00BB7C19" w:rsidP="00BB7C19">
      <w:pPr>
        <w:ind w:left="1191" w:hanging="1191"/>
      </w:pPr>
      <w:r w:rsidRPr="001174FE">
        <w:t>CISPR:</w:t>
      </w:r>
      <w:r w:rsidRPr="001174FE">
        <w:tab/>
        <w:t>In French “</w:t>
      </w:r>
      <w:proofErr w:type="spellStart"/>
      <w:r w:rsidRPr="001174FE">
        <w:t>Comité</w:t>
      </w:r>
      <w:proofErr w:type="spellEnd"/>
      <w:r w:rsidRPr="001174FE">
        <w:t xml:space="preserve"> International </w:t>
      </w:r>
      <w:proofErr w:type="spellStart"/>
      <w:r w:rsidRPr="001174FE">
        <w:t>Spécial</w:t>
      </w:r>
      <w:proofErr w:type="spellEnd"/>
      <w:r w:rsidRPr="001174FE">
        <w:t xml:space="preserve"> des Perturbations </w:t>
      </w:r>
      <w:proofErr w:type="spellStart"/>
      <w:r w:rsidRPr="001174FE">
        <w:t>Radioélectriques</w:t>
      </w:r>
      <w:proofErr w:type="spellEnd"/>
      <w:r w:rsidRPr="001174FE">
        <w:t xml:space="preserve">”, </w:t>
      </w:r>
      <w:r w:rsidRPr="001174FE">
        <w:br/>
        <w:t>International Special Committee on Radio Interference</w:t>
      </w:r>
    </w:p>
    <w:p w14:paraId="52EF66C5" w14:textId="77777777" w:rsidR="00BB7C19" w:rsidRPr="001174FE" w:rsidRDefault="00BB7C19" w:rsidP="00BB7C19">
      <w:r w:rsidRPr="001174FE">
        <w:t>ICNIRP:</w:t>
      </w:r>
      <w:r w:rsidRPr="001174FE">
        <w:tab/>
        <w:t>International Commission on Non</w:t>
      </w:r>
      <w:r w:rsidRPr="001174FE">
        <w:noBreakHyphen/>
        <w:t>ionizing Radiation Protection</w:t>
      </w:r>
    </w:p>
    <w:p w14:paraId="454674C0" w14:textId="77777777" w:rsidR="00BB7C19" w:rsidRPr="001174FE" w:rsidRDefault="00BB7C19" w:rsidP="00BB7C19">
      <w:pPr>
        <w:rPr>
          <w:lang w:eastAsia="zh-CN"/>
        </w:rPr>
      </w:pPr>
      <w:r w:rsidRPr="001174FE">
        <w:rPr>
          <w:lang w:eastAsia="zh-CN"/>
        </w:rPr>
        <w:t>IEC:</w:t>
      </w:r>
      <w:r w:rsidRPr="001174FE">
        <w:rPr>
          <w:lang w:eastAsia="zh-CN"/>
        </w:rPr>
        <w:tab/>
        <w:t>International Electrotechnical Commission</w:t>
      </w:r>
    </w:p>
    <w:p w14:paraId="3AF9B3C8" w14:textId="77777777" w:rsidR="00BB7C19" w:rsidRPr="001174FE" w:rsidRDefault="00BB7C19" w:rsidP="00BB7C19">
      <w:pPr>
        <w:rPr>
          <w:lang w:eastAsia="zh-CN"/>
        </w:rPr>
      </w:pPr>
      <w:r w:rsidRPr="001174FE">
        <w:rPr>
          <w:lang w:eastAsia="zh-CN"/>
        </w:rPr>
        <w:t>ISO:</w:t>
      </w:r>
      <w:r w:rsidRPr="001174FE">
        <w:rPr>
          <w:lang w:eastAsia="zh-CN"/>
        </w:rPr>
        <w:tab/>
        <w:t xml:space="preserve">International Organization for Standardization  </w:t>
      </w:r>
    </w:p>
    <w:p w14:paraId="1872C4D1" w14:textId="77777777" w:rsidR="00BB7C19" w:rsidRPr="001174FE" w:rsidRDefault="00BB7C19" w:rsidP="00BB7C19">
      <w:pPr>
        <w:rPr>
          <w:lang w:eastAsia="ko-KR"/>
        </w:rPr>
      </w:pPr>
      <w:r w:rsidRPr="001174FE">
        <w:rPr>
          <w:rFonts w:eastAsia="Calibri"/>
        </w:rPr>
        <w:t>ISM:</w:t>
      </w:r>
      <w:r w:rsidRPr="001174FE">
        <w:rPr>
          <w:rFonts w:eastAsia="Calibri"/>
        </w:rPr>
        <w:tab/>
        <w:t>Industrial, Scientific, Medical</w:t>
      </w:r>
      <w:r w:rsidRPr="001174FE">
        <w:rPr>
          <w:lang w:eastAsia="ko-KR"/>
        </w:rPr>
        <w:t xml:space="preserve"> </w:t>
      </w:r>
    </w:p>
    <w:p w14:paraId="05F55282" w14:textId="77777777" w:rsidR="00BB7C19" w:rsidRPr="001174FE" w:rsidRDefault="00BB7C19" w:rsidP="00BB7C19">
      <w:r w:rsidRPr="001174FE">
        <w:rPr>
          <w:lang w:eastAsia="zh-CN"/>
        </w:rPr>
        <w:t>RR:</w:t>
      </w:r>
      <w:r w:rsidRPr="001174FE">
        <w:rPr>
          <w:lang w:eastAsia="zh-CN"/>
        </w:rPr>
        <w:tab/>
        <w:t>Radio Regulations</w:t>
      </w:r>
    </w:p>
    <w:p w14:paraId="2F6AEAC4" w14:textId="77777777" w:rsidR="00BB7C19" w:rsidRPr="001174FE" w:rsidRDefault="00BB7C19" w:rsidP="00BB7C19">
      <w:r w:rsidRPr="001174FE">
        <w:t>WHO:</w:t>
      </w:r>
      <w:r w:rsidRPr="001174FE">
        <w:tab/>
        <w:t>World Health Organization</w:t>
      </w:r>
    </w:p>
    <w:p w14:paraId="33BD3B1E" w14:textId="77777777" w:rsidR="00BB7C19" w:rsidRPr="001174FE" w:rsidRDefault="00BB7C19" w:rsidP="00BB7C19">
      <w:pPr>
        <w:rPr>
          <w:lang w:eastAsia="ko-KR"/>
        </w:rPr>
      </w:pPr>
      <w:r w:rsidRPr="001174FE">
        <w:t>WPT:</w:t>
      </w:r>
      <w:r w:rsidRPr="001174FE">
        <w:tab/>
      </w:r>
      <w:r w:rsidRPr="001174FE">
        <w:rPr>
          <w:lang w:eastAsia="ko-KR"/>
        </w:rPr>
        <w:t>wireless power transmission</w:t>
      </w:r>
    </w:p>
    <w:p w14:paraId="7D91C689" w14:textId="77777777" w:rsidR="00BB7C19" w:rsidRPr="001174FE" w:rsidRDefault="00BB7C19" w:rsidP="00BB7C19">
      <w:pPr>
        <w:pStyle w:val="Headingb"/>
        <w:rPr>
          <w:rFonts w:eastAsia="SimSun"/>
        </w:rPr>
      </w:pPr>
      <w:r w:rsidRPr="001174FE">
        <w:rPr>
          <w:rFonts w:eastAsia="SimSun"/>
        </w:rPr>
        <w:t>Related ITU Recommendations, Reports</w:t>
      </w:r>
    </w:p>
    <w:p w14:paraId="5C7A7166" w14:textId="77777777" w:rsidR="00BB7C19" w:rsidRPr="001174FE" w:rsidRDefault="00BB7C19" w:rsidP="00BB7C19">
      <w:pPr>
        <w:jc w:val="both"/>
        <w:rPr>
          <w:lang w:eastAsia="ko-KR"/>
        </w:rPr>
      </w:pPr>
      <w:r w:rsidRPr="001174FE">
        <w:rPr>
          <w:rFonts w:eastAsia="Calibri"/>
        </w:rPr>
        <w:t xml:space="preserve">Recommendation </w:t>
      </w:r>
      <w:r w:rsidRPr="001174FE">
        <w:rPr>
          <w:rStyle w:val="Hyperlink"/>
          <w:rFonts w:eastAsia="Calibri"/>
        </w:rPr>
        <w:t xml:space="preserve">ITU-R </w:t>
      </w:r>
      <w:hyperlink r:id="rId12" w:history="1">
        <w:r w:rsidRPr="001174FE">
          <w:rPr>
            <w:rStyle w:val="Hyperlink"/>
            <w:rFonts w:eastAsia="Calibri"/>
          </w:rPr>
          <w:t>SM.1056</w:t>
        </w:r>
      </w:hyperlink>
      <w:r w:rsidRPr="001174FE">
        <w:rPr>
          <w:rFonts w:eastAsia="Calibri"/>
        </w:rPr>
        <w:t xml:space="preserve">; </w:t>
      </w:r>
      <w:r w:rsidRPr="001174FE">
        <w:rPr>
          <w:lang w:eastAsia="ko-KR"/>
        </w:rPr>
        <w:t xml:space="preserve">Recommendation </w:t>
      </w:r>
      <w:r w:rsidRPr="001174FE">
        <w:rPr>
          <w:rStyle w:val="Hyperlink"/>
        </w:rPr>
        <w:t xml:space="preserve">ITU-R </w:t>
      </w:r>
      <w:hyperlink r:id="rId13" w:history="1">
        <w:r w:rsidRPr="001174FE">
          <w:rPr>
            <w:rStyle w:val="Hyperlink"/>
          </w:rPr>
          <w:t>SM.1896</w:t>
        </w:r>
      </w:hyperlink>
      <w:r w:rsidRPr="001174FE">
        <w:rPr>
          <w:rFonts w:eastAsia="Calibri"/>
        </w:rPr>
        <w:t xml:space="preserve">; </w:t>
      </w:r>
      <w:r w:rsidRPr="001174FE">
        <w:rPr>
          <w:lang w:eastAsia="ko-KR"/>
        </w:rPr>
        <w:t xml:space="preserve">Report </w:t>
      </w:r>
      <w:r w:rsidRPr="001174FE">
        <w:rPr>
          <w:rStyle w:val="Hyperlink"/>
        </w:rPr>
        <w:t xml:space="preserve">ITU-R </w:t>
      </w:r>
      <w:hyperlink r:id="rId14" w:history="1">
        <w:r w:rsidRPr="001174FE">
          <w:rPr>
            <w:rStyle w:val="Hyperlink"/>
          </w:rPr>
          <w:t>SM.2153</w:t>
        </w:r>
      </w:hyperlink>
      <w:r w:rsidRPr="001174FE">
        <w:rPr>
          <w:rFonts w:eastAsia="Calibri"/>
        </w:rPr>
        <w:t xml:space="preserve">; Report </w:t>
      </w:r>
      <w:r w:rsidRPr="001174FE">
        <w:rPr>
          <w:rStyle w:val="Hyperlink"/>
          <w:rFonts w:eastAsia="Calibri"/>
        </w:rPr>
        <w:t xml:space="preserve">ITU-R </w:t>
      </w:r>
      <w:hyperlink r:id="rId15" w:history="1">
        <w:r w:rsidRPr="001174FE">
          <w:rPr>
            <w:rStyle w:val="Hyperlink"/>
            <w:rFonts w:eastAsia="Calibri"/>
          </w:rPr>
          <w:t>SM.2303</w:t>
        </w:r>
      </w:hyperlink>
      <w:r w:rsidRPr="001174FE">
        <w:rPr>
          <w:rFonts w:eastAsia="Calibri"/>
        </w:rPr>
        <w:t xml:space="preserve">; </w:t>
      </w:r>
      <w:r w:rsidRPr="001174FE">
        <w:t xml:space="preserve">Report </w:t>
      </w:r>
      <w:r w:rsidRPr="001174FE">
        <w:rPr>
          <w:rStyle w:val="Hyperlink"/>
          <w:rFonts w:eastAsia="Calibri"/>
        </w:rPr>
        <w:t>ITU-R</w:t>
      </w:r>
      <w:r w:rsidRPr="001174FE">
        <w:rPr>
          <w:rStyle w:val="Hyperlink"/>
        </w:rPr>
        <w:t xml:space="preserve"> </w:t>
      </w:r>
      <w:hyperlink r:id="rId16" w:history="1">
        <w:r w:rsidRPr="001174FE">
          <w:rPr>
            <w:rStyle w:val="Hyperlink"/>
          </w:rPr>
          <w:t>SM.2449-0</w:t>
        </w:r>
      </w:hyperlink>
    </w:p>
    <w:p w14:paraId="605D4B2A" w14:textId="77777777" w:rsidR="00BB7C19" w:rsidRPr="001174FE" w:rsidRDefault="00BB7C19" w:rsidP="00BB7C19">
      <w:pPr>
        <w:pStyle w:val="Normalaftertitle"/>
      </w:pPr>
      <w:r w:rsidRPr="001174FE">
        <w:t>The ITU Radiocommunication Assembly,</w:t>
      </w:r>
    </w:p>
    <w:p w14:paraId="761986C9" w14:textId="77777777" w:rsidR="00BB7C19" w:rsidRPr="001174FE" w:rsidRDefault="00BB7C19" w:rsidP="00BB7C19">
      <w:pPr>
        <w:pStyle w:val="Call"/>
        <w:rPr>
          <w:lang w:eastAsia="ko-KR"/>
        </w:rPr>
      </w:pPr>
      <w:r w:rsidRPr="001174FE">
        <w:t>considering</w:t>
      </w:r>
    </w:p>
    <w:p w14:paraId="4C54C8E0" w14:textId="77777777" w:rsidR="00BB7C19" w:rsidRPr="001174FE" w:rsidRDefault="00BB7C19" w:rsidP="00BB7C19">
      <w:pPr>
        <w:jc w:val="both"/>
        <w:rPr>
          <w:lang w:eastAsia="ko-KR"/>
        </w:rPr>
      </w:pPr>
      <w:r w:rsidRPr="001174FE">
        <w:rPr>
          <w:i/>
          <w:iCs/>
          <w:lang w:eastAsia="ko-KR"/>
        </w:rPr>
        <w:t>a)</w:t>
      </w:r>
      <w:r w:rsidRPr="001174FE">
        <w:rPr>
          <w:lang w:eastAsia="ko-KR"/>
        </w:rPr>
        <w:tab/>
      </w:r>
      <w:r w:rsidRPr="001174FE">
        <w:t>that</w:t>
      </w:r>
      <w:r w:rsidRPr="001174FE">
        <w:rPr>
          <w:iCs/>
        </w:rPr>
        <w:t xml:space="preserve"> wireless power transmission (WPT) is defined as the transmission of power from a power source to an electrical load wirelessly using the electromagnetic </w:t>
      </w:r>
      <w:proofErr w:type="gramStart"/>
      <w:r w:rsidRPr="001174FE">
        <w:rPr>
          <w:iCs/>
        </w:rPr>
        <w:t>field;</w:t>
      </w:r>
      <w:proofErr w:type="gramEnd"/>
      <w:r w:rsidRPr="001174FE">
        <w:t xml:space="preserve"> </w:t>
      </w:r>
    </w:p>
    <w:p w14:paraId="6BAB1CF4" w14:textId="77777777" w:rsidR="00BB7C19" w:rsidRPr="001174FE" w:rsidRDefault="00BB7C19" w:rsidP="00BB7C19">
      <w:pPr>
        <w:jc w:val="both"/>
        <w:rPr>
          <w:lang w:eastAsia="zh-CN"/>
        </w:rPr>
      </w:pPr>
      <w:r w:rsidRPr="001174FE">
        <w:rPr>
          <w:i/>
          <w:iCs/>
          <w:lang w:eastAsia="zh-CN"/>
        </w:rPr>
        <w:t>b)</w:t>
      </w:r>
      <w:r w:rsidRPr="001174FE">
        <w:rPr>
          <w:lang w:eastAsia="zh-CN"/>
        </w:rPr>
        <w:tab/>
        <w:t>that WPT technologies utilize various mechanisms, such as transmission via radio frequency radiated transmissions in the far field (WPT beams) and near-field inductive, resonant and capacitive coupling (WPT non-beam</w:t>
      </w:r>
      <w:proofErr w:type="gramStart"/>
      <w:r w:rsidRPr="001174FE">
        <w:rPr>
          <w:lang w:eastAsia="zh-CN"/>
        </w:rPr>
        <w:t>);</w:t>
      </w:r>
      <w:proofErr w:type="gramEnd"/>
    </w:p>
    <w:p w14:paraId="1E82A5D8" w14:textId="77777777" w:rsidR="00BB7C19" w:rsidRPr="001174FE" w:rsidRDefault="00BB7C19" w:rsidP="00BB7C19">
      <w:pPr>
        <w:jc w:val="both"/>
        <w:rPr>
          <w:szCs w:val="24"/>
        </w:rPr>
      </w:pPr>
      <w:r w:rsidRPr="001174FE">
        <w:rPr>
          <w:i/>
          <w:iCs/>
        </w:rPr>
        <w:t>c)</w:t>
      </w:r>
      <w:r w:rsidRPr="001174FE">
        <w:tab/>
        <w:t xml:space="preserve">that such </w:t>
      </w:r>
      <w:r w:rsidRPr="001174FE">
        <w:rPr>
          <w:lang w:eastAsia="zh-CN"/>
        </w:rPr>
        <w:t>WPT technologies</w:t>
      </w:r>
      <w:r w:rsidRPr="001174FE">
        <w:t xml:space="preserve"> are used in applications to charge</w:t>
      </w:r>
      <w:r w:rsidRPr="001174FE">
        <w:rPr>
          <w:szCs w:val="24"/>
          <w:lang w:eastAsia="ko-KR"/>
        </w:rPr>
        <w:t xml:space="preserve"> mobile</w:t>
      </w:r>
      <w:r w:rsidRPr="001174FE">
        <w:rPr>
          <w:szCs w:val="24"/>
          <w:lang w:eastAsia="ja-JP"/>
        </w:rPr>
        <w:t xml:space="preserve"> and portable</w:t>
      </w:r>
      <w:r w:rsidRPr="001174FE">
        <w:rPr>
          <w:szCs w:val="24"/>
          <w:lang w:eastAsia="ko-KR"/>
        </w:rPr>
        <w:t xml:space="preserve"> </w:t>
      </w:r>
      <w:proofErr w:type="gramStart"/>
      <w:r w:rsidRPr="001174FE">
        <w:rPr>
          <w:szCs w:val="24"/>
          <w:lang w:eastAsia="ko-KR"/>
        </w:rPr>
        <w:t>devices;</w:t>
      </w:r>
      <w:proofErr w:type="gramEnd"/>
    </w:p>
    <w:p w14:paraId="152103D9" w14:textId="77777777" w:rsidR="00BB7C19" w:rsidRPr="001174FE" w:rsidRDefault="00BB7C19" w:rsidP="00BB7C19">
      <w:pPr>
        <w:jc w:val="both"/>
        <w:rPr>
          <w:szCs w:val="24"/>
        </w:rPr>
      </w:pPr>
      <w:r w:rsidRPr="001174FE">
        <w:rPr>
          <w:i/>
          <w:iCs/>
          <w:szCs w:val="24"/>
        </w:rPr>
        <w:lastRenderedPageBreak/>
        <w:t>d)</w:t>
      </w:r>
      <w:r w:rsidRPr="001174FE">
        <w:rPr>
          <w:szCs w:val="24"/>
        </w:rPr>
        <w:tab/>
        <w:t xml:space="preserve">that there is potential consumer demand for WPT technologies and associated applications used for mobile and portable </w:t>
      </w:r>
      <w:proofErr w:type="gramStart"/>
      <w:r w:rsidRPr="001174FE">
        <w:rPr>
          <w:szCs w:val="24"/>
        </w:rPr>
        <w:t>devices;</w:t>
      </w:r>
      <w:proofErr w:type="gramEnd"/>
    </w:p>
    <w:p w14:paraId="2E9D4E09" w14:textId="77777777" w:rsidR="00BB7C19" w:rsidRPr="001174FE" w:rsidRDefault="00BB7C19" w:rsidP="00BB7C19">
      <w:pPr>
        <w:jc w:val="both"/>
      </w:pPr>
      <w:r w:rsidRPr="001174FE">
        <w:rPr>
          <w:i/>
        </w:rPr>
        <w:t>e)</w:t>
      </w:r>
      <w:r w:rsidRPr="001174FE">
        <w:tab/>
        <w:t xml:space="preserve">that WPT standards are currently being developed at national, regional and international </w:t>
      </w:r>
      <w:proofErr w:type="gramStart"/>
      <w:r w:rsidRPr="001174FE">
        <w:t>levels;</w:t>
      </w:r>
      <w:proofErr w:type="gramEnd"/>
    </w:p>
    <w:p w14:paraId="63C77D91" w14:textId="77777777" w:rsidR="00BB7C19" w:rsidRPr="001174FE" w:rsidRDefault="00BB7C19" w:rsidP="00BB7C19">
      <w:pPr>
        <w:jc w:val="both"/>
      </w:pPr>
      <w:r w:rsidRPr="001174FE">
        <w:rPr>
          <w:i/>
          <w:iCs/>
        </w:rPr>
        <w:t>f)</w:t>
      </w:r>
      <w:r w:rsidRPr="001174FE">
        <w:tab/>
        <w:t xml:space="preserve">that </w:t>
      </w:r>
      <w:r w:rsidRPr="001174FE">
        <w:rPr>
          <w:lang w:eastAsia="ko-KR"/>
        </w:rPr>
        <w:t>industrial alliances, consortia, and academia</w:t>
      </w:r>
      <w:r w:rsidRPr="001174FE">
        <w:t xml:space="preserve"> have investigated several frequency bands for WPT technologies</w:t>
      </w:r>
      <w:r w:rsidRPr="001174FE">
        <w:rPr>
          <w:lang w:eastAsia="ko-KR"/>
        </w:rPr>
        <w:t xml:space="preserve">, including </w:t>
      </w:r>
      <w:r w:rsidRPr="001174FE">
        <w:rPr>
          <w:lang w:eastAsia="ja-JP"/>
        </w:rPr>
        <w:t xml:space="preserve">magnetic resonant and induction technology for mobile devices in several frequency </w:t>
      </w:r>
      <w:proofErr w:type="gramStart"/>
      <w:r w:rsidRPr="001174FE">
        <w:rPr>
          <w:lang w:eastAsia="ja-JP"/>
        </w:rPr>
        <w:t>ranges</w:t>
      </w:r>
      <w:r w:rsidRPr="001174FE">
        <w:t>;</w:t>
      </w:r>
      <w:proofErr w:type="gramEnd"/>
    </w:p>
    <w:p w14:paraId="77291CC2" w14:textId="77777777" w:rsidR="00BB7C19" w:rsidRPr="001174FE" w:rsidRDefault="00BB7C19" w:rsidP="00BB7C19">
      <w:pPr>
        <w:jc w:val="both"/>
      </w:pPr>
      <w:r w:rsidRPr="001174FE">
        <w:rPr>
          <w:i/>
          <w:iCs/>
        </w:rPr>
        <w:t>g)</w:t>
      </w:r>
      <w:r w:rsidRPr="001174FE">
        <w:t xml:space="preserve"> </w:t>
      </w:r>
      <w:r w:rsidRPr="001174FE">
        <w:tab/>
        <w:t xml:space="preserve">that for the purposes of WPT studies the standard frequency and time signal and the radio astronomy services are to be treated as radio communication </w:t>
      </w:r>
      <w:proofErr w:type="gramStart"/>
      <w:r w:rsidRPr="001174FE">
        <w:t>service;</w:t>
      </w:r>
      <w:proofErr w:type="gramEnd"/>
    </w:p>
    <w:p w14:paraId="7F412CB1" w14:textId="4471EA03" w:rsidR="00BB7C19" w:rsidRPr="001174FE" w:rsidRDefault="00BB7C19" w:rsidP="00BB7C19">
      <w:pPr>
        <w:jc w:val="both"/>
      </w:pPr>
      <w:r w:rsidRPr="001174FE">
        <w:rPr>
          <w:i/>
        </w:rPr>
        <w:t>h)</w:t>
      </w:r>
      <w:r w:rsidRPr="001174FE">
        <w:tab/>
        <w:t>that studies have been conducted on the impact of non</w:t>
      </w:r>
      <w:r w:rsidRPr="001174FE">
        <w:noBreakHyphen/>
        <w:t>beam WPT applications for mobile and portable devices to radiocommunication services in the frequency range</w:t>
      </w:r>
      <w:ins w:id="11" w:author="ITU" w:date="2022-07-06T09:10:00Z">
        <w:r w:rsidR="00A56DA7">
          <w:t>[</w:t>
        </w:r>
      </w:ins>
      <w:r w:rsidRPr="001174FE">
        <w:t>s</w:t>
      </w:r>
      <w:ins w:id="12" w:author="ITU" w:date="2022-07-06T09:10:00Z">
        <w:r w:rsidR="00A56DA7">
          <w:t>]</w:t>
        </w:r>
      </w:ins>
      <w:r w:rsidRPr="001174FE">
        <w:t xml:space="preserve"> 100-148.5 kHz </w:t>
      </w:r>
      <w:ins w:id="13" w:author="ITU" w:date="2022-07-06T09:10:00Z">
        <w:r w:rsidR="00A56DA7">
          <w:t>[</w:t>
        </w:r>
      </w:ins>
      <w:r w:rsidRPr="001174FE">
        <w:t xml:space="preserve">and </w:t>
      </w:r>
      <w:r w:rsidRPr="001174FE">
        <w:rPr>
          <w:lang w:eastAsia="ko-KR"/>
        </w:rPr>
        <w:t>6 765</w:t>
      </w:r>
      <w:r w:rsidRPr="001174FE">
        <w:rPr>
          <w:lang w:eastAsia="ko-KR"/>
        </w:rPr>
        <w:noBreakHyphen/>
        <w:t>6 795 kHz</w:t>
      </w:r>
      <w:proofErr w:type="gramStart"/>
      <w:ins w:id="14" w:author="ITU" w:date="2022-07-06T09:10:00Z">
        <w:r w:rsidR="00A56DA7">
          <w:rPr>
            <w:lang w:eastAsia="ko-KR"/>
          </w:rPr>
          <w:t>]</w:t>
        </w:r>
      </w:ins>
      <w:r w:rsidRPr="001174FE">
        <w:t>;</w:t>
      </w:r>
      <w:proofErr w:type="gramEnd"/>
    </w:p>
    <w:p w14:paraId="025C8A00" w14:textId="77777777" w:rsidR="00BB7C19" w:rsidRPr="001174FE" w:rsidRDefault="00BB7C19" w:rsidP="00BB7C19">
      <w:pPr>
        <w:jc w:val="both"/>
      </w:pPr>
      <w:proofErr w:type="spellStart"/>
      <w:r w:rsidRPr="001174FE">
        <w:rPr>
          <w:i/>
          <w:iCs/>
          <w:lang w:eastAsia="ko-KR"/>
        </w:rPr>
        <w:t>i</w:t>
      </w:r>
      <w:proofErr w:type="spellEnd"/>
      <w:r w:rsidRPr="001174FE">
        <w:rPr>
          <w:i/>
          <w:iCs/>
          <w:lang w:eastAsia="ko-KR"/>
        </w:rPr>
        <w:t>)</w:t>
      </w:r>
      <w:r w:rsidRPr="001174FE">
        <w:rPr>
          <w:rFonts w:cs="Arial"/>
          <w:lang w:eastAsia="ko-KR"/>
        </w:rPr>
        <w:tab/>
      </w:r>
      <w:r w:rsidRPr="001174FE">
        <w:rPr>
          <w:lang w:eastAsia="ko-KR"/>
        </w:rPr>
        <w:t xml:space="preserve">that as more WPT devices proliferate globally, ITU-R is developing guidance to minimize the impact </w:t>
      </w:r>
      <w:r w:rsidRPr="001174FE">
        <w:t xml:space="preserve">of using WPT technologies on radiocommunication services including the </w:t>
      </w:r>
      <w:r w:rsidRPr="001174FE">
        <w:rPr>
          <w:lang w:eastAsia="zh-CN"/>
        </w:rPr>
        <w:t>standard frequency and time signal service</w:t>
      </w:r>
      <w:r w:rsidRPr="001174FE">
        <w:t xml:space="preserve"> and the radio astronomy </w:t>
      </w:r>
      <w:proofErr w:type="gramStart"/>
      <w:r w:rsidRPr="001174FE">
        <w:t>service;</w:t>
      </w:r>
      <w:proofErr w:type="gramEnd"/>
    </w:p>
    <w:p w14:paraId="3326D3AE" w14:textId="77777777" w:rsidR="00BB7C19" w:rsidRPr="001174FE" w:rsidRDefault="00BB7C19" w:rsidP="00BB7C19">
      <w:pPr>
        <w:jc w:val="both"/>
        <w:rPr>
          <w:lang w:eastAsia="zh-CN"/>
        </w:rPr>
      </w:pPr>
      <w:r w:rsidRPr="001174FE">
        <w:rPr>
          <w:i/>
          <w:iCs/>
          <w:lang w:eastAsia="zh-CN"/>
        </w:rPr>
        <w:t>j</w:t>
      </w:r>
      <w:r w:rsidRPr="001174FE">
        <w:rPr>
          <w:i/>
          <w:lang w:eastAsia="zh-CN"/>
        </w:rPr>
        <w:t>)</w:t>
      </w:r>
      <w:r w:rsidRPr="001174FE">
        <w:rPr>
          <w:lang w:eastAsia="zh-CN"/>
        </w:rPr>
        <w:tab/>
        <w:t xml:space="preserve">that the WPT devices should not cause interference to radiocommunication services in any frequency </w:t>
      </w:r>
      <w:proofErr w:type="gramStart"/>
      <w:r w:rsidRPr="001174FE">
        <w:rPr>
          <w:lang w:eastAsia="zh-CN"/>
        </w:rPr>
        <w:t>band;</w:t>
      </w:r>
      <w:proofErr w:type="gramEnd"/>
    </w:p>
    <w:p w14:paraId="73937E18" w14:textId="77777777" w:rsidR="00BB7C19" w:rsidRPr="001174FE" w:rsidRDefault="00BB7C19" w:rsidP="00BB7C19">
      <w:pPr>
        <w:jc w:val="both"/>
      </w:pPr>
      <w:r w:rsidRPr="001174FE">
        <w:rPr>
          <w:i/>
        </w:rPr>
        <w:t>k)</w:t>
      </w:r>
      <w:r w:rsidRPr="001174FE">
        <w:tab/>
        <w:t xml:space="preserve">that to mitigate the impact of WPT devices on the operation of radiocommunication services some solutions utilize frequency bands designated for </w:t>
      </w:r>
      <w:r w:rsidRPr="001174FE">
        <w:rPr>
          <w:lang w:eastAsia="ko-KR"/>
        </w:rPr>
        <w:t>Industrial, Scientific, Medical (</w:t>
      </w:r>
      <w:r w:rsidRPr="001174FE">
        <w:t xml:space="preserve">ISM) </w:t>
      </w:r>
      <w:proofErr w:type="gramStart"/>
      <w:r w:rsidRPr="001174FE">
        <w:t>applications;</w:t>
      </w:r>
      <w:proofErr w:type="gramEnd"/>
    </w:p>
    <w:p w14:paraId="7C596549" w14:textId="77777777" w:rsidR="00BB7C19" w:rsidRPr="001174FE" w:rsidRDefault="00BB7C19" w:rsidP="00BB7C19">
      <w:pPr>
        <w:jc w:val="both"/>
        <w:rPr>
          <w:rFonts w:eastAsia="Calibri"/>
        </w:rPr>
      </w:pPr>
      <w:r w:rsidRPr="001174FE">
        <w:rPr>
          <w:i/>
          <w:iCs/>
        </w:rPr>
        <w:t>l)</w:t>
      </w:r>
      <w:r w:rsidRPr="001174FE">
        <w:tab/>
        <w:t>that issues of non-ionizing radiation exposure are dealt with by international organizations such as the World Health Organization (WHO), the International Commission on Non</w:t>
      </w:r>
      <w:r w:rsidRPr="001174FE">
        <w:noBreakHyphen/>
        <w:t xml:space="preserve">ionizing Radiation Protection (ICNIRP), and International Electrotechnical Commission TC106, and </w:t>
      </w:r>
      <w:r w:rsidRPr="001174FE">
        <w:rPr>
          <w:rFonts w:eastAsia="Calibri"/>
        </w:rPr>
        <w:t>that ICNIRP 2010 provides guidelines for limiting exposure (up to 10 MHz), and ICNIRP 1998 provides Guidelines for limiting exposure (up to 300 GHz),</w:t>
      </w:r>
    </w:p>
    <w:p w14:paraId="0C8FAA6B" w14:textId="77777777" w:rsidR="00BB7C19" w:rsidRPr="001174FE" w:rsidRDefault="00BB7C19" w:rsidP="00BB7C19">
      <w:pPr>
        <w:pStyle w:val="Call"/>
        <w:rPr>
          <w:lang w:eastAsia="zh-CN"/>
        </w:rPr>
      </w:pPr>
      <w:r w:rsidRPr="001174FE">
        <w:rPr>
          <w:lang w:eastAsia="zh-CN"/>
        </w:rPr>
        <w:t>recognizing</w:t>
      </w:r>
    </w:p>
    <w:p w14:paraId="7E8978F3" w14:textId="77777777" w:rsidR="00BB7C19" w:rsidRPr="001174FE" w:rsidRDefault="00BB7C19" w:rsidP="00BB7C19">
      <w:pPr>
        <w:jc w:val="both"/>
        <w:rPr>
          <w:lang w:eastAsia="zh-CN"/>
        </w:rPr>
      </w:pPr>
      <w:r w:rsidRPr="001174FE">
        <w:rPr>
          <w:i/>
          <w:lang w:eastAsia="zh-CN"/>
        </w:rPr>
        <w:t>a)</w:t>
      </w:r>
      <w:r w:rsidRPr="001174FE">
        <w:rPr>
          <w:lang w:eastAsia="zh-CN"/>
        </w:rPr>
        <w:tab/>
        <w:t xml:space="preserve">that WPT is not a radiocommunication service and has no status in the Radio Regulations (RR), but may be regarded as subject to Nos. </w:t>
      </w:r>
      <w:r w:rsidRPr="001174FE">
        <w:rPr>
          <w:rStyle w:val="Artref"/>
          <w:b/>
          <w:bCs/>
        </w:rPr>
        <w:t>15.12</w:t>
      </w:r>
      <w:r w:rsidRPr="001174FE">
        <w:rPr>
          <w:lang w:eastAsia="zh-CN"/>
        </w:rPr>
        <w:t xml:space="preserve"> or </w:t>
      </w:r>
      <w:r w:rsidRPr="001174FE">
        <w:rPr>
          <w:rStyle w:val="Artref"/>
          <w:b/>
          <w:bCs/>
        </w:rPr>
        <w:t>15.13</w:t>
      </w:r>
      <w:r w:rsidRPr="001174FE">
        <w:rPr>
          <w:lang w:eastAsia="zh-CN"/>
        </w:rPr>
        <w:t xml:space="preserve"> as the case may </w:t>
      </w:r>
      <w:proofErr w:type="gramStart"/>
      <w:r w:rsidRPr="001174FE">
        <w:rPr>
          <w:lang w:eastAsia="zh-CN"/>
        </w:rPr>
        <w:t>be;</w:t>
      </w:r>
      <w:proofErr w:type="gramEnd"/>
      <w:r w:rsidRPr="001174FE">
        <w:rPr>
          <w:lang w:eastAsia="zh-CN"/>
        </w:rPr>
        <w:t xml:space="preserve"> </w:t>
      </w:r>
    </w:p>
    <w:p w14:paraId="7AF1F750" w14:textId="77777777" w:rsidR="00BB7C19" w:rsidRPr="001174FE" w:rsidRDefault="00BB7C19" w:rsidP="00BB7C19">
      <w:pPr>
        <w:jc w:val="both"/>
        <w:rPr>
          <w:lang w:eastAsia="zh-CN"/>
        </w:rPr>
      </w:pPr>
      <w:r w:rsidRPr="001174FE">
        <w:rPr>
          <w:i/>
          <w:lang w:eastAsia="zh-CN"/>
        </w:rPr>
        <w:t>b)</w:t>
      </w:r>
      <w:r w:rsidRPr="001174FE">
        <w:rPr>
          <w:lang w:eastAsia="zh-CN"/>
        </w:rPr>
        <w:tab/>
        <w:t xml:space="preserve">that the criteria to protect various radiocommunication services from harmful interference are specified in existing ITU-R </w:t>
      </w:r>
      <w:proofErr w:type="gramStart"/>
      <w:r w:rsidRPr="001174FE">
        <w:rPr>
          <w:lang w:eastAsia="zh-CN"/>
        </w:rPr>
        <w:t>Recommendations;</w:t>
      </w:r>
      <w:proofErr w:type="gramEnd"/>
    </w:p>
    <w:p w14:paraId="2FA9ADC7" w14:textId="77777777" w:rsidR="00BB7C19" w:rsidRPr="001174FE" w:rsidRDefault="00BB7C19" w:rsidP="00BB7C19">
      <w:pPr>
        <w:jc w:val="both"/>
        <w:rPr>
          <w:lang w:eastAsia="ko-KR"/>
        </w:rPr>
      </w:pPr>
      <w:r w:rsidRPr="001174FE">
        <w:rPr>
          <w:i/>
          <w:lang w:eastAsia="zh-CN"/>
        </w:rPr>
        <w:t>c)</w:t>
      </w:r>
      <w:r w:rsidRPr="001174FE">
        <w:rPr>
          <w:i/>
          <w:lang w:eastAsia="zh-CN"/>
        </w:rPr>
        <w:tab/>
      </w:r>
      <w:r w:rsidRPr="001174FE">
        <w:rPr>
          <w:lang w:eastAsia="zh-CN"/>
        </w:rPr>
        <w:t xml:space="preserve">that both consumers and manufacturers may benefit from harmonized frequency ranges and technical conditions for WPT </w:t>
      </w:r>
      <w:proofErr w:type="gramStart"/>
      <w:r w:rsidRPr="001174FE">
        <w:rPr>
          <w:lang w:eastAsia="zh-CN"/>
        </w:rPr>
        <w:t>technologies;</w:t>
      </w:r>
      <w:proofErr w:type="gramEnd"/>
    </w:p>
    <w:p w14:paraId="1B7C6C8F" w14:textId="77777777" w:rsidR="00BB7C19" w:rsidRPr="001174FE" w:rsidRDefault="00BB7C19" w:rsidP="00BB7C19">
      <w:pPr>
        <w:jc w:val="both"/>
        <w:rPr>
          <w:lang w:eastAsia="ko-KR"/>
        </w:rPr>
      </w:pPr>
      <w:r w:rsidRPr="001174FE">
        <w:rPr>
          <w:i/>
          <w:lang w:eastAsia="ko-KR"/>
        </w:rPr>
        <w:t>d)</w:t>
      </w:r>
      <w:r w:rsidRPr="001174FE">
        <w:rPr>
          <w:lang w:eastAsia="ko-KR"/>
        </w:rPr>
        <w:tab/>
        <w:t xml:space="preserve">that frequency bands designated for ISM applications have been successfully used in the past for development and proliferation of innovative technologies in accordance with the </w:t>
      </w:r>
      <w:proofErr w:type="gramStart"/>
      <w:r w:rsidRPr="001174FE">
        <w:rPr>
          <w:lang w:eastAsia="ko-KR"/>
        </w:rPr>
        <w:t>RR;</w:t>
      </w:r>
      <w:proofErr w:type="gramEnd"/>
    </w:p>
    <w:p w14:paraId="0F5D6572" w14:textId="77777777" w:rsidR="00BB7C19" w:rsidRDefault="00BB7C19" w:rsidP="00BB7C19">
      <w:pPr>
        <w:jc w:val="both"/>
        <w:rPr>
          <w:lang w:eastAsia="ko-KR"/>
        </w:rPr>
      </w:pPr>
      <w:r w:rsidRPr="001174FE">
        <w:rPr>
          <w:i/>
          <w:lang w:eastAsia="ko-KR"/>
        </w:rPr>
        <w:t>e)</w:t>
      </w:r>
      <w:r w:rsidRPr="001174FE">
        <w:rPr>
          <w:lang w:eastAsia="ko-KR"/>
        </w:rPr>
        <w:tab/>
        <w:t xml:space="preserve">that the band 6 765-6 795 kHz, which is designated for ISM use under RR No. </w:t>
      </w:r>
      <w:r w:rsidRPr="001174FE">
        <w:rPr>
          <w:rStyle w:val="Artref"/>
          <w:b/>
          <w:bCs/>
        </w:rPr>
        <w:t>5.138</w:t>
      </w:r>
      <w:r w:rsidRPr="001174FE">
        <w:rPr>
          <w:lang w:eastAsia="ko-KR"/>
        </w:rPr>
        <w:t xml:space="preserve"> has been found to have advantages for WPT using magnetic resonance technologies in applications of charging of mobile/portable </w:t>
      </w:r>
      <w:proofErr w:type="gramStart"/>
      <w:r w:rsidRPr="001174FE">
        <w:rPr>
          <w:lang w:eastAsia="ko-KR"/>
        </w:rPr>
        <w:t>devices;</w:t>
      </w:r>
      <w:proofErr w:type="gramEnd"/>
    </w:p>
    <w:p w14:paraId="0D09826F" w14:textId="62613003" w:rsidR="00BB7C19" w:rsidRDefault="00BB7C19" w:rsidP="00BB7C19">
      <w:pPr>
        <w:jc w:val="both"/>
        <w:textAlignment w:val="auto"/>
        <w:rPr>
          <w:ins w:id="15" w:author="Author"/>
          <w:rFonts w:eastAsia="SimSun"/>
          <w:lang w:eastAsia="ko-KR"/>
        </w:rPr>
      </w:pPr>
      <w:ins w:id="16" w:author="Author">
        <w:del w:id="17" w:author="USA" w:date="2023-02-28T15:05:00Z">
          <w:r w:rsidRPr="00B82D22" w:rsidDel="00D92581">
            <w:rPr>
              <w:rFonts w:eastAsia="SimSun"/>
              <w:i/>
              <w:highlight w:val="yellow"/>
              <w:lang w:eastAsia="zh-CN"/>
            </w:rPr>
            <w:delText>[new</w:delText>
          </w:r>
        </w:del>
      </w:ins>
      <w:ins w:id="18" w:author="USA" w:date="2023-02-28T15:05:00Z">
        <w:r w:rsidR="00D92581" w:rsidRPr="00B82D22">
          <w:rPr>
            <w:rFonts w:eastAsia="SimSun"/>
            <w:i/>
            <w:highlight w:val="yellow"/>
            <w:lang w:eastAsia="zh-CN"/>
          </w:rPr>
          <w:t>f</w:t>
        </w:r>
      </w:ins>
      <w:ins w:id="19" w:author="Author">
        <w:r w:rsidRPr="00296B59">
          <w:rPr>
            <w:rFonts w:eastAsia="SimSun"/>
            <w:i/>
            <w:highlight w:val="green"/>
            <w:lang w:eastAsia="ko-KR"/>
          </w:rPr>
          <w:t>)</w:t>
        </w:r>
        <w:r w:rsidRPr="00296B59">
          <w:rPr>
            <w:rFonts w:eastAsia="SimSun"/>
            <w:highlight w:val="green"/>
            <w:lang w:eastAsia="ko-KR"/>
          </w:rPr>
          <w:tab/>
          <w:t>that the band 13</w:t>
        </w:r>
        <w:r w:rsidRPr="00296B59">
          <w:rPr>
            <w:rFonts w:eastAsia="SimSun"/>
            <w:highlight w:val="green"/>
            <w:lang w:eastAsia="zh-CN"/>
          </w:rPr>
          <w:t xml:space="preserve"> </w:t>
        </w:r>
        <w:r w:rsidRPr="00296B59">
          <w:rPr>
            <w:rFonts w:eastAsia="SimSun"/>
            <w:highlight w:val="green"/>
            <w:lang w:eastAsia="ko-KR"/>
          </w:rPr>
          <w:t>553-13</w:t>
        </w:r>
        <w:r w:rsidRPr="00296B59">
          <w:rPr>
            <w:rFonts w:eastAsia="SimSun"/>
            <w:highlight w:val="green"/>
            <w:lang w:eastAsia="zh-CN"/>
          </w:rPr>
          <w:t xml:space="preserve"> </w:t>
        </w:r>
        <w:r w:rsidRPr="00296B59">
          <w:rPr>
            <w:rFonts w:eastAsia="SimSun"/>
            <w:highlight w:val="green"/>
            <w:lang w:eastAsia="ko-KR"/>
          </w:rPr>
          <w:t>567 kHz</w:t>
        </w:r>
        <w:r>
          <w:rPr>
            <w:rFonts w:eastAsia="SimSun"/>
            <w:highlight w:val="green"/>
            <w:lang w:eastAsia="ko-KR"/>
          </w:rPr>
          <w:t xml:space="preserve">, </w:t>
        </w:r>
        <w:r w:rsidRPr="001174FE">
          <w:rPr>
            <w:lang w:eastAsia="ko-KR"/>
          </w:rPr>
          <w:t xml:space="preserve">which is designated for ISM use under RR No. </w:t>
        </w:r>
        <w:r w:rsidRPr="001174FE">
          <w:rPr>
            <w:rStyle w:val="Artref"/>
            <w:b/>
            <w:bCs/>
          </w:rPr>
          <w:t>5.1</w:t>
        </w:r>
        <w:r>
          <w:rPr>
            <w:rStyle w:val="Artref"/>
            <w:b/>
            <w:bCs/>
          </w:rPr>
          <w:t>50</w:t>
        </w:r>
        <w:r w:rsidRPr="00296B59">
          <w:rPr>
            <w:rFonts w:eastAsia="SimSun"/>
            <w:highlight w:val="green"/>
            <w:lang w:eastAsia="zh-CN"/>
          </w:rPr>
          <w:t xml:space="preserve"> </w:t>
        </w:r>
        <w:r w:rsidRPr="00296B59">
          <w:rPr>
            <w:rFonts w:eastAsia="SimSun"/>
            <w:highlight w:val="green"/>
            <w:lang w:eastAsia="ko-KR"/>
          </w:rPr>
          <w:t xml:space="preserve">has </w:t>
        </w:r>
        <w:r w:rsidRPr="00296B59">
          <w:rPr>
            <w:rFonts w:eastAsia="SimSun"/>
            <w:highlight w:val="green"/>
            <w:lang w:eastAsia="zh-CN"/>
          </w:rPr>
          <w:t xml:space="preserve">also </w:t>
        </w:r>
        <w:r w:rsidRPr="00296B59">
          <w:rPr>
            <w:rFonts w:eastAsia="SimSun"/>
            <w:highlight w:val="green"/>
            <w:lang w:eastAsia="ko-KR"/>
          </w:rPr>
          <w:t xml:space="preserve">been found to have advantages for WPT using magnetic resonance technologies in applications of charging of mobile/portable </w:t>
        </w:r>
        <w:proofErr w:type="gramStart"/>
        <w:r w:rsidRPr="00296B59">
          <w:rPr>
            <w:rFonts w:eastAsia="SimSun"/>
            <w:highlight w:val="green"/>
            <w:lang w:eastAsia="ko-KR"/>
          </w:rPr>
          <w:t>devices;</w:t>
        </w:r>
        <w:proofErr w:type="gramEnd"/>
        <w:del w:id="20" w:author="USA" w:date="2023-02-28T15:06:00Z">
          <w:r w:rsidRPr="00B82D22" w:rsidDel="00D92581">
            <w:rPr>
              <w:rFonts w:eastAsia="SimSun"/>
              <w:highlight w:val="yellow"/>
              <w:lang w:eastAsia="ko-KR"/>
            </w:rPr>
            <w:delText>]</w:delText>
          </w:r>
        </w:del>
      </w:ins>
    </w:p>
    <w:p w14:paraId="40DDA2C2" w14:textId="18A07ECA" w:rsidR="00BB7C19" w:rsidRPr="001174FE" w:rsidRDefault="00BB7C19" w:rsidP="00BB7C19">
      <w:pPr>
        <w:jc w:val="both"/>
        <w:rPr>
          <w:lang w:eastAsia="ko-KR"/>
        </w:rPr>
      </w:pPr>
      <w:del w:id="21" w:author="USA" w:date="2023-02-28T15:05:00Z">
        <w:r w:rsidRPr="00B82D22" w:rsidDel="00D92581">
          <w:rPr>
            <w:i/>
            <w:iCs/>
            <w:highlight w:val="yellow"/>
            <w:lang w:eastAsia="ko-KR"/>
          </w:rPr>
          <w:delText>f</w:delText>
        </w:r>
      </w:del>
      <w:ins w:id="22" w:author="USA" w:date="2023-02-28T15:05:00Z">
        <w:r w:rsidR="00D92581" w:rsidRPr="00B82D22">
          <w:rPr>
            <w:i/>
            <w:iCs/>
            <w:highlight w:val="yellow"/>
            <w:lang w:eastAsia="ko-KR"/>
          </w:rPr>
          <w:t>g</w:t>
        </w:r>
      </w:ins>
      <w:r w:rsidRPr="001174FE">
        <w:rPr>
          <w:i/>
          <w:iCs/>
          <w:lang w:eastAsia="ko-KR"/>
        </w:rPr>
        <w:t>)</w:t>
      </w:r>
      <w:r w:rsidRPr="001174FE">
        <w:rPr>
          <w:i/>
          <w:iCs/>
          <w:lang w:eastAsia="ko-KR"/>
        </w:rPr>
        <w:tab/>
      </w:r>
      <w:r w:rsidRPr="001174FE">
        <w:rPr>
          <w:lang w:eastAsia="ko-KR"/>
        </w:rPr>
        <w:t xml:space="preserve">that some administrations classify the non-beam WPT energy transfer as an ISM application, even for operation outside bands designated for ISM </w:t>
      </w:r>
      <w:proofErr w:type="gramStart"/>
      <w:r w:rsidRPr="001174FE">
        <w:rPr>
          <w:lang w:eastAsia="ko-KR"/>
        </w:rPr>
        <w:t>use;</w:t>
      </w:r>
      <w:proofErr w:type="gramEnd"/>
    </w:p>
    <w:p w14:paraId="11B9BC6E" w14:textId="09F1945A" w:rsidR="00BB7C19" w:rsidRPr="001174FE" w:rsidRDefault="00BB7C19" w:rsidP="00BB7C19">
      <w:pPr>
        <w:jc w:val="both"/>
        <w:rPr>
          <w:i/>
          <w:iCs/>
          <w:lang w:eastAsia="ko-KR"/>
        </w:rPr>
      </w:pPr>
      <w:del w:id="23" w:author="USA" w:date="2023-02-28T15:05:00Z">
        <w:r w:rsidRPr="00B82D22" w:rsidDel="00D92581">
          <w:rPr>
            <w:i/>
            <w:iCs/>
            <w:highlight w:val="yellow"/>
            <w:lang w:eastAsia="ko-KR"/>
          </w:rPr>
          <w:lastRenderedPageBreak/>
          <w:delText>g</w:delText>
        </w:r>
      </w:del>
      <w:ins w:id="24" w:author="USA" w:date="2023-02-28T15:05:00Z">
        <w:r w:rsidR="00D92581" w:rsidRPr="00B82D22">
          <w:rPr>
            <w:i/>
            <w:iCs/>
            <w:highlight w:val="yellow"/>
            <w:lang w:eastAsia="ko-KR"/>
          </w:rPr>
          <w:t>h</w:t>
        </w:r>
      </w:ins>
      <w:r w:rsidRPr="001174FE">
        <w:rPr>
          <w:i/>
          <w:lang w:eastAsia="ko-KR"/>
        </w:rPr>
        <w:t>)</w:t>
      </w:r>
      <w:r w:rsidRPr="001174FE">
        <w:rPr>
          <w:lang w:eastAsia="ko-KR"/>
        </w:rPr>
        <w:tab/>
        <w:t xml:space="preserve">that some administrations classify non-beam WPT systems as radio applications such as Short-Range </w:t>
      </w:r>
      <w:proofErr w:type="gramStart"/>
      <w:r w:rsidRPr="001174FE">
        <w:rPr>
          <w:lang w:eastAsia="ko-KR"/>
        </w:rPr>
        <w:t>Devices;</w:t>
      </w:r>
      <w:proofErr w:type="gramEnd"/>
    </w:p>
    <w:p w14:paraId="1D7E742C" w14:textId="6EC7051A" w:rsidR="00BB7C19" w:rsidRPr="001174FE" w:rsidRDefault="00BB7C19" w:rsidP="00BB7C19">
      <w:pPr>
        <w:jc w:val="both"/>
        <w:rPr>
          <w:lang w:eastAsia="ko-KR"/>
        </w:rPr>
      </w:pPr>
      <w:del w:id="25" w:author="USA" w:date="2023-02-28T15:05:00Z">
        <w:r w:rsidRPr="00B82D22" w:rsidDel="00D92581">
          <w:rPr>
            <w:i/>
            <w:iCs/>
            <w:highlight w:val="yellow"/>
            <w:lang w:eastAsia="ko-KR"/>
          </w:rPr>
          <w:delText>h</w:delText>
        </w:r>
      </w:del>
      <w:proofErr w:type="spellStart"/>
      <w:ins w:id="26" w:author="USA" w:date="2023-02-28T15:05:00Z">
        <w:r w:rsidR="00D92581" w:rsidRPr="00B82D22">
          <w:rPr>
            <w:i/>
            <w:iCs/>
            <w:highlight w:val="yellow"/>
            <w:lang w:eastAsia="ko-KR"/>
          </w:rPr>
          <w:t>i</w:t>
        </w:r>
      </w:ins>
      <w:proofErr w:type="spellEnd"/>
      <w:r w:rsidRPr="001174FE">
        <w:rPr>
          <w:i/>
          <w:iCs/>
          <w:lang w:eastAsia="ko-KR"/>
        </w:rPr>
        <w:t>)</w:t>
      </w:r>
      <w:r w:rsidRPr="001174FE">
        <w:rPr>
          <w:lang w:eastAsia="ko-KR"/>
        </w:rPr>
        <w:tab/>
        <w:t xml:space="preserve">that some non-ISM bands are taken into consideration for the global or regional harmonized use of specific WPT </w:t>
      </w:r>
      <w:proofErr w:type="gramStart"/>
      <w:r w:rsidRPr="001174FE">
        <w:rPr>
          <w:lang w:eastAsia="ko-KR"/>
        </w:rPr>
        <w:t>applications;</w:t>
      </w:r>
      <w:proofErr w:type="gramEnd"/>
    </w:p>
    <w:p w14:paraId="173B75E8" w14:textId="7E112416" w:rsidR="00BB7C19" w:rsidRPr="001174FE" w:rsidRDefault="00BB7C19" w:rsidP="00BB7C19">
      <w:pPr>
        <w:jc w:val="both"/>
        <w:rPr>
          <w:lang w:eastAsia="ko-KR"/>
        </w:rPr>
      </w:pPr>
      <w:del w:id="27" w:author="USA" w:date="2023-02-28T15:05:00Z">
        <w:r w:rsidRPr="00B82D22" w:rsidDel="00D92581">
          <w:rPr>
            <w:i/>
            <w:iCs/>
            <w:highlight w:val="yellow"/>
            <w:lang w:eastAsia="ko-KR"/>
          </w:rPr>
          <w:delText>i</w:delText>
        </w:r>
      </w:del>
      <w:ins w:id="28" w:author="USA" w:date="2023-02-28T15:05:00Z">
        <w:r w:rsidR="00D92581" w:rsidRPr="00B82D22">
          <w:rPr>
            <w:i/>
            <w:iCs/>
            <w:highlight w:val="yellow"/>
            <w:lang w:eastAsia="ko-KR"/>
          </w:rPr>
          <w:t>j</w:t>
        </w:r>
      </w:ins>
      <w:r w:rsidRPr="001174FE">
        <w:rPr>
          <w:i/>
          <w:iCs/>
          <w:lang w:eastAsia="ko-KR"/>
        </w:rPr>
        <w:t>)</w:t>
      </w:r>
      <w:r w:rsidRPr="001174FE">
        <w:rPr>
          <w:i/>
          <w:iCs/>
          <w:lang w:eastAsia="ko-KR"/>
        </w:rPr>
        <w:tab/>
      </w:r>
      <w:r w:rsidRPr="001174FE">
        <w:rPr>
          <w:lang w:eastAsia="ko-KR"/>
        </w:rPr>
        <w:t xml:space="preserve">that the WPT energy transfer can be treated separately from data </w:t>
      </w:r>
      <w:r w:rsidRPr="001174FE">
        <w:t xml:space="preserve">communications, especially when the receiving device receives data communications at a frequency different from that for the energy </w:t>
      </w:r>
      <w:proofErr w:type="gramStart"/>
      <w:r w:rsidRPr="001174FE">
        <w:t>transfer</w:t>
      </w:r>
      <w:r w:rsidRPr="001174FE">
        <w:rPr>
          <w:lang w:eastAsia="ko-KR"/>
        </w:rPr>
        <w:t>;</w:t>
      </w:r>
      <w:proofErr w:type="gramEnd"/>
      <w:r w:rsidRPr="001174FE">
        <w:rPr>
          <w:lang w:eastAsia="ko-KR"/>
        </w:rPr>
        <w:t xml:space="preserve"> </w:t>
      </w:r>
    </w:p>
    <w:p w14:paraId="5F27086A" w14:textId="1A250B9E" w:rsidR="00BB7C19" w:rsidRPr="001174FE" w:rsidRDefault="00BB7C19" w:rsidP="00BB7C19">
      <w:pPr>
        <w:jc w:val="both"/>
        <w:rPr>
          <w:i/>
          <w:iCs/>
          <w:lang w:eastAsia="ko-KR"/>
        </w:rPr>
      </w:pPr>
      <w:del w:id="29" w:author="USA" w:date="2023-02-28T15:05:00Z">
        <w:r w:rsidRPr="00B82D22" w:rsidDel="00D92581">
          <w:rPr>
            <w:i/>
            <w:iCs/>
            <w:highlight w:val="yellow"/>
            <w:lang w:eastAsia="ko-KR"/>
          </w:rPr>
          <w:delText>j</w:delText>
        </w:r>
      </w:del>
      <w:ins w:id="30" w:author="USA" w:date="2023-02-28T15:05:00Z">
        <w:r w:rsidR="00D92581" w:rsidRPr="00B82D22">
          <w:rPr>
            <w:i/>
            <w:iCs/>
            <w:highlight w:val="yellow"/>
            <w:lang w:eastAsia="ko-KR"/>
          </w:rPr>
          <w:t>k</w:t>
        </w:r>
      </w:ins>
      <w:r w:rsidRPr="001174FE">
        <w:rPr>
          <w:i/>
          <w:iCs/>
          <w:lang w:eastAsia="ko-KR"/>
        </w:rPr>
        <w:t>)</w:t>
      </w:r>
      <w:r w:rsidRPr="001174FE">
        <w:rPr>
          <w:i/>
          <w:iCs/>
          <w:lang w:eastAsia="ko-KR"/>
        </w:rPr>
        <w:tab/>
      </w:r>
      <w:r w:rsidRPr="001174FE">
        <w:rPr>
          <w:lang w:eastAsia="ko-KR"/>
        </w:rPr>
        <w:t xml:space="preserve">that </w:t>
      </w:r>
      <w:r w:rsidRPr="001174FE">
        <w:t>in the absence of a load,</w:t>
      </w:r>
      <w:r w:rsidRPr="001174FE">
        <w:rPr>
          <w:lang w:eastAsia="ko-KR"/>
        </w:rPr>
        <w:t xml:space="preserve"> the WPT shuts off and </w:t>
      </w:r>
      <w:r w:rsidRPr="001174FE">
        <w:t xml:space="preserve">only periodically polls or searches for the load, with very low duty </w:t>
      </w:r>
      <w:proofErr w:type="gramStart"/>
      <w:r w:rsidRPr="001174FE">
        <w:t>cycle;</w:t>
      </w:r>
      <w:proofErr w:type="gramEnd"/>
      <w:r w:rsidRPr="001174FE">
        <w:t xml:space="preserve"> </w:t>
      </w:r>
    </w:p>
    <w:p w14:paraId="777AC11E" w14:textId="6957EFB8" w:rsidR="00BB7C19" w:rsidRPr="001174FE" w:rsidRDefault="00BB7C19" w:rsidP="00BB7C19">
      <w:pPr>
        <w:jc w:val="both"/>
        <w:rPr>
          <w:lang w:eastAsia="ko-KR"/>
        </w:rPr>
      </w:pPr>
      <w:del w:id="31" w:author="USA" w:date="2023-02-28T15:05:00Z">
        <w:r w:rsidRPr="00B82D22" w:rsidDel="00D92581">
          <w:rPr>
            <w:i/>
            <w:iCs/>
            <w:highlight w:val="yellow"/>
            <w:lang w:eastAsia="ko-KR"/>
          </w:rPr>
          <w:delText>k</w:delText>
        </w:r>
      </w:del>
      <w:ins w:id="32" w:author="USA" w:date="2023-02-28T15:05:00Z">
        <w:r w:rsidR="00D92581" w:rsidRPr="00B82D22">
          <w:rPr>
            <w:i/>
            <w:iCs/>
            <w:highlight w:val="yellow"/>
            <w:lang w:eastAsia="ko-KR"/>
          </w:rPr>
          <w:t>l</w:t>
        </w:r>
      </w:ins>
      <w:r w:rsidRPr="001174FE">
        <w:rPr>
          <w:i/>
          <w:lang w:eastAsia="ko-KR"/>
        </w:rPr>
        <w:t>)</w:t>
      </w:r>
      <w:r w:rsidRPr="001174FE">
        <w:rPr>
          <w:lang w:eastAsia="ko-KR"/>
        </w:rPr>
        <w:tab/>
        <w:t>that for non-beam WPT, the radiated power is much lower than RF power transferred (most power is transferred to the receiver through mechanisms such as capacitive, resonant and inductive coupling</w:t>
      </w:r>
      <w:proofErr w:type="gramStart"/>
      <w:r w:rsidRPr="001174FE">
        <w:rPr>
          <w:lang w:eastAsia="ko-KR"/>
        </w:rPr>
        <w:t>);</w:t>
      </w:r>
      <w:proofErr w:type="gramEnd"/>
      <w:r w:rsidRPr="001174FE">
        <w:rPr>
          <w:lang w:eastAsia="ko-KR"/>
        </w:rPr>
        <w:t xml:space="preserve"> </w:t>
      </w:r>
    </w:p>
    <w:p w14:paraId="3B4F8A58" w14:textId="082248B4" w:rsidR="00BB7C19" w:rsidRPr="001174FE" w:rsidRDefault="00BB7C19" w:rsidP="00BB7C19">
      <w:pPr>
        <w:jc w:val="both"/>
        <w:rPr>
          <w:rFonts w:eastAsia="Calibri"/>
        </w:rPr>
      </w:pPr>
      <w:del w:id="33" w:author="USA" w:date="2023-02-28T15:05:00Z">
        <w:r w:rsidRPr="00B82D22" w:rsidDel="00D92581">
          <w:rPr>
            <w:i/>
            <w:iCs/>
            <w:highlight w:val="yellow"/>
          </w:rPr>
          <w:delText>l</w:delText>
        </w:r>
      </w:del>
      <w:ins w:id="34" w:author="USA" w:date="2023-02-28T15:05:00Z">
        <w:r w:rsidR="00D92581" w:rsidRPr="00B82D22">
          <w:rPr>
            <w:i/>
            <w:iCs/>
            <w:highlight w:val="yellow"/>
          </w:rPr>
          <w:t>m</w:t>
        </w:r>
      </w:ins>
      <w:r w:rsidRPr="001174FE">
        <w:rPr>
          <w:i/>
        </w:rPr>
        <w:t>)</w:t>
      </w:r>
      <w:r w:rsidRPr="001174FE">
        <w:tab/>
      </w:r>
      <w:r w:rsidRPr="001174FE">
        <w:rPr>
          <w:rFonts w:eastAsia="Calibri"/>
        </w:rPr>
        <w:t>that Recommendation ITU-R SM.1056 on the limitation of radiation from ISM equipment recommends that administrations consider the use of the latest edition of CISPR publication 11, and that these limits do not necessarily protect radio communication services,</w:t>
      </w:r>
    </w:p>
    <w:p w14:paraId="757B21EA" w14:textId="77777777" w:rsidR="00BB7C19" w:rsidRPr="001174FE" w:rsidRDefault="00BB7C19" w:rsidP="00BB7C19">
      <w:pPr>
        <w:pStyle w:val="Call"/>
      </w:pPr>
      <w:r w:rsidRPr="001174FE">
        <w:t>noting</w:t>
      </w:r>
    </w:p>
    <w:p w14:paraId="0FD106F2" w14:textId="77777777" w:rsidR="00BB7C19" w:rsidRPr="001174FE" w:rsidRDefault="00BB7C19" w:rsidP="00BB7C19">
      <w:pPr>
        <w:jc w:val="both"/>
        <w:rPr>
          <w:lang w:eastAsia="zh-CN"/>
        </w:rPr>
      </w:pPr>
      <w:r w:rsidRPr="001174FE">
        <w:rPr>
          <w:lang w:eastAsia="zh-CN"/>
        </w:rPr>
        <w:t xml:space="preserve">that the International Electrotechnical Commission (IEC) has published a Technical Report </w:t>
      </w:r>
      <w:r w:rsidRPr="001174FE">
        <w:t xml:space="preserve">IEC/TR 62869 </w:t>
      </w:r>
      <w:r w:rsidRPr="001174FE">
        <w:rPr>
          <w:lang w:eastAsia="zh-CN"/>
        </w:rPr>
        <w:t>on Wireless Power Transfer for audio, video and multimedia systems and equipment developed by TC 100,</w:t>
      </w:r>
    </w:p>
    <w:p w14:paraId="61042BFB" w14:textId="77777777" w:rsidR="00BB7C19" w:rsidRPr="001174FE" w:rsidRDefault="00BB7C19" w:rsidP="00BB7C19">
      <w:pPr>
        <w:pStyle w:val="Call"/>
      </w:pPr>
      <w:r w:rsidRPr="001174FE">
        <w:t>recommends</w:t>
      </w:r>
    </w:p>
    <w:p w14:paraId="7818339E" w14:textId="77777777" w:rsidR="00BB7C19" w:rsidRPr="001174FE" w:rsidRDefault="00BB7C19" w:rsidP="00BB7C19">
      <w:pPr>
        <w:jc w:val="both"/>
      </w:pPr>
      <w:r w:rsidRPr="001174FE">
        <w:rPr>
          <w:bCs/>
        </w:rPr>
        <w:t>1</w:t>
      </w:r>
      <w:r w:rsidRPr="001174FE">
        <w:tab/>
        <w:t xml:space="preserve">that administrations </w:t>
      </w:r>
      <w:r w:rsidRPr="001174FE">
        <w:rPr>
          <w:lang w:eastAsia="ko-KR"/>
        </w:rPr>
        <w:t xml:space="preserve">should </w:t>
      </w:r>
      <w:r w:rsidRPr="001174FE">
        <w:t>consider as a guideline the use of the frequency range</w:t>
      </w:r>
      <w:ins w:id="35" w:author="Author">
        <w:r w:rsidRPr="001174FE">
          <w:t>s</w:t>
        </w:r>
      </w:ins>
      <w:r w:rsidRPr="001174FE">
        <w:t xml:space="preserve">, or portions thereof, listed in Table 1 below for the operation of non-beam WPT systems for mobile and portable </w:t>
      </w:r>
      <w:proofErr w:type="gramStart"/>
      <w:r w:rsidRPr="001174FE">
        <w:t>devices;</w:t>
      </w:r>
      <w:proofErr w:type="gramEnd"/>
    </w:p>
    <w:p w14:paraId="538122C4" w14:textId="31C45737" w:rsidR="00BB7C19" w:rsidRPr="001174FE" w:rsidRDefault="00BB7C19" w:rsidP="00BB7C19">
      <w:pPr>
        <w:keepLines/>
        <w:jc w:val="both"/>
      </w:pPr>
      <w:r w:rsidRPr="001174FE">
        <w:rPr>
          <w:bCs/>
        </w:rPr>
        <w:t>2</w:t>
      </w:r>
      <w:r w:rsidRPr="001174FE">
        <w:tab/>
        <w:t>that necessary steps should be taken to ensure that non-beam WPT applications and equipment do not cause harmful interference to radiocommunication services</w:t>
      </w:r>
      <w:r w:rsidRPr="00461386">
        <w:t>,</w:t>
      </w:r>
      <w:r w:rsidRPr="00640B2B">
        <w:t xml:space="preserve"> </w:t>
      </w:r>
      <w:r w:rsidRPr="001174FE">
        <w:t xml:space="preserve">including the </w:t>
      </w:r>
      <w:r w:rsidRPr="001174FE">
        <w:rPr>
          <w:lang w:eastAsia="zh-CN"/>
        </w:rPr>
        <w:t>standard frequency</w:t>
      </w:r>
      <w:r w:rsidR="00461386">
        <w:rPr>
          <w:lang w:eastAsia="zh-CN"/>
        </w:rPr>
        <w:t xml:space="preserve"> </w:t>
      </w:r>
      <w:r w:rsidRPr="001174FE">
        <w:rPr>
          <w:lang w:eastAsia="zh-CN"/>
        </w:rPr>
        <w:t>and time signal service</w:t>
      </w:r>
      <w:r w:rsidRPr="001174FE">
        <w:t xml:space="preserve"> </w:t>
      </w:r>
      <w:del w:id="36" w:author="Author">
        <w:r w:rsidRPr="001174FE" w:rsidDel="00640B2B">
          <w:delText xml:space="preserve">and </w:delText>
        </w:r>
      </w:del>
      <w:ins w:id="37" w:author="Author">
        <w:r>
          <w:t>as</w:t>
        </w:r>
        <w:r w:rsidRPr="001174FE">
          <w:t xml:space="preserve"> </w:t>
        </w:r>
        <w:r>
          <w:t xml:space="preserve">well as </w:t>
        </w:r>
      </w:ins>
      <w:r w:rsidRPr="001174FE">
        <w:t>the radio astronomy service, so that these remain protected from radio frequency energy emanating from WPT equipment and falling into all bands.</w:t>
      </w:r>
    </w:p>
    <w:p w14:paraId="1C1FA879" w14:textId="77777777" w:rsidR="00BB7C19" w:rsidRPr="001174FE" w:rsidRDefault="00BB7C19" w:rsidP="00BB7C19">
      <w:pPr>
        <w:pStyle w:val="TableNo"/>
      </w:pPr>
      <w:r w:rsidRPr="001174FE">
        <w:t>TABLE 1</w:t>
      </w:r>
    </w:p>
    <w:p w14:paraId="058EF9AF" w14:textId="7246A686" w:rsidR="00BB7C19" w:rsidRPr="001174FE" w:rsidRDefault="00BB7C19" w:rsidP="00BB7C19">
      <w:pPr>
        <w:pStyle w:val="Tabletitle"/>
      </w:pPr>
      <w:r w:rsidRPr="001174FE">
        <w:t>Frequency ranges for operation of non-beam WPT systems for mobile and portable devices</w:t>
      </w:r>
    </w:p>
    <w:p w14:paraId="62624391" w14:textId="77777777" w:rsidR="00BB7C19" w:rsidRDefault="00BB7C19" w:rsidP="00BB7C19">
      <w:pPr>
        <w:pStyle w:val="Tablefin"/>
      </w:pPr>
    </w:p>
    <w:tbl>
      <w:tblPr>
        <w:tblStyle w:val="TableGrid"/>
        <w:tblW w:w="0" w:type="auto"/>
        <w:tblInd w:w="0" w:type="dxa"/>
        <w:tblLook w:val="04A0" w:firstRow="1" w:lastRow="0" w:firstColumn="1" w:lastColumn="0" w:noHBand="0" w:noVBand="1"/>
      </w:tblPr>
      <w:tblGrid>
        <w:gridCol w:w="3176"/>
        <w:gridCol w:w="6227"/>
      </w:tblGrid>
      <w:tr w:rsidR="00340F5E" w:rsidRPr="00A072B1" w14:paraId="242F655B" w14:textId="77777777" w:rsidTr="006E2BBE">
        <w:tc>
          <w:tcPr>
            <w:tcW w:w="3176" w:type="dxa"/>
            <w:tcBorders>
              <w:top w:val="single" w:sz="4" w:space="0" w:color="auto"/>
              <w:left w:val="single" w:sz="4" w:space="0" w:color="auto"/>
              <w:bottom w:val="single" w:sz="4" w:space="0" w:color="auto"/>
              <w:right w:val="single" w:sz="4" w:space="0" w:color="auto"/>
            </w:tcBorders>
            <w:hideMark/>
          </w:tcPr>
          <w:p w14:paraId="1E0E44F3" w14:textId="77777777" w:rsidR="00340F5E" w:rsidRPr="00A072B1" w:rsidRDefault="00340F5E" w:rsidP="006E2BBE">
            <w:pPr>
              <w:pStyle w:val="Tablehead"/>
            </w:pPr>
            <w:r w:rsidRPr="00A072B1">
              <w:t>Frequency range</w:t>
            </w:r>
          </w:p>
        </w:tc>
        <w:tc>
          <w:tcPr>
            <w:tcW w:w="6227" w:type="dxa"/>
            <w:tcBorders>
              <w:top w:val="single" w:sz="4" w:space="0" w:color="auto"/>
              <w:left w:val="single" w:sz="4" w:space="0" w:color="auto"/>
              <w:bottom w:val="single" w:sz="4" w:space="0" w:color="auto"/>
              <w:right w:val="single" w:sz="4" w:space="0" w:color="auto"/>
            </w:tcBorders>
            <w:hideMark/>
          </w:tcPr>
          <w:p w14:paraId="2477D4E7" w14:textId="77777777" w:rsidR="00340F5E" w:rsidRPr="00A072B1" w:rsidRDefault="00340F5E" w:rsidP="006E2BBE">
            <w:pPr>
              <w:pStyle w:val="Tablehead"/>
            </w:pPr>
            <w:r w:rsidRPr="00A072B1">
              <w:t>Non-beam WPT technologies</w:t>
            </w:r>
          </w:p>
        </w:tc>
      </w:tr>
      <w:tr w:rsidR="00340F5E" w:rsidRPr="00A072B1" w14:paraId="628E89C3" w14:textId="77777777" w:rsidTr="006E2BBE">
        <w:tc>
          <w:tcPr>
            <w:tcW w:w="3176" w:type="dxa"/>
            <w:tcBorders>
              <w:top w:val="single" w:sz="4" w:space="0" w:color="auto"/>
              <w:left w:val="single" w:sz="4" w:space="0" w:color="auto"/>
              <w:bottom w:val="single" w:sz="4" w:space="0" w:color="auto"/>
              <w:right w:val="single" w:sz="4" w:space="0" w:color="auto"/>
            </w:tcBorders>
          </w:tcPr>
          <w:p w14:paraId="495019D1" w14:textId="6E546695" w:rsidR="00340F5E" w:rsidRPr="00A072B1" w:rsidRDefault="00340F5E" w:rsidP="006E2BBE">
            <w:pPr>
              <w:pStyle w:val="Tabletext"/>
              <w:jc w:val="center"/>
            </w:pPr>
            <w:ins w:id="38" w:author="Author">
              <w:del w:id="39" w:author="USA" w:date="2023-03-01T07:19:00Z">
                <w:r w:rsidRPr="00B82D22" w:rsidDel="00B81DD5">
                  <w:rPr>
                    <w:highlight w:val="yellow"/>
                  </w:rPr>
                  <w:delText>[30-50 kHz</w:delText>
                </w:r>
              </w:del>
            </w:ins>
          </w:p>
        </w:tc>
        <w:tc>
          <w:tcPr>
            <w:tcW w:w="6227" w:type="dxa"/>
            <w:tcBorders>
              <w:top w:val="single" w:sz="4" w:space="0" w:color="auto"/>
              <w:left w:val="single" w:sz="4" w:space="0" w:color="auto"/>
              <w:bottom w:val="single" w:sz="4" w:space="0" w:color="auto"/>
              <w:right w:val="single" w:sz="4" w:space="0" w:color="auto"/>
            </w:tcBorders>
          </w:tcPr>
          <w:p w14:paraId="20FB44E3" w14:textId="7513F78A" w:rsidR="00340F5E" w:rsidRPr="00A072B1" w:rsidRDefault="00340F5E" w:rsidP="006E2BBE">
            <w:pPr>
              <w:pStyle w:val="Tabletext"/>
              <w:jc w:val="center"/>
            </w:pPr>
            <w:ins w:id="40" w:author="Author">
              <w:del w:id="41" w:author="USA" w:date="2023-03-01T07:19:00Z">
                <w:r w:rsidRPr="00B82D22" w:rsidDel="00B81DD5">
                  <w:rPr>
                    <w:highlight w:val="yellow"/>
                  </w:rPr>
                  <w:delText>Inductive and magnetic resonance technology]</w:delText>
                </w:r>
              </w:del>
            </w:ins>
          </w:p>
        </w:tc>
      </w:tr>
      <w:tr w:rsidR="00340F5E" w:rsidRPr="000267EF" w14:paraId="6B915002" w14:textId="77777777" w:rsidTr="006E2BBE">
        <w:tc>
          <w:tcPr>
            <w:tcW w:w="3176" w:type="dxa"/>
            <w:tcBorders>
              <w:top w:val="single" w:sz="4" w:space="0" w:color="auto"/>
              <w:left w:val="single" w:sz="4" w:space="0" w:color="auto"/>
              <w:bottom w:val="single" w:sz="4" w:space="0" w:color="auto"/>
              <w:right w:val="single" w:sz="4" w:space="0" w:color="auto"/>
            </w:tcBorders>
          </w:tcPr>
          <w:p w14:paraId="1147DAC1" w14:textId="77777777" w:rsidR="00340F5E" w:rsidRDefault="00340F5E" w:rsidP="006E2BBE">
            <w:pPr>
              <w:pStyle w:val="Tabletext"/>
              <w:jc w:val="center"/>
              <w:rPr>
                <w:moveTo w:id="42" w:author="ITU" w:date="2022-07-15T08:27:00Z"/>
                <w:lang w:val="en-US"/>
              </w:rPr>
            </w:pPr>
            <w:moveToRangeStart w:id="43" w:author="ITU" w:date="2022-07-15T08:27:00Z" w:name="move108766089"/>
            <w:moveTo w:id="44" w:author="ITU" w:date="2022-07-15T08:27:00Z">
              <w:r>
                <w:rPr>
                  <w:lang w:val="en-US"/>
                </w:rPr>
                <w:t>100-148.5 kHz</w:t>
              </w:r>
            </w:moveTo>
          </w:p>
        </w:tc>
        <w:tc>
          <w:tcPr>
            <w:tcW w:w="6227" w:type="dxa"/>
            <w:tcBorders>
              <w:top w:val="single" w:sz="4" w:space="0" w:color="auto"/>
              <w:left w:val="single" w:sz="4" w:space="0" w:color="auto"/>
              <w:bottom w:val="single" w:sz="4" w:space="0" w:color="auto"/>
              <w:right w:val="single" w:sz="4" w:space="0" w:color="auto"/>
            </w:tcBorders>
          </w:tcPr>
          <w:p w14:paraId="0C9FDA95" w14:textId="77777777" w:rsidR="00340F5E" w:rsidRPr="0080329C" w:rsidRDefault="00340F5E" w:rsidP="006E2BBE">
            <w:pPr>
              <w:pStyle w:val="Tabletext"/>
              <w:jc w:val="center"/>
              <w:rPr>
                <w:moveTo w:id="45" w:author="ITU" w:date="2022-07-15T08:27:00Z"/>
                <w:lang w:val="en-US"/>
              </w:rPr>
            </w:pPr>
            <w:moveTo w:id="46" w:author="ITU" w:date="2022-07-15T08:27:00Z">
              <w:r>
                <w:rPr>
                  <w:lang w:val="en-US"/>
                </w:rPr>
                <w:t xml:space="preserve">Inductive </w:t>
              </w:r>
            </w:moveTo>
            <w:ins w:id="47" w:author="Author">
              <w:r w:rsidRPr="000A3435">
                <w:t>and magnetic resonance</w:t>
              </w:r>
              <w:r w:rsidRPr="001E7687">
                <w:t xml:space="preserve"> </w:t>
              </w:r>
            </w:ins>
            <w:moveTo w:id="48" w:author="ITU" w:date="2022-07-15T08:27:00Z">
              <w:r>
                <w:rPr>
                  <w:lang w:val="en-US"/>
                </w:rPr>
                <w:t>technology</w:t>
              </w:r>
            </w:moveTo>
          </w:p>
        </w:tc>
      </w:tr>
      <w:moveToRangeEnd w:id="43"/>
      <w:tr w:rsidR="00340F5E" w:rsidRPr="00A072B1" w14:paraId="7DEA001F" w14:textId="77777777" w:rsidTr="006E2BBE">
        <w:trPr>
          <w:ins w:id="49" w:author="Author"/>
        </w:trPr>
        <w:tc>
          <w:tcPr>
            <w:tcW w:w="3176" w:type="dxa"/>
            <w:tcBorders>
              <w:top w:val="single" w:sz="4" w:space="0" w:color="auto"/>
              <w:left w:val="single" w:sz="4" w:space="0" w:color="auto"/>
              <w:bottom w:val="single" w:sz="4" w:space="0" w:color="auto"/>
              <w:right w:val="single" w:sz="4" w:space="0" w:color="auto"/>
            </w:tcBorders>
          </w:tcPr>
          <w:p w14:paraId="40B73A50" w14:textId="77777777" w:rsidR="00340F5E" w:rsidRPr="00461386" w:rsidRDefault="00340F5E" w:rsidP="006E2BBE">
            <w:pPr>
              <w:pStyle w:val="Tabletext"/>
              <w:jc w:val="center"/>
              <w:rPr>
                <w:ins w:id="50" w:author="Author"/>
                <w:highlight w:val="cyan"/>
              </w:rPr>
            </w:pPr>
            <w:ins w:id="51" w:author="Author">
              <w:del w:id="52" w:author="USA" w:date="2023-03-01T07:19:00Z">
                <w:r w:rsidRPr="00B82D22" w:rsidDel="00B81DD5">
                  <w:rPr>
                    <w:highlight w:val="yellow"/>
                  </w:rPr>
                  <w:delText>[</w:delText>
                </w:r>
              </w:del>
              <w:del w:id="53" w:author="Author">
                <w:r w:rsidRPr="00461386" w:rsidDel="003C4BEE">
                  <w:rPr>
                    <w:highlight w:val="cyan"/>
                  </w:rPr>
                  <w:delText>300/</w:delText>
                </w:r>
              </w:del>
              <w:r w:rsidRPr="00461386">
                <w:rPr>
                  <w:highlight w:val="cyan"/>
                </w:rPr>
                <w:t>315-</w:t>
              </w:r>
              <w:del w:id="54" w:author="Author">
                <w:r w:rsidRPr="00461386" w:rsidDel="003C4BEE">
                  <w:rPr>
                    <w:highlight w:val="cyan"/>
                  </w:rPr>
                  <w:delText>400/</w:delText>
                </w:r>
              </w:del>
              <w:r w:rsidRPr="00461386">
                <w:rPr>
                  <w:highlight w:val="cyan"/>
                </w:rPr>
                <w:t>405 kHz</w:t>
              </w:r>
            </w:ins>
          </w:p>
        </w:tc>
        <w:tc>
          <w:tcPr>
            <w:tcW w:w="6227" w:type="dxa"/>
            <w:tcBorders>
              <w:top w:val="single" w:sz="4" w:space="0" w:color="auto"/>
              <w:left w:val="single" w:sz="4" w:space="0" w:color="auto"/>
              <w:bottom w:val="single" w:sz="4" w:space="0" w:color="auto"/>
              <w:right w:val="single" w:sz="4" w:space="0" w:color="auto"/>
            </w:tcBorders>
          </w:tcPr>
          <w:p w14:paraId="5044E3F5" w14:textId="77777777" w:rsidR="00340F5E" w:rsidRPr="00461386" w:rsidRDefault="00340F5E" w:rsidP="006E2BBE">
            <w:pPr>
              <w:pStyle w:val="Tabletext"/>
              <w:jc w:val="center"/>
              <w:rPr>
                <w:ins w:id="55" w:author="Author"/>
                <w:highlight w:val="cyan"/>
              </w:rPr>
            </w:pPr>
            <w:ins w:id="56" w:author="Author">
              <w:r w:rsidRPr="00461386">
                <w:rPr>
                  <w:highlight w:val="cyan"/>
                </w:rPr>
                <w:t>Inductive and magnetic resonance technology</w:t>
              </w:r>
              <w:del w:id="57" w:author="USA" w:date="2023-03-01T07:19:00Z">
                <w:r w:rsidRPr="00B82D22" w:rsidDel="00B81DD5">
                  <w:rPr>
                    <w:highlight w:val="yellow"/>
                  </w:rPr>
                  <w:delText>]</w:delText>
                </w:r>
              </w:del>
            </w:ins>
          </w:p>
        </w:tc>
      </w:tr>
      <w:tr w:rsidR="00340F5E" w:rsidRPr="00A072B1" w14:paraId="6536BDCD" w14:textId="77777777" w:rsidTr="006E2BBE">
        <w:trPr>
          <w:ins w:id="58" w:author="Author"/>
        </w:trPr>
        <w:tc>
          <w:tcPr>
            <w:tcW w:w="3176" w:type="dxa"/>
            <w:tcBorders>
              <w:top w:val="single" w:sz="4" w:space="0" w:color="auto"/>
              <w:left w:val="single" w:sz="4" w:space="0" w:color="auto"/>
              <w:bottom w:val="single" w:sz="4" w:space="0" w:color="auto"/>
              <w:right w:val="single" w:sz="4" w:space="0" w:color="auto"/>
            </w:tcBorders>
          </w:tcPr>
          <w:p w14:paraId="1513A877" w14:textId="77777777" w:rsidR="00340F5E" w:rsidRPr="00461386" w:rsidRDefault="00340F5E" w:rsidP="006E2BBE">
            <w:pPr>
              <w:pStyle w:val="Tabletext"/>
              <w:jc w:val="center"/>
              <w:rPr>
                <w:ins w:id="59" w:author="Author"/>
                <w:highlight w:val="cyan"/>
              </w:rPr>
            </w:pPr>
            <w:ins w:id="60" w:author="Author">
              <w:del w:id="61" w:author="USA" w:date="2023-03-01T07:19:00Z">
                <w:r w:rsidRPr="00B82D22" w:rsidDel="00B81DD5">
                  <w:rPr>
                    <w:highlight w:val="yellow"/>
                  </w:rPr>
                  <w:delText>[</w:delText>
                </w:r>
              </w:del>
              <w:del w:id="62" w:author="Author">
                <w:r w:rsidRPr="00461386" w:rsidDel="003C4BEE">
                  <w:rPr>
                    <w:highlight w:val="cyan"/>
                  </w:rPr>
                  <w:delText>1606.5/</w:delText>
                </w:r>
              </w:del>
              <w:r w:rsidRPr="00461386">
                <w:rPr>
                  <w:highlight w:val="cyan"/>
                </w:rPr>
                <w:t>1 700-1 800 kHz</w:t>
              </w:r>
            </w:ins>
          </w:p>
        </w:tc>
        <w:tc>
          <w:tcPr>
            <w:tcW w:w="6227" w:type="dxa"/>
            <w:tcBorders>
              <w:top w:val="single" w:sz="4" w:space="0" w:color="auto"/>
              <w:left w:val="single" w:sz="4" w:space="0" w:color="auto"/>
              <w:bottom w:val="single" w:sz="4" w:space="0" w:color="auto"/>
              <w:right w:val="single" w:sz="4" w:space="0" w:color="auto"/>
            </w:tcBorders>
          </w:tcPr>
          <w:p w14:paraId="2E3292CE" w14:textId="77777777" w:rsidR="00340F5E" w:rsidRPr="00461386" w:rsidRDefault="00340F5E" w:rsidP="006E2BBE">
            <w:pPr>
              <w:pStyle w:val="Tabletext"/>
              <w:jc w:val="center"/>
              <w:rPr>
                <w:ins w:id="63" w:author="Author"/>
                <w:highlight w:val="cyan"/>
              </w:rPr>
            </w:pPr>
            <w:ins w:id="64" w:author="Author">
              <w:r w:rsidRPr="00461386">
                <w:rPr>
                  <w:highlight w:val="cyan"/>
                </w:rPr>
                <w:t>Inductive and magnetic resonance technology</w:t>
              </w:r>
              <w:del w:id="65" w:author="USA" w:date="2023-03-01T07:19:00Z">
                <w:r w:rsidRPr="00B82D22" w:rsidDel="00B81DD5">
                  <w:rPr>
                    <w:highlight w:val="yellow"/>
                  </w:rPr>
                  <w:delText>]</w:delText>
                </w:r>
              </w:del>
            </w:ins>
          </w:p>
        </w:tc>
      </w:tr>
      <w:tr w:rsidR="00340F5E" w:rsidRPr="00A072B1" w14:paraId="528CD3CD" w14:textId="77777777" w:rsidTr="006E2BBE">
        <w:tc>
          <w:tcPr>
            <w:tcW w:w="3176" w:type="dxa"/>
            <w:tcBorders>
              <w:top w:val="single" w:sz="4" w:space="0" w:color="auto"/>
              <w:left w:val="single" w:sz="4" w:space="0" w:color="auto"/>
              <w:bottom w:val="single" w:sz="4" w:space="0" w:color="auto"/>
              <w:right w:val="single" w:sz="4" w:space="0" w:color="auto"/>
            </w:tcBorders>
          </w:tcPr>
          <w:p w14:paraId="001C60EE" w14:textId="77777777" w:rsidR="00340F5E" w:rsidRPr="00461386" w:rsidRDefault="00340F5E" w:rsidP="006E2BBE">
            <w:pPr>
              <w:pStyle w:val="Tabletext"/>
              <w:jc w:val="center"/>
              <w:rPr>
                <w:highlight w:val="cyan"/>
              </w:rPr>
            </w:pPr>
            <w:ins w:id="66" w:author="Author">
              <w:del w:id="67" w:author="USA" w:date="2023-03-01T07:20:00Z">
                <w:r w:rsidRPr="00B82D22" w:rsidDel="00B81DD5">
                  <w:rPr>
                    <w:highlight w:val="yellow"/>
                  </w:rPr>
                  <w:delText>[</w:delText>
                </w:r>
              </w:del>
              <w:r w:rsidRPr="00461386">
                <w:rPr>
                  <w:highlight w:val="cyan"/>
                </w:rPr>
                <w:t>2</w:t>
              </w:r>
              <w:r>
                <w:rPr>
                  <w:highlight w:val="cyan"/>
                </w:rPr>
                <w:t xml:space="preserve"> </w:t>
              </w:r>
              <w:r w:rsidRPr="00461386">
                <w:rPr>
                  <w:highlight w:val="cyan"/>
                </w:rPr>
                <w:t>000</w:t>
              </w:r>
              <w:r>
                <w:rPr>
                  <w:highlight w:val="cyan"/>
                </w:rPr>
                <w:t>-</w:t>
              </w:r>
              <w:r w:rsidRPr="00461386">
                <w:rPr>
                  <w:highlight w:val="cyan"/>
                </w:rPr>
                <w:t>2</w:t>
              </w:r>
              <w:r>
                <w:rPr>
                  <w:highlight w:val="cyan"/>
                </w:rPr>
                <w:t xml:space="preserve"> </w:t>
              </w:r>
              <w:r w:rsidRPr="00461386">
                <w:rPr>
                  <w:highlight w:val="cyan"/>
                </w:rPr>
                <w:t>170 kHz</w:t>
              </w:r>
            </w:ins>
          </w:p>
        </w:tc>
        <w:tc>
          <w:tcPr>
            <w:tcW w:w="6227" w:type="dxa"/>
            <w:tcBorders>
              <w:top w:val="single" w:sz="4" w:space="0" w:color="auto"/>
              <w:left w:val="single" w:sz="4" w:space="0" w:color="auto"/>
              <w:bottom w:val="single" w:sz="4" w:space="0" w:color="auto"/>
              <w:right w:val="single" w:sz="4" w:space="0" w:color="auto"/>
            </w:tcBorders>
          </w:tcPr>
          <w:p w14:paraId="5BBF3CD0" w14:textId="77777777" w:rsidR="00340F5E" w:rsidRPr="00461386" w:rsidRDefault="00340F5E" w:rsidP="006E2BBE">
            <w:pPr>
              <w:pStyle w:val="Tabletext"/>
              <w:jc w:val="center"/>
              <w:rPr>
                <w:highlight w:val="cyan"/>
              </w:rPr>
            </w:pPr>
            <w:ins w:id="68" w:author="Author">
              <w:r w:rsidRPr="00461386">
                <w:rPr>
                  <w:highlight w:val="cyan"/>
                </w:rPr>
                <w:t>Inductive and magnetic resonance technology</w:t>
              </w:r>
              <w:del w:id="69" w:author="USA" w:date="2023-03-01T07:20:00Z">
                <w:r w:rsidRPr="00B82D22" w:rsidDel="00B81DD5">
                  <w:rPr>
                    <w:highlight w:val="yellow"/>
                  </w:rPr>
                  <w:delText>]</w:delText>
                </w:r>
              </w:del>
            </w:ins>
          </w:p>
        </w:tc>
      </w:tr>
      <w:tr w:rsidR="00340F5E" w:rsidRPr="00A072B1" w14:paraId="00C43C30" w14:textId="77777777" w:rsidTr="006E2BBE">
        <w:tc>
          <w:tcPr>
            <w:tcW w:w="3176" w:type="dxa"/>
            <w:tcBorders>
              <w:top w:val="single" w:sz="4" w:space="0" w:color="auto"/>
              <w:left w:val="single" w:sz="4" w:space="0" w:color="auto"/>
              <w:bottom w:val="single" w:sz="4" w:space="0" w:color="auto"/>
              <w:right w:val="single" w:sz="4" w:space="0" w:color="auto"/>
            </w:tcBorders>
          </w:tcPr>
          <w:p w14:paraId="7FA63856" w14:textId="77777777" w:rsidR="00340F5E" w:rsidRPr="001E7687" w:rsidRDefault="00340F5E" w:rsidP="006E2BBE">
            <w:pPr>
              <w:pStyle w:val="Tabletext"/>
              <w:jc w:val="center"/>
            </w:pPr>
            <w:r w:rsidRPr="00A072B1">
              <w:t>6 765</w:t>
            </w:r>
            <w:r w:rsidRPr="00A072B1">
              <w:noBreakHyphen/>
              <w:t>6 795 kHz</w:t>
            </w:r>
            <w:r w:rsidRPr="00A072B1">
              <w:br/>
              <w:t xml:space="preserve">Note: See RR No. </w:t>
            </w:r>
            <w:r w:rsidRPr="00A072B1">
              <w:rPr>
                <w:b/>
                <w:bCs/>
              </w:rPr>
              <w:t>5.138</w:t>
            </w:r>
          </w:p>
        </w:tc>
        <w:tc>
          <w:tcPr>
            <w:tcW w:w="6227" w:type="dxa"/>
            <w:tcBorders>
              <w:top w:val="single" w:sz="4" w:space="0" w:color="auto"/>
              <w:left w:val="single" w:sz="4" w:space="0" w:color="auto"/>
              <w:bottom w:val="single" w:sz="4" w:space="0" w:color="auto"/>
              <w:right w:val="single" w:sz="4" w:space="0" w:color="auto"/>
            </w:tcBorders>
          </w:tcPr>
          <w:p w14:paraId="26CC256B" w14:textId="77777777" w:rsidR="00340F5E" w:rsidRPr="001E7687" w:rsidRDefault="00340F5E" w:rsidP="006E2BBE">
            <w:pPr>
              <w:pStyle w:val="Tabletext"/>
              <w:jc w:val="center"/>
            </w:pPr>
            <w:r w:rsidRPr="00A072B1">
              <w:t>Magnetic resonant technology</w:t>
            </w:r>
          </w:p>
        </w:tc>
      </w:tr>
      <w:tr w:rsidR="00340F5E" w:rsidRPr="000267EF" w:rsidDel="00063E50" w14:paraId="36D0B9FC" w14:textId="77777777" w:rsidTr="006E2BBE">
        <w:tc>
          <w:tcPr>
            <w:tcW w:w="3176" w:type="dxa"/>
            <w:tcBorders>
              <w:top w:val="single" w:sz="4" w:space="0" w:color="auto"/>
              <w:left w:val="single" w:sz="4" w:space="0" w:color="auto"/>
              <w:bottom w:val="single" w:sz="4" w:space="0" w:color="auto"/>
              <w:right w:val="single" w:sz="4" w:space="0" w:color="auto"/>
            </w:tcBorders>
          </w:tcPr>
          <w:p w14:paraId="0345A767" w14:textId="77777777" w:rsidR="00340F5E" w:rsidDel="00063E50" w:rsidRDefault="00340F5E" w:rsidP="006E2BBE">
            <w:pPr>
              <w:pStyle w:val="Tabletext"/>
              <w:jc w:val="center"/>
              <w:rPr>
                <w:moveFrom w:id="70" w:author="ITU" w:date="2022-07-15T08:27:00Z"/>
                <w:lang w:val="en-US"/>
              </w:rPr>
            </w:pPr>
            <w:moveFromRangeStart w:id="71" w:author="ITU" w:date="2022-07-15T08:27:00Z" w:name="move108766089"/>
            <w:moveFrom w:id="72" w:author="ITU" w:date="2022-07-15T08:27:00Z">
              <w:r w:rsidDel="00063E50">
                <w:rPr>
                  <w:lang w:val="en-US"/>
                </w:rPr>
                <w:t>100-148.5 kHz</w:t>
              </w:r>
            </w:moveFrom>
          </w:p>
        </w:tc>
        <w:tc>
          <w:tcPr>
            <w:tcW w:w="6227" w:type="dxa"/>
            <w:tcBorders>
              <w:top w:val="single" w:sz="4" w:space="0" w:color="auto"/>
              <w:left w:val="single" w:sz="4" w:space="0" w:color="auto"/>
              <w:bottom w:val="single" w:sz="4" w:space="0" w:color="auto"/>
              <w:right w:val="single" w:sz="4" w:space="0" w:color="auto"/>
            </w:tcBorders>
          </w:tcPr>
          <w:p w14:paraId="2233C31B" w14:textId="77777777" w:rsidR="00340F5E" w:rsidRPr="0080329C" w:rsidDel="00063E50" w:rsidRDefault="00340F5E" w:rsidP="006E2BBE">
            <w:pPr>
              <w:pStyle w:val="Tabletext"/>
              <w:jc w:val="center"/>
              <w:rPr>
                <w:moveFrom w:id="73" w:author="ITU" w:date="2022-07-15T08:27:00Z"/>
                <w:lang w:val="en-US"/>
              </w:rPr>
            </w:pPr>
            <w:moveFrom w:id="74" w:author="ITU" w:date="2022-07-15T08:27:00Z">
              <w:r w:rsidDel="00063E50">
                <w:rPr>
                  <w:lang w:val="en-US"/>
                </w:rPr>
                <w:t>Inductive technology</w:t>
              </w:r>
            </w:moveFrom>
          </w:p>
        </w:tc>
      </w:tr>
      <w:moveFromRangeEnd w:id="71"/>
      <w:tr w:rsidR="00340F5E" w:rsidRPr="00A072B1" w14:paraId="4CED0F47" w14:textId="77777777" w:rsidTr="006E2BBE">
        <w:tc>
          <w:tcPr>
            <w:tcW w:w="3176" w:type="dxa"/>
            <w:tcBorders>
              <w:top w:val="single" w:sz="4" w:space="0" w:color="auto"/>
              <w:left w:val="single" w:sz="4" w:space="0" w:color="auto"/>
              <w:bottom w:val="single" w:sz="4" w:space="0" w:color="auto"/>
              <w:right w:val="single" w:sz="4" w:space="0" w:color="auto"/>
            </w:tcBorders>
            <w:vAlign w:val="center"/>
          </w:tcPr>
          <w:p w14:paraId="007BDB92" w14:textId="77777777" w:rsidR="00340F5E" w:rsidRPr="00660483" w:rsidRDefault="00340F5E" w:rsidP="006E2BBE">
            <w:pPr>
              <w:pStyle w:val="Tabletext"/>
              <w:jc w:val="center"/>
              <w:rPr>
                <w:highlight w:val="green"/>
              </w:rPr>
            </w:pPr>
            <w:ins w:id="75" w:author="Author">
              <w:r w:rsidRPr="00A13D69">
                <w:rPr>
                  <w:lang w:val="da-DK" w:eastAsia="ko-KR"/>
                  <w:rPrChange w:id="76" w:author="WG 1A2" w:date="2022-06-30T11:26:00Z">
                    <w:rPr>
                      <w:highlight w:val="cyan"/>
                      <w:lang w:val="da-DK" w:eastAsia="ko-KR"/>
                    </w:rPr>
                  </w:rPrChange>
                </w:rPr>
                <w:t>13</w:t>
              </w:r>
              <w:r w:rsidRPr="00A13D69">
                <w:rPr>
                  <w:lang w:val="da-DK" w:eastAsia="zh-CN"/>
                  <w:rPrChange w:id="77" w:author="WG 1A2" w:date="2022-06-30T11:26:00Z">
                    <w:rPr>
                      <w:highlight w:val="cyan"/>
                      <w:lang w:val="da-DK" w:eastAsia="zh-CN"/>
                    </w:rPr>
                  </w:rPrChange>
                </w:rPr>
                <w:t xml:space="preserve"> </w:t>
              </w:r>
              <w:r w:rsidRPr="00A13D69">
                <w:rPr>
                  <w:lang w:val="da-DK" w:eastAsia="ko-KR"/>
                  <w:rPrChange w:id="78" w:author="WG 1A2" w:date="2022-06-30T11:26:00Z">
                    <w:rPr>
                      <w:highlight w:val="cyan"/>
                      <w:lang w:val="da-DK" w:eastAsia="ko-KR"/>
                    </w:rPr>
                  </w:rPrChange>
                </w:rPr>
                <w:t>553-13</w:t>
              </w:r>
              <w:r w:rsidRPr="00A13D69">
                <w:rPr>
                  <w:lang w:val="da-DK" w:eastAsia="zh-CN"/>
                  <w:rPrChange w:id="79" w:author="WG 1A2" w:date="2022-06-30T11:26:00Z">
                    <w:rPr>
                      <w:highlight w:val="cyan"/>
                      <w:lang w:val="da-DK" w:eastAsia="zh-CN"/>
                    </w:rPr>
                  </w:rPrChange>
                </w:rPr>
                <w:t xml:space="preserve"> </w:t>
              </w:r>
              <w:r w:rsidRPr="00A13D69">
                <w:rPr>
                  <w:lang w:val="da-DK" w:eastAsia="ko-KR"/>
                  <w:rPrChange w:id="80" w:author="WG 1A2" w:date="2022-06-30T11:26:00Z">
                    <w:rPr>
                      <w:highlight w:val="cyan"/>
                      <w:lang w:val="da-DK" w:eastAsia="ko-KR"/>
                    </w:rPr>
                  </w:rPrChange>
                </w:rPr>
                <w:t>567 kHz</w:t>
              </w:r>
              <w:r w:rsidRPr="00A13D69">
                <w:rPr>
                  <w:lang w:val="da-DK"/>
                  <w:rPrChange w:id="81" w:author="WG 1A2" w:date="2022-06-30T11:26:00Z">
                    <w:rPr>
                      <w:highlight w:val="cyan"/>
                      <w:lang w:val="da-DK"/>
                    </w:rPr>
                  </w:rPrChange>
                </w:rPr>
                <w:t xml:space="preserve"> </w:t>
              </w:r>
              <w:r w:rsidRPr="00A13D69">
                <w:rPr>
                  <w:lang w:val="da-DK"/>
                  <w:rPrChange w:id="82" w:author="WG 1A2" w:date="2022-06-30T11:26:00Z">
                    <w:rPr>
                      <w:highlight w:val="cyan"/>
                      <w:lang w:val="da-DK"/>
                    </w:rPr>
                  </w:rPrChange>
                </w:rPr>
                <w:br/>
                <w:t xml:space="preserve">Note: See RR No. </w:t>
              </w:r>
              <w:r w:rsidRPr="00A13D69">
                <w:rPr>
                  <w:b/>
                  <w:bCs/>
                  <w:lang w:val="da-DK"/>
                  <w:rPrChange w:id="83" w:author="WG 1A2" w:date="2022-06-30T11:26:00Z">
                    <w:rPr>
                      <w:b/>
                      <w:bCs/>
                      <w:highlight w:val="cyan"/>
                      <w:lang w:val="da-DK"/>
                    </w:rPr>
                  </w:rPrChange>
                </w:rPr>
                <w:t>5.1</w:t>
              </w:r>
              <w:r w:rsidRPr="00A13D69">
                <w:rPr>
                  <w:b/>
                  <w:bCs/>
                  <w:lang w:val="da-DK" w:eastAsia="zh-CN"/>
                  <w:rPrChange w:id="84" w:author="WG 1A2" w:date="2022-06-30T11:26:00Z">
                    <w:rPr>
                      <w:b/>
                      <w:bCs/>
                      <w:highlight w:val="cyan"/>
                      <w:lang w:val="da-DK" w:eastAsia="zh-CN"/>
                    </w:rPr>
                  </w:rPrChange>
                </w:rPr>
                <w:t>50</w:t>
              </w:r>
            </w:ins>
          </w:p>
        </w:tc>
        <w:tc>
          <w:tcPr>
            <w:tcW w:w="6227" w:type="dxa"/>
            <w:tcBorders>
              <w:top w:val="single" w:sz="4" w:space="0" w:color="auto"/>
              <w:left w:val="single" w:sz="4" w:space="0" w:color="auto"/>
              <w:bottom w:val="single" w:sz="4" w:space="0" w:color="auto"/>
              <w:right w:val="single" w:sz="4" w:space="0" w:color="auto"/>
            </w:tcBorders>
            <w:vAlign w:val="center"/>
          </w:tcPr>
          <w:p w14:paraId="2AA311C2" w14:textId="77777777" w:rsidR="00340F5E" w:rsidRPr="00660483" w:rsidRDefault="00340F5E" w:rsidP="006E2BBE">
            <w:pPr>
              <w:pStyle w:val="Tabletext"/>
              <w:jc w:val="center"/>
              <w:rPr>
                <w:highlight w:val="green"/>
              </w:rPr>
            </w:pPr>
            <w:proofErr w:type="spellStart"/>
            <w:ins w:id="85" w:author="Author">
              <w:r w:rsidRPr="00A13D69">
                <w:rPr>
                  <w:lang w:val="da-DK"/>
                  <w:rPrChange w:id="86" w:author="WG 1A2" w:date="2022-06-30T11:26:00Z">
                    <w:rPr>
                      <w:highlight w:val="cyan"/>
                      <w:lang w:val="da-DK"/>
                    </w:rPr>
                  </w:rPrChange>
                </w:rPr>
                <w:t>Magnetic</w:t>
              </w:r>
              <w:proofErr w:type="spellEnd"/>
              <w:r w:rsidRPr="00A13D69">
                <w:rPr>
                  <w:lang w:val="da-DK"/>
                  <w:rPrChange w:id="87" w:author="WG 1A2" w:date="2022-06-30T11:26:00Z">
                    <w:rPr>
                      <w:highlight w:val="cyan"/>
                      <w:lang w:val="da-DK"/>
                    </w:rPr>
                  </w:rPrChange>
                </w:rPr>
                <w:t xml:space="preserve"> </w:t>
              </w:r>
              <w:proofErr w:type="spellStart"/>
              <w:r w:rsidRPr="00A13D69">
                <w:rPr>
                  <w:lang w:val="da-DK"/>
                  <w:rPrChange w:id="88" w:author="WG 1A2" w:date="2022-06-30T11:26:00Z">
                    <w:rPr>
                      <w:highlight w:val="cyan"/>
                      <w:lang w:val="da-DK"/>
                    </w:rPr>
                  </w:rPrChange>
                </w:rPr>
                <w:t>resonant</w:t>
              </w:r>
              <w:proofErr w:type="spellEnd"/>
              <w:r w:rsidRPr="00A13D69">
                <w:rPr>
                  <w:lang w:val="da-DK"/>
                  <w:rPrChange w:id="89" w:author="WG 1A2" w:date="2022-06-30T11:26:00Z">
                    <w:rPr>
                      <w:highlight w:val="cyan"/>
                      <w:lang w:val="da-DK"/>
                    </w:rPr>
                  </w:rPrChange>
                </w:rPr>
                <w:t xml:space="preserve"> </w:t>
              </w:r>
              <w:proofErr w:type="spellStart"/>
              <w:r w:rsidRPr="00A13D69">
                <w:rPr>
                  <w:lang w:val="da-DK"/>
                  <w:rPrChange w:id="90" w:author="WG 1A2" w:date="2022-06-30T11:26:00Z">
                    <w:rPr>
                      <w:highlight w:val="cyan"/>
                      <w:lang w:val="da-DK"/>
                    </w:rPr>
                  </w:rPrChange>
                </w:rPr>
                <w:t>technology</w:t>
              </w:r>
            </w:ins>
            <w:proofErr w:type="spellEnd"/>
          </w:p>
        </w:tc>
      </w:tr>
    </w:tbl>
    <w:p w14:paraId="63A9B58E" w14:textId="75B1D038" w:rsidR="00BB7C19" w:rsidRPr="00B82D22" w:rsidDel="00D92581" w:rsidRDefault="00BB7C19" w:rsidP="00A24209">
      <w:pPr>
        <w:pStyle w:val="EditorsNote"/>
        <w:tabs>
          <w:tab w:val="left" w:pos="2552"/>
        </w:tabs>
        <w:rPr>
          <w:del w:id="91" w:author="USA" w:date="2023-02-28T15:08:00Z"/>
          <w:highlight w:val="yellow"/>
        </w:rPr>
      </w:pPr>
      <w:del w:id="92" w:author="USA" w:date="2023-02-28T15:08:00Z">
        <w:r w:rsidRPr="00B82D22" w:rsidDel="00D92581">
          <w:rPr>
            <w:highlight w:val="yellow"/>
          </w:rPr>
          <w:lastRenderedPageBreak/>
          <w:delText>Editorial note WG 1A2; 5 November 2021:</w:delText>
        </w:r>
        <w:r w:rsidRPr="00B82D22" w:rsidDel="00D92581">
          <w:rPr>
            <w:highlight w:val="yellow"/>
          </w:rPr>
          <w:br/>
          <w:delText>The turquoise highlighted frequency ranges in square brackets in Table 1 above should be</w:delText>
        </w:r>
        <w:r w:rsidR="00477007" w:rsidRPr="00B82D22" w:rsidDel="00D92581">
          <w:rPr>
            <w:highlight w:val="yellow"/>
          </w:rPr>
          <w:delText xml:space="preserve"> </w:delText>
        </w:r>
        <w:r w:rsidRPr="00B82D22" w:rsidDel="00D92581">
          <w:rPr>
            <w:highlight w:val="yellow"/>
          </w:rPr>
          <w:delText>considered to be added subject to the related impact analysis and to the agreement of administrations.</w:delText>
        </w:r>
      </w:del>
    </w:p>
    <w:p w14:paraId="7B71FECA" w14:textId="28E27BD8" w:rsidR="00BB7C19" w:rsidRPr="00477007" w:rsidDel="00D92581" w:rsidRDefault="00477007" w:rsidP="00477007">
      <w:pPr>
        <w:pStyle w:val="EditorsNote"/>
        <w:rPr>
          <w:del w:id="93" w:author="USA" w:date="2023-02-28T15:08:00Z"/>
        </w:rPr>
      </w:pPr>
      <w:del w:id="94" w:author="USA" w:date="2023-02-28T15:08:00Z">
        <w:r w:rsidRPr="00B82D22" w:rsidDel="00D92581">
          <w:rPr>
            <w:highlight w:val="yellow"/>
          </w:rPr>
          <w:delText xml:space="preserve">Editorial </w:delText>
        </w:r>
        <w:r w:rsidR="00081185" w:rsidRPr="00B82D22" w:rsidDel="00D92581">
          <w:rPr>
            <w:highlight w:val="yellow"/>
          </w:rPr>
          <w:delText>note WG 1A2 June 30, 2022</w:delText>
        </w:r>
        <w:r w:rsidRPr="00B82D22" w:rsidDel="00D92581">
          <w:rPr>
            <w:highlight w:val="yellow"/>
          </w:rPr>
          <w:delText>:</w:delText>
        </w:r>
        <w:r w:rsidRPr="00B82D22" w:rsidDel="00D92581">
          <w:rPr>
            <w:highlight w:val="yellow"/>
          </w:rPr>
          <w:br/>
        </w:r>
        <w:r w:rsidR="00081185" w:rsidRPr="00B82D22" w:rsidDel="00D92581">
          <w:rPr>
            <w:highlight w:val="yellow"/>
          </w:rPr>
          <w:delText>WP1A received a LS</w:delText>
        </w:r>
        <w:r w:rsidR="00F4290A" w:rsidRPr="00B82D22" w:rsidDel="00D92581">
          <w:rPr>
            <w:highlight w:val="yellow"/>
          </w:rPr>
          <w:delText xml:space="preserve"> </w:delText>
        </w:r>
        <w:r w:rsidR="00FC4E4C" w:rsidRPr="00B82D22" w:rsidDel="00D92581">
          <w:rPr>
            <w:highlight w:val="yellow"/>
          </w:rPr>
          <w:delText xml:space="preserve">on Rep SM.2449 </w:delText>
        </w:r>
        <w:r w:rsidR="00F4290A" w:rsidRPr="00B82D22" w:rsidDel="00D92581">
          <w:rPr>
            <w:highlight w:val="yellow"/>
          </w:rPr>
          <w:delText>(1A/193)</w:delText>
        </w:r>
        <w:r w:rsidR="00081185" w:rsidRPr="00B82D22" w:rsidDel="00D92581">
          <w:rPr>
            <w:highlight w:val="yellow"/>
          </w:rPr>
          <w:delText xml:space="preserve"> from WP7A with regards to the use of the 30-50</w:delText>
        </w:r>
        <w:r w:rsidR="00A24209" w:rsidRPr="00B82D22" w:rsidDel="00D92581">
          <w:rPr>
            <w:highlight w:val="yellow"/>
          </w:rPr>
          <w:delText> </w:delText>
        </w:r>
        <w:r w:rsidR="00081185" w:rsidRPr="00B82D22" w:rsidDel="00D92581">
          <w:rPr>
            <w:highlight w:val="yellow"/>
          </w:rPr>
          <w:delText>kHz Band for WPT , this needs to be taken into account for the further work on the table</w:delText>
        </w:r>
        <w:r w:rsidRPr="00B82D22" w:rsidDel="00D92581">
          <w:rPr>
            <w:highlight w:val="yellow"/>
          </w:rPr>
          <w:delText>.</w:delText>
        </w:r>
        <w:r w:rsidRPr="00B82D22" w:rsidDel="00D92581">
          <w:rPr>
            <w:highlight w:val="yellow"/>
          </w:rPr>
          <w:br/>
        </w:r>
        <w:r w:rsidR="00FC4E4C" w:rsidRPr="00B82D22" w:rsidDel="00D92581">
          <w:rPr>
            <w:highlight w:val="yellow"/>
          </w:rPr>
          <w:delText>This recommendation is closely related to the progress of the corresponding studies in the Report ITU-R SM.2449</w:delText>
        </w:r>
        <w:r w:rsidRPr="00B82D22" w:rsidDel="00D92581">
          <w:rPr>
            <w:highlight w:val="yellow"/>
          </w:rPr>
          <w:delText>.</w:delText>
        </w:r>
      </w:del>
    </w:p>
    <w:p w14:paraId="242966F1" w14:textId="4D130DEB" w:rsidR="00BB7C19" w:rsidRPr="00BB7C19" w:rsidRDefault="00BB7C19" w:rsidP="00BB7C19">
      <w:pPr>
        <w:jc w:val="center"/>
      </w:pPr>
    </w:p>
    <w:sectPr w:rsidR="00BB7C19" w:rsidRPr="00BB7C19" w:rsidSect="00D02712">
      <w:headerReference w:type="default" r:id="rId17"/>
      <w:footerReference w:type="default" r:id="rId18"/>
      <w:footerReference w:type="first" r:id="rId19"/>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50DE1" w14:textId="77777777" w:rsidR="00335B4A" w:rsidRDefault="00335B4A">
      <w:r>
        <w:separator/>
      </w:r>
    </w:p>
  </w:endnote>
  <w:endnote w:type="continuationSeparator" w:id="0">
    <w:p w14:paraId="2837FA75" w14:textId="77777777" w:rsidR="00335B4A" w:rsidRDefault="0033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Times New Roman Bold">
    <w:altName w:val="Times New Roman"/>
    <w:panose1 w:val="020B06040202020202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6781F" w14:textId="0AD79E19" w:rsidR="00FA124A" w:rsidRPr="002F7CB3" w:rsidRDefault="00000000">
    <w:pPr>
      <w:pStyle w:val="Footer"/>
      <w:rPr>
        <w:lang w:val="en-US"/>
      </w:rPr>
    </w:pPr>
    <w:fldSimple w:instr=" FILENAME \p \* MERGEFORMAT ">
      <w:r w:rsidR="00A24209" w:rsidRPr="00A24209">
        <w:rPr>
          <w:lang w:val="en-US"/>
        </w:rPr>
        <w:t>M</w:t>
      </w:r>
      <w:r w:rsidR="00A24209">
        <w:t>:\BRSGD\TEXT2019\SG01\WP1A\200\226\226N03e.docx</w:t>
      </w:r>
    </w:fldSimple>
    <w:r w:rsidR="00FA124A" w:rsidRPr="002F7CB3">
      <w:rPr>
        <w:lang w:val="en-US"/>
      </w:rPr>
      <w:tab/>
    </w:r>
    <w:r w:rsidR="00D02712">
      <w:fldChar w:fldCharType="begin"/>
    </w:r>
    <w:r w:rsidR="00FA124A">
      <w:instrText xml:space="preserve"> savedate \@ dd.MM.yy </w:instrText>
    </w:r>
    <w:r w:rsidR="00D02712">
      <w:fldChar w:fldCharType="separate"/>
    </w:r>
    <w:r w:rsidR="00CA5A91">
      <w:t>07.03.23</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AC2FDA">
      <w:t>21.02.08</w:t>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2D937" w14:textId="4D1F7300" w:rsidR="00FA124A" w:rsidRPr="00A86D50" w:rsidRDefault="00000000" w:rsidP="00A86D50">
    <w:pPr>
      <w:pStyle w:val="Footer"/>
    </w:pPr>
    <w:fldSimple w:instr=" FILENAME \p \* MERGEFORMAT ">
      <w:r w:rsidR="00A24209" w:rsidRPr="00A24209">
        <w:rPr>
          <w:lang w:val="en-US"/>
        </w:rPr>
        <w:t>M</w:t>
      </w:r>
      <w:r w:rsidR="00A24209">
        <w:t>:\BRSGD\TEXT2019\SG01\WP1A\200\226\226N03e.docx</w:t>
      </w:r>
    </w:fldSimple>
    <w:r w:rsidR="00A86D50">
      <w:t xml:space="preserve"> ( )</w:t>
    </w:r>
    <w:r w:rsidR="00A86D50" w:rsidRPr="002F7CB3">
      <w:rPr>
        <w:lang w:val="en-US"/>
      </w:rPr>
      <w:tab/>
    </w:r>
    <w:r w:rsidR="00A86D50">
      <w:fldChar w:fldCharType="begin"/>
    </w:r>
    <w:r w:rsidR="00A86D50">
      <w:instrText xml:space="preserve"> savedate \@ dd.MM.yy </w:instrText>
    </w:r>
    <w:r w:rsidR="00A86D50">
      <w:fldChar w:fldCharType="separate"/>
    </w:r>
    <w:r w:rsidR="00CA5A91">
      <w:t>07.03.23</w:t>
    </w:r>
    <w:r w:rsidR="00A86D50">
      <w:fldChar w:fldCharType="end"/>
    </w:r>
    <w:r w:rsidR="00A86D50" w:rsidRPr="002F7CB3">
      <w:rPr>
        <w:lang w:val="en-US"/>
      </w:rPr>
      <w:tab/>
    </w:r>
    <w:r w:rsidR="00A86D50">
      <w:fldChar w:fldCharType="begin"/>
    </w:r>
    <w:r w:rsidR="00A86D50">
      <w:instrText xml:space="preserve"> printdate \@ dd.MM.yy </w:instrText>
    </w:r>
    <w:r w:rsidR="00A86D50">
      <w:fldChar w:fldCharType="separate"/>
    </w:r>
    <w:r w:rsidR="00A86D50">
      <w:t>21.02.08</w:t>
    </w:r>
    <w:r w:rsidR="00A86D5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24BDE" w14:textId="77777777" w:rsidR="00335B4A" w:rsidRDefault="00335B4A">
      <w:r>
        <w:t>____________________</w:t>
      </w:r>
    </w:p>
  </w:footnote>
  <w:footnote w:type="continuationSeparator" w:id="0">
    <w:p w14:paraId="39F7E015" w14:textId="77777777" w:rsidR="00335B4A" w:rsidRDefault="00335B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3BA15"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71C69F41" w14:textId="50D43C4A" w:rsidR="00FA124A" w:rsidRDefault="00F1384F">
    <w:pPr>
      <w:pStyle w:val="Header"/>
      <w:rPr>
        <w:lang w:val="en-US"/>
      </w:rPr>
    </w:pPr>
    <w:r>
      <w:rPr>
        <w:lang w:val="en-US"/>
      </w:rPr>
      <w:t>1A/226 (Annex 3)</w:t>
    </w:r>
    <w:r w:rsidR="00AC2FDA">
      <w:rPr>
        <w:lang w:val="en-US"/>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17A910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01E461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3E5E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68CA11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A5AA8C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708CFC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1A084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02FA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8E2A13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2CA5D86"/>
    <w:lvl w:ilvl="0">
      <w:start w:val="1"/>
      <w:numFmt w:val="bullet"/>
      <w:lvlText w:val=""/>
      <w:lvlJc w:val="left"/>
      <w:pPr>
        <w:tabs>
          <w:tab w:val="num" w:pos="360"/>
        </w:tabs>
        <w:ind w:left="360" w:hanging="360"/>
      </w:pPr>
      <w:rPr>
        <w:rFonts w:ascii="Symbol" w:hAnsi="Symbol" w:hint="default"/>
      </w:rPr>
    </w:lvl>
  </w:abstractNum>
  <w:num w:numId="1" w16cid:durableId="802229976">
    <w:abstractNumId w:val="9"/>
  </w:num>
  <w:num w:numId="2" w16cid:durableId="951402801">
    <w:abstractNumId w:val="7"/>
  </w:num>
  <w:num w:numId="3" w16cid:durableId="648755896">
    <w:abstractNumId w:val="6"/>
  </w:num>
  <w:num w:numId="4" w16cid:durableId="1309899404">
    <w:abstractNumId w:val="5"/>
  </w:num>
  <w:num w:numId="5" w16cid:durableId="996224329">
    <w:abstractNumId w:val="4"/>
  </w:num>
  <w:num w:numId="6" w16cid:durableId="1921794689">
    <w:abstractNumId w:val="8"/>
  </w:num>
  <w:num w:numId="7" w16cid:durableId="2084907386">
    <w:abstractNumId w:val="3"/>
  </w:num>
  <w:num w:numId="8" w16cid:durableId="1527907492">
    <w:abstractNumId w:val="2"/>
  </w:num>
  <w:num w:numId="9" w16cid:durableId="1751266345">
    <w:abstractNumId w:val="1"/>
  </w:num>
  <w:num w:numId="10" w16cid:durableId="58419173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Author">
    <w15:presenceInfo w15:providerId="None" w15:userId="Author"/>
  </w15:person>
  <w15:person w15:author="ITU">
    <w15:presenceInfo w15:providerId="None" w15:userId="ITU"/>
  </w15:person>
  <w15:person w15:author="WG 1A2">
    <w15:presenceInfo w15:providerId="None" w15:userId="WG 1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8"/>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da-DK"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FDA"/>
    <w:rsid w:val="00001BC9"/>
    <w:rsid w:val="000048AF"/>
    <w:rsid w:val="0000507A"/>
    <w:rsid w:val="000069D4"/>
    <w:rsid w:val="000174AD"/>
    <w:rsid w:val="00047A1D"/>
    <w:rsid w:val="000521C9"/>
    <w:rsid w:val="000604B9"/>
    <w:rsid w:val="00063E50"/>
    <w:rsid w:val="00081185"/>
    <w:rsid w:val="000A3435"/>
    <w:rsid w:val="000A7D55"/>
    <w:rsid w:val="000B7132"/>
    <w:rsid w:val="000C12C8"/>
    <w:rsid w:val="000C2E8E"/>
    <w:rsid w:val="000E0E7C"/>
    <w:rsid w:val="000F1B4B"/>
    <w:rsid w:val="0012744F"/>
    <w:rsid w:val="00131178"/>
    <w:rsid w:val="00156F66"/>
    <w:rsid w:val="00163271"/>
    <w:rsid w:val="00172122"/>
    <w:rsid w:val="00182528"/>
    <w:rsid w:val="0018500B"/>
    <w:rsid w:val="00196A19"/>
    <w:rsid w:val="001F2A73"/>
    <w:rsid w:val="00202DC1"/>
    <w:rsid w:val="002116EE"/>
    <w:rsid w:val="002309D8"/>
    <w:rsid w:val="0027466C"/>
    <w:rsid w:val="002A7FE2"/>
    <w:rsid w:val="002E1B4F"/>
    <w:rsid w:val="002F2E67"/>
    <w:rsid w:val="002F7CB3"/>
    <w:rsid w:val="00315546"/>
    <w:rsid w:val="00330567"/>
    <w:rsid w:val="00335B4A"/>
    <w:rsid w:val="00340F5E"/>
    <w:rsid w:val="00376AB8"/>
    <w:rsid w:val="00386A9D"/>
    <w:rsid w:val="00391081"/>
    <w:rsid w:val="003B25C4"/>
    <w:rsid w:val="003B2789"/>
    <w:rsid w:val="003C13CE"/>
    <w:rsid w:val="003C697E"/>
    <w:rsid w:val="003D318E"/>
    <w:rsid w:val="003D364A"/>
    <w:rsid w:val="003D646A"/>
    <w:rsid w:val="003D73E7"/>
    <w:rsid w:val="003E1A3E"/>
    <w:rsid w:val="003E2518"/>
    <w:rsid w:val="003E6B35"/>
    <w:rsid w:val="003E79C1"/>
    <w:rsid w:val="003E7CEF"/>
    <w:rsid w:val="00461386"/>
    <w:rsid w:val="0047589C"/>
    <w:rsid w:val="00477007"/>
    <w:rsid w:val="004B1EF7"/>
    <w:rsid w:val="004B3FAD"/>
    <w:rsid w:val="004C5749"/>
    <w:rsid w:val="004E71F6"/>
    <w:rsid w:val="00501DCA"/>
    <w:rsid w:val="00513A47"/>
    <w:rsid w:val="005408DF"/>
    <w:rsid w:val="00573344"/>
    <w:rsid w:val="00583F9B"/>
    <w:rsid w:val="005B0D29"/>
    <w:rsid w:val="005B18D9"/>
    <w:rsid w:val="005E5C10"/>
    <w:rsid w:val="005F0506"/>
    <w:rsid w:val="005F2C78"/>
    <w:rsid w:val="005F7672"/>
    <w:rsid w:val="006144E4"/>
    <w:rsid w:val="00650299"/>
    <w:rsid w:val="00655FC5"/>
    <w:rsid w:val="00683242"/>
    <w:rsid w:val="006947B7"/>
    <w:rsid w:val="006D5E49"/>
    <w:rsid w:val="006D7D72"/>
    <w:rsid w:val="006F2214"/>
    <w:rsid w:val="0074026D"/>
    <w:rsid w:val="00753DEF"/>
    <w:rsid w:val="00780FFA"/>
    <w:rsid w:val="007A18D8"/>
    <w:rsid w:val="007D1BA6"/>
    <w:rsid w:val="007E5FC8"/>
    <w:rsid w:val="00802670"/>
    <w:rsid w:val="0080538C"/>
    <w:rsid w:val="00814E0A"/>
    <w:rsid w:val="00822581"/>
    <w:rsid w:val="008309DD"/>
    <w:rsid w:val="0083227A"/>
    <w:rsid w:val="00846392"/>
    <w:rsid w:val="00866900"/>
    <w:rsid w:val="00876A8A"/>
    <w:rsid w:val="00881BA1"/>
    <w:rsid w:val="008A2CB5"/>
    <w:rsid w:val="008C1193"/>
    <w:rsid w:val="008C2302"/>
    <w:rsid w:val="008C26B8"/>
    <w:rsid w:val="008E4F9E"/>
    <w:rsid w:val="008F208F"/>
    <w:rsid w:val="00982084"/>
    <w:rsid w:val="00995963"/>
    <w:rsid w:val="009B0980"/>
    <w:rsid w:val="009B61EB"/>
    <w:rsid w:val="009C185B"/>
    <w:rsid w:val="009C2064"/>
    <w:rsid w:val="009D1697"/>
    <w:rsid w:val="009D2FC9"/>
    <w:rsid w:val="009E1FA7"/>
    <w:rsid w:val="009F3A46"/>
    <w:rsid w:val="009F6520"/>
    <w:rsid w:val="00A014F8"/>
    <w:rsid w:val="00A13D69"/>
    <w:rsid w:val="00A24209"/>
    <w:rsid w:val="00A5173C"/>
    <w:rsid w:val="00A56DA7"/>
    <w:rsid w:val="00A61AEF"/>
    <w:rsid w:val="00A86D50"/>
    <w:rsid w:val="00AB272F"/>
    <w:rsid w:val="00AC2FDA"/>
    <w:rsid w:val="00AD2345"/>
    <w:rsid w:val="00AE160E"/>
    <w:rsid w:val="00AF173A"/>
    <w:rsid w:val="00B066A4"/>
    <w:rsid w:val="00B07A13"/>
    <w:rsid w:val="00B20CCA"/>
    <w:rsid w:val="00B20D13"/>
    <w:rsid w:val="00B371EC"/>
    <w:rsid w:val="00B4279B"/>
    <w:rsid w:val="00B4345F"/>
    <w:rsid w:val="00B45FC9"/>
    <w:rsid w:val="00B56ECD"/>
    <w:rsid w:val="00B76F35"/>
    <w:rsid w:val="00B80380"/>
    <w:rsid w:val="00B81138"/>
    <w:rsid w:val="00B81DD5"/>
    <w:rsid w:val="00B82D22"/>
    <w:rsid w:val="00BB7C19"/>
    <w:rsid w:val="00BC7CCF"/>
    <w:rsid w:val="00BE470B"/>
    <w:rsid w:val="00BE7C9C"/>
    <w:rsid w:val="00C57A91"/>
    <w:rsid w:val="00C64FB7"/>
    <w:rsid w:val="00C9456D"/>
    <w:rsid w:val="00CA5A91"/>
    <w:rsid w:val="00CB15C2"/>
    <w:rsid w:val="00CC01C2"/>
    <w:rsid w:val="00CD7F03"/>
    <w:rsid w:val="00CF1FFA"/>
    <w:rsid w:val="00CF21F2"/>
    <w:rsid w:val="00D02712"/>
    <w:rsid w:val="00D046A7"/>
    <w:rsid w:val="00D1682F"/>
    <w:rsid w:val="00D214D0"/>
    <w:rsid w:val="00D347BE"/>
    <w:rsid w:val="00D472D7"/>
    <w:rsid w:val="00D50599"/>
    <w:rsid w:val="00D6546B"/>
    <w:rsid w:val="00D92581"/>
    <w:rsid w:val="00DB178B"/>
    <w:rsid w:val="00DC17D3"/>
    <w:rsid w:val="00DD4BED"/>
    <w:rsid w:val="00DE39F0"/>
    <w:rsid w:val="00DF0AF3"/>
    <w:rsid w:val="00DF7E9F"/>
    <w:rsid w:val="00E27D7E"/>
    <w:rsid w:val="00E42E13"/>
    <w:rsid w:val="00E56D5C"/>
    <w:rsid w:val="00E6257C"/>
    <w:rsid w:val="00E63C59"/>
    <w:rsid w:val="00E64287"/>
    <w:rsid w:val="00E646BE"/>
    <w:rsid w:val="00E7294E"/>
    <w:rsid w:val="00EA3128"/>
    <w:rsid w:val="00EB7D8A"/>
    <w:rsid w:val="00EF7A97"/>
    <w:rsid w:val="00F0666A"/>
    <w:rsid w:val="00F1384F"/>
    <w:rsid w:val="00F229BA"/>
    <w:rsid w:val="00F25662"/>
    <w:rsid w:val="00F33B6F"/>
    <w:rsid w:val="00F4290A"/>
    <w:rsid w:val="00FA124A"/>
    <w:rsid w:val="00FC08DD"/>
    <w:rsid w:val="00FC2316"/>
    <w:rsid w:val="00FC2CFD"/>
    <w:rsid w:val="00FC4E4C"/>
    <w:rsid w:val="00FD676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B66EE8"/>
  <w15:docId w15:val="{55CEFC33-C8FE-468B-A254-31D9BC4CC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aliases w:val="超级链接"/>
    <w:basedOn w:val="DefaultParagraphFont"/>
    <w:uiPriority w:val="99"/>
    <w:rsid w:val="003E79C1"/>
    <w:rPr>
      <w:color w:val="0000FF"/>
      <w:u w:val="single"/>
    </w:rPr>
  </w:style>
  <w:style w:type="paragraph" w:customStyle="1" w:styleId="HeadingSum">
    <w:name w:val="Heading_Sum"/>
    <w:basedOn w:val="Headingb"/>
    <w:next w:val="Normal"/>
    <w:autoRedefine/>
    <w:rsid w:val="003E79C1"/>
    <w:pPr>
      <w:tabs>
        <w:tab w:val="clear" w:pos="1134"/>
        <w:tab w:val="clear" w:pos="1871"/>
        <w:tab w:val="clear" w:pos="2268"/>
        <w:tab w:val="left" w:pos="794"/>
        <w:tab w:val="left" w:pos="1191"/>
        <w:tab w:val="left" w:pos="1588"/>
        <w:tab w:val="left" w:pos="1985"/>
      </w:tabs>
      <w:spacing w:before="240"/>
      <w:jc w:val="both"/>
    </w:pPr>
    <w:rPr>
      <w:rFonts w:ascii="Times New Roman" w:eastAsiaTheme="minorEastAsia" w:hAnsi="Times New Roman" w:cs="Times New Roman"/>
      <w:sz w:val="22"/>
      <w:lang w:val="es-ES_tradnl" w:eastAsia="en-US"/>
    </w:rPr>
  </w:style>
  <w:style w:type="paragraph" w:customStyle="1" w:styleId="Summary">
    <w:name w:val="Summary"/>
    <w:basedOn w:val="Normal"/>
    <w:next w:val="Normalaftertitle"/>
    <w:autoRedefine/>
    <w:rsid w:val="003E79C1"/>
    <w:pPr>
      <w:tabs>
        <w:tab w:val="clear" w:pos="1134"/>
        <w:tab w:val="clear" w:pos="1871"/>
        <w:tab w:val="clear" w:pos="2268"/>
        <w:tab w:val="left" w:pos="794"/>
        <w:tab w:val="left" w:pos="1191"/>
        <w:tab w:val="left" w:pos="1588"/>
        <w:tab w:val="left" w:pos="1985"/>
      </w:tabs>
      <w:spacing w:after="480"/>
      <w:jc w:val="both"/>
    </w:pPr>
    <w:rPr>
      <w:rFonts w:eastAsiaTheme="minorEastAsia"/>
      <w:sz w:val="22"/>
      <w:lang w:val="es-ES_tradnl"/>
    </w:rPr>
  </w:style>
  <w:style w:type="character" w:customStyle="1" w:styleId="NormalaftertitleChar">
    <w:name w:val="Normal_after_title Char"/>
    <w:link w:val="Normalaftertitle"/>
    <w:uiPriority w:val="99"/>
    <w:locked/>
    <w:rsid w:val="003E79C1"/>
    <w:rPr>
      <w:rFonts w:ascii="Times New Roman" w:hAnsi="Times New Roman"/>
      <w:sz w:val="24"/>
      <w:lang w:val="en-GB" w:eastAsia="en-US"/>
    </w:rPr>
  </w:style>
  <w:style w:type="character" w:customStyle="1" w:styleId="CallChar">
    <w:name w:val="Call Char"/>
    <w:link w:val="Call"/>
    <w:uiPriority w:val="99"/>
    <w:locked/>
    <w:rsid w:val="003E79C1"/>
    <w:rPr>
      <w:rFonts w:ascii="Times New Roman" w:hAnsi="Times New Roman"/>
      <w:i/>
      <w:sz w:val="24"/>
      <w:lang w:val="en-GB" w:eastAsia="en-US"/>
    </w:rPr>
  </w:style>
  <w:style w:type="character" w:customStyle="1" w:styleId="TableNoChar">
    <w:name w:val="Table_No Char"/>
    <w:link w:val="TableNo"/>
    <w:locked/>
    <w:rsid w:val="003E79C1"/>
    <w:rPr>
      <w:rFonts w:ascii="Times New Roman" w:hAnsi="Times New Roman"/>
      <w:caps/>
      <w:lang w:val="en-GB" w:eastAsia="en-US"/>
    </w:rPr>
  </w:style>
  <w:style w:type="character" w:customStyle="1" w:styleId="TabletitleChar">
    <w:name w:val="Table_title Char"/>
    <w:basedOn w:val="DefaultParagraphFont"/>
    <w:link w:val="Tabletitle"/>
    <w:locked/>
    <w:rsid w:val="003E79C1"/>
    <w:rPr>
      <w:rFonts w:ascii="Times New Roman Bold" w:hAnsi="Times New Roman Bold"/>
      <w:b/>
      <w:lang w:val="en-GB" w:eastAsia="en-US"/>
    </w:rPr>
  </w:style>
  <w:style w:type="character" w:customStyle="1" w:styleId="HeadingbChar">
    <w:name w:val="Heading_b Char"/>
    <w:link w:val="Headingb"/>
    <w:locked/>
    <w:rsid w:val="003E79C1"/>
    <w:rPr>
      <w:rFonts w:ascii="Times New Roman Bold" w:hAnsi="Times New Roman Bold" w:cs="Times New Roman Bold"/>
      <w:b/>
      <w:sz w:val="24"/>
      <w:lang w:val="en-GB"/>
    </w:rPr>
  </w:style>
  <w:style w:type="table" w:styleId="TableGrid">
    <w:name w:val="Table Grid"/>
    <w:basedOn w:val="TableNormal"/>
    <w:uiPriority w:val="59"/>
    <w:rsid w:val="003E79C1"/>
    <w:rPr>
      <w:rFonts w:eastAsia="MS Mincho"/>
      <w:sz w:val="22"/>
      <w:szCs w:val="22"/>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F0506"/>
    <w:rPr>
      <w:rFonts w:ascii="Times New Roman" w:hAnsi="Times New Roman"/>
      <w:sz w:val="24"/>
      <w:lang w:val="en-GB" w:eastAsia="en-US"/>
    </w:rPr>
  </w:style>
  <w:style w:type="character" w:styleId="UnresolvedMention">
    <w:name w:val="Unresolved Mention"/>
    <w:basedOn w:val="DefaultParagraphFont"/>
    <w:uiPriority w:val="99"/>
    <w:semiHidden/>
    <w:unhideWhenUsed/>
    <w:rsid w:val="00683242"/>
    <w:rPr>
      <w:color w:val="605E5C"/>
      <w:shd w:val="clear" w:color="auto" w:fill="E1DFDD"/>
    </w:rPr>
  </w:style>
  <w:style w:type="character" w:customStyle="1" w:styleId="Heading2Char">
    <w:name w:val="Heading 2 Char"/>
    <w:basedOn w:val="DefaultParagraphFont"/>
    <w:link w:val="Heading2"/>
    <w:rsid w:val="00B56ECD"/>
    <w:rPr>
      <w:rFonts w:ascii="Times New Roman" w:hAnsi="Times New Roman"/>
      <w:b/>
      <w:sz w:val="24"/>
      <w:lang w:val="en-GB" w:eastAsia="en-US"/>
    </w:rPr>
  </w:style>
  <w:style w:type="paragraph" w:customStyle="1" w:styleId="TabletitleBR">
    <w:name w:val="Table_title_BR"/>
    <w:basedOn w:val="Normal"/>
    <w:next w:val="Normal"/>
    <w:qFormat/>
    <w:rsid w:val="00B56ECD"/>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tu.int/rec/R-REC-SM.1896" TargetMode="Externa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hyperlink" Target="https://www.itu.int/rec/R-REC-SM.1056"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itu.int/pub/R-REP-SM.244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tu.int/rec/R-REC-SM/recommendation.asp?lang=en&amp;parent=R-REC-SM.2129" TargetMode="External"/><Relationship Id="rId5" Type="http://schemas.openxmlformats.org/officeDocument/2006/relationships/styles" Target="styles.xml"/><Relationship Id="rId15" Type="http://schemas.openxmlformats.org/officeDocument/2006/relationships/hyperlink" Target="https://www.itu.int/pub/R-REP-SM.2303" TargetMode="Externa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tu.int/pub/R-REP-SM.2153"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1A53B71480AE42AE678B59F40B15DC" ma:contentTypeVersion="2" ma:contentTypeDescription="Create a new document." ma:contentTypeScope="" ma:versionID="c5db5772bbe51b4ed71facfb0fc8044f">
  <xsd:schema xmlns:xsd="http://www.w3.org/2001/XMLSchema" xmlns:xs="http://www.w3.org/2001/XMLSchema" xmlns:p="http://schemas.microsoft.com/office/2006/metadata/properties" xmlns:ns2="4c6a61cb-1973-4fc6-92ae-f4d7a4471404" xmlns:ns3="cd94094f-f939-4651-8b7e-b6783c98b74a" targetNamespace="http://schemas.microsoft.com/office/2006/metadata/properties" ma:root="true" ma:fieldsID="b793b1202f41b3b84eab09f40f5e25e8" ns2:_="" ns3:_="">
    <xsd:import namespace="4c6a61cb-1973-4fc6-92ae-f4d7a4471404"/>
    <xsd:import namespace="cd94094f-f939-4651-8b7e-b6783c98b74a"/>
    <xsd:element name="properties">
      <xsd:complexType>
        <xsd:sequence>
          <xsd:element name="documentManagement">
            <xsd:complexType>
              <xsd:all>
                <xsd:element ref="ns2:Comment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94094f-f939-4651-8b7e-b6783c98b74a"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Props1.xml><?xml version="1.0" encoding="utf-8"?>
<ds:datastoreItem xmlns:ds="http://schemas.openxmlformats.org/officeDocument/2006/customXml" ds:itemID="{DBDA2922-0A5B-4454-A007-771D83BDE3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cd94094f-f939-4651-8b7e-b6783c98b7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E61275-21ED-4DEC-9878-6D924FF93D3C}">
  <ds:schemaRefs>
    <ds:schemaRef ds:uri="http://schemas.microsoft.com/sharepoint/v3/contenttype/forms"/>
  </ds:schemaRefs>
</ds:datastoreItem>
</file>

<file path=customXml/itemProps3.xml><?xml version="1.0" encoding="utf-8"?>
<ds:datastoreItem xmlns:ds="http://schemas.openxmlformats.org/officeDocument/2006/customXml" ds:itemID="{393F54EE-EB10-4148-87F5-D0B38E5B869B}">
  <ds:schemaRefs>
    <ds:schemaRef ds:uri="http://schemas.microsoft.com/office/2006/metadata/properties"/>
    <ds:schemaRef ds:uri="http://schemas.microsoft.com/office/infopath/2007/PartnerControls"/>
    <ds:schemaRef ds:uri="4c6a61cb-1973-4fc6-92ae-f4d7a4471404"/>
  </ds:schemaRefs>
</ds:datastoreItem>
</file>

<file path=docProps/app.xml><?xml version="1.0" encoding="utf-8"?>
<Properties xmlns="http://schemas.openxmlformats.org/officeDocument/2006/extended-properties" xmlns:vt="http://schemas.openxmlformats.org/officeDocument/2006/docPropsVTypes">
  <Template>C:\Users\trivino\AppData\Roaming\Microsoft\Templates\PE_BR.dotm</Template>
  <TotalTime>112</TotalTime>
  <Pages>6</Pages>
  <Words>1653</Words>
  <Characters>9425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ITU -LRT-</dc:creator>
  <cp:lastModifiedBy>USA</cp:lastModifiedBy>
  <cp:revision>18</cp:revision>
  <cp:lastPrinted>2008-02-21T14:04:00Z</cp:lastPrinted>
  <dcterms:created xsi:type="dcterms:W3CDTF">2023-02-28T04:00:00Z</dcterms:created>
  <dcterms:modified xsi:type="dcterms:W3CDTF">2023-04-18T19:41:00Z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0x010100011A53B71480AE42AE678B59F40B15DC</vt:lpwstr>
  </property>
</Properties>
</file>