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95728F" w14:paraId="0F173ACA" w14:textId="77777777" w:rsidTr="006C6499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95728F"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558CA15C" w14:textId="77777777" w:rsidR="00081DBD" w:rsidRPr="0095728F" w:rsidRDefault="00081DBD" w:rsidP="00081DBD">
            <w:pPr>
              <w:spacing w:before="120"/>
              <w:rPr>
                <w:rFonts w:ascii="Times New Roman" w:hAnsi="Times New Roman" w:cs="Times New Roman"/>
              </w:rPr>
            </w:pPr>
            <w:r w:rsidRPr="0095728F"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081DBD" w:rsidRPr="0095728F" w14:paraId="7D951CAF" w14:textId="77777777" w:rsidTr="006C6499">
        <w:trPr>
          <w:trHeight w:val="566"/>
        </w:trPr>
        <w:tc>
          <w:tcPr>
            <w:tcW w:w="3955" w:type="dxa"/>
          </w:tcPr>
          <w:p w14:paraId="09370E3C" w14:textId="56ECC84A" w:rsidR="00081DBD" w:rsidRPr="0095728F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7580212C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95728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del w:id="0" w:author="Wright, Sandra" w:date="2020-09-25T22:36:00Z">
              <w:r w:rsidR="007117CD" w:rsidRPr="0095728F" w:rsidDel="00F9681D">
                <w:rPr>
                  <w:rFonts w:ascii="Times New Roman" w:hAnsi="Times New Roman" w:cs="Times New Roman"/>
                  <w:sz w:val="24"/>
                  <w:szCs w:val="24"/>
                </w:rPr>
                <w:delText>-</w:delText>
              </w:r>
            </w:del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ins w:id="1" w:author="Wright, Sandra" w:date="2020-09-25T22:36:00Z">
              <w:r w:rsidR="00F9681D">
                <w:rPr>
                  <w:rFonts w:ascii="Times New Roman" w:hAnsi="Times New Roman" w:cs="Times New Roman"/>
                  <w:sz w:val="24"/>
                  <w:szCs w:val="24"/>
                </w:rPr>
                <w:t>-FD</w:t>
              </w:r>
            </w:ins>
            <w:bookmarkStart w:id="2" w:name="_GoBack"/>
            <w:bookmarkEnd w:id="2"/>
            <w:r w:rsidR="00050A22">
              <w:rPr>
                <w:rFonts w:ascii="Times New Roman" w:hAnsi="Times New Roman" w:cs="Times New Roman"/>
                <w:sz w:val="24"/>
                <w:szCs w:val="24"/>
              </w:rPr>
              <w:t>-18</w:t>
            </w:r>
          </w:p>
        </w:tc>
      </w:tr>
      <w:tr w:rsidR="00081DBD" w:rsidRPr="0095728F" w14:paraId="48CF3556" w14:textId="77777777" w:rsidTr="006C6499">
        <w:trPr>
          <w:trHeight w:val="539"/>
        </w:trPr>
        <w:tc>
          <w:tcPr>
            <w:tcW w:w="3955" w:type="dxa"/>
          </w:tcPr>
          <w:p w14:paraId="5C7A6B05" w14:textId="0C9DA6EA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WRC-23 AI 1.1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19C6">
              <w:rPr>
                <w:rFonts w:ascii="Times New Roman" w:hAnsi="Times New Roman" w:cs="Times New Roman"/>
                <w:sz w:val="24"/>
                <w:szCs w:val="24"/>
              </w:rPr>
              <w:t>, 5B/84</w:t>
            </w:r>
          </w:p>
        </w:tc>
        <w:tc>
          <w:tcPr>
            <w:tcW w:w="4930" w:type="dxa"/>
          </w:tcPr>
          <w:p w14:paraId="5F688BFC" w14:textId="2EE6F3A9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del w:id="3" w:author="USA" w:date="2020-09-18T09:21:00Z">
              <w:r w:rsidR="001873D6" w:rsidDel="0053047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>16</w:delText>
              </w:r>
            </w:del>
            <w:ins w:id="4" w:author="USA" w:date="2020-09-18T09:21:00Z">
              <w:r w:rsidR="0053047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30</w:t>
              </w:r>
            </w:ins>
            <w:r w:rsidR="007117CD"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873D6">
              <w:rPr>
                <w:rFonts w:ascii="Times New Roman" w:hAnsi="Times New Roman" w:cs="Times New Roman"/>
                <w:bCs/>
                <w:sz w:val="24"/>
                <w:szCs w:val="24"/>
              </w:rPr>
              <w:t>September</w:t>
            </w:r>
            <w:r w:rsidR="00923011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</w:tr>
      <w:tr w:rsidR="00081DBD" w:rsidRPr="0095728F" w14:paraId="76DBAB31" w14:textId="77777777" w:rsidTr="006C6499">
        <w:trPr>
          <w:trHeight w:val="890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54075AE7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006005" w:rsidRPr="0095728F">
              <w:rPr>
                <w:rFonts w:ascii="Times New Roman" w:hAnsi="Times New Roman" w:cs="Times New Roman"/>
                <w:sz w:val="24"/>
                <w:szCs w:val="24"/>
              </w:rPr>
              <w:t>Work</w:t>
            </w:r>
            <w:r w:rsidR="00513E9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005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plan for WP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6005" w:rsidRPr="0095728F">
              <w:rPr>
                <w:rFonts w:ascii="Times New Roman" w:hAnsi="Times New Roman" w:cs="Times New Roman"/>
                <w:sz w:val="24"/>
                <w:szCs w:val="24"/>
              </w:rPr>
              <w:t>B efforts in connection with WRC-23 AI 1.1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17CD" w:rsidRPr="0095728F" w14:paraId="49C6EF8C" w14:textId="77777777" w:rsidTr="006C6499">
        <w:trPr>
          <w:trHeight w:val="89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5BEA5408" w14:textId="77777777" w:rsidR="007117CD" w:rsidRPr="0095728F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813F7C" w14:textId="58D7C1EE" w:rsidR="00EF2D34" w:rsidRPr="0095728F" w:rsidRDefault="009B2031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Andrew Meadows</w:t>
            </w:r>
          </w:p>
          <w:p w14:paraId="21F9E051" w14:textId="5AE528ED" w:rsidR="00BD55CC" w:rsidRPr="0095728F" w:rsidRDefault="009B2031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Air Force</w:t>
            </w:r>
          </w:p>
          <w:p w14:paraId="3156A36A" w14:textId="77777777" w:rsidR="00EF2D34" w:rsidRPr="0095728F" w:rsidRDefault="00EF2D34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120EC8B" w14:textId="77777777" w:rsidR="009B2031" w:rsidRPr="0095728F" w:rsidRDefault="009B2031" w:rsidP="009B203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Thu Luu</w:t>
            </w:r>
          </w:p>
          <w:p w14:paraId="2B179052" w14:textId="3272B17B" w:rsidR="007117CD" w:rsidRPr="0095728F" w:rsidRDefault="009B2031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Air Force</w:t>
            </w:r>
          </w:p>
          <w:p w14:paraId="42086026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65D5AC9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Giadira Leon</w:t>
            </w:r>
          </w:p>
          <w:p w14:paraId="5670A7B6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eSimplicity for USAF</w:t>
            </w:r>
          </w:p>
          <w:p w14:paraId="3ADED107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05C034" w14:textId="0B2246C2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Dominic Nguyen</w:t>
            </w:r>
          </w:p>
          <w:p w14:paraId="0D91A5AF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eSimplicity for USAF</w:t>
            </w:r>
          </w:p>
          <w:p w14:paraId="0C216125" w14:textId="4DDABC5F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796785" w14:textId="5B854DD4" w:rsidR="006C6499" w:rsidRPr="0095728F" w:rsidRDefault="006C6499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07A92A" w14:textId="77777777" w:rsidR="006C6499" w:rsidRPr="0095728F" w:rsidRDefault="006C6499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D80C19" w14:textId="278DF5F4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51359268" w14:textId="77777777" w:rsidR="009B2031" w:rsidRDefault="009B2031" w:rsidP="009B203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5C0869" w14:textId="77777777" w:rsidR="009B2031" w:rsidRDefault="009B2031" w:rsidP="009B203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F09F415" w14:textId="0F3E8AB5" w:rsidR="009B2031" w:rsidRPr="0095728F" w:rsidRDefault="009B2031" w:rsidP="009B203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334-467-4720</w:t>
            </w:r>
          </w:p>
          <w:p w14:paraId="5BE579E2" w14:textId="77777777" w:rsidR="009B2031" w:rsidRPr="0095728F" w:rsidRDefault="009B2031" w:rsidP="009B203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11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andrew.meadows.1@us.af.mil</w:t>
              </w:r>
            </w:hyperlink>
          </w:p>
          <w:p w14:paraId="06B5A12D" w14:textId="77777777" w:rsidR="009B2031" w:rsidRPr="0095728F" w:rsidRDefault="009B2031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B0F8A5" w14:textId="2D63DC3F" w:rsidR="00BD55CC" w:rsidRPr="0095728F" w:rsidRDefault="00BD55CC" w:rsidP="00081DB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C33CEC" w:rsidRPr="0095728F">
              <w:rPr>
                <w:rFonts w:ascii="Times New Roman" w:hAnsi="Times New Roman" w:cs="Times New Roman"/>
                <w:bCs/>
                <w:sz w:val="24"/>
                <w:szCs w:val="28"/>
              </w:rPr>
              <w:t>703-203-7344</w:t>
            </w:r>
          </w:p>
          <w:p w14:paraId="47AF9380" w14:textId="716CE93D" w:rsidR="007117CD" w:rsidRPr="0095728F" w:rsidRDefault="00BD55CC" w:rsidP="009B203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12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thu.luu@us.af.mil</w:t>
              </w:r>
            </w:hyperlink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B2031"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5BA7256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</w:p>
          <w:p w14:paraId="4CC1291B" w14:textId="0935B729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310-793-6113</w:t>
            </w:r>
          </w:p>
          <w:p w14:paraId="666EE868" w14:textId="256F799F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13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giadira.leon@esimplicity.com</w:t>
              </w:r>
            </w:hyperlink>
          </w:p>
          <w:p w14:paraId="47D6DC7C" w14:textId="77777777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</w:p>
          <w:p w14:paraId="18D560CF" w14:textId="15880F28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Phone: 703-606-7394</w:t>
            </w:r>
          </w:p>
          <w:p w14:paraId="173AE745" w14:textId="77C41910" w:rsidR="007117CD" w:rsidRPr="0095728F" w:rsidRDefault="007117CD" w:rsidP="007117C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14" w:history="1">
              <w:r w:rsidRPr="0095728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dominic.nguyen@esimplicity.com</w:t>
              </w:r>
            </w:hyperlink>
          </w:p>
        </w:tc>
      </w:tr>
      <w:tr w:rsidR="00081DBD" w:rsidRPr="0095728F" w14:paraId="2D62C14F" w14:textId="77777777" w:rsidTr="006C6499">
        <w:trPr>
          <w:trHeight w:val="818"/>
        </w:trPr>
        <w:tc>
          <w:tcPr>
            <w:tcW w:w="8885" w:type="dxa"/>
            <w:gridSpan w:val="2"/>
          </w:tcPr>
          <w:p w14:paraId="4B7E98FD" w14:textId="574771CE" w:rsidR="00F90E74" w:rsidRPr="0095728F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Purpose</w:t>
            </w:r>
            <w:r w:rsidR="006C6499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Objective:</w:t>
            </w:r>
            <w:r w:rsidR="003B6390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0ECF" w:rsidRPr="0095728F">
              <w:rPr>
                <w:rFonts w:ascii="Times New Roman" w:hAnsi="Times New Roman" w:cs="Times New Roman"/>
                <w:bCs/>
                <w:sz w:val="24"/>
                <w:szCs w:val="24"/>
              </w:rPr>
              <w:t>Propose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a work</w:t>
            </w:r>
            <w:r w:rsidR="00513E9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plan describing the activities to be </w:t>
            </w:r>
            <w:r w:rsidR="009D0ECF" w:rsidRPr="0095728F">
              <w:rPr>
                <w:rFonts w:ascii="Times New Roman" w:hAnsi="Times New Roman" w:cs="Times New Roman"/>
                <w:sz w:val="24"/>
                <w:szCs w:val="24"/>
              </w:rPr>
              <w:t>conducted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by ITU-R WP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>B i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n support</w:t>
            </w:r>
            <w:r w:rsidR="00F90E74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of WRC-23 AI 1.1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in accordance with Resolution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430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(WRC 19).</w:t>
            </w:r>
          </w:p>
          <w:p w14:paraId="004ABA53" w14:textId="77777777" w:rsidR="006C6499" w:rsidRPr="0095728F" w:rsidRDefault="006C6499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01141" w14:textId="77777777" w:rsidR="00081DBD" w:rsidRPr="0095728F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95728F" w14:paraId="33AC895A" w14:textId="77777777" w:rsidTr="006F2360">
        <w:trPr>
          <w:trHeight w:val="2015"/>
        </w:trPr>
        <w:tc>
          <w:tcPr>
            <w:tcW w:w="8885" w:type="dxa"/>
            <w:gridSpan w:val="2"/>
          </w:tcPr>
          <w:p w14:paraId="409EAD3F" w14:textId="2CE132DA" w:rsidR="00F90E74" w:rsidRPr="0095728F" w:rsidRDefault="00CE02A7" w:rsidP="00E33B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 w:rsidR="003B6390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>WRC-19 approved AI 1.1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for the WRC-23 study cycle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to consider </w:t>
            </w:r>
            <w:r w:rsidR="00F90E74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a possible 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introduction of new non-safety aeronautical mobile</w:t>
            </w:r>
            <w:r w:rsidR="008F494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service (AMS)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applications 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in the 1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-15.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GHz </w:t>
            </w:r>
            <w:r w:rsidR="00A16460" w:rsidRPr="0095728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33B67" w:rsidRPr="0095728F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F2D34" w:rsidRPr="0095728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>ctivities to complete this effort includ</w:t>
            </w:r>
            <w:r w:rsidR="00EF2D34" w:rsidRPr="0095728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513E9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technical and operational characteristics </w:t>
            </w:r>
            <w:r w:rsidR="00513E9D" w:rsidRPr="0095728F">
              <w:rPr>
                <w:rFonts w:ascii="Times New Roman" w:hAnsi="Times New Roman" w:cs="Times New Roman"/>
                <w:sz w:val="24"/>
                <w:szCs w:val="24"/>
              </w:rPr>
              <w:t xml:space="preserve">of relevant systems </w:t>
            </w:r>
            <w:r w:rsidR="00987C43" w:rsidRPr="0095728F">
              <w:rPr>
                <w:rFonts w:ascii="Times New Roman" w:hAnsi="Times New Roman" w:cs="Times New Roman"/>
                <w:sz w:val="24"/>
                <w:szCs w:val="24"/>
              </w:rPr>
              <w:t>and completion of required sharing and compatibility studies</w:t>
            </w:r>
            <w:r w:rsidR="000C3016" w:rsidRPr="00957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19C6">
              <w:rPr>
                <w:rFonts w:ascii="Times New Roman" w:hAnsi="Times New Roman" w:cs="Times New Roman"/>
                <w:sz w:val="24"/>
                <w:szCs w:val="24"/>
              </w:rPr>
              <w:t>This contribution proposes additional edits to the existing workplan document (5B/84) from the July 2020 meeting.</w:t>
            </w:r>
          </w:p>
          <w:p w14:paraId="4620308B" w14:textId="5BF30F33" w:rsidR="006C6499" w:rsidRPr="0095728F" w:rsidRDefault="006C6499" w:rsidP="00E33B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AF50A" w14:textId="77777777" w:rsidR="006C6499" w:rsidRPr="0095728F" w:rsidRDefault="006C6499" w:rsidP="00E33B6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69108C" w14:textId="77777777" w:rsidR="00CE02A7" w:rsidRPr="0095728F" w:rsidRDefault="00CE02A7" w:rsidP="003F7EF3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95728F" w14:paraId="28F2F117" w14:textId="77777777" w:rsidTr="006C6499">
        <w:tc>
          <w:tcPr>
            <w:tcW w:w="8885" w:type="dxa"/>
            <w:gridSpan w:val="2"/>
          </w:tcPr>
          <w:p w14:paraId="7D1E07E6" w14:textId="686A9395" w:rsidR="00CE02A7" w:rsidRPr="0095728F" w:rsidRDefault="00CE02A7" w:rsidP="00CE02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9D0ECF" w:rsidRPr="00957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17CD" w:rsidRPr="0095728F">
              <w:rPr>
                <w:rFonts w:ascii="Times New Roman" w:hAnsi="Times New Roman" w:cs="Times New Roman"/>
                <w:sz w:val="24"/>
                <w:szCs w:val="24"/>
              </w:rPr>
              <w:t>Dominic Nguyen</w:t>
            </w:r>
          </w:p>
          <w:p w14:paraId="04220A54" w14:textId="77777777" w:rsidR="003B6390" w:rsidRPr="0095728F" w:rsidRDefault="003B6390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17B828" w14:textId="34B487CF" w:rsidR="00E43BCF" w:rsidRPr="0095728F" w:rsidRDefault="00E43BCF" w:rsidP="003A3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0F9916" w14:textId="176B24CF" w:rsidR="00A94B4C" w:rsidRPr="0095728F" w:rsidRDefault="00A94B4C" w:rsidP="007244F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9D06FB" w14:textId="1121B19D" w:rsidR="008564E7" w:rsidRPr="0095728F" w:rsidRDefault="008564E7" w:rsidP="008564E7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67929" w14:textId="6A133E33" w:rsidR="00EF03FC" w:rsidRPr="0095728F" w:rsidRDefault="00EF03FC" w:rsidP="00B17525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tbl>
      <w:tblPr>
        <w:tblpPr w:leftFromText="180" w:rightFromText="180" w:horzAnchor="margin" w:tblpY="-687"/>
        <w:tblW w:w="10692" w:type="dxa"/>
        <w:tblLayout w:type="fixed"/>
        <w:tblLook w:val="0000" w:firstRow="0" w:lastRow="0" w:firstColumn="0" w:lastColumn="0" w:noHBand="0" w:noVBand="0"/>
      </w:tblPr>
      <w:tblGrid>
        <w:gridCol w:w="6487"/>
        <w:gridCol w:w="803"/>
        <w:gridCol w:w="2599"/>
        <w:gridCol w:w="803"/>
      </w:tblGrid>
      <w:tr w:rsidR="00EF03FC" w:rsidRPr="0095728F" w14:paraId="5AFE5416" w14:textId="77777777" w:rsidTr="00256C30">
        <w:trPr>
          <w:gridAfter w:val="1"/>
          <w:wAfter w:w="803" w:type="dxa"/>
          <w:cantSplit/>
        </w:trPr>
        <w:tc>
          <w:tcPr>
            <w:tcW w:w="6487" w:type="dxa"/>
            <w:vAlign w:val="center"/>
          </w:tcPr>
          <w:p w14:paraId="510AA28D" w14:textId="77777777" w:rsidR="00EF03FC" w:rsidRPr="0095728F" w:rsidRDefault="00EF03FC" w:rsidP="00341A71">
            <w:pPr>
              <w:shd w:val="solid" w:color="FFFFFF" w:fill="FFFFFF"/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41A71">
              <w:rPr>
                <w:rFonts w:ascii="Verdana" w:eastAsia="Times New Roman" w:hAnsi="Verdana" w:cs="Times New Roman Bold"/>
                <w:b/>
                <w:bCs/>
                <w:sz w:val="26"/>
                <w:szCs w:val="26"/>
                <w:lang w:val="en-GB"/>
              </w:rPr>
              <w:t>Radiocommunication Study Groups</w:t>
            </w:r>
          </w:p>
        </w:tc>
        <w:tc>
          <w:tcPr>
            <w:tcW w:w="3402" w:type="dxa"/>
            <w:gridSpan w:val="2"/>
          </w:tcPr>
          <w:p w14:paraId="200AD79D" w14:textId="5BD5824D" w:rsidR="00EF03FC" w:rsidRPr="0095728F" w:rsidRDefault="00341A71" w:rsidP="00256C30">
            <w:pPr>
              <w:shd w:val="solid" w:color="FFFFFF" w:fill="FFFFFF"/>
              <w:spacing w:line="240" w:lineRule="atLeast"/>
              <w:rPr>
                <w:rFonts w:ascii="Times New Roman" w:hAnsi="Times New Roman" w:cs="Times New Roman"/>
              </w:rPr>
            </w:pPr>
            <w:bookmarkStart w:id="5" w:name="ditulogo"/>
            <w:bookmarkEnd w:id="5"/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EF03FC" w:rsidRPr="0095728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F8F199D" wp14:editId="7FD64504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03FC" w:rsidRPr="0095728F" w14:paraId="30424B4F" w14:textId="77777777" w:rsidTr="00256C30">
        <w:trPr>
          <w:gridAfter w:val="1"/>
          <w:wAfter w:w="803" w:type="dxa"/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69ECB6B7" w14:textId="77777777" w:rsidR="00EF03FC" w:rsidRPr="0095728F" w:rsidRDefault="00EF03FC" w:rsidP="00256C30">
            <w:pPr>
              <w:shd w:val="solid" w:color="FFFFFF" w:fill="FFFFFF"/>
              <w:spacing w:after="4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</w:tcPr>
          <w:p w14:paraId="392A8BCF" w14:textId="77777777" w:rsidR="00EF03FC" w:rsidRPr="0095728F" w:rsidRDefault="00EF03FC" w:rsidP="00256C30">
            <w:pPr>
              <w:shd w:val="solid" w:color="FFFFFF" w:fill="FFFFFF"/>
              <w:spacing w:after="48" w:line="240" w:lineRule="atLeast"/>
              <w:rPr>
                <w:rFonts w:ascii="Times New Roman" w:hAnsi="Times New Roman" w:cs="Times New Roman"/>
              </w:rPr>
            </w:pPr>
          </w:p>
        </w:tc>
      </w:tr>
      <w:tr w:rsidR="00EF03FC" w:rsidRPr="0095728F" w14:paraId="62A88F2D" w14:textId="77777777" w:rsidTr="00256C30">
        <w:trPr>
          <w:gridAfter w:val="1"/>
          <w:wAfter w:w="803" w:type="dxa"/>
          <w:cantSplit/>
          <w:trHeight w:val="560"/>
        </w:trPr>
        <w:tc>
          <w:tcPr>
            <w:tcW w:w="6487" w:type="dxa"/>
            <w:tcBorders>
              <w:top w:val="single" w:sz="12" w:space="0" w:color="auto"/>
            </w:tcBorders>
          </w:tcPr>
          <w:p w14:paraId="7A4FD7A2" w14:textId="77777777" w:rsidR="00EF03FC" w:rsidRPr="0095728F" w:rsidRDefault="00EF03FC" w:rsidP="00256C30">
            <w:pPr>
              <w:shd w:val="solid" w:color="FFFFFF" w:fill="FFFFFF"/>
              <w:spacing w:after="4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auto"/>
            </w:tcBorders>
          </w:tcPr>
          <w:p w14:paraId="64105C0F" w14:textId="77777777" w:rsidR="00EF03FC" w:rsidRPr="0095728F" w:rsidRDefault="00EF03FC" w:rsidP="00256C30">
            <w:pPr>
              <w:shd w:val="solid" w:color="FFFFFF" w:fill="FFFFFF"/>
              <w:spacing w:after="48" w:line="240" w:lineRule="atLeast"/>
              <w:rPr>
                <w:rFonts w:ascii="Times New Roman" w:hAnsi="Times New Roman" w:cs="Times New Roman"/>
              </w:rPr>
            </w:pPr>
          </w:p>
        </w:tc>
      </w:tr>
      <w:tr w:rsidR="00EF03FC" w:rsidRPr="0095728F" w14:paraId="22BBD2C4" w14:textId="77777777" w:rsidTr="00256C30">
        <w:trPr>
          <w:cantSplit/>
        </w:trPr>
        <w:tc>
          <w:tcPr>
            <w:tcW w:w="7290" w:type="dxa"/>
            <w:gridSpan w:val="2"/>
            <w:vMerge w:val="restart"/>
          </w:tcPr>
          <w:p w14:paraId="7789A87B" w14:textId="4DEFE9DA" w:rsidR="00EF03FC" w:rsidRPr="00D8500A" w:rsidRDefault="006B476A" w:rsidP="00256C30">
            <w:pPr>
              <w:shd w:val="solid" w:color="FFFFFF" w:fill="FFFFFF"/>
              <w:spacing w:after="240"/>
              <w:ind w:left="1134" w:hanging="1134"/>
              <w:jc w:val="left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Received: </w:t>
            </w:r>
            <w:r w:rsidR="003C7490">
              <w:rPr>
                <w:rFonts w:ascii="Times New Roman" w:eastAsiaTheme="minorEastAsia" w:hAnsi="Times New Roman" w:cs="Times New Roman"/>
                <w:sz w:val="24"/>
                <w:szCs w:val="28"/>
              </w:rPr>
              <w:t>XX November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 2020</w:t>
            </w:r>
            <w:r w:rsidR="00EF03FC" w:rsidRPr="00D8500A">
              <w:rPr>
                <w:rFonts w:ascii="Times New Roman" w:eastAsiaTheme="minorEastAsia" w:hAnsi="Times New Roman" w:cs="Times New Roman"/>
                <w:sz w:val="24"/>
                <w:szCs w:val="28"/>
              </w:rPr>
              <w:tab/>
            </w:r>
          </w:p>
          <w:p w14:paraId="77116F8A" w14:textId="1D8F1D72" w:rsidR="00EF03FC" w:rsidRPr="00D8500A" w:rsidRDefault="00EF03FC" w:rsidP="00256C30">
            <w:pPr>
              <w:shd w:val="solid" w:color="FFFFFF" w:fill="FFFFFF"/>
              <w:spacing w:after="240"/>
              <w:ind w:left="1134" w:hanging="1134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D8500A">
              <w:rPr>
                <w:rFonts w:ascii="Times New Roman" w:eastAsiaTheme="minorEastAsia" w:hAnsi="Times New Roman" w:cs="Times New Roman"/>
                <w:sz w:val="24"/>
                <w:szCs w:val="28"/>
              </w:rPr>
              <w:t>Subject</w:t>
            </w:r>
            <w:r w:rsidR="002678B4" w:rsidRPr="00D8500A"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: </w:t>
            </w:r>
            <w:r w:rsidRPr="00D8500A">
              <w:rPr>
                <w:rFonts w:ascii="Times New Roman" w:eastAsiaTheme="minorEastAsia" w:hAnsi="Times New Roman" w:cs="Times New Roman"/>
                <w:sz w:val="24"/>
                <w:szCs w:val="28"/>
              </w:rPr>
              <w:t>WRC-23 agenda item 1.1</w:t>
            </w:r>
            <w:r w:rsidR="007D719F" w:rsidRPr="00D8500A">
              <w:rPr>
                <w:rFonts w:ascii="Times New Roman" w:eastAsiaTheme="minorEastAsia" w:hAnsi="Times New Roman" w:cs="Times New Roman"/>
                <w:sz w:val="24"/>
                <w:szCs w:val="28"/>
                <w:lang w:eastAsia="zh-CN"/>
              </w:rPr>
              <w:t>0</w:t>
            </w:r>
            <w:r w:rsidRPr="00D8500A">
              <w:rPr>
                <w:rFonts w:ascii="Times New Roman" w:eastAsiaTheme="minorEastAsia" w:hAnsi="Times New Roman" w:cs="Times New Roman"/>
                <w:sz w:val="24"/>
                <w:szCs w:val="28"/>
                <w:lang w:eastAsia="zh-CN"/>
              </w:rPr>
              <w:t xml:space="preserve"> work</w:t>
            </w:r>
            <w:r w:rsidR="00DF4123" w:rsidRPr="00D8500A">
              <w:rPr>
                <w:rFonts w:ascii="Times New Roman" w:eastAsiaTheme="minorEastAsia" w:hAnsi="Times New Roman" w:cs="Times New Roman"/>
                <w:sz w:val="24"/>
                <w:szCs w:val="28"/>
                <w:lang w:eastAsia="zh-CN"/>
              </w:rPr>
              <w:t xml:space="preserve"> </w:t>
            </w:r>
            <w:r w:rsidRPr="00D8500A">
              <w:rPr>
                <w:rFonts w:ascii="Times New Roman" w:eastAsiaTheme="minorEastAsia" w:hAnsi="Times New Roman" w:cs="Times New Roman"/>
                <w:sz w:val="24"/>
                <w:szCs w:val="28"/>
                <w:lang w:eastAsia="zh-CN"/>
              </w:rPr>
              <w:t>plan</w:t>
            </w:r>
          </w:p>
        </w:tc>
        <w:tc>
          <w:tcPr>
            <w:tcW w:w="3402" w:type="dxa"/>
            <w:gridSpan w:val="2"/>
          </w:tcPr>
          <w:p w14:paraId="72F100E2" w14:textId="5934268B" w:rsidR="00EF03FC" w:rsidRPr="00D8500A" w:rsidRDefault="00EF03FC" w:rsidP="00256C30">
            <w:pPr>
              <w:shd w:val="solid" w:color="FFFFFF" w:fill="FFFFFF"/>
              <w:spacing w:line="240" w:lineRule="atLeast"/>
              <w:jc w:val="left"/>
              <w:rPr>
                <w:rFonts w:ascii="Times New Roman" w:hAnsi="Times New Roman" w:cs="Times New Roman"/>
                <w:sz w:val="24"/>
                <w:szCs w:val="28"/>
                <w:lang w:eastAsia="zh-CN"/>
              </w:rPr>
            </w:pPr>
            <w:r w:rsidRPr="00D8500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>US</w:t>
            </w:r>
            <w:r w:rsidR="0003298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>WP</w:t>
            </w:r>
            <w:r w:rsidRPr="00D8500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 xml:space="preserve"> </w:t>
            </w:r>
            <w:r w:rsidR="007D719F" w:rsidRPr="00D8500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>5</w:t>
            </w:r>
            <w:r w:rsidRPr="00D8500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>B/</w:t>
            </w:r>
            <w:r w:rsidR="007D719F" w:rsidRPr="00D8500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>XX</w:t>
            </w:r>
          </w:p>
        </w:tc>
      </w:tr>
      <w:tr w:rsidR="00EF03FC" w:rsidRPr="0095728F" w14:paraId="1E2DADCA" w14:textId="77777777" w:rsidTr="00256C30">
        <w:trPr>
          <w:cantSplit/>
        </w:trPr>
        <w:tc>
          <w:tcPr>
            <w:tcW w:w="7290" w:type="dxa"/>
            <w:gridSpan w:val="2"/>
            <w:vMerge/>
          </w:tcPr>
          <w:p w14:paraId="1A917C00" w14:textId="77777777" w:rsidR="00EF03FC" w:rsidRPr="00D8500A" w:rsidRDefault="00EF03FC" w:rsidP="00256C30">
            <w:pPr>
              <w:spacing w:before="60"/>
              <w:rPr>
                <w:rFonts w:ascii="Times New Roman" w:hAnsi="Times New Roman" w:cs="Times New Roman"/>
                <w:b/>
                <w:smallCaps/>
                <w:sz w:val="24"/>
                <w:szCs w:val="28"/>
                <w:lang w:eastAsia="zh-CN"/>
              </w:rPr>
            </w:pPr>
          </w:p>
        </w:tc>
        <w:tc>
          <w:tcPr>
            <w:tcW w:w="3402" w:type="dxa"/>
            <w:gridSpan w:val="2"/>
          </w:tcPr>
          <w:p w14:paraId="5A4EDAD3" w14:textId="71BA5930" w:rsidR="00EF03FC" w:rsidRPr="00D8500A" w:rsidRDefault="003C7490" w:rsidP="00256C30">
            <w:pPr>
              <w:shd w:val="solid" w:color="FFFFFF" w:fill="FFFFFF"/>
              <w:spacing w:line="240" w:lineRule="atLeast"/>
              <w:jc w:val="left"/>
              <w:rPr>
                <w:rFonts w:ascii="Times New Roman" w:hAnsi="Times New Roman" w:cs="Times New Roman"/>
                <w:sz w:val="24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>XX November</w:t>
            </w:r>
            <w:r w:rsidR="00EF03FC" w:rsidRPr="00D8500A">
              <w:rPr>
                <w:rFonts w:ascii="Times New Roman" w:hAnsi="Times New Roman" w:cs="Times New Roman"/>
                <w:b/>
                <w:sz w:val="24"/>
                <w:szCs w:val="28"/>
                <w:lang w:eastAsia="zh-CN"/>
              </w:rPr>
              <w:t xml:space="preserve"> 2020</w:t>
            </w:r>
          </w:p>
        </w:tc>
      </w:tr>
      <w:tr w:rsidR="00EF03FC" w:rsidRPr="0095728F" w14:paraId="193BC8FC" w14:textId="77777777" w:rsidTr="00256C30">
        <w:trPr>
          <w:cantSplit/>
        </w:trPr>
        <w:tc>
          <w:tcPr>
            <w:tcW w:w="7290" w:type="dxa"/>
            <w:gridSpan w:val="2"/>
            <w:vMerge/>
          </w:tcPr>
          <w:p w14:paraId="5970EFC1" w14:textId="77777777" w:rsidR="00EF03FC" w:rsidRPr="00D8500A" w:rsidRDefault="00EF03FC" w:rsidP="00256C30">
            <w:pPr>
              <w:spacing w:before="60"/>
              <w:rPr>
                <w:rFonts w:ascii="Times New Roman" w:hAnsi="Times New Roman" w:cs="Times New Roman"/>
                <w:b/>
                <w:smallCaps/>
                <w:sz w:val="24"/>
                <w:szCs w:val="28"/>
                <w:lang w:eastAsia="zh-CN"/>
              </w:rPr>
            </w:pPr>
          </w:p>
        </w:tc>
        <w:tc>
          <w:tcPr>
            <w:tcW w:w="3402" w:type="dxa"/>
            <w:gridSpan w:val="2"/>
          </w:tcPr>
          <w:p w14:paraId="5CAAA2FE" w14:textId="77777777" w:rsidR="00EF03FC" w:rsidRPr="00D8500A" w:rsidRDefault="00EF03FC" w:rsidP="00256C30">
            <w:pPr>
              <w:shd w:val="solid" w:color="FFFFFF" w:fill="FFFFFF"/>
              <w:spacing w:line="240" w:lineRule="atLeast"/>
              <w:jc w:val="left"/>
              <w:rPr>
                <w:rFonts w:ascii="Times New Roman" w:eastAsia="SimSun" w:hAnsi="Times New Roman" w:cs="Times New Roman"/>
                <w:sz w:val="24"/>
                <w:szCs w:val="28"/>
                <w:lang w:eastAsia="zh-CN"/>
              </w:rPr>
            </w:pPr>
            <w:r w:rsidRPr="00D8500A">
              <w:rPr>
                <w:rFonts w:ascii="Times New Roman" w:eastAsia="SimSun" w:hAnsi="Times New Roman" w:cs="Times New Roman"/>
                <w:b/>
                <w:sz w:val="24"/>
                <w:szCs w:val="28"/>
                <w:lang w:eastAsia="zh-CN"/>
              </w:rPr>
              <w:t>English only</w:t>
            </w:r>
          </w:p>
        </w:tc>
      </w:tr>
      <w:tr w:rsidR="00EF03FC" w:rsidRPr="0095728F" w14:paraId="280ED38A" w14:textId="77777777" w:rsidTr="00256C30">
        <w:trPr>
          <w:gridAfter w:val="1"/>
          <w:wAfter w:w="803" w:type="dxa"/>
          <w:cantSplit/>
        </w:trPr>
        <w:tc>
          <w:tcPr>
            <w:tcW w:w="9889" w:type="dxa"/>
            <w:gridSpan w:val="3"/>
          </w:tcPr>
          <w:p w14:paraId="259A35CE" w14:textId="77777777" w:rsidR="00EF03FC" w:rsidRPr="0095728F" w:rsidRDefault="00EF03FC" w:rsidP="00256C30">
            <w:pPr>
              <w:pStyle w:val="Source"/>
              <w:rPr>
                <w:lang w:eastAsia="zh-CN"/>
              </w:rPr>
            </w:pPr>
            <w:r w:rsidRPr="0095728F">
              <w:rPr>
                <w:lang w:eastAsia="zh-CN"/>
              </w:rPr>
              <w:t>United States of America</w:t>
            </w:r>
          </w:p>
        </w:tc>
      </w:tr>
      <w:tr w:rsidR="00EF03FC" w:rsidRPr="0095728F" w14:paraId="7156891D" w14:textId="77777777" w:rsidTr="00256C30">
        <w:trPr>
          <w:gridAfter w:val="1"/>
          <w:wAfter w:w="803" w:type="dxa"/>
          <w:cantSplit/>
        </w:trPr>
        <w:tc>
          <w:tcPr>
            <w:tcW w:w="9889" w:type="dxa"/>
            <w:gridSpan w:val="3"/>
          </w:tcPr>
          <w:p w14:paraId="5BD61558" w14:textId="7169074C" w:rsidR="00EF03FC" w:rsidRPr="0095728F" w:rsidRDefault="00F67FC6" w:rsidP="00256C30">
            <w:pPr>
              <w:pStyle w:val="Title1"/>
              <w:rPr>
                <w:lang w:val="en-US" w:eastAsia="zh-CN"/>
              </w:rPr>
            </w:pPr>
            <w:r w:rsidRPr="0095728F">
              <w:rPr>
                <w:lang w:val="en-US"/>
              </w:rPr>
              <w:t>working Party</w:t>
            </w:r>
            <w:r w:rsidRPr="0095728F">
              <w:rPr>
                <w:lang w:val="en-US" w:eastAsia="zh-CN"/>
              </w:rPr>
              <w:t xml:space="preserve"> 5B</w:t>
            </w:r>
            <w:r w:rsidRPr="0095728F">
              <w:rPr>
                <w:lang w:val="en-US"/>
              </w:rPr>
              <w:t xml:space="preserve"> </w:t>
            </w:r>
            <w:r w:rsidR="00EF03FC" w:rsidRPr="0095728F">
              <w:rPr>
                <w:lang w:val="en-US"/>
              </w:rPr>
              <w:t>proposed WORK Plan</w:t>
            </w:r>
            <w:r w:rsidR="00EF03FC" w:rsidRPr="0095728F">
              <w:rPr>
                <w:lang w:val="en-US"/>
              </w:rPr>
              <w:br/>
              <w:t>for wrc-23 agenda item 1.1</w:t>
            </w:r>
            <w:r w:rsidR="007D719F" w:rsidRPr="0095728F">
              <w:rPr>
                <w:lang w:val="en-US" w:eastAsia="zh-CN"/>
              </w:rPr>
              <w:t>0</w:t>
            </w:r>
          </w:p>
          <w:p w14:paraId="3EFDC45C" w14:textId="77777777" w:rsidR="00EF03FC" w:rsidRPr="0095728F" w:rsidRDefault="00EF03FC" w:rsidP="00256C30">
            <w:pPr>
              <w:rPr>
                <w:rFonts w:ascii="Times New Roman" w:hAnsi="Times New Roman" w:cs="Times New Roman"/>
                <w:lang w:eastAsia="zh-CN"/>
              </w:rPr>
            </w:pPr>
          </w:p>
          <w:p w14:paraId="2862CCC6" w14:textId="613407FC" w:rsidR="00EF03FC" w:rsidRPr="0095728F" w:rsidRDefault="00EF03FC" w:rsidP="00256C3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Possible </w:t>
            </w:r>
            <w:r w:rsidR="00813DE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N</w:t>
            </w:r>
            <w:r w:rsidR="008320C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on-</w:t>
            </w:r>
            <w:r w:rsidR="00813DE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S</w:t>
            </w:r>
            <w:r w:rsidR="008320C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afety </w:t>
            </w:r>
            <w:r w:rsidR="007D719F"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AM</w:t>
            </w:r>
            <w:r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S </w:t>
            </w:r>
            <w:r w:rsidR="00813DE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A</w:t>
            </w:r>
            <w:r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llocation in the 1</w:t>
            </w:r>
            <w:r w:rsidR="007D719F"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5.4 - </w:t>
            </w:r>
            <w:r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15.</w:t>
            </w:r>
            <w:r w:rsidR="007D719F"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7</w:t>
            </w:r>
            <w:r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GHz </w:t>
            </w:r>
            <w:r w:rsidR="00813DE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B</w:t>
            </w:r>
            <w:r w:rsidRPr="0095728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and</w:t>
            </w:r>
          </w:p>
        </w:tc>
      </w:tr>
      <w:tr w:rsidR="00EF03FC" w:rsidRPr="0095728F" w14:paraId="1AC4EB99" w14:textId="77777777" w:rsidTr="00256C30">
        <w:trPr>
          <w:gridAfter w:val="1"/>
          <w:wAfter w:w="803" w:type="dxa"/>
          <w:cantSplit/>
        </w:trPr>
        <w:tc>
          <w:tcPr>
            <w:tcW w:w="9889" w:type="dxa"/>
            <w:gridSpan w:val="3"/>
          </w:tcPr>
          <w:p w14:paraId="1FD71ECA" w14:textId="77777777" w:rsidR="00EF03FC" w:rsidRPr="0095728F" w:rsidRDefault="00EF03FC" w:rsidP="00256C30">
            <w:pPr>
              <w:pStyle w:val="Title1"/>
              <w:rPr>
                <w:lang w:eastAsia="zh-CN"/>
              </w:rPr>
            </w:pPr>
          </w:p>
        </w:tc>
      </w:tr>
    </w:tbl>
    <w:p w14:paraId="3D356E7F" w14:textId="1C3FEB4B" w:rsidR="00EF03FC" w:rsidRPr="008320C3" w:rsidRDefault="00EF03FC" w:rsidP="00A26DE9">
      <w:pPr>
        <w:spacing w:before="120" w:line="240" w:lineRule="auto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95728F">
        <w:rPr>
          <w:rFonts w:ascii="Times New Roman" w:hAnsi="Times New Roman" w:cs="Times New Roman"/>
          <w:sz w:val="24"/>
          <w:szCs w:val="24"/>
        </w:rPr>
        <w:t>Under WRC-23 agenda item 1.1</w:t>
      </w:r>
      <w:r w:rsidR="007D719F" w:rsidRPr="0095728F">
        <w:rPr>
          <w:rFonts w:ascii="Times New Roman" w:hAnsi="Times New Roman" w:cs="Times New Roman"/>
          <w:sz w:val="24"/>
          <w:szCs w:val="24"/>
        </w:rPr>
        <w:t>0</w:t>
      </w:r>
      <w:r w:rsidRPr="0095728F">
        <w:rPr>
          <w:rFonts w:ascii="Times New Roman" w:hAnsi="Times New Roman" w:cs="Times New Roman"/>
          <w:sz w:val="24"/>
          <w:szCs w:val="24"/>
        </w:rPr>
        <w:t xml:space="preserve">, the ITU-R will consider </w:t>
      </w:r>
      <w:r w:rsidRPr="0095728F">
        <w:rPr>
          <w:rFonts w:ascii="Times New Roman" w:eastAsiaTheme="minorEastAsia" w:hAnsi="Times New Roman" w:cs="Times New Roman"/>
          <w:sz w:val="24"/>
          <w:szCs w:val="24"/>
        </w:rPr>
        <w:t>a possible allocation of the frequency band 1</w:t>
      </w:r>
      <w:r w:rsidR="007D719F" w:rsidRPr="0095728F">
        <w:rPr>
          <w:rFonts w:ascii="Times New Roman" w:eastAsiaTheme="minorEastAsia" w:hAnsi="Times New Roman" w:cs="Times New Roman"/>
          <w:sz w:val="24"/>
          <w:szCs w:val="24"/>
        </w:rPr>
        <w:t>5.4</w:t>
      </w:r>
      <w:r w:rsidRPr="0095728F">
        <w:rPr>
          <w:rFonts w:ascii="Times New Roman" w:eastAsiaTheme="minorEastAsia" w:hAnsi="Times New Roman" w:cs="Times New Roman"/>
          <w:sz w:val="24"/>
          <w:szCs w:val="24"/>
        </w:rPr>
        <w:t>-15.</w:t>
      </w:r>
      <w:r w:rsidR="007D719F" w:rsidRPr="0095728F">
        <w:rPr>
          <w:rFonts w:ascii="Times New Roman" w:eastAsiaTheme="minorEastAsia" w:hAnsi="Times New Roman" w:cs="Times New Roman"/>
          <w:sz w:val="24"/>
          <w:szCs w:val="24"/>
        </w:rPr>
        <w:t>7</w:t>
      </w:r>
      <w:r w:rsidRPr="0095728F">
        <w:rPr>
          <w:rFonts w:ascii="Times New Roman" w:eastAsiaTheme="minorEastAsia" w:hAnsi="Times New Roman" w:cs="Times New Roman"/>
          <w:sz w:val="24"/>
          <w:szCs w:val="24"/>
        </w:rPr>
        <w:t xml:space="preserve"> GHz to the </w:t>
      </w:r>
      <w:r w:rsidR="007D719F" w:rsidRPr="0095728F">
        <w:rPr>
          <w:rFonts w:ascii="Times New Roman" w:eastAsiaTheme="minorEastAsia" w:hAnsi="Times New Roman" w:cs="Times New Roman"/>
          <w:sz w:val="24"/>
          <w:szCs w:val="24"/>
        </w:rPr>
        <w:t>Aeronautical Mobile service</w:t>
      </w:r>
      <w:r w:rsidRPr="0095728F">
        <w:rPr>
          <w:rFonts w:ascii="Times New Roman" w:eastAsiaTheme="minorEastAsia" w:hAnsi="Times New Roman" w:cs="Times New Roman"/>
          <w:sz w:val="24"/>
          <w:szCs w:val="24"/>
        </w:rPr>
        <w:t>, in accordance with</w:t>
      </w:r>
      <w:r w:rsidR="00A26DE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5728F">
        <w:rPr>
          <w:rFonts w:ascii="Times New Roman" w:eastAsiaTheme="minorEastAsia" w:hAnsi="Times New Roman" w:cs="Times New Roman"/>
          <w:sz w:val="24"/>
          <w:szCs w:val="24"/>
        </w:rPr>
        <w:t xml:space="preserve">Resolution </w:t>
      </w:r>
      <w:r w:rsidR="007D719F" w:rsidRPr="0095728F">
        <w:rPr>
          <w:rFonts w:ascii="Times New Roman" w:eastAsiaTheme="minorEastAsia" w:hAnsi="Times New Roman" w:cs="Times New Roman"/>
          <w:b/>
          <w:sz w:val="24"/>
          <w:szCs w:val="24"/>
        </w:rPr>
        <w:t>430</w:t>
      </w:r>
      <w:r w:rsidRPr="0095728F">
        <w:rPr>
          <w:rFonts w:ascii="Times New Roman" w:eastAsiaTheme="minorEastAsia" w:hAnsi="Times New Roman" w:cs="Times New Roman"/>
          <w:b/>
          <w:sz w:val="24"/>
          <w:szCs w:val="24"/>
        </w:rPr>
        <w:t xml:space="preserve"> (WRC-19).</w:t>
      </w:r>
      <w:r w:rsidRPr="0095728F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Administrative Circular </w:t>
      </w:r>
      <w:hyperlink r:id="rId16" w:history="1">
        <w:r w:rsidRPr="008320C3">
          <w:rPr>
            <w:rStyle w:val="Hyperlink"/>
            <w:rFonts w:ascii="Times New Roman" w:eastAsiaTheme="minorEastAsia" w:hAnsi="Times New Roman" w:cs="Times New Roman"/>
            <w:sz w:val="24"/>
            <w:szCs w:val="24"/>
          </w:rPr>
          <w:t>СА/251</w:t>
        </w:r>
      </w:hyperlink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 of 19 </w:t>
      </w:r>
      <w:r w:rsidRP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>December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 2019 identified Working Party </w:t>
      </w:r>
      <w:r w:rsid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>5</w:t>
      </w:r>
      <w:r w:rsidRP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>B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 (WP </w:t>
      </w:r>
      <w:r w:rsid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>5</w:t>
      </w:r>
      <w:r w:rsidRP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>B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>) as the responsible group for studies related to this agenda item and also identified WP </w:t>
      </w:r>
      <w:r w:rsidR="008320C3">
        <w:rPr>
          <w:rFonts w:ascii="Times New Roman" w:eastAsiaTheme="minorEastAsia" w:hAnsi="Times New Roman" w:cs="Times New Roman"/>
          <w:sz w:val="24"/>
          <w:szCs w:val="24"/>
        </w:rPr>
        <w:t xml:space="preserve">3K, WP 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3M, WP </w:t>
      </w:r>
      <w:r w:rsidR="008320C3">
        <w:rPr>
          <w:rFonts w:ascii="Times New Roman" w:eastAsiaTheme="minorEastAsia" w:hAnsi="Times New Roman" w:cs="Times New Roman"/>
          <w:sz w:val="24"/>
          <w:szCs w:val="24"/>
        </w:rPr>
        <w:t xml:space="preserve">4A, WP 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>5A,</w:t>
      </w:r>
      <w:r w:rsidRP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 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WP 5С, WP 7C </w:t>
      </w:r>
      <w:r w:rsidRPr="008320C3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and WP 7D 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>as con</w:t>
      </w:r>
      <w:r w:rsidR="00415520">
        <w:rPr>
          <w:rFonts w:ascii="Times New Roman" w:eastAsiaTheme="minorEastAsia" w:hAnsi="Times New Roman" w:cs="Times New Roman"/>
          <w:sz w:val="24"/>
          <w:szCs w:val="24"/>
        </w:rPr>
        <w:t>tributing</w:t>
      </w:r>
      <w:r w:rsidRPr="008320C3">
        <w:rPr>
          <w:rFonts w:ascii="Times New Roman" w:eastAsiaTheme="minorEastAsia" w:hAnsi="Times New Roman" w:cs="Times New Roman"/>
          <w:sz w:val="24"/>
          <w:szCs w:val="24"/>
        </w:rPr>
        <w:t xml:space="preserve"> groups.</w:t>
      </w:r>
    </w:p>
    <w:p w14:paraId="4111E920" w14:textId="1AA321B7" w:rsidR="00EF03FC" w:rsidRPr="0095728F" w:rsidRDefault="00EF03FC" w:rsidP="00A26DE9">
      <w:pPr>
        <w:spacing w:before="12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5728F">
        <w:rPr>
          <w:rFonts w:ascii="Times New Roman" w:hAnsi="Times New Roman" w:cs="Times New Roman"/>
          <w:sz w:val="24"/>
          <w:szCs w:val="24"/>
        </w:rPr>
        <w:t>Attachment 1 to this contribution proposes a workplan for the activities associated with this agenda item which is based on</w:t>
      </w:r>
      <w:r w:rsidR="00283E49">
        <w:rPr>
          <w:rFonts w:ascii="Times New Roman" w:hAnsi="Times New Roman" w:cs="Times New Roman"/>
          <w:sz w:val="24"/>
          <w:szCs w:val="24"/>
        </w:rPr>
        <w:t xml:space="preserve"> Annex 2 of</w:t>
      </w:r>
      <w:r w:rsidRPr="0095728F">
        <w:rPr>
          <w:rFonts w:ascii="Times New Roman" w:hAnsi="Times New Roman" w:cs="Times New Roman"/>
          <w:sz w:val="24"/>
          <w:szCs w:val="24"/>
        </w:rPr>
        <w:t xml:space="preserve"> </w:t>
      </w:r>
      <w:r w:rsidR="00000130">
        <w:rPr>
          <w:rFonts w:ascii="Times New Roman" w:hAnsi="Times New Roman" w:cs="Times New Roman"/>
          <w:sz w:val="24"/>
          <w:szCs w:val="24"/>
        </w:rPr>
        <w:t>the existing workplan document (5B/84) from the July 2020 meeting.</w:t>
      </w:r>
    </w:p>
    <w:p w14:paraId="672953FA" w14:textId="77777777" w:rsidR="00EF03FC" w:rsidRPr="0095728F" w:rsidRDefault="00EF03FC" w:rsidP="00EF03FC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7987B" w14:textId="59D664DE" w:rsidR="00341A71" w:rsidRDefault="00EF03FC" w:rsidP="00EF03FC">
      <w:pPr>
        <w:jc w:val="left"/>
        <w:rPr>
          <w:rFonts w:ascii="Times New Roman" w:hAnsi="Times New Roman" w:cs="Times New Roman"/>
          <w:sz w:val="24"/>
          <w:szCs w:val="24"/>
          <w:lang w:eastAsia="zh-CN"/>
        </w:rPr>
      </w:pPr>
      <w:r w:rsidRPr="0095728F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Attachment:</w:t>
      </w:r>
      <w:r w:rsidRPr="0095728F">
        <w:rPr>
          <w:rFonts w:ascii="Times New Roman" w:hAnsi="Times New Roman" w:cs="Times New Roman"/>
          <w:sz w:val="24"/>
          <w:szCs w:val="24"/>
          <w:lang w:eastAsia="zh-CN"/>
        </w:rPr>
        <w:tab/>
        <w:t>1</w:t>
      </w:r>
    </w:p>
    <w:p w14:paraId="10E89076" w14:textId="77777777" w:rsidR="00341A71" w:rsidRDefault="00341A71">
      <w:pPr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br w:type="page"/>
      </w:r>
    </w:p>
    <w:p w14:paraId="747223DA" w14:textId="77777777" w:rsidR="00EF03FC" w:rsidRPr="0095728F" w:rsidRDefault="00EF03FC" w:rsidP="00EF03FC">
      <w:pPr>
        <w:jc w:val="left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61EE43E" w14:textId="63252E48" w:rsidR="00EF03FC" w:rsidRPr="00341A71" w:rsidRDefault="00341A71">
      <w:pPr>
        <w:rPr>
          <w:rFonts w:ascii="Times New Roman" w:hAnsi="Times New Roman" w:cs="Times New Roman"/>
          <w:b/>
          <w:bCs/>
          <w:sz w:val="40"/>
          <w:szCs w:val="40"/>
          <w:lang w:eastAsia="zh-CN"/>
        </w:rPr>
      </w:pPr>
      <w:r w:rsidRPr="0043704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Attachment</w:t>
      </w:r>
      <w:r w:rsidRPr="00341A71">
        <w:rPr>
          <w:rFonts w:ascii="Times New Roman" w:hAnsi="Times New Roman" w:cs="Times New Roman"/>
          <w:b/>
          <w:bCs/>
          <w:sz w:val="40"/>
          <w:szCs w:val="40"/>
          <w:lang w:eastAsia="zh-CN"/>
        </w:rPr>
        <w:t xml:space="preserve"> </w:t>
      </w:r>
    </w:p>
    <w:p w14:paraId="0EE9CC19" w14:textId="77777777" w:rsidR="00283E49" w:rsidRDefault="00283E49" w:rsidP="00283E49">
      <w:pPr>
        <w:pStyle w:val="Annextitle"/>
        <w:rPr>
          <w:rFonts w:eastAsia="SimSun"/>
          <w:lang w:val="en-US" w:eastAsia="zh-CN"/>
        </w:rPr>
      </w:pPr>
      <w:r>
        <w:t>Draft Work Plan for WRC-23</w:t>
      </w:r>
      <w:r>
        <w:rPr>
          <w:rFonts w:eastAsia="SimSun" w:hint="eastAsia"/>
          <w:lang w:val="en-US" w:eastAsia="zh-CN"/>
        </w:rPr>
        <w:t xml:space="preserve"> a</w:t>
      </w:r>
      <w:r>
        <w:t>genda item 1.</w:t>
      </w:r>
      <w:r>
        <w:rPr>
          <w:rFonts w:eastAsia="SimSun" w:hint="eastAsia"/>
          <w:lang w:val="en-US" w:eastAsia="zh-CN"/>
        </w:rPr>
        <w:t>10</w:t>
      </w:r>
    </w:p>
    <w:tbl>
      <w:tblPr>
        <w:tblW w:w="50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25"/>
        <w:gridCol w:w="6977"/>
      </w:tblGrid>
      <w:tr w:rsidR="00283E49" w14:paraId="7654AB3A" w14:textId="77777777" w:rsidTr="00283E49">
        <w:trPr>
          <w:cantSplit/>
          <w:trHeight w:val="386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791EE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Title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62FCD" w14:textId="77777777" w:rsidR="00283E49" w:rsidRPr="00D54828" w:rsidRDefault="00283E49" w:rsidP="00283E49">
            <w:pPr>
              <w:pStyle w:val="Tabletext"/>
              <w:jc w:val="left"/>
              <w:rPr>
                <w:iCs/>
                <w:szCs w:val="22"/>
                <w:lang w:val="en-US"/>
              </w:rPr>
            </w:pPr>
            <w:r w:rsidRPr="00D54828">
              <w:rPr>
                <w:szCs w:val="22"/>
                <w:lang w:eastAsia="zh-CN"/>
              </w:rPr>
              <w:t>WRC-23 agenda item 1.</w:t>
            </w:r>
            <w:r w:rsidRPr="00D54828">
              <w:rPr>
                <w:szCs w:val="22"/>
                <w:lang w:val="en-US" w:eastAsia="zh-CN"/>
              </w:rPr>
              <w:t>10</w:t>
            </w:r>
          </w:p>
        </w:tc>
      </w:tr>
      <w:tr w:rsidR="00283E49" w14:paraId="15DB550E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9D585" w14:textId="2AEFD79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Output Document type(s)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1620" w14:textId="77777777" w:rsidR="00283E49" w:rsidRPr="00D54828" w:rsidRDefault="00283E49" w:rsidP="00283E49">
            <w:pPr>
              <w:pStyle w:val="Tabletext"/>
              <w:jc w:val="left"/>
              <w:rPr>
                <w:szCs w:val="22"/>
                <w:lang w:val="en-US"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Development of Draft CPM Text for WRC-23 agenda item 1.</w:t>
            </w:r>
            <w:r w:rsidRPr="00D54828">
              <w:rPr>
                <w:szCs w:val="22"/>
                <w:lang w:val="en-US" w:eastAsia="zh-CN"/>
              </w:rPr>
              <w:t>10</w:t>
            </w:r>
          </w:p>
          <w:p w14:paraId="4C7A960D" w14:textId="68AA536E" w:rsidR="00283E49" w:rsidRPr="00D54828" w:rsidRDefault="00283E49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Draft new Reports and/or Recommendations</w:t>
            </w:r>
            <w:ins w:id="6" w:author="USA" w:date="2020-09-14T13:35:00Z">
              <w:r w:rsidRPr="00D54828">
                <w:rPr>
                  <w:szCs w:val="22"/>
                  <w:lang w:eastAsia="zh-CN"/>
                </w:rPr>
                <w:t>, if neccesary</w:t>
              </w:r>
            </w:ins>
            <w:del w:id="7" w:author="USA" w:date="2020-09-14T13:35:00Z">
              <w:r w:rsidRPr="00D54828" w:rsidDel="00283E49">
                <w:rPr>
                  <w:szCs w:val="22"/>
                  <w:lang w:eastAsia="zh-CN"/>
                </w:rPr>
                <w:delText xml:space="preserve"> </w:delText>
              </w:r>
            </w:del>
          </w:p>
        </w:tc>
      </w:tr>
      <w:tr w:rsidR="00283E49" w14:paraId="3A1DF25B" w14:textId="77777777" w:rsidTr="00283E49">
        <w:trPr>
          <w:cantSplit/>
          <w:trHeight w:val="57"/>
          <w:jc w:val="center"/>
          <w:ins w:id="8" w:author="USA" w:date="2020-09-14T13:35:00Z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4A2D2" w14:textId="05F9D974" w:rsidR="00283E49" w:rsidRPr="00D54828" w:rsidRDefault="00283E49" w:rsidP="00283E49">
            <w:pPr>
              <w:pStyle w:val="Tabletext"/>
              <w:jc w:val="left"/>
              <w:rPr>
                <w:ins w:id="9" w:author="USA" w:date="2020-09-14T13:35:00Z"/>
                <w:b/>
                <w:bCs/>
                <w:szCs w:val="22"/>
                <w:lang w:eastAsia="zh-CN"/>
              </w:rPr>
            </w:pPr>
            <w:ins w:id="10" w:author="USA" w:date="2020-09-14T13:35:00Z">
              <w:r w:rsidRPr="00D54828">
                <w:rPr>
                  <w:b/>
                  <w:bCs/>
                  <w:szCs w:val="22"/>
                  <w:lang w:eastAsia="zh-CN"/>
                </w:rPr>
                <w:t>WP 5B Lead Group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0EC2" w14:textId="47A37374" w:rsidR="00283E49" w:rsidRPr="00D54828" w:rsidRDefault="00283E49" w:rsidP="00283E49">
            <w:pPr>
              <w:pStyle w:val="Tabletext"/>
              <w:jc w:val="left"/>
              <w:rPr>
                <w:ins w:id="11" w:author="USA" w:date="2020-09-14T13:35:00Z"/>
                <w:szCs w:val="22"/>
                <w:lang w:eastAsia="zh-CN"/>
              </w:rPr>
            </w:pPr>
            <w:ins w:id="12" w:author="USA" w:date="2020-09-14T13:35:00Z">
              <w:r w:rsidRPr="00D54828">
                <w:rPr>
                  <w:szCs w:val="22"/>
                  <w:lang w:eastAsia="zh-CN"/>
                </w:rPr>
                <w:t>[TBD]</w:t>
              </w:r>
            </w:ins>
          </w:p>
        </w:tc>
      </w:tr>
      <w:tr w:rsidR="00283E49" w14:paraId="6D56B1A6" w14:textId="77777777" w:rsidTr="00283E49">
        <w:trPr>
          <w:cantSplit/>
          <w:trHeight w:val="57"/>
          <w:jc w:val="center"/>
          <w:ins w:id="13" w:author="USA" w:date="2020-09-14T13:35:00Z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AE59" w14:textId="3C11F4AF" w:rsidR="00283E49" w:rsidRPr="00D54828" w:rsidRDefault="00283E49" w:rsidP="00283E49">
            <w:pPr>
              <w:pStyle w:val="Tabletext"/>
              <w:jc w:val="left"/>
              <w:rPr>
                <w:ins w:id="14" w:author="USA" w:date="2020-09-14T13:35:00Z"/>
                <w:b/>
                <w:bCs/>
                <w:szCs w:val="22"/>
                <w:lang w:eastAsia="zh-CN"/>
              </w:rPr>
            </w:pPr>
            <w:ins w:id="15" w:author="USA" w:date="2020-09-14T13:35:00Z">
              <w:r w:rsidRPr="00D54828">
                <w:rPr>
                  <w:b/>
                  <w:bCs/>
                  <w:szCs w:val="22"/>
                  <w:lang w:eastAsia="zh-CN"/>
                </w:rPr>
                <w:t>SWG Chair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C571D" w14:textId="4F2AA588" w:rsidR="00283E49" w:rsidRPr="00D54828" w:rsidRDefault="00283E49" w:rsidP="00283E49">
            <w:pPr>
              <w:pStyle w:val="Tabletext"/>
              <w:jc w:val="left"/>
              <w:rPr>
                <w:ins w:id="16" w:author="USA" w:date="2020-09-14T13:35:00Z"/>
                <w:szCs w:val="22"/>
                <w:lang w:eastAsia="zh-CN"/>
              </w:rPr>
            </w:pPr>
            <w:ins w:id="17" w:author="USA" w:date="2020-09-14T13:35:00Z">
              <w:r w:rsidRPr="00D54828">
                <w:rPr>
                  <w:szCs w:val="22"/>
                  <w:lang w:eastAsia="zh-CN"/>
                </w:rPr>
                <w:t>[TBD]</w:t>
              </w:r>
            </w:ins>
          </w:p>
        </w:tc>
      </w:tr>
      <w:tr w:rsidR="00283E49" w14:paraId="18220CCD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AB5E2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DG Chair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050A2" w14:textId="77777777" w:rsidR="00283E49" w:rsidRPr="00D54828" w:rsidRDefault="00283E49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[TBD]</w:t>
            </w:r>
          </w:p>
        </w:tc>
      </w:tr>
      <w:tr w:rsidR="00283E49" w14:paraId="36CDCAE0" w14:textId="77777777" w:rsidTr="00283E49">
        <w:trPr>
          <w:cantSplit/>
          <w:trHeight w:val="57"/>
          <w:jc w:val="center"/>
          <w:ins w:id="18" w:author="USA" w:date="2020-09-14T13:35:00Z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9E24E" w14:textId="325AD341" w:rsidR="00283E49" w:rsidRPr="00D54828" w:rsidRDefault="00283E49" w:rsidP="00283E49">
            <w:pPr>
              <w:pStyle w:val="Tabletext"/>
              <w:jc w:val="left"/>
              <w:rPr>
                <w:ins w:id="19" w:author="USA" w:date="2020-09-14T13:35:00Z"/>
                <w:b/>
                <w:bCs/>
                <w:szCs w:val="22"/>
                <w:lang w:eastAsia="zh-CN"/>
              </w:rPr>
            </w:pPr>
            <w:ins w:id="20" w:author="USA" w:date="2020-09-14T13:36:00Z">
              <w:r w:rsidRPr="00D54828">
                <w:rPr>
                  <w:b/>
                  <w:szCs w:val="22"/>
                </w:rPr>
                <w:t>Focus for scope and work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72B92" w14:textId="77777777" w:rsidR="00283E49" w:rsidRPr="00D54828" w:rsidRDefault="00283E49" w:rsidP="00283E49">
            <w:pPr>
              <w:pStyle w:val="Tabletext"/>
              <w:numPr>
                <w:ilvl w:val="0"/>
                <w:numId w:val="14"/>
              </w:numPr>
              <w:ind w:left="288" w:hanging="288"/>
              <w:jc w:val="left"/>
              <w:rPr>
                <w:ins w:id="21" w:author="USA" w:date="2020-09-14T13:36:00Z"/>
                <w:rFonts w:eastAsiaTheme="minorEastAsia"/>
                <w:szCs w:val="22"/>
                <w:lang w:val="en-US" w:eastAsia="zh-CN"/>
              </w:rPr>
            </w:pPr>
            <w:ins w:id="22" w:author="USA" w:date="2020-09-14T13:36:00Z">
              <w:r w:rsidRPr="00D54828">
                <w:rPr>
                  <w:rFonts w:eastAsiaTheme="minorEastAsia"/>
                  <w:szCs w:val="22"/>
                  <w:lang w:val="en-US" w:eastAsia="zh-CN"/>
                </w:rPr>
                <w:t>To develop the draft CPM text for WRC-23 agenda item 1.10, as well as associated studies, in accordance with Resolution 430 (WRC-19).</w:t>
              </w:r>
            </w:ins>
          </w:p>
          <w:p w14:paraId="78CBA033" w14:textId="2B7B0E88" w:rsidR="00283E49" w:rsidRPr="00D54828" w:rsidRDefault="00283E49" w:rsidP="003C7490">
            <w:pPr>
              <w:pStyle w:val="Tabletext"/>
              <w:numPr>
                <w:ilvl w:val="0"/>
                <w:numId w:val="14"/>
              </w:numPr>
              <w:jc w:val="left"/>
              <w:rPr>
                <w:ins w:id="23" w:author="USA" w:date="2020-09-14T13:35:00Z"/>
                <w:szCs w:val="22"/>
                <w:lang w:eastAsia="zh-CN"/>
              </w:rPr>
            </w:pPr>
            <w:ins w:id="24" w:author="USA" w:date="2020-09-14T13:36:00Z">
              <w:r w:rsidRPr="00D54828">
                <w:rPr>
                  <w:rFonts w:eastAsiaTheme="minorEastAsia"/>
                  <w:szCs w:val="22"/>
                  <w:lang w:val="en-US" w:eastAsia="zh-CN"/>
                </w:rPr>
                <w:t>To develop draft new ITU-R Recommendation(s)/Report(s), or any</w:t>
              </w:r>
            </w:ins>
            <w:r w:rsidR="003C7490" w:rsidRPr="00D54828">
              <w:rPr>
                <w:rFonts w:eastAsiaTheme="minorEastAsia"/>
                <w:szCs w:val="22"/>
                <w:lang w:val="en-US" w:eastAsia="zh-CN"/>
              </w:rPr>
              <w:t xml:space="preserve"> </w:t>
            </w:r>
            <w:ins w:id="25" w:author="USA" w:date="2020-09-14T13:36:00Z">
              <w:r w:rsidRPr="00D54828">
                <w:rPr>
                  <w:rFonts w:eastAsiaTheme="minorEastAsia"/>
                  <w:szCs w:val="22"/>
                  <w:lang w:val="en-US" w:eastAsia="zh-CN"/>
                </w:rPr>
                <w:t>other supporting documents, if necessary.</w:t>
              </w:r>
            </w:ins>
          </w:p>
        </w:tc>
      </w:tr>
      <w:tr w:rsidR="00283E49" w14:paraId="0A63E077" w14:textId="77777777" w:rsidTr="00283E49">
        <w:trPr>
          <w:cantSplit/>
          <w:trHeight w:val="57"/>
          <w:jc w:val="center"/>
          <w:ins w:id="26" w:author="USA" w:date="2020-09-14T13:36:00Z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48A83" w14:textId="583BFD81" w:rsidR="00283E49" w:rsidRPr="00D54828" w:rsidRDefault="00283E49" w:rsidP="00283E49">
            <w:pPr>
              <w:pStyle w:val="Tabletext"/>
              <w:jc w:val="left"/>
              <w:rPr>
                <w:ins w:id="27" w:author="USA" w:date="2020-09-14T13:36:00Z"/>
                <w:b/>
                <w:bCs/>
                <w:szCs w:val="22"/>
                <w:lang w:eastAsia="zh-CN"/>
              </w:rPr>
            </w:pPr>
            <w:ins w:id="28" w:author="USA" w:date="2020-09-14T13:36:00Z">
              <w:r w:rsidRPr="00D54828">
                <w:rPr>
                  <w:b/>
                  <w:szCs w:val="22"/>
                </w:rPr>
                <w:t>Related documents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20C6" w14:textId="77777777" w:rsidR="00283E49" w:rsidRPr="00D54828" w:rsidRDefault="00283E49" w:rsidP="00283E49">
            <w:pPr>
              <w:pStyle w:val="ListParagraph"/>
              <w:numPr>
                <w:ilvl w:val="0"/>
                <w:numId w:val="12"/>
              </w:num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left"/>
              <w:rPr>
                <w:ins w:id="29" w:author="USA" w:date="2020-09-14T13:36:00Z"/>
                <w:rFonts w:ascii="Times New Roman" w:hAnsi="Times New Roman" w:cs="Times New Roman"/>
                <w:b/>
                <w:lang w:eastAsia="ja-JP"/>
              </w:rPr>
            </w:pPr>
            <w:ins w:id="30" w:author="USA" w:date="2020-09-14T13:36:00Z">
              <w:r w:rsidRPr="00D54828">
                <w:rPr>
                  <w:rFonts w:ascii="Times New Roman" w:hAnsi="Times New Roman" w:cs="Times New Roman"/>
                  <w:lang w:eastAsia="ja-JP"/>
                </w:rPr>
                <w:t>Resolution 430</w:t>
              </w:r>
              <w:r w:rsidRPr="00D54828">
                <w:rPr>
                  <w:rFonts w:ascii="Times New Roman" w:hAnsi="Times New Roman" w:cs="Times New Roman"/>
                  <w:b/>
                  <w:lang w:eastAsia="ja-JP"/>
                </w:rPr>
                <w:t xml:space="preserve"> (WRC-19)</w:t>
              </w:r>
            </w:ins>
          </w:p>
          <w:p w14:paraId="3D6297BC" w14:textId="0CAE34C4" w:rsidR="00283E49" w:rsidRPr="00D54828" w:rsidRDefault="00283E49" w:rsidP="003C7490">
            <w:pPr>
              <w:pStyle w:val="Tabletext"/>
              <w:numPr>
                <w:ilvl w:val="0"/>
                <w:numId w:val="12"/>
              </w:numPr>
              <w:jc w:val="left"/>
              <w:rPr>
                <w:ins w:id="31" w:author="USA" w:date="2020-09-14T13:36:00Z"/>
                <w:szCs w:val="22"/>
                <w:lang w:eastAsia="zh-CN"/>
              </w:rPr>
            </w:pPr>
            <w:ins w:id="32" w:author="USA" w:date="2020-09-14T13:36:00Z">
              <w:r w:rsidRPr="00D54828">
                <w:rPr>
                  <w:bCs/>
                  <w:szCs w:val="22"/>
                  <w:lang w:eastAsia="ja-JP"/>
                </w:rPr>
                <w:t>Other documents if necessary and timely available.</w:t>
              </w:r>
            </w:ins>
          </w:p>
        </w:tc>
      </w:tr>
      <w:tr w:rsidR="00283E49" w14:paraId="52C51FC3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E5EB" w14:textId="1FB49985" w:rsidR="00283E49" w:rsidRPr="00D54828" w:rsidRDefault="00283E49" w:rsidP="00283E49">
            <w:pPr>
              <w:pStyle w:val="Tabletext"/>
              <w:jc w:val="left"/>
              <w:rPr>
                <w:ins w:id="33" w:author="USA" w:date="2020-09-14T13:37:00Z"/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1st meeting</w:t>
            </w:r>
          </w:p>
          <w:p w14:paraId="6E724999" w14:textId="3B1F2860" w:rsidR="0016460A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34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>(July 2020)</w:t>
              </w:r>
            </w:ins>
          </w:p>
          <w:p w14:paraId="79EE5337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6615" w14:textId="1E3FE060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del w:id="35" w:author="USA" w:date="2020-09-14T13:43:00Z">
              <w:r w:rsidRPr="00D54828" w:rsidDel="00F5048F">
                <w:rPr>
                  <w:szCs w:val="22"/>
                  <w:lang w:eastAsia="zh-CN"/>
                </w:rPr>
                <w:delText>•</w:delText>
              </w:r>
              <w:r w:rsidRPr="00D54828" w:rsidDel="00F5048F">
                <w:rPr>
                  <w:szCs w:val="22"/>
                  <w:lang w:eastAsia="zh-CN"/>
                </w:rPr>
                <w:tab/>
              </w:r>
            </w:del>
            <w:del w:id="36" w:author="USA" w:date="2020-09-14T13:36:00Z">
              <w:r w:rsidRPr="00D54828" w:rsidDel="00283E49">
                <w:rPr>
                  <w:szCs w:val="22"/>
                  <w:lang w:eastAsia="zh-CN"/>
                </w:rPr>
                <w:delText xml:space="preserve">Establish SWG on </w:delText>
              </w:r>
              <w:r w:rsidRPr="00D54828" w:rsidDel="00283E49">
                <w:rPr>
                  <w:szCs w:val="22"/>
                </w:rPr>
                <w:delText>non-safety aeronautical mobile</w:delText>
              </w:r>
              <w:r w:rsidRPr="00D54828" w:rsidDel="00283E49">
                <w:rPr>
                  <w:szCs w:val="22"/>
                  <w:lang w:eastAsia="zh-CN"/>
                </w:rPr>
                <w:delText xml:space="preserve"> systems</w:delText>
              </w:r>
            </w:del>
          </w:p>
          <w:p w14:paraId="35880C45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 xml:space="preserve">Develop </w:t>
            </w:r>
            <w:r w:rsidRPr="00D54828">
              <w:rPr>
                <w:szCs w:val="22"/>
                <w:lang w:val="en-US" w:eastAsia="zh-CN"/>
              </w:rPr>
              <w:t xml:space="preserve">and </w:t>
            </w:r>
            <w:r w:rsidRPr="00D54828">
              <w:rPr>
                <w:szCs w:val="22"/>
                <w:lang w:eastAsia="ja-JP"/>
              </w:rPr>
              <w:t>adopt</w:t>
            </w:r>
            <w:r w:rsidRPr="00D54828">
              <w:rPr>
                <w:rFonts w:eastAsia="SimSun"/>
                <w:szCs w:val="22"/>
                <w:lang w:val="en-US" w:eastAsia="zh-CN"/>
              </w:rPr>
              <w:t xml:space="preserve"> a </w:t>
            </w:r>
            <w:r w:rsidRPr="00D54828">
              <w:rPr>
                <w:szCs w:val="22"/>
                <w:lang w:eastAsia="zh-CN"/>
              </w:rPr>
              <w:t>work plan for agenda item 1.</w:t>
            </w:r>
            <w:r w:rsidRPr="00D54828">
              <w:rPr>
                <w:szCs w:val="22"/>
                <w:lang w:val="en-US" w:eastAsia="zh-CN"/>
              </w:rPr>
              <w:t>10</w:t>
            </w:r>
            <w:r w:rsidRPr="00D54828">
              <w:rPr>
                <w:szCs w:val="22"/>
                <w:lang w:eastAsia="zh-CN"/>
              </w:rPr>
              <w:t xml:space="preserve"> </w:t>
            </w:r>
          </w:p>
          <w:p w14:paraId="3F4B8856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 xml:space="preserve">Initiate study on spectrum requirement of </w:t>
            </w:r>
            <w:r w:rsidRPr="00D54828">
              <w:rPr>
                <w:szCs w:val="22"/>
              </w:rPr>
              <w:t>non-safety</w:t>
            </w:r>
            <w:r w:rsidRPr="00D54828">
              <w:rPr>
                <w:rFonts w:eastAsia="SimSun"/>
                <w:szCs w:val="22"/>
                <w:lang w:val="en-US" w:eastAsia="zh-CN"/>
              </w:rPr>
              <w:t xml:space="preserve"> AMS</w:t>
            </w:r>
            <w:r w:rsidRPr="00D54828">
              <w:rPr>
                <w:szCs w:val="22"/>
                <w:lang w:eastAsia="zh-CN"/>
              </w:rPr>
              <w:t>, and draft outline for an ITU-R Report</w:t>
            </w:r>
          </w:p>
          <w:p w14:paraId="4FBA19D7" w14:textId="0681D568" w:rsidR="00283E49" w:rsidRPr="00D54828" w:rsidRDefault="00283E49" w:rsidP="00283E49">
            <w:pPr>
              <w:pStyle w:val="Tabletext"/>
              <w:jc w:val="left"/>
              <w:rPr>
                <w:szCs w:val="22"/>
                <w:lang w:val="en-US" w:eastAsia="zh-CN"/>
              </w:rPr>
            </w:pPr>
            <w:del w:id="37" w:author="USA" w:date="2020-09-14T13:43:00Z">
              <w:r w:rsidRPr="00D54828" w:rsidDel="00F5048F">
                <w:rPr>
                  <w:szCs w:val="22"/>
                  <w:lang w:eastAsia="zh-CN"/>
                </w:rPr>
                <w:delText>•</w:delText>
              </w:r>
              <w:r w:rsidRPr="00D54828" w:rsidDel="00F5048F">
                <w:rPr>
                  <w:szCs w:val="22"/>
                  <w:lang w:eastAsia="zh-CN"/>
                </w:rPr>
                <w:tab/>
              </w:r>
            </w:del>
            <w:del w:id="38" w:author="USA" w:date="2020-09-14T13:36:00Z">
              <w:r w:rsidRPr="00D54828" w:rsidDel="00283E49">
                <w:rPr>
                  <w:szCs w:val="22"/>
                  <w:lang w:eastAsia="zh-CN"/>
                </w:rPr>
                <w:delText>Develop the outline of draft CPM text on A.I.1.</w:delText>
              </w:r>
              <w:r w:rsidRPr="00D54828" w:rsidDel="00283E49">
                <w:rPr>
                  <w:szCs w:val="22"/>
                  <w:lang w:val="en-US" w:eastAsia="zh-CN"/>
                </w:rPr>
                <w:delText>10</w:delText>
              </w:r>
            </w:del>
          </w:p>
          <w:p w14:paraId="317E3BB3" w14:textId="1CEBCE2E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</w:r>
            <w:ins w:id="39" w:author="USA" w:date="2020-09-18T16:45:00Z">
              <w:r w:rsidR="006861D4">
                <w:rPr>
                  <w:szCs w:val="22"/>
                  <w:lang w:eastAsia="ja-JP"/>
                </w:rPr>
                <w:t>L</w:t>
              </w:r>
            </w:ins>
            <w:del w:id="40" w:author="USA" w:date="2020-09-18T16:45:00Z">
              <w:r w:rsidRPr="00D54828" w:rsidDel="006861D4">
                <w:rPr>
                  <w:szCs w:val="22"/>
                  <w:lang w:eastAsia="ja-JP"/>
                </w:rPr>
                <w:delText>l</w:delText>
              </w:r>
            </w:del>
            <w:r w:rsidRPr="00D54828">
              <w:rPr>
                <w:szCs w:val="22"/>
                <w:lang w:eastAsia="ja-JP"/>
              </w:rPr>
              <w:t>iaise as needed with concerned Groups requesting further information</w:t>
            </w:r>
          </w:p>
        </w:tc>
      </w:tr>
      <w:tr w:rsidR="00283E49" w14:paraId="6BAD08F3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5E98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2nd meeting</w:t>
            </w:r>
          </w:p>
          <w:p w14:paraId="5F19D67E" w14:textId="1E82ED84" w:rsidR="00283E49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41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>(Nov 2020)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818D" w14:textId="77777777" w:rsidR="00283E49" w:rsidRPr="00D54828" w:rsidRDefault="00283E49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Continue</w:t>
            </w:r>
            <w:r w:rsidRPr="00D54828">
              <w:rPr>
                <w:szCs w:val="22"/>
                <w:lang w:val="en-US" w:eastAsia="zh-CN"/>
              </w:rPr>
              <w:t xml:space="preserve"> the </w:t>
            </w:r>
            <w:r w:rsidRPr="00D54828">
              <w:rPr>
                <w:szCs w:val="22"/>
                <w:lang w:eastAsia="zh-CN"/>
              </w:rPr>
              <w:t xml:space="preserve">study on spectrum requirement of </w:t>
            </w:r>
            <w:r w:rsidRPr="00D54828">
              <w:rPr>
                <w:szCs w:val="22"/>
              </w:rPr>
              <w:t>non-safety</w:t>
            </w:r>
            <w:r w:rsidRPr="00D54828">
              <w:rPr>
                <w:rFonts w:eastAsia="SimSun"/>
                <w:szCs w:val="22"/>
                <w:lang w:val="en-US" w:eastAsia="zh-CN"/>
              </w:rPr>
              <w:t xml:space="preserve"> AMS</w:t>
            </w:r>
          </w:p>
          <w:p w14:paraId="14E50000" w14:textId="595D66AF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ins w:id="42" w:author="USA" w:date="2020-09-14T13:41:00Z"/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 xml:space="preserve">Initiate study on technical and operational characteristics and implementation of </w:t>
            </w:r>
            <w:r w:rsidRPr="00D54828">
              <w:rPr>
                <w:szCs w:val="22"/>
              </w:rPr>
              <w:t>non-safety</w:t>
            </w:r>
            <w:r w:rsidRPr="00D54828">
              <w:rPr>
                <w:rFonts w:eastAsia="SimSun"/>
                <w:szCs w:val="22"/>
                <w:lang w:val="en-US" w:eastAsia="zh-CN"/>
              </w:rPr>
              <w:t xml:space="preserve"> AMS</w:t>
            </w:r>
            <w:r w:rsidRPr="00D54828">
              <w:rPr>
                <w:szCs w:val="22"/>
                <w:lang w:eastAsia="zh-CN"/>
              </w:rPr>
              <w:t xml:space="preserve">, and draft outline for an ITU-R </w:t>
            </w:r>
            <w:ins w:id="43" w:author="USA" w:date="2020-09-22T16:32:00Z">
              <w:r w:rsidR="00D857FE">
                <w:rPr>
                  <w:szCs w:val="22"/>
                  <w:lang w:eastAsia="zh-CN"/>
                </w:rPr>
                <w:t>Recommendation/</w:t>
              </w:r>
            </w:ins>
            <w:r w:rsidRPr="00D54828">
              <w:rPr>
                <w:szCs w:val="22"/>
                <w:lang w:eastAsia="zh-CN"/>
              </w:rPr>
              <w:t>Report</w:t>
            </w:r>
          </w:p>
          <w:p w14:paraId="0AAB0D04" w14:textId="32EF36F7" w:rsidR="00F5048F" w:rsidRPr="00D54828" w:rsidRDefault="00F5048F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ins w:id="44" w:author="USA" w:date="2020-09-14T13:41:00Z">
              <w:r w:rsidRPr="00D54828">
                <w:rPr>
                  <w:szCs w:val="22"/>
                  <w:lang w:eastAsia="zh-CN"/>
                </w:rPr>
                <w:t>•</w:t>
              </w:r>
            </w:ins>
            <w:ins w:id="45" w:author="USA" w:date="2020-09-14T13:42:00Z">
              <w:r w:rsidRPr="00D54828">
                <w:rPr>
                  <w:szCs w:val="22"/>
                  <w:lang w:eastAsia="zh-CN"/>
                </w:rPr>
                <w:t xml:space="preserve">    Based on the reply LSs from concerned WPs, begin assessment and compilation of technical and operational characteristics for incumbent services</w:t>
              </w:r>
            </w:ins>
          </w:p>
          <w:p w14:paraId="303DCA8E" w14:textId="77777777" w:rsidR="00283E49" w:rsidRPr="00D54828" w:rsidRDefault="00283E49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 xml:space="preserve">Develop liaison statement(s) to </w:t>
            </w:r>
            <w:r w:rsidRPr="00D54828">
              <w:rPr>
                <w:szCs w:val="22"/>
                <w:lang w:eastAsia="ja-JP"/>
              </w:rPr>
              <w:t>concerned</w:t>
            </w:r>
            <w:r w:rsidRPr="00D54828">
              <w:rPr>
                <w:szCs w:val="22"/>
                <w:lang w:eastAsia="zh-CN"/>
              </w:rPr>
              <w:t xml:space="preserve"> groups</w:t>
            </w:r>
          </w:p>
          <w:p w14:paraId="4D907929" w14:textId="4D0C405C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del w:id="46" w:author="USA" w:date="2020-09-14T13:43:00Z">
              <w:r w:rsidRPr="00D54828" w:rsidDel="00F5048F">
                <w:rPr>
                  <w:szCs w:val="22"/>
                  <w:lang w:eastAsia="zh-CN"/>
                </w:rPr>
                <w:delText>•</w:delText>
              </w:r>
              <w:r w:rsidRPr="00D54828" w:rsidDel="00F5048F">
                <w:rPr>
                  <w:szCs w:val="22"/>
                  <w:lang w:eastAsia="zh-CN"/>
                </w:rPr>
                <w:tab/>
              </w:r>
            </w:del>
            <w:del w:id="47" w:author="USA" w:date="2020-09-14T13:40:00Z">
              <w:r w:rsidRPr="00D54828" w:rsidDel="004373D4">
                <w:rPr>
                  <w:szCs w:val="22"/>
                </w:rPr>
                <w:delText>Develop preliminary draft new Report(s) for sharing</w:delText>
              </w:r>
              <w:r w:rsidRPr="00D54828" w:rsidDel="004373D4">
                <w:rPr>
                  <w:szCs w:val="22"/>
                  <w:lang w:eastAsia="zh-CN"/>
                </w:rPr>
                <w:delText xml:space="preserve"> and compatibility studies, as appropriate.</w:delText>
              </w:r>
            </w:del>
          </w:p>
          <w:p w14:paraId="3A84EFFD" w14:textId="32B768CC" w:rsidR="00283E49" w:rsidRPr="00D54828" w:rsidRDefault="00283E49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del w:id="48" w:author="USA" w:date="2020-09-14T13:43:00Z">
              <w:r w:rsidRPr="00D54828" w:rsidDel="00F5048F">
                <w:rPr>
                  <w:szCs w:val="22"/>
                  <w:lang w:eastAsia="zh-CN"/>
                </w:rPr>
                <w:delText>•</w:delText>
              </w:r>
              <w:r w:rsidRPr="00D54828" w:rsidDel="00F5048F">
                <w:rPr>
                  <w:szCs w:val="22"/>
                  <w:lang w:eastAsia="ja-JP"/>
                </w:rPr>
                <w:tab/>
              </w:r>
            </w:del>
            <w:del w:id="49" w:author="USA" w:date="2020-09-14T13:40:00Z">
              <w:r w:rsidRPr="00D54828" w:rsidDel="004373D4">
                <w:rPr>
                  <w:szCs w:val="22"/>
                  <w:lang w:eastAsia="zh-CN"/>
                </w:rPr>
                <w:delText xml:space="preserve">Improve the </w:delText>
              </w:r>
              <w:bookmarkStart w:id="50" w:name="OLE_LINK1"/>
              <w:r w:rsidRPr="00D54828" w:rsidDel="004373D4">
                <w:rPr>
                  <w:szCs w:val="22"/>
                  <w:lang w:eastAsia="zh-CN"/>
                </w:rPr>
                <w:delText>draft CPM text</w:delText>
              </w:r>
              <w:bookmarkEnd w:id="50"/>
              <w:r w:rsidRPr="00D54828" w:rsidDel="004373D4">
                <w:rPr>
                  <w:szCs w:val="22"/>
                  <w:lang w:eastAsia="zh-CN"/>
                </w:rPr>
                <w:delText xml:space="preserve"> on A.I.1.1</w:delText>
              </w:r>
              <w:r w:rsidRPr="00D54828" w:rsidDel="004373D4">
                <w:rPr>
                  <w:szCs w:val="22"/>
                  <w:lang w:val="en-US" w:eastAsia="zh-CN"/>
                </w:rPr>
                <w:delText>0</w:delText>
              </w:r>
            </w:del>
          </w:p>
          <w:p w14:paraId="18F78B70" w14:textId="413C20D8" w:rsidR="00283E49" w:rsidRPr="00D54828" w:rsidRDefault="00283E49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ja-JP"/>
              </w:rPr>
              <w:tab/>
            </w:r>
            <w:ins w:id="51" w:author="USA" w:date="2020-09-14T13:41:00Z">
              <w:r w:rsidR="004373D4" w:rsidRPr="00D54828">
                <w:rPr>
                  <w:szCs w:val="22"/>
                  <w:lang w:eastAsia="ja-JP"/>
                </w:rPr>
                <w:t>U</w:t>
              </w:r>
            </w:ins>
            <w:del w:id="52" w:author="USA" w:date="2020-09-14T13:41:00Z">
              <w:r w:rsidRPr="00D54828" w:rsidDel="004373D4">
                <w:rPr>
                  <w:szCs w:val="22"/>
                  <w:lang w:eastAsia="ja-JP"/>
                </w:rPr>
                <w:delText>u</w:delText>
              </w:r>
            </w:del>
            <w:r w:rsidRPr="00D54828">
              <w:rPr>
                <w:szCs w:val="22"/>
                <w:lang w:eastAsia="ja-JP"/>
              </w:rPr>
              <w:t>pdate work plan as needed</w:t>
            </w:r>
            <w:del w:id="53" w:author="USA" w:date="2020-09-14T13:42:00Z">
              <w:r w:rsidRPr="00D54828" w:rsidDel="00F5048F">
                <w:rPr>
                  <w:szCs w:val="22"/>
                </w:rPr>
                <w:delText>.</w:delText>
              </w:r>
            </w:del>
          </w:p>
        </w:tc>
      </w:tr>
      <w:tr w:rsidR="00283E49" w14:paraId="7D952526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3422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3rd meeting</w:t>
            </w:r>
          </w:p>
          <w:p w14:paraId="0F05DEE3" w14:textId="2E5BF9C4" w:rsidR="00283E49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54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>([May 2021])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5878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val="en-US"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</w:r>
            <w:r w:rsidRPr="00D54828">
              <w:rPr>
                <w:szCs w:val="22"/>
                <w:lang w:val="en-US" w:eastAsia="zh-CN"/>
              </w:rPr>
              <w:t xml:space="preserve">Complete the </w:t>
            </w:r>
            <w:r w:rsidRPr="00D54828">
              <w:rPr>
                <w:szCs w:val="22"/>
                <w:lang w:eastAsia="zh-CN"/>
              </w:rPr>
              <w:t xml:space="preserve">study on spectrum requirement of </w:t>
            </w:r>
            <w:r w:rsidRPr="00D54828">
              <w:rPr>
                <w:szCs w:val="22"/>
              </w:rPr>
              <w:t>non-safety</w:t>
            </w:r>
            <w:r w:rsidRPr="00D54828">
              <w:rPr>
                <w:rFonts w:eastAsia="SimSun"/>
                <w:szCs w:val="22"/>
                <w:lang w:val="en-US" w:eastAsia="zh-CN"/>
              </w:rPr>
              <w:t xml:space="preserve"> AMS</w:t>
            </w:r>
          </w:p>
          <w:p w14:paraId="2C02E1AA" w14:textId="38F69F99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Continue development of an of ITU-R Re</w:t>
            </w:r>
            <w:ins w:id="55" w:author="USA" w:date="2020-09-18T16:47:00Z">
              <w:r w:rsidR="006861D4">
                <w:rPr>
                  <w:szCs w:val="22"/>
                  <w:lang w:eastAsia="zh-CN"/>
                </w:rPr>
                <w:t>commendatio</w:t>
              </w:r>
            </w:ins>
            <w:ins w:id="56" w:author="USA" w:date="2020-09-22T16:30:00Z">
              <w:r w:rsidR="00D857FE">
                <w:rPr>
                  <w:szCs w:val="22"/>
                  <w:lang w:eastAsia="zh-CN"/>
                </w:rPr>
                <w:t>n/Re</w:t>
              </w:r>
            </w:ins>
            <w:r w:rsidRPr="00D54828">
              <w:rPr>
                <w:szCs w:val="22"/>
                <w:lang w:eastAsia="zh-CN"/>
              </w:rPr>
              <w:t xml:space="preserve">port </w:t>
            </w:r>
            <w:r w:rsidRPr="00D54828">
              <w:rPr>
                <w:szCs w:val="22"/>
                <w:lang w:val="en-US" w:eastAsia="zh-CN"/>
              </w:rPr>
              <w:t xml:space="preserve">for </w:t>
            </w:r>
            <w:r w:rsidRPr="00D54828">
              <w:rPr>
                <w:szCs w:val="22"/>
                <w:lang w:eastAsia="zh-CN"/>
              </w:rPr>
              <w:t>technical and operational characteristics</w:t>
            </w:r>
            <w:ins w:id="57" w:author="USA" w:date="2020-09-18T16:47:00Z">
              <w:r w:rsidR="006861D4">
                <w:rPr>
                  <w:szCs w:val="22"/>
                  <w:lang w:eastAsia="zh-CN"/>
                </w:rPr>
                <w:t xml:space="preserve"> of non-safety AMS</w:t>
              </w:r>
            </w:ins>
          </w:p>
          <w:p w14:paraId="05980A28" w14:textId="753129CB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</w:r>
            <w:ins w:id="58" w:author="USA" w:date="2020-09-18T16:46:00Z">
              <w:r w:rsidR="006861D4">
                <w:rPr>
                  <w:szCs w:val="22"/>
                  <w:lang w:eastAsia="zh-CN"/>
                </w:rPr>
                <w:t>Initiate</w:t>
              </w:r>
            </w:ins>
            <w:del w:id="59" w:author="USA" w:date="2020-09-18T16:46:00Z">
              <w:r w:rsidRPr="00D54828" w:rsidDel="006861D4">
                <w:rPr>
                  <w:szCs w:val="22"/>
                  <w:lang w:eastAsia="zh-CN"/>
                </w:rPr>
                <w:delText>Continue</w:delText>
              </w:r>
            </w:del>
            <w:del w:id="60" w:author="USA" w:date="2020-09-18T16:48:00Z">
              <w:r w:rsidRPr="00D54828" w:rsidDel="006861D4">
                <w:rPr>
                  <w:szCs w:val="22"/>
                  <w:lang w:eastAsia="zh-CN"/>
                </w:rPr>
                <w:delText xml:space="preserve"> development of ITU-R Report for</w:delText>
              </w:r>
            </w:del>
            <w:r w:rsidRPr="00D54828">
              <w:rPr>
                <w:szCs w:val="22"/>
                <w:lang w:eastAsia="zh-CN"/>
              </w:rPr>
              <w:t xml:space="preserve"> sharing and compatibility studies</w:t>
            </w:r>
            <w:ins w:id="61" w:author="USA" w:date="2020-09-18T16:48:00Z">
              <w:r w:rsidR="006861D4">
                <w:rPr>
                  <w:szCs w:val="22"/>
                  <w:lang w:eastAsia="zh-CN"/>
                </w:rPr>
                <w:t xml:space="preserve"> between non-safety AMS and the incumbent servi</w:t>
              </w:r>
            </w:ins>
            <w:ins w:id="62" w:author="USA" w:date="2020-09-18T16:51:00Z">
              <w:r w:rsidR="006861D4">
                <w:rPr>
                  <w:szCs w:val="22"/>
                  <w:lang w:eastAsia="zh-CN"/>
                </w:rPr>
                <w:t>c</w:t>
              </w:r>
            </w:ins>
            <w:ins w:id="63" w:author="USA" w:date="2020-09-18T16:48:00Z">
              <w:r w:rsidR="006861D4">
                <w:rPr>
                  <w:szCs w:val="22"/>
                  <w:lang w:eastAsia="zh-CN"/>
                </w:rPr>
                <w:t>es</w:t>
              </w:r>
            </w:ins>
          </w:p>
          <w:p w14:paraId="34CA5A60" w14:textId="73A7DED1" w:rsidR="00283E49" w:rsidRPr="00D54828" w:rsidRDefault="00283E49" w:rsidP="00283E49">
            <w:pPr>
              <w:pStyle w:val="Tabletext"/>
              <w:jc w:val="left"/>
              <w:rPr>
                <w:ins w:id="64" w:author="USA" w:date="2020-09-14T13:44:00Z"/>
                <w:szCs w:val="22"/>
                <w:lang w:val="en-US" w:eastAsia="zh-CN"/>
              </w:rPr>
            </w:pPr>
            <w:del w:id="65" w:author="USA" w:date="2020-09-14T13:43:00Z">
              <w:r w:rsidRPr="00D54828" w:rsidDel="00F5048F">
                <w:rPr>
                  <w:szCs w:val="22"/>
                  <w:lang w:eastAsia="zh-CN"/>
                </w:rPr>
                <w:delText>•</w:delText>
              </w:r>
              <w:r w:rsidRPr="00D54828" w:rsidDel="00F5048F">
                <w:rPr>
                  <w:szCs w:val="22"/>
                  <w:lang w:eastAsia="ja-JP"/>
                </w:rPr>
                <w:tab/>
              </w:r>
              <w:r w:rsidRPr="00D54828" w:rsidDel="00F5048F">
                <w:rPr>
                  <w:szCs w:val="22"/>
                  <w:lang w:eastAsia="zh-CN"/>
                </w:rPr>
                <w:delText>Improve the draft CPM text on A.I.1.1</w:delText>
              </w:r>
              <w:r w:rsidRPr="00D54828" w:rsidDel="00F5048F">
                <w:rPr>
                  <w:szCs w:val="22"/>
                  <w:lang w:val="en-US" w:eastAsia="zh-CN"/>
                </w:rPr>
                <w:delText>0</w:delText>
              </w:r>
            </w:del>
          </w:p>
          <w:p w14:paraId="0A1C0000" w14:textId="6CCB03B9" w:rsidR="00F5048F" w:rsidRPr="00D54828" w:rsidDel="00F5048F" w:rsidRDefault="00F5048F" w:rsidP="00F5048F">
            <w:pPr>
              <w:pStyle w:val="Tabletext"/>
              <w:ind w:left="284" w:hanging="284"/>
              <w:jc w:val="left"/>
              <w:rPr>
                <w:del w:id="66" w:author="USA" w:date="2020-09-14T13:44:00Z"/>
                <w:szCs w:val="22"/>
                <w:lang w:eastAsia="zh-CN"/>
              </w:rPr>
            </w:pPr>
            <w:ins w:id="67" w:author="USA" w:date="2020-09-14T13:44:00Z">
              <w:r w:rsidRPr="00D54828">
                <w:rPr>
                  <w:szCs w:val="22"/>
                  <w:lang w:eastAsia="zh-CN"/>
                </w:rPr>
                <w:t>•    A</w:t>
              </w:r>
              <w:r w:rsidRPr="00D54828">
                <w:rPr>
                  <w:rFonts w:eastAsiaTheme="minorEastAsia"/>
                  <w:szCs w:val="22"/>
                </w:rPr>
                <w:t xml:space="preserve">nalyze reply LSs from </w:t>
              </w:r>
              <w:r w:rsidRPr="00D54828">
                <w:rPr>
                  <w:rFonts w:eastAsiaTheme="minorEastAsia"/>
                  <w:szCs w:val="22"/>
                  <w:lang w:eastAsia="zh-CN"/>
                </w:rPr>
                <w:t>concerned WPs, as necessary</w:t>
              </w:r>
            </w:ins>
          </w:p>
          <w:p w14:paraId="0FCF9050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ins w:id="68" w:author="USA" w:date="2020-09-14T13:46:00Z"/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Draft relevant Liaison statement(s), as appropriate</w:t>
            </w:r>
            <w:del w:id="69" w:author="USA" w:date="2020-09-15T14:41:00Z">
              <w:r w:rsidRPr="00D54828" w:rsidDel="003C7490">
                <w:rPr>
                  <w:szCs w:val="22"/>
                  <w:lang w:eastAsia="zh-CN"/>
                </w:rPr>
                <w:delText>.</w:delText>
              </w:r>
            </w:del>
          </w:p>
          <w:p w14:paraId="51F9F768" w14:textId="0A23B067" w:rsidR="00F5048F" w:rsidRPr="00D54828" w:rsidRDefault="00F5048F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ins w:id="70" w:author="USA" w:date="2020-09-14T13:46:00Z">
              <w:r w:rsidRPr="00D54828">
                <w:rPr>
                  <w:szCs w:val="22"/>
                  <w:lang w:eastAsia="zh-CN"/>
                </w:rPr>
                <w:t>•    Review and revise the workplan, as necessary</w:t>
              </w:r>
            </w:ins>
          </w:p>
        </w:tc>
      </w:tr>
      <w:tr w:rsidR="00283E49" w14:paraId="45081ADC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10DF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4th meeting</w:t>
            </w:r>
          </w:p>
          <w:p w14:paraId="05F734C6" w14:textId="7A817852" w:rsidR="00283E49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71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>([Nov 2021])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49C5" w14:textId="67A8CD7C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 xml:space="preserve">Complete development of an ITU-R </w:t>
            </w:r>
            <w:ins w:id="72" w:author="USA" w:date="2020-09-22T16:34:00Z">
              <w:r w:rsidR="00D857FE">
                <w:rPr>
                  <w:szCs w:val="22"/>
                  <w:lang w:eastAsia="zh-CN"/>
                </w:rPr>
                <w:t>Recommendation/</w:t>
              </w:r>
            </w:ins>
            <w:r w:rsidRPr="00D54828">
              <w:rPr>
                <w:szCs w:val="22"/>
                <w:lang w:eastAsia="zh-CN"/>
              </w:rPr>
              <w:t>Report</w:t>
            </w:r>
            <w:r w:rsidRPr="00D54828">
              <w:rPr>
                <w:szCs w:val="22"/>
                <w:lang w:val="en-US" w:eastAsia="zh-CN"/>
              </w:rPr>
              <w:t xml:space="preserve"> for </w:t>
            </w:r>
            <w:r w:rsidRPr="00D54828">
              <w:rPr>
                <w:szCs w:val="22"/>
                <w:lang w:eastAsia="zh-CN"/>
              </w:rPr>
              <w:t xml:space="preserve">technical and operational characteristics </w:t>
            </w:r>
            <w:ins w:id="73" w:author="USA" w:date="2020-09-22T16:34:00Z">
              <w:r w:rsidR="00D857FE">
                <w:rPr>
                  <w:szCs w:val="22"/>
                  <w:lang w:eastAsia="zh-CN"/>
                </w:rPr>
                <w:t xml:space="preserve">of non-safety AMS </w:t>
              </w:r>
            </w:ins>
            <w:r w:rsidRPr="00D54828">
              <w:rPr>
                <w:szCs w:val="22"/>
                <w:lang w:eastAsia="zh-CN"/>
              </w:rPr>
              <w:t>and send to SG 5</w:t>
            </w:r>
            <w:del w:id="74" w:author="USA" w:date="2020-09-15T14:41:00Z">
              <w:r w:rsidRPr="00D54828" w:rsidDel="003C7490">
                <w:rPr>
                  <w:szCs w:val="22"/>
                  <w:lang w:eastAsia="zh-CN"/>
                </w:rPr>
                <w:delText>.</w:delText>
              </w:r>
            </w:del>
          </w:p>
          <w:p w14:paraId="410B1376" w14:textId="5AB86AD7" w:rsidR="00283E49" w:rsidRDefault="00283E49" w:rsidP="00283E49">
            <w:pPr>
              <w:pStyle w:val="Tabletext"/>
              <w:ind w:left="284" w:hanging="284"/>
              <w:jc w:val="left"/>
              <w:rPr>
                <w:ins w:id="75" w:author="USA" w:date="2020-09-18T16:50:00Z"/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</w:r>
            <w:ins w:id="76" w:author="USA" w:date="2020-09-18T16:50:00Z">
              <w:r w:rsidR="006861D4">
                <w:rPr>
                  <w:szCs w:val="22"/>
                  <w:lang w:eastAsia="zh-CN"/>
                </w:rPr>
                <w:t>Initiate</w:t>
              </w:r>
            </w:ins>
            <w:del w:id="77" w:author="USA" w:date="2020-09-18T16:50:00Z">
              <w:r w:rsidRPr="00D54828" w:rsidDel="006861D4">
                <w:rPr>
                  <w:szCs w:val="22"/>
                  <w:lang w:eastAsia="zh-CN"/>
                </w:rPr>
                <w:delText>Continue</w:delText>
              </w:r>
            </w:del>
            <w:r w:rsidRPr="00D54828">
              <w:rPr>
                <w:szCs w:val="22"/>
                <w:lang w:eastAsia="zh-CN"/>
              </w:rPr>
              <w:t xml:space="preserve"> development of ITU-R Report for sharing and compatibility studies</w:t>
            </w:r>
          </w:p>
          <w:p w14:paraId="6FE78D93" w14:textId="317BCB40" w:rsidR="006861D4" w:rsidRPr="00D54828" w:rsidRDefault="006861D4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ins w:id="78" w:author="USA" w:date="2020-09-18T16:51:00Z">
              <w:r w:rsidRPr="00D54828">
                <w:rPr>
                  <w:szCs w:val="22"/>
                  <w:lang w:eastAsia="zh-CN"/>
                </w:rPr>
                <w:t>•</w:t>
              </w:r>
              <w:r>
                <w:rPr>
                  <w:szCs w:val="22"/>
                  <w:lang w:eastAsia="zh-CN"/>
                </w:rPr>
                <w:t xml:space="preserve">    Continue sharing and compatibility studies between non-safety AMS and the incumbent services</w:t>
              </w:r>
            </w:ins>
          </w:p>
          <w:p w14:paraId="60F66A4F" w14:textId="08B5CAFB" w:rsidR="00283E49" w:rsidRPr="00D54828" w:rsidRDefault="00283E49" w:rsidP="00283E49">
            <w:pPr>
              <w:pStyle w:val="Tabletext"/>
              <w:jc w:val="left"/>
              <w:rPr>
                <w:ins w:id="79" w:author="USA" w:date="2020-09-14T13:45:00Z"/>
                <w:szCs w:val="22"/>
                <w:lang w:val="en-US"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ja-JP"/>
              </w:rPr>
              <w:tab/>
            </w:r>
            <w:ins w:id="80" w:author="USA" w:date="2020-09-14T13:45:00Z">
              <w:r w:rsidR="00F5048F" w:rsidRPr="00D54828">
                <w:rPr>
                  <w:szCs w:val="22"/>
                  <w:lang w:eastAsia="zh-CN"/>
                </w:rPr>
                <w:t>Initiate</w:t>
              </w:r>
            </w:ins>
            <w:del w:id="81" w:author="USA" w:date="2020-09-14T13:45:00Z">
              <w:r w:rsidRPr="00D54828" w:rsidDel="00F5048F">
                <w:rPr>
                  <w:szCs w:val="22"/>
                  <w:lang w:eastAsia="zh-CN"/>
                </w:rPr>
                <w:delText>Improve</w:delText>
              </w:r>
            </w:del>
            <w:r w:rsidRPr="00D54828">
              <w:rPr>
                <w:szCs w:val="22"/>
                <w:lang w:eastAsia="zh-CN"/>
              </w:rPr>
              <w:t xml:space="preserve"> the draft CPM text on A.I</w:t>
            </w:r>
            <w:ins w:id="82" w:author="USA" w:date="2020-09-14T13:45:00Z">
              <w:r w:rsidR="00F5048F" w:rsidRPr="00D54828">
                <w:rPr>
                  <w:szCs w:val="22"/>
                  <w:lang w:eastAsia="zh-CN"/>
                </w:rPr>
                <w:t xml:space="preserve"> </w:t>
              </w:r>
            </w:ins>
            <w:del w:id="83" w:author="USA" w:date="2020-09-14T13:45:00Z">
              <w:r w:rsidRPr="00D54828" w:rsidDel="00F5048F">
                <w:rPr>
                  <w:szCs w:val="22"/>
                  <w:lang w:eastAsia="zh-CN"/>
                </w:rPr>
                <w:delText>.</w:delText>
              </w:r>
            </w:del>
            <w:r w:rsidRPr="00D54828">
              <w:rPr>
                <w:szCs w:val="22"/>
                <w:lang w:eastAsia="zh-CN"/>
              </w:rPr>
              <w:t>1.1</w:t>
            </w:r>
            <w:r w:rsidRPr="00D54828">
              <w:rPr>
                <w:szCs w:val="22"/>
                <w:lang w:val="en-US" w:eastAsia="zh-CN"/>
              </w:rPr>
              <w:t>0</w:t>
            </w:r>
          </w:p>
          <w:p w14:paraId="4138B85B" w14:textId="3805453D" w:rsidR="00F5048F" w:rsidRPr="00D54828" w:rsidRDefault="00F5048F" w:rsidP="00283E49">
            <w:pPr>
              <w:pStyle w:val="Tabletext"/>
              <w:jc w:val="left"/>
              <w:rPr>
                <w:szCs w:val="22"/>
                <w:lang w:eastAsia="zh-CN"/>
              </w:rPr>
            </w:pPr>
            <w:ins w:id="84" w:author="USA" w:date="2020-09-14T13:45:00Z">
              <w:r w:rsidRPr="00D54828">
                <w:rPr>
                  <w:szCs w:val="22"/>
                  <w:lang w:eastAsia="zh-CN"/>
                </w:rPr>
                <w:t>•    A</w:t>
              </w:r>
              <w:r w:rsidRPr="00D54828">
                <w:rPr>
                  <w:rFonts w:eastAsiaTheme="minorEastAsia"/>
                  <w:szCs w:val="22"/>
                </w:rPr>
                <w:t xml:space="preserve">nalyze reply LSs from </w:t>
              </w:r>
              <w:r w:rsidRPr="00D54828">
                <w:rPr>
                  <w:rFonts w:eastAsiaTheme="minorEastAsia"/>
                  <w:szCs w:val="22"/>
                  <w:lang w:eastAsia="zh-CN"/>
                </w:rPr>
                <w:t>concerned WPs, as necessary</w:t>
              </w:r>
            </w:ins>
          </w:p>
          <w:p w14:paraId="46640801" w14:textId="77777777" w:rsidR="00F5048F" w:rsidRPr="00D54828" w:rsidRDefault="00283E49" w:rsidP="00283E49">
            <w:pPr>
              <w:pStyle w:val="Tabletext"/>
              <w:ind w:left="284" w:hanging="284"/>
              <w:jc w:val="left"/>
              <w:rPr>
                <w:ins w:id="85" w:author="USA" w:date="2020-09-14T13:46:00Z"/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Draft relevant Liaison statement(s), as appropriate</w:t>
            </w:r>
          </w:p>
          <w:p w14:paraId="68594DBC" w14:textId="0693E74F" w:rsidR="00283E49" w:rsidRPr="00D54828" w:rsidRDefault="00F5048F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ins w:id="86" w:author="USA" w:date="2020-09-14T13:46:00Z">
              <w:r w:rsidRPr="00D54828">
                <w:rPr>
                  <w:szCs w:val="22"/>
                  <w:lang w:eastAsia="zh-CN"/>
                </w:rPr>
                <w:t>•    Review and revise the workplan, as necessary</w:t>
              </w:r>
            </w:ins>
            <w:del w:id="87" w:author="USA" w:date="2020-09-14T13:46:00Z">
              <w:r w:rsidR="00283E49" w:rsidRPr="00D54828" w:rsidDel="00F5048F">
                <w:rPr>
                  <w:szCs w:val="22"/>
                  <w:lang w:eastAsia="zh-CN"/>
                </w:rPr>
                <w:delText>.</w:delText>
              </w:r>
            </w:del>
          </w:p>
        </w:tc>
      </w:tr>
      <w:tr w:rsidR="00283E49" w14:paraId="3E141BD0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4389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5th meeting</w:t>
            </w:r>
          </w:p>
          <w:p w14:paraId="5C5AC1E6" w14:textId="54066BAD" w:rsidR="00283E49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88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>([May 2022])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7A4F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Continue development of ITU-R Report for sharing and compatibility studies</w:t>
            </w:r>
          </w:p>
          <w:p w14:paraId="05D9F5CE" w14:textId="5E873D38" w:rsidR="00283E49" w:rsidRDefault="00283E49" w:rsidP="00283E49">
            <w:pPr>
              <w:pStyle w:val="Tabletext"/>
              <w:ind w:left="284" w:hanging="284"/>
              <w:jc w:val="left"/>
              <w:rPr>
                <w:ins w:id="89" w:author="USA" w:date="2020-09-22T16:37:00Z"/>
                <w:szCs w:val="22"/>
                <w:lang w:val="en-US"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Finalize draft CPM text for agenda item 1.</w:t>
            </w:r>
            <w:r w:rsidRPr="00D54828">
              <w:rPr>
                <w:szCs w:val="22"/>
                <w:lang w:val="en-US" w:eastAsia="zh-CN"/>
              </w:rPr>
              <w:t>10</w:t>
            </w:r>
          </w:p>
          <w:p w14:paraId="0544702E" w14:textId="2A3ADB48" w:rsidR="00E67BB0" w:rsidRPr="00E67BB0" w:rsidRDefault="00E67BB0" w:rsidP="00E67BB0">
            <w:pPr>
              <w:pStyle w:val="Tabletext"/>
              <w:ind w:left="284" w:hanging="284"/>
              <w:jc w:val="left"/>
              <w:rPr>
                <w:ins w:id="90" w:author="USA" w:date="2020-09-14T13:46:00Z"/>
                <w:szCs w:val="22"/>
                <w:lang w:eastAsia="zh-CN"/>
              </w:rPr>
            </w:pPr>
            <w:ins w:id="91" w:author="USA" w:date="2020-09-22T16:37:00Z">
              <w:r w:rsidRPr="00D54828">
                <w:rPr>
                  <w:szCs w:val="22"/>
                  <w:lang w:eastAsia="zh-CN"/>
                </w:rPr>
                <w:t>•</w:t>
              </w:r>
              <w:r>
                <w:rPr>
                  <w:szCs w:val="22"/>
                  <w:lang w:eastAsia="zh-CN"/>
                </w:rPr>
                <w:t xml:space="preserve">    </w:t>
              </w:r>
            </w:ins>
            <w:ins w:id="92" w:author="USA" w:date="2020-09-22T16:40:00Z">
              <w:r>
                <w:rPr>
                  <w:szCs w:val="22"/>
                  <w:lang w:eastAsia="zh-CN"/>
                </w:rPr>
                <w:t>Finalize</w:t>
              </w:r>
            </w:ins>
            <w:ins w:id="93" w:author="USA" w:date="2020-09-22T16:37:00Z">
              <w:r>
                <w:rPr>
                  <w:szCs w:val="22"/>
                  <w:lang w:eastAsia="zh-CN"/>
                </w:rPr>
                <w:t xml:space="preserve"> sharing and compatibility studies between non-safety AMS and the incumbent services</w:t>
              </w:r>
            </w:ins>
          </w:p>
          <w:p w14:paraId="789F01F6" w14:textId="3838C084" w:rsidR="00F5048F" w:rsidRPr="00D54828" w:rsidRDefault="00F5048F" w:rsidP="00F5048F">
            <w:pPr>
              <w:pStyle w:val="Tabletext"/>
              <w:jc w:val="left"/>
              <w:rPr>
                <w:szCs w:val="22"/>
                <w:lang w:eastAsia="zh-CN"/>
              </w:rPr>
            </w:pPr>
            <w:ins w:id="94" w:author="USA" w:date="2020-09-14T13:46:00Z">
              <w:r w:rsidRPr="00D54828">
                <w:rPr>
                  <w:szCs w:val="22"/>
                  <w:lang w:eastAsia="zh-CN"/>
                </w:rPr>
                <w:t>•    A</w:t>
              </w:r>
              <w:r w:rsidRPr="00D54828">
                <w:rPr>
                  <w:rFonts w:eastAsiaTheme="minorEastAsia"/>
                  <w:szCs w:val="22"/>
                </w:rPr>
                <w:t xml:space="preserve">nalyze reply LSs from </w:t>
              </w:r>
              <w:r w:rsidRPr="00D54828">
                <w:rPr>
                  <w:rFonts w:eastAsiaTheme="minorEastAsia"/>
                  <w:szCs w:val="22"/>
                  <w:lang w:eastAsia="zh-CN"/>
                </w:rPr>
                <w:t>concerned WPs, as necessary</w:t>
              </w:r>
            </w:ins>
          </w:p>
          <w:p w14:paraId="49E34B04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ins w:id="95" w:author="USA" w:date="2020-09-14T13:46:00Z"/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Draft relevant Liaison statement(s), as appropriate</w:t>
            </w:r>
            <w:del w:id="96" w:author="USA" w:date="2020-09-14T13:48:00Z">
              <w:r w:rsidRPr="00D54828" w:rsidDel="00963676">
                <w:rPr>
                  <w:szCs w:val="22"/>
                  <w:lang w:eastAsia="zh-CN"/>
                </w:rPr>
                <w:delText>.</w:delText>
              </w:r>
            </w:del>
          </w:p>
          <w:p w14:paraId="15B78FCB" w14:textId="2FC1A242" w:rsidR="00F5048F" w:rsidRPr="00D54828" w:rsidRDefault="00F5048F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ins w:id="97" w:author="USA" w:date="2020-09-14T13:46:00Z">
              <w:r w:rsidRPr="00D54828">
                <w:rPr>
                  <w:szCs w:val="22"/>
                  <w:lang w:eastAsia="zh-CN"/>
                </w:rPr>
                <w:t>•    Review and revise the workplan, as necessary</w:t>
              </w:r>
            </w:ins>
          </w:p>
        </w:tc>
      </w:tr>
      <w:tr w:rsidR="00283E49" w14:paraId="6E17CD76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D5D4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6th meeting</w:t>
            </w:r>
          </w:p>
          <w:p w14:paraId="3DC6E2A2" w14:textId="0093DF00" w:rsidR="00283E49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98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>([No</w:t>
              </w:r>
            </w:ins>
            <w:ins w:id="99" w:author="USA" w:date="2020-09-14T13:38:00Z">
              <w:r w:rsidRPr="00D54828">
                <w:rPr>
                  <w:b/>
                  <w:bCs/>
                  <w:szCs w:val="22"/>
                  <w:lang w:eastAsia="zh-CN"/>
                </w:rPr>
                <w:t>v</w:t>
              </w:r>
            </w:ins>
            <w:ins w:id="100" w:author="USA" w:date="2020-09-14T13:37:00Z">
              <w:r w:rsidRPr="00D54828">
                <w:rPr>
                  <w:b/>
                  <w:bCs/>
                  <w:szCs w:val="22"/>
                  <w:lang w:eastAsia="zh-CN"/>
                </w:rPr>
                <w:t xml:space="preserve"> 2022])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38AC" w14:textId="37009653" w:rsidR="00963676" w:rsidRPr="00D54828" w:rsidRDefault="00283E49" w:rsidP="00E67BB0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</w:r>
            <w:ins w:id="101" w:author="USA" w:date="2020-09-22T16:42:00Z">
              <w:r w:rsidR="00E67BB0">
                <w:rPr>
                  <w:szCs w:val="22"/>
                  <w:lang w:eastAsia="zh-CN"/>
                </w:rPr>
                <w:t>Finalize</w:t>
              </w:r>
            </w:ins>
            <w:del w:id="102" w:author="USA" w:date="2020-09-22T16:42:00Z">
              <w:r w:rsidRPr="00D54828" w:rsidDel="00E67BB0">
                <w:rPr>
                  <w:szCs w:val="22"/>
                  <w:lang w:eastAsia="zh-CN"/>
                </w:rPr>
                <w:delText>Complete</w:delText>
              </w:r>
            </w:del>
            <w:r w:rsidRPr="00D54828">
              <w:rPr>
                <w:szCs w:val="22"/>
                <w:lang w:eastAsia="zh-CN"/>
              </w:rPr>
              <w:t xml:space="preserve"> development of ITU-R Report for sharing and compatibility studi</w:t>
            </w:r>
            <w:r w:rsidRPr="00D54828">
              <w:rPr>
                <w:szCs w:val="22"/>
                <w:lang w:val="en-US" w:eastAsia="zh-CN"/>
              </w:rPr>
              <w:t>es</w:t>
            </w:r>
            <w:r w:rsidRPr="00D54828">
              <w:rPr>
                <w:szCs w:val="22"/>
                <w:lang w:eastAsia="zh-CN"/>
              </w:rPr>
              <w:t xml:space="preserve"> and send to SG 5</w:t>
            </w:r>
          </w:p>
        </w:tc>
      </w:tr>
      <w:tr w:rsidR="00283E49" w14:paraId="2FDB0C54" w14:textId="77777777" w:rsidTr="00283E49">
        <w:trPr>
          <w:cantSplit/>
          <w:trHeight w:val="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23CD" w14:textId="77777777" w:rsidR="00283E49" w:rsidRPr="00D54828" w:rsidRDefault="00283E49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r w:rsidRPr="00D54828">
              <w:rPr>
                <w:b/>
                <w:bCs/>
                <w:szCs w:val="22"/>
                <w:lang w:eastAsia="zh-CN"/>
              </w:rPr>
              <w:t>7th meeting</w:t>
            </w:r>
          </w:p>
          <w:p w14:paraId="789433BB" w14:textId="284026BD" w:rsidR="00283E49" w:rsidRPr="00D54828" w:rsidRDefault="0016460A" w:rsidP="00283E49">
            <w:pPr>
              <w:pStyle w:val="Tabletext"/>
              <w:jc w:val="left"/>
              <w:rPr>
                <w:b/>
                <w:bCs/>
                <w:szCs w:val="22"/>
                <w:lang w:eastAsia="zh-CN"/>
              </w:rPr>
            </w:pPr>
            <w:ins w:id="103" w:author="USA" w:date="2020-09-14T13:38:00Z">
              <w:r w:rsidRPr="00D54828">
                <w:rPr>
                  <w:b/>
                  <w:bCs/>
                  <w:szCs w:val="22"/>
                  <w:lang w:eastAsia="zh-CN"/>
                </w:rPr>
                <w:t>([May 2023])</w:t>
              </w:r>
            </w:ins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78FA" w14:textId="77777777" w:rsidR="00283E49" w:rsidRPr="00D54828" w:rsidRDefault="00283E49" w:rsidP="00283E49">
            <w:pPr>
              <w:pStyle w:val="Tabletext"/>
              <w:ind w:left="284" w:hanging="284"/>
              <w:jc w:val="left"/>
              <w:rPr>
                <w:szCs w:val="22"/>
                <w:lang w:eastAsia="zh-CN"/>
              </w:rPr>
            </w:pPr>
            <w:r w:rsidRPr="00D54828">
              <w:rPr>
                <w:szCs w:val="22"/>
                <w:lang w:eastAsia="zh-CN"/>
              </w:rPr>
              <w:t>•</w:t>
            </w:r>
            <w:r w:rsidRPr="00D54828">
              <w:rPr>
                <w:szCs w:val="22"/>
                <w:lang w:eastAsia="zh-CN"/>
              </w:rPr>
              <w:tab/>
              <w:t>Consider contributions and any other issues arising from CPM 23-2 meeting</w:t>
            </w:r>
            <w:del w:id="104" w:author="USA" w:date="2020-09-14T13:48:00Z">
              <w:r w:rsidRPr="00D54828" w:rsidDel="00963676">
                <w:rPr>
                  <w:szCs w:val="22"/>
                  <w:lang w:eastAsia="zh-CN"/>
                </w:rPr>
                <w:delText>.</w:delText>
              </w:r>
            </w:del>
          </w:p>
        </w:tc>
      </w:tr>
    </w:tbl>
    <w:p w14:paraId="51D4269F" w14:textId="77777777" w:rsidR="007231D5" w:rsidRPr="0095728F" w:rsidRDefault="007231D5" w:rsidP="00A4776E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sectPr w:rsidR="007231D5" w:rsidRPr="0095728F" w:rsidSect="00664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21F36" w14:textId="77777777" w:rsidR="006317CF" w:rsidRDefault="006317CF" w:rsidP="00CE02A7">
      <w:pPr>
        <w:spacing w:line="240" w:lineRule="auto"/>
      </w:pPr>
      <w:r>
        <w:separator/>
      </w:r>
    </w:p>
  </w:endnote>
  <w:endnote w:type="continuationSeparator" w:id="0">
    <w:p w14:paraId="10015733" w14:textId="77777777" w:rsidR="006317CF" w:rsidRDefault="006317CF" w:rsidP="00CE02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E03CE" w14:textId="77777777" w:rsidR="006317CF" w:rsidRDefault="006317CF" w:rsidP="00CE02A7">
      <w:pPr>
        <w:spacing w:line="240" w:lineRule="auto"/>
      </w:pPr>
      <w:r>
        <w:separator/>
      </w:r>
    </w:p>
  </w:footnote>
  <w:footnote w:type="continuationSeparator" w:id="0">
    <w:p w14:paraId="3974FAB8" w14:textId="77777777" w:rsidR="006317CF" w:rsidRDefault="006317CF" w:rsidP="00CE02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14B4"/>
    <w:multiLevelType w:val="hybridMultilevel"/>
    <w:tmpl w:val="67BACDCC"/>
    <w:lvl w:ilvl="0" w:tplc="EDE2B6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B16B7"/>
    <w:multiLevelType w:val="hybridMultilevel"/>
    <w:tmpl w:val="11F2E50E"/>
    <w:lvl w:ilvl="0" w:tplc="8110DF1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03386"/>
    <w:multiLevelType w:val="hybridMultilevel"/>
    <w:tmpl w:val="3DFC5130"/>
    <w:lvl w:ilvl="0" w:tplc="FA8EE658">
      <w:start w:val="47"/>
      <w:numFmt w:val="bullet"/>
      <w:lvlText w:val="–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DB82805"/>
    <w:multiLevelType w:val="hybridMultilevel"/>
    <w:tmpl w:val="30CA1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C8B418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686F5C"/>
    <w:multiLevelType w:val="hybridMultilevel"/>
    <w:tmpl w:val="E632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27E42"/>
    <w:multiLevelType w:val="hybridMultilevel"/>
    <w:tmpl w:val="E85EF72E"/>
    <w:lvl w:ilvl="0" w:tplc="9D86AD9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970F9"/>
    <w:multiLevelType w:val="hybridMultilevel"/>
    <w:tmpl w:val="47227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D978CD"/>
    <w:multiLevelType w:val="hybridMultilevel"/>
    <w:tmpl w:val="35989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4F63FB"/>
    <w:multiLevelType w:val="hybridMultilevel"/>
    <w:tmpl w:val="E21ABEE2"/>
    <w:lvl w:ilvl="0" w:tplc="B1E8BC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C574E"/>
    <w:multiLevelType w:val="hybridMultilevel"/>
    <w:tmpl w:val="0D0E306E"/>
    <w:lvl w:ilvl="0" w:tplc="443891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F1ADE"/>
    <w:multiLevelType w:val="hybridMultilevel"/>
    <w:tmpl w:val="8FCE3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4211BC"/>
    <w:multiLevelType w:val="hybridMultilevel"/>
    <w:tmpl w:val="C7A46E46"/>
    <w:lvl w:ilvl="0" w:tplc="46A0FB78">
      <w:start w:val="20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5"/>
  </w:num>
  <w:num w:numId="9">
    <w:abstractNumId w:val="11"/>
  </w:num>
  <w:num w:numId="10">
    <w:abstractNumId w:val="3"/>
  </w:num>
  <w:num w:numId="11">
    <w:abstractNumId w:val="8"/>
  </w:num>
  <w:num w:numId="12">
    <w:abstractNumId w:val="12"/>
  </w:num>
  <w:num w:numId="13">
    <w:abstractNumId w:val="9"/>
  </w:num>
  <w:num w:numId="14">
    <w:abstractNumId w:val="10"/>
  </w:num>
  <w:num w:numId="15">
    <w:abstractNumId w:val="14"/>
  </w:num>
  <w:num w:numId="1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right, Sandra">
    <w15:presenceInfo w15:providerId="AD" w15:userId="S-1-5-21-4010596045-518001045-1435656114-77268"/>
  </w15:person>
  <w15:person w15:author="USA">
    <w15:presenceInfo w15:providerId="None" w15:userId="U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DBD"/>
    <w:rsid w:val="00000130"/>
    <w:rsid w:val="00006005"/>
    <w:rsid w:val="0003298A"/>
    <w:rsid w:val="00033207"/>
    <w:rsid w:val="00050A22"/>
    <w:rsid w:val="00067510"/>
    <w:rsid w:val="0007182B"/>
    <w:rsid w:val="00074749"/>
    <w:rsid w:val="0007544C"/>
    <w:rsid w:val="000802C0"/>
    <w:rsid w:val="00081DBD"/>
    <w:rsid w:val="00081EBD"/>
    <w:rsid w:val="00092DC8"/>
    <w:rsid w:val="00095EB1"/>
    <w:rsid w:val="00096594"/>
    <w:rsid w:val="000C3016"/>
    <w:rsid w:val="000D02A6"/>
    <w:rsid w:val="000D414D"/>
    <w:rsid w:val="000E0E58"/>
    <w:rsid w:val="00130D09"/>
    <w:rsid w:val="0013157B"/>
    <w:rsid w:val="00147401"/>
    <w:rsid w:val="00155D73"/>
    <w:rsid w:val="0016460A"/>
    <w:rsid w:val="00186153"/>
    <w:rsid w:val="001873D6"/>
    <w:rsid w:val="001A37C2"/>
    <w:rsid w:val="001C2711"/>
    <w:rsid w:val="001D3ECC"/>
    <w:rsid w:val="001E7FFB"/>
    <w:rsid w:val="001F787A"/>
    <w:rsid w:val="002118A7"/>
    <w:rsid w:val="00231295"/>
    <w:rsid w:val="00232BE1"/>
    <w:rsid w:val="0023654C"/>
    <w:rsid w:val="00242421"/>
    <w:rsid w:val="00246CC5"/>
    <w:rsid w:val="002576A8"/>
    <w:rsid w:val="002678B4"/>
    <w:rsid w:val="00272F70"/>
    <w:rsid w:val="00283E49"/>
    <w:rsid w:val="00291265"/>
    <w:rsid w:val="00292C5E"/>
    <w:rsid w:val="002B0B53"/>
    <w:rsid w:val="002B607E"/>
    <w:rsid w:val="002C0A6E"/>
    <w:rsid w:val="002C21C4"/>
    <w:rsid w:val="002F3223"/>
    <w:rsid w:val="002F60B4"/>
    <w:rsid w:val="00302E44"/>
    <w:rsid w:val="00303422"/>
    <w:rsid w:val="00311114"/>
    <w:rsid w:val="0032081B"/>
    <w:rsid w:val="00324551"/>
    <w:rsid w:val="00331C3D"/>
    <w:rsid w:val="00341A71"/>
    <w:rsid w:val="0035606F"/>
    <w:rsid w:val="00373EE6"/>
    <w:rsid w:val="00377B7C"/>
    <w:rsid w:val="00383BFA"/>
    <w:rsid w:val="003930BE"/>
    <w:rsid w:val="003A3320"/>
    <w:rsid w:val="003B5F16"/>
    <w:rsid w:val="003B6390"/>
    <w:rsid w:val="003C631B"/>
    <w:rsid w:val="003C7490"/>
    <w:rsid w:val="003D0184"/>
    <w:rsid w:val="003D5B1E"/>
    <w:rsid w:val="003F04A1"/>
    <w:rsid w:val="003F0C0D"/>
    <w:rsid w:val="003F647A"/>
    <w:rsid w:val="003F7EF3"/>
    <w:rsid w:val="00415520"/>
    <w:rsid w:val="0042528B"/>
    <w:rsid w:val="00433253"/>
    <w:rsid w:val="00437043"/>
    <w:rsid w:val="004373D4"/>
    <w:rsid w:val="0044620C"/>
    <w:rsid w:val="00455691"/>
    <w:rsid w:val="00465B50"/>
    <w:rsid w:val="00476FD5"/>
    <w:rsid w:val="004811AE"/>
    <w:rsid w:val="00491BD4"/>
    <w:rsid w:val="004945BF"/>
    <w:rsid w:val="004945E4"/>
    <w:rsid w:val="004A6950"/>
    <w:rsid w:val="004B73F2"/>
    <w:rsid w:val="004C0D41"/>
    <w:rsid w:val="004D373A"/>
    <w:rsid w:val="004E1D4A"/>
    <w:rsid w:val="004E7499"/>
    <w:rsid w:val="004F7E67"/>
    <w:rsid w:val="00513E9D"/>
    <w:rsid w:val="00517D46"/>
    <w:rsid w:val="00530477"/>
    <w:rsid w:val="00531352"/>
    <w:rsid w:val="00551112"/>
    <w:rsid w:val="0057783A"/>
    <w:rsid w:val="00584968"/>
    <w:rsid w:val="005C2331"/>
    <w:rsid w:val="005C76C5"/>
    <w:rsid w:val="005D38E6"/>
    <w:rsid w:val="005D4AC7"/>
    <w:rsid w:val="00601772"/>
    <w:rsid w:val="00603701"/>
    <w:rsid w:val="006317CF"/>
    <w:rsid w:val="00633FBD"/>
    <w:rsid w:val="0064053E"/>
    <w:rsid w:val="00647465"/>
    <w:rsid w:val="00651393"/>
    <w:rsid w:val="00664766"/>
    <w:rsid w:val="00667233"/>
    <w:rsid w:val="0067528D"/>
    <w:rsid w:val="006829D2"/>
    <w:rsid w:val="006861D4"/>
    <w:rsid w:val="00692CEE"/>
    <w:rsid w:val="006978B3"/>
    <w:rsid w:val="006B0EE7"/>
    <w:rsid w:val="006B46BF"/>
    <w:rsid w:val="006B476A"/>
    <w:rsid w:val="006C6499"/>
    <w:rsid w:val="006E004B"/>
    <w:rsid w:val="006F12BC"/>
    <w:rsid w:val="006F2360"/>
    <w:rsid w:val="006F3065"/>
    <w:rsid w:val="006F60BC"/>
    <w:rsid w:val="00701C78"/>
    <w:rsid w:val="00707529"/>
    <w:rsid w:val="007117CD"/>
    <w:rsid w:val="00715E38"/>
    <w:rsid w:val="007231D5"/>
    <w:rsid w:val="007244F0"/>
    <w:rsid w:val="00742C40"/>
    <w:rsid w:val="00782776"/>
    <w:rsid w:val="00797368"/>
    <w:rsid w:val="007D1A8A"/>
    <w:rsid w:val="007D3EF4"/>
    <w:rsid w:val="007D69CC"/>
    <w:rsid w:val="007D719F"/>
    <w:rsid w:val="007E0FF7"/>
    <w:rsid w:val="007E1940"/>
    <w:rsid w:val="007E5963"/>
    <w:rsid w:val="00802310"/>
    <w:rsid w:val="00813DEA"/>
    <w:rsid w:val="00816689"/>
    <w:rsid w:val="00827CFE"/>
    <w:rsid w:val="008320C3"/>
    <w:rsid w:val="00843A1D"/>
    <w:rsid w:val="00847217"/>
    <w:rsid w:val="008564E7"/>
    <w:rsid w:val="00856799"/>
    <w:rsid w:val="00874266"/>
    <w:rsid w:val="0088422D"/>
    <w:rsid w:val="00895198"/>
    <w:rsid w:val="008A326B"/>
    <w:rsid w:val="008D2F4E"/>
    <w:rsid w:val="008F3281"/>
    <w:rsid w:val="008F494D"/>
    <w:rsid w:val="009144A4"/>
    <w:rsid w:val="00922417"/>
    <w:rsid w:val="00923011"/>
    <w:rsid w:val="00931D02"/>
    <w:rsid w:val="009421B8"/>
    <w:rsid w:val="0094626C"/>
    <w:rsid w:val="0095613C"/>
    <w:rsid w:val="0095728F"/>
    <w:rsid w:val="009619C6"/>
    <w:rsid w:val="00962F3B"/>
    <w:rsid w:val="00963676"/>
    <w:rsid w:val="00970822"/>
    <w:rsid w:val="00981CE7"/>
    <w:rsid w:val="00986DC1"/>
    <w:rsid w:val="00987C43"/>
    <w:rsid w:val="009936D3"/>
    <w:rsid w:val="00997DF5"/>
    <w:rsid w:val="009A415D"/>
    <w:rsid w:val="009A47E1"/>
    <w:rsid w:val="009B2031"/>
    <w:rsid w:val="009B6F2F"/>
    <w:rsid w:val="009C7EA0"/>
    <w:rsid w:val="009D0ECF"/>
    <w:rsid w:val="009D3532"/>
    <w:rsid w:val="009E3212"/>
    <w:rsid w:val="009E5B0D"/>
    <w:rsid w:val="00A16460"/>
    <w:rsid w:val="00A26DE9"/>
    <w:rsid w:val="00A279DF"/>
    <w:rsid w:val="00A34D8D"/>
    <w:rsid w:val="00A4776E"/>
    <w:rsid w:val="00A54DB7"/>
    <w:rsid w:val="00A745D5"/>
    <w:rsid w:val="00A74CF4"/>
    <w:rsid w:val="00A9225A"/>
    <w:rsid w:val="00A93BFB"/>
    <w:rsid w:val="00A94B4C"/>
    <w:rsid w:val="00AA4A53"/>
    <w:rsid w:val="00AC29A6"/>
    <w:rsid w:val="00AD6822"/>
    <w:rsid w:val="00AD70B1"/>
    <w:rsid w:val="00AE6F5F"/>
    <w:rsid w:val="00AF36FD"/>
    <w:rsid w:val="00B17525"/>
    <w:rsid w:val="00B32104"/>
    <w:rsid w:val="00B403A2"/>
    <w:rsid w:val="00B7314F"/>
    <w:rsid w:val="00B76B8C"/>
    <w:rsid w:val="00B81BD1"/>
    <w:rsid w:val="00BA0FD4"/>
    <w:rsid w:val="00BA228F"/>
    <w:rsid w:val="00BB05B2"/>
    <w:rsid w:val="00BB6C1F"/>
    <w:rsid w:val="00BB6D3E"/>
    <w:rsid w:val="00BD55CC"/>
    <w:rsid w:val="00BE1F98"/>
    <w:rsid w:val="00BF313A"/>
    <w:rsid w:val="00C0537E"/>
    <w:rsid w:val="00C154B7"/>
    <w:rsid w:val="00C2003C"/>
    <w:rsid w:val="00C27F91"/>
    <w:rsid w:val="00C31397"/>
    <w:rsid w:val="00C33CEC"/>
    <w:rsid w:val="00C453C5"/>
    <w:rsid w:val="00C52AF3"/>
    <w:rsid w:val="00C5392F"/>
    <w:rsid w:val="00C57FF2"/>
    <w:rsid w:val="00C73EED"/>
    <w:rsid w:val="00C82D0B"/>
    <w:rsid w:val="00C83634"/>
    <w:rsid w:val="00C937EA"/>
    <w:rsid w:val="00C9798B"/>
    <w:rsid w:val="00CB393D"/>
    <w:rsid w:val="00CC64D4"/>
    <w:rsid w:val="00CE02A7"/>
    <w:rsid w:val="00D00F4D"/>
    <w:rsid w:val="00D31049"/>
    <w:rsid w:val="00D316E3"/>
    <w:rsid w:val="00D3315D"/>
    <w:rsid w:val="00D3545B"/>
    <w:rsid w:val="00D409C0"/>
    <w:rsid w:val="00D477F1"/>
    <w:rsid w:val="00D54828"/>
    <w:rsid w:val="00D57DF5"/>
    <w:rsid w:val="00D64312"/>
    <w:rsid w:val="00D6491E"/>
    <w:rsid w:val="00D81AEB"/>
    <w:rsid w:val="00D8470B"/>
    <w:rsid w:val="00D8500A"/>
    <w:rsid w:val="00D857FE"/>
    <w:rsid w:val="00DA0589"/>
    <w:rsid w:val="00DC02C6"/>
    <w:rsid w:val="00DC270A"/>
    <w:rsid w:val="00DE64D1"/>
    <w:rsid w:val="00DF2160"/>
    <w:rsid w:val="00DF4123"/>
    <w:rsid w:val="00DF416C"/>
    <w:rsid w:val="00DF68A3"/>
    <w:rsid w:val="00E32683"/>
    <w:rsid w:val="00E3344D"/>
    <w:rsid w:val="00E33B67"/>
    <w:rsid w:val="00E36B65"/>
    <w:rsid w:val="00E43BCF"/>
    <w:rsid w:val="00E5653F"/>
    <w:rsid w:val="00E56A26"/>
    <w:rsid w:val="00E67BB0"/>
    <w:rsid w:val="00E67F92"/>
    <w:rsid w:val="00E7149C"/>
    <w:rsid w:val="00E94C8D"/>
    <w:rsid w:val="00EC53C0"/>
    <w:rsid w:val="00EE2A73"/>
    <w:rsid w:val="00EE4B90"/>
    <w:rsid w:val="00EF03FC"/>
    <w:rsid w:val="00EF1555"/>
    <w:rsid w:val="00EF2D34"/>
    <w:rsid w:val="00F217DB"/>
    <w:rsid w:val="00F5048F"/>
    <w:rsid w:val="00F531B1"/>
    <w:rsid w:val="00F66493"/>
    <w:rsid w:val="00F67FC6"/>
    <w:rsid w:val="00F704C7"/>
    <w:rsid w:val="00F77EF1"/>
    <w:rsid w:val="00F90E74"/>
    <w:rsid w:val="00F9681D"/>
    <w:rsid w:val="00F96E6C"/>
    <w:rsid w:val="00FA6275"/>
    <w:rsid w:val="00FB6EE7"/>
    <w:rsid w:val="00FC19D6"/>
    <w:rsid w:val="00FE1860"/>
    <w:rsid w:val="00FF0F7D"/>
    <w:rsid w:val="00FF2CC2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uiPriority w:val="9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A7"/>
  </w:style>
  <w:style w:type="character" w:customStyle="1" w:styleId="Heading1Char">
    <w:name w:val="Heading 1 Char"/>
    <w:basedOn w:val="DefaultParagraphFont"/>
    <w:link w:val="Heading1"/>
    <w:uiPriority w:val="9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uiPriority w:val="99"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uiPriority w:val="99"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uiPriority w:val="99"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99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uiPriority w:val="99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uiPriority w:val="9"/>
    <w:semiHidden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uiPriority w:val="99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Annextitle">
    <w:name w:val="Annex_title"/>
    <w:basedOn w:val="Normal"/>
    <w:next w:val="Normal"/>
    <w:rsid w:val="00283E4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 w:line="259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iadira.leon@esimplicity.com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hu.luu@us.af.mi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tu.int/md/R00-CA-CIR-0251/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ew.meadows.1@us.af.mi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ominic.nguyen@esimplicit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_x0020_Date xmlns="71db92ef-6cd6-48f6-b3e7-a8fd5c259805">2017-02-01T05:00:00+00:00</Publish_x0020_Date>
    <Working_x0020_Parties xmlns="71db92ef-6cd6-48f6-b3e7-a8fd5c259805">
      <Value>WP 7B</Value>
    </Working_x0020_Parties>
    <Document_x0020_Type xmlns="71db92ef-6cd6-48f6-b3e7-a8fd5c259805">Working Document</Document_x0020_Type>
    <Document_x0020_Status xmlns="71db92ef-6cd6-48f6-b3e7-a8fd5c259805">Working</Document_x0020_Status>
    <Document_x0020_Number xmlns="bda85abd-f79d-4654-9409-a381b876f834">Work plan for WP 7B efforts in connection with WRC-23 AI 1.13</Document_x0020_Number>
    <Approved_x0020_GUID xmlns="bda85abd-f79d-4654-9409-a381b876f834" xsi:nil="true"/>
    <Author_x0028_s_x0029_ xmlns="71db92ef-6cd6-48f6-b3e7-a8fd5c259805">
      <Value>62</Value>
      <Value>52</Value>
      <Value>153</Value>
      <Value>60</Value>
    </Author_x0028_s_x0029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F0C34F958F8F4280A9BCB307EAFF9D" ma:contentTypeVersion="13" ma:contentTypeDescription="Create a new document." ma:contentTypeScope="" ma:versionID="0bf6890721a3a3969ab405b027d785b5">
  <xsd:schema xmlns:xsd="http://www.w3.org/2001/XMLSchema" xmlns:xs="http://www.w3.org/2001/XMLSchema" xmlns:p="http://schemas.microsoft.com/office/2006/metadata/properties" xmlns:ns2="bda85abd-f79d-4654-9409-a381b876f834" xmlns:ns3="71db92ef-6cd6-48f6-b3e7-a8fd5c259805" targetNamespace="http://schemas.microsoft.com/office/2006/metadata/properties" ma:root="true" ma:fieldsID="5a81ce70ecdaf5428524ee01afeb2e48" ns2:_="" ns3:_="">
    <xsd:import namespace="bda85abd-f79d-4654-9409-a381b876f834"/>
    <xsd:import namespace="71db92ef-6cd6-48f6-b3e7-a8fd5c259805"/>
    <xsd:element name="properties">
      <xsd:complexType>
        <xsd:sequence>
          <xsd:element name="documentManagement">
            <xsd:complexType>
              <xsd:all>
                <xsd:element ref="ns2:Document_x0020_Number"/>
                <xsd:element ref="ns3:Publish_x0020_Date"/>
                <xsd:element ref="ns3:Document_x0020_Type" minOccurs="0"/>
                <xsd:element ref="ns3:Document_x0020_Status"/>
                <xsd:element ref="ns3:Author_x0028_s_x0029_" minOccurs="0"/>
                <xsd:element ref="ns3:Working_x0020_Parties" minOccurs="0"/>
                <xsd:element ref="ns2:Approved_x0020_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85abd-f79d-4654-9409-a381b876f834" elementFormDefault="qualified">
    <xsd:import namespace="http://schemas.microsoft.com/office/2006/documentManagement/types"/>
    <xsd:import namespace="http://schemas.microsoft.com/office/infopath/2007/PartnerControls"/>
    <xsd:element name="Document_x0020_Number" ma:index="1" ma:displayName="Document Title" ma:internalName="Document_x0020_Number">
      <xsd:simpleType>
        <xsd:restriction base="dms:Text">
          <xsd:maxLength value="255"/>
        </xsd:restriction>
      </xsd:simpleType>
    </xsd:element>
    <xsd:element name="Approved_x0020_GUID" ma:index="8" nillable="true" ma:displayName="Approved GUID" ma:internalName="Approved_x0020_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b92ef-6cd6-48f6-b3e7-a8fd5c259805" elementFormDefault="qualified">
    <xsd:import namespace="http://schemas.microsoft.com/office/2006/documentManagement/types"/>
    <xsd:import namespace="http://schemas.microsoft.com/office/infopath/2007/PartnerControls"/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  <xsd:enumeration value="Working Document"/>
          <xsd:enumeration value="Agenda"/>
          <xsd:enumeration value="Minutes"/>
          <xsd:enumeration value="Work Plan"/>
          <xsd:enumeration value="Member Lis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8aeca92e-3ed0-44da-b5c5-c6c67be4dd3b}" ma:internalName="Author_x0028_s_x0029_" ma:showField="Full_x0020_Name" ma:web="71db92ef-6cd6-48f6-b3e7-a8fd5c2598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  <ds:schemaRef ds:uri="71db92ef-6cd6-48f6-b3e7-a8fd5c259805"/>
    <ds:schemaRef ds:uri="bda85abd-f79d-4654-9409-a381b876f834"/>
  </ds:schemaRefs>
</ds:datastoreItem>
</file>

<file path=customXml/itemProps3.xml><?xml version="1.0" encoding="utf-8"?>
<ds:datastoreItem xmlns:ds="http://schemas.openxmlformats.org/officeDocument/2006/customXml" ds:itemID="{70220F47-7CD2-4541-B141-FAF8FFF0D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85abd-f79d-4654-9409-a381b876f834"/>
    <ds:schemaRef ds:uri="71db92ef-6cd6-48f6-b3e7-a8fd5c259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DA12FE-D86A-4CD5-8C7E-9E0962B7D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US7B011FS</vt:lpstr>
    </vt:vector>
  </TitlesOfParts>
  <Company>NASA/ODIN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Wright, Sandra</cp:lastModifiedBy>
  <cp:revision>3</cp:revision>
  <dcterms:created xsi:type="dcterms:W3CDTF">2020-09-25T15:25:00Z</dcterms:created>
  <dcterms:modified xsi:type="dcterms:W3CDTF">2020-09-26T02:36:00Z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0x010100E1F0C34F958F8F4280A9BCB307EAFF9D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</Properties>
</file>