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87"/>
        <w:gridCol w:w="5906"/>
      </w:tblGrid>
      <w:tr w:rsidR="00FE0EEA" w:rsidRPr="008A5AF1" w14:paraId="773A40D1" w14:textId="77777777" w:rsidTr="00A96701">
        <w:trPr>
          <w:trHeight w:val="459"/>
        </w:trPr>
        <w:tc>
          <w:tcPr>
            <w:tcW w:w="9391" w:type="dxa"/>
            <w:gridSpan w:val="2"/>
            <w:tcBorders>
              <w:top w:val="single" w:sz="12" w:space="0" w:color="auto"/>
              <w:left w:val="double" w:sz="6" w:space="0" w:color="auto"/>
              <w:right w:val="double" w:sz="6" w:space="0" w:color="auto"/>
            </w:tcBorders>
            <w:shd w:val="clear" w:color="auto" w:fill="C0C0C0"/>
          </w:tcPr>
          <w:p w14:paraId="7209762F"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7007D318"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1A1E768" w14:textId="77777777" w:rsidTr="00A96701">
        <w:trPr>
          <w:trHeight w:val="348"/>
        </w:trPr>
        <w:tc>
          <w:tcPr>
            <w:tcW w:w="3487" w:type="dxa"/>
            <w:tcBorders>
              <w:left w:val="double" w:sz="6" w:space="0" w:color="auto"/>
            </w:tcBorders>
          </w:tcPr>
          <w:p w14:paraId="10D590EF" w14:textId="334331EC" w:rsidR="00FE0EEA" w:rsidRPr="006F661E" w:rsidRDefault="00FE0EEA" w:rsidP="00E5632A">
            <w:pPr>
              <w:spacing w:after="120"/>
              <w:ind w:left="900" w:right="144" w:hanging="900"/>
              <w:rPr>
                <w:szCs w:val="24"/>
              </w:rPr>
            </w:pPr>
            <w:r w:rsidRPr="006F661E">
              <w:rPr>
                <w:b/>
                <w:szCs w:val="24"/>
              </w:rPr>
              <w:t>Working Party:</w:t>
            </w:r>
            <w:r w:rsidR="004D45FD">
              <w:rPr>
                <w:szCs w:val="24"/>
              </w:rPr>
              <w:t xml:space="preserve"> ITU-R WP 5</w:t>
            </w:r>
            <w:r w:rsidR="00037ABB">
              <w:rPr>
                <w:szCs w:val="24"/>
              </w:rPr>
              <w:t>B</w:t>
            </w:r>
          </w:p>
        </w:tc>
        <w:tc>
          <w:tcPr>
            <w:tcW w:w="5906" w:type="dxa"/>
            <w:tcBorders>
              <w:right w:val="double" w:sz="6" w:space="0" w:color="auto"/>
            </w:tcBorders>
            <w:vAlign w:val="center"/>
          </w:tcPr>
          <w:p w14:paraId="6C25CFCD" w14:textId="62BCFE1A" w:rsidR="00FE0EEA" w:rsidRPr="00A96701" w:rsidRDefault="00FE0EEA" w:rsidP="00A96701">
            <w:pPr>
              <w:pStyle w:val="NormalWeb"/>
              <w:shd w:val="clear" w:color="auto" w:fill="FFFFFF"/>
              <w:spacing w:before="0" w:beforeAutospacing="0" w:after="0" w:afterAutospacing="0"/>
              <w:textAlignment w:val="baseline"/>
            </w:pPr>
            <w:r w:rsidRPr="00A96701">
              <w:rPr>
                <w:b/>
              </w:rPr>
              <w:t>Document No:</w:t>
            </w:r>
            <w:r w:rsidR="00A9347D" w:rsidRPr="00A96701">
              <w:t xml:space="preserve"> </w:t>
            </w:r>
            <w:r w:rsidR="00E5632A" w:rsidRPr="00A96701">
              <w:rPr>
                <w:color w:val="000000"/>
                <w:sz w:val="22"/>
                <w:szCs w:val="22"/>
                <w:bdr w:val="none" w:sz="0" w:space="0" w:color="auto" w:frame="1"/>
              </w:rPr>
              <w:t>USWP5B31-07_F</w:t>
            </w:r>
            <w:r w:rsidR="002C602A">
              <w:rPr>
                <w:color w:val="000000"/>
                <w:sz w:val="22"/>
                <w:szCs w:val="22"/>
                <w:bdr w:val="none" w:sz="0" w:space="0" w:color="auto" w:frame="1"/>
              </w:rPr>
              <w:t>inal</w:t>
            </w:r>
            <w:r w:rsidR="00E5632A" w:rsidRPr="00A96701">
              <w:rPr>
                <w:color w:val="000000"/>
                <w:sz w:val="22"/>
                <w:szCs w:val="22"/>
                <w:bdr w:val="none" w:sz="0" w:space="0" w:color="auto" w:frame="1"/>
              </w:rPr>
              <w:t>_CNPC</w:t>
            </w:r>
            <w:r w:rsidR="00A96701" w:rsidRPr="00A96701">
              <w:rPr>
                <w:color w:val="000000"/>
                <w:sz w:val="22"/>
                <w:szCs w:val="22"/>
                <w:bdr w:val="none" w:sz="0" w:space="0" w:color="auto" w:frame="1"/>
              </w:rPr>
              <w:t xml:space="preserve"> </w:t>
            </w:r>
            <w:r w:rsidR="00E5632A" w:rsidRPr="00A96701">
              <w:rPr>
                <w:color w:val="000000"/>
                <w:sz w:val="22"/>
                <w:szCs w:val="22"/>
                <w:bdr w:val="none" w:sz="0" w:space="0" w:color="auto" w:frame="1"/>
              </w:rPr>
              <w:t>CHAR_ 5GHz</w:t>
            </w:r>
          </w:p>
        </w:tc>
      </w:tr>
      <w:tr w:rsidR="00FE0EEA" w:rsidRPr="008A5AF1" w14:paraId="5A9C01AA" w14:textId="77777777" w:rsidTr="00A96701">
        <w:trPr>
          <w:trHeight w:val="378"/>
        </w:trPr>
        <w:tc>
          <w:tcPr>
            <w:tcW w:w="3487" w:type="dxa"/>
            <w:tcBorders>
              <w:left w:val="double" w:sz="6" w:space="0" w:color="auto"/>
            </w:tcBorders>
          </w:tcPr>
          <w:p w14:paraId="3B37450B" w14:textId="1B414D67" w:rsidR="00FE0EEA" w:rsidRPr="003F7E90" w:rsidRDefault="00FE0EEA" w:rsidP="00E5632A">
            <w:pPr>
              <w:tabs>
                <w:tab w:val="clear" w:pos="794"/>
                <w:tab w:val="clear" w:pos="1191"/>
                <w:tab w:val="left" w:pos="343"/>
              </w:tabs>
              <w:spacing w:before="0"/>
              <w:ind w:left="144" w:right="144" w:hanging="144"/>
              <w:rPr>
                <w:szCs w:val="24"/>
                <w:lang w:val="pt-BR"/>
              </w:rPr>
            </w:pPr>
            <w:r w:rsidRPr="003F7E90">
              <w:rPr>
                <w:b/>
                <w:szCs w:val="24"/>
                <w:lang w:val="pt-BR"/>
              </w:rPr>
              <w:t>Ref:</w:t>
            </w:r>
            <w:r w:rsidR="00E5632A">
              <w:rPr>
                <w:szCs w:val="24"/>
                <w:lang w:val="pt-BR"/>
              </w:rPr>
              <w:t xml:space="preserve"> </w:t>
            </w:r>
            <w:r w:rsidR="00A9347D" w:rsidRPr="003F7E90">
              <w:rPr>
                <w:szCs w:val="24"/>
                <w:lang w:val="pt-BR"/>
              </w:rPr>
              <w:t xml:space="preserve">ITU-R </w:t>
            </w:r>
            <w:r w:rsidR="0014430B" w:rsidRPr="003F7E90">
              <w:rPr>
                <w:szCs w:val="24"/>
                <w:lang w:val="pt-BR"/>
              </w:rPr>
              <w:t>5B/</w:t>
            </w:r>
            <w:r w:rsidR="00542595">
              <w:rPr>
                <w:szCs w:val="24"/>
                <w:lang w:val="pt-BR"/>
              </w:rPr>
              <w:t>731</w:t>
            </w:r>
            <w:r w:rsidR="0014430B" w:rsidRPr="003F7E90">
              <w:rPr>
                <w:szCs w:val="24"/>
                <w:lang w:val="pt-BR"/>
              </w:rPr>
              <w:t xml:space="preserve">-E Annex </w:t>
            </w:r>
            <w:r w:rsidR="00DB051B" w:rsidRPr="003F7E90">
              <w:rPr>
                <w:szCs w:val="24"/>
                <w:lang w:val="pt-BR"/>
              </w:rPr>
              <w:t>8</w:t>
            </w:r>
          </w:p>
        </w:tc>
        <w:tc>
          <w:tcPr>
            <w:tcW w:w="5906" w:type="dxa"/>
            <w:tcBorders>
              <w:right w:val="double" w:sz="6" w:space="0" w:color="auto"/>
            </w:tcBorders>
          </w:tcPr>
          <w:p w14:paraId="52607CAE" w14:textId="0613B125" w:rsidR="00FE0EEA" w:rsidRPr="006F661E" w:rsidRDefault="00FE0EEA" w:rsidP="00A96701">
            <w:pPr>
              <w:tabs>
                <w:tab w:val="left" w:pos="159"/>
              </w:tabs>
              <w:spacing w:before="0"/>
              <w:ind w:left="612" w:right="144" w:hanging="612"/>
              <w:rPr>
                <w:szCs w:val="24"/>
              </w:rPr>
            </w:pPr>
            <w:r w:rsidRPr="006F661E">
              <w:rPr>
                <w:b/>
                <w:szCs w:val="24"/>
              </w:rPr>
              <w:t>Date:</w:t>
            </w:r>
            <w:r w:rsidR="00A703EC">
              <w:rPr>
                <w:szCs w:val="24"/>
              </w:rPr>
              <w:t xml:space="preserve">  </w:t>
            </w:r>
            <w:r w:rsidR="00D1759D">
              <w:rPr>
                <w:szCs w:val="24"/>
              </w:rPr>
              <w:t>12</w:t>
            </w:r>
            <w:r w:rsidR="00D1759D" w:rsidRPr="00D1759D">
              <w:rPr>
                <w:szCs w:val="24"/>
                <w:vertAlign w:val="superscript"/>
              </w:rPr>
              <w:t>th</w:t>
            </w:r>
            <w:r w:rsidR="00D1759D">
              <w:rPr>
                <w:szCs w:val="24"/>
              </w:rPr>
              <w:t xml:space="preserve"> May </w:t>
            </w:r>
            <w:r w:rsidR="00577EF8">
              <w:rPr>
                <w:szCs w:val="24"/>
              </w:rPr>
              <w:t>202</w:t>
            </w:r>
            <w:r w:rsidR="00542595">
              <w:rPr>
                <w:szCs w:val="24"/>
              </w:rPr>
              <w:t>3</w:t>
            </w:r>
          </w:p>
        </w:tc>
      </w:tr>
      <w:tr w:rsidR="00FE0EEA" w:rsidRPr="008A5AF1" w14:paraId="3C7E4282" w14:textId="77777777" w:rsidTr="00A96701">
        <w:trPr>
          <w:trHeight w:val="459"/>
        </w:trPr>
        <w:tc>
          <w:tcPr>
            <w:tcW w:w="9391"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053794" w:rsidRPr="0008277E" w14:paraId="2AAD30DD" w14:textId="77777777" w:rsidTr="00053794">
              <w:trPr>
                <w:cantSplit/>
              </w:trPr>
              <w:tc>
                <w:tcPr>
                  <w:tcW w:w="9889" w:type="dxa"/>
                </w:tcPr>
                <w:p w14:paraId="4385BE54" w14:textId="77777777" w:rsidR="00031717" w:rsidRDefault="0008277E" w:rsidP="00031717">
                  <w:pPr>
                    <w:pStyle w:val="Title1"/>
                    <w:tabs>
                      <w:tab w:val="left" w:pos="8977"/>
                    </w:tabs>
                    <w:spacing w:before="0"/>
                    <w:jc w:val="left"/>
                    <w:rPr>
                      <w:rFonts w:eastAsia="MS Mincho"/>
                      <w:b/>
                      <w:bCs/>
                      <w:caps w:val="0"/>
                      <w:sz w:val="24"/>
                      <w:szCs w:val="24"/>
                    </w:rPr>
                  </w:pPr>
                  <w:r w:rsidRPr="0008277E">
                    <w:rPr>
                      <w:rFonts w:eastAsia="MS Mincho"/>
                      <w:b/>
                      <w:bCs/>
                      <w:caps w:val="0"/>
                      <w:sz w:val="24"/>
                      <w:szCs w:val="24"/>
                    </w:rPr>
                    <w:t>Document Title:</w:t>
                  </w:r>
                  <w:r w:rsidRPr="0008277E">
                    <w:rPr>
                      <w:rFonts w:eastAsia="MS Mincho"/>
                      <w:caps w:val="0"/>
                      <w:sz w:val="24"/>
                      <w:szCs w:val="24"/>
                    </w:rPr>
                    <w:t xml:space="preserve"> W</w:t>
                  </w:r>
                  <w:r w:rsidR="00053794" w:rsidRPr="0008277E">
                    <w:rPr>
                      <w:rFonts w:eastAsia="MS Mincho"/>
                      <w:sz w:val="24"/>
                      <w:szCs w:val="24"/>
                    </w:rPr>
                    <w:t>orking document towards a preliminary draft new Recommendation Itu-r m.[cnpc_char_5GH</w:t>
                  </w:r>
                  <w:r w:rsidR="00053794" w:rsidRPr="0008277E">
                    <w:rPr>
                      <w:rFonts w:eastAsia="MS Mincho"/>
                      <w:caps w:val="0"/>
                      <w:sz w:val="24"/>
                      <w:szCs w:val="24"/>
                    </w:rPr>
                    <w:t>z</w:t>
                  </w:r>
                  <w:r w:rsidR="00053794" w:rsidRPr="0008277E">
                    <w:rPr>
                      <w:rFonts w:eastAsia="MS Mincho"/>
                      <w:sz w:val="24"/>
                      <w:szCs w:val="24"/>
                    </w:rPr>
                    <w:t xml:space="preserve">] - </w:t>
                  </w:r>
                  <w:r w:rsidR="00031717">
                    <w:rPr>
                      <w:rFonts w:eastAsia="MS Mincho"/>
                      <w:b/>
                      <w:bCs/>
                      <w:caps w:val="0"/>
                      <w:sz w:val="24"/>
                      <w:szCs w:val="24"/>
                    </w:rPr>
                    <w:t>C</w:t>
                  </w:r>
                  <w:r w:rsidR="00053794" w:rsidRPr="0008277E">
                    <w:rPr>
                      <w:rFonts w:eastAsia="MS Mincho"/>
                      <w:b/>
                      <w:bCs/>
                      <w:caps w:val="0"/>
                      <w:sz w:val="24"/>
                      <w:szCs w:val="24"/>
                    </w:rPr>
                    <w:t xml:space="preserve">haracteristics and protection criteria of terrestrial and satellite unmanned aircraft system control and non-payload communications links operating in the </w:t>
                  </w:r>
                  <w:r w:rsidR="00053794" w:rsidRPr="0008277E">
                    <w:rPr>
                      <w:b/>
                      <w:bCs/>
                      <w:caps w:val="0"/>
                      <w:sz w:val="24"/>
                      <w:szCs w:val="24"/>
                      <w:lang w:eastAsia="zh-CN"/>
                    </w:rPr>
                    <w:t>aeronautical mobile (route) service</w:t>
                  </w:r>
                  <w:r w:rsidR="00053794" w:rsidRPr="0008277E">
                    <w:rPr>
                      <w:rFonts w:eastAsia="MS Mincho"/>
                      <w:b/>
                      <w:bCs/>
                      <w:caps w:val="0"/>
                      <w:sz w:val="24"/>
                      <w:szCs w:val="24"/>
                    </w:rPr>
                    <w:t xml:space="preserve"> and</w:t>
                  </w:r>
                </w:p>
                <w:p w14:paraId="50ECE229" w14:textId="6005ED7E" w:rsidR="00053794" w:rsidRPr="0008277E" w:rsidRDefault="00053794" w:rsidP="00031717">
                  <w:pPr>
                    <w:pStyle w:val="Title1"/>
                    <w:tabs>
                      <w:tab w:val="left" w:pos="8977"/>
                    </w:tabs>
                    <w:spacing w:before="0"/>
                    <w:jc w:val="left"/>
                    <w:rPr>
                      <w:sz w:val="24"/>
                      <w:szCs w:val="24"/>
                      <w:lang w:eastAsia="zh-CN"/>
                    </w:rPr>
                  </w:pPr>
                  <w:r w:rsidRPr="0008277E">
                    <w:rPr>
                      <w:rFonts w:eastAsia="MS Mincho"/>
                      <w:b/>
                      <w:bCs/>
                      <w:caps w:val="0"/>
                      <w:sz w:val="24"/>
                      <w:szCs w:val="24"/>
                    </w:rPr>
                    <w:t>aeronautical</w:t>
                  </w:r>
                  <w:r w:rsidR="00031717">
                    <w:rPr>
                      <w:rFonts w:eastAsia="MS Mincho"/>
                      <w:b/>
                      <w:bCs/>
                      <w:caps w:val="0"/>
                      <w:sz w:val="24"/>
                      <w:szCs w:val="24"/>
                    </w:rPr>
                    <w:t xml:space="preserve"> </w:t>
                  </w:r>
                  <w:r w:rsidRPr="0008277E">
                    <w:rPr>
                      <w:rFonts w:eastAsia="MS Mincho"/>
                      <w:b/>
                      <w:bCs/>
                      <w:caps w:val="0"/>
                      <w:sz w:val="24"/>
                      <w:szCs w:val="24"/>
                    </w:rPr>
                    <w:t>mobile satellite (R) service in the band 5 030-5 091 MHz</w:t>
                  </w:r>
                </w:p>
              </w:tc>
            </w:tr>
          </w:tbl>
          <w:p w14:paraId="2DF8CA86" w14:textId="3EC9D67D" w:rsidR="00FE0EEA" w:rsidRPr="00F636D5" w:rsidRDefault="00FE0EEA" w:rsidP="00037ABB">
            <w:pPr>
              <w:pStyle w:val="BodyTextIndent"/>
              <w:spacing w:before="0"/>
              <w:ind w:left="187"/>
              <w:rPr>
                <w:rFonts w:ascii="Times New Roman" w:hAnsi="Times New Roman"/>
                <w:szCs w:val="24"/>
                <w:lang w:val="en-US"/>
              </w:rPr>
            </w:pPr>
          </w:p>
        </w:tc>
      </w:tr>
      <w:tr w:rsidR="00FE0EEA" w:rsidRPr="00490665" w14:paraId="30369845" w14:textId="77777777" w:rsidTr="00A96701">
        <w:trPr>
          <w:trHeight w:val="1960"/>
        </w:trPr>
        <w:tc>
          <w:tcPr>
            <w:tcW w:w="3487" w:type="dxa"/>
            <w:tcBorders>
              <w:left w:val="double" w:sz="6" w:space="0" w:color="auto"/>
            </w:tcBorders>
          </w:tcPr>
          <w:p w14:paraId="52CA482C" w14:textId="77777777" w:rsidR="00FE0EEA" w:rsidRPr="006F661E" w:rsidRDefault="00FE0EEA" w:rsidP="00FF4345">
            <w:pPr>
              <w:ind w:left="144" w:right="144"/>
              <w:rPr>
                <w:b/>
                <w:szCs w:val="24"/>
              </w:rPr>
            </w:pPr>
            <w:r w:rsidRPr="006F661E">
              <w:rPr>
                <w:b/>
                <w:szCs w:val="24"/>
              </w:rPr>
              <w:t>Author(s)/Contributors(s):</w:t>
            </w:r>
          </w:p>
          <w:p w14:paraId="353F9CBF" w14:textId="77777777" w:rsidR="00FE0EEA" w:rsidRPr="006F661E" w:rsidRDefault="00FE0EEA" w:rsidP="00FF4345">
            <w:pPr>
              <w:spacing w:before="0"/>
              <w:ind w:left="144" w:right="144"/>
              <w:rPr>
                <w:bCs/>
                <w:iCs/>
                <w:szCs w:val="24"/>
                <w:lang w:val="en-US"/>
              </w:rPr>
            </w:pPr>
          </w:p>
          <w:p w14:paraId="646D2047" w14:textId="77777777" w:rsidR="00DF3E2B" w:rsidRPr="003B1914" w:rsidRDefault="00037ABB" w:rsidP="00DF3E2B">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Name</w:t>
            </w:r>
            <w:r w:rsidR="00DF3E2B">
              <w:rPr>
                <w:bCs/>
                <w:iCs/>
                <w:szCs w:val="24"/>
                <w:lang w:val="en-US"/>
              </w:rPr>
              <w:t>:</w:t>
            </w:r>
            <w:r>
              <w:rPr>
                <w:bCs/>
                <w:iCs/>
                <w:szCs w:val="24"/>
                <w:lang w:val="en-US"/>
              </w:rPr>
              <w:t xml:space="preserve"> </w:t>
            </w:r>
            <w:r w:rsidR="001616A4">
              <w:rPr>
                <w:bCs/>
                <w:iCs/>
                <w:szCs w:val="24"/>
                <w:lang w:val="en-US"/>
              </w:rPr>
              <w:t xml:space="preserve"> </w:t>
            </w:r>
            <w:r w:rsidR="00DF3E2B" w:rsidRPr="003B1914">
              <w:rPr>
                <w:rFonts w:ascii="Arial" w:eastAsia="Calibri" w:hAnsi="Arial" w:cs="Arial"/>
                <w:bCs/>
                <w:iCs/>
                <w:sz w:val="20"/>
                <w:lang w:val="en-US"/>
              </w:rPr>
              <w:t>Don Nellis</w:t>
            </w:r>
          </w:p>
          <w:p w14:paraId="497C3C47" w14:textId="77777777" w:rsidR="00FE0EEA" w:rsidRDefault="00037ABB" w:rsidP="00FF4345">
            <w:pPr>
              <w:spacing w:before="0"/>
              <w:ind w:left="144" w:right="144"/>
              <w:rPr>
                <w:bCs/>
                <w:iCs/>
                <w:szCs w:val="24"/>
                <w:lang w:val="en-US"/>
              </w:rPr>
            </w:pPr>
            <w:r>
              <w:rPr>
                <w:bCs/>
                <w:iCs/>
                <w:szCs w:val="24"/>
                <w:lang w:val="en-US"/>
              </w:rPr>
              <w:t>Org</w:t>
            </w:r>
            <w:r w:rsidR="00DF3E2B">
              <w:rPr>
                <w:bCs/>
                <w:iCs/>
                <w:szCs w:val="24"/>
                <w:lang w:val="en-US"/>
              </w:rPr>
              <w:t>:</w:t>
            </w:r>
            <w:r>
              <w:rPr>
                <w:bCs/>
                <w:iCs/>
                <w:szCs w:val="24"/>
                <w:lang w:val="en-US"/>
              </w:rPr>
              <w:t xml:space="preserve"> </w:t>
            </w:r>
            <w:r w:rsidR="001616A4">
              <w:rPr>
                <w:bCs/>
                <w:iCs/>
                <w:szCs w:val="24"/>
                <w:lang w:val="en-US"/>
              </w:rPr>
              <w:t xml:space="preserve"> </w:t>
            </w:r>
            <w:r w:rsidR="00DF3E2B" w:rsidRPr="0028574C">
              <w:rPr>
                <w:rFonts w:ascii="Arial" w:eastAsia="Calibri" w:hAnsi="Arial" w:cs="Arial"/>
                <w:bCs/>
                <w:iCs/>
                <w:sz w:val="20"/>
                <w:lang w:val="en-US"/>
              </w:rPr>
              <w:t>Federal Aviation Administration</w:t>
            </w:r>
          </w:p>
          <w:p w14:paraId="3E214CA1" w14:textId="77777777" w:rsidR="00037ABB" w:rsidRDefault="00037ABB" w:rsidP="00FF4345">
            <w:pPr>
              <w:spacing w:before="0"/>
              <w:ind w:left="144" w:right="144"/>
              <w:rPr>
                <w:bCs/>
                <w:iCs/>
                <w:szCs w:val="24"/>
                <w:lang w:val="en-US"/>
              </w:rPr>
            </w:pPr>
          </w:p>
          <w:p w14:paraId="1E85985A" w14:textId="77777777" w:rsidR="00037ABB" w:rsidRDefault="00037ABB" w:rsidP="00FF4345">
            <w:pPr>
              <w:spacing w:before="0"/>
              <w:ind w:left="144" w:right="144"/>
              <w:rPr>
                <w:bCs/>
                <w:iCs/>
                <w:szCs w:val="24"/>
                <w:lang w:val="en-US"/>
              </w:rPr>
            </w:pPr>
            <w:r>
              <w:rPr>
                <w:bCs/>
                <w:iCs/>
                <w:szCs w:val="24"/>
                <w:lang w:val="en-US"/>
              </w:rPr>
              <w:t>Name</w:t>
            </w:r>
            <w:r w:rsidR="00DF3E2B">
              <w:rPr>
                <w:bCs/>
                <w:iCs/>
                <w:szCs w:val="24"/>
                <w:lang w:val="en-US"/>
              </w:rPr>
              <w:t xml:space="preserve">: </w:t>
            </w:r>
            <w:r w:rsidR="001616A4">
              <w:rPr>
                <w:bCs/>
                <w:iCs/>
                <w:szCs w:val="24"/>
                <w:lang w:val="en-US"/>
              </w:rPr>
              <w:t xml:space="preserve"> </w:t>
            </w:r>
            <w:r w:rsidR="00DF3E2B">
              <w:rPr>
                <w:bCs/>
                <w:iCs/>
                <w:szCs w:val="24"/>
                <w:lang w:val="en-US"/>
              </w:rPr>
              <w:t>Michael Neale</w:t>
            </w:r>
          </w:p>
          <w:p w14:paraId="063282B3" w14:textId="77777777" w:rsidR="00037ABB" w:rsidRPr="006F661E" w:rsidRDefault="00037ABB" w:rsidP="00DF3E2B">
            <w:pPr>
              <w:spacing w:before="0"/>
              <w:ind w:left="122" w:right="144"/>
            </w:pPr>
            <w:r>
              <w:rPr>
                <w:bCs/>
                <w:iCs/>
                <w:szCs w:val="24"/>
                <w:lang w:val="en-US"/>
              </w:rPr>
              <w:t>Org</w:t>
            </w:r>
            <w:r w:rsidR="00DF3E2B">
              <w:rPr>
                <w:bCs/>
                <w:iCs/>
                <w:szCs w:val="24"/>
                <w:lang w:val="en-US"/>
              </w:rPr>
              <w:t>:</w:t>
            </w:r>
            <w:r w:rsidR="00DF3E2B" w:rsidRPr="00B03210">
              <w:rPr>
                <w:rFonts w:ascii="Arial" w:hAnsi="Arial" w:cs="Arial"/>
                <w:sz w:val="20"/>
                <w:lang w:val="en-US"/>
              </w:rPr>
              <w:t xml:space="preserve"> </w:t>
            </w:r>
            <w:r w:rsidR="001616A4">
              <w:rPr>
                <w:rFonts w:ascii="Arial" w:hAnsi="Arial" w:cs="Arial"/>
                <w:sz w:val="20"/>
                <w:lang w:val="en-US"/>
              </w:rPr>
              <w:t xml:space="preserve"> </w:t>
            </w:r>
            <w:r w:rsidR="00DF3E2B" w:rsidRPr="00B03210">
              <w:rPr>
                <w:rFonts w:ascii="Arial" w:hAnsi="Arial" w:cs="Arial"/>
                <w:sz w:val="20"/>
                <w:lang w:val="en-US"/>
              </w:rPr>
              <w:t>ACES Corporation for the FAA</w:t>
            </w:r>
          </w:p>
          <w:p w14:paraId="5ACCC3E0" w14:textId="77777777" w:rsidR="00FE0EEA" w:rsidRPr="006F661E" w:rsidRDefault="00FE0EEA" w:rsidP="00037ABB">
            <w:pPr>
              <w:spacing w:before="0"/>
              <w:ind w:right="144"/>
              <w:rPr>
                <w:bCs/>
                <w:iCs/>
                <w:szCs w:val="24"/>
                <w:lang w:val="en-US"/>
              </w:rPr>
            </w:pPr>
          </w:p>
        </w:tc>
        <w:tc>
          <w:tcPr>
            <w:tcW w:w="5906" w:type="dxa"/>
            <w:tcBorders>
              <w:right w:val="double" w:sz="6" w:space="0" w:color="auto"/>
            </w:tcBorders>
          </w:tcPr>
          <w:p w14:paraId="7C8340B6" w14:textId="77777777" w:rsidR="00FE0EEA" w:rsidRPr="006F661E" w:rsidRDefault="00FE0EEA" w:rsidP="00FF4345">
            <w:pPr>
              <w:ind w:left="144" w:right="144"/>
              <w:rPr>
                <w:bCs/>
                <w:szCs w:val="24"/>
                <w:lang w:val="fr-FR"/>
              </w:rPr>
            </w:pPr>
          </w:p>
          <w:p w14:paraId="52568C3D" w14:textId="77777777" w:rsidR="00FE0EEA" w:rsidRPr="006F661E" w:rsidRDefault="00FE0EEA" w:rsidP="00FF4345">
            <w:pPr>
              <w:spacing w:before="0"/>
              <w:ind w:left="144" w:right="144"/>
              <w:rPr>
                <w:bCs/>
                <w:szCs w:val="24"/>
                <w:lang w:val="fr-FR"/>
              </w:rPr>
            </w:pPr>
          </w:p>
          <w:p w14:paraId="5D4EDF64" w14:textId="77777777" w:rsidR="00FE0EEA" w:rsidRPr="006F661E" w:rsidRDefault="00FE0EEA" w:rsidP="00FF4345">
            <w:pPr>
              <w:spacing w:before="0"/>
              <w:ind w:left="144" w:right="144"/>
              <w:rPr>
                <w:bCs/>
                <w:color w:val="000000"/>
                <w:szCs w:val="24"/>
                <w:lang w:val="fr-FR"/>
              </w:rPr>
            </w:pPr>
            <w:r w:rsidRPr="006F661E">
              <w:rPr>
                <w:bCs/>
                <w:color w:val="000000"/>
                <w:szCs w:val="24"/>
                <w:lang w:val="fr-FR"/>
              </w:rPr>
              <w:t xml:space="preserve">Phone: </w:t>
            </w:r>
            <w:r w:rsidR="001616A4">
              <w:rPr>
                <w:bCs/>
                <w:color w:val="000000"/>
                <w:szCs w:val="24"/>
                <w:lang w:val="fr-FR"/>
              </w:rPr>
              <w:t xml:space="preserve"> </w:t>
            </w:r>
            <w:r w:rsidR="00DF3E2B" w:rsidRPr="0028574C">
              <w:rPr>
                <w:rFonts w:ascii="Arial" w:hAnsi="Arial"/>
                <w:sz w:val="20"/>
                <w:lang w:val="en-US"/>
              </w:rPr>
              <w:t>(202) 267-9779</w:t>
            </w:r>
          </w:p>
          <w:p w14:paraId="35DCFA5C" w14:textId="77777777" w:rsidR="00FE0EEA" w:rsidRPr="006F661E" w:rsidRDefault="00FE0EEA" w:rsidP="00FF4345">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001616A4">
              <w:rPr>
                <w:bCs/>
                <w:color w:val="000000"/>
                <w:szCs w:val="24"/>
                <w:lang w:val="fr-FR"/>
              </w:rPr>
              <w:t xml:space="preserve"> </w:t>
            </w:r>
            <w:hyperlink r:id="rId7" w:history="1">
              <w:r w:rsidR="001616A4" w:rsidRPr="00635061">
                <w:rPr>
                  <w:rStyle w:val="Hyperlink"/>
                  <w:rFonts w:ascii="Arial" w:hAnsi="Arial"/>
                  <w:sz w:val="20"/>
                  <w:lang w:val="en-US"/>
                </w:rPr>
                <w:t>Donald.Nellis@faa.gov</w:t>
              </w:r>
            </w:hyperlink>
          </w:p>
          <w:p w14:paraId="797D7F00" w14:textId="77777777" w:rsidR="00FE0EEA" w:rsidRPr="006F661E" w:rsidRDefault="00FE0EEA" w:rsidP="00FF4345">
            <w:pPr>
              <w:spacing w:before="0"/>
              <w:ind w:left="144" w:right="144"/>
              <w:rPr>
                <w:bCs/>
                <w:color w:val="000000"/>
                <w:szCs w:val="24"/>
                <w:lang w:val="fr-FR"/>
              </w:rPr>
            </w:pPr>
          </w:p>
          <w:p w14:paraId="5E7E0C33" w14:textId="77777777" w:rsidR="00037ABB" w:rsidRPr="00B748BA" w:rsidRDefault="00037ABB" w:rsidP="00B748BA">
            <w:pPr>
              <w:spacing w:before="0"/>
              <w:ind w:left="194"/>
              <w:rPr>
                <w:rFonts w:ascii="Arial" w:hAnsi="Arial" w:cs="Arial"/>
                <w:sz w:val="20"/>
              </w:rPr>
            </w:pPr>
            <w:r w:rsidRPr="006F661E">
              <w:rPr>
                <w:bCs/>
                <w:color w:val="000000"/>
                <w:szCs w:val="24"/>
                <w:lang w:val="fr-FR"/>
              </w:rPr>
              <w:t xml:space="preserve">Phone: </w:t>
            </w:r>
            <w:r w:rsidR="001616A4">
              <w:rPr>
                <w:bCs/>
                <w:color w:val="000000"/>
                <w:szCs w:val="24"/>
                <w:lang w:val="fr-FR"/>
              </w:rPr>
              <w:t xml:space="preserve"> </w:t>
            </w:r>
            <w:r w:rsidR="00B748BA">
              <w:rPr>
                <w:rFonts w:ascii="Arial" w:hAnsi="Arial" w:cs="Arial"/>
                <w:sz w:val="20"/>
              </w:rPr>
              <w:t>(858) 705</w:t>
            </w:r>
            <w:r w:rsidR="00B748BA" w:rsidRPr="004614CE">
              <w:rPr>
                <w:rFonts w:ascii="Arial" w:hAnsi="Arial" w:cs="Arial"/>
                <w:sz w:val="20"/>
              </w:rPr>
              <w:t>-</w:t>
            </w:r>
            <w:r w:rsidR="00B748BA">
              <w:rPr>
                <w:rFonts w:ascii="Arial" w:hAnsi="Arial" w:cs="Arial"/>
                <w:sz w:val="20"/>
              </w:rPr>
              <w:t>8978</w:t>
            </w:r>
          </w:p>
          <w:p w14:paraId="24A6DB44" w14:textId="77777777" w:rsidR="00FE0EEA" w:rsidRPr="006F661E" w:rsidRDefault="00037ABB" w:rsidP="00037ABB">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001616A4">
              <w:rPr>
                <w:bCs/>
                <w:color w:val="000000"/>
                <w:szCs w:val="24"/>
                <w:lang w:val="fr-FR"/>
              </w:rPr>
              <w:t xml:space="preserve"> </w:t>
            </w:r>
            <w:r w:rsidR="00B748BA" w:rsidRPr="00B03210">
              <w:rPr>
                <w:rStyle w:val="Hyperlink"/>
                <w:rFonts w:ascii="Arial" w:hAnsi="Arial" w:cs="Arial"/>
                <w:sz w:val="20"/>
                <w:lang w:val="fr-FR"/>
              </w:rPr>
              <w:t>michael.neale@</w:t>
            </w:r>
            <w:r w:rsidR="00B748BA">
              <w:rPr>
                <w:rStyle w:val="Hyperlink"/>
                <w:rFonts w:ascii="Arial" w:hAnsi="Arial" w:cs="Arial"/>
                <w:sz w:val="20"/>
                <w:lang w:val="fr-FR"/>
              </w:rPr>
              <w:t>aces-inc.com</w:t>
            </w:r>
          </w:p>
        </w:tc>
      </w:tr>
      <w:tr w:rsidR="00FE0EEA" w:rsidRPr="008A5AF1" w14:paraId="02E048FC" w14:textId="77777777" w:rsidTr="00A96701">
        <w:trPr>
          <w:trHeight w:val="541"/>
        </w:trPr>
        <w:tc>
          <w:tcPr>
            <w:tcW w:w="9391" w:type="dxa"/>
            <w:gridSpan w:val="2"/>
            <w:tcBorders>
              <w:left w:val="double" w:sz="6" w:space="0" w:color="auto"/>
              <w:right w:val="double" w:sz="6" w:space="0" w:color="auto"/>
            </w:tcBorders>
          </w:tcPr>
          <w:p w14:paraId="48B27FDE" w14:textId="467022B0" w:rsidR="00E526AF" w:rsidRPr="001616A4" w:rsidRDefault="00FE0EEA" w:rsidP="00031717">
            <w:pPr>
              <w:rPr>
                <w:rFonts w:ascii="Arial" w:hAnsi="Arial" w:cs="Arial"/>
                <w:sz w:val="20"/>
                <w:szCs w:val="24"/>
                <w:lang w:val="en-US"/>
              </w:rPr>
            </w:pPr>
            <w:r w:rsidRPr="006F661E">
              <w:rPr>
                <w:b/>
                <w:szCs w:val="24"/>
              </w:rPr>
              <w:t>Purpose/Objective:</w:t>
            </w:r>
            <w:r w:rsidRPr="006F661E">
              <w:rPr>
                <w:bCs/>
                <w:szCs w:val="24"/>
              </w:rPr>
              <w:t xml:space="preserve">  </w:t>
            </w:r>
            <w:r w:rsidR="001616A4" w:rsidRPr="00596462">
              <w:rPr>
                <w:rFonts w:ascii="Arial" w:hAnsi="Arial" w:cs="Arial"/>
                <w:sz w:val="20"/>
                <w:szCs w:val="24"/>
                <w:lang w:val="en-US"/>
              </w:rPr>
              <w:t xml:space="preserve">The purpose of this contribution is to propose </w:t>
            </w:r>
            <w:r w:rsidR="00031717">
              <w:rPr>
                <w:rFonts w:ascii="Arial" w:hAnsi="Arial" w:cs="Arial"/>
                <w:sz w:val="20"/>
                <w:szCs w:val="24"/>
                <w:lang w:val="en-US"/>
              </w:rPr>
              <w:t xml:space="preserve">an update to the terrestrial </w:t>
            </w:r>
            <w:r w:rsidR="00003B9A">
              <w:rPr>
                <w:rFonts w:ascii="Arial" w:hAnsi="Arial" w:cs="Arial"/>
                <w:sz w:val="20"/>
                <w:szCs w:val="24"/>
                <w:lang w:val="en-US"/>
              </w:rPr>
              <w:t xml:space="preserve">and satellite </w:t>
            </w:r>
            <w:r w:rsidR="00031717">
              <w:rPr>
                <w:rFonts w:ascii="Arial" w:hAnsi="Arial" w:cs="Arial"/>
                <w:sz w:val="20"/>
                <w:szCs w:val="24"/>
                <w:lang w:val="en-US"/>
              </w:rPr>
              <w:t>characteristics based on a</w:t>
            </w:r>
            <w:r w:rsidR="00AD6A07">
              <w:rPr>
                <w:rFonts w:ascii="Arial" w:hAnsi="Arial" w:cs="Arial"/>
                <w:sz w:val="20"/>
                <w:szCs w:val="24"/>
                <w:lang w:val="en-US"/>
              </w:rPr>
              <w:t xml:space="preserve"> recent</w:t>
            </w:r>
            <w:r w:rsidR="00031717">
              <w:rPr>
                <w:rFonts w:ascii="Arial" w:hAnsi="Arial" w:cs="Arial"/>
                <w:sz w:val="20"/>
                <w:szCs w:val="24"/>
                <w:lang w:val="en-US"/>
              </w:rPr>
              <w:t xml:space="preserve"> update to the RTCA MOPS DO-362A </w:t>
            </w:r>
            <w:r w:rsidR="00DB7A03">
              <w:rPr>
                <w:rFonts w:ascii="Arial" w:hAnsi="Arial" w:cs="Arial"/>
                <w:sz w:val="20"/>
                <w:szCs w:val="24"/>
                <w:lang w:val="en-US"/>
              </w:rPr>
              <w:t xml:space="preserve">and EUROCAE MOPS ED-265 </w:t>
            </w:r>
            <w:r w:rsidR="00031717">
              <w:rPr>
                <w:rFonts w:ascii="Arial" w:hAnsi="Arial" w:cs="Arial"/>
                <w:sz w:val="20"/>
                <w:szCs w:val="24"/>
                <w:lang w:val="en-US"/>
              </w:rPr>
              <w:t xml:space="preserve">that </w:t>
            </w:r>
            <w:r w:rsidR="00AD6A07">
              <w:rPr>
                <w:rFonts w:ascii="Arial" w:hAnsi="Arial" w:cs="Arial"/>
                <w:sz w:val="20"/>
                <w:szCs w:val="24"/>
                <w:lang w:val="en-US"/>
              </w:rPr>
              <w:t xml:space="preserve">standardize and </w:t>
            </w:r>
            <w:r w:rsidR="00031717">
              <w:rPr>
                <w:rFonts w:ascii="Arial" w:hAnsi="Arial" w:cs="Arial"/>
                <w:sz w:val="20"/>
                <w:szCs w:val="24"/>
                <w:lang w:val="en-US"/>
              </w:rPr>
              <w:t>define this CNPC Link.</w:t>
            </w:r>
          </w:p>
        </w:tc>
      </w:tr>
      <w:tr w:rsidR="00FE0EEA" w:rsidRPr="008A5AF1" w14:paraId="378E9652" w14:textId="77777777" w:rsidTr="00A96701">
        <w:trPr>
          <w:trHeight w:val="948"/>
        </w:trPr>
        <w:tc>
          <w:tcPr>
            <w:tcW w:w="9391" w:type="dxa"/>
            <w:gridSpan w:val="2"/>
            <w:tcBorders>
              <w:left w:val="double" w:sz="6" w:space="0" w:color="auto"/>
              <w:bottom w:val="single" w:sz="12" w:space="0" w:color="auto"/>
              <w:right w:val="double" w:sz="6" w:space="0" w:color="auto"/>
            </w:tcBorders>
          </w:tcPr>
          <w:p w14:paraId="09059E17" w14:textId="22C20EB5" w:rsidR="00E526AF" w:rsidRPr="00E526AF" w:rsidRDefault="00FE0EEA" w:rsidP="00AD6A07">
            <w:pPr>
              <w:pStyle w:val="enumlev2"/>
              <w:ind w:left="0" w:firstLine="0"/>
              <w:rPr>
                <w:bCs/>
                <w:sz w:val="20"/>
              </w:rPr>
            </w:pPr>
            <w:r w:rsidRPr="006F661E">
              <w:rPr>
                <w:b/>
                <w:szCs w:val="24"/>
              </w:rPr>
              <w:t>Abstract:</w:t>
            </w:r>
            <w:r w:rsidRPr="006F661E">
              <w:rPr>
                <w:bCs/>
                <w:szCs w:val="24"/>
              </w:rPr>
              <w:t xml:space="preserve">  </w:t>
            </w:r>
            <w:r w:rsidR="00050894" w:rsidRPr="00596462">
              <w:rPr>
                <w:rFonts w:ascii="Arial" w:hAnsi="Arial" w:cs="Arial"/>
                <w:sz w:val="20"/>
                <w:szCs w:val="24"/>
                <w:lang w:val="en-US"/>
              </w:rPr>
              <w:t xml:space="preserve">This contribution </w:t>
            </w:r>
            <w:r w:rsidR="00AD6A07">
              <w:rPr>
                <w:rFonts w:ascii="Arial" w:hAnsi="Arial" w:cs="Arial"/>
                <w:sz w:val="20"/>
                <w:szCs w:val="24"/>
                <w:lang w:val="en-US"/>
              </w:rPr>
              <w:t>contains characteristics and protection criteria for terrestrial and satellite based systems that can be used for remote control of unmanned aircraft.</w:t>
            </w:r>
          </w:p>
        </w:tc>
      </w:tr>
    </w:tbl>
    <w:p w14:paraId="7429A9F1" w14:textId="5B98D338" w:rsidR="006E2C07" w:rsidRDefault="0073325C" w:rsidP="0073325C">
      <w:pPr>
        <w:rPr>
          <w:szCs w:val="24"/>
        </w:rPr>
      </w:pPr>
      <w:r>
        <w:rPr>
          <w:szCs w:val="24"/>
        </w:rPr>
        <w:t xml:space="preserve"> </w:t>
      </w:r>
    </w:p>
    <w:p w14:paraId="1A278CB4" w14:textId="77777777" w:rsidR="002C602A" w:rsidRDefault="002C602A">
      <w:pPr>
        <w:tabs>
          <w:tab w:val="clear" w:pos="794"/>
          <w:tab w:val="clear" w:pos="1191"/>
          <w:tab w:val="clear" w:pos="1588"/>
          <w:tab w:val="clear" w:pos="1985"/>
        </w:tabs>
        <w:overflowPunct/>
        <w:autoSpaceDE/>
        <w:autoSpaceDN/>
        <w:adjustRightInd/>
        <w:spacing w:before="0"/>
        <w:textAlignment w:val="auto"/>
        <w:rPr>
          <w:ins w:id="0" w:author="Author"/>
          <w:szCs w:val="24"/>
        </w:rPr>
      </w:pPr>
    </w:p>
    <w:p w14:paraId="26D9400F" w14:textId="77777777" w:rsidR="002C602A" w:rsidRDefault="002C602A">
      <w:pPr>
        <w:tabs>
          <w:tab w:val="clear" w:pos="794"/>
          <w:tab w:val="clear" w:pos="1191"/>
          <w:tab w:val="clear" w:pos="1588"/>
          <w:tab w:val="clear" w:pos="1985"/>
        </w:tabs>
        <w:overflowPunct/>
        <w:autoSpaceDE/>
        <w:autoSpaceDN/>
        <w:adjustRightInd/>
        <w:spacing w:before="0"/>
        <w:textAlignment w:val="auto"/>
        <w:rPr>
          <w:ins w:id="1" w:author="Author"/>
          <w:szCs w:val="24"/>
        </w:rPr>
      </w:pPr>
    </w:p>
    <w:p w14:paraId="10EBDFB7" w14:textId="31B27903" w:rsidR="006E2C07" w:rsidRDefault="006E2C07">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E2C07" w:rsidRPr="006E2C07" w14:paraId="1ECF8EB8" w14:textId="77777777" w:rsidTr="00E47E2A">
        <w:trPr>
          <w:cantSplit/>
        </w:trPr>
        <w:tc>
          <w:tcPr>
            <w:tcW w:w="6487" w:type="dxa"/>
            <w:vAlign w:val="center"/>
          </w:tcPr>
          <w:p w14:paraId="43F23730"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6E2C07">
              <w:rPr>
                <w:rFonts w:ascii="Verdana" w:hAnsi="Verdana" w:cs="Times New Roman Bold"/>
                <w:b/>
                <w:bCs/>
                <w:sz w:val="26"/>
                <w:szCs w:val="26"/>
              </w:rPr>
              <w:lastRenderedPageBreak/>
              <w:t>Radiocommunication Study Groups</w:t>
            </w:r>
          </w:p>
        </w:tc>
        <w:tc>
          <w:tcPr>
            <w:tcW w:w="3402" w:type="dxa"/>
          </w:tcPr>
          <w:p w14:paraId="3E3BFFC2"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2" w:name="ditulogo"/>
            <w:bookmarkEnd w:id="2"/>
            <w:r w:rsidRPr="006E2C07">
              <w:rPr>
                <w:noProof/>
                <w:lang w:eastAsia="en-GB"/>
              </w:rPr>
              <w:drawing>
                <wp:inline distT="0" distB="0" distL="0" distR="0" wp14:anchorId="70901881" wp14:editId="6308F14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6E2C07" w:rsidRPr="006E2C07" w14:paraId="6992CE8F" w14:textId="77777777" w:rsidTr="00E47E2A">
        <w:trPr>
          <w:cantSplit/>
        </w:trPr>
        <w:tc>
          <w:tcPr>
            <w:tcW w:w="6487" w:type="dxa"/>
            <w:tcBorders>
              <w:bottom w:val="single" w:sz="12" w:space="0" w:color="auto"/>
            </w:tcBorders>
          </w:tcPr>
          <w:p w14:paraId="1BA2E923"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53D69158"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lang w:val="en-US"/>
              </w:rPr>
            </w:pPr>
          </w:p>
        </w:tc>
      </w:tr>
      <w:tr w:rsidR="006E2C07" w:rsidRPr="006E2C07" w14:paraId="7AF8D5EB" w14:textId="77777777" w:rsidTr="00E47E2A">
        <w:trPr>
          <w:cantSplit/>
        </w:trPr>
        <w:tc>
          <w:tcPr>
            <w:tcW w:w="6487" w:type="dxa"/>
            <w:tcBorders>
              <w:top w:val="single" w:sz="12" w:space="0" w:color="auto"/>
            </w:tcBorders>
          </w:tcPr>
          <w:p w14:paraId="400B2BE0"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079F07BF"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lang w:val="en-US"/>
              </w:rPr>
            </w:pPr>
          </w:p>
        </w:tc>
      </w:tr>
      <w:tr w:rsidR="006E2C07" w:rsidRPr="006E2C07" w14:paraId="4A4C2E02" w14:textId="77777777" w:rsidTr="00E47E2A">
        <w:trPr>
          <w:cantSplit/>
        </w:trPr>
        <w:tc>
          <w:tcPr>
            <w:tcW w:w="6487" w:type="dxa"/>
            <w:vMerge w:val="restart"/>
          </w:tcPr>
          <w:p w14:paraId="373386AB" w14:textId="5FAB2D25" w:rsidR="006E2C07" w:rsidRPr="006E2C07" w:rsidRDefault="006E2C07" w:rsidP="006E2C07">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3" w:name="recibido"/>
            <w:bookmarkStart w:id="4" w:name="dnum" w:colFirst="1" w:colLast="1"/>
            <w:bookmarkEnd w:id="3"/>
            <w:r w:rsidRPr="006E2C07">
              <w:rPr>
                <w:rFonts w:ascii="Verdana" w:hAnsi="Verdana"/>
                <w:sz w:val="20"/>
              </w:rPr>
              <w:t>Source:</w:t>
            </w:r>
            <w:r w:rsidRPr="006E2C07">
              <w:rPr>
                <w:rFonts w:ascii="Verdana" w:hAnsi="Verdana"/>
                <w:sz w:val="20"/>
              </w:rPr>
              <w:tab/>
              <w:t>Document 5B/</w:t>
            </w:r>
            <w:r>
              <w:rPr>
                <w:rFonts w:ascii="Verdana" w:hAnsi="Verdana"/>
                <w:sz w:val="20"/>
              </w:rPr>
              <w:t>731</w:t>
            </w:r>
            <w:r w:rsidRPr="006E2C07">
              <w:rPr>
                <w:rFonts w:ascii="Verdana" w:hAnsi="Verdana"/>
                <w:sz w:val="20"/>
              </w:rPr>
              <w:t>-E</w:t>
            </w:r>
            <w:r w:rsidR="006A6E83">
              <w:rPr>
                <w:rFonts w:ascii="Verdana" w:hAnsi="Verdana"/>
                <w:sz w:val="20"/>
              </w:rPr>
              <w:t>,</w:t>
            </w:r>
            <w:r w:rsidRPr="006E2C07">
              <w:rPr>
                <w:rFonts w:ascii="Verdana" w:hAnsi="Verdana"/>
                <w:sz w:val="20"/>
              </w:rPr>
              <w:t xml:space="preserve"> Annex 8</w:t>
            </w:r>
          </w:p>
          <w:p w14:paraId="4EC20FFC" w14:textId="77777777" w:rsidR="006E2C07" w:rsidRPr="006E2C07" w:rsidRDefault="006E2C07" w:rsidP="006E2C07">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6E2C07">
              <w:rPr>
                <w:rFonts w:ascii="Verdana" w:hAnsi="Verdana"/>
                <w:sz w:val="20"/>
              </w:rPr>
              <w:t>Subject:</w:t>
            </w:r>
            <w:r w:rsidRPr="006E2C07">
              <w:rPr>
                <w:rFonts w:ascii="Verdana" w:hAnsi="Verdana"/>
                <w:sz w:val="20"/>
              </w:rPr>
              <w:tab/>
              <w:t>New Recommendation ITU-R M.[CNPC_CHAR_5GHz]</w:t>
            </w:r>
          </w:p>
        </w:tc>
        <w:tc>
          <w:tcPr>
            <w:tcW w:w="3402" w:type="dxa"/>
          </w:tcPr>
          <w:p w14:paraId="05EC036D"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6E2C07">
              <w:rPr>
                <w:rFonts w:ascii="Verdana" w:hAnsi="Verdana"/>
                <w:b/>
                <w:sz w:val="20"/>
                <w:lang w:eastAsia="zh-CN"/>
              </w:rPr>
              <w:t>Document 5B/</w:t>
            </w:r>
            <w:r w:rsidRPr="006E2C07">
              <w:rPr>
                <w:rFonts w:ascii="Verdana" w:hAnsi="Verdana"/>
                <w:b/>
                <w:sz w:val="20"/>
                <w:highlight w:val="yellow"/>
                <w:lang w:eastAsia="zh-CN"/>
              </w:rPr>
              <w:t>XXX</w:t>
            </w:r>
          </w:p>
        </w:tc>
      </w:tr>
      <w:tr w:rsidR="006E2C07" w:rsidRPr="006E2C07" w14:paraId="7BD3F9AF" w14:textId="77777777" w:rsidTr="00E47E2A">
        <w:trPr>
          <w:cantSplit/>
        </w:trPr>
        <w:tc>
          <w:tcPr>
            <w:tcW w:w="6487" w:type="dxa"/>
            <w:vMerge/>
          </w:tcPr>
          <w:p w14:paraId="678DF284" w14:textId="77777777" w:rsidR="006E2C07" w:rsidRPr="006E2C07" w:rsidRDefault="006E2C07" w:rsidP="006E2C07">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5" w:name="ddate" w:colFirst="1" w:colLast="1"/>
            <w:bookmarkEnd w:id="4"/>
          </w:p>
        </w:tc>
        <w:tc>
          <w:tcPr>
            <w:tcW w:w="3402" w:type="dxa"/>
          </w:tcPr>
          <w:p w14:paraId="4B9DB274" w14:textId="7D92CFE5"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Pr>
                <w:rFonts w:ascii="Verdana" w:hAnsi="Verdana"/>
                <w:b/>
                <w:sz w:val="20"/>
                <w:lang w:eastAsia="zh-CN"/>
              </w:rPr>
              <w:t>July 2023</w:t>
            </w:r>
          </w:p>
        </w:tc>
      </w:tr>
      <w:tr w:rsidR="006E2C07" w:rsidRPr="006E2C07" w14:paraId="024716B4" w14:textId="77777777" w:rsidTr="00E47E2A">
        <w:trPr>
          <w:cantSplit/>
        </w:trPr>
        <w:tc>
          <w:tcPr>
            <w:tcW w:w="6487" w:type="dxa"/>
            <w:vMerge/>
          </w:tcPr>
          <w:p w14:paraId="0E1E9DD9" w14:textId="77777777" w:rsidR="006E2C07" w:rsidRPr="006E2C07" w:rsidRDefault="006E2C07" w:rsidP="006E2C07">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6" w:name="dorlang" w:colFirst="1" w:colLast="1"/>
            <w:bookmarkEnd w:id="5"/>
          </w:p>
        </w:tc>
        <w:tc>
          <w:tcPr>
            <w:tcW w:w="3402" w:type="dxa"/>
          </w:tcPr>
          <w:p w14:paraId="479A3744"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6E2C07">
              <w:rPr>
                <w:rFonts w:ascii="Verdana" w:eastAsia="SimSun" w:hAnsi="Verdana"/>
                <w:b/>
                <w:sz w:val="20"/>
                <w:lang w:eastAsia="zh-CN"/>
              </w:rPr>
              <w:t>English only</w:t>
            </w:r>
          </w:p>
        </w:tc>
      </w:tr>
      <w:bookmarkEnd w:id="6"/>
      <w:tr w:rsidR="006E2C07" w:rsidRPr="006E2C07" w14:paraId="0D613EFA" w14:textId="77777777" w:rsidTr="00E47E2A">
        <w:trPr>
          <w:cantSplit/>
        </w:trPr>
        <w:tc>
          <w:tcPr>
            <w:tcW w:w="9889" w:type="dxa"/>
            <w:gridSpan w:val="2"/>
          </w:tcPr>
          <w:p w14:paraId="7C3EB98D" w14:textId="77777777" w:rsidR="006E2C07" w:rsidRPr="006E2C07" w:rsidRDefault="006E2C07" w:rsidP="006E2C07">
            <w:pPr>
              <w:tabs>
                <w:tab w:val="clear" w:pos="794"/>
                <w:tab w:val="clear" w:pos="1191"/>
                <w:tab w:val="clear" w:pos="1588"/>
                <w:tab w:val="clear" w:pos="1985"/>
                <w:tab w:val="left" w:pos="1134"/>
                <w:tab w:val="left" w:pos="1871"/>
                <w:tab w:val="left" w:pos="2268"/>
              </w:tabs>
              <w:spacing w:before="840"/>
              <w:jc w:val="center"/>
              <w:rPr>
                <w:b/>
                <w:sz w:val="28"/>
                <w:lang w:eastAsia="zh-CN"/>
              </w:rPr>
            </w:pPr>
            <w:r w:rsidRPr="006E2C07">
              <w:rPr>
                <w:rFonts w:eastAsia="MS Mincho"/>
                <w:b/>
                <w:sz w:val="28"/>
              </w:rPr>
              <w:t>United Sates of America</w:t>
            </w:r>
          </w:p>
        </w:tc>
      </w:tr>
      <w:tr w:rsidR="006E2C07" w:rsidRPr="006E2C07" w14:paraId="7FC0C1D8" w14:textId="77777777" w:rsidTr="00E47E2A">
        <w:trPr>
          <w:cantSplit/>
        </w:trPr>
        <w:tc>
          <w:tcPr>
            <w:tcW w:w="9889" w:type="dxa"/>
            <w:gridSpan w:val="2"/>
          </w:tcPr>
          <w:p w14:paraId="66B9C4D3" w14:textId="77777777" w:rsidR="006E2C07" w:rsidRPr="006E2C07" w:rsidRDefault="006E2C07" w:rsidP="006E2C07">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7" w:name="_Hlk128641946"/>
            <w:r w:rsidRPr="006E2C07">
              <w:rPr>
                <w:rFonts w:eastAsia="MS Mincho"/>
                <w:caps/>
                <w:sz w:val="28"/>
              </w:rPr>
              <w:t>Working document towards a preliminary draft new Recommendation Itu-r m.[cnpc_char_5GHz]</w:t>
            </w:r>
          </w:p>
        </w:tc>
      </w:tr>
      <w:tr w:rsidR="006E2C07" w:rsidRPr="006E2C07" w14:paraId="4FDAE4B8" w14:textId="77777777" w:rsidTr="00E47E2A">
        <w:trPr>
          <w:cantSplit/>
        </w:trPr>
        <w:tc>
          <w:tcPr>
            <w:tcW w:w="9889" w:type="dxa"/>
            <w:gridSpan w:val="2"/>
          </w:tcPr>
          <w:p w14:paraId="20D96A97" w14:textId="77777777" w:rsidR="006E2C07" w:rsidRPr="006E2C07" w:rsidRDefault="006E2C07" w:rsidP="006E2C07">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eastAsia="zh-CN"/>
              </w:rPr>
            </w:pPr>
            <w:r w:rsidRPr="006E2C07">
              <w:rPr>
                <w:rFonts w:eastAsia="MS Mincho"/>
                <w:b/>
                <w:sz w:val="28"/>
              </w:rPr>
              <w:t xml:space="preserve">Characteristics and Protection Criteria of Terrestrial and Satellite Unmanned Aircraft System Control and Non-Payload Communications Links </w:t>
            </w:r>
            <w:r w:rsidRPr="006E2C07">
              <w:rPr>
                <w:rFonts w:eastAsia="MS Mincho"/>
                <w:b/>
                <w:sz w:val="28"/>
              </w:rPr>
              <w:br/>
              <w:t xml:space="preserve">operating in the </w:t>
            </w:r>
            <w:r w:rsidRPr="006E2C07">
              <w:rPr>
                <w:b/>
                <w:sz w:val="28"/>
                <w:lang w:eastAsia="zh-CN"/>
              </w:rPr>
              <w:t>aeronautical mobile (route) service</w:t>
            </w:r>
            <w:r w:rsidRPr="006E2C07">
              <w:rPr>
                <w:rFonts w:eastAsia="MS Mincho"/>
                <w:b/>
                <w:sz w:val="28"/>
              </w:rPr>
              <w:t xml:space="preserve"> and aeronautical </w:t>
            </w:r>
            <w:r w:rsidRPr="006E2C07">
              <w:rPr>
                <w:rFonts w:eastAsia="MS Mincho"/>
                <w:b/>
                <w:sz w:val="28"/>
              </w:rPr>
              <w:br/>
              <w:t>mobile satellite (R) Service in the band 5 030-5 091 MHz</w:t>
            </w:r>
          </w:p>
        </w:tc>
      </w:tr>
    </w:tbl>
    <w:bookmarkEnd w:id="7"/>
    <w:p w14:paraId="1B8533B9" w14:textId="77777777" w:rsidR="006E2C07" w:rsidRPr="006E2C07" w:rsidRDefault="006E2C07" w:rsidP="006E2C07">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r w:rsidRPr="006E2C07">
        <w:rPr>
          <w:rFonts w:ascii="Times New Roman Bold" w:eastAsia="SimSun" w:hAnsi="Times New Roman Bold" w:cs="Times New Roman Bold"/>
          <w:b/>
          <w:lang w:eastAsia="zh-CN"/>
        </w:rPr>
        <w:t>Introduction</w:t>
      </w:r>
    </w:p>
    <w:p w14:paraId="601E019E" w14:textId="77777777" w:rsidR="006E2C07" w:rsidRPr="006E2C07" w:rsidRDefault="006E2C07" w:rsidP="006E2C07">
      <w:pPr>
        <w:tabs>
          <w:tab w:val="clear" w:pos="794"/>
          <w:tab w:val="clear" w:pos="1191"/>
          <w:tab w:val="clear" w:pos="1588"/>
          <w:tab w:val="clear" w:pos="1985"/>
          <w:tab w:val="left" w:pos="1134"/>
          <w:tab w:val="left" w:pos="1871"/>
          <w:tab w:val="left" w:pos="2268"/>
        </w:tabs>
        <w:spacing w:before="160"/>
      </w:pPr>
      <w:r w:rsidRPr="006E2C07">
        <w:t xml:space="preserve">At WRC-2012 it was agreed, under RR No. </w:t>
      </w:r>
      <w:r w:rsidRPr="006E2C07">
        <w:rPr>
          <w:b/>
          <w:bCs/>
        </w:rPr>
        <w:t>5.443C</w:t>
      </w:r>
      <w:r w:rsidRPr="006E2C07">
        <w:t>, that the frequency band 5 030-5 091 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7A30FA30" w14:textId="77777777" w:rsidR="006E2C07" w:rsidRPr="006E2C07" w:rsidRDefault="006E2C07" w:rsidP="006E2C0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rPr>
      </w:pPr>
      <w:r w:rsidRPr="006E2C07">
        <w:rPr>
          <w:rFonts w:ascii="Times New Roman Bold" w:hAnsi="Times New Roman Bold" w:cs="Times New Roman Bold"/>
          <w:b/>
        </w:rPr>
        <w:t>Proposal</w:t>
      </w:r>
    </w:p>
    <w:p w14:paraId="43FB03F1" w14:textId="77777777" w:rsidR="006E2C07" w:rsidRPr="006E2C07" w:rsidRDefault="006E2C07" w:rsidP="006E2C07">
      <w:pPr>
        <w:tabs>
          <w:tab w:val="clear" w:pos="794"/>
          <w:tab w:val="clear" w:pos="1191"/>
          <w:tab w:val="clear" w:pos="1588"/>
          <w:tab w:val="clear" w:pos="1985"/>
          <w:tab w:val="left" w:pos="1134"/>
          <w:tab w:val="left" w:pos="1871"/>
          <w:tab w:val="left" w:pos="2268"/>
        </w:tabs>
      </w:pPr>
      <w:r w:rsidRPr="006E2C07">
        <w:t xml:space="preserve">The United States of America proposes to assist in answering the above need by providing characteristics for such Control and Non-Payload Communications (CNPC) links operating in the AM(R)S allocation under RR No. </w:t>
      </w:r>
      <w:r w:rsidRPr="006E2C07">
        <w:rPr>
          <w:b/>
          <w:bCs/>
        </w:rPr>
        <w:t>5443C</w:t>
      </w:r>
      <w:r w:rsidRPr="006E2C07">
        <w:t xml:space="preserve"> and used in air-ground applications between Unmanned Aircraft (UA) and their Control Station (CS) where the Remote Pilot (RP) is located.</w:t>
      </w:r>
    </w:p>
    <w:p w14:paraId="0FD2FBD0" w14:textId="77777777" w:rsidR="006E2C07" w:rsidRPr="006E2C07" w:rsidRDefault="006E2C07" w:rsidP="006E2C07">
      <w:pPr>
        <w:tabs>
          <w:tab w:val="clear" w:pos="794"/>
          <w:tab w:val="clear" w:pos="1191"/>
          <w:tab w:val="clear" w:pos="1588"/>
          <w:tab w:val="clear" w:pos="1985"/>
          <w:tab w:val="left" w:pos="1134"/>
          <w:tab w:val="left" w:pos="1871"/>
          <w:tab w:val="left" w:pos="2268"/>
        </w:tabs>
        <w:jc w:val="both"/>
        <w:rPr>
          <w:b/>
        </w:rPr>
      </w:pPr>
    </w:p>
    <w:p w14:paraId="2C130413" w14:textId="77777777" w:rsidR="006E2C07" w:rsidRPr="006E2C07" w:rsidRDefault="006E2C07" w:rsidP="006E2C07">
      <w:pPr>
        <w:tabs>
          <w:tab w:val="clear" w:pos="794"/>
          <w:tab w:val="clear" w:pos="1191"/>
          <w:tab w:val="clear" w:pos="1588"/>
          <w:tab w:val="clear" w:pos="1985"/>
          <w:tab w:val="left" w:pos="1134"/>
          <w:tab w:val="left" w:pos="1871"/>
          <w:tab w:val="left" w:pos="2268"/>
        </w:tabs>
      </w:pPr>
      <w:r w:rsidRPr="006E2C07">
        <w:rPr>
          <w:b/>
          <w:bCs/>
        </w:rPr>
        <w:t>Attachment</w:t>
      </w:r>
      <w:r w:rsidRPr="006E2C07">
        <w:t>:</w:t>
      </w:r>
      <w:r w:rsidRPr="006E2C07">
        <w:tab/>
        <w:t>1</w:t>
      </w:r>
    </w:p>
    <w:p w14:paraId="2F654871" w14:textId="50B73671" w:rsidR="00E34FFC" w:rsidRDefault="00E34FFC" w:rsidP="0073325C">
      <w:pPr>
        <w:rPr>
          <w:szCs w:val="24"/>
        </w:rPr>
      </w:pPr>
    </w:p>
    <w:p w14:paraId="1FB06EC2" w14:textId="4E95DCEC" w:rsidR="006E2C07" w:rsidRDefault="006E2C07" w:rsidP="0073325C">
      <w:pPr>
        <w:rPr>
          <w:szCs w:val="24"/>
        </w:rPr>
      </w:pPr>
    </w:p>
    <w:p w14:paraId="66491868" w14:textId="1D3A4359" w:rsidR="006E2C07" w:rsidRDefault="006E2C07" w:rsidP="0073325C">
      <w:pPr>
        <w:rPr>
          <w:szCs w:val="24"/>
        </w:rPr>
      </w:pPr>
    </w:p>
    <w:p w14:paraId="5F366095" w14:textId="44241742" w:rsidR="006E2C07" w:rsidRDefault="006E2C07" w:rsidP="0073325C">
      <w:pPr>
        <w:rPr>
          <w:szCs w:val="24"/>
        </w:rPr>
      </w:pPr>
    </w:p>
    <w:tbl>
      <w:tblPr>
        <w:tblpPr w:leftFromText="180" w:rightFromText="180" w:horzAnchor="margin" w:tblpY="-687"/>
        <w:tblW w:w="14202" w:type="dxa"/>
        <w:tblLayout w:type="fixed"/>
        <w:tblLook w:val="0000" w:firstRow="0" w:lastRow="0" w:firstColumn="0" w:lastColumn="0" w:noHBand="0" w:noVBand="0"/>
      </w:tblPr>
      <w:tblGrid>
        <w:gridCol w:w="10800"/>
        <w:gridCol w:w="3402"/>
      </w:tblGrid>
      <w:tr w:rsidR="00536AD7" w:rsidRPr="00536AD7" w14:paraId="02BECD80" w14:textId="77777777" w:rsidTr="006D733B">
        <w:trPr>
          <w:cantSplit/>
        </w:trPr>
        <w:tc>
          <w:tcPr>
            <w:tcW w:w="10800" w:type="dxa"/>
            <w:vMerge w:val="restart"/>
          </w:tcPr>
          <w:p w14:paraId="6D9B9651" w14:textId="35E0C36A" w:rsidR="00536AD7" w:rsidRPr="00536AD7" w:rsidRDefault="00536AD7" w:rsidP="00536AD7">
            <w:pPr>
              <w:shd w:val="solid" w:color="FFFFFF" w:fill="FFFFFF"/>
              <w:tabs>
                <w:tab w:val="clear" w:pos="794"/>
                <w:tab w:val="clear" w:pos="1191"/>
                <w:tab w:val="clear" w:pos="1588"/>
                <w:tab w:val="clear" w:pos="1985"/>
              </w:tabs>
              <w:spacing w:before="0" w:after="240"/>
              <w:ind w:left="1134" w:hanging="1134"/>
              <w:rPr>
                <w:rFonts w:ascii="Verdana" w:hAnsi="Verdana"/>
                <w:sz w:val="20"/>
              </w:rPr>
            </w:pPr>
          </w:p>
        </w:tc>
        <w:tc>
          <w:tcPr>
            <w:tcW w:w="3402" w:type="dxa"/>
          </w:tcPr>
          <w:p w14:paraId="04E29019" w14:textId="1A7FDA27" w:rsidR="00536AD7" w:rsidRPr="00536AD7" w:rsidRDefault="00536AD7" w:rsidP="00536AD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p>
        </w:tc>
      </w:tr>
      <w:tr w:rsidR="00536AD7" w:rsidRPr="00536AD7" w14:paraId="5D499500" w14:textId="77777777" w:rsidTr="006D733B">
        <w:trPr>
          <w:cantSplit/>
        </w:trPr>
        <w:tc>
          <w:tcPr>
            <w:tcW w:w="10800" w:type="dxa"/>
            <w:vMerge/>
          </w:tcPr>
          <w:p w14:paraId="6CDE66BD"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2B184631" w14:textId="0AB58AA9" w:rsidR="00536AD7" w:rsidRPr="00536AD7" w:rsidRDefault="00536AD7" w:rsidP="00536AD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p>
        </w:tc>
      </w:tr>
      <w:tr w:rsidR="00536AD7" w:rsidRPr="00536AD7" w14:paraId="1D2CFD16" w14:textId="77777777" w:rsidTr="006D733B">
        <w:trPr>
          <w:cantSplit/>
        </w:trPr>
        <w:tc>
          <w:tcPr>
            <w:tcW w:w="10800" w:type="dxa"/>
            <w:vMerge/>
          </w:tcPr>
          <w:p w14:paraId="6AE5FA9D"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13CC3C2B" w14:textId="71951E01" w:rsidR="00536AD7" w:rsidRPr="00536AD7" w:rsidRDefault="00536AD7" w:rsidP="00536AD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p>
        </w:tc>
      </w:tr>
    </w:tbl>
    <w:p w14:paraId="67A82BAF" w14:textId="77777777" w:rsidR="00C61111" w:rsidRDefault="00C61111" w:rsidP="00C61111">
      <w:pPr>
        <w:keepNext/>
        <w:keepLines/>
        <w:tabs>
          <w:tab w:val="clear" w:pos="794"/>
          <w:tab w:val="clear" w:pos="1191"/>
          <w:tab w:val="clear" w:pos="1588"/>
          <w:tab w:val="clear" w:pos="1985"/>
          <w:tab w:val="left" w:pos="1134"/>
          <w:tab w:val="left" w:pos="1871"/>
          <w:tab w:val="left" w:pos="2268"/>
        </w:tabs>
        <w:spacing w:before="160"/>
        <w:jc w:val="center"/>
        <w:rPr>
          <w:bCs/>
          <w:sz w:val="28"/>
          <w:szCs w:val="24"/>
          <w:lang w:eastAsia="zh-CN"/>
        </w:rPr>
      </w:pPr>
      <w:r>
        <w:rPr>
          <w:bCs/>
          <w:sz w:val="28"/>
          <w:szCs w:val="24"/>
          <w:lang w:eastAsia="zh-CN"/>
        </w:rPr>
        <w:t>ATTACHMENT</w:t>
      </w:r>
    </w:p>
    <w:p w14:paraId="67929F87" w14:textId="77777777" w:rsidR="00C61111" w:rsidRDefault="00C61111" w:rsidP="00C61111">
      <w:pPr>
        <w:keepNext/>
        <w:keepLines/>
        <w:tabs>
          <w:tab w:val="clear" w:pos="794"/>
          <w:tab w:val="clear" w:pos="1191"/>
          <w:tab w:val="clear" w:pos="1588"/>
          <w:tab w:val="clear" w:pos="1985"/>
          <w:tab w:val="left" w:pos="1134"/>
          <w:tab w:val="left" w:pos="1871"/>
          <w:tab w:val="left" w:pos="2268"/>
        </w:tabs>
        <w:spacing w:before="160"/>
        <w:jc w:val="center"/>
        <w:rPr>
          <w:bCs/>
          <w:sz w:val="28"/>
          <w:szCs w:val="24"/>
          <w:lang w:eastAsia="zh-CN"/>
        </w:rPr>
      </w:pPr>
    </w:p>
    <w:p w14:paraId="635A67B4" w14:textId="41C4BF5F" w:rsidR="00C61111" w:rsidRDefault="00C61111" w:rsidP="00C61111">
      <w:pPr>
        <w:keepNext/>
        <w:keepLines/>
        <w:tabs>
          <w:tab w:val="clear" w:pos="794"/>
          <w:tab w:val="clear" w:pos="1191"/>
          <w:tab w:val="clear" w:pos="1588"/>
          <w:tab w:val="clear" w:pos="1985"/>
          <w:tab w:val="left" w:pos="1134"/>
          <w:tab w:val="left" w:pos="1871"/>
          <w:tab w:val="left" w:pos="2268"/>
        </w:tabs>
        <w:spacing w:before="160"/>
        <w:jc w:val="center"/>
        <w:rPr>
          <w:bCs/>
          <w:sz w:val="28"/>
          <w:szCs w:val="24"/>
          <w:lang w:eastAsia="zh-CN"/>
        </w:rPr>
      </w:pPr>
      <w:r w:rsidRPr="00C61111">
        <w:rPr>
          <w:bCs/>
          <w:sz w:val="28"/>
          <w:szCs w:val="24"/>
          <w:lang w:eastAsia="zh-CN"/>
        </w:rPr>
        <w:t>WORKING DOCUMENT TOWARDS A PRELIMINARY DRAFT NEW RECOMMENDATION ITU-R M.[CNPC_CHAR_5GHZ]</w:t>
      </w:r>
    </w:p>
    <w:p w14:paraId="33EE70F6" w14:textId="77777777" w:rsidR="00C61111" w:rsidRPr="00C61111" w:rsidRDefault="00C61111" w:rsidP="00C61111">
      <w:pPr>
        <w:keepNext/>
        <w:keepLines/>
        <w:tabs>
          <w:tab w:val="clear" w:pos="794"/>
          <w:tab w:val="clear" w:pos="1191"/>
          <w:tab w:val="clear" w:pos="1588"/>
          <w:tab w:val="clear" w:pos="1985"/>
          <w:tab w:val="left" w:pos="1134"/>
          <w:tab w:val="left" w:pos="1871"/>
          <w:tab w:val="left" w:pos="2268"/>
        </w:tabs>
        <w:spacing w:before="160"/>
        <w:jc w:val="center"/>
        <w:rPr>
          <w:bCs/>
          <w:sz w:val="28"/>
          <w:szCs w:val="24"/>
          <w:lang w:eastAsia="zh-CN"/>
        </w:rPr>
      </w:pPr>
    </w:p>
    <w:p w14:paraId="1E49456D" w14:textId="7EFEEC2F" w:rsidR="00C61111" w:rsidRPr="00C61111" w:rsidRDefault="00C61111" w:rsidP="00C61111">
      <w:pPr>
        <w:keepNext/>
        <w:keepLines/>
        <w:tabs>
          <w:tab w:val="clear" w:pos="794"/>
          <w:tab w:val="clear" w:pos="1191"/>
          <w:tab w:val="clear" w:pos="1588"/>
          <w:tab w:val="clear" w:pos="1985"/>
          <w:tab w:val="left" w:pos="1134"/>
          <w:tab w:val="left" w:pos="1871"/>
          <w:tab w:val="left" w:pos="2268"/>
        </w:tabs>
        <w:spacing w:before="0"/>
        <w:jc w:val="center"/>
        <w:rPr>
          <w:rFonts w:ascii="Times New Roman Bold" w:hAnsi="Times New Roman Bold" w:cs="Times New Roman Bold"/>
          <w:b/>
          <w:sz w:val="28"/>
          <w:szCs w:val="24"/>
          <w:lang w:eastAsia="zh-CN"/>
        </w:rPr>
      </w:pPr>
      <w:r w:rsidRPr="00C61111">
        <w:rPr>
          <w:rFonts w:ascii="Times New Roman Bold" w:hAnsi="Times New Roman Bold" w:cs="Times New Roman Bold"/>
          <w:b/>
          <w:sz w:val="28"/>
          <w:szCs w:val="24"/>
          <w:lang w:eastAsia="zh-CN"/>
        </w:rPr>
        <w:t>Characteristics and Protection Criteria of Terrestrial and Satellite Unmanned Aircraft System Control and Non-Payload Communications Links</w:t>
      </w:r>
    </w:p>
    <w:p w14:paraId="7BF922B0" w14:textId="14B7C7BB" w:rsidR="00C61111" w:rsidRPr="00C61111" w:rsidRDefault="00C61111" w:rsidP="00C61111">
      <w:pPr>
        <w:keepNext/>
        <w:keepLines/>
        <w:tabs>
          <w:tab w:val="clear" w:pos="794"/>
          <w:tab w:val="clear" w:pos="1191"/>
          <w:tab w:val="clear" w:pos="1588"/>
          <w:tab w:val="clear" w:pos="1985"/>
          <w:tab w:val="left" w:pos="1134"/>
          <w:tab w:val="left" w:pos="1871"/>
          <w:tab w:val="left" w:pos="2268"/>
        </w:tabs>
        <w:spacing w:before="0"/>
        <w:jc w:val="center"/>
        <w:rPr>
          <w:rFonts w:ascii="Times New Roman Bold" w:hAnsi="Times New Roman Bold" w:cs="Times New Roman Bold"/>
          <w:b/>
          <w:sz w:val="28"/>
          <w:szCs w:val="24"/>
          <w:lang w:eastAsia="zh-CN"/>
        </w:rPr>
      </w:pPr>
      <w:r w:rsidRPr="00C61111">
        <w:rPr>
          <w:rFonts w:ascii="Times New Roman Bold" w:hAnsi="Times New Roman Bold" w:cs="Times New Roman Bold"/>
          <w:b/>
          <w:sz w:val="28"/>
          <w:szCs w:val="24"/>
          <w:lang w:eastAsia="zh-CN"/>
        </w:rPr>
        <w:t>operating in the aeronautical mobile (route) service and aeronautical</w:t>
      </w:r>
    </w:p>
    <w:p w14:paraId="396334E2" w14:textId="1FB4ADB4" w:rsidR="00C61111" w:rsidRPr="00C61111" w:rsidRDefault="00C61111" w:rsidP="00C61111">
      <w:pPr>
        <w:keepNext/>
        <w:keepLines/>
        <w:tabs>
          <w:tab w:val="clear" w:pos="794"/>
          <w:tab w:val="clear" w:pos="1191"/>
          <w:tab w:val="clear" w:pos="1588"/>
          <w:tab w:val="clear" w:pos="1985"/>
          <w:tab w:val="left" w:pos="1134"/>
          <w:tab w:val="left" w:pos="1871"/>
          <w:tab w:val="left" w:pos="2268"/>
        </w:tabs>
        <w:spacing w:before="0"/>
        <w:jc w:val="center"/>
        <w:rPr>
          <w:rFonts w:ascii="Times New Roman Bold" w:hAnsi="Times New Roman Bold" w:cs="Times New Roman Bold"/>
          <w:b/>
          <w:sz w:val="28"/>
          <w:szCs w:val="24"/>
          <w:lang w:eastAsia="zh-CN"/>
        </w:rPr>
      </w:pPr>
      <w:r w:rsidRPr="00C61111">
        <w:rPr>
          <w:rFonts w:ascii="Times New Roman Bold" w:hAnsi="Times New Roman Bold" w:cs="Times New Roman Bold"/>
          <w:b/>
          <w:sz w:val="28"/>
          <w:szCs w:val="24"/>
          <w:lang w:eastAsia="zh-CN"/>
        </w:rPr>
        <w:t>mobile satellite (R) Service in the band 5 030-5 091 MHz</w:t>
      </w:r>
    </w:p>
    <w:p w14:paraId="00E931C1" w14:textId="77777777" w:rsidR="00C61111" w:rsidRDefault="00C61111"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sz w:val="22"/>
          <w:szCs w:val="18"/>
          <w:lang w:eastAsia="zh-CN"/>
        </w:rPr>
      </w:pPr>
    </w:p>
    <w:p w14:paraId="175440B2" w14:textId="77777777" w:rsidR="00C61111" w:rsidRDefault="00C61111"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sz w:val="22"/>
          <w:szCs w:val="18"/>
          <w:lang w:eastAsia="zh-CN"/>
        </w:rPr>
      </w:pPr>
    </w:p>
    <w:p w14:paraId="13D71466" w14:textId="77777777" w:rsidR="00C61111" w:rsidRDefault="00C61111"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sz w:val="22"/>
          <w:szCs w:val="18"/>
          <w:lang w:eastAsia="zh-CN"/>
        </w:rPr>
      </w:pPr>
    </w:p>
    <w:p w14:paraId="48C86D01" w14:textId="1642983D"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sz w:val="22"/>
          <w:szCs w:val="18"/>
          <w:lang w:eastAsia="zh-CN"/>
        </w:rPr>
      </w:pPr>
      <w:r w:rsidRPr="00536AD7">
        <w:rPr>
          <w:rFonts w:ascii="Times New Roman Bold" w:hAnsi="Times New Roman Bold" w:cs="Times New Roman Bold"/>
          <w:b/>
          <w:sz w:val="22"/>
          <w:szCs w:val="18"/>
          <w:lang w:eastAsia="zh-CN"/>
        </w:rPr>
        <w:t>Scope</w:t>
      </w:r>
    </w:p>
    <w:p w14:paraId="4C0A8952" w14:textId="77777777" w:rsidR="00536AD7" w:rsidRPr="00536AD7" w:rsidRDefault="00536AD7" w:rsidP="00536AD7">
      <w:pPr>
        <w:tabs>
          <w:tab w:val="clear" w:pos="794"/>
          <w:tab w:val="clear" w:pos="1191"/>
          <w:tab w:val="clear" w:pos="1588"/>
          <w:tab w:val="clear" w:pos="1985"/>
          <w:tab w:val="left" w:pos="1134"/>
          <w:tab w:val="left" w:pos="1871"/>
          <w:tab w:val="left" w:pos="2268"/>
        </w:tabs>
        <w:rPr>
          <w:sz w:val="22"/>
          <w:szCs w:val="18"/>
          <w:lang w:eastAsia="zh-CN"/>
        </w:rPr>
      </w:pPr>
      <w:r w:rsidRPr="00536AD7">
        <w:rPr>
          <w:sz w:val="22"/>
          <w:szCs w:val="18"/>
          <w:lang w:eastAsia="zh-CN"/>
        </w:rPr>
        <w:t>This Recommendation specifies the characteristics of control and non-payload communications (CNPC) links, carrying command and control (C2) information, operating in the aeronautical mobile (route) service (AM(R)S) and aeronautical mobile satellite (route) service (AMS(R)S) in the frequency band 5 030-5 091 MHz in order to be used in analysing compatibility between unmanned aircraft systems (UAS) CNPC C2 Links operating in the AM(R)S, as well in the AMS(R)S and other services.</w:t>
      </w:r>
    </w:p>
    <w:p w14:paraId="4B42E3FB"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36AD7">
        <w:rPr>
          <w:rFonts w:ascii="Times New Roman Bold" w:hAnsi="Times New Roman Bold" w:cs="Times New Roman Bold"/>
          <w:b/>
          <w:lang w:eastAsia="zh-CN"/>
        </w:rPr>
        <w:t>Keywords</w:t>
      </w:r>
    </w:p>
    <w:p w14:paraId="6031022D" w14:textId="77777777" w:rsidR="00536AD7" w:rsidRPr="00536AD7" w:rsidRDefault="00536AD7" w:rsidP="00536AD7">
      <w:pPr>
        <w:tabs>
          <w:tab w:val="clear" w:pos="794"/>
          <w:tab w:val="clear" w:pos="1191"/>
          <w:tab w:val="clear" w:pos="1588"/>
          <w:tab w:val="clear" w:pos="1985"/>
          <w:tab w:val="left" w:pos="1134"/>
          <w:tab w:val="left" w:pos="1871"/>
          <w:tab w:val="left" w:pos="2268"/>
        </w:tabs>
        <w:rPr>
          <w:lang w:eastAsia="zh-CN"/>
        </w:rPr>
      </w:pPr>
      <w:r w:rsidRPr="00536AD7">
        <w:rPr>
          <w:lang w:eastAsia="zh-CN"/>
        </w:rPr>
        <w:t>Unmanned aircraft systems</w:t>
      </w:r>
    </w:p>
    <w:p w14:paraId="532D6B10"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36AD7">
        <w:rPr>
          <w:rFonts w:ascii="Times New Roman Bold" w:hAnsi="Times New Roman Bold" w:cs="Times New Roman Bold"/>
          <w:b/>
          <w:lang w:eastAsia="zh-CN"/>
        </w:rPr>
        <w:t>Abbreviations/Glossary</w:t>
      </w:r>
    </w:p>
    <w:p w14:paraId="1071222D"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AM(R)S:</w:t>
      </w:r>
      <w:r w:rsidRPr="00536AD7">
        <w:rPr>
          <w:lang w:eastAsia="zh-CN"/>
        </w:rPr>
        <w:tab/>
        <w:t>Aeronautical mobile (route) service</w:t>
      </w:r>
    </w:p>
    <w:p w14:paraId="5F38D843"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AMS(R)S:</w:t>
      </w:r>
      <w:r w:rsidRPr="00536AD7">
        <w:rPr>
          <w:lang w:eastAsia="zh-CN"/>
        </w:rPr>
        <w:tab/>
        <w:t>Aeronautical mobile-satellite (route) service</w:t>
      </w:r>
    </w:p>
    <w:p w14:paraId="22CD59DC"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ARS:</w:t>
      </w:r>
      <w:r w:rsidRPr="00536AD7">
        <w:rPr>
          <w:lang w:eastAsia="zh-CN"/>
        </w:rPr>
        <w:tab/>
        <w:t>Airborne radio system</w:t>
      </w:r>
    </w:p>
    <w:p w14:paraId="3AFD0664"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ATC:</w:t>
      </w:r>
      <w:r w:rsidRPr="00536AD7">
        <w:rPr>
          <w:lang w:eastAsia="zh-CN"/>
        </w:rPr>
        <w:tab/>
        <w:t>Air traffic control</w:t>
      </w:r>
    </w:p>
    <w:p w14:paraId="17EB1062"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BLoS:</w:t>
      </w:r>
      <w:r w:rsidRPr="00536AD7">
        <w:rPr>
          <w:lang w:eastAsia="zh-CN"/>
        </w:rPr>
        <w:tab/>
        <w:t>Beyond line of sight</w:t>
      </w:r>
    </w:p>
    <w:p w14:paraId="2FE04237"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C2:</w:t>
      </w:r>
      <w:r w:rsidRPr="00536AD7">
        <w:rPr>
          <w:lang w:eastAsia="zh-CN"/>
        </w:rPr>
        <w:tab/>
        <w:t>Command and control</w:t>
      </w:r>
    </w:p>
    <w:p w14:paraId="4958FDD0"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CNPC:</w:t>
      </w:r>
      <w:r w:rsidRPr="00536AD7">
        <w:rPr>
          <w:lang w:eastAsia="zh-CN"/>
        </w:rPr>
        <w:tab/>
        <w:t>Control and non-payload communication</w:t>
      </w:r>
    </w:p>
    <w:p w14:paraId="760DF97D"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CRC:</w:t>
      </w:r>
      <w:r w:rsidRPr="00536AD7">
        <w:rPr>
          <w:lang w:eastAsia="zh-CN"/>
        </w:rPr>
        <w:tab/>
        <w:t>Cyclic redundancy check</w:t>
      </w:r>
    </w:p>
    <w:p w14:paraId="112923F4"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CS:</w:t>
      </w:r>
      <w:r w:rsidRPr="00536AD7">
        <w:rPr>
          <w:lang w:eastAsia="zh-CN"/>
        </w:rPr>
        <w:tab/>
        <w:t>Control station</w:t>
      </w:r>
    </w:p>
    <w:p w14:paraId="7254FEB6"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DVB-RCS:</w:t>
      </w:r>
      <w:r w:rsidRPr="00536AD7">
        <w:rPr>
          <w:lang w:eastAsia="zh-CN"/>
        </w:rPr>
        <w:tab/>
        <w:t>Digital video broadcasting - return channel via satellite</w:t>
      </w:r>
    </w:p>
    <w:p w14:paraId="41BC795D"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FDMA:</w:t>
      </w:r>
      <w:r w:rsidRPr="00536AD7">
        <w:rPr>
          <w:lang w:eastAsia="zh-CN"/>
        </w:rPr>
        <w:tab/>
        <w:t>Frequency division multiple access</w:t>
      </w:r>
    </w:p>
    <w:p w14:paraId="7688B854"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GES:</w:t>
      </w:r>
      <w:r w:rsidRPr="00536AD7">
        <w:rPr>
          <w:lang w:eastAsia="zh-CN"/>
        </w:rPr>
        <w:tab/>
        <w:t>Ground earth station</w:t>
      </w:r>
    </w:p>
    <w:p w14:paraId="76145CA8"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GMSK:</w:t>
      </w:r>
      <w:r w:rsidRPr="00536AD7">
        <w:rPr>
          <w:lang w:eastAsia="zh-CN"/>
        </w:rPr>
        <w:tab/>
        <w:t>Gaussian minimum shift keying</w:t>
      </w:r>
    </w:p>
    <w:p w14:paraId="063399D6"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GRS:</w:t>
      </w:r>
      <w:r w:rsidRPr="00536AD7">
        <w:rPr>
          <w:lang w:eastAsia="zh-CN"/>
        </w:rPr>
        <w:tab/>
        <w:t>Ground radio system</w:t>
      </w:r>
    </w:p>
    <w:p w14:paraId="04A16383"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lastRenderedPageBreak/>
        <w:t>ICAO:</w:t>
      </w:r>
      <w:r w:rsidRPr="00536AD7">
        <w:rPr>
          <w:lang w:eastAsia="zh-CN"/>
        </w:rPr>
        <w:tab/>
        <w:t>International Civil Aviation Organization</w:t>
      </w:r>
    </w:p>
    <w:p w14:paraId="3E7357FB"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LoS:</w:t>
      </w:r>
      <w:r w:rsidRPr="00536AD7">
        <w:rPr>
          <w:lang w:eastAsia="zh-CN"/>
        </w:rPr>
        <w:tab/>
        <w:t>Line of sight</w:t>
      </w:r>
    </w:p>
    <w:p w14:paraId="6A030548"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MSL:</w:t>
      </w:r>
      <w:r w:rsidRPr="00536AD7">
        <w:rPr>
          <w:lang w:eastAsia="zh-CN"/>
        </w:rPr>
        <w:tab/>
        <w:t>Mean sea level</w:t>
      </w:r>
    </w:p>
    <w:p w14:paraId="10EE97D7"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QPSK:</w:t>
      </w:r>
      <w:r w:rsidRPr="00536AD7">
        <w:rPr>
          <w:lang w:eastAsia="zh-CN"/>
        </w:rPr>
        <w:tab/>
        <w:t>Quadrature phase shift keying</w:t>
      </w:r>
    </w:p>
    <w:p w14:paraId="2C43D02C"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RPA:</w:t>
      </w:r>
      <w:r w:rsidRPr="00536AD7">
        <w:rPr>
          <w:lang w:eastAsia="zh-CN"/>
        </w:rPr>
        <w:tab/>
        <w:t>Remotely piloted aircraft</w:t>
      </w:r>
    </w:p>
    <w:p w14:paraId="4096033F"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RR:</w:t>
      </w:r>
      <w:r w:rsidRPr="00536AD7">
        <w:rPr>
          <w:lang w:eastAsia="zh-CN"/>
        </w:rPr>
        <w:tab/>
        <w:t>Radio regulation</w:t>
      </w:r>
    </w:p>
    <w:p w14:paraId="56076ADE"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S&amp;A:</w:t>
      </w:r>
      <w:r w:rsidRPr="00536AD7">
        <w:rPr>
          <w:lang w:eastAsia="zh-CN"/>
        </w:rPr>
        <w:tab/>
        <w:t>Sense and avoid</w:t>
      </w:r>
    </w:p>
    <w:p w14:paraId="759B9E76"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SCPC:</w:t>
      </w:r>
      <w:r w:rsidRPr="00536AD7">
        <w:rPr>
          <w:lang w:eastAsia="zh-CN"/>
        </w:rPr>
        <w:tab/>
        <w:t>Single channel per carrier</w:t>
      </w:r>
    </w:p>
    <w:p w14:paraId="6E1B1092"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TCC:</w:t>
      </w:r>
      <w:r w:rsidRPr="00536AD7">
        <w:rPr>
          <w:lang w:eastAsia="zh-CN"/>
        </w:rPr>
        <w:tab/>
        <w:t>Turbo code comparison</w:t>
      </w:r>
    </w:p>
    <w:p w14:paraId="1F57AD0C"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TDD:</w:t>
      </w:r>
      <w:r w:rsidRPr="00536AD7">
        <w:rPr>
          <w:lang w:eastAsia="zh-CN"/>
        </w:rPr>
        <w:tab/>
        <w:t>Time division duplex</w:t>
      </w:r>
    </w:p>
    <w:p w14:paraId="01967084"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UA:</w:t>
      </w:r>
      <w:r w:rsidRPr="00536AD7">
        <w:rPr>
          <w:lang w:eastAsia="zh-CN"/>
        </w:rPr>
        <w:tab/>
        <w:t>Unmanned aircraft</w:t>
      </w:r>
    </w:p>
    <w:p w14:paraId="0367328D"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UACS:</w:t>
      </w:r>
      <w:r w:rsidRPr="00536AD7">
        <w:rPr>
          <w:lang w:eastAsia="zh-CN"/>
        </w:rPr>
        <w:tab/>
        <w:t>Unmanned aircraft control station</w:t>
      </w:r>
    </w:p>
    <w:p w14:paraId="290B005A"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UAS:</w:t>
      </w:r>
      <w:r w:rsidRPr="00536AD7">
        <w:rPr>
          <w:lang w:eastAsia="zh-CN"/>
        </w:rPr>
        <w:tab/>
        <w:t>Unmanned aircraft system</w:t>
      </w:r>
    </w:p>
    <w:p w14:paraId="2619335A"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r w:rsidRPr="00536AD7">
        <w:rPr>
          <w:rFonts w:ascii="Times New Roman Bold" w:eastAsia="SimSun" w:hAnsi="Times New Roman Bold" w:cs="Times New Roman Bold"/>
          <w:b/>
          <w:lang w:eastAsia="zh-CN"/>
        </w:rPr>
        <w:t>Related ITU Recommendations, Reports</w:t>
      </w:r>
    </w:p>
    <w:p w14:paraId="2FD3D628"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eastAsia="SimSun"/>
          <w:i/>
        </w:rPr>
      </w:pPr>
      <w:r w:rsidRPr="00536AD7">
        <w:rPr>
          <w:rFonts w:eastAsia="SimSun"/>
          <w:i/>
        </w:rPr>
        <w:t>Recommendations</w:t>
      </w:r>
    </w:p>
    <w:p w14:paraId="6CCB7F2D"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eastAsia="SimSun"/>
          <w:i/>
        </w:rPr>
      </w:pPr>
      <w:r w:rsidRPr="00536AD7">
        <w:rPr>
          <w:rFonts w:eastAsia="SimSun"/>
          <w:i/>
        </w:rPr>
        <w:t>Reports</w:t>
      </w:r>
    </w:p>
    <w:p w14:paraId="55DAE435" w14:textId="77777777" w:rsidR="00536AD7" w:rsidRPr="00536AD7" w:rsidRDefault="00536AD7" w:rsidP="00536AD7">
      <w:pPr>
        <w:tabs>
          <w:tab w:val="clear" w:pos="794"/>
          <w:tab w:val="clear" w:pos="1191"/>
          <w:tab w:val="clear" w:pos="1588"/>
          <w:tab w:val="clear" w:pos="1985"/>
          <w:tab w:val="left" w:pos="1134"/>
          <w:tab w:val="left" w:pos="1871"/>
          <w:tab w:val="left" w:pos="2268"/>
        </w:tabs>
        <w:ind w:left="1814" w:hanging="1814"/>
        <w:jc w:val="both"/>
      </w:pPr>
      <w:r w:rsidRPr="00536AD7">
        <w:rPr>
          <w:color w:val="0000FF"/>
          <w:u w:val="single"/>
        </w:rPr>
        <w:t xml:space="preserve">ITU-R </w:t>
      </w:r>
      <w:hyperlink r:id="rId9" w:history="1">
        <w:r w:rsidRPr="00536AD7">
          <w:rPr>
            <w:color w:val="0000FF"/>
            <w:u w:val="single"/>
          </w:rPr>
          <w:t>M.2205</w:t>
        </w:r>
      </w:hyperlink>
      <w:r w:rsidRPr="00536AD7">
        <w:tab/>
        <w:t>Results of studies of the AM(R)S allocation in the band 960-1 164 MHz and of the AMS(R)S allocation in the band 5 030-5 091 MHz to support control and non-payload communications links for unmanned aircraft systems</w:t>
      </w:r>
    </w:p>
    <w:p w14:paraId="4971BB6A" w14:textId="77777777" w:rsidR="00536AD7" w:rsidRPr="00536AD7" w:rsidRDefault="00536AD7" w:rsidP="00536AD7">
      <w:pPr>
        <w:tabs>
          <w:tab w:val="clear" w:pos="794"/>
          <w:tab w:val="clear" w:pos="1191"/>
          <w:tab w:val="clear" w:pos="1588"/>
          <w:tab w:val="clear" w:pos="1985"/>
          <w:tab w:val="left" w:pos="1134"/>
          <w:tab w:val="left" w:pos="1871"/>
          <w:tab w:val="left" w:pos="2268"/>
        </w:tabs>
        <w:ind w:left="1814" w:hanging="1814"/>
        <w:jc w:val="both"/>
      </w:pPr>
      <w:r w:rsidRPr="00536AD7">
        <w:rPr>
          <w:color w:val="0000FF"/>
          <w:u w:val="single"/>
        </w:rPr>
        <w:t xml:space="preserve">ITU-R </w:t>
      </w:r>
      <w:hyperlink r:id="rId10" w:history="1">
        <w:r w:rsidRPr="00536AD7">
          <w:rPr>
            <w:color w:val="0000FF"/>
            <w:u w:val="single"/>
          </w:rPr>
          <w:t>M.2233</w:t>
        </w:r>
      </w:hyperlink>
      <w:r w:rsidRPr="00536AD7">
        <w:tab/>
        <w:t>Examples of technical characteristics for unmanned aircraft control and non-payload communications links</w:t>
      </w:r>
    </w:p>
    <w:p w14:paraId="2B2FBC82" w14:textId="77777777" w:rsidR="00536AD7" w:rsidRPr="00536AD7" w:rsidRDefault="00536AD7" w:rsidP="00536AD7">
      <w:pPr>
        <w:tabs>
          <w:tab w:val="clear" w:pos="794"/>
          <w:tab w:val="clear" w:pos="1191"/>
          <w:tab w:val="clear" w:pos="1588"/>
          <w:tab w:val="clear" w:pos="1985"/>
          <w:tab w:val="left" w:pos="1134"/>
          <w:tab w:val="left" w:pos="1871"/>
          <w:tab w:val="left" w:pos="2268"/>
        </w:tabs>
        <w:ind w:left="1814" w:hanging="1814"/>
        <w:jc w:val="both"/>
        <w:rPr>
          <w:bCs/>
          <w:lang w:eastAsia="zh-CN"/>
        </w:rPr>
      </w:pPr>
      <w:r w:rsidRPr="00536AD7">
        <w:rPr>
          <w:color w:val="0000FF"/>
          <w:u w:val="single"/>
        </w:rPr>
        <w:t xml:space="preserve">ITU-R </w:t>
      </w:r>
      <w:hyperlink r:id="rId11" w:history="1">
        <w:r w:rsidRPr="00536AD7">
          <w:rPr>
            <w:color w:val="0000FF"/>
            <w:u w:val="single"/>
          </w:rPr>
          <w:t>M.2171</w:t>
        </w:r>
      </w:hyperlink>
      <w:r w:rsidRPr="00536AD7">
        <w:rPr>
          <w:bCs/>
          <w:lang w:eastAsia="zh-CN"/>
        </w:rPr>
        <w:tab/>
        <w:t>Characteristics of unmanned aircraft systems and spectrum requirements to support their safe operation in non-segregated airspace</w:t>
      </w:r>
    </w:p>
    <w:p w14:paraId="615F8963" w14:textId="77777777" w:rsidR="00536AD7" w:rsidRPr="00536AD7" w:rsidRDefault="00536AD7" w:rsidP="00536AD7">
      <w:pPr>
        <w:tabs>
          <w:tab w:val="clear" w:pos="794"/>
          <w:tab w:val="clear" w:pos="1191"/>
          <w:tab w:val="clear" w:pos="1588"/>
          <w:tab w:val="clear" w:pos="1985"/>
          <w:tab w:val="left" w:pos="1134"/>
          <w:tab w:val="left" w:pos="1871"/>
          <w:tab w:val="left" w:pos="2268"/>
        </w:tabs>
        <w:ind w:left="1814" w:hanging="1814"/>
        <w:rPr>
          <w:b/>
          <w:bCs/>
          <w:lang w:eastAsia="zh-CN"/>
        </w:rPr>
      </w:pPr>
    </w:p>
    <w:p w14:paraId="292683B7"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280"/>
        <w:rPr>
          <w:lang w:eastAsia="zh-CN"/>
        </w:rPr>
      </w:pPr>
      <w:r w:rsidRPr="00536AD7">
        <w:rPr>
          <w:lang w:eastAsia="zh-CN"/>
        </w:rPr>
        <w:t>The ITU Radiocommunication Assembly,</w:t>
      </w:r>
    </w:p>
    <w:p w14:paraId="4597DAC6"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536AD7">
        <w:rPr>
          <w:i/>
          <w:lang w:eastAsia="zh-CN"/>
        </w:rPr>
        <w:t>considering</w:t>
      </w:r>
    </w:p>
    <w:p w14:paraId="6DB0A8DB" w14:textId="77777777" w:rsidR="00536AD7" w:rsidRPr="00536AD7" w:rsidRDefault="00536AD7" w:rsidP="00536AD7">
      <w:pPr>
        <w:tabs>
          <w:tab w:val="clear" w:pos="794"/>
          <w:tab w:val="clear" w:pos="1191"/>
          <w:tab w:val="clear" w:pos="1588"/>
          <w:tab w:val="clear" w:pos="1985"/>
          <w:tab w:val="left" w:pos="1134"/>
          <w:tab w:val="left" w:pos="1871"/>
          <w:tab w:val="left" w:pos="2268"/>
        </w:tabs>
        <w:rPr>
          <w:i/>
          <w:iCs/>
          <w:lang w:eastAsia="zh-CN"/>
        </w:rPr>
      </w:pPr>
      <w:r w:rsidRPr="00536AD7">
        <w:rPr>
          <w:i/>
          <w:iCs/>
          <w:lang w:eastAsia="zh-CN"/>
        </w:rPr>
        <w:t>a)</w:t>
      </w:r>
      <w:r w:rsidRPr="00536AD7">
        <w:rPr>
          <w:lang w:eastAsia="zh-CN"/>
        </w:rPr>
        <w:tab/>
        <w:t>that …</w:t>
      </w:r>
    </w:p>
    <w:p w14:paraId="2D4ACBFA"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ind w:left="1134"/>
        <w:rPr>
          <w:i/>
          <w:lang w:eastAsia="zh-CN"/>
        </w:rPr>
      </w:pPr>
      <w:bookmarkStart w:id="8" w:name="_Hlk130977766"/>
      <w:r w:rsidRPr="00536AD7">
        <w:rPr>
          <w:i/>
          <w:lang w:eastAsia="zh-CN"/>
        </w:rPr>
        <w:t>recognizing</w:t>
      </w:r>
    </w:p>
    <w:bookmarkEnd w:id="8"/>
    <w:p w14:paraId="297FF762"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i/>
          <w:iCs/>
          <w:lang w:eastAsia="zh-CN"/>
        </w:rPr>
        <w:t>a)</w:t>
      </w:r>
      <w:r w:rsidRPr="00536AD7">
        <w:rPr>
          <w:lang w:eastAsia="zh-CN"/>
        </w:rPr>
        <w:tab/>
        <w:t>that the frequency band 5 030-5 091 MHz is allocated to both the aeronautical mobile (route) service (AM(R)S) and the aeronautical mobile-satellite (route) service (AMS(R)S) and are planned to be used for unmanned aircraft (UA) control and non-payload communication (CNPC) command and control (C2) Links to support the safe operation of UA;</w:t>
      </w:r>
    </w:p>
    <w:p w14:paraId="2D4241F8" w14:textId="0B8D76E3" w:rsidR="00536AD7" w:rsidRDefault="00536AD7" w:rsidP="00536AD7">
      <w:pPr>
        <w:tabs>
          <w:tab w:val="clear" w:pos="794"/>
          <w:tab w:val="clear" w:pos="1191"/>
          <w:tab w:val="clear" w:pos="1588"/>
          <w:tab w:val="clear" w:pos="1985"/>
          <w:tab w:val="left" w:pos="1134"/>
          <w:tab w:val="left" w:pos="1871"/>
          <w:tab w:val="left" w:pos="2268"/>
        </w:tabs>
        <w:jc w:val="both"/>
        <w:rPr>
          <w:ins w:id="9" w:author="Author"/>
          <w:lang w:eastAsia="zh-CN"/>
        </w:rPr>
      </w:pPr>
      <w:r w:rsidRPr="00536AD7">
        <w:rPr>
          <w:i/>
          <w:lang w:eastAsia="zh-CN"/>
        </w:rPr>
        <w:t>b)</w:t>
      </w:r>
      <w:r w:rsidRPr="00536AD7">
        <w:rPr>
          <w:lang w:eastAsia="zh-CN"/>
        </w:rPr>
        <w:tab/>
        <w:t>that the frequency band 5 030-5 091 MHz is also allocated to the aeronautical radionavigation service;</w:t>
      </w:r>
    </w:p>
    <w:p w14:paraId="0478F77C" w14:textId="0F378B78" w:rsidR="00222950" w:rsidRPr="00D1759D" w:rsidRDefault="00443393" w:rsidP="00536AD7">
      <w:pPr>
        <w:tabs>
          <w:tab w:val="clear" w:pos="794"/>
          <w:tab w:val="clear" w:pos="1191"/>
          <w:tab w:val="clear" w:pos="1588"/>
          <w:tab w:val="clear" w:pos="1985"/>
          <w:tab w:val="left" w:pos="1134"/>
          <w:tab w:val="left" w:pos="1871"/>
          <w:tab w:val="left" w:pos="2268"/>
        </w:tabs>
        <w:jc w:val="both"/>
        <w:rPr>
          <w:ins w:id="10" w:author="Author"/>
          <w:i/>
          <w:lang w:eastAsia="zh-CN"/>
        </w:rPr>
      </w:pPr>
      <w:ins w:id="11" w:author="Author">
        <w:r w:rsidRPr="00D1759D">
          <w:rPr>
            <w:szCs w:val="24"/>
            <w:lang w:eastAsia="zh-CN"/>
          </w:rPr>
          <w:t>c)</w:t>
        </w:r>
        <w:r w:rsidRPr="00D1759D">
          <w:rPr>
            <w:szCs w:val="24"/>
            <w:lang w:eastAsia="zh-CN"/>
          </w:rPr>
          <w:tab/>
        </w:r>
        <w:r w:rsidRPr="00D1759D">
          <w:rPr>
            <w:iCs/>
            <w:szCs w:val="24"/>
          </w:rPr>
          <w:t>tha</w:t>
        </w:r>
        <w:r w:rsidRPr="00D1759D">
          <w:rPr>
            <w:iCs/>
            <w:szCs w:val="24"/>
            <w:lang w:eastAsia="zh-CN"/>
          </w:rPr>
          <w:t>t UAS CNPC Links</w:t>
        </w:r>
        <w:r w:rsidR="003C1B32" w:rsidRPr="00D1759D">
          <w:rPr>
            <w:iCs/>
            <w:szCs w:val="24"/>
            <w:lang w:eastAsia="zh-CN"/>
          </w:rPr>
          <w:t xml:space="preserve"> support the safeguarding of</w:t>
        </w:r>
        <w:r w:rsidRPr="00D1759D">
          <w:rPr>
            <w:iCs/>
            <w:szCs w:val="24"/>
            <w:lang w:eastAsia="zh-CN"/>
          </w:rPr>
          <w:t xml:space="preserve"> </w:t>
        </w:r>
        <w:r w:rsidR="00E52110" w:rsidRPr="00D1759D">
          <w:rPr>
            <w:iCs/>
            <w:szCs w:val="24"/>
            <w:lang w:eastAsia="zh-CN"/>
          </w:rPr>
          <w:t>human life and property</w:t>
        </w:r>
        <w:r w:rsidR="009B7BBF" w:rsidRPr="00D1759D">
          <w:rPr>
            <w:iCs/>
            <w:szCs w:val="24"/>
            <w:lang w:eastAsia="zh-CN"/>
          </w:rPr>
          <w:t xml:space="preserve"> </w:t>
        </w:r>
        <w:r w:rsidR="00735657" w:rsidRPr="00D1759D">
          <w:rPr>
            <w:iCs/>
            <w:szCs w:val="24"/>
            <w:lang w:eastAsia="zh-CN"/>
          </w:rPr>
          <w:t>therefore</w:t>
        </w:r>
        <w:r w:rsidRPr="00D1759D">
          <w:rPr>
            <w:iCs/>
            <w:szCs w:val="24"/>
            <w:lang w:eastAsia="zh-CN"/>
          </w:rPr>
          <w:t xml:space="preserve"> RR </w:t>
        </w:r>
        <w:r w:rsidR="00222950" w:rsidRPr="00D1759D">
          <w:rPr>
            <w:iCs/>
            <w:szCs w:val="24"/>
            <w:lang w:eastAsia="zh-CN"/>
          </w:rPr>
          <w:t xml:space="preserve">No. </w:t>
        </w:r>
        <w:r w:rsidRPr="00D1759D">
          <w:rPr>
            <w:b/>
            <w:bCs/>
            <w:iCs/>
            <w:szCs w:val="24"/>
            <w:lang w:eastAsia="zh-CN"/>
          </w:rPr>
          <w:t>4.10</w:t>
        </w:r>
        <w:r w:rsidRPr="00D1759D">
          <w:rPr>
            <w:iCs/>
            <w:szCs w:val="24"/>
            <w:lang w:eastAsia="zh-CN"/>
          </w:rPr>
          <w:t xml:space="preserve"> applies</w:t>
        </w:r>
        <w:r w:rsidR="00850C94" w:rsidRPr="00D1759D">
          <w:rPr>
            <w:iCs/>
            <w:szCs w:val="24"/>
            <w:lang w:eastAsia="zh-CN"/>
          </w:rPr>
          <w:t>;</w:t>
        </w:r>
      </w:ins>
    </w:p>
    <w:p w14:paraId="61E998FD" w14:textId="09CC7A35" w:rsidR="00536AD7" w:rsidRPr="00D1759D" w:rsidRDefault="00493FD6" w:rsidP="00536AD7">
      <w:pPr>
        <w:tabs>
          <w:tab w:val="clear" w:pos="794"/>
          <w:tab w:val="clear" w:pos="1191"/>
          <w:tab w:val="clear" w:pos="1588"/>
          <w:tab w:val="clear" w:pos="1985"/>
          <w:tab w:val="left" w:pos="1134"/>
          <w:tab w:val="left" w:pos="1871"/>
          <w:tab w:val="left" w:pos="2268"/>
        </w:tabs>
        <w:jc w:val="both"/>
        <w:rPr>
          <w:lang w:eastAsia="zh-CN"/>
        </w:rPr>
      </w:pPr>
      <w:ins w:id="12" w:author="Author">
        <w:r w:rsidRPr="00D1759D">
          <w:rPr>
            <w:i/>
            <w:lang w:eastAsia="zh-CN"/>
          </w:rPr>
          <w:lastRenderedPageBreak/>
          <w:t>d</w:t>
        </w:r>
      </w:ins>
      <w:del w:id="13" w:author="Author">
        <w:r w:rsidR="00536AD7" w:rsidRPr="00D1759D" w:rsidDel="00493FD6">
          <w:rPr>
            <w:i/>
            <w:lang w:eastAsia="zh-CN"/>
          </w:rPr>
          <w:delText>c</w:delText>
        </w:r>
      </w:del>
      <w:r w:rsidR="00536AD7" w:rsidRPr="00D1759D">
        <w:rPr>
          <w:i/>
          <w:lang w:eastAsia="zh-CN"/>
        </w:rPr>
        <w:t>)</w:t>
      </w:r>
      <w:r w:rsidR="00536AD7" w:rsidRPr="00D1759D">
        <w:rPr>
          <w:lang w:eastAsia="zh-CN"/>
        </w:rPr>
        <w:tab/>
        <w:t xml:space="preserve">that some internationally standardized microwave landing systems operate in this band in accordance with RR No. </w:t>
      </w:r>
      <w:r w:rsidR="00536AD7" w:rsidRPr="00D1759D">
        <w:rPr>
          <w:b/>
          <w:lang w:eastAsia="zh-CN"/>
        </w:rPr>
        <w:t>5.444</w:t>
      </w:r>
      <w:r w:rsidR="00536AD7" w:rsidRPr="00D1759D">
        <w:rPr>
          <w:lang w:eastAsia="zh-CN"/>
        </w:rPr>
        <w:t>,</w:t>
      </w:r>
    </w:p>
    <w:p w14:paraId="599F1034" w14:textId="014CC785" w:rsidR="00536AD7" w:rsidRPr="00D1759D" w:rsidRDefault="00493FD6" w:rsidP="00536AD7">
      <w:pPr>
        <w:tabs>
          <w:tab w:val="clear" w:pos="794"/>
          <w:tab w:val="clear" w:pos="1191"/>
          <w:tab w:val="clear" w:pos="1588"/>
          <w:tab w:val="clear" w:pos="1985"/>
          <w:tab w:val="left" w:pos="1134"/>
          <w:tab w:val="left" w:pos="1871"/>
          <w:tab w:val="left" w:pos="2268"/>
        </w:tabs>
        <w:jc w:val="both"/>
        <w:rPr>
          <w:i/>
          <w:lang w:eastAsia="zh-CN"/>
        </w:rPr>
      </w:pPr>
      <w:ins w:id="14" w:author="Author">
        <w:r w:rsidRPr="00D1759D">
          <w:rPr>
            <w:i/>
            <w:lang w:eastAsia="zh-CN"/>
          </w:rPr>
          <w:t>e</w:t>
        </w:r>
      </w:ins>
      <w:del w:id="15" w:author="Author">
        <w:r w:rsidR="00536AD7" w:rsidRPr="00D1759D" w:rsidDel="00493FD6">
          <w:rPr>
            <w:i/>
            <w:lang w:eastAsia="zh-CN"/>
          </w:rPr>
          <w:delText>d</w:delText>
        </w:r>
      </w:del>
      <w:r w:rsidR="00536AD7" w:rsidRPr="00D1759D">
        <w:rPr>
          <w:i/>
          <w:lang w:eastAsia="zh-CN"/>
        </w:rPr>
        <w:t>)</w:t>
      </w:r>
      <w:r w:rsidR="00536AD7" w:rsidRPr="00D1759D">
        <w:rPr>
          <w:i/>
          <w:lang w:eastAsia="zh-CN"/>
        </w:rPr>
        <w:tab/>
      </w:r>
      <w:r w:rsidR="00536AD7" w:rsidRPr="00D1759D">
        <w:rPr>
          <w:lang w:eastAsia="zh-CN"/>
        </w:rPr>
        <w:t xml:space="preserve">that from Radio Regulations (RR) No. </w:t>
      </w:r>
      <w:r w:rsidR="00536AD7" w:rsidRPr="00D1759D">
        <w:rPr>
          <w:b/>
          <w:lang w:eastAsia="zh-CN"/>
        </w:rPr>
        <w:t>5.444</w:t>
      </w:r>
      <w:r w:rsidR="00536AD7" w:rsidRPr="00D1759D">
        <w:rPr>
          <w:lang w:eastAsia="zh-CN"/>
        </w:rPr>
        <w:t>, in the frequency band 5 030-5 091 MHz, the requirements of microwave landing system have priority over other uses of this frequency band;</w:t>
      </w:r>
    </w:p>
    <w:p w14:paraId="463D831E" w14:textId="4C0A3AF4" w:rsidR="00536AD7" w:rsidRPr="00D1759D" w:rsidRDefault="00493FD6" w:rsidP="00536AD7">
      <w:pPr>
        <w:tabs>
          <w:tab w:val="clear" w:pos="794"/>
          <w:tab w:val="clear" w:pos="1191"/>
          <w:tab w:val="clear" w:pos="1588"/>
          <w:tab w:val="clear" w:pos="1985"/>
          <w:tab w:val="left" w:pos="1134"/>
          <w:tab w:val="left" w:pos="1871"/>
          <w:tab w:val="left" w:pos="2268"/>
        </w:tabs>
        <w:jc w:val="both"/>
        <w:rPr>
          <w:lang w:eastAsia="zh-CN"/>
        </w:rPr>
      </w:pPr>
      <w:ins w:id="16" w:author="Author">
        <w:r w:rsidRPr="00D1759D">
          <w:rPr>
            <w:i/>
            <w:lang w:eastAsia="zh-CN"/>
          </w:rPr>
          <w:t>f</w:t>
        </w:r>
      </w:ins>
      <w:del w:id="17" w:author="Author">
        <w:r w:rsidR="00536AD7" w:rsidRPr="00D1759D" w:rsidDel="00493FD6">
          <w:rPr>
            <w:i/>
            <w:lang w:eastAsia="zh-CN"/>
          </w:rPr>
          <w:delText>e</w:delText>
        </w:r>
      </w:del>
      <w:r w:rsidR="00536AD7" w:rsidRPr="00D1759D">
        <w:rPr>
          <w:i/>
          <w:lang w:eastAsia="zh-CN"/>
        </w:rPr>
        <w:t>)</w:t>
      </w:r>
      <w:r w:rsidR="00536AD7" w:rsidRPr="00D1759D">
        <w:rPr>
          <w:lang w:eastAsia="zh-CN"/>
        </w:rPr>
        <w:tab/>
        <w:t>that use of the frequency band 5 030-5 091 MHz by the AM(R)S and AMS(R)S is limited to internationally standardized aeronautical systems in accordance respectively with RR No. </w:t>
      </w:r>
      <w:r w:rsidR="00536AD7" w:rsidRPr="00D1759D">
        <w:rPr>
          <w:b/>
          <w:bCs/>
          <w:lang w:eastAsia="zh-CN"/>
        </w:rPr>
        <w:t>5.443C</w:t>
      </w:r>
      <w:r w:rsidR="00536AD7" w:rsidRPr="00D1759D">
        <w:rPr>
          <w:lang w:eastAsia="zh-CN"/>
        </w:rPr>
        <w:t xml:space="preserve"> and RR No. </w:t>
      </w:r>
      <w:r w:rsidR="00536AD7" w:rsidRPr="00D1759D">
        <w:rPr>
          <w:b/>
          <w:bCs/>
          <w:lang w:eastAsia="zh-CN"/>
        </w:rPr>
        <w:t>5.443D</w:t>
      </w:r>
      <w:r w:rsidR="00536AD7" w:rsidRPr="00D1759D">
        <w:rPr>
          <w:lang w:eastAsia="zh-CN"/>
        </w:rPr>
        <w:t>.</w:t>
      </w:r>
    </w:p>
    <w:p w14:paraId="40DBE2C6" w14:textId="77777777" w:rsidR="00536AD7" w:rsidRPr="00D1759D" w:rsidRDefault="00536AD7" w:rsidP="00536AD7">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D1759D">
        <w:rPr>
          <w:i/>
          <w:lang w:eastAsia="zh-CN"/>
        </w:rPr>
        <w:t>recommends</w:t>
      </w:r>
    </w:p>
    <w:p w14:paraId="4E97ADB4" w14:textId="1A785F5F" w:rsidR="00536AD7" w:rsidRDefault="00443393" w:rsidP="00536AD7">
      <w:pPr>
        <w:tabs>
          <w:tab w:val="clear" w:pos="794"/>
          <w:tab w:val="clear" w:pos="1191"/>
          <w:tab w:val="clear" w:pos="1588"/>
          <w:tab w:val="clear" w:pos="1985"/>
          <w:tab w:val="left" w:pos="1134"/>
          <w:tab w:val="left" w:pos="1871"/>
          <w:tab w:val="left" w:pos="2268"/>
        </w:tabs>
        <w:jc w:val="both"/>
        <w:rPr>
          <w:ins w:id="18" w:author="Author"/>
          <w:lang w:eastAsia="zh-CN"/>
        </w:rPr>
      </w:pPr>
      <w:ins w:id="19" w:author="Author">
        <w:r w:rsidRPr="00D1759D">
          <w:rPr>
            <w:b/>
            <w:bCs/>
            <w:lang w:eastAsia="zh-CN"/>
          </w:rPr>
          <w:t>1</w:t>
        </w:r>
        <w:del w:id="20" w:author="Author">
          <w:r w:rsidR="00837536" w:rsidRPr="00D1759D" w:rsidDel="00443393">
            <w:rPr>
              <w:lang w:eastAsia="zh-CN"/>
            </w:rPr>
            <w:delText>a)</w:delText>
          </w:r>
          <w:r w:rsidR="00837536" w:rsidDel="00443393">
            <w:rPr>
              <w:lang w:eastAsia="zh-CN"/>
            </w:rPr>
            <w:delText xml:space="preserve"> </w:delText>
          </w:r>
        </w:del>
        <w:r w:rsidR="00D44831">
          <w:rPr>
            <w:lang w:eastAsia="zh-CN"/>
          </w:rPr>
          <w:tab/>
        </w:r>
      </w:ins>
      <w:r w:rsidR="00536AD7" w:rsidRPr="00536AD7">
        <w:rPr>
          <w:lang w:eastAsia="zh-CN"/>
        </w:rPr>
        <w:t>that the technical and operational characteristics of the UA CNPC Links for command and control (C2) operating in the AM(R)S and AMS(R)S described in the Annex should be considered representative of AM(R)S and AMS(R)S systems operating in the frequency band 5 030-5 091 MHz and should be used in studies of compatibility with systems operating under an allocation to another service.</w:t>
      </w:r>
    </w:p>
    <w:p w14:paraId="3E8F5BD0" w14:textId="66CEB4B2" w:rsidR="00837536" w:rsidDel="009F6EC9" w:rsidRDefault="00850C94" w:rsidP="00160112">
      <w:pPr>
        <w:keepNext/>
        <w:keepLines/>
        <w:tabs>
          <w:tab w:val="clear" w:pos="794"/>
          <w:tab w:val="clear" w:pos="1191"/>
          <w:tab w:val="clear" w:pos="1588"/>
          <w:tab w:val="clear" w:pos="1985"/>
          <w:tab w:val="left" w:pos="1134"/>
          <w:tab w:val="left" w:pos="1871"/>
          <w:tab w:val="left" w:pos="2268"/>
        </w:tabs>
        <w:spacing w:before="480" w:after="80"/>
        <w:rPr>
          <w:del w:id="21" w:author="Author"/>
          <w:lang w:val="en-US"/>
        </w:rPr>
      </w:pPr>
      <w:ins w:id="22" w:author="Author">
        <w:r w:rsidRPr="00D1759D">
          <w:rPr>
            <w:b/>
            <w:bCs/>
            <w:lang w:eastAsia="zh-CN"/>
          </w:rPr>
          <w:t>2</w:t>
        </w:r>
        <w:del w:id="23" w:author="Author">
          <w:r w:rsidR="00837536" w:rsidRPr="00D1759D" w:rsidDel="00443393">
            <w:rPr>
              <w:lang w:eastAsia="zh-CN"/>
            </w:rPr>
            <w:delText xml:space="preserve">b) </w:delText>
          </w:r>
        </w:del>
        <w:r w:rsidRPr="00D1759D">
          <w:rPr>
            <w:lang w:val="en-US"/>
          </w:rPr>
          <w:tab/>
          <w:t xml:space="preserve">that an aggregate interference protection criterion </w:t>
        </w:r>
        <w:r w:rsidR="0027472A" w:rsidRPr="00D1759D">
          <w:rPr>
            <w:lang w:val="en-US"/>
          </w:rPr>
          <w:t xml:space="preserve">I/N </w:t>
        </w:r>
        <w:r w:rsidRPr="00D1759D">
          <w:rPr>
            <w:lang w:val="en-US"/>
          </w:rPr>
          <w:t xml:space="preserve">for </w:t>
        </w:r>
        <w:r w:rsidR="00493D2E" w:rsidRPr="00D1759D">
          <w:rPr>
            <w:lang w:val="en-US"/>
          </w:rPr>
          <w:t xml:space="preserve">terrestrial </w:t>
        </w:r>
        <w:r w:rsidR="00D626C0" w:rsidRPr="00D1759D">
          <w:rPr>
            <w:lang w:val="en-US"/>
          </w:rPr>
          <w:t xml:space="preserve">system </w:t>
        </w:r>
        <w:r w:rsidRPr="00D1759D">
          <w:rPr>
            <w:lang w:val="en-US"/>
          </w:rPr>
          <w:t>UAS CNPC receiving station</w:t>
        </w:r>
        <w:r w:rsidR="009F6EC9" w:rsidRPr="00D1759D">
          <w:rPr>
            <w:lang w:val="en-US"/>
          </w:rPr>
          <w:t xml:space="preserve">s </w:t>
        </w:r>
        <w:r w:rsidRPr="00D1759D">
          <w:rPr>
            <w:lang w:val="en-US"/>
          </w:rPr>
          <w:t>of −6 dB should be used.</w:t>
        </w:r>
      </w:ins>
    </w:p>
    <w:p w14:paraId="50867578" w14:textId="77777777" w:rsidR="009F6EC9" w:rsidRPr="00536AD7" w:rsidRDefault="009F6EC9" w:rsidP="00536AD7">
      <w:pPr>
        <w:tabs>
          <w:tab w:val="clear" w:pos="794"/>
          <w:tab w:val="clear" w:pos="1191"/>
          <w:tab w:val="clear" w:pos="1588"/>
          <w:tab w:val="clear" w:pos="1985"/>
          <w:tab w:val="left" w:pos="1134"/>
          <w:tab w:val="left" w:pos="1871"/>
          <w:tab w:val="left" w:pos="2268"/>
        </w:tabs>
        <w:jc w:val="both"/>
        <w:rPr>
          <w:ins w:id="24" w:author="Author"/>
          <w:lang w:eastAsia="zh-CN"/>
        </w:rPr>
      </w:pPr>
    </w:p>
    <w:p w14:paraId="2BEFC22F"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480" w:after="80"/>
        <w:jc w:val="center"/>
        <w:rPr>
          <w:rFonts w:eastAsia="MS Mincho"/>
          <w:caps/>
          <w:sz w:val="28"/>
        </w:rPr>
      </w:pPr>
      <w:r w:rsidRPr="00536AD7">
        <w:rPr>
          <w:caps/>
          <w:sz w:val="28"/>
          <w:lang w:eastAsia="zh-CN"/>
        </w:rPr>
        <w:t>Annex</w:t>
      </w:r>
    </w:p>
    <w:p w14:paraId="27F95F37"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280"/>
        <w:ind w:left="1134" w:hanging="1134"/>
        <w:outlineLvl w:val="0"/>
        <w:rPr>
          <w:rFonts w:eastAsia="MS Mincho"/>
          <w:b/>
          <w:sz w:val="28"/>
        </w:rPr>
      </w:pPr>
      <w:r w:rsidRPr="00536AD7">
        <w:rPr>
          <w:rFonts w:eastAsia="MS Mincho"/>
          <w:b/>
          <w:sz w:val="28"/>
        </w:rPr>
        <w:t>1</w:t>
      </w:r>
      <w:r w:rsidRPr="00536AD7">
        <w:rPr>
          <w:rFonts w:eastAsia="MS Mincho"/>
          <w:b/>
          <w:sz w:val="28"/>
        </w:rPr>
        <w:tab/>
        <w:t>Introduction and scope</w:t>
      </w:r>
    </w:p>
    <w:p w14:paraId="24C6882A" w14:textId="110A42AD" w:rsidR="00536AD7" w:rsidRPr="00536AD7" w:rsidRDefault="00536AD7" w:rsidP="00536AD7">
      <w:pPr>
        <w:tabs>
          <w:tab w:val="clear" w:pos="794"/>
          <w:tab w:val="clear" w:pos="1191"/>
          <w:tab w:val="clear" w:pos="1588"/>
          <w:tab w:val="clear" w:pos="1985"/>
          <w:tab w:val="left" w:pos="1134"/>
          <w:tab w:val="left" w:pos="1871"/>
          <w:tab w:val="left" w:pos="2268"/>
        </w:tabs>
        <w:jc w:val="both"/>
      </w:pPr>
      <w:r w:rsidRPr="00536AD7">
        <w:rPr>
          <w:lang w:eastAsia="zh-CN"/>
        </w:rPr>
        <w:t xml:space="preserve">The </w:t>
      </w:r>
      <w:ins w:id="25" w:author="Author">
        <w:r w:rsidR="007C5F8A">
          <w:rPr>
            <w:lang w:eastAsia="zh-CN"/>
          </w:rPr>
          <w:t>c</w:t>
        </w:r>
      </w:ins>
      <w:del w:id="26" w:author="Author">
        <w:r w:rsidRPr="00536AD7" w:rsidDel="007C5F8A">
          <w:rPr>
            <w:lang w:eastAsia="zh-CN"/>
          </w:rPr>
          <w:delText>C</w:delText>
        </w:r>
      </w:del>
      <w:r w:rsidRPr="00536AD7">
        <w:rPr>
          <w:lang w:eastAsia="zh-CN"/>
        </w:rPr>
        <w:t xml:space="preserve">haracteristics </w:t>
      </w:r>
      <w:ins w:id="27" w:author="Author">
        <w:r w:rsidR="00DB14B3">
          <w:rPr>
            <w:lang w:eastAsia="zh-CN"/>
          </w:rPr>
          <w:t xml:space="preserve">and protection criteria </w:t>
        </w:r>
      </w:ins>
      <w:r w:rsidRPr="00536AD7">
        <w:rPr>
          <w:lang w:eastAsia="zh-CN"/>
        </w:rPr>
        <w:t>of unmanned aircraft systems (UAS) CNPC C2 Links and their spectrum requirements must support the safe operation of unmanned aircraft (UA) in non-segregated airspace. There is a strong and growing demand for the use of UAS (also known as remotely piloted aircraft systems (RPAS) within the international civil aviation organization (ICAO)) in civil applications. These UA flights will share airspace with passenger carrying aircraft so their operation needs to be managed to safely allow the introduction of this new paradigm in aviation.</w:t>
      </w:r>
    </w:p>
    <w:p w14:paraId="6F627C29"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lang w:eastAsia="zh-CN"/>
        </w:rPr>
        <w:t>As these communications are critical for a safe management of the controlled airspaces, especially in terminal approach areas with high density of aircraft, future ICAO standards are obviously mandatory for these kinds of communications.</w:t>
      </w:r>
    </w:p>
    <w:p w14:paraId="304226FC"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lang w:eastAsia="zh-CN"/>
        </w:rPr>
        <w:t>The CNPC C2 Link between the unmanned aircraft control station (UACS) and the UA support the following two ways of communication:</w:t>
      </w:r>
    </w:p>
    <w:p w14:paraId="74DE4F36"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536AD7">
        <w:rPr>
          <w:bCs/>
          <w:i/>
          <w:iCs/>
          <w:lang w:eastAsia="zh-CN"/>
        </w:rPr>
        <w:t>–</w:t>
      </w:r>
      <w:r w:rsidRPr="00536AD7">
        <w:rPr>
          <w:bCs/>
          <w:i/>
          <w:iCs/>
          <w:lang w:eastAsia="zh-CN"/>
        </w:rPr>
        <w:tab/>
        <w:t>The forward link</w:t>
      </w:r>
      <w:r w:rsidRPr="00536AD7">
        <w:rPr>
          <w:bCs/>
          <w:lang w:eastAsia="zh-CN"/>
        </w:rPr>
        <w:t>:</w:t>
      </w:r>
      <w:r w:rsidRPr="00536AD7">
        <w:rPr>
          <w:b/>
          <w:lang w:eastAsia="zh-CN"/>
        </w:rPr>
        <w:t xml:space="preserve"> </w:t>
      </w:r>
      <w:r w:rsidRPr="00536AD7">
        <w:rPr>
          <w:lang w:eastAsia="zh-CN"/>
        </w:rPr>
        <w:t xml:space="preserve">To send telecommands to the unmanned aircraft for flight and navigation equipment control. </w:t>
      </w:r>
    </w:p>
    <w:p w14:paraId="0F91B744" w14:textId="23B0B619"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536AD7">
        <w:rPr>
          <w:bCs/>
          <w:i/>
          <w:iCs/>
          <w:lang w:eastAsia="zh-CN"/>
        </w:rPr>
        <w:t>–</w:t>
      </w:r>
      <w:r w:rsidRPr="00536AD7">
        <w:rPr>
          <w:bCs/>
          <w:i/>
          <w:iCs/>
          <w:lang w:eastAsia="zh-CN"/>
        </w:rPr>
        <w:tab/>
        <w:t>The return link</w:t>
      </w:r>
      <w:r w:rsidRPr="00536AD7">
        <w:rPr>
          <w:bCs/>
          <w:lang w:eastAsia="zh-CN"/>
        </w:rPr>
        <w:t xml:space="preserve">: </w:t>
      </w:r>
      <w:r w:rsidRPr="00536AD7">
        <w:rPr>
          <w:lang w:eastAsia="zh-CN"/>
        </w:rPr>
        <w:t xml:space="preserve">To send telemetry (e.g. flight status) from the UA to the UACS. It is anticipated that in some flight </w:t>
      </w:r>
      <w:r w:rsidRPr="00536AD7">
        <w:rPr>
          <w:bCs/>
          <w:lang w:eastAsia="zh-CN"/>
        </w:rPr>
        <w:t>conditions</w:t>
      </w:r>
      <w:r w:rsidRPr="00536AD7">
        <w:rPr>
          <w:lang w:eastAsia="zh-CN"/>
        </w:rPr>
        <w:t xml:space="preserve"> or in specific airspaces it </w:t>
      </w:r>
      <w:ins w:id="28" w:author="Author">
        <w:r w:rsidR="007C5F8A">
          <w:rPr>
            <w:lang w:eastAsia="zh-CN"/>
          </w:rPr>
          <w:t>may</w:t>
        </w:r>
      </w:ins>
      <w:del w:id="29" w:author="Author">
        <w:r w:rsidRPr="00536AD7" w:rsidDel="007C5F8A">
          <w:rPr>
            <w:lang w:eastAsia="zh-CN"/>
          </w:rPr>
          <w:delText>would</w:delText>
        </w:r>
      </w:del>
      <w:r w:rsidRPr="00536AD7">
        <w:rPr>
          <w:lang w:eastAsia="zh-CN"/>
        </w:rPr>
        <w:t xml:space="preserve"> be necessary to downlink video streams.</w:t>
      </w:r>
    </w:p>
    <w:p w14:paraId="64306DDD" w14:textId="05B6170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lang w:eastAsia="zh-CN"/>
        </w:rPr>
        <w:t xml:space="preserve">The potential types of C2 information exchanges carried over the CNPC C2 Link system are: </w:t>
      </w:r>
    </w:p>
    <w:p w14:paraId="30F3A009" w14:textId="435130A6"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bCs/>
          <w:lang w:eastAsia="zh-CN"/>
        </w:rPr>
        <w:lastRenderedPageBreak/>
        <w:t xml:space="preserve">The UA control – </w:t>
      </w:r>
      <w:r w:rsidRPr="00536AD7">
        <w:rPr>
          <w:lang w:eastAsia="zh-CN"/>
        </w:rPr>
        <w:t xml:space="preserve">To support the remote pilot's activity to fly the UA, </w:t>
      </w:r>
      <w:del w:id="30" w:author="Author">
        <w:r w:rsidRPr="00536AD7" w:rsidDel="002A1E62">
          <w:rPr>
            <w:lang w:eastAsia="zh-CN"/>
          </w:rPr>
          <w:delText xml:space="preserve">power plant </w:delText>
        </w:r>
      </w:del>
      <w:r w:rsidRPr="00536AD7">
        <w:rPr>
          <w:lang w:eastAsia="zh-CN"/>
        </w:rPr>
        <w:t xml:space="preserve">status information from the aircraft back to the remote pilot is essential on a frequent basis relative to the dynamics of the UA. </w:t>
      </w:r>
    </w:p>
    <w:p w14:paraId="0D4F5090" w14:textId="27C20A11"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bCs/>
          <w:lang w:eastAsia="zh-CN"/>
        </w:rPr>
        <w:t>The UA avionics – A</w:t>
      </w:r>
      <w:r w:rsidRPr="00536AD7">
        <w:rPr>
          <w:lang w:eastAsia="zh-CN"/>
        </w:rPr>
        <w:t>vionics systems send information (e.g.</w:t>
      </w:r>
      <w:r w:rsidRPr="00536AD7">
        <w:rPr>
          <w:bCs/>
          <w:lang w:eastAsia="zh-CN"/>
        </w:rPr>
        <w:t xml:space="preserve"> flight guidance system, flight management system, ATC communication, detect and avoid, weather radar, status reporting system)</w:t>
      </w:r>
      <w:r w:rsidRPr="00536AD7">
        <w:rPr>
          <w:lang w:eastAsia="zh-CN"/>
        </w:rPr>
        <w:t xml:space="preserve"> over the</w:t>
      </w:r>
      <w:ins w:id="31" w:author="Author">
        <w:r w:rsidR="00BC108C">
          <w:rPr>
            <w:lang w:eastAsia="zh-CN"/>
          </w:rPr>
          <w:t xml:space="preserve"> CNPC</w:t>
        </w:r>
      </w:ins>
      <w:r w:rsidRPr="00536AD7">
        <w:rPr>
          <w:lang w:eastAsia="zh-CN"/>
        </w:rPr>
        <w:t xml:space="preserve"> C2 </w:t>
      </w:r>
      <w:ins w:id="32" w:author="Author">
        <w:r w:rsidR="00BC108C">
          <w:rPr>
            <w:lang w:eastAsia="zh-CN"/>
          </w:rPr>
          <w:t>L</w:t>
        </w:r>
      </w:ins>
      <w:del w:id="33" w:author="Author">
        <w:r w:rsidRPr="00536AD7" w:rsidDel="00BC108C">
          <w:rPr>
            <w:lang w:eastAsia="zh-CN"/>
          </w:rPr>
          <w:delText>l</w:delText>
        </w:r>
      </w:del>
      <w:r w:rsidRPr="00536AD7">
        <w:rPr>
          <w:lang w:eastAsia="zh-CN"/>
        </w:rPr>
        <w:t>ink system from the UA to the UACS.</w:t>
      </w:r>
    </w:p>
    <w:p w14:paraId="36D26F3E"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rFonts w:eastAsia="MS Mincho"/>
        </w:rPr>
      </w:pPr>
      <w:r w:rsidRPr="00536AD7">
        <w:rPr>
          <w:rFonts w:eastAsia="MS Mincho"/>
        </w:rPr>
        <w:t xml:space="preserve">One aspect of the management of safe UAS operations is the management of the interference received by the receivers that link the UA and the UA CS. To enable this interference analysis to be undertaken the characteristics and protection criteria for these links operating in the AM(R)S and AMS(R)S allocations under RR Nos. </w:t>
      </w:r>
      <w:r w:rsidRPr="00536AD7">
        <w:rPr>
          <w:rFonts w:eastAsia="MS Mincho"/>
          <w:b/>
          <w:bCs/>
        </w:rPr>
        <w:t>5.443C</w:t>
      </w:r>
      <w:r w:rsidRPr="00536AD7">
        <w:rPr>
          <w:rFonts w:eastAsia="MS Mincho"/>
        </w:rPr>
        <w:t xml:space="preserve"> and </w:t>
      </w:r>
      <w:r w:rsidRPr="00536AD7">
        <w:rPr>
          <w:rFonts w:eastAsia="MS Mincho"/>
          <w:b/>
          <w:bCs/>
        </w:rPr>
        <w:t>5.443D</w:t>
      </w:r>
      <w:r w:rsidRPr="00536AD7">
        <w:rPr>
          <w:rFonts w:eastAsia="MS Mincho"/>
        </w:rPr>
        <w:t xml:space="preserve"> are proposed. This recommendation contains those characteristics and protection criteria based on systems which are currently under development and that will have to comply with the </w:t>
      </w:r>
      <w:r w:rsidRPr="00536AD7">
        <w:t xml:space="preserve">international standardization </w:t>
      </w:r>
      <w:r w:rsidRPr="00536AD7">
        <w:rPr>
          <w:rFonts w:eastAsia="MS Mincho"/>
        </w:rPr>
        <w:t>being developed by ICAO.</w:t>
      </w:r>
    </w:p>
    <w:p w14:paraId="42026993"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lang w:eastAsia="zh-CN"/>
        </w:rPr>
        <w:t>The CNPC C2 Link consists of a suite of air-to-ground links that can be used simultaneously or independently, as required, to provide operational coverage and performance.  In total it consists of a terrestrial based component, a high altitude relay based component and a satellite based component.</w:t>
      </w:r>
    </w:p>
    <w:p w14:paraId="71991440"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rFonts w:eastAsia="MS Mincho"/>
        </w:rPr>
      </w:pPr>
      <w:r w:rsidRPr="00536AD7">
        <w:rPr>
          <w:rFonts w:eastAsia="MS Mincho"/>
        </w:rPr>
        <w:t>The terrestrial component uses an airborne radio system (ARS) on the UA to communicate with a ground radio system (GRS) that connects to the UACS. The high altitude relay component uses a similar airborne radio system (ARS) on the UA to communicate to a beyond line of sight ground radio system (via the airborne radio relay system ARRS) that connects to the UACS. The satellite component uses an airborne earth station (AES) on the UA to communicate with a ground earth station (via the geostationary satellite) that connects to the UACS.</w:t>
      </w:r>
    </w:p>
    <w:p w14:paraId="18AAD204"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480" w:after="120"/>
        <w:jc w:val="center"/>
        <w:rPr>
          <w:caps/>
          <w:sz w:val="20"/>
          <w:lang w:eastAsia="zh-CN"/>
        </w:rPr>
      </w:pPr>
      <w:r w:rsidRPr="00536AD7">
        <w:rPr>
          <w:caps/>
          <w:sz w:val="20"/>
          <w:lang w:eastAsia="zh-CN"/>
        </w:rPr>
        <w:t>Figure 1</w:t>
      </w:r>
    </w:p>
    <w:p w14:paraId="6C47932E"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lang w:eastAsia="zh-CN"/>
        </w:rPr>
      </w:pPr>
      <w:r w:rsidRPr="00536AD7">
        <w:rPr>
          <w:rFonts w:ascii="Times New Roman Bold" w:hAnsi="Times New Roman Bold"/>
          <w:b/>
          <w:sz w:val="20"/>
        </w:rPr>
        <w:t>Example command and non-payload communications link</w:t>
      </w:r>
      <w:r w:rsidRPr="00536AD7">
        <w:rPr>
          <w:rFonts w:ascii="Times New Roman Bold" w:hAnsi="Times New Roman Bold"/>
          <w:b/>
          <w:sz w:val="20"/>
          <w:lang w:eastAsia="zh-CN"/>
        </w:rPr>
        <w:t xml:space="preserve"> system components</w:t>
      </w:r>
    </w:p>
    <w:p w14:paraId="10E6409A" w14:textId="77777777" w:rsidR="00536AD7" w:rsidRPr="00536AD7" w:rsidRDefault="00536AD7" w:rsidP="00536AD7">
      <w:pPr>
        <w:tabs>
          <w:tab w:val="clear" w:pos="794"/>
          <w:tab w:val="clear" w:pos="1191"/>
          <w:tab w:val="clear" w:pos="1588"/>
          <w:tab w:val="clear" w:pos="1985"/>
          <w:tab w:val="left" w:pos="1134"/>
          <w:tab w:val="left" w:pos="1871"/>
          <w:tab w:val="left" w:pos="2268"/>
        </w:tabs>
        <w:spacing w:after="240"/>
        <w:jc w:val="center"/>
        <w:rPr>
          <w:noProof/>
          <w:lang w:eastAsia="zh-CN"/>
        </w:rPr>
      </w:pPr>
      <w:r w:rsidRPr="00536AD7">
        <w:rPr>
          <w:noProof/>
          <w:lang w:eastAsia="zh-CN"/>
        </w:rPr>
        <w:drawing>
          <wp:inline distT="0" distB="0" distL="0" distR="0" wp14:anchorId="5EF345BF" wp14:editId="35C79611">
            <wp:extent cx="6116484" cy="2907323"/>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6693" cy="2912175"/>
                    </a:xfrm>
                    <a:prstGeom prst="rect">
                      <a:avLst/>
                    </a:prstGeom>
                  </pic:spPr>
                </pic:pic>
              </a:graphicData>
            </a:graphic>
          </wp:inline>
        </w:drawing>
      </w:r>
    </w:p>
    <w:p w14:paraId="6C491535"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536AD7">
        <w:rPr>
          <w:b/>
          <w:sz w:val="28"/>
        </w:rPr>
        <w:lastRenderedPageBreak/>
        <w:t>2</w:t>
      </w:r>
      <w:r w:rsidRPr="00536AD7">
        <w:rPr>
          <w:b/>
          <w:sz w:val="28"/>
        </w:rPr>
        <w:tab/>
        <w:t>Characteristics of command and non-payload communication links at 5 GHz</w:t>
      </w:r>
    </w:p>
    <w:p w14:paraId="4ABF741C" w14:textId="644B4C45"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36AD7">
        <w:rPr>
          <w:b/>
        </w:rPr>
        <w:t>2.1</w:t>
      </w:r>
      <w:r w:rsidRPr="00536AD7">
        <w:rPr>
          <w:b/>
        </w:rPr>
        <w:tab/>
        <w:t>Unmanned aircraft</w:t>
      </w:r>
      <w:ins w:id="34" w:author="Author">
        <w:r w:rsidR="003D3FE0">
          <w:rPr>
            <w:b/>
          </w:rPr>
          <w:t>, airborne radio relay</w:t>
        </w:r>
      </w:ins>
      <w:r w:rsidRPr="00536AD7">
        <w:rPr>
          <w:b/>
        </w:rPr>
        <w:t xml:space="preserve"> and control station characteristics for terrestrial c</w:t>
      </w:r>
      <w:r w:rsidRPr="00536AD7">
        <w:rPr>
          <w:b/>
          <w:lang w:eastAsia="zh-CN"/>
        </w:rPr>
        <w:t>ontrol and non-payload communication</w:t>
      </w:r>
      <w:r w:rsidRPr="00536AD7">
        <w:rPr>
          <w:b/>
        </w:rPr>
        <w:t xml:space="preserve"> link</w:t>
      </w:r>
    </w:p>
    <w:p w14:paraId="2DD638B4"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bookmarkStart w:id="35" w:name="_Hlk103936437"/>
      <w:r w:rsidRPr="00536AD7">
        <w:rPr>
          <w:rFonts w:eastAsia="MS Mincho"/>
          <w:caps/>
          <w:sz w:val="20"/>
        </w:rPr>
        <w:t>TABLE 1</w:t>
      </w:r>
    </w:p>
    <w:p w14:paraId="0E4A25C3" w14:textId="21F38A10"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Transmission and reception characteristics for the terrestrial c</w:t>
      </w:r>
      <w:r w:rsidRPr="00536AD7">
        <w:rPr>
          <w:rFonts w:ascii="Times New Roman Bold" w:hAnsi="Times New Roman Bold"/>
          <w:b/>
          <w:sz w:val="20"/>
          <w:lang w:eastAsia="zh-CN"/>
        </w:rPr>
        <w:t xml:space="preserve">ontrol </w:t>
      </w:r>
      <w:r w:rsidRPr="00536AD7">
        <w:rPr>
          <w:rFonts w:ascii="Times New Roman Bold" w:hAnsi="Times New Roman Bold"/>
          <w:b/>
          <w:sz w:val="20"/>
          <w:lang w:eastAsia="zh-CN"/>
        </w:rPr>
        <w:br/>
        <w:t xml:space="preserve">and non-payload communication link </w:t>
      </w:r>
      <w:ins w:id="36" w:author="Author">
        <w:r w:rsidR="000D35BF">
          <w:rPr>
            <w:rFonts w:ascii="Times New Roman Bold" w:hAnsi="Times New Roman Bold"/>
            <w:b/>
            <w:sz w:val="20"/>
            <w:lang w:eastAsia="zh-CN"/>
          </w:rPr>
          <w:t>S</w:t>
        </w:r>
      </w:ins>
      <w:del w:id="37" w:author="Author">
        <w:r w:rsidRPr="00536AD7" w:rsidDel="000D35BF">
          <w:rPr>
            <w:rFonts w:ascii="Times New Roman Bold" w:hAnsi="Times New Roman Bold"/>
            <w:b/>
            <w:sz w:val="20"/>
            <w:lang w:eastAsia="zh-CN"/>
          </w:rPr>
          <w:delText>s</w:delText>
        </w:r>
      </w:del>
      <w:r w:rsidRPr="00536AD7">
        <w:rPr>
          <w:rFonts w:ascii="Times New Roman Bold" w:hAnsi="Times New Roman Bold"/>
          <w:b/>
          <w:sz w:val="20"/>
          <w:lang w:eastAsia="zh-CN"/>
        </w:rPr>
        <w:t>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536AD7" w:rsidRPr="00536AD7" w14:paraId="45EBDB2E" w14:textId="77777777" w:rsidTr="00E47E2A">
        <w:trPr>
          <w:cantSplit/>
          <w:tblHeader/>
        </w:trPr>
        <w:tc>
          <w:tcPr>
            <w:tcW w:w="9630" w:type="dxa"/>
            <w:gridSpan w:val="4"/>
          </w:tcPr>
          <w:p w14:paraId="4D97718C" w14:textId="3BFF1380"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bookmarkStart w:id="38" w:name="_Hlk103936484"/>
            <w:bookmarkEnd w:id="35"/>
            <w:r w:rsidRPr="00536AD7">
              <w:rPr>
                <w:rFonts w:ascii="Times New Roman Bold" w:hAnsi="Times New Roman Bold" w:cs="Times New Roman Bold"/>
                <w:sz w:val="20"/>
              </w:rPr>
              <w:t xml:space="preserve">Terrestrial command and non-payload communication </w:t>
            </w:r>
            <w:ins w:id="39" w:author="Author">
              <w:r w:rsidR="000D35BF">
                <w:rPr>
                  <w:rFonts w:ascii="Times New Roman Bold" w:hAnsi="Times New Roman Bold" w:cs="Times New Roman Bold"/>
                  <w:sz w:val="20"/>
                </w:rPr>
                <w:t>S</w:t>
              </w:r>
            </w:ins>
            <w:del w:id="40" w:author="Author">
              <w:r w:rsidRPr="00536AD7" w:rsidDel="000D35BF">
                <w:rPr>
                  <w:rFonts w:ascii="Times New Roman Bold" w:hAnsi="Times New Roman Bold" w:cs="Times New Roman Bold"/>
                  <w:sz w:val="20"/>
                </w:rPr>
                <w:delText>s</w:delText>
              </w:r>
            </w:del>
            <w:r w:rsidRPr="00536AD7">
              <w:rPr>
                <w:rFonts w:ascii="Times New Roman Bold" w:hAnsi="Times New Roman Bold" w:cs="Times New Roman Bold"/>
                <w:sz w:val="20"/>
              </w:rPr>
              <w:t>ystem 1</w:t>
            </w:r>
          </w:p>
        </w:tc>
      </w:tr>
      <w:tr w:rsidR="00536AD7" w:rsidRPr="00536AD7" w14:paraId="12649EDD" w14:textId="77777777" w:rsidTr="00E47E2A">
        <w:trPr>
          <w:cantSplit/>
          <w:tblHeader/>
        </w:trPr>
        <w:tc>
          <w:tcPr>
            <w:tcW w:w="2433" w:type="dxa"/>
          </w:tcPr>
          <w:p w14:paraId="04444CF4"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992" w:type="dxa"/>
          </w:tcPr>
          <w:p w14:paraId="4B48ECEE"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Units</w:t>
            </w:r>
          </w:p>
        </w:tc>
        <w:tc>
          <w:tcPr>
            <w:tcW w:w="3119" w:type="dxa"/>
          </w:tcPr>
          <w:p w14:paraId="47B63A75" w14:textId="3D7F4689" w:rsidR="00536AD7" w:rsidRPr="00536AD7" w:rsidRDefault="00F00B16"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ins w:id="41" w:author="Author">
              <w:r>
                <w:rPr>
                  <w:rFonts w:ascii="Times New Roman Bold" w:hAnsi="Times New Roman Bold" w:cs="Times New Roman Bold"/>
                  <w:sz w:val="20"/>
                </w:rPr>
                <w:t xml:space="preserve">UA </w:t>
              </w:r>
            </w:ins>
            <w:del w:id="42" w:author="Author">
              <w:r w:rsidR="00536AD7" w:rsidRPr="00536AD7" w:rsidDel="000D3802">
                <w:rPr>
                  <w:rFonts w:ascii="Times New Roman Bold" w:hAnsi="Times New Roman Bold" w:cs="Times New Roman Bold"/>
                  <w:sz w:val="20"/>
                </w:rPr>
                <w:delText>Airborne</w:delText>
              </w:r>
            </w:del>
            <w:ins w:id="43" w:author="Author">
              <w:r w:rsidR="000D3802">
                <w:rPr>
                  <w:rFonts w:ascii="Times New Roman Bold" w:hAnsi="Times New Roman Bold" w:cs="Times New Roman Bold"/>
                  <w:sz w:val="20"/>
                </w:rPr>
                <w:t>ARS</w:t>
              </w:r>
            </w:ins>
          </w:p>
        </w:tc>
        <w:tc>
          <w:tcPr>
            <w:tcW w:w="3086" w:type="dxa"/>
          </w:tcPr>
          <w:p w14:paraId="34ED65BC" w14:textId="32980F39"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del w:id="44" w:author="Author">
              <w:r w:rsidRPr="00536AD7" w:rsidDel="000D3802">
                <w:rPr>
                  <w:rFonts w:ascii="Times New Roman Bold" w:hAnsi="Times New Roman Bold" w:cs="Times New Roman Bold"/>
                  <w:sz w:val="20"/>
                </w:rPr>
                <w:delText>Ground</w:delText>
              </w:r>
            </w:del>
            <w:ins w:id="45" w:author="Author">
              <w:r w:rsidR="000D3802">
                <w:rPr>
                  <w:rFonts w:ascii="Times New Roman Bold" w:hAnsi="Times New Roman Bold" w:cs="Times New Roman Bold"/>
                  <w:sz w:val="20"/>
                </w:rPr>
                <w:t>GRS or ARRS</w:t>
              </w:r>
            </w:ins>
          </w:p>
        </w:tc>
      </w:tr>
      <w:tr w:rsidR="00536AD7" w:rsidRPr="00536AD7" w14:paraId="167486B9" w14:textId="77777777" w:rsidTr="00E47E2A">
        <w:trPr>
          <w:cantSplit/>
        </w:trPr>
        <w:tc>
          <w:tcPr>
            <w:tcW w:w="2433" w:type="dxa"/>
          </w:tcPr>
          <w:p w14:paraId="392F35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Frequency of operation</w:t>
            </w:r>
          </w:p>
        </w:tc>
        <w:tc>
          <w:tcPr>
            <w:tcW w:w="992" w:type="dxa"/>
          </w:tcPr>
          <w:p w14:paraId="631C29C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MHz</w:t>
            </w:r>
          </w:p>
        </w:tc>
        <w:tc>
          <w:tcPr>
            <w:tcW w:w="3119" w:type="dxa"/>
          </w:tcPr>
          <w:p w14:paraId="4A7BA5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5 030 to 5 091</w:t>
            </w:r>
          </w:p>
        </w:tc>
        <w:tc>
          <w:tcPr>
            <w:tcW w:w="3086" w:type="dxa"/>
          </w:tcPr>
          <w:p w14:paraId="048C53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5 030 to 5 091</w:t>
            </w:r>
          </w:p>
        </w:tc>
      </w:tr>
      <w:tr w:rsidR="00536AD7" w:rsidRPr="00536AD7" w14:paraId="2693FB34" w14:textId="77777777" w:rsidTr="00E47E2A">
        <w:trPr>
          <w:cantSplit/>
        </w:trPr>
        <w:tc>
          <w:tcPr>
            <w:tcW w:w="2433" w:type="dxa"/>
          </w:tcPr>
          <w:p w14:paraId="0F61289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Duplexing</w:t>
            </w:r>
          </w:p>
        </w:tc>
        <w:tc>
          <w:tcPr>
            <w:tcW w:w="992" w:type="dxa"/>
          </w:tcPr>
          <w:p w14:paraId="1D6025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0C7FA2F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Time division duplex (TDD)</w:t>
            </w:r>
          </w:p>
        </w:tc>
        <w:tc>
          <w:tcPr>
            <w:tcW w:w="3086" w:type="dxa"/>
          </w:tcPr>
          <w:p w14:paraId="179ABEB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Time division duplex (TDD)</w:t>
            </w:r>
          </w:p>
        </w:tc>
      </w:tr>
      <w:tr w:rsidR="00536AD7" w:rsidRPr="00536AD7" w14:paraId="05D7D4A1" w14:textId="77777777" w:rsidTr="00942F0B">
        <w:trPr>
          <w:cantSplit/>
        </w:trPr>
        <w:tc>
          <w:tcPr>
            <w:tcW w:w="2433" w:type="dxa"/>
          </w:tcPr>
          <w:p w14:paraId="1618C99E" w14:textId="1A49FF65" w:rsidR="00536AD7" w:rsidRPr="00536AD7" w:rsidRDefault="00536AD7" w:rsidP="00F00B16">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 xml:space="preserve">Transmit/receive duration </w:t>
            </w:r>
            <w:del w:id="46" w:author="Author">
              <w:r w:rsidRPr="00536AD7" w:rsidDel="00F00B16">
                <w:rPr>
                  <w:sz w:val="20"/>
                </w:rPr>
                <w:delText xml:space="preserve">Up </w:delText>
              </w:r>
              <w:r w:rsidRPr="00536AD7" w:rsidDel="000D3802">
                <w:rPr>
                  <w:sz w:val="20"/>
                </w:rPr>
                <w:delText xml:space="preserve">from control station </w:delText>
              </w:r>
              <w:r w:rsidRPr="00536AD7" w:rsidDel="00F00B16">
                <w:rPr>
                  <w:sz w:val="20"/>
                </w:rPr>
                <w:delText>Down from the UA</w:delText>
              </w:r>
            </w:del>
          </w:p>
        </w:tc>
        <w:tc>
          <w:tcPr>
            <w:tcW w:w="992" w:type="dxa"/>
          </w:tcPr>
          <w:p w14:paraId="4FFB701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msec</w:t>
            </w:r>
          </w:p>
        </w:tc>
        <w:tc>
          <w:tcPr>
            <w:tcW w:w="3119" w:type="dxa"/>
            <w:vAlign w:val="center"/>
          </w:tcPr>
          <w:p w14:paraId="65D3B893" w14:textId="42F70A94" w:rsidR="000B667A" w:rsidRPr="007A30B7" w:rsidRDefault="00536AD7" w:rsidP="00942F0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47" w:author="Author"/>
                <w:bCs/>
                <w:sz w:val="20"/>
              </w:rPr>
            </w:pPr>
            <w:del w:id="48" w:author="Author">
              <w:r w:rsidRPr="00536AD7" w:rsidDel="000B667A">
                <w:rPr>
                  <w:sz w:val="20"/>
                </w:rPr>
                <w:delText>TBD</w:delText>
              </w:r>
            </w:del>
            <w:ins w:id="49" w:author="Author">
              <w:r w:rsidR="0098460F">
                <w:rPr>
                  <w:sz w:val="20"/>
                </w:rPr>
                <w:t>60</w:t>
              </w:r>
              <w:r w:rsidR="009854E4">
                <w:rPr>
                  <w:sz w:val="20"/>
                </w:rPr>
                <w:t xml:space="preserve"> </w:t>
              </w:r>
              <w:r w:rsidR="00F00B16">
                <w:rPr>
                  <w:bCs/>
                  <w:sz w:val="20"/>
                </w:rPr>
                <w:t>Receive</w:t>
              </w:r>
              <w:r w:rsidR="000B667A" w:rsidRPr="007A30B7">
                <w:rPr>
                  <w:bCs/>
                  <w:sz w:val="20"/>
                </w:rPr>
                <w:t xml:space="preserve"> </w:t>
              </w:r>
              <w:r w:rsidR="00A543D0">
                <w:rPr>
                  <w:bCs/>
                  <w:sz w:val="20"/>
                </w:rPr>
                <w:t>+ 2.5 guard time</w:t>
              </w:r>
            </w:ins>
          </w:p>
          <w:p w14:paraId="7C070275" w14:textId="695EDC46" w:rsidR="00536AD7" w:rsidRPr="00536AD7" w:rsidRDefault="0098460F" w:rsidP="00942F0B">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ins w:id="50" w:author="Author">
              <w:r>
                <w:rPr>
                  <w:bCs/>
                  <w:sz w:val="20"/>
                </w:rPr>
                <w:t>65</w:t>
              </w:r>
              <w:r w:rsidR="009854E4">
                <w:rPr>
                  <w:bCs/>
                  <w:sz w:val="20"/>
                </w:rPr>
                <w:t xml:space="preserve"> </w:t>
              </w:r>
              <w:r w:rsidR="00F00B16">
                <w:rPr>
                  <w:bCs/>
                  <w:sz w:val="20"/>
                </w:rPr>
                <w:t>Transmit</w:t>
              </w:r>
              <w:r w:rsidR="000B667A" w:rsidRPr="007A30B7">
                <w:rPr>
                  <w:bCs/>
                  <w:sz w:val="20"/>
                </w:rPr>
                <w:t xml:space="preserve"> </w:t>
              </w:r>
              <w:r w:rsidR="00A543D0">
                <w:rPr>
                  <w:bCs/>
                  <w:sz w:val="20"/>
                </w:rPr>
                <w:t>+ 2.5 guard time</w:t>
              </w:r>
            </w:ins>
          </w:p>
        </w:tc>
        <w:tc>
          <w:tcPr>
            <w:tcW w:w="3086" w:type="dxa"/>
            <w:vAlign w:val="center"/>
          </w:tcPr>
          <w:p w14:paraId="3B13A2C7" w14:textId="2D41D9A7" w:rsidR="000B667A" w:rsidRPr="007A30B7" w:rsidRDefault="00536AD7" w:rsidP="00942F0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51" w:author="Author"/>
                <w:bCs/>
                <w:sz w:val="20"/>
              </w:rPr>
            </w:pPr>
            <w:del w:id="52" w:author="Author">
              <w:r w:rsidRPr="00536AD7" w:rsidDel="000B667A">
                <w:rPr>
                  <w:sz w:val="20"/>
                </w:rPr>
                <w:delText>TBD</w:delText>
              </w:r>
            </w:del>
            <w:ins w:id="53" w:author="Author">
              <w:r w:rsidR="0063772E">
                <w:rPr>
                  <w:sz w:val="20"/>
                </w:rPr>
                <w:t xml:space="preserve">60 </w:t>
              </w:r>
              <w:r w:rsidR="00F00B16">
                <w:rPr>
                  <w:sz w:val="20"/>
                </w:rPr>
                <w:t>Transmit</w:t>
              </w:r>
              <w:r w:rsidR="000B667A" w:rsidRPr="007A30B7">
                <w:rPr>
                  <w:bCs/>
                  <w:sz w:val="20"/>
                </w:rPr>
                <w:t xml:space="preserve"> </w:t>
              </w:r>
              <w:r w:rsidR="0063772E">
                <w:rPr>
                  <w:bCs/>
                  <w:sz w:val="20"/>
                </w:rPr>
                <w:t>+ 2.5 guard time</w:t>
              </w:r>
            </w:ins>
          </w:p>
          <w:p w14:paraId="33F62AE1" w14:textId="1AFF69A9" w:rsidR="00536AD7" w:rsidRPr="00536AD7" w:rsidRDefault="0063772E" w:rsidP="00942F0B">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ins w:id="54" w:author="Author">
              <w:r>
                <w:rPr>
                  <w:bCs/>
                  <w:sz w:val="20"/>
                </w:rPr>
                <w:t>65</w:t>
              </w:r>
              <w:r w:rsidR="009854E4">
                <w:rPr>
                  <w:bCs/>
                  <w:sz w:val="20"/>
                </w:rPr>
                <w:t xml:space="preserve"> </w:t>
              </w:r>
              <w:r w:rsidR="00F00B16">
                <w:rPr>
                  <w:bCs/>
                  <w:sz w:val="20"/>
                </w:rPr>
                <w:t>Receive</w:t>
              </w:r>
              <w:r w:rsidR="000B667A" w:rsidRPr="007A30B7">
                <w:rPr>
                  <w:bCs/>
                  <w:sz w:val="20"/>
                </w:rPr>
                <w:t xml:space="preserve"> </w:t>
              </w:r>
              <w:r>
                <w:rPr>
                  <w:bCs/>
                  <w:sz w:val="20"/>
                </w:rPr>
                <w:t>+ 2.5 guard time</w:t>
              </w:r>
            </w:ins>
          </w:p>
        </w:tc>
      </w:tr>
      <w:tr w:rsidR="00536AD7" w:rsidRPr="00536AD7" w14:paraId="1DBB2DB6" w14:textId="77777777" w:rsidTr="00E47E2A">
        <w:trPr>
          <w:cantSplit/>
        </w:trPr>
        <w:tc>
          <w:tcPr>
            <w:tcW w:w="2433" w:type="dxa"/>
          </w:tcPr>
          <w:p w14:paraId="4404E4A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Modulation</w:t>
            </w:r>
          </w:p>
        </w:tc>
        <w:tc>
          <w:tcPr>
            <w:tcW w:w="992" w:type="dxa"/>
          </w:tcPr>
          <w:p w14:paraId="0AC3BA8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11D8605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or QPSK</w:t>
            </w:r>
          </w:p>
        </w:tc>
        <w:tc>
          <w:tcPr>
            <w:tcW w:w="3086" w:type="dxa"/>
          </w:tcPr>
          <w:p w14:paraId="34F45DB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or QPSK</w:t>
            </w:r>
          </w:p>
        </w:tc>
      </w:tr>
      <w:tr w:rsidR="00536AD7" w:rsidRPr="00536AD7" w14:paraId="44B8DDAB" w14:textId="77777777" w:rsidTr="00E47E2A">
        <w:trPr>
          <w:cantSplit/>
        </w:trPr>
        <w:tc>
          <w:tcPr>
            <w:tcW w:w="2433" w:type="dxa"/>
          </w:tcPr>
          <w:p w14:paraId="30D573D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Modulation symbol rates</w:t>
            </w:r>
          </w:p>
        </w:tc>
        <w:tc>
          <w:tcPr>
            <w:tcW w:w="992" w:type="dxa"/>
          </w:tcPr>
          <w:p w14:paraId="07CAA97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ksps</w:t>
            </w:r>
          </w:p>
        </w:tc>
        <w:tc>
          <w:tcPr>
            <w:tcW w:w="3119" w:type="dxa"/>
          </w:tcPr>
          <w:p w14:paraId="04D445A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 xml:space="preserve">GMSK: TBD </w:t>
            </w:r>
          </w:p>
          <w:p w14:paraId="62019650" w14:textId="77777777" w:rsidR="003F65E1" w:rsidRDefault="00536AD7" w:rsidP="003F65E1">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0"/>
              <w:jc w:val="center"/>
              <w:rPr>
                <w:sz w:val="20"/>
              </w:rPr>
            </w:pPr>
            <w:r w:rsidRPr="00536AD7">
              <w:rPr>
                <w:sz w:val="20"/>
              </w:rPr>
              <w:t xml:space="preserve">including error </w:t>
            </w:r>
          </w:p>
          <w:p w14:paraId="5E81B298" w14:textId="615A587D" w:rsidR="00536AD7" w:rsidRPr="00536AD7" w:rsidRDefault="00536AD7" w:rsidP="003F65E1">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0"/>
              <w:jc w:val="center"/>
              <w:rPr>
                <w:sz w:val="20"/>
              </w:rPr>
            </w:pPr>
            <w:r w:rsidRPr="00536AD7">
              <w:rPr>
                <w:sz w:val="20"/>
              </w:rPr>
              <w:t>correction/detection, guard times and synchronization overhead</w:t>
            </w:r>
          </w:p>
        </w:tc>
        <w:tc>
          <w:tcPr>
            <w:tcW w:w="3086" w:type="dxa"/>
          </w:tcPr>
          <w:p w14:paraId="30AD6CA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GSMK: TBD</w:t>
            </w:r>
          </w:p>
          <w:p w14:paraId="082D163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including error correction/detection, guard times and synchronization overhead</w:t>
            </w:r>
          </w:p>
        </w:tc>
      </w:tr>
      <w:tr w:rsidR="00536AD7" w:rsidRPr="00536AD7" w14:paraId="3F93FD86" w14:textId="77777777" w:rsidTr="00E47E2A">
        <w:trPr>
          <w:cantSplit/>
        </w:trPr>
        <w:tc>
          <w:tcPr>
            <w:tcW w:w="2433" w:type="dxa"/>
          </w:tcPr>
          <w:p w14:paraId="031CC5B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Forward error correction</w:t>
            </w:r>
          </w:p>
        </w:tc>
        <w:tc>
          <w:tcPr>
            <w:tcW w:w="992" w:type="dxa"/>
          </w:tcPr>
          <w:p w14:paraId="01DA844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37108B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Rate 5/8 Turbo Conv.</w:t>
            </w:r>
          </w:p>
          <w:p w14:paraId="10D6E8E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Code</w:t>
            </w:r>
          </w:p>
          <w:p w14:paraId="1FB1DE7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QPSK: Rate 5/9 and Rate 1/3 TCC</w:t>
            </w:r>
          </w:p>
        </w:tc>
        <w:tc>
          <w:tcPr>
            <w:tcW w:w="3086" w:type="dxa"/>
          </w:tcPr>
          <w:p w14:paraId="05B0D22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Rate 5/8 Turbo Conv. Code</w:t>
            </w:r>
          </w:p>
          <w:p w14:paraId="6B79ED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QPSK: Rate 5/9 and Rate 1/3 TCC</w:t>
            </w:r>
          </w:p>
        </w:tc>
      </w:tr>
      <w:tr w:rsidR="00536AD7" w:rsidRPr="00536AD7" w14:paraId="111BC548" w14:textId="77777777" w:rsidTr="00E47E2A">
        <w:trPr>
          <w:cantSplit/>
        </w:trPr>
        <w:tc>
          <w:tcPr>
            <w:tcW w:w="2433" w:type="dxa"/>
          </w:tcPr>
          <w:p w14:paraId="2B71D78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Error detection</w:t>
            </w:r>
          </w:p>
        </w:tc>
        <w:tc>
          <w:tcPr>
            <w:tcW w:w="992" w:type="dxa"/>
          </w:tcPr>
          <w:p w14:paraId="4965DAF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38EF54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32-bit CRC</w:t>
            </w:r>
          </w:p>
        </w:tc>
        <w:tc>
          <w:tcPr>
            <w:tcW w:w="3086" w:type="dxa"/>
          </w:tcPr>
          <w:p w14:paraId="7E6559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32-bit CRC</w:t>
            </w:r>
          </w:p>
        </w:tc>
      </w:tr>
      <w:tr w:rsidR="00536AD7" w:rsidRPr="00536AD7" w14:paraId="635033C4" w14:textId="77777777" w:rsidTr="00E47E2A">
        <w:trPr>
          <w:cantSplit/>
        </w:trPr>
        <w:tc>
          <w:tcPr>
            <w:tcW w:w="2433" w:type="dxa"/>
          </w:tcPr>
          <w:p w14:paraId="716C273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Baseband Input/Output Signal</w:t>
            </w:r>
          </w:p>
        </w:tc>
        <w:tc>
          <w:tcPr>
            <w:tcW w:w="992" w:type="dxa"/>
          </w:tcPr>
          <w:p w14:paraId="5D29041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098F505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User Data</w:t>
            </w:r>
          </w:p>
        </w:tc>
        <w:tc>
          <w:tcPr>
            <w:tcW w:w="3086" w:type="dxa"/>
          </w:tcPr>
          <w:p w14:paraId="5A0A970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User Data</w:t>
            </w:r>
          </w:p>
        </w:tc>
      </w:tr>
      <w:tr w:rsidR="00536AD7" w:rsidRPr="00536AD7" w14:paraId="05A86DA4" w14:textId="77777777" w:rsidTr="00E47E2A">
        <w:trPr>
          <w:cantSplit/>
        </w:trPr>
        <w:tc>
          <w:tcPr>
            <w:tcW w:w="2433" w:type="dxa"/>
          </w:tcPr>
          <w:p w14:paraId="16DED2B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User data block size transmitted per TDD frame</w:t>
            </w:r>
          </w:p>
        </w:tc>
        <w:tc>
          <w:tcPr>
            <w:tcW w:w="992" w:type="dxa"/>
          </w:tcPr>
          <w:p w14:paraId="7D45F7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bits</w:t>
            </w:r>
          </w:p>
        </w:tc>
        <w:tc>
          <w:tcPr>
            <w:tcW w:w="3119" w:type="dxa"/>
          </w:tcPr>
          <w:p w14:paraId="003373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TBD</w:t>
            </w:r>
          </w:p>
          <w:p w14:paraId="50DA967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QPSK @ TBD</w:t>
            </w:r>
          </w:p>
          <w:p w14:paraId="6CCABF4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QSPK @ TBS</w:t>
            </w:r>
          </w:p>
        </w:tc>
        <w:tc>
          <w:tcPr>
            <w:tcW w:w="3086" w:type="dxa"/>
          </w:tcPr>
          <w:p w14:paraId="3919C90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TBD</w:t>
            </w:r>
          </w:p>
          <w:p w14:paraId="2D43276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QPSK @ TBD</w:t>
            </w:r>
          </w:p>
          <w:p w14:paraId="044C7EC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QSPK @ TBD</w:t>
            </w:r>
          </w:p>
        </w:tc>
      </w:tr>
      <w:tr w:rsidR="00536AD7" w:rsidRPr="00536AD7" w14:paraId="315AAC4A" w14:textId="77777777" w:rsidTr="00E47E2A">
        <w:trPr>
          <w:cantSplit/>
        </w:trPr>
        <w:tc>
          <w:tcPr>
            <w:tcW w:w="2433" w:type="dxa"/>
          </w:tcPr>
          <w:p w14:paraId="2982DB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User data rates</w:t>
            </w:r>
          </w:p>
        </w:tc>
        <w:tc>
          <w:tcPr>
            <w:tcW w:w="992" w:type="dxa"/>
          </w:tcPr>
          <w:p w14:paraId="1C36722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sz w:val="20"/>
              </w:rPr>
              <w:t>kbps</w:t>
            </w:r>
          </w:p>
        </w:tc>
        <w:tc>
          <w:tcPr>
            <w:tcW w:w="3119" w:type="dxa"/>
          </w:tcPr>
          <w:p w14:paraId="6FC53A1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GMSK Tx: 7.04, 16.0, 25.6 and 34.56</w:t>
            </w:r>
          </w:p>
          <w:p w14:paraId="7C52B05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GSMK Rx: 7.04, 16.0 and 25.6</w:t>
            </w:r>
          </w:p>
          <w:p w14:paraId="0B42E82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QPSK Tx/Rx @ 20 ksps: 20.64 and 34.88;</w:t>
            </w:r>
          </w:p>
          <w:p w14:paraId="20D1A43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Includes TDD duty cycle overhead</w:t>
            </w:r>
          </w:p>
        </w:tc>
        <w:tc>
          <w:tcPr>
            <w:tcW w:w="3086" w:type="dxa"/>
          </w:tcPr>
          <w:p w14:paraId="2596CA9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GMSK Rx: 7.04, 16.0, 25.6 and 34.56</w:t>
            </w:r>
          </w:p>
          <w:p w14:paraId="24E61A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GSMK Tx: 7.04, 16.0 and 25.6</w:t>
            </w:r>
          </w:p>
          <w:p w14:paraId="2A817A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QPSK Tx/Rx @ 20 ksps: 20.64 and 34.88;</w:t>
            </w:r>
          </w:p>
          <w:p w14:paraId="443E9E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Includes TDD duty cycle overhead</w:t>
            </w:r>
          </w:p>
        </w:tc>
      </w:tr>
      <w:tr w:rsidR="00536AD7" w:rsidRPr="00536AD7" w14:paraId="768FA99C" w14:textId="77777777" w:rsidTr="00E47E2A">
        <w:trPr>
          <w:cantSplit/>
        </w:trPr>
        <w:tc>
          <w:tcPr>
            <w:tcW w:w="2433" w:type="dxa"/>
          </w:tcPr>
          <w:p w14:paraId="7E9071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Occupied bandwidth, C</w:t>
            </w:r>
          </w:p>
        </w:tc>
        <w:tc>
          <w:tcPr>
            <w:tcW w:w="992" w:type="dxa"/>
          </w:tcPr>
          <w:p w14:paraId="0659FED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kHz</w:t>
            </w:r>
          </w:p>
        </w:tc>
        <w:tc>
          <w:tcPr>
            <w:tcW w:w="3119" w:type="dxa"/>
          </w:tcPr>
          <w:p w14:paraId="4593245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Variable per application with a maximum of 250</w:t>
            </w:r>
          </w:p>
        </w:tc>
        <w:tc>
          <w:tcPr>
            <w:tcW w:w="3086" w:type="dxa"/>
          </w:tcPr>
          <w:p w14:paraId="38E64F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Variable per application with a maximum of 250</w:t>
            </w:r>
          </w:p>
        </w:tc>
      </w:tr>
      <w:tr w:rsidR="00536AD7" w:rsidRPr="00536AD7" w14:paraId="53D904BE" w14:textId="77777777" w:rsidTr="00E47E2A">
        <w:trPr>
          <w:cantSplit/>
        </w:trPr>
        <w:tc>
          <w:tcPr>
            <w:tcW w:w="2433" w:type="dxa"/>
          </w:tcPr>
          <w:p w14:paraId="006AAC7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Antenna gain</w:t>
            </w:r>
          </w:p>
        </w:tc>
        <w:tc>
          <w:tcPr>
            <w:tcW w:w="992" w:type="dxa"/>
          </w:tcPr>
          <w:p w14:paraId="17677FE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dBi</w:t>
            </w:r>
          </w:p>
        </w:tc>
        <w:tc>
          <w:tcPr>
            <w:tcW w:w="3119" w:type="dxa"/>
          </w:tcPr>
          <w:p w14:paraId="78A210D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w:t>
            </w:r>
          </w:p>
        </w:tc>
        <w:tc>
          <w:tcPr>
            <w:tcW w:w="3086" w:type="dxa"/>
          </w:tcPr>
          <w:p w14:paraId="7C6BEFB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22.5</w:t>
            </w:r>
          </w:p>
        </w:tc>
      </w:tr>
      <w:tr w:rsidR="00536AD7" w:rsidRPr="00536AD7" w14:paraId="5479A179" w14:textId="77777777" w:rsidTr="00E47E2A">
        <w:trPr>
          <w:cantSplit/>
        </w:trPr>
        <w:tc>
          <w:tcPr>
            <w:tcW w:w="2433" w:type="dxa"/>
          </w:tcPr>
          <w:p w14:paraId="4797DA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Cable loss</w:t>
            </w:r>
          </w:p>
        </w:tc>
        <w:tc>
          <w:tcPr>
            <w:tcW w:w="992" w:type="dxa"/>
          </w:tcPr>
          <w:p w14:paraId="279A7C9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w:t>
            </w:r>
          </w:p>
        </w:tc>
        <w:tc>
          <w:tcPr>
            <w:tcW w:w="3119" w:type="dxa"/>
          </w:tcPr>
          <w:p w14:paraId="6CAA91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w:t>
            </w:r>
          </w:p>
        </w:tc>
        <w:tc>
          <w:tcPr>
            <w:tcW w:w="3086" w:type="dxa"/>
          </w:tcPr>
          <w:p w14:paraId="66909A3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1</w:t>
            </w:r>
          </w:p>
        </w:tc>
      </w:tr>
      <w:tr w:rsidR="00536AD7" w:rsidRPr="00536AD7" w14:paraId="24EDF84D" w14:textId="77777777" w:rsidTr="00E47E2A">
        <w:trPr>
          <w:cantSplit/>
        </w:trPr>
        <w:tc>
          <w:tcPr>
            <w:tcW w:w="2433" w:type="dxa"/>
          </w:tcPr>
          <w:p w14:paraId="593489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 xml:space="preserve">Antenna pattern </w:t>
            </w:r>
          </w:p>
        </w:tc>
        <w:tc>
          <w:tcPr>
            <w:tcW w:w="992" w:type="dxa"/>
          </w:tcPr>
          <w:p w14:paraId="4F807F7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0FA6971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Constant azimuth</w:t>
            </w:r>
          </w:p>
          <w:p w14:paraId="04FF93F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Constant elevation</w:t>
            </w:r>
          </w:p>
        </w:tc>
        <w:tc>
          <w:tcPr>
            <w:tcW w:w="3086" w:type="dxa"/>
          </w:tcPr>
          <w:p w14:paraId="5BDD3F0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Constant azimuth</w:t>
            </w:r>
          </w:p>
          <w:p w14:paraId="51C8D6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Tailored in elevation</w:t>
            </w:r>
          </w:p>
          <w:p w14:paraId="20D4F5F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See Table 2</w:t>
            </w:r>
          </w:p>
        </w:tc>
      </w:tr>
      <w:tr w:rsidR="00536AD7" w:rsidRPr="00536AD7" w14:paraId="374BEA63" w14:textId="77777777" w:rsidTr="00E47E2A">
        <w:trPr>
          <w:cantSplit/>
        </w:trPr>
        <w:tc>
          <w:tcPr>
            <w:tcW w:w="2433" w:type="dxa"/>
          </w:tcPr>
          <w:p w14:paraId="585B727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lastRenderedPageBreak/>
              <w:t>Antenna polarization</w:t>
            </w:r>
          </w:p>
        </w:tc>
        <w:tc>
          <w:tcPr>
            <w:tcW w:w="992" w:type="dxa"/>
          </w:tcPr>
          <w:p w14:paraId="47425C6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57DF9E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Vertical with aircraft flying straight and level</w:t>
            </w:r>
          </w:p>
        </w:tc>
        <w:tc>
          <w:tcPr>
            <w:tcW w:w="3086" w:type="dxa"/>
          </w:tcPr>
          <w:p w14:paraId="38DDFD5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Vertical</w:t>
            </w:r>
          </w:p>
        </w:tc>
      </w:tr>
      <w:tr w:rsidR="00536AD7" w:rsidRPr="00536AD7" w14:paraId="759733C0" w14:textId="77777777" w:rsidTr="00E47E2A">
        <w:trPr>
          <w:cantSplit/>
        </w:trPr>
        <w:tc>
          <w:tcPr>
            <w:tcW w:w="2433" w:type="dxa"/>
          </w:tcPr>
          <w:p w14:paraId="766BA94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Maximum antenna height</w:t>
            </w:r>
          </w:p>
        </w:tc>
        <w:tc>
          <w:tcPr>
            <w:tcW w:w="992" w:type="dxa"/>
          </w:tcPr>
          <w:p w14:paraId="1B494C4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m</w:t>
            </w:r>
          </w:p>
        </w:tc>
        <w:tc>
          <w:tcPr>
            <w:tcW w:w="3119" w:type="dxa"/>
          </w:tcPr>
          <w:p w14:paraId="65FF161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22 860 (MSL)</w:t>
            </w:r>
          </w:p>
          <w:p w14:paraId="05FEED8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Typical 8 000</w:t>
            </w:r>
          </w:p>
        </w:tc>
        <w:tc>
          <w:tcPr>
            <w:tcW w:w="3086" w:type="dxa"/>
          </w:tcPr>
          <w:p w14:paraId="1FEA71D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 to 50</w:t>
            </w:r>
          </w:p>
          <w:p w14:paraId="001D0D6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Typical 10</w:t>
            </w:r>
          </w:p>
        </w:tc>
      </w:tr>
      <w:tr w:rsidR="00536AD7" w:rsidRPr="00536AD7" w14:paraId="530B48C8" w14:textId="77777777" w:rsidTr="00E47E2A">
        <w:trPr>
          <w:cantSplit/>
        </w:trPr>
        <w:tc>
          <w:tcPr>
            <w:tcW w:w="2433" w:type="dxa"/>
          </w:tcPr>
          <w:p w14:paraId="44A9541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Service range</w:t>
            </w:r>
          </w:p>
        </w:tc>
        <w:tc>
          <w:tcPr>
            <w:tcW w:w="992" w:type="dxa"/>
          </w:tcPr>
          <w:p w14:paraId="2F0B206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km</w:t>
            </w:r>
          </w:p>
        </w:tc>
        <w:tc>
          <w:tcPr>
            <w:tcW w:w="3119" w:type="dxa"/>
          </w:tcPr>
          <w:p w14:paraId="58E74F3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550</w:t>
            </w:r>
          </w:p>
          <w:p w14:paraId="3CD78AA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Typical 200</w:t>
            </w:r>
          </w:p>
        </w:tc>
        <w:tc>
          <w:tcPr>
            <w:tcW w:w="3086" w:type="dxa"/>
          </w:tcPr>
          <w:p w14:paraId="33EE60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550</w:t>
            </w:r>
          </w:p>
          <w:p w14:paraId="5B07BD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Typical 200</w:t>
            </w:r>
          </w:p>
        </w:tc>
      </w:tr>
      <w:tr w:rsidR="00536AD7" w:rsidRPr="00536AD7" w14:paraId="5ACA50B7" w14:textId="77777777" w:rsidTr="00E47E2A">
        <w:trPr>
          <w:cantSplit/>
        </w:trPr>
        <w:tc>
          <w:tcPr>
            <w:tcW w:w="2433" w:type="dxa"/>
          </w:tcPr>
          <w:p w14:paraId="72F412C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Transmitter conducted power</w:t>
            </w:r>
          </w:p>
        </w:tc>
        <w:tc>
          <w:tcPr>
            <w:tcW w:w="992" w:type="dxa"/>
          </w:tcPr>
          <w:p w14:paraId="188101E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dBm</w:t>
            </w:r>
          </w:p>
        </w:tc>
        <w:tc>
          <w:tcPr>
            <w:tcW w:w="3119" w:type="dxa"/>
          </w:tcPr>
          <w:p w14:paraId="2833025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40</w:t>
            </w:r>
          </w:p>
        </w:tc>
        <w:tc>
          <w:tcPr>
            <w:tcW w:w="3086" w:type="dxa"/>
          </w:tcPr>
          <w:p w14:paraId="47EC998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40</w:t>
            </w:r>
          </w:p>
        </w:tc>
      </w:tr>
      <w:tr w:rsidR="00536AD7" w:rsidRPr="00536AD7" w14:paraId="0F1F0875" w14:textId="77777777" w:rsidTr="00E47E2A">
        <w:trPr>
          <w:cantSplit/>
        </w:trPr>
        <w:tc>
          <w:tcPr>
            <w:tcW w:w="2433" w:type="dxa"/>
          </w:tcPr>
          <w:p w14:paraId="1E876EA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Transmitter in band emission limits</w:t>
            </w:r>
          </w:p>
        </w:tc>
        <w:tc>
          <w:tcPr>
            <w:tcW w:w="992" w:type="dxa"/>
          </w:tcPr>
          <w:p w14:paraId="4CAD8F6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dBc/kHz</w:t>
            </w:r>
          </w:p>
        </w:tc>
        <w:tc>
          <w:tcPr>
            <w:tcW w:w="3119" w:type="dxa"/>
          </w:tcPr>
          <w:p w14:paraId="39644B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−96 at 2 MHz offset</w:t>
            </w:r>
          </w:p>
          <w:p w14:paraId="57B9CD1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See Table 3</w:t>
            </w:r>
          </w:p>
        </w:tc>
        <w:tc>
          <w:tcPr>
            <w:tcW w:w="3086" w:type="dxa"/>
          </w:tcPr>
          <w:p w14:paraId="0DFE309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−96 at 2 MHz offset</w:t>
            </w:r>
          </w:p>
          <w:p w14:paraId="6B9A078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See Table 3</w:t>
            </w:r>
          </w:p>
        </w:tc>
      </w:tr>
      <w:tr w:rsidR="00536AD7" w:rsidRPr="00536AD7" w14:paraId="229C6E0E" w14:textId="77777777" w:rsidTr="00E47E2A">
        <w:trPr>
          <w:cantSplit/>
        </w:trPr>
        <w:tc>
          <w:tcPr>
            <w:tcW w:w="2433" w:type="dxa"/>
          </w:tcPr>
          <w:p w14:paraId="3494184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Receiver noise figure</w:t>
            </w:r>
          </w:p>
        </w:tc>
        <w:tc>
          <w:tcPr>
            <w:tcW w:w="992" w:type="dxa"/>
          </w:tcPr>
          <w:p w14:paraId="3074BA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w:t>
            </w:r>
          </w:p>
        </w:tc>
        <w:tc>
          <w:tcPr>
            <w:tcW w:w="3119" w:type="dxa"/>
          </w:tcPr>
          <w:p w14:paraId="0911950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7</w:t>
            </w:r>
          </w:p>
        </w:tc>
        <w:tc>
          <w:tcPr>
            <w:tcW w:w="3086" w:type="dxa"/>
          </w:tcPr>
          <w:p w14:paraId="028E27E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7</w:t>
            </w:r>
          </w:p>
        </w:tc>
      </w:tr>
      <w:tr w:rsidR="00536AD7" w:rsidRPr="00536AD7" w14:paraId="59F9961A" w14:textId="77777777" w:rsidTr="00E47E2A">
        <w:trPr>
          <w:cantSplit/>
        </w:trPr>
        <w:tc>
          <w:tcPr>
            <w:tcW w:w="2433" w:type="dxa"/>
          </w:tcPr>
          <w:p w14:paraId="6636D2F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Receiver sensitivity</w:t>
            </w:r>
          </w:p>
        </w:tc>
        <w:tc>
          <w:tcPr>
            <w:tcW w:w="992" w:type="dxa"/>
          </w:tcPr>
          <w:p w14:paraId="60487A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dBm</w:t>
            </w:r>
          </w:p>
        </w:tc>
        <w:tc>
          <w:tcPr>
            <w:tcW w:w="3119" w:type="dxa"/>
          </w:tcPr>
          <w:p w14:paraId="5796AE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GMSK: TBD</w:t>
            </w:r>
          </w:p>
          <w:p w14:paraId="4AA921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QPSK @ TBD</w:t>
            </w:r>
          </w:p>
          <w:p w14:paraId="556D825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QSPK @ TBD</w:t>
            </w:r>
          </w:p>
        </w:tc>
        <w:tc>
          <w:tcPr>
            <w:tcW w:w="3086" w:type="dxa"/>
          </w:tcPr>
          <w:p w14:paraId="652D571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GMSK: TBD</w:t>
            </w:r>
          </w:p>
          <w:p w14:paraId="1773A66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QPSK @ TBD</w:t>
            </w:r>
          </w:p>
          <w:p w14:paraId="4AC3F0C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QSPK @ TBD</w:t>
            </w:r>
          </w:p>
        </w:tc>
      </w:tr>
      <w:tr w:rsidR="00536AD7" w:rsidRPr="00536AD7" w14:paraId="696E9021" w14:textId="77777777" w:rsidTr="00E47E2A">
        <w:trPr>
          <w:cantSplit/>
        </w:trPr>
        <w:tc>
          <w:tcPr>
            <w:tcW w:w="2433" w:type="dxa"/>
          </w:tcPr>
          <w:p w14:paraId="5700550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Receiver in band rejection – except the operating channel</w:t>
            </w:r>
          </w:p>
        </w:tc>
        <w:tc>
          <w:tcPr>
            <w:tcW w:w="992" w:type="dxa"/>
          </w:tcPr>
          <w:p w14:paraId="42CB22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w:t>
            </w:r>
          </w:p>
        </w:tc>
        <w:tc>
          <w:tcPr>
            <w:tcW w:w="3119" w:type="dxa"/>
          </w:tcPr>
          <w:p w14:paraId="05EBAF8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One channel separation: 23</w:t>
            </w:r>
          </w:p>
          <w:p w14:paraId="3DB9C64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Two channel separation: 43</w:t>
            </w:r>
          </w:p>
          <w:p w14:paraId="1AF9664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Three channel separation: 57</w:t>
            </w:r>
          </w:p>
          <w:p w14:paraId="6CD526E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 MHz or more separation: 63</w:t>
            </w:r>
          </w:p>
        </w:tc>
        <w:tc>
          <w:tcPr>
            <w:tcW w:w="3086" w:type="dxa"/>
          </w:tcPr>
          <w:p w14:paraId="4843455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One channel separation: 23</w:t>
            </w:r>
          </w:p>
          <w:p w14:paraId="57C7DC2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Two channel separation: 43</w:t>
            </w:r>
          </w:p>
          <w:p w14:paraId="295634F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Three channel separation: 57</w:t>
            </w:r>
          </w:p>
          <w:p w14:paraId="6B3B9F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 MHz or more separation: 63</w:t>
            </w:r>
          </w:p>
        </w:tc>
      </w:tr>
      <w:tr w:rsidR="00536AD7" w:rsidRPr="00536AD7" w14:paraId="4D1DB97E" w14:textId="77777777" w:rsidTr="00C75DE3">
        <w:trPr>
          <w:cantSplit/>
        </w:trPr>
        <w:tc>
          <w:tcPr>
            <w:tcW w:w="2433" w:type="dxa"/>
            <w:tcBorders>
              <w:bottom w:val="single" w:sz="4" w:space="0" w:color="auto"/>
            </w:tcBorders>
          </w:tcPr>
          <w:p w14:paraId="519C2A36" w14:textId="1B882239"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Protection criteria</w:t>
            </w:r>
            <w:ins w:id="55" w:author="Author">
              <w:r w:rsidR="006D7F7D">
                <w:rPr>
                  <w:sz w:val="20"/>
                </w:rPr>
                <w:t xml:space="preserve"> (aggregate) I/N</w:t>
              </w:r>
            </w:ins>
          </w:p>
        </w:tc>
        <w:tc>
          <w:tcPr>
            <w:tcW w:w="992" w:type="dxa"/>
            <w:tcBorders>
              <w:bottom w:val="single" w:sz="4" w:space="0" w:color="auto"/>
            </w:tcBorders>
          </w:tcPr>
          <w:p w14:paraId="6F0C4CDB" w14:textId="1DA367D7" w:rsidR="00536AD7" w:rsidRPr="00536AD7" w:rsidRDefault="006D7F7D"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ins w:id="56" w:author="Author">
              <w:r>
                <w:rPr>
                  <w:bCs/>
                  <w:sz w:val="20"/>
                </w:rPr>
                <w:t>dB</w:t>
              </w:r>
            </w:ins>
          </w:p>
        </w:tc>
        <w:tc>
          <w:tcPr>
            <w:tcW w:w="3119" w:type="dxa"/>
            <w:tcBorders>
              <w:bottom w:val="single" w:sz="4" w:space="0" w:color="auto"/>
            </w:tcBorders>
            <w:vAlign w:val="center"/>
          </w:tcPr>
          <w:p w14:paraId="45ED5556" w14:textId="0E686D80" w:rsidR="00A518E5" w:rsidRPr="00536AD7" w:rsidRDefault="00536AD7" w:rsidP="00C75DE3">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57" w:author="Author">
              <w:r w:rsidRPr="00536AD7" w:rsidDel="00A518E5">
                <w:rPr>
                  <w:bCs/>
                  <w:sz w:val="20"/>
                </w:rPr>
                <w:delText xml:space="preserve">[TBD (see </w:delText>
              </w:r>
              <w:r w:rsidRPr="00536AD7" w:rsidDel="00A518E5">
                <w:rPr>
                  <w:bCs/>
                  <w:i/>
                  <w:iCs/>
                  <w:sz w:val="20"/>
                </w:rPr>
                <w:delText>editor’s note</w:delText>
              </w:r>
              <w:r w:rsidRPr="00536AD7" w:rsidDel="00A518E5">
                <w:rPr>
                  <w:bCs/>
                  <w:sz w:val="20"/>
                </w:rPr>
                <w:delText>)]</w:delText>
              </w:r>
            </w:del>
            <w:ins w:id="58" w:author="Author">
              <w:r w:rsidR="006D7F7D">
                <w:rPr>
                  <w:bCs/>
                  <w:sz w:val="20"/>
                </w:rPr>
                <w:t>-6</w:t>
              </w:r>
            </w:ins>
          </w:p>
        </w:tc>
        <w:tc>
          <w:tcPr>
            <w:tcW w:w="3086" w:type="dxa"/>
            <w:tcBorders>
              <w:bottom w:val="single" w:sz="4" w:space="0" w:color="auto"/>
            </w:tcBorders>
            <w:vAlign w:val="center"/>
          </w:tcPr>
          <w:p w14:paraId="3CEF8DBF" w14:textId="573D785A" w:rsidR="00A518E5" w:rsidRPr="00536AD7" w:rsidRDefault="00536AD7" w:rsidP="00C75DE3">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59" w:author="Author">
              <w:r w:rsidRPr="00536AD7" w:rsidDel="00A518E5">
                <w:rPr>
                  <w:bCs/>
                  <w:sz w:val="20"/>
                </w:rPr>
                <w:delText xml:space="preserve">[TBD (see </w:delText>
              </w:r>
              <w:r w:rsidRPr="00536AD7" w:rsidDel="00A518E5">
                <w:rPr>
                  <w:bCs/>
                  <w:i/>
                  <w:iCs/>
                  <w:sz w:val="20"/>
                </w:rPr>
                <w:delText>editor’s note</w:delText>
              </w:r>
              <w:r w:rsidRPr="00536AD7" w:rsidDel="00A518E5">
                <w:rPr>
                  <w:bCs/>
                  <w:sz w:val="20"/>
                </w:rPr>
                <w:delText>)]</w:delText>
              </w:r>
            </w:del>
            <w:ins w:id="60" w:author="Author">
              <w:r w:rsidR="006D7F7D">
                <w:rPr>
                  <w:bCs/>
                  <w:sz w:val="20"/>
                </w:rPr>
                <w:t>-6</w:t>
              </w:r>
            </w:ins>
          </w:p>
        </w:tc>
      </w:tr>
      <w:tr w:rsidR="00536AD7" w:rsidRPr="00536AD7" w14:paraId="32AE6DCF" w14:textId="77777777" w:rsidTr="00E47E2A">
        <w:trPr>
          <w:cantSplit/>
        </w:trPr>
        <w:tc>
          <w:tcPr>
            <w:tcW w:w="9630" w:type="dxa"/>
            <w:gridSpan w:val="4"/>
            <w:tcBorders>
              <w:top w:val="single" w:sz="4" w:space="0" w:color="auto"/>
              <w:left w:val="nil"/>
              <w:bottom w:val="nil"/>
              <w:right w:val="nil"/>
            </w:tcBorders>
          </w:tcPr>
          <w:p w14:paraId="086200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bCs/>
                <w:i/>
                <w:iCs/>
                <w:color w:val="FF0000"/>
                <w:sz w:val="20"/>
                <w:szCs w:val="24"/>
              </w:rPr>
            </w:pPr>
          </w:p>
        </w:tc>
      </w:tr>
    </w:tbl>
    <w:bookmarkEnd w:id="38"/>
    <w:p w14:paraId="5F79C0D7" w14:textId="419B69F1" w:rsidR="00536AD7" w:rsidRPr="00536AD7" w:rsidDel="000B3999" w:rsidRDefault="00536AD7" w:rsidP="00536AD7">
      <w:pPr>
        <w:keepNext/>
        <w:tabs>
          <w:tab w:val="clear" w:pos="794"/>
          <w:tab w:val="clear" w:pos="1191"/>
          <w:tab w:val="clear" w:pos="1588"/>
          <w:tab w:val="clear" w:pos="1985"/>
          <w:tab w:val="left" w:pos="1134"/>
          <w:tab w:val="left" w:pos="1871"/>
          <w:tab w:val="left" w:pos="2268"/>
        </w:tabs>
        <w:spacing w:before="480" w:after="120"/>
        <w:jc w:val="center"/>
        <w:rPr>
          <w:del w:id="61" w:author="Author"/>
          <w:rFonts w:eastAsia="MS Mincho"/>
          <w:caps/>
          <w:sz w:val="20"/>
        </w:rPr>
      </w:pPr>
      <w:del w:id="62" w:author="Author">
        <w:r w:rsidRPr="00536AD7" w:rsidDel="000B3999">
          <w:rPr>
            <w:rFonts w:eastAsia="MS Mincho"/>
            <w:caps/>
            <w:sz w:val="20"/>
          </w:rPr>
          <w:delText>TABLE 2</w:delText>
        </w:r>
      </w:del>
    </w:p>
    <w:p w14:paraId="5CE7E6A0" w14:textId="652DAED9" w:rsidR="00536AD7" w:rsidRPr="00536AD7" w:rsidDel="000B3999"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del w:id="63" w:author="Author"/>
          <w:rFonts w:ascii="Times New Roman Bold" w:eastAsia="MS Mincho" w:hAnsi="Times New Roman Bold"/>
          <w:b/>
          <w:sz w:val="20"/>
        </w:rPr>
      </w:pPr>
      <w:del w:id="64" w:author="Author">
        <w:r w:rsidRPr="00536AD7" w:rsidDel="000B3999">
          <w:rPr>
            <w:rFonts w:ascii="Times New Roman Bold" w:eastAsia="MS Mincho" w:hAnsi="Times New Roman Bold"/>
            <w:b/>
            <w:sz w:val="20"/>
          </w:rPr>
          <w:delText>Transmission and reception characteristics for the terrestrial c</w:delText>
        </w:r>
        <w:r w:rsidRPr="00536AD7" w:rsidDel="000B3999">
          <w:rPr>
            <w:rFonts w:ascii="Times New Roman Bold" w:hAnsi="Times New Roman Bold"/>
            <w:b/>
            <w:sz w:val="20"/>
            <w:lang w:eastAsia="zh-CN"/>
          </w:rPr>
          <w:delText xml:space="preserve">ontrol </w:delText>
        </w:r>
        <w:r w:rsidRPr="00536AD7" w:rsidDel="000B3999">
          <w:rPr>
            <w:rFonts w:ascii="Times New Roman Bold" w:hAnsi="Times New Roman Bold"/>
            <w:b/>
            <w:sz w:val="20"/>
            <w:lang w:eastAsia="zh-CN"/>
          </w:rPr>
          <w:br/>
          <w:delText>and non-payload communication link system 2</w:delText>
        </w:r>
      </w:del>
    </w:p>
    <w:tbl>
      <w:tblPr>
        <w:tblStyle w:val="TableGrid"/>
        <w:tblW w:w="9630" w:type="dxa"/>
        <w:jc w:val="center"/>
        <w:tblLayout w:type="fixed"/>
        <w:tblLook w:val="04A0" w:firstRow="1" w:lastRow="0" w:firstColumn="1" w:lastColumn="0" w:noHBand="0" w:noVBand="1"/>
      </w:tblPr>
      <w:tblGrid>
        <w:gridCol w:w="2433"/>
        <w:gridCol w:w="964"/>
        <w:gridCol w:w="3119"/>
        <w:gridCol w:w="3114"/>
      </w:tblGrid>
      <w:tr w:rsidR="00536AD7" w:rsidRPr="00536AD7" w:rsidDel="000B3999" w14:paraId="2F5037B5" w14:textId="110310CE" w:rsidTr="00E47E2A">
        <w:trPr>
          <w:cantSplit/>
          <w:tblHeader/>
          <w:jc w:val="center"/>
          <w:del w:id="65" w:author="Author"/>
        </w:trPr>
        <w:tc>
          <w:tcPr>
            <w:tcW w:w="9630" w:type="dxa"/>
            <w:gridSpan w:val="4"/>
          </w:tcPr>
          <w:p w14:paraId="47875EE4" w14:textId="1F656C93"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66" w:author="Author"/>
                <w:rFonts w:ascii="Times New Roman Bold" w:hAnsi="Times New Roman Bold" w:cs="Times New Roman Bold"/>
                <w:sz w:val="20"/>
              </w:rPr>
            </w:pPr>
            <w:del w:id="67" w:author="Author">
              <w:r w:rsidRPr="00536AD7" w:rsidDel="000B3999">
                <w:rPr>
                  <w:rFonts w:ascii="Times New Roman Bold" w:hAnsi="Times New Roman Bold" w:cs="Times New Roman Bold"/>
                  <w:sz w:val="20"/>
                </w:rPr>
                <w:delText>Terrestrial control and non-payload communication system 2</w:delText>
              </w:r>
            </w:del>
          </w:p>
        </w:tc>
      </w:tr>
      <w:tr w:rsidR="00536AD7" w:rsidRPr="00536AD7" w:rsidDel="000B3999" w14:paraId="2AA48309" w14:textId="2549C62E" w:rsidTr="00E47E2A">
        <w:trPr>
          <w:cantSplit/>
          <w:jc w:val="center"/>
          <w:del w:id="68" w:author="Author"/>
        </w:trPr>
        <w:tc>
          <w:tcPr>
            <w:tcW w:w="2433" w:type="dxa"/>
          </w:tcPr>
          <w:p w14:paraId="3375DD4B" w14:textId="3DA87AAA"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69" w:author="Author"/>
                <w:rFonts w:ascii="Times New Roman Bold" w:hAnsi="Times New Roman Bold" w:cs="Times New Roman Bold"/>
                <w:sz w:val="20"/>
              </w:rPr>
            </w:pPr>
          </w:p>
        </w:tc>
        <w:tc>
          <w:tcPr>
            <w:tcW w:w="964" w:type="dxa"/>
          </w:tcPr>
          <w:p w14:paraId="4BB7451C" w14:textId="78B33C26"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70" w:author="Author"/>
                <w:rFonts w:ascii="Times New Roman Bold" w:hAnsi="Times New Roman Bold" w:cs="Times New Roman Bold"/>
                <w:sz w:val="20"/>
              </w:rPr>
            </w:pPr>
            <w:del w:id="71" w:author="Author">
              <w:r w:rsidRPr="00536AD7" w:rsidDel="000B3999">
                <w:rPr>
                  <w:rFonts w:ascii="Times New Roman Bold" w:hAnsi="Times New Roman Bold" w:cs="Times New Roman Bold"/>
                  <w:sz w:val="20"/>
                </w:rPr>
                <w:delText>Units</w:delText>
              </w:r>
            </w:del>
          </w:p>
        </w:tc>
        <w:tc>
          <w:tcPr>
            <w:tcW w:w="3119" w:type="dxa"/>
          </w:tcPr>
          <w:p w14:paraId="50E32C38" w14:textId="128C2D03"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72" w:author="Author"/>
                <w:rFonts w:ascii="Times New Roman Bold" w:hAnsi="Times New Roman Bold" w:cs="Times New Roman Bold"/>
                <w:sz w:val="20"/>
              </w:rPr>
            </w:pPr>
            <w:del w:id="73" w:author="Author">
              <w:r w:rsidRPr="00536AD7" w:rsidDel="000B3999">
                <w:rPr>
                  <w:rFonts w:ascii="Times New Roman Bold" w:hAnsi="Times New Roman Bold" w:cs="Times New Roman Bold"/>
                  <w:sz w:val="20"/>
                </w:rPr>
                <w:delText>Airborne</w:delText>
              </w:r>
            </w:del>
          </w:p>
        </w:tc>
        <w:tc>
          <w:tcPr>
            <w:tcW w:w="3114" w:type="dxa"/>
          </w:tcPr>
          <w:p w14:paraId="36245382" w14:textId="0453FE27"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74" w:author="Author"/>
                <w:rFonts w:ascii="Times New Roman Bold" w:hAnsi="Times New Roman Bold" w:cs="Times New Roman Bold"/>
                <w:sz w:val="20"/>
              </w:rPr>
            </w:pPr>
            <w:del w:id="75" w:author="Author">
              <w:r w:rsidRPr="00536AD7" w:rsidDel="000B3999">
                <w:rPr>
                  <w:rFonts w:ascii="Times New Roman Bold" w:hAnsi="Times New Roman Bold" w:cs="Times New Roman Bold"/>
                  <w:sz w:val="20"/>
                </w:rPr>
                <w:delText>Ground</w:delText>
              </w:r>
            </w:del>
          </w:p>
        </w:tc>
      </w:tr>
      <w:tr w:rsidR="00536AD7" w:rsidRPr="00536AD7" w:rsidDel="000B3999" w14:paraId="14739B0B" w14:textId="441D7581" w:rsidTr="00E47E2A">
        <w:trPr>
          <w:cantSplit/>
          <w:jc w:val="center"/>
          <w:del w:id="76" w:author="Author"/>
        </w:trPr>
        <w:tc>
          <w:tcPr>
            <w:tcW w:w="2433" w:type="dxa"/>
          </w:tcPr>
          <w:p w14:paraId="0443BDD3" w14:textId="5796AF2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77" w:author="Author"/>
                <w:sz w:val="20"/>
              </w:rPr>
            </w:pPr>
            <w:del w:id="78" w:author="Author">
              <w:r w:rsidRPr="00536AD7" w:rsidDel="000B3999">
                <w:rPr>
                  <w:sz w:val="20"/>
                </w:rPr>
                <w:delText>Frequency of operation</w:delText>
              </w:r>
            </w:del>
          </w:p>
        </w:tc>
        <w:tc>
          <w:tcPr>
            <w:tcW w:w="964" w:type="dxa"/>
          </w:tcPr>
          <w:p w14:paraId="35D5FB0E" w14:textId="4DF121F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79" w:author="Author"/>
                <w:sz w:val="20"/>
              </w:rPr>
            </w:pPr>
            <w:del w:id="80" w:author="Author">
              <w:r w:rsidRPr="00536AD7" w:rsidDel="000B3999">
                <w:rPr>
                  <w:sz w:val="20"/>
                </w:rPr>
                <w:delText>MHz</w:delText>
              </w:r>
            </w:del>
          </w:p>
        </w:tc>
        <w:tc>
          <w:tcPr>
            <w:tcW w:w="3119" w:type="dxa"/>
          </w:tcPr>
          <w:p w14:paraId="6D0D12C9" w14:textId="21B0B9B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81" w:author="Author"/>
                <w:sz w:val="20"/>
              </w:rPr>
            </w:pPr>
            <w:del w:id="82" w:author="Author">
              <w:r w:rsidRPr="00536AD7" w:rsidDel="000B3999">
                <w:rPr>
                  <w:sz w:val="20"/>
                </w:rPr>
                <w:delText>5 030 to 5 091</w:delText>
              </w:r>
            </w:del>
          </w:p>
        </w:tc>
        <w:tc>
          <w:tcPr>
            <w:tcW w:w="3114" w:type="dxa"/>
          </w:tcPr>
          <w:p w14:paraId="2996ACE5" w14:textId="78327E1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83" w:author="Author"/>
                <w:sz w:val="20"/>
              </w:rPr>
            </w:pPr>
            <w:del w:id="84" w:author="Author">
              <w:r w:rsidRPr="00536AD7" w:rsidDel="000B3999">
                <w:rPr>
                  <w:sz w:val="20"/>
                </w:rPr>
                <w:delText>5 030 to 5 091</w:delText>
              </w:r>
            </w:del>
          </w:p>
        </w:tc>
      </w:tr>
      <w:tr w:rsidR="00536AD7" w:rsidRPr="00536AD7" w:rsidDel="000B3999" w14:paraId="0A9DA662" w14:textId="09531207" w:rsidTr="00E47E2A">
        <w:trPr>
          <w:cantSplit/>
          <w:jc w:val="center"/>
          <w:del w:id="85" w:author="Author"/>
        </w:trPr>
        <w:tc>
          <w:tcPr>
            <w:tcW w:w="2433" w:type="dxa"/>
          </w:tcPr>
          <w:p w14:paraId="320FC445" w14:textId="42EC158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86" w:author="Author"/>
                <w:sz w:val="20"/>
              </w:rPr>
            </w:pPr>
            <w:del w:id="87" w:author="Author">
              <w:r w:rsidRPr="00536AD7" w:rsidDel="000B3999">
                <w:rPr>
                  <w:sz w:val="20"/>
                </w:rPr>
                <w:delText>User data rates</w:delText>
              </w:r>
            </w:del>
          </w:p>
        </w:tc>
        <w:tc>
          <w:tcPr>
            <w:tcW w:w="964" w:type="dxa"/>
          </w:tcPr>
          <w:p w14:paraId="21E96BA7" w14:textId="6072F77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88" w:author="Author"/>
                <w:sz w:val="20"/>
              </w:rPr>
            </w:pPr>
            <w:del w:id="89" w:author="Author">
              <w:r w:rsidRPr="00536AD7" w:rsidDel="000B3999">
                <w:rPr>
                  <w:sz w:val="20"/>
                </w:rPr>
                <w:delText>kbps</w:delText>
              </w:r>
            </w:del>
          </w:p>
        </w:tc>
        <w:tc>
          <w:tcPr>
            <w:tcW w:w="3119" w:type="dxa"/>
          </w:tcPr>
          <w:p w14:paraId="12D39E51" w14:textId="181ECE3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90" w:author="Author"/>
                <w:sz w:val="20"/>
              </w:rPr>
            </w:pPr>
            <w:del w:id="91" w:author="Author">
              <w:r w:rsidRPr="00536AD7" w:rsidDel="000B3999">
                <w:rPr>
                  <w:sz w:val="20"/>
                </w:rPr>
                <w:delText>7.04 to 34.8</w:delText>
              </w:r>
            </w:del>
          </w:p>
        </w:tc>
        <w:tc>
          <w:tcPr>
            <w:tcW w:w="3114" w:type="dxa"/>
          </w:tcPr>
          <w:p w14:paraId="5B6D4930" w14:textId="6EDF588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92" w:author="Author"/>
                <w:sz w:val="20"/>
              </w:rPr>
            </w:pPr>
            <w:del w:id="93" w:author="Author">
              <w:r w:rsidRPr="00536AD7" w:rsidDel="000B3999">
                <w:rPr>
                  <w:sz w:val="20"/>
                </w:rPr>
                <w:delText>7.04 to 34.8</w:delText>
              </w:r>
            </w:del>
          </w:p>
        </w:tc>
      </w:tr>
      <w:tr w:rsidR="00536AD7" w:rsidRPr="00536AD7" w:rsidDel="000B3999" w14:paraId="6C47C422" w14:textId="3B79E85A" w:rsidTr="00E47E2A">
        <w:trPr>
          <w:cantSplit/>
          <w:jc w:val="center"/>
          <w:del w:id="94" w:author="Author"/>
        </w:trPr>
        <w:tc>
          <w:tcPr>
            <w:tcW w:w="2433" w:type="dxa"/>
          </w:tcPr>
          <w:p w14:paraId="5D04BF50" w14:textId="0C158A41"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95" w:author="Author"/>
                <w:bCs/>
                <w:sz w:val="20"/>
              </w:rPr>
            </w:pPr>
            <w:del w:id="96" w:author="Author">
              <w:r w:rsidRPr="00536AD7" w:rsidDel="000B3999">
                <w:rPr>
                  <w:bCs/>
                  <w:sz w:val="20"/>
                </w:rPr>
                <w:delText>Duplexing</w:delText>
              </w:r>
            </w:del>
          </w:p>
        </w:tc>
        <w:tc>
          <w:tcPr>
            <w:tcW w:w="964" w:type="dxa"/>
          </w:tcPr>
          <w:p w14:paraId="1A2C455E" w14:textId="31658F0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97" w:author="Author"/>
                <w:sz w:val="20"/>
              </w:rPr>
            </w:pPr>
          </w:p>
        </w:tc>
        <w:tc>
          <w:tcPr>
            <w:tcW w:w="3119" w:type="dxa"/>
          </w:tcPr>
          <w:p w14:paraId="2F6DF0CE" w14:textId="0A7BAED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98" w:author="Author"/>
                <w:bCs/>
                <w:sz w:val="20"/>
              </w:rPr>
            </w:pPr>
            <w:del w:id="99" w:author="Author">
              <w:r w:rsidRPr="00536AD7" w:rsidDel="000B3999">
                <w:rPr>
                  <w:bCs/>
                  <w:sz w:val="20"/>
                </w:rPr>
                <w:delText>TDD</w:delText>
              </w:r>
            </w:del>
          </w:p>
        </w:tc>
        <w:tc>
          <w:tcPr>
            <w:tcW w:w="3114" w:type="dxa"/>
          </w:tcPr>
          <w:p w14:paraId="27BBD785" w14:textId="02E2378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00" w:author="Author"/>
                <w:bCs/>
                <w:sz w:val="20"/>
              </w:rPr>
            </w:pPr>
            <w:del w:id="101" w:author="Author">
              <w:r w:rsidRPr="00536AD7" w:rsidDel="000B3999">
                <w:rPr>
                  <w:bCs/>
                  <w:sz w:val="20"/>
                </w:rPr>
                <w:delText>TDD</w:delText>
              </w:r>
            </w:del>
          </w:p>
        </w:tc>
      </w:tr>
      <w:tr w:rsidR="00536AD7" w:rsidRPr="00536AD7" w:rsidDel="000B3999" w14:paraId="03958187" w14:textId="34ACBAA7" w:rsidTr="00E47E2A">
        <w:trPr>
          <w:cantSplit/>
          <w:jc w:val="center"/>
          <w:del w:id="102" w:author="Author"/>
        </w:trPr>
        <w:tc>
          <w:tcPr>
            <w:tcW w:w="2433" w:type="dxa"/>
          </w:tcPr>
          <w:p w14:paraId="183C3CBF" w14:textId="24DAF47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03" w:author="Author"/>
                <w:sz w:val="20"/>
              </w:rPr>
            </w:pPr>
            <w:del w:id="104" w:author="Author">
              <w:r w:rsidRPr="00536AD7" w:rsidDel="000B3999">
                <w:rPr>
                  <w:sz w:val="20"/>
                </w:rPr>
                <w:delText>Transmit/receive duration up from control station down from the UA</w:delText>
              </w:r>
            </w:del>
          </w:p>
        </w:tc>
        <w:tc>
          <w:tcPr>
            <w:tcW w:w="964" w:type="dxa"/>
          </w:tcPr>
          <w:p w14:paraId="59F3308B" w14:textId="0C5DA9AC"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05" w:author="Author"/>
                <w:sz w:val="20"/>
              </w:rPr>
            </w:pPr>
            <w:del w:id="106" w:author="Author">
              <w:r w:rsidRPr="00536AD7" w:rsidDel="000B3999">
                <w:rPr>
                  <w:sz w:val="20"/>
                </w:rPr>
                <w:delText>msec</w:delText>
              </w:r>
            </w:del>
          </w:p>
        </w:tc>
        <w:tc>
          <w:tcPr>
            <w:tcW w:w="3119" w:type="dxa"/>
          </w:tcPr>
          <w:p w14:paraId="619A376F" w14:textId="2008D9B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07" w:author="Author"/>
                <w:sz w:val="20"/>
              </w:rPr>
            </w:pPr>
            <w:del w:id="108" w:author="Author">
              <w:r w:rsidRPr="00536AD7" w:rsidDel="000B3999">
                <w:rPr>
                  <w:sz w:val="20"/>
                </w:rPr>
                <w:delText>25 Up plus 20 Guard</w:delText>
              </w:r>
            </w:del>
          </w:p>
          <w:p w14:paraId="744D8F96" w14:textId="6BB28D7D"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09" w:author="Author"/>
                <w:sz w:val="20"/>
              </w:rPr>
            </w:pPr>
            <w:del w:id="110" w:author="Author">
              <w:r w:rsidRPr="00536AD7" w:rsidDel="000B3999">
                <w:rPr>
                  <w:sz w:val="20"/>
                </w:rPr>
                <w:delText>85  Down plus 20 Guard</w:delText>
              </w:r>
            </w:del>
          </w:p>
        </w:tc>
        <w:tc>
          <w:tcPr>
            <w:tcW w:w="3114" w:type="dxa"/>
          </w:tcPr>
          <w:p w14:paraId="5E8A6DC5" w14:textId="3EA3093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11" w:author="Author"/>
                <w:sz w:val="20"/>
              </w:rPr>
            </w:pPr>
            <w:del w:id="112" w:author="Author">
              <w:r w:rsidRPr="00536AD7" w:rsidDel="000B3999">
                <w:rPr>
                  <w:sz w:val="20"/>
                </w:rPr>
                <w:delText>25  Up plus 20 Guard</w:delText>
              </w:r>
            </w:del>
          </w:p>
          <w:p w14:paraId="7FA1F734" w14:textId="3BEE011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13" w:author="Author"/>
                <w:sz w:val="20"/>
              </w:rPr>
            </w:pPr>
            <w:del w:id="114" w:author="Author">
              <w:r w:rsidRPr="00536AD7" w:rsidDel="000B3999">
                <w:rPr>
                  <w:sz w:val="20"/>
                </w:rPr>
                <w:delText>85  Down plus 20 Guard</w:delText>
              </w:r>
            </w:del>
          </w:p>
        </w:tc>
      </w:tr>
      <w:tr w:rsidR="00536AD7" w:rsidRPr="00536AD7" w:rsidDel="000B3999" w14:paraId="067676AC" w14:textId="4A5283C3" w:rsidTr="00E47E2A">
        <w:trPr>
          <w:cantSplit/>
          <w:jc w:val="center"/>
          <w:del w:id="115" w:author="Author"/>
        </w:trPr>
        <w:tc>
          <w:tcPr>
            <w:tcW w:w="2433" w:type="dxa"/>
          </w:tcPr>
          <w:p w14:paraId="1996C06F" w14:textId="3EB3AFA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16" w:author="Author"/>
                <w:sz w:val="20"/>
              </w:rPr>
            </w:pPr>
            <w:del w:id="117" w:author="Author">
              <w:r w:rsidRPr="00536AD7" w:rsidDel="000B3999">
                <w:rPr>
                  <w:sz w:val="20"/>
                </w:rPr>
                <w:delText>Modulation</w:delText>
              </w:r>
            </w:del>
          </w:p>
        </w:tc>
        <w:tc>
          <w:tcPr>
            <w:tcW w:w="964" w:type="dxa"/>
          </w:tcPr>
          <w:p w14:paraId="47611221" w14:textId="0E6698D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18" w:author="Author"/>
                <w:sz w:val="20"/>
              </w:rPr>
            </w:pPr>
          </w:p>
        </w:tc>
        <w:tc>
          <w:tcPr>
            <w:tcW w:w="3119" w:type="dxa"/>
          </w:tcPr>
          <w:p w14:paraId="7201517B" w14:textId="0484358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19" w:author="Author"/>
                <w:sz w:val="20"/>
              </w:rPr>
            </w:pPr>
            <w:del w:id="120" w:author="Author">
              <w:r w:rsidRPr="00536AD7" w:rsidDel="000B3999">
                <w:rPr>
                  <w:sz w:val="20"/>
                </w:rPr>
                <w:delText>TBD</w:delText>
              </w:r>
            </w:del>
          </w:p>
        </w:tc>
        <w:tc>
          <w:tcPr>
            <w:tcW w:w="3114" w:type="dxa"/>
          </w:tcPr>
          <w:p w14:paraId="379FBF30" w14:textId="6094DF9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21" w:author="Author"/>
                <w:sz w:val="20"/>
              </w:rPr>
            </w:pPr>
            <w:del w:id="122" w:author="Author">
              <w:r w:rsidRPr="00536AD7" w:rsidDel="000B3999">
                <w:rPr>
                  <w:sz w:val="20"/>
                </w:rPr>
                <w:delText>TBD</w:delText>
              </w:r>
            </w:del>
          </w:p>
        </w:tc>
      </w:tr>
      <w:tr w:rsidR="00536AD7" w:rsidRPr="00536AD7" w:rsidDel="000B3999" w14:paraId="79FB7641" w14:textId="19B9171A" w:rsidTr="00E47E2A">
        <w:trPr>
          <w:cantSplit/>
          <w:jc w:val="center"/>
          <w:del w:id="123" w:author="Author"/>
        </w:trPr>
        <w:tc>
          <w:tcPr>
            <w:tcW w:w="2433" w:type="dxa"/>
          </w:tcPr>
          <w:p w14:paraId="09B35CFC" w14:textId="3D7B28C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24" w:author="Author"/>
                <w:sz w:val="20"/>
              </w:rPr>
            </w:pPr>
            <w:del w:id="125" w:author="Author">
              <w:r w:rsidRPr="00536AD7" w:rsidDel="000B3999">
                <w:rPr>
                  <w:sz w:val="20"/>
                </w:rPr>
                <w:delText>Modulation symbol rates</w:delText>
              </w:r>
            </w:del>
          </w:p>
        </w:tc>
        <w:tc>
          <w:tcPr>
            <w:tcW w:w="964" w:type="dxa"/>
          </w:tcPr>
          <w:p w14:paraId="4102E160" w14:textId="5663AFE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26" w:author="Author"/>
                <w:sz w:val="20"/>
              </w:rPr>
            </w:pPr>
            <w:del w:id="127" w:author="Author">
              <w:r w:rsidRPr="00536AD7" w:rsidDel="000B3999">
                <w:rPr>
                  <w:sz w:val="20"/>
                </w:rPr>
                <w:delText>ksps</w:delText>
              </w:r>
            </w:del>
          </w:p>
        </w:tc>
        <w:tc>
          <w:tcPr>
            <w:tcW w:w="3119" w:type="dxa"/>
          </w:tcPr>
          <w:p w14:paraId="268CF1B3" w14:textId="0B0CBB2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28" w:author="Author"/>
                <w:sz w:val="20"/>
              </w:rPr>
            </w:pPr>
            <w:del w:id="129" w:author="Author">
              <w:r w:rsidRPr="00536AD7" w:rsidDel="000B3999">
                <w:rPr>
                  <w:sz w:val="20"/>
                </w:rPr>
                <w:delText>TBD</w:delText>
              </w:r>
            </w:del>
          </w:p>
        </w:tc>
        <w:tc>
          <w:tcPr>
            <w:tcW w:w="3114" w:type="dxa"/>
          </w:tcPr>
          <w:p w14:paraId="082120FE" w14:textId="3C40B6F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30" w:author="Author"/>
                <w:sz w:val="20"/>
              </w:rPr>
            </w:pPr>
            <w:del w:id="131" w:author="Author">
              <w:r w:rsidRPr="00536AD7" w:rsidDel="000B3999">
                <w:rPr>
                  <w:sz w:val="20"/>
                </w:rPr>
                <w:delText>TBD</w:delText>
              </w:r>
            </w:del>
          </w:p>
        </w:tc>
      </w:tr>
      <w:tr w:rsidR="00536AD7" w:rsidRPr="00536AD7" w:rsidDel="000B3999" w14:paraId="52CF2BD9" w14:textId="7EE6C8A3" w:rsidTr="00E47E2A">
        <w:trPr>
          <w:cantSplit/>
          <w:jc w:val="center"/>
          <w:del w:id="132" w:author="Author"/>
        </w:trPr>
        <w:tc>
          <w:tcPr>
            <w:tcW w:w="2433" w:type="dxa"/>
          </w:tcPr>
          <w:p w14:paraId="3EF48E7B" w14:textId="6C31871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33" w:author="Author"/>
                <w:sz w:val="20"/>
              </w:rPr>
            </w:pPr>
            <w:del w:id="134" w:author="Author">
              <w:r w:rsidRPr="00536AD7" w:rsidDel="000B3999">
                <w:rPr>
                  <w:sz w:val="20"/>
                </w:rPr>
                <w:delText>Forward error correction</w:delText>
              </w:r>
            </w:del>
          </w:p>
        </w:tc>
        <w:tc>
          <w:tcPr>
            <w:tcW w:w="964" w:type="dxa"/>
          </w:tcPr>
          <w:p w14:paraId="470AC9B1" w14:textId="4317B12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35" w:author="Author"/>
                <w:sz w:val="20"/>
              </w:rPr>
            </w:pPr>
          </w:p>
        </w:tc>
        <w:tc>
          <w:tcPr>
            <w:tcW w:w="3119" w:type="dxa"/>
          </w:tcPr>
          <w:p w14:paraId="03E8704F" w14:textId="731D2F4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36" w:author="Author"/>
                <w:sz w:val="20"/>
              </w:rPr>
            </w:pPr>
            <w:del w:id="137" w:author="Author">
              <w:r w:rsidRPr="00536AD7" w:rsidDel="000B3999">
                <w:rPr>
                  <w:sz w:val="20"/>
                </w:rPr>
                <w:delText>TBD</w:delText>
              </w:r>
            </w:del>
          </w:p>
        </w:tc>
        <w:tc>
          <w:tcPr>
            <w:tcW w:w="3114" w:type="dxa"/>
          </w:tcPr>
          <w:p w14:paraId="0729347C" w14:textId="049262D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38" w:author="Author"/>
                <w:sz w:val="20"/>
              </w:rPr>
            </w:pPr>
            <w:del w:id="139" w:author="Author">
              <w:r w:rsidRPr="00536AD7" w:rsidDel="000B3999">
                <w:rPr>
                  <w:sz w:val="20"/>
                </w:rPr>
                <w:delText>TBD</w:delText>
              </w:r>
            </w:del>
          </w:p>
        </w:tc>
      </w:tr>
      <w:tr w:rsidR="00536AD7" w:rsidRPr="00536AD7" w:rsidDel="000B3999" w14:paraId="69563AE6" w14:textId="29C9E740" w:rsidTr="00E47E2A">
        <w:trPr>
          <w:cantSplit/>
          <w:jc w:val="center"/>
          <w:del w:id="140" w:author="Author"/>
        </w:trPr>
        <w:tc>
          <w:tcPr>
            <w:tcW w:w="2433" w:type="dxa"/>
          </w:tcPr>
          <w:p w14:paraId="70D20383" w14:textId="44C9A41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41" w:author="Author"/>
                <w:sz w:val="20"/>
              </w:rPr>
            </w:pPr>
            <w:del w:id="142" w:author="Author">
              <w:r w:rsidRPr="00536AD7" w:rsidDel="000B3999">
                <w:rPr>
                  <w:sz w:val="20"/>
                </w:rPr>
                <w:delText>Error detection</w:delText>
              </w:r>
            </w:del>
          </w:p>
        </w:tc>
        <w:tc>
          <w:tcPr>
            <w:tcW w:w="964" w:type="dxa"/>
          </w:tcPr>
          <w:p w14:paraId="43DDB712" w14:textId="06A884F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43" w:author="Author"/>
                <w:sz w:val="20"/>
              </w:rPr>
            </w:pPr>
          </w:p>
        </w:tc>
        <w:tc>
          <w:tcPr>
            <w:tcW w:w="3119" w:type="dxa"/>
          </w:tcPr>
          <w:p w14:paraId="2BC4F865" w14:textId="523BAF4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44" w:author="Author"/>
                <w:sz w:val="20"/>
              </w:rPr>
            </w:pPr>
            <w:del w:id="145" w:author="Author">
              <w:r w:rsidRPr="00536AD7" w:rsidDel="000B3999">
                <w:rPr>
                  <w:sz w:val="20"/>
                </w:rPr>
                <w:delText>32-bit CRC</w:delText>
              </w:r>
            </w:del>
          </w:p>
        </w:tc>
        <w:tc>
          <w:tcPr>
            <w:tcW w:w="3114" w:type="dxa"/>
          </w:tcPr>
          <w:p w14:paraId="3E79FFC7" w14:textId="4866C61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46" w:author="Author"/>
                <w:sz w:val="20"/>
              </w:rPr>
            </w:pPr>
            <w:del w:id="147" w:author="Author">
              <w:r w:rsidRPr="00536AD7" w:rsidDel="000B3999">
                <w:rPr>
                  <w:sz w:val="20"/>
                </w:rPr>
                <w:delText>32-bit CRC</w:delText>
              </w:r>
            </w:del>
          </w:p>
        </w:tc>
      </w:tr>
      <w:tr w:rsidR="00536AD7" w:rsidRPr="00536AD7" w:rsidDel="000B3999" w14:paraId="53A19EBE" w14:textId="32296CB9" w:rsidTr="00E47E2A">
        <w:trPr>
          <w:cantSplit/>
          <w:jc w:val="center"/>
          <w:del w:id="148" w:author="Author"/>
        </w:trPr>
        <w:tc>
          <w:tcPr>
            <w:tcW w:w="2433" w:type="dxa"/>
          </w:tcPr>
          <w:p w14:paraId="2C1E7FF1" w14:textId="30CE9E1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49" w:author="Author"/>
                <w:sz w:val="20"/>
              </w:rPr>
            </w:pPr>
            <w:del w:id="150" w:author="Author">
              <w:r w:rsidRPr="00536AD7" w:rsidDel="000B3999">
                <w:rPr>
                  <w:sz w:val="20"/>
                </w:rPr>
                <w:delText>User data block size transmitted per TDD frame</w:delText>
              </w:r>
            </w:del>
          </w:p>
        </w:tc>
        <w:tc>
          <w:tcPr>
            <w:tcW w:w="964" w:type="dxa"/>
          </w:tcPr>
          <w:p w14:paraId="291F1A18" w14:textId="3E1C1BBC"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51" w:author="Author"/>
                <w:sz w:val="20"/>
              </w:rPr>
            </w:pPr>
            <w:del w:id="152" w:author="Author">
              <w:r w:rsidRPr="00536AD7" w:rsidDel="000B3999">
                <w:rPr>
                  <w:sz w:val="20"/>
                </w:rPr>
                <w:delText>bits</w:delText>
              </w:r>
            </w:del>
          </w:p>
        </w:tc>
        <w:tc>
          <w:tcPr>
            <w:tcW w:w="3119" w:type="dxa"/>
          </w:tcPr>
          <w:p w14:paraId="2938C085" w14:textId="38FFFB4D"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53" w:author="Author"/>
                <w:sz w:val="20"/>
              </w:rPr>
            </w:pPr>
            <w:del w:id="154" w:author="Author">
              <w:r w:rsidRPr="00536AD7" w:rsidDel="000B3999">
                <w:rPr>
                  <w:sz w:val="20"/>
                </w:rPr>
                <w:delText>TBD</w:delText>
              </w:r>
            </w:del>
          </w:p>
        </w:tc>
        <w:tc>
          <w:tcPr>
            <w:tcW w:w="3114" w:type="dxa"/>
          </w:tcPr>
          <w:p w14:paraId="013E71D5" w14:textId="1116C8F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55" w:author="Author"/>
                <w:sz w:val="20"/>
              </w:rPr>
            </w:pPr>
            <w:del w:id="156" w:author="Author">
              <w:r w:rsidRPr="00536AD7" w:rsidDel="000B3999">
                <w:rPr>
                  <w:sz w:val="20"/>
                </w:rPr>
                <w:delText>TBD</w:delText>
              </w:r>
            </w:del>
          </w:p>
        </w:tc>
      </w:tr>
      <w:tr w:rsidR="00536AD7" w:rsidRPr="00536AD7" w:rsidDel="000B3999" w14:paraId="57145EFB" w14:textId="4131241E" w:rsidTr="00E47E2A">
        <w:trPr>
          <w:cantSplit/>
          <w:jc w:val="center"/>
          <w:del w:id="157" w:author="Author"/>
        </w:trPr>
        <w:tc>
          <w:tcPr>
            <w:tcW w:w="2433" w:type="dxa"/>
          </w:tcPr>
          <w:p w14:paraId="7A53B8DC" w14:textId="0ABA473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58" w:author="Author"/>
                <w:sz w:val="20"/>
              </w:rPr>
            </w:pPr>
            <w:del w:id="159" w:author="Author">
              <w:r w:rsidRPr="00536AD7" w:rsidDel="000B3999">
                <w:rPr>
                  <w:sz w:val="20"/>
                </w:rPr>
                <w:delText>User data rates</w:delText>
              </w:r>
            </w:del>
          </w:p>
        </w:tc>
        <w:tc>
          <w:tcPr>
            <w:tcW w:w="964" w:type="dxa"/>
          </w:tcPr>
          <w:p w14:paraId="78E7D36B" w14:textId="6CB035FC"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60" w:author="Author"/>
                <w:sz w:val="20"/>
              </w:rPr>
            </w:pPr>
            <w:del w:id="161" w:author="Author">
              <w:r w:rsidRPr="00536AD7" w:rsidDel="000B3999">
                <w:rPr>
                  <w:sz w:val="20"/>
                </w:rPr>
                <w:delText>kbps</w:delText>
              </w:r>
            </w:del>
          </w:p>
        </w:tc>
        <w:tc>
          <w:tcPr>
            <w:tcW w:w="3119" w:type="dxa"/>
          </w:tcPr>
          <w:p w14:paraId="70A6A7AE" w14:textId="7AD0F07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62" w:author="Author"/>
                <w:sz w:val="20"/>
              </w:rPr>
            </w:pPr>
            <w:del w:id="163" w:author="Author">
              <w:r w:rsidRPr="00536AD7" w:rsidDel="000B3999">
                <w:rPr>
                  <w:sz w:val="20"/>
                </w:rPr>
                <w:delText>TBD</w:delText>
              </w:r>
            </w:del>
          </w:p>
        </w:tc>
        <w:tc>
          <w:tcPr>
            <w:tcW w:w="3114" w:type="dxa"/>
          </w:tcPr>
          <w:p w14:paraId="447BA922" w14:textId="5E8C234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64" w:author="Author"/>
                <w:sz w:val="20"/>
              </w:rPr>
            </w:pPr>
            <w:del w:id="165" w:author="Author">
              <w:r w:rsidRPr="00536AD7" w:rsidDel="000B3999">
                <w:rPr>
                  <w:sz w:val="20"/>
                </w:rPr>
                <w:delText>TBD</w:delText>
              </w:r>
            </w:del>
          </w:p>
        </w:tc>
      </w:tr>
      <w:tr w:rsidR="00536AD7" w:rsidRPr="00536AD7" w:rsidDel="000B3999" w14:paraId="0911D7B7" w14:textId="2E7CA3B1" w:rsidTr="00E47E2A">
        <w:trPr>
          <w:cantSplit/>
          <w:jc w:val="center"/>
          <w:del w:id="166" w:author="Author"/>
        </w:trPr>
        <w:tc>
          <w:tcPr>
            <w:tcW w:w="2433" w:type="dxa"/>
          </w:tcPr>
          <w:p w14:paraId="438CB706" w14:textId="579B15B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67" w:author="Author"/>
                <w:sz w:val="20"/>
              </w:rPr>
            </w:pPr>
            <w:del w:id="168" w:author="Author">
              <w:r w:rsidRPr="00536AD7" w:rsidDel="000B3999">
                <w:rPr>
                  <w:sz w:val="20"/>
                </w:rPr>
                <w:lastRenderedPageBreak/>
                <w:delText>Occupied bandwidth, C</w:delText>
              </w:r>
            </w:del>
          </w:p>
        </w:tc>
        <w:tc>
          <w:tcPr>
            <w:tcW w:w="964" w:type="dxa"/>
          </w:tcPr>
          <w:p w14:paraId="085633FB" w14:textId="77AAB3E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69" w:author="Author"/>
                <w:sz w:val="20"/>
              </w:rPr>
            </w:pPr>
            <w:del w:id="170" w:author="Author">
              <w:r w:rsidRPr="00536AD7" w:rsidDel="000B3999">
                <w:rPr>
                  <w:sz w:val="20"/>
                </w:rPr>
                <w:delText>kHz</w:delText>
              </w:r>
            </w:del>
          </w:p>
        </w:tc>
        <w:tc>
          <w:tcPr>
            <w:tcW w:w="3119" w:type="dxa"/>
          </w:tcPr>
          <w:p w14:paraId="6E14CCA4" w14:textId="26DF9A2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71" w:author="Author"/>
                <w:sz w:val="20"/>
              </w:rPr>
            </w:pPr>
            <w:del w:id="172" w:author="Author">
              <w:r w:rsidRPr="00536AD7" w:rsidDel="000B3999">
                <w:rPr>
                  <w:sz w:val="20"/>
                </w:rPr>
                <w:delText>Variable per application with a maximum of 397 (TBC)</w:delText>
              </w:r>
            </w:del>
          </w:p>
        </w:tc>
        <w:tc>
          <w:tcPr>
            <w:tcW w:w="3114" w:type="dxa"/>
          </w:tcPr>
          <w:p w14:paraId="2EFBB314" w14:textId="0A6DB9C6"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73" w:author="Author"/>
                <w:sz w:val="20"/>
              </w:rPr>
            </w:pPr>
            <w:del w:id="174" w:author="Author">
              <w:r w:rsidRPr="00536AD7" w:rsidDel="000B3999">
                <w:rPr>
                  <w:sz w:val="20"/>
                </w:rPr>
                <w:delText>Variable per application with a maximum of 397 (TBC)</w:delText>
              </w:r>
            </w:del>
          </w:p>
        </w:tc>
      </w:tr>
      <w:tr w:rsidR="00536AD7" w:rsidRPr="00536AD7" w:rsidDel="000B3999" w14:paraId="6418FC7A" w14:textId="06303F3F" w:rsidTr="00E47E2A">
        <w:trPr>
          <w:cantSplit/>
          <w:jc w:val="center"/>
          <w:del w:id="175" w:author="Author"/>
        </w:trPr>
        <w:tc>
          <w:tcPr>
            <w:tcW w:w="2433" w:type="dxa"/>
          </w:tcPr>
          <w:p w14:paraId="0C8D4BF8" w14:textId="70EA3C3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76" w:author="Author"/>
                <w:sz w:val="20"/>
              </w:rPr>
            </w:pPr>
            <w:del w:id="177" w:author="Author">
              <w:r w:rsidRPr="00536AD7" w:rsidDel="000B3999">
                <w:rPr>
                  <w:sz w:val="20"/>
                </w:rPr>
                <w:delText>Antenna gain</w:delText>
              </w:r>
            </w:del>
          </w:p>
        </w:tc>
        <w:tc>
          <w:tcPr>
            <w:tcW w:w="964" w:type="dxa"/>
          </w:tcPr>
          <w:p w14:paraId="23A81D52" w14:textId="7CEDCED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78" w:author="Author"/>
                <w:sz w:val="20"/>
              </w:rPr>
            </w:pPr>
            <w:del w:id="179" w:author="Author">
              <w:r w:rsidRPr="00536AD7" w:rsidDel="000B3999">
                <w:rPr>
                  <w:sz w:val="20"/>
                </w:rPr>
                <w:delText>dBi</w:delText>
              </w:r>
            </w:del>
          </w:p>
        </w:tc>
        <w:tc>
          <w:tcPr>
            <w:tcW w:w="3119" w:type="dxa"/>
          </w:tcPr>
          <w:p w14:paraId="03799D6C" w14:textId="6EB5E001"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80" w:author="Author"/>
                <w:sz w:val="20"/>
              </w:rPr>
            </w:pPr>
            <w:del w:id="181" w:author="Author">
              <w:r w:rsidRPr="00536AD7" w:rsidDel="000B3999">
                <w:rPr>
                  <w:sz w:val="20"/>
                </w:rPr>
                <w:delText>3</w:delText>
              </w:r>
            </w:del>
          </w:p>
        </w:tc>
        <w:tc>
          <w:tcPr>
            <w:tcW w:w="3114" w:type="dxa"/>
          </w:tcPr>
          <w:p w14:paraId="6B98E869" w14:textId="30D2130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82" w:author="Author"/>
                <w:sz w:val="20"/>
              </w:rPr>
            </w:pPr>
            <w:del w:id="183" w:author="Author">
              <w:r w:rsidRPr="00536AD7" w:rsidDel="000B3999">
                <w:rPr>
                  <w:sz w:val="20"/>
                </w:rPr>
                <w:delText>22.5</w:delText>
              </w:r>
            </w:del>
          </w:p>
        </w:tc>
      </w:tr>
      <w:tr w:rsidR="00536AD7" w:rsidRPr="00536AD7" w:rsidDel="000B3999" w14:paraId="508494F6" w14:textId="24DC9BAD" w:rsidTr="00E47E2A">
        <w:trPr>
          <w:cantSplit/>
          <w:jc w:val="center"/>
          <w:del w:id="184" w:author="Author"/>
        </w:trPr>
        <w:tc>
          <w:tcPr>
            <w:tcW w:w="2433" w:type="dxa"/>
          </w:tcPr>
          <w:p w14:paraId="2D9AC9BC" w14:textId="381E7E3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85" w:author="Author"/>
                <w:sz w:val="20"/>
              </w:rPr>
            </w:pPr>
            <w:del w:id="186" w:author="Author">
              <w:r w:rsidRPr="00536AD7" w:rsidDel="000B3999">
                <w:rPr>
                  <w:sz w:val="20"/>
                </w:rPr>
                <w:delText>Cable loss</w:delText>
              </w:r>
            </w:del>
          </w:p>
        </w:tc>
        <w:tc>
          <w:tcPr>
            <w:tcW w:w="964" w:type="dxa"/>
          </w:tcPr>
          <w:p w14:paraId="2639FCFA" w14:textId="40327EB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87" w:author="Author"/>
                <w:sz w:val="20"/>
              </w:rPr>
            </w:pPr>
            <w:del w:id="188" w:author="Author">
              <w:r w:rsidRPr="00536AD7" w:rsidDel="000B3999">
                <w:rPr>
                  <w:sz w:val="20"/>
                </w:rPr>
                <w:delText>dB</w:delText>
              </w:r>
            </w:del>
          </w:p>
        </w:tc>
        <w:tc>
          <w:tcPr>
            <w:tcW w:w="3119" w:type="dxa"/>
          </w:tcPr>
          <w:p w14:paraId="19AAC7D5" w14:textId="2C9CD1D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89" w:author="Author"/>
                <w:sz w:val="20"/>
              </w:rPr>
            </w:pPr>
            <w:del w:id="190" w:author="Author">
              <w:r w:rsidRPr="00536AD7" w:rsidDel="000B3999">
                <w:rPr>
                  <w:sz w:val="20"/>
                </w:rPr>
                <w:delText>2</w:delText>
              </w:r>
            </w:del>
          </w:p>
        </w:tc>
        <w:tc>
          <w:tcPr>
            <w:tcW w:w="3114" w:type="dxa"/>
          </w:tcPr>
          <w:p w14:paraId="47C0F505" w14:textId="3CB5C89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91" w:author="Author"/>
                <w:sz w:val="20"/>
              </w:rPr>
            </w:pPr>
            <w:del w:id="192" w:author="Author">
              <w:r w:rsidRPr="00536AD7" w:rsidDel="000B3999">
                <w:rPr>
                  <w:sz w:val="20"/>
                </w:rPr>
                <w:delText>3</w:delText>
              </w:r>
            </w:del>
          </w:p>
        </w:tc>
      </w:tr>
      <w:tr w:rsidR="00536AD7" w:rsidRPr="00536AD7" w:rsidDel="000B3999" w14:paraId="1186A5A6" w14:textId="525C36D5" w:rsidTr="00E47E2A">
        <w:trPr>
          <w:cantSplit/>
          <w:jc w:val="center"/>
          <w:del w:id="193" w:author="Author"/>
        </w:trPr>
        <w:tc>
          <w:tcPr>
            <w:tcW w:w="2433" w:type="dxa"/>
          </w:tcPr>
          <w:p w14:paraId="09537A89" w14:textId="2B3AD5A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94" w:author="Author"/>
                <w:sz w:val="20"/>
              </w:rPr>
            </w:pPr>
            <w:del w:id="195" w:author="Author">
              <w:r w:rsidRPr="00536AD7" w:rsidDel="000B3999">
                <w:rPr>
                  <w:sz w:val="20"/>
                </w:rPr>
                <w:delText xml:space="preserve">Antenna pattern </w:delText>
              </w:r>
            </w:del>
          </w:p>
        </w:tc>
        <w:tc>
          <w:tcPr>
            <w:tcW w:w="964" w:type="dxa"/>
          </w:tcPr>
          <w:p w14:paraId="62909317" w14:textId="0B236BB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96" w:author="Author"/>
                <w:sz w:val="20"/>
              </w:rPr>
            </w:pPr>
          </w:p>
        </w:tc>
        <w:tc>
          <w:tcPr>
            <w:tcW w:w="3119" w:type="dxa"/>
          </w:tcPr>
          <w:p w14:paraId="5F67B178" w14:textId="0AB8D66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97" w:author="Author"/>
                <w:sz w:val="20"/>
              </w:rPr>
            </w:pPr>
            <w:del w:id="198" w:author="Author">
              <w:r w:rsidRPr="00536AD7" w:rsidDel="000B3999">
                <w:rPr>
                  <w:sz w:val="20"/>
                </w:rPr>
                <w:delText>Omni</w:delText>
              </w:r>
            </w:del>
          </w:p>
        </w:tc>
        <w:tc>
          <w:tcPr>
            <w:tcW w:w="3114" w:type="dxa"/>
          </w:tcPr>
          <w:p w14:paraId="281039D0" w14:textId="1C71BC9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99" w:author="Author"/>
                <w:sz w:val="20"/>
              </w:rPr>
            </w:pPr>
            <w:del w:id="200" w:author="Author">
              <w:r w:rsidRPr="00536AD7" w:rsidDel="000B3999">
                <w:rPr>
                  <w:sz w:val="20"/>
                </w:rPr>
                <w:delText>See Table 2</w:delText>
              </w:r>
            </w:del>
          </w:p>
        </w:tc>
      </w:tr>
      <w:tr w:rsidR="00536AD7" w:rsidRPr="00536AD7" w:rsidDel="000B3999" w14:paraId="0A55C548" w14:textId="6B334E68" w:rsidTr="00E47E2A">
        <w:trPr>
          <w:cantSplit/>
          <w:jc w:val="center"/>
          <w:del w:id="201" w:author="Author"/>
        </w:trPr>
        <w:tc>
          <w:tcPr>
            <w:tcW w:w="2433" w:type="dxa"/>
          </w:tcPr>
          <w:p w14:paraId="758D96E9" w14:textId="2811CA8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02" w:author="Author"/>
                <w:sz w:val="20"/>
              </w:rPr>
            </w:pPr>
            <w:del w:id="203" w:author="Author">
              <w:r w:rsidRPr="00536AD7" w:rsidDel="000B3999">
                <w:rPr>
                  <w:sz w:val="20"/>
                </w:rPr>
                <w:delText>Antenna polarization</w:delText>
              </w:r>
            </w:del>
          </w:p>
        </w:tc>
        <w:tc>
          <w:tcPr>
            <w:tcW w:w="964" w:type="dxa"/>
          </w:tcPr>
          <w:p w14:paraId="53E35F08" w14:textId="4D94A7C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04" w:author="Author"/>
                <w:sz w:val="20"/>
              </w:rPr>
            </w:pPr>
          </w:p>
        </w:tc>
        <w:tc>
          <w:tcPr>
            <w:tcW w:w="3119" w:type="dxa"/>
          </w:tcPr>
          <w:p w14:paraId="54C18F72" w14:textId="7F30D36D"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05" w:author="Author"/>
                <w:sz w:val="20"/>
              </w:rPr>
            </w:pPr>
            <w:del w:id="206" w:author="Author">
              <w:r w:rsidRPr="00536AD7" w:rsidDel="000B3999">
                <w:rPr>
                  <w:sz w:val="20"/>
                </w:rPr>
                <w:delText>Vertical with aircraft flying straight and level</w:delText>
              </w:r>
            </w:del>
          </w:p>
        </w:tc>
        <w:tc>
          <w:tcPr>
            <w:tcW w:w="3114" w:type="dxa"/>
          </w:tcPr>
          <w:p w14:paraId="20A8E494" w14:textId="224C7BB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07" w:author="Author"/>
                <w:sz w:val="20"/>
              </w:rPr>
            </w:pPr>
            <w:del w:id="208" w:author="Author">
              <w:r w:rsidRPr="00536AD7" w:rsidDel="000B3999">
                <w:rPr>
                  <w:sz w:val="20"/>
                </w:rPr>
                <w:delText>Vertical</w:delText>
              </w:r>
            </w:del>
          </w:p>
        </w:tc>
      </w:tr>
      <w:tr w:rsidR="00536AD7" w:rsidRPr="00536AD7" w:rsidDel="000B3999" w14:paraId="7200BB08" w14:textId="67121C8B" w:rsidTr="00E47E2A">
        <w:trPr>
          <w:cantSplit/>
          <w:jc w:val="center"/>
          <w:del w:id="209" w:author="Author"/>
        </w:trPr>
        <w:tc>
          <w:tcPr>
            <w:tcW w:w="2433" w:type="dxa"/>
          </w:tcPr>
          <w:p w14:paraId="177E0186" w14:textId="6F2C845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10" w:author="Author"/>
                <w:sz w:val="20"/>
              </w:rPr>
            </w:pPr>
            <w:del w:id="211" w:author="Author">
              <w:r w:rsidRPr="00536AD7" w:rsidDel="000B3999">
                <w:rPr>
                  <w:sz w:val="20"/>
                </w:rPr>
                <w:delText>Maximum antenna height</w:delText>
              </w:r>
            </w:del>
          </w:p>
        </w:tc>
        <w:tc>
          <w:tcPr>
            <w:tcW w:w="964" w:type="dxa"/>
          </w:tcPr>
          <w:p w14:paraId="580D2527" w14:textId="6031486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12" w:author="Author"/>
                <w:sz w:val="20"/>
              </w:rPr>
            </w:pPr>
            <w:del w:id="213" w:author="Author">
              <w:r w:rsidRPr="00536AD7" w:rsidDel="000B3999">
                <w:rPr>
                  <w:sz w:val="20"/>
                </w:rPr>
                <w:delText>m</w:delText>
              </w:r>
            </w:del>
          </w:p>
        </w:tc>
        <w:tc>
          <w:tcPr>
            <w:tcW w:w="3119" w:type="dxa"/>
          </w:tcPr>
          <w:p w14:paraId="0B574135" w14:textId="6147C00D"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14" w:author="Author"/>
                <w:sz w:val="20"/>
              </w:rPr>
            </w:pPr>
            <w:del w:id="215" w:author="Author">
              <w:r w:rsidRPr="00536AD7" w:rsidDel="000B3999">
                <w:rPr>
                  <w:sz w:val="20"/>
                </w:rPr>
                <w:delText>22 860 (MSL)</w:delText>
              </w:r>
            </w:del>
          </w:p>
          <w:p w14:paraId="2D6D4148" w14:textId="3F63F981"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16" w:author="Author"/>
                <w:sz w:val="20"/>
              </w:rPr>
            </w:pPr>
            <w:del w:id="217" w:author="Author">
              <w:r w:rsidRPr="00536AD7" w:rsidDel="000B3999">
                <w:rPr>
                  <w:sz w:val="20"/>
                </w:rPr>
                <w:delText>Typical 8 000</w:delText>
              </w:r>
            </w:del>
          </w:p>
        </w:tc>
        <w:tc>
          <w:tcPr>
            <w:tcW w:w="3114" w:type="dxa"/>
          </w:tcPr>
          <w:p w14:paraId="536E3561" w14:textId="1A1989E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18" w:author="Author"/>
                <w:sz w:val="20"/>
              </w:rPr>
            </w:pPr>
            <w:del w:id="219" w:author="Author">
              <w:r w:rsidRPr="00536AD7" w:rsidDel="000B3999">
                <w:rPr>
                  <w:sz w:val="20"/>
                </w:rPr>
                <w:delText>2 to 50</w:delText>
              </w:r>
            </w:del>
          </w:p>
          <w:p w14:paraId="4602BC5B" w14:textId="733583E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20" w:author="Author"/>
                <w:sz w:val="20"/>
              </w:rPr>
            </w:pPr>
            <w:del w:id="221" w:author="Author">
              <w:r w:rsidRPr="00536AD7" w:rsidDel="000B3999">
                <w:rPr>
                  <w:sz w:val="20"/>
                </w:rPr>
                <w:delText>Typical 10</w:delText>
              </w:r>
            </w:del>
          </w:p>
        </w:tc>
      </w:tr>
      <w:tr w:rsidR="00536AD7" w:rsidRPr="00536AD7" w:rsidDel="000B3999" w14:paraId="1F58D073" w14:textId="7EE096AC" w:rsidTr="00E47E2A">
        <w:trPr>
          <w:cantSplit/>
          <w:jc w:val="center"/>
          <w:del w:id="222" w:author="Author"/>
        </w:trPr>
        <w:tc>
          <w:tcPr>
            <w:tcW w:w="2433" w:type="dxa"/>
          </w:tcPr>
          <w:p w14:paraId="21142927" w14:textId="274458F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23" w:author="Author"/>
                <w:sz w:val="20"/>
              </w:rPr>
            </w:pPr>
            <w:del w:id="224" w:author="Author">
              <w:r w:rsidRPr="00536AD7" w:rsidDel="000B3999">
                <w:rPr>
                  <w:sz w:val="20"/>
                </w:rPr>
                <w:delText>Service range</w:delText>
              </w:r>
            </w:del>
          </w:p>
        </w:tc>
        <w:tc>
          <w:tcPr>
            <w:tcW w:w="964" w:type="dxa"/>
          </w:tcPr>
          <w:p w14:paraId="1D7B91C4" w14:textId="3A29852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25" w:author="Author"/>
                <w:sz w:val="20"/>
              </w:rPr>
            </w:pPr>
            <w:del w:id="226" w:author="Author">
              <w:r w:rsidRPr="00536AD7" w:rsidDel="000B3999">
                <w:rPr>
                  <w:sz w:val="20"/>
                </w:rPr>
                <w:delText>km</w:delText>
              </w:r>
            </w:del>
          </w:p>
        </w:tc>
        <w:tc>
          <w:tcPr>
            <w:tcW w:w="3119" w:type="dxa"/>
          </w:tcPr>
          <w:p w14:paraId="2893C274" w14:textId="6AAE788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27" w:author="Author"/>
                <w:sz w:val="20"/>
              </w:rPr>
            </w:pPr>
            <w:del w:id="228" w:author="Author">
              <w:r w:rsidRPr="00536AD7" w:rsidDel="000B3999">
                <w:rPr>
                  <w:sz w:val="20"/>
                </w:rPr>
                <w:delText>50 (TBC)</w:delText>
              </w:r>
            </w:del>
          </w:p>
        </w:tc>
        <w:tc>
          <w:tcPr>
            <w:tcW w:w="3114" w:type="dxa"/>
          </w:tcPr>
          <w:p w14:paraId="4797A319" w14:textId="6A20942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29" w:author="Author"/>
                <w:sz w:val="20"/>
              </w:rPr>
            </w:pPr>
            <w:del w:id="230" w:author="Author">
              <w:r w:rsidRPr="00536AD7" w:rsidDel="000B3999">
                <w:rPr>
                  <w:sz w:val="20"/>
                </w:rPr>
                <w:delText>50 (TBC)</w:delText>
              </w:r>
            </w:del>
          </w:p>
        </w:tc>
      </w:tr>
      <w:tr w:rsidR="00536AD7" w:rsidRPr="00536AD7" w:rsidDel="000B3999" w14:paraId="547996D5" w14:textId="6D87723A" w:rsidTr="00E47E2A">
        <w:trPr>
          <w:cantSplit/>
          <w:jc w:val="center"/>
          <w:del w:id="231" w:author="Author"/>
        </w:trPr>
        <w:tc>
          <w:tcPr>
            <w:tcW w:w="2433" w:type="dxa"/>
          </w:tcPr>
          <w:p w14:paraId="2D418181" w14:textId="266571C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32" w:author="Author"/>
                <w:sz w:val="20"/>
              </w:rPr>
            </w:pPr>
            <w:del w:id="233" w:author="Author">
              <w:r w:rsidRPr="00536AD7" w:rsidDel="000B3999">
                <w:rPr>
                  <w:sz w:val="20"/>
                </w:rPr>
                <w:delText>Transmitter conducted power</w:delText>
              </w:r>
            </w:del>
          </w:p>
        </w:tc>
        <w:tc>
          <w:tcPr>
            <w:tcW w:w="964" w:type="dxa"/>
          </w:tcPr>
          <w:p w14:paraId="4511EE68" w14:textId="35F1407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34" w:author="Author"/>
                <w:sz w:val="20"/>
              </w:rPr>
            </w:pPr>
            <w:del w:id="235" w:author="Author">
              <w:r w:rsidRPr="00536AD7" w:rsidDel="000B3999">
                <w:rPr>
                  <w:sz w:val="20"/>
                </w:rPr>
                <w:delText>dBm</w:delText>
              </w:r>
            </w:del>
          </w:p>
        </w:tc>
        <w:tc>
          <w:tcPr>
            <w:tcW w:w="3119" w:type="dxa"/>
          </w:tcPr>
          <w:p w14:paraId="5BF3DCA1" w14:textId="414381D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36" w:author="Author"/>
                <w:sz w:val="20"/>
              </w:rPr>
            </w:pPr>
            <w:del w:id="237" w:author="Author">
              <w:r w:rsidRPr="00536AD7" w:rsidDel="000B3999">
                <w:rPr>
                  <w:sz w:val="20"/>
                </w:rPr>
                <w:delText>30 (TBC)</w:delText>
              </w:r>
            </w:del>
          </w:p>
        </w:tc>
        <w:tc>
          <w:tcPr>
            <w:tcW w:w="3114" w:type="dxa"/>
          </w:tcPr>
          <w:p w14:paraId="3563E5F4" w14:textId="15D6D3C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38" w:author="Author"/>
                <w:sz w:val="20"/>
              </w:rPr>
            </w:pPr>
            <w:del w:id="239" w:author="Author">
              <w:r w:rsidRPr="00536AD7" w:rsidDel="000B3999">
                <w:rPr>
                  <w:sz w:val="20"/>
                </w:rPr>
                <w:delText>30 (TBC)</w:delText>
              </w:r>
            </w:del>
          </w:p>
        </w:tc>
      </w:tr>
      <w:tr w:rsidR="00536AD7" w:rsidRPr="00536AD7" w:rsidDel="000B3999" w14:paraId="3FF505AD" w14:textId="756B89E8" w:rsidTr="00E47E2A">
        <w:trPr>
          <w:cantSplit/>
          <w:jc w:val="center"/>
          <w:del w:id="240" w:author="Author"/>
        </w:trPr>
        <w:tc>
          <w:tcPr>
            <w:tcW w:w="2433" w:type="dxa"/>
          </w:tcPr>
          <w:p w14:paraId="579C575F" w14:textId="31F8954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41" w:author="Author"/>
                <w:sz w:val="20"/>
              </w:rPr>
            </w:pPr>
            <w:del w:id="242" w:author="Author">
              <w:r w:rsidRPr="00536AD7" w:rsidDel="000B3999">
                <w:rPr>
                  <w:sz w:val="20"/>
                </w:rPr>
                <w:delText>Transmitter out-of-band emission limits</w:delText>
              </w:r>
            </w:del>
          </w:p>
        </w:tc>
        <w:tc>
          <w:tcPr>
            <w:tcW w:w="964" w:type="dxa"/>
          </w:tcPr>
          <w:p w14:paraId="23D0CA3B" w14:textId="28834F4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43" w:author="Author"/>
                <w:sz w:val="20"/>
              </w:rPr>
            </w:pPr>
          </w:p>
        </w:tc>
        <w:tc>
          <w:tcPr>
            <w:tcW w:w="3119" w:type="dxa"/>
          </w:tcPr>
          <w:p w14:paraId="1BEAF06F" w14:textId="2B07910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44" w:author="Author"/>
                <w:sz w:val="20"/>
              </w:rPr>
            </w:pPr>
            <w:del w:id="245" w:author="Author">
              <w:r w:rsidRPr="00536AD7" w:rsidDel="000B3999">
                <w:rPr>
                  <w:sz w:val="20"/>
                </w:rPr>
                <w:delText>See. Table XX (Table 4 at this stage)</w:delText>
              </w:r>
            </w:del>
          </w:p>
        </w:tc>
        <w:tc>
          <w:tcPr>
            <w:tcW w:w="3114" w:type="dxa"/>
          </w:tcPr>
          <w:p w14:paraId="1F16923E" w14:textId="0BBD3A2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46" w:author="Author"/>
                <w:sz w:val="20"/>
              </w:rPr>
            </w:pPr>
            <w:del w:id="247" w:author="Author">
              <w:r w:rsidRPr="00536AD7" w:rsidDel="000B3999">
                <w:rPr>
                  <w:sz w:val="20"/>
                </w:rPr>
                <w:delText>See. Table XX (Table 4 at this stage)</w:delText>
              </w:r>
            </w:del>
          </w:p>
        </w:tc>
      </w:tr>
      <w:tr w:rsidR="00536AD7" w:rsidRPr="00536AD7" w:rsidDel="000B3999" w14:paraId="30B242E8" w14:textId="5F1C4A94" w:rsidTr="00E47E2A">
        <w:trPr>
          <w:cantSplit/>
          <w:jc w:val="center"/>
          <w:del w:id="248" w:author="Author"/>
        </w:trPr>
        <w:tc>
          <w:tcPr>
            <w:tcW w:w="2433" w:type="dxa"/>
          </w:tcPr>
          <w:p w14:paraId="35E79DAF" w14:textId="5B67F6E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49" w:author="Author"/>
                <w:sz w:val="20"/>
              </w:rPr>
            </w:pPr>
            <w:del w:id="250" w:author="Author">
              <w:r w:rsidRPr="00536AD7" w:rsidDel="000B3999">
                <w:rPr>
                  <w:sz w:val="20"/>
                </w:rPr>
                <w:delText>Receiver noise figure</w:delText>
              </w:r>
            </w:del>
          </w:p>
        </w:tc>
        <w:tc>
          <w:tcPr>
            <w:tcW w:w="964" w:type="dxa"/>
          </w:tcPr>
          <w:p w14:paraId="11990244" w14:textId="45034B4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51" w:author="Author"/>
                <w:sz w:val="20"/>
              </w:rPr>
            </w:pPr>
            <w:del w:id="252" w:author="Author">
              <w:r w:rsidRPr="00536AD7" w:rsidDel="000B3999">
                <w:rPr>
                  <w:sz w:val="20"/>
                </w:rPr>
                <w:delText>dB</w:delText>
              </w:r>
            </w:del>
          </w:p>
        </w:tc>
        <w:tc>
          <w:tcPr>
            <w:tcW w:w="3119" w:type="dxa"/>
          </w:tcPr>
          <w:p w14:paraId="35F8AD51" w14:textId="0934F3B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53" w:author="Author"/>
                <w:sz w:val="20"/>
              </w:rPr>
            </w:pPr>
            <w:del w:id="254" w:author="Author">
              <w:r w:rsidRPr="00536AD7" w:rsidDel="000B3999">
                <w:rPr>
                  <w:sz w:val="20"/>
                </w:rPr>
                <w:delText>7 (TBC)</w:delText>
              </w:r>
            </w:del>
          </w:p>
        </w:tc>
        <w:tc>
          <w:tcPr>
            <w:tcW w:w="3114" w:type="dxa"/>
          </w:tcPr>
          <w:p w14:paraId="201DC243" w14:textId="747C497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55" w:author="Author"/>
                <w:sz w:val="20"/>
              </w:rPr>
            </w:pPr>
            <w:del w:id="256" w:author="Author">
              <w:r w:rsidRPr="00536AD7" w:rsidDel="000B3999">
                <w:rPr>
                  <w:sz w:val="20"/>
                </w:rPr>
                <w:delText>7 (TBC)</w:delText>
              </w:r>
            </w:del>
          </w:p>
        </w:tc>
      </w:tr>
      <w:tr w:rsidR="00536AD7" w:rsidRPr="00536AD7" w:rsidDel="000B3999" w14:paraId="2F83CBA6" w14:textId="00635738" w:rsidTr="00E47E2A">
        <w:trPr>
          <w:cantSplit/>
          <w:jc w:val="center"/>
          <w:del w:id="257" w:author="Author"/>
        </w:trPr>
        <w:tc>
          <w:tcPr>
            <w:tcW w:w="2433" w:type="dxa"/>
          </w:tcPr>
          <w:p w14:paraId="41BD8B75" w14:textId="6F6F349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58" w:author="Author"/>
                <w:sz w:val="20"/>
              </w:rPr>
            </w:pPr>
            <w:del w:id="259" w:author="Author">
              <w:r w:rsidRPr="00536AD7" w:rsidDel="000B3999">
                <w:rPr>
                  <w:sz w:val="20"/>
                </w:rPr>
                <w:delText>Receiver sensibility</w:delText>
              </w:r>
            </w:del>
          </w:p>
        </w:tc>
        <w:tc>
          <w:tcPr>
            <w:tcW w:w="964" w:type="dxa"/>
          </w:tcPr>
          <w:p w14:paraId="1F9BE4CB" w14:textId="30141E0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60" w:author="Author"/>
                <w:sz w:val="20"/>
              </w:rPr>
            </w:pPr>
            <w:del w:id="261" w:author="Author">
              <w:r w:rsidRPr="00536AD7" w:rsidDel="000B3999">
                <w:rPr>
                  <w:sz w:val="20"/>
                </w:rPr>
                <w:delText>dBm</w:delText>
              </w:r>
            </w:del>
          </w:p>
        </w:tc>
        <w:tc>
          <w:tcPr>
            <w:tcW w:w="3119" w:type="dxa"/>
          </w:tcPr>
          <w:p w14:paraId="3AA4F8B1" w14:textId="77B4260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62" w:author="Author"/>
                <w:sz w:val="20"/>
              </w:rPr>
            </w:pPr>
            <w:del w:id="263" w:author="Author">
              <w:r w:rsidRPr="00536AD7" w:rsidDel="000B3999">
                <w:rPr>
                  <w:sz w:val="20"/>
                </w:rPr>
                <w:delText>TBD</w:delText>
              </w:r>
            </w:del>
          </w:p>
        </w:tc>
        <w:tc>
          <w:tcPr>
            <w:tcW w:w="3114" w:type="dxa"/>
          </w:tcPr>
          <w:p w14:paraId="65E579F0" w14:textId="3DCD19C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64" w:author="Author"/>
                <w:sz w:val="20"/>
              </w:rPr>
            </w:pPr>
            <w:del w:id="265" w:author="Author">
              <w:r w:rsidRPr="00536AD7" w:rsidDel="000B3999">
                <w:rPr>
                  <w:sz w:val="20"/>
                </w:rPr>
                <w:delText>TBD</w:delText>
              </w:r>
            </w:del>
          </w:p>
        </w:tc>
      </w:tr>
      <w:tr w:rsidR="00536AD7" w:rsidRPr="00536AD7" w:rsidDel="000B3999" w14:paraId="357F0778" w14:textId="1C961C63" w:rsidTr="00E47E2A">
        <w:trPr>
          <w:cantSplit/>
          <w:jc w:val="center"/>
          <w:del w:id="266" w:author="Author"/>
        </w:trPr>
        <w:tc>
          <w:tcPr>
            <w:tcW w:w="2433" w:type="dxa"/>
          </w:tcPr>
          <w:p w14:paraId="6E286283" w14:textId="141B25C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67" w:author="Author"/>
                <w:sz w:val="20"/>
              </w:rPr>
            </w:pPr>
            <w:del w:id="268" w:author="Author">
              <w:r w:rsidRPr="00536AD7" w:rsidDel="000B3999">
                <w:rPr>
                  <w:sz w:val="20"/>
                </w:rPr>
                <w:delText>Receiver selectivity/blocking</w:delText>
              </w:r>
            </w:del>
          </w:p>
        </w:tc>
        <w:tc>
          <w:tcPr>
            <w:tcW w:w="964" w:type="dxa"/>
          </w:tcPr>
          <w:p w14:paraId="1E58392C" w14:textId="7085A8B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69" w:author="Author"/>
                <w:sz w:val="20"/>
              </w:rPr>
            </w:pPr>
          </w:p>
        </w:tc>
        <w:tc>
          <w:tcPr>
            <w:tcW w:w="3119" w:type="dxa"/>
          </w:tcPr>
          <w:p w14:paraId="399610F2" w14:textId="5DA520F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70" w:author="Author"/>
                <w:sz w:val="20"/>
              </w:rPr>
            </w:pPr>
            <w:del w:id="271" w:author="Author">
              <w:r w:rsidRPr="00536AD7" w:rsidDel="000B3999">
                <w:rPr>
                  <w:sz w:val="20"/>
                </w:rPr>
                <w:delText>See. Table XX (Table 5 at this stage)</w:delText>
              </w:r>
            </w:del>
          </w:p>
        </w:tc>
        <w:tc>
          <w:tcPr>
            <w:tcW w:w="3114" w:type="dxa"/>
          </w:tcPr>
          <w:p w14:paraId="4D14E416" w14:textId="1BBF7FC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72" w:author="Author"/>
                <w:sz w:val="20"/>
              </w:rPr>
            </w:pPr>
            <w:del w:id="273" w:author="Author">
              <w:r w:rsidRPr="00536AD7" w:rsidDel="000B3999">
                <w:rPr>
                  <w:sz w:val="20"/>
                </w:rPr>
                <w:delText>See. Table XX (Table 5 at this stage)</w:delText>
              </w:r>
            </w:del>
          </w:p>
        </w:tc>
      </w:tr>
      <w:tr w:rsidR="00536AD7" w:rsidRPr="00536AD7" w:rsidDel="000B3999" w14:paraId="7FDB3C2A" w14:textId="09956748" w:rsidTr="00E47E2A">
        <w:trPr>
          <w:cantSplit/>
          <w:jc w:val="center"/>
          <w:del w:id="274" w:author="Author"/>
        </w:trPr>
        <w:tc>
          <w:tcPr>
            <w:tcW w:w="2433" w:type="dxa"/>
            <w:tcBorders>
              <w:bottom w:val="single" w:sz="4" w:space="0" w:color="auto"/>
            </w:tcBorders>
          </w:tcPr>
          <w:p w14:paraId="654E5A83" w14:textId="3352BDD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75" w:author="Author"/>
                <w:sz w:val="20"/>
              </w:rPr>
            </w:pPr>
            <w:del w:id="276" w:author="Author">
              <w:r w:rsidRPr="00536AD7" w:rsidDel="000B3999">
                <w:rPr>
                  <w:sz w:val="20"/>
                </w:rPr>
                <w:delText>Protection criteria</w:delText>
              </w:r>
            </w:del>
          </w:p>
        </w:tc>
        <w:tc>
          <w:tcPr>
            <w:tcW w:w="964" w:type="dxa"/>
            <w:tcBorders>
              <w:bottom w:val="single" w:sz="4" w:space="0" w:color="auto"/>
            </w:tcBorders>
          </w:tcPr>
          <w:p w14:paraId="09F33E37" w14:textId="0849D85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77" w:author="Author"/>
                <w:sz w:val="20"/>
              </w:rPr>
            </w:pPr>
          </w:p>
        </w:tc>
        <w:tc>
          <w:tcPr>
            <w:tcW w:w="3119" w:type="dxa"/>
            <w:tcBorders>
              <w:bottom w:val="single" w:sz="4" w:space="0" w:color="auto"/>
            </w:tcBorders>
          </w:tcPr>
          <w:p w14:paraId="53A689AA" w14:textId="3C4714E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78" w:author="Author"/>
                <w:sz w:val="20"/>
              </w:rPr>
            </w:pPr>
            <w:del w:id="279" w:author="Author">
              <w:r w:rsidRPr="00536AD7" w:rsidDel="000B3999">
                <w:rPr>
                  <w:sz w:val="20"/>
                </w:rPr>
                <w:delText xml:space="preserve">[TBD (see </w:delText>
              </w:r>
              <w:r w:rsidRPr="00536AD7" w:rsidDel="000B3999">
                <w:rPr>
                  <w:i/>
                  <w:iCs/>
                  <w:sz w:val="20"/>
                </w:rPr>
                <w:delText>editor’s note</w:delText>
              </w:r>
              <w:r w:rsidRPr="00536AD7" w:rsidDel="000B3999">
                <w:rPr>
                  <w:sz w:val="20"/>
                </w:rPr>
                <w:delText>)]</w:delText>
              </w:r>
            </w:del>
          </w:p>
        </w:tc>
        <w:tc>
          <w:tcPr>
            <w:tcW w:w="3114" w:type="dxa"/>
            <w:tcBorders>
              <w:bottom w:val="single" w:sz="4" w:space="0" w:color="auto"/>
            </w:tcBorders>
          </w:tcPr>
          <w:p w14:paraId="36FC15C0" w14:textId="7487675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80" w:author="Author"/>
                <w:sz w:val="20"/>
              </w:rPr>
            </w:pPr>
            <w:del w:id="281" w:author="Author">
              <w:r w:rsidRPr="00536AD7" w:rsidDel="000B3999">
                <w:rPr>
                  <w:sz w:val="20"/>
                </w:rPr>
                <w:delText xml:space="preserve">[TBD (see </w:delText>
              </w:r>
              <w:r w:rsidRPr="00536AD7" w:rsidDel="000B3999">
                <w:rPr>
                  <w:i/>
                  <w:iCs/>
                  <w:sz w:val="20"/>
                </w:rPr>
                <w:delText>editor’s note</w:delText>
              </w:r>
              <w:r w:rsidRPr="00536AD7" w:rsidDel="000B3999">
                <w:rPr>
                  <w:sz w:val="20"/>
                </w:rPr>
                <w:delText>)]</w:delText>
              </w:r>
            </w:del>
          </w:p>
        </w:tc>
      </w:tr>
      <w:tr w:rsidR="00536AD7" w:rsidRPr="00536AD7" w:rsidDel="000B3999" w14:paraId="511856F5" w14:textId="19277C76" w:rsidTr="00E47E2A">
        <w:trPr>
          <w:cantSplit/>
          <w:jc w:val="center"/>
          <w:del w:id="282" w:author="Author"/>
        </w:trPr>
        <w:tc>
          <w:tcPr>
            <w:tcW w:w="9630" w:type="dxa"/>
            <w:gridSpan w:val="4"/>
            <w:tcBorders>
              <w:top w:val="single" w:sz="4" w:space="0" w:color="auto"/>
              <w:left w:val="nil"/>
              <w:bottom w:val="nil"/>
              <w:right w:val="nil"/>
            </w:tcBorders>
          </w:tcPr>
          <w:p w14:paraId="18A01A29" w14:textId="43A7D87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del w:id="283" w:author="Author"/>
                <w:bCs/>
                <w:i/>
                <w:iCs/>
                <w:sz w:val="20"/>
              </w:rPr>
            </w:pPr>
          </w:p>
        </w:tc>
      </w:tr>
    </w:tbl>
    <w:p w14:paraId="2DCCDA75" w14:textId="19913E33"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536AD7">
        <w:rPr>
          <w:rFonts w:eastAsia="MS Mincho"/>
          <w:caps/>
          <w:sz w:val="20"/>
        </w:rPr>
        <w:t>TABLE 2</w:t>
      </w:r>
    </w:p>
    <w:p w14:paraId="26E59219" w14:textId="3699875E"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Control station elevation antenna pattern</w:t>
      </w:r>
      <w:r w:rsidRPr="00536AD7">
        <w:rPr>
          <w:rFonts w:ascii="Times New Roman Bold" w:eastAsia="MS Mincho" w:hAnsi="Times New Roman Bold"/>
          <w:b/>
          <w:sz w:val="20"/>
        </w:rPr>
        <w:br/>
        <w:t xml:space="preserve">is constant in azimuth for </w:t>
      </w:r>
      <w:ins w:id="284" w:author="Author">
        <w:r w:rsidR="000D35BF">
          <w:rPr>
            <w:rFonts w:ascii="Times New Roman Bold" w:eastAsia="MS Mincho" w:hAnsi="Times New Roman Bold"/>
            <w:b/>
            <w:sz w:val="20"/>
          </w:rPr>
          <w:t>S</w:t>
        </w:r>
      </w:ins>
      <w:del w:id="285" w:author="Author">
        <w:r w:rsidRPr="00536AD7" w:rsidDel="000D35BF">
          <w:rPr>
            <w:rFonts w:ascii="Times New Roman Bold" w:eastAsia="MS Mincho" w:hAnsi="Times New Roman Bold"/>
            <w:b/>
            <w:sz w:val="20"/>
          </w:rPr>
          <w:delText>s</w:delText>
        </w:r>
      </w:del>
      <w:r w:rsidRPr="00536AD7">
        <w:rPr>
          <w:rFonts w:ascii="Times New Roman Bold" w:eastAsia="MS Mincho" w:hAnsi="Times New Roman Bold"/>
          <w:b/>
          <w:sz w:val="20"/>
        </w:rPr>
        <w:t>ystem 1</w:t>
      </w:r>
    </w:p>
    <w:tbl>
      <w:tblPr>
        <w:tblStyle w:val="TableGrid"/>
        <w:tblW w:w="4949" w:type="dxa"/>
        <w:jc w:val="center"/>
        <w:tblLook w:val="04A0" w:firstRow="1" w:lastRow="0" w:firstColumn="1" w:lastColumn="0" w:noHBand="0" w:noVBand="1"/>
      </w:tblPr>
      <w:tblGrid>
        <w:gridCol w:w="2534"/>
        <w:gridCol w:w="2415"/>
      </w:tblGrid>
      <w:tr w:rsidR="00536AD7" w:rsidRPr="00536AD7" w14:paraId="5802953F" w14:textId="77777777" w:rsidTr="00E47E2A">
        <w:trPr>
          <w:jc w:val="center"/>
        </w:trPr>
        <w:tc>
          <w:tcPr>
            <w:tcW w:w="4949" w:type="dxa"/>
            <w:gridSpan w:val="2"/>
          </w:tcPr>
          <w:p w14:paraId="5022898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 1</w:t>
            </w:r>
          </w:p>
        </w:tc>
      </w:tr>
      <w:tr w:rsidR="00536AD7" w:rsidRPr="00536AD7" w14:paraId="28AB135B" w14:textId="77777777" w:rsidTr="00E47E2A">
        <w:trPr>
          <w:jc w:val="center"/>
        </w:trPr>
        <w:tc>
          <w:tcPr>
            <w:tcW w:w="2534" w:type="dxa"/>
          </w:tcPr>
          <w:p w14:paraId="76247B3C"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Elevation degrees</w:t>
            </w:r>
          </w:p>
        </w:tc>
        <w:tc>
          <w:tcPr>
            <w:tcW w:w="2415" w:type="dxa"/>
          </w:tcPr>
          <w:p w14:paraId="70989578"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Gain dBi</w:t>
            </w:r>
          </w:p>
        </w:tc>
      </w:tr>
      <w:tr w:rsidR="00536AD7" w:rsidRPr="00536AD7" w14:paraId="6ADF1BED" w14:textId="77777777" w:rsidTr="00E47E2A">
        <w:trPr>
          <w:jc w:val="center"/>
        </w:trPr>
        <w:tc>
          <w:tcPr>
            <w:tcW w:w="2534" w:type="dxa"/>
          </w:tcPr>
          <w:p w14:paraId="4612602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0.5</w:t>
            </w:r>
          </w:p>
        </w:tc>
        <w:tc>
          <w:tcPr>
            <w:tcW w:w="2415" w:type="dxa"/>
          </w:tcPr>
          <w:p w14:paraId="49FF86B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21.5</w:t>
            </w:r>
          </w:p>
        </w:tc>
      </w:tr>
      <w:tr w:rsidR="00536AD7" w:rsidRPr="00536AD7" w14:paraId="6620075A" w14:textId="77777777" w:rsidTr="00E47E2A">
        <w:trPr>
          <w:jc w:val="center"/>
        </w:trPr>
        <w:tc>
          <w:tcPr>
            <w:tcW w:w="2534" w:type="dxa"/>
          </w:tcPr>
          <w:p w14:paraId="0C3F34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1.5</w:t>
            </w:r>
          </w:p>
        </w:tc>
        <w:tc>
          <w:tcPr>
            <w:tcW w:w="2415" w:type="dxa"/>
          </w:tcPr>
          <w:p w14:paraId="6FDF572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22.0</w:t>
            </w:r>
          </w:p>
        </w:tc>
      </w:tr>
      <w:tr w:rsidR="00536AD7" w:rsidRPr="00536AD7" w14:paraId="408548DA" w14:textId="77777777" w:rsidTr="00E47E2A">
        <w:trPr>
          <w:jc w:val="center"/>
        </w:trPr>
        <w:tc>
          <w:tcPr>
            <w:tcW w:w="2534" w:type="dxa"/>
          </w:tcPr>
          <w:p w14:paraId="75C6F5E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2.5</w:t>
            </w:r>
          </w:p>
        </w:tc>
        <w:tc>
          <w:tcPr>
            <w:tcW w:w="2415" w:type="dxa"/>
          </w:tcPr>
          <w:p w14:paraId="6CD4F34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22.5</w:t>
            </w:r>
          </w:p>
        </w:tc>
      </w:tr>
      <w:tr w:rsidR="00536AD7" w:rsidRPr="00536AD7" w14:paraId="69BF7DAF" w14:textId="77777777" w:rsidTr="00E47E2A">
        <w:trPr>
          <w:jc w:val="center"/>
        </w:trPr>
        <w:tc>
          <w:tcPr>
            <w:tcW w:w="2534" w:type="dxa"/>
          </w:tcPr>
          <w:p w14:paraId="5448A23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3.5</w:t>
            </w:r>
          </w:p>
        </w:tc>
        <w:tc>
          <w:tcPr>
            <w:tcW w:w="2415" w:type="dxa"/>
          </w:tcPr>
          <w:p w14:paraId="0185169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22.0</w:t>
            </w:r>
          </w:p>
        </w:tc>
      </w:tr>
      <w:tr w:rsidR="00536AD7" w:rsidRPr="00536AD7" w14:paraId="7106EC05" w14:textId="77777777" w:rsidTr="00E47E2A">
        <w:trPr>
          <w:jc w:val="center"/>
        </w:trPr>
        <w:tc>
          <w:tcPr>
            <w:tcW w:w="2534" w:type="dxa"/>
          </w:tcPr>
          <w:p w14:paraId="7245879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7</w:t>
            </w:r>
          </w:p>
        </w:tc>
        <w:tc>
          <w:tcPr>
            <w:tcW w:w="2415" w:type="dxa"/>
          </w:tcPr>
          <w:p w14:paraId="706F185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19.5</w:t>
            </w:r>
          </w:p>
        </w:tc>
      </w:tr>
      <w:tr w:rsidR="00536AD7" w:rsidRPr="00536AD7" w14:paraId="3108ED6B" w14:textId="77777777" w:rsidTr="00E47E2A">
        <w:trPr>
          <w:jc w:val="center"/>
        </w:trPr>
        <w:tc>
          <w:tcPr>
            <w:tcW w:w="2534" w:type="dxa"/>
          </w:tcPr>
          <w:p w14:paraId="3199713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11.5</w:t>
            </w:r>
          </w:p>
        </w:tc>
        <w:tc>
          <w:tcPr>
            <w:tcW w:w="2415" w:type="dxa"/>
          </w:tcPr>
          <w:p w14:paraId="6699B0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16.5</w:t>
            </w:r>
          </w:p>
        </w:tc>
      </w:tr>
      <w:tr w:rsidR="00536AD7" w:rsidRPr="00536AD7" w14:paraId="5D08A679" w14:textId="77777777" w:rsidTr="00E47E2A">
        <w:trPr>
          <w:jc w:val="center"/>
        </w:trPr>
        <w:tc>
          <w:tcPr>
            <w:tcW w:w="2534" w:type="dxa"/>
          </w:tcPr>
          <w:p w14:paraId="3E88DC6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16</w:t>
            </w:r>
          </w:p>
        </w:tc>
        <w:tc>
          <w:tcPr>
            <w:tcW w:w="2415" w:type="dxa"/>
          </w:tcPr>
          <w:p w14:paraId="237BBCD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14.0</w:t>
            </w:r>
          </w:p>
        </w:tc>
      </w:tr>
      <w:tr w:rsidR="00536AD7" w:rsidRPr="00536AD7" w14:paraId="6FC1659A" w14:textId="77777777" w:rsidTr="00E47E2A">
        <w:trPr>
          <w:jc w:val="center"/>
        </w:trPr>
        <w:tc>
          <w:tcPr>
            <w:tcW w:w="2534" w:type="dxa"/>
          </w:tcPr>
          <w:p w14:paraId="2FE7616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32</w:t>
            </w:r>
          </w:p>
        </w:tc>
        <w:tc>
          <w:tcPr>
            <w:tcW w:w="2415" w:type="dxa"/>
          </w:tcPr>
          <w:p w14:paraId="5A90600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9.0</w:t>
            </w:r>
          </w:p>
        </w:tc>
      </w:tr>
      <w:tr w:rsidR="00536AD7" w:rsidRPr="00536AD7" w14:paraId="1B2C4A44" w14:textId="77777777" w:rsidTr="00E47E2A">
        <w:trPr>
          <w:jc w:val="center"/>
        </w:trPr>
        <w:tc>
          <w:tcPr>
            <w:tcW w:w="2534" w:type="dxa"/>
          </w:tcPr>
          <w:p w14:paraId="6963BC7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64</w:t>
            </w:r>
          </w:p>
        </w:tc>
        <w:tc>
          <w:tcPr>
            <w:tcW w:w="2415" w:type="dxa"/>
          </w:tcPr>
          <w:p w14:paraId="3241A38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4.0</w:t>
            </w:r>
          </w:p>
        </w:tc>
      </w:tr>
      <w:tr w:rsidR="00536AD7" w:rsidRPr="00536AD7" w14:paraId="119FE769" w14:textId="77777777" w:rsidTr="00E47E2A">
        <w:trPr>
          <w:jc w:val="center"/>
        </w:trPr>
        <w:tc>
          <w:tcPr>
            <w:tcW w:w="2534" w:type="dxa"/>
          </w:tcPr>
          <w:p w14:paraId="0D29D7B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&gt;75</w:t>
            </w:r>
          </w:p>
        </w:tc>
        <w:tc>
          <w:tcPr>
            <w:tcW w:w="2415" w:type="dxa"/>
          </w:tcPr>
          <w:p w14:paraId="1945462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3.0</w:t>
            </w:r>
          </w:p>
        </w:tc>
      </w:tr>
    </w:tbl>
    <w:p w14:paraId="3E7D59F2" w14:textId="77777777" w:rsidR="00536AD7" w:rsidRPr="00536AD7" w:rsidRDefault="00536AD7" w:rsidP="00536AD7">
      <w:pPr>
        <w:tabs>
          <w:tab w:val="clear" w:pos="794"/>
          <w:tab w:val="clear" w:pos="1191"/>
          <w:tab w:val="clear" w:pos="1588"/>
          <w:tab w:val="clear" w:pos="1985"/>
        </w:tabs>
        <w:spacing w:before="0"/>
        <w:rPr>
          <w:sz w:val="20"/>
          <w:lang w:eastAsia="zh-CN"/>
        </w:rPr>
      </w:pPr>
    </w:p>
    <w:p w14:paraId="69F07898" w14:textId="315250E0" w:rsidR="00536AD7" w:rsidRPr="00536AD7" w:rsidRDefault="00536AD7" w:rsidP="00536AD7">
      <w:pPr>
        <w:tabs>
          <w:tab w:val="clear" w:pos="794"/>
          <w:tab w:val="clear" w:pos="1191"/>
          <w:tab w:val="clear" w:pos="1588"/>
          <w:tab w:val="clear" w:pos="1985"/>
          <w:tab w:val="left" w:pos="1134"/>
          <w:tab w:val="left" w:pos="1871"/>
          <w:tab w:val="left" w:pos="2268"/>
        </w:tabs>
        <w:spacing w:before="240" w:after="240"/>
        <w:rPr>
          <w:i/>
          <w:iCs/>
          <w:color w:val="FF0000"/>
        </w:rPr>
      </w:pPr>
      <w:r w:rsidRPr="00536AD7">
        <w:rPr>
          <w:i/>
          <w:iCs/>
          <w:color w:val="FF0000"/>
        </w:rPr>
        <w:t>[</w:t>
      </w:r>
      <w:del w:id="286" w:author="Author">
        <w:r w:rsidRPr="00536AD7" w:rsidDel="00B94C75">
          <w:rPr>
            <w:i/>
            <w:iCs/>
            <w:color w:val="FF0000"/>
          </w:rPr>
          <w:delText>Editor’s note: All the gains indicated for the antenna pattern in Table 2.1 are positive, which is questionable</w:delText>
        </w:r>
      </w:del>
      <w:ins w:id="287" w:author="Author">
        <w:r w:rsidR="00F5796F">
          <w:rPr>
            <w:i/>
            <w:iCs/>
            <w:color w:val="FF0000"/>
          </w:rPr>
          <w:t>Reply Antenna has a peak gain of 21.5dBi and a front</w:t>
        </w:r>
        <w:r w:rsidR="00777C5D">
          <w:rPr>
            <w:i/>
            <w:iCs/>
            <w:color w:val="FF0000"/>
          </w:rPr>
          <w:t>-</w:t>
        </w:r>
        <w:del w:id="288" w:author="Author">
          <w:r w:rsidR="00F5796F" w:rsidDel="00777C5D">
            <w:rPr>
              <w:i/>
              <w:iCs/>
              <w:color w:val="FF0000"/>
            </w:rPr>
            <w:delText xml:space="preserve"> </w:delText>
          </w:r>
        </w:del>
        <w:r w:rsidR="00F5796F">
          <w:rPr>
            <w:i/>
            <w:iCs/>
            <w:color w:val="FF0000"/>
          </w:rPr>
          <w:t>to</w:t>
        </w:r>
        <w:r w:rsidR="00777C5D">
          <w:rPr>
            <w:i/>
            <w:iCs/>
            <w:color w:val="FF0000"/>
          </w:rPr>
          <w:t>-</w:t>
        </w:r>
        <w:del w:id="289" w:author="Author">
          <w:r w:rsidR="00F5796F" w:rsidDel="00777C5D">
            <w:rPr>
              <w:i/>
              <w:iCs/>
              <w:color w:val="FF0000"/>
            </w:rPr>
            <w:delText xml:space="preserve"> </w:delText>
          </w:r>
        </w:del>
        <w:r w:rsidR="00F5796F">
          <w:rPr>
            <w:i/>
            <w:iCs/>
            <w:color w:val="FF0000"/>
          </w:rPr>
          <w:t xml:space="preserve">back ratio of </w:t>
        </w:r>
        <w:r w:rsidR="00B94C75">
          <w:rPr>
            <w:i/>
            <w:iCs/>
            <w:color w:val="FF0000"/>
          </w:rPr>
          <w:t>18.5dB so gain to back is 3dB</w:t>
        </w:r>
      </w:ins>
      <w:r w:rsidRPr="00536AD7">
        <w:rPr>
          <w:i/>
          <w:iCs/>
          <w:color w:val="FF0000"/>
        </w:rPr>
        <w:t>]</w:t>
      </w:r>
    </w:p>
    <w:p w14:paraId="494F5DB3" w14:textId="1AB18BC8" w:rsidR="00536AD7" w:rsidRPr="00536AD7" w:rsidDel="000D3802"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del w:id="290" w:author="Author"/>
          <w:rFonts w:eastAsia="MS Mincho"/>
          <w:caps/>
          <w:sz w:val="20"/>
        </w:rPr>
      </w:pPr>
      <w:del w:id="291" w:author="Author">
        <w:r w:rsidRPr="00536AD7" w:rsidDel="000D3802">
          <w:rPr>
            <w:rFonts w:eastAsia="MS Mincho"/>
            <w:caps/>
            <w:sz w:val="20"/>
          </w:rPr>
          <w:lastRenderedPageBreak/>
          <w:delText>TABLE 2.2</w:delText>
        </w:r>
      </w:del>
    </w:p>
    <w:p w14:paraId="04CA66E2" w14:textId="0E81191F" w:rsidR="00536AD7" w:rsidRPr="00536AD7" w:rsidDel="000D3802"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del w:id="292" w:author="Author"/>
          <w:rFonts w:ascii="Times New Roman Bold" w:eastAsia="MS Mincho" w:hAnsi="Times New Roman Bold"/>
          <w:b/>
          <w:sz w:val="20"/>
        </w:rPr>
      </w:pPr>
      <w:del w:id="293" w:author="Author">
        <w:r w:rsidRPr="00536AD7" w:rsidDel="000D3802">
          <w:rPr>
            <w:rFonts w:ascii="Times New Roman Bold" w:eastAsia="MS Mincho" w:hAnsi="Times New Roman Bold"/>
            <w:b/>
            <w:sz w:val="20"/>
          </w:rPr>
          <w:delText>Control station antenna pattern</w:delText>
        </w:r>
        <w:r w:rsidRPr="00536AD7" w:rsidDel="000D3802">
          <w:rPr>
            <w:rFonts w:ascii="Times New Roman Bold" w:eastAsia="MS Mincho" w:hAnsi="Times New Roman Bold"/>
            <w:b/>
            <w:sz w:val="20"/>
          </w:rPr>
          <w:br/>
          <w:delText>Pattern for system 2</w:delText>
        </w:r>
      </w:del>
    </w:p>
    <w:tbl>
      <w:tblPr>
        <w:tblStyle w:val="TableGrid"/>
        <w:tblW w:w="4680" w:type="dxa"/>
        <w:jc w:val="center"/>
        <w:tblLook w:val="04A0" w:firstRow="1" w:lastRow="0" w:firstColumn="1" w:lastColumn="0" w:noHBand="0" w:noVBand="1"/>
      </w:tblPr>
      <w:tblGrid>
        <w:gridCol w:w="4680"/>
      </w:tblGrid>
      <w:tr w:rsidR="00536AD7" w:rsidRPr="00536AD7" w:rsidDel="000D3802" w14:paraId="316F440C" w14:textId="0065ADD9" w:rsidTr="00E47E2A">
        <w:trPr>
          <w:jc w:val="center"/>
          <w:del w:id="294" w:author="Author"/>
        </w:trPr>
        <w:tc>
          <w:tcPr>
            <w:tcW w:w="4680" w:type="dxa"/>
          </w:tcPr>
          <w:p w14:paraId="63D9B12F" w14:textId="5C0D2C34" w:rsidR="00536AD7" w:rsidRPr="00536AD7" w:rsidDel="000D3802" w:rsidRDefault="00536AD7" w:rsidP="00536AD7">
            <w:pPr>
              <w:keepNext/>
              <w:tabs>
                <w:tab w:val="clear" w:pos="794"/>
                <w:tab w:val="clear" w:pos="1191"/>
                <w:tab w:val="clear" w:pos="1588"/>
                <w:tab w:val="clear" w:pos="1985"/>
                <w:tab w:val="left" w:pos="1134"/>
                <w:tab w:val="left" w:pos="1871"/>
              </w:tabs>
              <w:spacing w:before="80" w:after="80"/>
              <w:jc w:val="center"/>
              <w:rPr>
                <w:del w:id="295" w:author="Author"/>
                <w:rFonts w:ascii="Times New Roman Bold" w:hAnsi="Times New Roman Bold" w:cs="Times New Roman Bold"/>
                <w:sz w:val="20"/>
              </w:rPr>
            </w:pPr>
            <w:del w:id="296" w:author="Author">
              <w:r w:rsidRPr="00536AD7" w:rsidDel="000D3802">
                <w:rPr>
                  <w:rFonts w:ascii="Times New Roman Bold" w:hAnsi="Times New Roman Bold" w:cs="Times New Roman Bold"/>
                  <w:sz w:val="20"/>
                </w:rPr>
                <w:delText>Antenna Pattern for System 2</w:delText>
              </w:r>
            </w:del>
          </w:p>
        </w:tc>
      </w:tr>
      <w:tr w:rsidR="00536AD7" w:rsidRPr="00536AD7" w:rsidDel="000D3802" w14:paraId="4C229924" w14:textId="4A4C3DC3" w:rsidTr="00E47E2A">
        <w:trPr>
          <w:jc w:val="center"/>
          <w:del w:id="297" w:author="Author"/>
        </w:trPr>
        <w:tc>
          <w:tcPr>
            <w:tcW w:w="4680" w:type="dxa"/>
          </w:tcPr>
          <w:p w14:paraId="14925063" w14:textId="5DF2E51C" w:rsidR="00536AD7" w:rsidRPr="00536AD7" w:rsidDel="000D3802"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298" w:author="Author"/>
                <w:sz w:val="20"/>
              </w:rPr>
            </w:pPr>
            <w:del w:id="299" w:author="Author">
              <w:r w:rsidRPr="00536AD7" w:rsidDel="000D3802">
                <w:rPr>
                  <w:sz w:val="20"/>
                </w:rPr>
                <w:delText>(</w:delText>
              </w:r>
              <w:r w:rsidRPr="00536AD7" w:rsidDel="000D3802">
                <w:rPr>
                  <w:i/>
                  <w:iCs/>
                  <w:sz w:val="20"/>
                </w:rPr>
                <w:delText>TBD</w:delText>
              </w:r>
              <w:r w:rsidRPr="00536AD7" w:rsidDel="000D3802">
                <w:rPr>
                  <w:sz w:val="20"/>
                </w:rPr>
                <w:delText>)</w:delText>
              </w:r>
            </w:del>
          </w:p>
        </w:tc>
      </w:tr>
    </w:tbl>
    <w:p w14:paraId="1F7CCC09"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360" w:after="120"/>
        <w:jc w:val="center"/>
        <w:rPr>
          <w:rFonts w:eastAsia="MS Mincho"/>
          <w:caps/>
          <w:sz w:val="20"/>
        </w:rPr>
      </w:pPr>
      <w:r w:rsidRPr="00536AD7">
        <w:rPr>
          <w:rFonts w:eastAsia="MS Mincho"/>
          <w:caps/>
          <w:sz w:val="20"/>
        </w:rPr>
        <w:t>TABLE 3</w:t>
      </w:r>
    </w:p>
    <w:p w14:paraId="11AC4200" w14:textId="2381F39F"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 xml:space="preserve">Transmitter </w:t>
      </w:r>
      <w:ins w:id="300" w:author="Author">
        <w:r w:rsidR="008A0583">
          <w:rPr>
            <w:rFonts w:ascii="Times New Roman Bold" w:eastAsia="MS Mincho" w:hAnsi="Times New Roman Bold"/>
            <w:b/>
            <w:sz w:val="20"/>
          </w:rPr>
          <w:t xml:space="preserve">out of channel </w:t>
        </w:r>
      </w:ins>
      <w:del w:id="301" w:author="Author">
        <w:r w:rsidRPr="00536AD7" w:rsidDel="008A0583">
          <w:rPr>
            <w:rFonts w:ascii="Times New Roman Bold" w:eastAsia="MS Mincho" w:hAnsi="Times New Roman Bold"/>
            <w:b/>
            <w:sz w:val="20"/>
          </w:rPr>
          <w:delText xml:space="preserve">in band </w:delText>
        </w:r>
      </w:del>
      <w:r w:rsidRPr="00536AD7">
        <w:rPr>
          <w:rFonts w:ascii="Times New Roman Bold" w:eastAsia="MS Mincho" w:hAnsi="Times New Roman Bold"/>
          <w:b/>
          <w:sz w:val="20"/>
        </w:rPr>
        <w:t>emission limits</w:t>
      </w:r>
      <w:ins w:id="302" w:author="Author">
        <w:r w:rsidR="008A0583">
          <w:rPr>
            <w:rFonts w:ascii="Times New Roman Bold" w:eastAsia="MS Mincho" w:hAnsi="Times New Roman Bold"/>
            <w:b/>
            <w:sz w:val="20"/>
          </w:rPr>
          <w:t xml:space="preserve"> in the 5030-5091MHz band</w:t>
        </w:r>
      </w:ins>
      <w:r w:rsidRPr="00536AD7">
        <w:rPr>
          <w:rFonts w:ascii="Times New Roman Bold" w:eastAsia="MS Mincho" w:hAnsi="Times New Roman Bold"/>
          <w:b/>
          <w:sz w:val="20"/>
        </w:rPr>
        <w:t xml:space="preserve"> for </w:t>
      </w:r>
      <w:ins w:id="303" w:author="Author">
        <w:r w:rsidR="000D35BF">
          <w:rPr>
            <w:rFonts w:ascii="Times New Roman Bold" w:eastAsia="MS Mincho" w:hAnsi="Times New Roman Bold"/>
            <w:b/>
            <w:sz w:val="20"/>
          </w:rPr>
          <w:t>S</w:t>
        </w:r>
      </w:ins>
      <w:del w:id="304" w:author="Author">
        <w:r w:rsidRPr="00536AD7" w:rsidDel="000D35BF">
          <w:rPr>
            <w:rFonts w:ascii="Times New Roman Bold" w:eastAsia="MS Mincho" w:hAnsi="Times New Roman Bold"/>
            <w:b/>
            <w:sz w:val="20"/>
          </w:rPr>
          <w:delText>s</w:delText>
        </w:r>
      </w:del>
      <w:r w:rsidRPr="00536AD7">
        <w:rPr>
          <w:rFonts w:ascii="Times New Roman Bold" w:eastAsia="MS Mincho" w:hAnsi="Times New Roman Bold"/>
          <w:b/>
          <w:sz w:val="20"/>
        </w:rPr>
        <w:t>ystem 1</w:t>
      </w:r>
    </w:p>
    <w:tbl>
      <w:tblPr>
        <w:tblStyle w:val="TableGrid"/>
        <w:tblW w:w="5670" w:type="dxa"/>
        <w:jc w:val="center"/>
        <w:tblLook w:val="04A0" w:firstRow="1" w:lastRow="0" w:firstColumn="1" w:lastColumn="0" w:noHBand="0" w:noVBand="1"/>
      </w:tblPr>
      <w:tblGrid>
        <w:gridCol w:w="3403"/>
        <w:gridCol w:w="2267"/>
      </w:tblGrid>
      <w:tr w:rsidR="00536AD7" w:rsidRPr="00536AD7" w14:paraId="1C47F2FF" w14:textId="77777777" w:rsidTr="00E47E2A">
        <w:trPr>
          <w:jc w:val="center"/>
        </w:trPr>
        <w:tc>
          <w:tcPr>
            <w:tcW w:w="5670" w:type="dxa"/>
            <w:gridSpan w:val="2"/>
          </w:tcPr>
          <w:p w14:paraId="186CAD7A"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 1</w:t>
            </w:r>
          </w:p>
        </w:tc>
      </w:tr>
      <w:tr w:rsidR="00536AD7" w:rsidRPr="00536AD7" w14:paraId="271A054D" w14:textId="77777777" w:rsidTr="00E47E2A">
        <w:trPr>
          <w:jc w:val="center"/>
        </w:trPr>
        <w:tc>
          <w:tcPr>
            <w:tcW w:w="3403" w:type="dxa"/>
          </w:tcPr>
          <w:p w14:paraId="0F41D3AB"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Offset from carrier frequency</w:t>
            </w:r>
          </w:p>
        </w:tc>
        <w:tc>
          <w:tcPr>
            <w:tcW w:w="2267" w:type="dxa"/>
          </w:tcPr>
          <w:p w14:paraId="6B61EEFB"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dBc/kHz</w:t>
            </w:r>
          </w:p>
        </w:tc>
      </w:tr>
      <w:tr w:rsidR="00536AD7" w:rsidRPr="00536AD7" w14:paraId="19A9784F" w14:textId="77777777" w:rsidTr="00E47E2A">
        <w:trPr>
          <w:jc w:val="center"/>
        </w:trPr>
        <w:tc>
          <w:tcPr>
            <w:tcW w:w="3403" w:type="dxa"/>
          </w:tcPr>
          <w:p w14:paraId="2C4A270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36AD7">
              <w:rPr>
                <w:sz w:val="20"/>
              </w:rPr>
              <w:t>Channel width ÷ 2</w:t>
            </w:r>
          </w:p>
        </w:tc>
        <w:tc>
          <w:tcPr>
            <w:tcW w:w="2267" w:type="dxa"/>
          </w:tcPr>
          <w:p w14:paraId="33C7F9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−54</w:t>
            </w:r>
          </w:p>
        </w:tc>
      </w:tr>
      <w:tr w:rsidR="00536AD7" w:rsidRPr="00536AD7" w14:paraId="08B782C9" w14:textId="77777777" w:rsidTr="00E47E2A">
        <w:trPr>
          <w:jc w:val="center"/>
        </w:trPr>
        <w:tc>
          <w:tcPr>
            <w:tcW w:w="3403" w:type="dxa"/>
          </w:tcPr>
          <w:p w14:paraId="15791E5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36AD7">
              <w:rPr>
                <w:sz w:val="20"/>
              </w:rPr>
              <w:t>1.5 × channel width</w:t>
            </w:r>
          </w:p>
        </w:tc>
        <w:tc>
          <w:tcPr>
            <w:tcW w:w="2267" w:type="dxa"/>
          </w:tcPr>
          <w:p w14:paraId="628E509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−74</w:t>
            </w:r>
          </w:p>
        </w:tc>
      </w:tr>
      <w:tr w:rsidR="00536AD7" w:rsidRPr="00536AD7" w14:paraId="6ED05070" w14:textId="77777777" w:rsidTr="00E47E2A">
        <w:trPr>
          <w:jc w:val="center"/>
        </w:trPr>
        <w:tc>
          <w:tcPr>
            <w:tcW w:w="3403" w:type="dxa"/>
          </w:tcPr>
          <w:p w14:paraId="0321142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36AD7">
              <w:rPr>
                <w:sz w:val="20"/>
              </w:rPr>
              <w:t>500 kHz</w:t>
            </w:r>
          </w:p>
        </w:tc>
        <w:tc>
          <w:tcPr>
            <w:tcW w:w="2267" w:type="dxa"/>
          </w:tcPr>
          <w:p w14:paraId="270E689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−90</w:t>
            </w:r>
          </w:p>
        </w:tc>
      </w:tr>
      <w:tr w:rsidR="00536AD7" w:rsidRPr="00536AD7" w14:paraId="5CA64F57" w14:textId="77777777" w:rsidTr="00E47E2A">
        <w:trPr>
          <w:jc w:val="center"/>
        </w:trPr>
        <w:tc>
          <w:tcPr>
            <w:tcW w:w="3403" w:type="dxa"/>
          </w:tcPr>
          <w:p w14:paraId="48AABDC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36AD7">
              <w:rPr>
                <w:sz w:val="20"/>
              </w:rPr>
              <w:t>2 000 kHz</w:t>
            </w:r>
          </w:p>
        </w:tc>
        <w:tc>
          <w:tcPr>
            <w:tcW w:w="2267" w:type="dxa"/>
          </w:tcPr>
          <w:p w14:paraId="593EE36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−96</w:t>
            </w:r>
          </w:p>
        </w:tc>
      </w:tr>
    </w:tbl>
    <w:p w14:paraId="733E988A" w14:textId="77777777" w:rsidR="00536AD7" w:rsidRPr="00536AD7" w:rsidRDefault="00536AD7" w:rsidP="00536AD7">
      <w:pPr>
        <w:tabs>
          <w:tab w:val="clear" w:pos="794"/>
          <w:tab w:val="clear" w:pos="1191"/>
          <w:tab w:val="clear" w:pos="1588"/>
          <w:tab w:val="clear" w:pos="1985"/>
        </w:tabs>
        <w:spacing w:before="0"/>
        <w:rPr>
          <w:sz w:val="20"/>
          <w:lang w:eastAsia="zh-CN"/>
        </w:rPr>
      </w:pPr>
    </w:p>
    <w:p w14:paraId="436EE177" w14:textId="7A19C54C" w:rsidR="00536AD7" w:rsidRPr="00536AD7" w:rsidRDefault="00536AD7" w:rsidP="00536AD7">
      <w:pPr>
        <w:tabs>
          <w:tab w:val="clear" w:pos="794"/>
          <w:tab w:val="clear" w:pos="1191"/>
          <w:tab w:val="clear" w:pos="1588"/>
          <w:tab w:val="clear" w:pos="1985"/>
          <w:tab w:val="left" w:pos="1134"/>
          <w:tab w:val="left" w:pos="1871"/>
          <w:tab w:val="left" w:pos="2268"/>
        </w:tabs>
        <w:spacing w:before="240" w:after="240"/>
        <w:rPr>
          <w:i/>
          <w:iCs/>
          <w:color w:val="FF0000"/>
        </w:rPr>
      </w:pPr>
      <w:r w:rsidRPr="00536AD7">
        <w:rPr>
          <w:i/>
          <w:iCs/>
          <w:color w:val="FF0000"/>
        </w:rPr>
        <w:t>[</w:t>
      </w:r>
      <w:del w:id="305" w:author="Author">
        <w:r w:rsidRPr="00536AD7" w:rsidDel="008A0583">
          <w:rPr>
            <w:i/>
            <w:iCs/>
            <w:color w:val="FF0000"/>
          </w:rPr>
          <w:delText>Editor’s note: It needs to be clarified how Table 3 is addressing out of channel emissions</w:delText>
        </w:r>
      </w:del>
      <w:ins w:id="306" w:author="Author">
        <w:r w:rsidR="008A0583">
          <w:rPr>
            <w:i/>
            <w:iCs/>
            <w:color w:val="FF0000"/>
          </w:rPr>
          <w:t>Reply see title change</w:t>
        </w:r>
      </w:ins>
      <w:r w:rsidRPr="00536AD7">
        <w:rPr>
          <w:i/>
          <w:iCs/>
          <w:color w:val="FF0000"/>
        </w:rPr>
        <w:t>]</w:t>
      </w:r>
    </w:p>
    <w:p w14:paraId="0FCC6B79"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360" w:after="120"/>
        <w:jc w:val="center"/>
        <w:rPr>
          <w:rFonts w:eastAsia="MS Mincho"/>
          <w:caps/>
          <w:sz w:val="20"/>
        </w:rPr>
      </w:pPr>
      <w:r w:rsidRPr="00536AD7">
        <w:rPr>
          <w:rFonts w:eastAsia="MS Mincho"/>
          <w:caps/>
          <w:sz w:val="20"/>
        </w:rPr>
        <w:t>TABLE 4</w:t>
      </w:r>
    </w:p>
    <w:p w14:paraId="3043C13F"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Transmitter out of band emission limits</w:t>
      </w:r>
    </w:p>
    <w:tbl>
      <w:tblPr>
        <w:tblStyle w:val="TableGrid"/>
        <w:tblW w:w="7654" w:type="dxa"/>
        <w:jc w:val="center"/>
        <w:tblLayout w:type="fixed"/>
        <w:tblLook w:val="04A0" w:firstRow="1" w:lastRow="0" w:firstColumn="1" w:lastColumn="0" w:noHBand="0" w:noVBand="1"/>
      </w:tblPr>
      <w:tblGrid>
        <w:gridCol w:w="2909"/>
        <w:gridCol w:w="2336"/>
        <w:gridCol w:w="2409"/>
      </w:tblGrid>
      <w:tr w:rsidR="00536AD7" w:rsidRPr="00536AD7" w14:paraId="4BED0C71" w14:textId="77777777" w:rsidTr="00E47E2A">
        <w:trPr>
          <w:jc w:val="center"/>
        </w:trPr>
        <w:tc>
          <w:tcPr>
            <w:tcW w:w="2909" w:type="dxa"/>
          </w:tcPr>
          <w:p w14:paraId="325961E2"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4745" w:type="dxa"/>
            <w:gridSpan w:val="2"/>
          </w:tcPr>
          <w:p w14:paraId="2A0CE65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Maximum command and non-payload communication link system power spectral density in the out of band domain</w:t>
            </w:r>
          </w:p>
        </w:tc>
      </w:tr>
      <w:tr w:rsidR="00536AD7" w:rsidRPr="00536AD7" w14:paraId="5624BD5C" w14:textId="77777777" w:rsidTr="00E47E2A">
        <w:trPr>
          <w:jc w:val="center"/>
        </w:trPr>
        <w:tc>
          <w:tcPr>
            <w:tcW w:w="2909" w:type="dxa"/>
          </w:tcPr>
          <w:p w14:paraId="6003226A"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2336" w:type="dxa"/>
          </w:tcPr>
          <w:p w14:paraId="734C34C4" w14:textId="614F37AD"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del w:id="307" w:author="Author">
              <w:r w:rsidRPr="00536AD7" w:rsidDel="000D35BF">
                <w:rPr>
                  <w:rFonts w:ascii="Times New Roman Bold" w:hAnsi="Times New Roman Bold" w:cs="Times New Roman Bold"/>
                  <w:sz w:val="20"/>
                </w:rPr>
                <w:delText>Airborne</w:delText>
              </w:r>
            </w:del>
            <w:ins w:id="308" w:author="Author">
              <w:r w:rsidR="000D35BF">
                <w:rPr>
                  <w:rFonts w:ascii="Times New Roman Bold" w:hAnsi="Times New Roman Bold" w:cs="Times New Roman Bold"/>
                  <w:sz w:val="20"/>
                </w:rPr>
                <w:t>AES</w:t>
              </w:r>
            </w:ins>
            <w:r w:rsidRPr="00536AD7">
              <w:rPr>
                <w:rFonts w:ascii="Times New Roman Bold" w:hAnsi="Times New Roman Bold" w:cs="Times New Roman Bold"/>
                <w:sz w:val="20"/>
              </w:rPr>
              <w:t xml:space="preserve"> </w:t>
            </w:r>
          </w:p>
        </w:tc>
        <w:tc>
          <w:tcPr>
            <w:tcW w:w="2409" w:type="dxa"/>
          </w:tcPr>
          <w:p w14:paraId="4D91317F" w14:textId="65F1B020" w:rsidR="00536AD7" w:rsidRPr="00536AD7" w:rsidRDefault="000D35BF"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ins w:id="309" w:author="Author">
              <w:r>
                <w:rPr>
                  <w:rFonts w:ascii="Times New Roman Bold" w:hAnsi="Times New Roman Bold" w:cs="Times New Roman Bold"/>
                  <w:sz w:val="20"/>
                </w:rPr>
                <w:t>GES or ARRS</w:t>
              </w:r>
            </w:ins>
            <w:del w:id="310" w:author="Author">
              <w:r w:rsidR="00536AD7" w:rsidRPr="00536AD7" w:rsidDel="000D35BF">
                <w:rPr>
                  <w:rFonts w:ascii="Times New Roman Bold" w:hAnsi="Times New Roman Bold" w:cs="Times New Roman Bold"/>
                  <w:sz w:val="20"/>
                </w:rPr>
                <w:delText xml:space="preserve">Ground </w:delText>
              </w:r>
            </w:del>
          </w:p>
        </w:tc>
      </w:tr>
      <w:tr w:rsidR="00536AD7" w:rsidRPr="00536AD7" w14:paraId="7B8F45A5" w14:textId="77777777" w:rsidTr="00E47E2A">
        <w:trPr>
          <w:jc w:val="center"/>
        </w:trPr>
        <w:tc>
          <w:tcPr>
            <w:tcW w:w="2909" w:type="dxa"/>
          </w:tcPr>
          <w:p w14:paraId="5A8165A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System 1</w:t>
            </w:r>
          </w:p>
        </w:tc>
        <w:tc>
          <w:tcPr>
            <w:tcW w:w="2336" w:type="dxa"/>
          </w:tcPr>
          <w:p w14:paraId="3125EC2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i/>
                <w:iCs/>
                <w:sz w:val="20"/>
              </w:rPr>
            </w:pPr>
            <w:r w:rsidRPr="00536AD7">
              <w:rPr>
                <w:i/>
                <w:iCs/>
                <w:sz w:val="20"/>
              </w:rPr>
              <w:t>TBD</w:t>
            </w:r>
          </w:p>
        </w:tc>
        <w:tc>
          <w:tcPr>
            <w:tcW w:w="2409" w:type="dxa"/>
          </w:tcPr>
          <w:p w14:paraId="16E21D6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i/>
                <w:iCs/>
                <w:sz w:val="20"/>
              </w:rPr>
            </w:pPr>
            <w:r w:rsidRPr="00536AD7">
              <w:rPr>
                <w:i/>
                <w:iCs/>
                <w:sz w:val="20"/>
              </w:rPr>
              <w:t>TBD</w:t>
            </w:r>
          </w:p>
        </w:tc>
      </w:tr>
      <w:tr w:rsidR="00536AD7" w:rsidRPr="00536AD7" w:rsidDel="000D35BF" w14:paraId="4BE2EC9D" w14:textId="7DE181D1" w:rsidTr="00E47E2A">
        <w:trPr>
          <w:jc w:val="center"/>
          <w:del w:id="311" w:author="Author"/>
        </w:trPr>
        <w:tc>
          <w:tcPr>
            <w:tcW w:w="2909" w:type="dxa"/>
          </w:tcPr>
          <w:p w14:paraId="426FB87D" w14:textId="44AF0881" w:rsidR="00536AD7" w:rsidRPr="00536AD7" w:rsidDel="000D35BF"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del w:id="312" w:author="Author"/>
                <w:sz w:val="20"/>
              </w:rPr>
            </w:pPr>
            <w:del w:id="313" w:author="Author">
              <w:r w:rsidRPr="00536AD7" w:rsidDel="000D35BF">
                <w:rPr>
                  <w:sz w:val="20"/>
                </w:rPr>
                <w:delText>System 2</w:delText>
              </w:r>
            </w:del>
          </w:p>
        </w:tc>
        <w:tc>
          <w:tcPr>
            <w:tcW w:w="2336" w:type="dxa"/>
          </w:tcPr>
          <w:p w14:paraId="53055C77" w14:textId="09E6276A" w:rsidR="00536AD7" w:rsidRPr="00536AD7" w:rsidDel="000D35BF"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314" w:author="Author"/>
                <w:i/>
                <w:iCs/>
                <w:sz w:val="20"/>
              </w:rPr>
            </w:pPr>
            <w:del w:id="315" w:author="Author">
              <w:r w:rsidRPr="00536AD7" w:rsidDel="000D35BF">
                <w:rPr>
                  <w:i/>
                  <w:iCs/>
                  <w:sz w:val="20"/>
                </w:rPr>
                <w:delText>TBD</w:delText>
              </w:r>
            </w:del>
          </w:p>
        </w:tc>
        <w:tc>
          <w:tcPr>
            <w:tcW w:w="2409" w:type="dxa"/>
          </w:tcPr>
          <w:p w14:paraId="0FB91EE5" w14:textId="5D82CC39" w:rsidR="00536AD7" w:rsidRPr="00536AD7" w:rsidDel="000D35BF"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316" w:author="Author"/>
                <w:i/>
                <w:iCs/>
                <w:sz w:val="20"/>
              </w:rPr>
            </w:pPr>
            <w:del w:id="317" w:author="Author">
              <w:r w:rsidRPr="00536AD7" w:rsidDel="000D35BF">
                <w:rPr>
                  <w:i/>
                  <w:iCs/>
                  <w:sz w:val="20"/>
                </w:rPr>
                <w:delText>TBD</w:delText>
              </w:r>
            </w:del>
          </w:p>
        </w:tc>
      </w:tr>
    </w:tbl>
    <w:p w14:paraId="5B9C306E" w14:textId="77777777" w:rsidR="00536AD7" w:rsidRPr="00536AD7" w:rsidRDefault="00536AD7" w:rsidP="00536AD7">
      <w:pPr>
        <w:tabs>
          <w:tab w:val="clear" w:pos="794"/>
          <w:tab w:val="clear" w:pos="1191"/>
          <w:tab w:val="clear" w:pos="1588"/>
          <w:tab w:val="clear" w:pos="1985"/>
        </w:tabs>
        <w:spacing w:before="0"/>
        <w:rPr>
          <w:sz w:val="20"/>
          <w:lang w:eastAsia="zh-CN"/>
        </w:rPr>
      </w:pPr>
    </w:p>
    <w:p w14:paraId="11FACD4C"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240" w:after="240"/>
        <w:rPr>
          <w:rFonts w:eastAsia="MS Mincho"/>
          <w:i/>
          <w:iCs/>
          <w:color w:val="FF0000"/>
        </w:rPr>
      </w:pPr>
      <w:r w:rsidRPr="00536AD7">
        <w:rPr>
          <w:rFonts w:eastAsia="MS Mincho"/>
          <w:i/>
          <w:iCs/>
          <w:color w:val="FF0000"/>
          <w:spacing w:val="-4"/>
        </w:rPr>
        <w:t xml:space="preserve">[Editor’s note: It is envisioned that the proposed Recommendation </w:t>
      </w:r>
      <w:r w:rsidRPr="00536AD7">
        <w:rPr>
          <w:rFonts w:eastAsia="MS Mincho"/>
          <w:i/>
          <w:iCs/>
          <w:color w:val="FF0000"/>
        </w:rPr>
        <w:t xml:space="preserve">will eventually include the out of band emission characteristics of AM(R)S transmissions into adjacent bands including those below 5 030 MHz that </w:t>
      </w:r>
      <w:r w:rsidRPr="00536AD7">
        <w:rPr>
          <w:i/>
          <w:iCs/>
          <w:color w:val="FF0000"/>
          <w:lang w:eastAsia="zh-CN"/>
        </w:rPr>
        <w:t>would</w:t>
      </w:r>
      <w:r w:rsidRPr="00536AD7">
        <w:rPr>
          <w:rFonts w:eastAsia="MS Mincho"/>
          <w:i/>
          <w:iCs/>
          <w:color w:val="FF0000"/>
        </w:rPr>
        <w:t xml:space="preserve"> be necessary for sharing studies to resolve the provisional nature of the </w:t>
      </w:r>
      <w:r w:rsidRPr="00536AD7">
        <w:rPr>
          <w:rFonts w:eastAsia="MS Mincho"/>
          <w:i/>
          <w:iCs/>
          <w:color w:val="FF0000"/>
        </w:rPr>
        <w:noBreakHyphen/>
        <w:t>75 dBW/MHz protection value in RR No.</w:t>
      </w:r>
      <w:r w:rsidRPr="00536AD7">
        <w:rPr>
          <w:rFonts w:eastAsia="MS Mincho"/>
          <w:b/>
          <w:bCs/>
          <w:i/>
          <w:iCs/>
          <w:color w:val="FF0000"/>
        </w:rPr>
        <w:t xml:space="preserve"> 5.443C</w:t>
      </w:r>
      <w:r w:rsidRPr="00536AD7">
        <w:rPr>
          <w:rFonts w:eastAsia="MS Mincho"/>
          <w:i/>
          <w:iCs/>
          <w:color w:val="FF0000"/>
        </w:rPr>
        <w:t>.]</w:t>
      </w:r>
    </w:p>
    <w:p w14:paraId="5DA28E36" w14:textId="70FDA882" w:rsidR="00536AD7" w:rsidRPr="00536AD7" w:rsidRDefault="00536AD7" w:rsidP="00536AD7">
      <w:pPr>
        <w:keepNext/>
        <w:tabs>
          <w:tab w:val="clear" w:pos="794"/>
          <w:tab w:val="clear" w:pos="1191"/>
          <w:tab w:val="clear" w:pos="1588"/>
          <w:tab w:val="clear" w:pos="1985"/>
          <w:tab w:val="left" w:pos="1134"/>
          <w:tab w:val="left" w:pos="1871"/>
          <w:tab w:val="left" w:pos="2268"/>
        </w:tabs>
        <w:spacing w:before="360" w:after="120"/>
        <w:jc w:val="center"/>
        <w:rPr>
          <w:rFonts w:eastAsia="MS Mincho"/>
          <w:caps/>
          <w:sz w:val="20"/>
        </w:rPr>
      </w:pPr>
      <w:r w:rsidRPr="00536AD7">
        <w:rPr>
          <w:rFonts w:eastAsia="MS Mincho"/>
          <w:caps/>
          <w:sz w:val="20"/>
        </w:rPr>
        <w:t>TABLE 5</w:t>
      </w:r>
    </w:p>
    <w:p w14:paraId="5723DC7C" w14:textId="77777777" w:rsidR="004E054A" w:rsidRDefault="004E054A" w:rsidP="004E054A">
      <w:pPr>
        <w:tabs>
          <w:tab w:val="clear" w:pos="794"/>
          <w:tab w:val="clear" w:pos="1191"/>
          <w:tab w:val="clear" w:pos="1588"/>
          <w:tab w:val="clear" w:pos="1985"/>
        </w:tabs>
        <w:spacing w:before="0"/>
        <w:jc w:val="center"/>
        <w:rPr>
          <w:ins w:id="318" w:author="Author"/>
          <w:rFonts w:ascii="Times New Roman Bold" w:hAnsi="Times New Roman Bold"/>
          <w:b/>
          <w:sz w:val="20"/>
        </w:rPr>
      </w:pPr>
      <w:ins w:id="319" w:author="Author">
        <w:r>
          <w:rPr>
            <w:rFonts w:ascii="Times New Roman Bold" w:hAnsi="Times New Roman Bold"/>
            <w:b/>
            <w:sz w:val="20"/>
          </w:rPr>
          <w:t xml:space="preserve">Terrestrial System 1 Link Budget </w:t>
        </w:r>
      </w:ins>
    </w:p>
    <w:p w14:paraId="16AA1EBD" w14:textId="77777777" w:rsidR="004E054A" w:rsidRDefault="004E054A" w:rsidP="004E054A">
      <w:pPr>
        <w:tabs>
          <w:tab w:val="clear" w:pos="794"/>
          <w:tab w:val="clear" w:pos="1191"/>
          <w:tab w:val="clear" w:pos="1588"/>
          <w:tab w:val="clear" w:pos="1985"/>
        </w:tabs>
        <w:spacing w:before="0"/>
        <w:jc w:val="center"/>
        <w:rPr>
          <w:ins w:id="320" w:author="Author"/>
          <w:rFonts w:ascii="Times New Roman Bold" w:hAnsi="Times New Roman Bold"/>
          <w:b/>
          <w:sz w:val="20"/>
        </w:rPr>
      </w:pPr>
    </w:p>
    <w:p w14:paraId="403690E6" w14:textId="58497F6B" w:rsidR="00536AD7" w:rsidRPr="00536AD7" w:rsidDel="00694CBC" w:rsidRDefault="004E054A">
      <w:pPr>
        <w:keepNext/>
        <w:keepLines/>
        <w:tabs>
          <w:tab w:val="clear" w:pos="794"/>
          <w:tab w:val="clear" w:pos="1191"/>
          <w:tab w:val="clear" w:pos="1588"/>
          <w:tab w:val="clear" w:pos="1985"/>
          <w:tab w:val="left" w:pos="1134"/>
          <w:tab w:val="left" w:pos="1871"/>
          <w:tab w:val="left" w:pos="2268"/>
        </w:tabs>
        <w:spacing w:before="0" w:after="120"/>
        <w:jc w:val="center"/>
        <w:rPr>
          <w:del w:id="321" w:author="Author"/>
          <w:rFonts w:ascii="Times New Roman Bold" w:eastAsia="MS Mincho" w:hAnsi="Times New Roman Bold"/>
          <w:b/>
          <w:sz w:val="20"/>
        </w:rPr>
      </w:pPr>
      <w:ins w:id="322" w:author="Author">
        <w:r>
          <w:rPr>
            <w:rFonts w:ascii="Times New Roman Bold" w:hAnsi="Times New Roman Bold"/>
            <w:b/>
            <w:sz w:val="20"/>
          </w:rPr>
          <w:t>TBD</w:t>
        </w:r>
      </w:ins>
      <w:del w:id="323" w:author="Author">
        <w:r w:rsidR="00536AD7" w:rsidRPr="00536AD7" w:rsidDel="00694CBC">
          <w:rPr>
            <w:rFonts w:ascii="Times New Roman Bold" w:hAnsi="Times New Roman Bold"/>
            <w:b/>
            <w:sz w:val="20"/>
          </w:rPr>
          <w:delText>Command and non-payload communication link system r</w:delText>
        </w:r>
        <w:r w:rsidR="00536AD7" w:rsidRPr="00536AD7" w:rsidDel="00694CBC">
          <w:rPr>
            <w:rFonts w:ascii="Times New Roman Bold" w:eastAsia="MS Mincho" w:hAnsi="Times New Roman Bold"/>
            <w:b/>
            <w:sz w:val="20"/>
          </w:rPr>
          <w:delText>eceiver selectivity/blocking limits</w:delText>
        </w:r>
      </w:del>
    </w:p>
    <w:p w14:paraId="4E1BC820" w14:textId="16A67D8F" w:rsidR="004E054A" w:rsidRDefault="004E054A" w:rsidP="004E054A">
      <w:pPr>
        <w:tabs>
          <w:tab w:val="clear" w:pos="794"/>
          <w:tab w:val="clear" w:pos="1191"/>
          <w:tab w:val="clear" w:pos="1588"/>
          <w:tab w:val="clear" w:pos="1985"/>
        </w:tabs>
        <w:spacing w:before="0"/>
        <w:jc w:val="center"/>
        <w:rPr>
          <w:ins w:id="324" w:author="Author"/>
          <w:sz w:val="20"/>
          <w:lang w:eastAsia="zh-CN"/>
        </w:rPr>
      </w:pPr>
    </w:p>
    <w:p w14:paraId="0C2B8C14" w14:textId="77777777" w:rsidR="004E054A" w:rsidRDefault="004E054A">
      <w:pPr>
        <w:tabs>
          <w:tab w:val="clear" w:pos="794"/>
          <w:tab w:val="clear" w:pos="1191"/>
          <w:tab w:val="clear" w:pos="1588"/>
          <w:tab w:val="clear" w:pos="1985"/>
        </w:tabs>
        <w:overflowPunct/>
        <w:autoSpaceDE/>
        <w:autoSpaceDN/>
        <w:adjustRightInd/>
        <w:spacing w:before="0"/>
        <w:textAlignment w:val="auto"/>
        <w:rPr>
          <w:ins w:id="325" w:author="Author"/>
          <w:sz w:val="20"/>
          <w:lang w:eastAsia="zh-CN"/>
        </w:rPr>
      </w:pPr>
      <w:ins w:id="326" w:author="Author">
        <w:r>
          <w:rPr>
            <w:sz w:val="20"/>
            <w:lang w:eastAsia="zh-CN"/>
          </w:rPr>
          <w:br w:type="page"/>
        </w:r>
      </w:ins>
    </w:p>
    <w:p w14:paraId="23ABF36E" w14:textId="517CA62F" w:rsidR="00536AD7" w:rsidRPr="00536AD7" w:rsidDel="004E054A" w:rsidRDefault="00536AD7" w:rsidP="00807E08">
      <w:pPr>
        <w:tabs>
          <w:tab w:val="clear" w:pos="794"/>
          <w:tab w:val="clear" w:pos="1191"/>
          <w:tab w:val="clear" w:pos="1588"/>
          <w:tab w:val="clear" w:pos="1985"/>
        </w:tabs>
        <w:spacing w:before="0"/>
        <w:jc w:val="center"/>
        <w:rPr>
          <w:del w:id="327" w:author="Author"/>
          <w:sz w:val="20"/>
          <w:lang w:eastAsia="zh-CN"/>
        </w:rPr>
      </w:pPr>
    </w:p>
    <w:p w14:paraId="1AD95EC6"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36AD7">
        <w:rPr>
          <w:b/>
        </w:rPr>
        <w:t>2.2</w:t>
      </w:r>
      <w:r w:rsidRPr="00536AD7">
        <w:rPr>
          <w:b/>
        </w:rPr>
        <w:tab/>
        <w:t xml:space="preserve">Unmanned aircraft and control station characteristics for </w:t>
      </w:r>
      <w:r w:rsidRPr="00536AD7">
        <w:rPr>
          <w:b/>
          <w:lang w:eastAsia="zh-CN"/>
        </w:rPr>
        <w:t>control and non-payload communication</w:t>
      </w:r>
      <w:r w:rsidRPr="00536AD7">
        <w:rPr>
          <w:b/>
        </w:rPr>
        <w:t xml:space="preserve"> link via satellite</w:t>
      </w:r>
    </w:p>
    <w:p w14:paraId="2015A208" w14:textId="77777777" w:rsidR="00536AD7" w:rsidRPr="00536AD7" w:rsidRDefault="00536AD7" w:rsidP="00536AD7">
      <w:pPr>
        <w:keepNext/>
        <w:keepLines/>
        <w:tabs>
          <w:tab w:val="clear" w:pos="794"/>
          <w:tab w:val="clear" w:pos="1191"/>
          <w:tab w:val="clear" w:pos="1588"/>
          <w:tab w:val="clear" w:pos="1985"/>
          <w:tab w:val="left" w:pos="1871"/>
          <w:tab w:val="left" w:pos="2268"/>
        </w:tabs>
        <w:spacing w:before="200"/>
        <w:ind w:left="1134" w:hanging="1134"/>
        <w:outlineLvl w:val="2"/>
        <w:rPr>
          <w:b/>
        </w:rPr>
      </w:pPr>
      <w:bookmarkStart w:id="328" w:name="_Hlk108537506"/>
      <w:r w:rsidRPr="00536AD7">
        <w:rPr>
          <w:b/>
        </w:rPr>
        <w:t>2.2.1</w:t>
      </w:r>
      <w:r w:rsidRPr="00536AD7">
        <w:rPr>
          <w:b/>
        </w:rPr>
        <w:tab/>
      </w:r>
      <w:r w:rsidRPr="00536AD7">
        <w:rPr>
          <w:b/>
          <w:lang w:eastAsia="zh-CN"/>
        </w:rPr>
        <w:t>Control and non-payload communication</w:t>
      </w:r>
      <w:r w:rsidRPr="00536AD7">
        <w:rPr>
          <w:b/>
        </w:rPr>
        <w:t xml:space="preserve"> via satellite system 1</w:t>
      </w:r>
    </w:p>
    <w:p w14:paraId="78F5C70C" w14:textId="77777777" w:rsidR="00536AD7" w:rsidRPr="00536AD7" w:rsidRDefault="00536AD7" w:rsidP="00536AD7">
      <w:pPr>
        <w:tabs>
          <w:tab w:val="clear" w:pos="794"/>
          <w:tab w:val="clear" w:pos="1191"/>
          <w:tab w:val="clear" w:pos="1588"/>
          <w:tab w:val="clear" w:pos="1985"/>
          <w:tab w:val="left" w:pos="1134"/>
          <w:tab w:val="left" w:pos="1871"/>
          <w:tab w:val="left" w:pos="2268"/>
        </w:tabs>
      </w:pPr>
      <w:r w:rsidRPr="00536AD7">
        <w:t>It is to be noted that:</w:t>
      </w:r>
    </w:p>
    <w:p w14:paraId="07E215C4"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feeder links between the UACS and the satellite are assumed to be in the frequency band 5 030-5 091 MHz, but may also be accommodated in other frequency bands;</w:t>
      </w:r>
    </w:p>
    <w:p w14:paraId="0769C42B"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a QPSK 1/2 digital video broadcasting - return channel via satellite (DVB-RCS) type waveform is considered;</w:t>
      </w:r>
    </w:p>
    <w:p w14:paraId="7F974F6D"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availability (link availability from the ground earth station to the UA and from the UA to the ground earth station) considered in this example is 99.99%;</w:t>
      </w:r>
    </w:p>
    <w:p w14:paraId="6ACF166F"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link budgets are performed for UA and UACS located in Western Europe, corresponding to the worst case in terms of sharing with microwave landing system (according to ICAO database used in Report ITU-R M.2205). On other areas more favourable from a sharing point of view, additional margin is available;</w:t>
      </w:r>
    </w:p>
    <w:p w14:paraId="259C9AAF"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03E6F6E2"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link budget is carried out considering rain loss on the satellite – UA link, this representing the worst case compared to the UACS – Satellite link.</w:t>
      </w:r>
    </w:p>
    <w:p w14:paraId="4E99DE45"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pPr>
      <w:r w:rsidRPr="00536AD7">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7FF0D04F"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329" w:name="_Toc237746957"/>
      <w:bookmarkStart w:id="330" w:name="_Toc237747005"/>
      <w:bookmarkStart w:id="331" w:name="_Toc237747033"/>
      <w:bookmarkStart w:id="332" w:name="_Toc239767463"/>
      <w:bookmarkStart w:id="333" w:name="_Toc246145806"/>
      <w:r w:rsidRPr="00536AD7">
        <w:rPr>
          <w:caps/>
          <w:sz w:val="20"/>
        </w:rPr>
        <w:t>TABLE 6</w:t>
      </w:r>
    </w:p>
    <w:p w14:paraId="54745F55"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36AD7">
        <w:rPr>
          <w:rFonts w:ascii="Times New Roman Bold" w:hAnsi="Times New Roman Bold"/>
          <w:b/>
          <w:sz w:val="20"/>
        </w:rPr>
        <w:t>Aeronautical mobile satellite (route) service return link budget</w:t>
      </w:r>
      <w:bookmarkEnd w:id="329"/>
      <w:bookmarkEnd w:id="330"/>
      <w:bookmarkEnd w:id="331"/>
      <w:bookmarkEnd w:id="332"/>
      <w:bookmarkEnd w:id="333"/>
      <w:r w:rsidRPr="00536AD7">
        <w:rPr>
          <w:rFonts w:ascii="Times New Roman Bold" w:hAnsi="Times New Roman Bold"/>
          <w:b/>
          <w:sz w:val="20"/>
        </w:rPr>
        <w:t xml:space="preserve"> for system 1</w:t>
      </w:r>
    </w:p>
    <w:tbl>
      <w:tblPr>
        <w:tblStyle w:val="PlainTable2"/>
        <w:tblW w:w="9750" w:type="dxa"/>
        <w:jc w:val="center"/>
        <w:tblLayout w:type="fixed"/>
        <w:tblLook w:val="0000" w:firstRow="0" w:lastRow="0" w:firstColumn="0" w:lastColumn="0" w:noHBand="0" w:noVBand="0"/>
      </w:tblPr>
      <w:tblGrid>
        <w:gridCol w:w="3691"/>
        <w:gridCol w:w="1280"/>
        <w:gridCol w:w="340"/>
        <w:gridCol w:w="3199"/>
        <w:gridCol w:w="1240"/>
      </w:tblGrid>
      <w:tr w:rsidR="00536AD7" w:rsidRPr="00536AD7" w14:paraId="0A6C7B05" w14:textId="77777777" w:rsidTr="00E47E2A">
        <w:trPr>
          <w:trHeight w:val="255"/>
          <w:tblHeader/>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F7A2ACE"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36AD7">
              <w:rPr>
                <w:rFonts w:ascii="Times New Roman Bold" w:eastAsia="MS PGothic" w:hAnsi="Times New Roman Bold" w:cs="Times New Roman Bold"/>
                <w:sz w:val="20"/>
              </w:rPr>
              <w:t>System</w:t>
            </w:r>
          </w:p>
        </w:tc>
        <w:tc>
          <w:tcPr>
            <w:cnfStyle w:val="000001000000" w:firstRow="0" w:lastRow="0" w:firstColumn="0" w:lastColumn="0" w:oddVBand="0" w:evenVBand="1" w:oddHBand="0" w:evenHBand="0" w:firstRowFirstColumn="0" w:firstRowLastColumn="0" w:lastRowFirstColumn="0" w:lastRowLastColumn="0"/>
            <w:tcW w:w="1280" w:type="dxa"/>
            <w:noWrap/>
          </w:tcPr>
          <w:p w14:paraId="5CC8DC07"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p>
        </w:tc>
        <w:tc>
          <w:tcPr>
            <w:cnfStyle w:val="000010000000" w:firstRow="0" w:lastRow="0" w:firstColumn="0" w:lastColumn="0" w:oddVBand="1" w:evenVBand="0" w:oddHBand="0" w:evenHBand="0" w:firstRowFirstColumn="0" w:firstRowLastColumn="0" w:lastRowFirstColumn="0" w:lastRowLastColumn="0"/>
            <w:tcW w:w="340" w:type="dxa"/>
            <w:noWrap/>
          </w:tcPr>
          <w:p w14:paraId="20ADE56A"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36AD7">
              <w:rPr>
                <w:rFonts w:ascii="Times New Roman Bold" w:eastAsia="MS PGothic" w:hAnsi="Times New Roman Bold" w:cs="Times New Roman Bold"/>
                <w:sz w:val="20"/>
              </w:rPr>
              <w:t> </w:t>
            </w:r>
          </w:p>
        </w:tc>
        <w:tc>
          <w:tcPr>
            <w:cnfStyle w:val="000001000000" w:firstRow="0" w:lastRow="0" w:firstColumn="0" w:lastColumn="0" w:oddVBand="0" w:evenVBand="1" w:oddHBand="0" w:evenHBand="0" w:firstRowFirstColumn="0" w:firstRowLastColumn="0" w:lastRowFirstColumn="0" w:lastRowLastColumn="0"/>
            <w:tcW w:w="3199" w:type="dxa"/>
          </w:tcPr>
          <w:p w14:paraId="4A46EA6D"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36AD7">
              <w:rPr>
                <w:rFonts w:ascii="Times New Roman Bold" w:eastAsia="MS PGothic" w:hAnsi="Times New Roman Bold" w:cs="Times New Roman Bold"/>
                <w:sz w:val="20"/>
              </w:rPr>
              <w:t>Repeater</w:t>
            </w:r>
          </w:p>
        </w:tc>
        <w:tc>
          <w:tcPr>
            <w:cnfStyle w:val="000010000000" w:firstRow="0" w:lastRow="0" w:firstColumn="0" w:lastColumn="0" w:oddVBand="1" w:evenVBand="0" w:oddHBand="0" w:evenHBand="0" w:firstRowFirstColumn="0" w:firstRowLastColumn="0" w:lastRowFirstColumn="0" w:lastRowLastColumn="0"/>
            <w:tcW w:w="1240" w:type="dxa"/>
          </w:tcPr>
          <w:p w14:paraId="1D9C260D"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p>
        </w:tc>
      </w:tr>
      <w:tr w:rsidR="00536AD7" w:rsidRPr="00536AD7" w14:paraId="7FF9892B"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EB82E6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Availability (%)</w:t>
            </w:r>
          </w:p>
        </w:tc>
        <w:tc>
          <w:tcPr>
            <w:cnfStyle w:val="000001000000" w:firstRow="0" w:lastRow="0" w:firstColumn="0" w:lastColumn="0" w:oddVBand="0" w:evenVBand="1" w:oddHBand="0" w:evenHBand="0" w:firstRowFirstColumn="0" w:firstRowLastColumn="0" w:lastRowFirstColumn="0" w:lastRowLastColumn="0"/>
            <w:tcW w:w="1280" w:type="dxa"/>
            <w:noWrap/>
          </w:tcPr>
          <w:p w14:paraId="7ADA13F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99.99%</w:t>
            </w:r>
          </w:p>
        </w:tc>
        <w:tc>
          <w:tcPr>
            <w:cnfStyle w:val="000010000000" w:firstRow="0" w:lastRow="0" w:firstColumn="0" w:lastColumn="0" w:oddVBand="1" w:evenVBand="0" w:oddHBand="0" w:evenHBand="0" w:firstRowFirstColumn="0" w:firstRowLastColumn="0" w:lastRowFirstColumn="0" w:lastRowLastColumn="0"/>
            <w:tcW w:w="340" w:type="dxa"/>
            <w:noWrap/>
          </w:tcPr>
          <w:p w14:paraId="1B3CDB0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8AC3FF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Repeater gain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531FA49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110.5</w:t>
            </w:r>
          </w:p>
        </w:tc>
      </w:tr>
      <w:tr w:rsidR="00536AD7" w:rsidRPr="00536AD7" w14:paraId="0F378464"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23103AC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color w:val="000000"/>
                <w:sz w:val="20"/>
                <w:lang w:eastAsia="fr-FR"/>
              </w:rPr>
              <w:t xml:space="preserve">Satellite longitude </w:t>
            </w:r>
            <w:r w:rsidRPr="00536AD7">
              <w:rPr>
                <w:rFonts w:eastAsia="MS PGothic"/>
                <w:sz w:val="20"/>
                <w:lang w:eastAsia="fr-FR"/>
              </w:rPr>
              <w:t>(degrees)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40AC677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–2.8</w:t>
            </w:r>
          </w:p>
        </w:tc>
        <w:tc>
          <w:tcPr>
            <w:cnfStyle w:val="000010000000" w:firstRow="0" w:lastRow="0" w:firstColumn="0" w:lastColumn="0" w:oddVBand="1" w:evenVBand="0" w:oddHBand="0" w:evenHBand="0" w:firstRowFirstColumn="0" w:firstRowLastColumn="0" w:lastRowFirstColumn="0" w:lastRowLastColumn="0"/>
            <w:tcW w:w="340" w:type="dxa"/>
            <w:noWrap/>
          </w:tcPr>
          <w:p w14:paraId="310A4BC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308C07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feeder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31CC8C8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1.0</w:t>
            </w:r>
          </w:p>
        </w:tc>
      </w:tr>
      <w:tr w:rsidR="00536AD7" w:rsidRPr="00536AD7" w14:paraId="2C0C4EAA"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5FDE9B0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Conditions</w:t>
            </w:r>
          </w:p>
        </w:tc>
        <w:tc>
          <w:tcPr>
            <w:cnfStyle w:val="000001000000" w:firstRow="0" w:lastRow="0" w:firstColumn="0" w:lastColumn="0" w:oddVBand="0" w:evenVBand="1" w:oddHBand="0" w:evenHBand="0" w:firstRowFirstColumn="0" w:firstRowLastColumn="0" w:lastRowFirstColumn="0" w:lastRowLastColumn="0"/>
            <w:tcW w:w="1280" w:type="dxa"/>
            <w:noWrap/>
          </w:tcPr>
          <w:p w14:paraId="79EE96A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Rain UL</w:t>
            </w:r>
          </w:p>
        </w:tc>
        <w:tc>
          <w:tcPr>
            <w:cnfStyle w:val="000010000000" w:firstRow="0" w:lastRow="0" w:firstColumn="0" w:lastColumn="0" w:oddVBand="1" w:evenVBand="0" w:oddHBand="0" w:evenHBand="0" w:firstRowFirstColumn="0" w:firstRowLastColumn="0" w:lastRowFirstColumn="0" w:lastRowLastColumn="0"/>
            <w:tcW w:w="340" w:type="dxa"/>
            <w:noWrap/>
          </w:tcPr>
          <w:p w14:paraId="5115DA6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E68B6E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Amplifier BO (OBO) (dB)</w:t>
            </w:r>
          </w:p>
        </w:tc>
        <w:tc>
          <w:tcPr>
            <w:cnfStyle w:val="000010000000" w:firstRow="0" w:lastRow="0" w:firstColumn="0" w:lastColumn="0" w:oddVBand="1" w:evenVBand="0" w:oddHBand="0" w:evenHBand="0" w:firstRowFirstColumn="0" w:firstRowLastColumn="0" w:lastRowFirstColumn="0" w:lastRowLastColumn="0"/>
            <w:tcW w:w="1240" w:type="dxa"/>
            <w:noWrap/>
          </w:tcPr>
          <w:p w14:paraId="223D7DB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3.5</w:t>
            </w:r>
          </w:p>
        </w:tc>
      </w:tr>
      <w:tr w:rsidR="00536AD7" w:rsidRPr="00536AD7" w14:paraId="054B4882"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F32954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Modulation</w:t>
            </w:r>
          </w:p>
        </w:tc>
        <w:tc>
          <w:tcPr>
            <w:cnfStyle w:val="000001000000" w:firstRow="0" w:lastRow="0" w:firstColumn="0" w:lastColumn="0" w:oddVBand="0" w:evenVBand="1" w:oddHBand="0" w:evenHBand="0" w:firstRowFirstColumn="0" w:firstRowLastColumn="0" w:lastRowFirstColumn="0" w:lastRowLastColumn="0"/>
            <w:tcW w:w="1280" w:type="dxa"/>
            <w:noWrap/>
          </w:tcPr>
          <w:p w14:paraId="0296274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QPSK 1/2</w:t>
            </w:r>
          </w:p>
        </w:tc>
        <w:tc>
          <w:tcPr>
            <w:cnfStyle w:val="000010000000" w:firstRow="0" w:lastRow="0" w:firstColumn="0" w:lastColumn="0" w:oddVBand="1" w:evenVBand="0" w:oddHBand="0" w:evenHBand="0" w:firstRowFirstColumn="0" w:firstRowLastColumn="0" w:lastRowFirstColumn="0" w:lastRowLastColumn="0"/>
            <w:tcW w:w="340" w:type="dxa"/>
            <w:noWrap/>
          </w:tcPr>
          <w:p w14:paraId="556E92B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DFF0C8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Amplifier NPR (dB)</w:t>
            </w:r>
          </w:p>
        </w:tc>
        <w:tc>
          <w:tcPr>
            <w:cnfStyle w:val="000010000000" w:firstRow="0" w:lastRow="0" w:firstColumn="0" w:lastColumn="0" w:oddVBand="1" w:evenVBand="0" w:oddHBand="0" w:evenHBand="0" w:firstRowFirstColumn="0" w:firstRowLastColumn="0" w:lastRowFirstColumn="0" w:lastRowLastColumn="0"/>
            <w:tcW w:w="1240" w:type="dxa"/>
            <w:noWrap/>
          </w:tcPr>
          <w:p w14:paraId="0C8FD78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17.0</w:t>
            </w:r>
          </w:p>
        </w:tc>
      </w:tr>
      <w:tr w:rsidR="00536AD7" w:rsidRPr="00536AD7" w14:paraId="6547785A"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429522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Useful bit rate per carrier (kbps)</w:t>
            </w:r>
          </w:p>
        </w:tc>
        <w:tc>
          <w:tcPr>
            <w:cnfStyle w:val="000001000000" w:firstRow="0" w:lastRow="0" w:firstColumn="0" w:lastColumn="0" w:oddVBand="0" w:evenVBand="1" w:oddHBand="0" w:evenHBand="0" w:firstRowFirstColumn="0" w:firstRowLastColumn="0" w:lastRowFirstColumn="0" w:lastRowLastColumn="0"/>
            <w:tcW w:w="1280" w:type="dxa"/>
            <w:noWrap/>
          </w:tcPr>
          <w:p w14:paraId="3040B0F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44.0</w:t>
            </w:r>
          </w:p>
        </w:tc>
        <w:tc>
          <w:tcPr>
            <w:cnfStyle w:val="000010000000" w:firstRow="0" w:lastRow="0" w:firstColumn="0" w:lastColumn="0" w:oddVBand="1" w:evenVBand="0" w:oddHBand="0" w:evenHBand="0" w:firstRowFirstColumn="0" w:firstRowLastColumn="0" w:lastRowFirstColumn="0" w:lastRowLastColumn="0"/>
            <w:tcW w:w="340" w:type="dxa"/>
            <w:noWrap/>
          </w:tcPr>
          <w:p w14:paraId="3CD148D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3E570B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lang w:eastAsia="fr-FR"/>
              </w:rPr>
              <w:t>0 degradation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5423322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67.2</w:t>
            </w:r>
          </w:p>
        </w:tc>
      </w:tr>
      <w:tr w:rsidR="00536AD7" w:rsidRPr="00536AD7" w14:paraId="2445D386" w14:textId="77777777" w:rsidTr="00E47E2A">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1E0F66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Duplex ratio</w:t>
            </w:r>
          </w:p>
        </w:tc>
        <w:tc>
          <w:tcPr>
            <w:cnfStyle w:val="000001000000" w:firstRow="0" w:lastRow="0" w:firstColumn="0" w:lastColumn="0" w:oddVBand="0" w:evenVBand="1" w:oddHBand="0" w:evenHBand="0" w:firstRowFirstColumn="0" w:firstRowLastColumn="0" w:lastRowFirstColumn="0" w:lastRowLastColumn="0"/>
            <w:tcW w:w="1280" w:type="dxa"/>
            <w:noWrap/>
          </w:tcPr>
          <w:p w14:paraId="2E59A1D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noWrap/>
          </w:tcPr>
          <w:p w14:paraId="3FA369F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B24E89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51FAF99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2267D68E"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5D081F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Symbol rate per carrier (kbauds)</w:t>
            </w:r>
          </w:p>
        </w:tc>
        <w:tc>
          <w:tcPr>
            <w:cnfStyle w:val="000001000000" w:firstRow="0" w:lastRow="0" w:firstColumn="0" w:lastColumn="0" w:oddVBand="0" w:evenVBand="1" w:oddHBand="0" w:evenHBand="0" w:firstRowFirstColumn="0" w:firstRowLastColumn="0" w:lastRowFirstColumn="0" w:lastRowLastColumn="0"/>
            <w:tcW w:w="1280" w:type="dxa"/>
            <w:noWrap/>
          </w:tcPr>
          <w:p w14:paraId="4B16A2B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103.5</w:t>
            </w:r>
          </w:p>
        </w:tc>
        <w:tc>
          <w:tcPr>
            <w:cnfStyle w:val="000010000000" w:firstRow="0" w:lastRow="0" w:firstColumn="0" w:lastColumn="0" w:oddVBand="1" w:evenVBand="0" w:oddHBand="0" w:evenHBand="0" w:firstRowFirstColumn="0" w:firstRowLastColumn="0" w:lastRowFirstColumn="0" w:lastRowLastColumn="0"/>
            <w:tcW w:w="340" w:type="dxa"/>
            <w:noWrap/>
          </w:tcPr>
          <w:p w14:paraId="3E6E2DD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3E14A4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Satellite Tx antenna</w:t>
            </w:r>
          </w:p>
        </w:tc>
        <w:tc>
          <w:tcPr>
            <w:cnfStyle w:val="000010000000" w:firstRow="0" w:lastRow="0" w:firstColumn="0" w:lastColumn="0" w:oddVBand="1" w:evenVBand="0" w:oddHBand="0" w:evenHBand="0" w:firstRowFirstColumn="0" w:firstRowLastColumn="0" w:lastRowFirstColumn="0" w:lastRowLastColumn="0"/>
            <w:tcW w:w="1240" w:type="dxa"/>
          </w:tcPr>
          <w:p w14:paraId="14EB4FF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2EF8B6A3"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49EC9E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Minimum bandwidth per carrier (kHz)</w:t>
            </w:r>
          </w:p>
        </w:tc>
        <w:tc>
          <w:tcPr>
            <w:cnfStyle w:val="000001000000" w:firstRow="0" w:lastRow="0" w:firstColumn="0" w:lastColumn="0" w:oddVBand="0" w:evenVBand="1" w:oddHBand="0" w:evenHBand="0" w:firstRowFirstColumn="0" w:firstRowLastColumn="0" w:lastRowFirstColumn="0" w:lastRowLastColumn="0"/>
            <w:tcW w:w="1280" w:type="dxa"/>
            <w:noWrap/>
          </w:tcPr>
          <w:p w14:paraId="5AB52F6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139.8</w:t>
            </w:r>
          </w:p>
        </w:tc>
        <w:tc>
          <w:tcPr>
            <w:cnfStyle w:val="000010000000" w:firstRow="0" w:lastRow="0" w:firstColumn="0" w:lastColumn="0" w:oddVBand="1" w:evenVBand="0" w:oddHBand="0" w:evenHBand="0" w:firstRowFirstColumn="0" w:firstRowLastColumn="0" w:lastRowFirstColumn="0" w:lastRowLastColumn="0"/>
            <w:tcW w:w="340" w:type="dxa"/>
            <w:noWrap/>
          </w:tcPr>
          <w:p w14:paraId="73E7BBD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C1DD68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3FBC1ED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6.0</w:t>
            </w:r>
          </w:p>
        </w:tc>
      </w:tr>
      <w:tr w:rsidR="00536AD7" w:rsidRPr="00536AD7" w14:paraId="7D8327F8" w14:textId="77777777" w:rsidTr="00E47E2A">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683677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4A24979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78D9775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9C52B5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2C1D5CF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14.1</w:t>
            </w:r>
          </w:p>
        </w:tc>
      </w:tr>
      <w:tr w:rsidR="00536AD7" w:rsidRPr="00536AD7" w14:paraId="44B699E5"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BA14B8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Aircraft Earth stations</w:t>
            </w:r>
          </w:p>
        </w:tc>
        <w:tc>
          <w:tcPr>
            <w:cnfStyle w:val="000001000000" w:firstRow="0" w:lastRow="0" w:firstColumn="0" w:lastColumn="0" w:oddVBand="0" w:evenVBand="1" w:oddHBand="0" w:evenHBand="0" w:firstRowFirstColumn="0" w:firstRowLastColumn="0" w:lastRowFirstColumn="0" w:lastRowLastColumn="0"/>
            <w:tcW w:w="1280" w:type="dxa"/>
          </w:tcPr>
          <w:p w14:paraId="65DC672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536EBBA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A20F59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Max 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3D7B77F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17.1</w:t>
            </w:r>
          </w:p>
        </w:tc>
      </w:tr>
      <w:tr w:rsidR="00536AD7" w:rsidRPr="00536AD7" w14:paraId="47539919"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C3ACB7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lastRenderedPageBreak/>
              <w:t>Frequency (MHz)</w:t>
            </w:r>
          </w:p>
        </w:tc>
        <w:tc>
          <w:tcPr>
            <w:cnfStyle w:val="000001000000" w:firstRow="0" w:lastRow="0" w:firstColumn="0" w:lastColumn="0" w:oddVBand="0" w:evenVBand="1" w:oddHBand="0" w:evenHBand="0" w:firstRowFirstColumn="0" w:firstRowLastColumn="0" w:lastRowFirstColumn="0" w:lastRowLastColumn="0"/>
            <w:tcW w:w="1280" w:type="dxa"/>
            <w:noWrap/>
          </w:tcPr>
          <w:p w14:paraId="669D90C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5 000</w:t>
            </w:r>
          </w:p>
        </w:tc>
        <w:tc>
          <w:tcPr>
            <w:cnfStyle w:val="000010000000" w:firstRow="0" w:lastRow="0" w:firstColumn="0" w:lastColumn="0" w:oddVBand="1" w:evenVBand="0" w:oddHBand="0" w:evenHBand="0" w:firstRowFirstColumn="0" w:firstRowLastColumn="0" w:lastRowFirstColumn="0" w:lastRowLastColumn="0"/>
            <w:tcW w:w="340" w:type="dxa"/>
          </w:tcPr>
          <w:p w14:paraId="45C8846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88D2AC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xml:space="preserve"> inter-spots (dB)</w:t>
            </w:r>
          </w:p>
        </w:tc>
        <w:tc>
          <w:tcPr>
            <w:cnfStyle w:val="000010000000" w:firstRow="0" w:lastRow="0" w:firstColumn="0" w:lastColumn="0" w:oddVBand="1" w:evenVBand="0" w:oddHBand="0" w:evenHBand="0" w:firstRowFirstColumn="0" w:firstRowLastColumn="0" w:lastRowFirstColumn="0" w:lastRowLastColumn="0"/>
            <w:tcW w:w="1240" w:type="dxa"/>
            <w:noWrap/>
          </w:tcPr>
          <w:p w14:paraId="1AAF04B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17.0</w:t>
            </w:r>
          </w:p>
        </w:tc>
      </w:tr>
      <w:tr w:rsidR="00536AD7" w:rsidRPr="00536AD7" w14:paraId="4D80D640"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D2520A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4462BF4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39.5</w:t>
            </w:r>
          </w:p>
        </w:tc>
        <w:tc>
          <w:tcPr>
            <w:cnfStyle w:val="000010000000" w:firstRow="0" w:lastRow="0" w:firstColumn="0" w:lastColumn="0" w:oddVBand="1" w:evenVBand="0" w:oddHBand="0" w:evenHBand="0" w:firstRowFirstColumn="0" w:firstRowLastColumn="0" w:lastRowFirstColumn="0" w:lastRowLastColumn="0"/>
            <w:tcW w:w="340" w:type="dxa"/>
          </w:tcPr>
          <w:p w14:paraId="1B51A09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58AED3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0 inter-spots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5DBA41F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67.2</w:t>
            </w:r>
          </w:p>
        </w:tc>
      </w:tr>
      <w:tr w:rsidR="00536AD7" w:rsidRPr="00536AD7" w14:paraId="086CF7AD" w14:textId="77777777" w:rsidTr="00E47E2A">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62A8405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Carrier HPA power (W)</w:t>
            </w:r>
          </w:p>
        </w:tc>
        <w:tc>
          <w:tcPr>
            <w:cnfStyle w:val="000001000000" w:firstRow="0" w:lastRow="0" w:firstColumn="0" w:lastColumn="0" w:oddVBand="0" w:evenVBand="1" w:oddHBand="0" w:evenHBand="0" w:firstRowFirstColumn="0" w:firstRowLastColumn="0" w:lastRowFirstColumn="0" w:lastRowLastColumn="0"/>
            <w:tcW w:w="1280" w:type="dxa"/>
            <w:noWrap/>
          </w:tcPr>
          <w:p w14:paraId="6BB8794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20.0</w:t>
            </w:r>
          </w:p>
        </w:tc>
        <w:tc>
          <w:tcPr>
            <w:cnfStyle w:val="000010000000" w:firstRow="0" w:lastRow="0" w:firstColumn="0" w:lastColumn="0" w:oddVBand="1" w:evenVBand="0" w:oddHBand="0" w:evenHBand="0" w:firstRowFirstColumn="0" w:firstRowLastColumn="0" w:lastRowFirstColumn="0" w:lastRowLastColumn="0"/>
            <w:tcW w:w="340" w:type="dxa"/>
            <w:noWrap/>
          </w:tcPr>
          <w:p w14:paraId="1F11A3C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2C52DC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6179603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7C6497B8"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7665C3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0CECCF4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3.0</w:t>
            </w:r>
          </w:p>
        </w:tc>
        <w:tc>
          <w:tcPr>
            <w:cnfStyle w:val="000010000000" w:firstRow="0" w:lastRow="0" w:firstColumn="0" w:lastColumn="0" w:oddVBand="1" w:evenVBand="0" w:oddHBand="0" w:evenHBand="0" w:firstRowFirstColumn="0" w:firstRowLastColumn="0" w:lastRowFirstColumn="0" w:lastRowLastColumn="0"/>
            <w:tcW w:w="340" w:type="dxa"/>
          </w:tcPr>
          <w:p w14:paraId="73D87EB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3829EA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Downlink propagation</w:t>
            </w:r>
          </w:p>
        </w:tc>
        <w:tc>
          <w:tcPr>
            <w:cnfStyle w:val="000010000000" w:firstRow="0" w:lastRow="0" w:firstColumn="0" w:lastColumn="0" w:oddVBand="1" w:evenVBand="0" w:oddHBand="0" w:evenHBand="0" w:firstRowFirstColumn="0" w:firstRowLastColumn="0" w:lastRowFirstColumn="0" w:lastRowLastColumn="0"/>
            <w:tcW w:w="1240" w:type="dxa"/>
          </w:tcPr>
          <w:p w14:paraId="550D5AE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4711A686"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A1D653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14C0635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2.0</w:t>
            </w:r>
          </w:p>
        </w:tc>
        <w:tc>
          <w:tcPr>
            <w:cnfStyle w:val="000010000000" w:firstRow="0" w:lastRow="0" w:firstColumn="0" w:lastColumn="0" w:oddVBand="1" w:evenVBand="0" w:oddHBand="0" w:evenHBand="0" w:firstRowFirstColumn="0" w:firstRowLastColumn="0" w:lastRowFirstColumn="0" w:lastRowLastColumn="0"/>
            <w:tcW w:w="340" w:type="dxa"/>
          </w:tcPr>
          <w:p w14:paraId="33B0E11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3B733C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Total path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464B052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198.0</w:t>
            </w:r>
          </w:p>
        </w:tc>
      </w:tr>
      <w:tr w:rsidR="00536AD7" w:rsidRPr="00536AD7" w14:paraId="63703CA7" w14:textId="77777777" w:rsidTr="00E47E2A">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0B2E381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Power control uncertainty (dB)</w:t>
            </w:r>
          </w:p>
        </w:tc>
        <w:tc>
          <w:tcPr>
            <w:cnfStyle w:val="000001000000" w:firstRow="0" w:lastRow="0" w:firstColumn="0" w:lastColumn="0" w:oddVBand="0" w:evenVBand="1" w:oddHBand="0" w:evenHBand="0" w:firstRowFirstColumn="0" w:firstRowLastColumn="0" w:lastRowFirstColumn="0" w:lastRowLastColumn="0"/>
            <w:tcW w:w="1280" w:type="dxa"/>
            <w:noWrap/>
          </w:tcPr>
          <w:p w14:paraId="072AF39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15D0DAC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864D63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1F7B978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5348AF65"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3D3B81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e.i.r.p. per carrier (dBW)</w:t>
            </w:r>
          </w:p>
        </w:tc>
        <w:tc>
          <w:tcPr>
            <w:cnfStyle w:val="000001000000" w:firstRow="0" w:lastRow="0" w:firstColumn="0" w:lastColumn="0" w:oddVBand="0" w:evenVBand="1" w:oddHBand="0" w:evenHBand="0" w:firstRowFirstColumn="0" w:firstRowLastColumn="0" w:lastRowFirstColumn="0" w:lastRowLastColumn="0"/>
            <w:tcW w:w="1280" w:type="dxa"/>
            <w:noWrap/>
          </w:tcPr>
          <w:p w14:paraId="4C4B54D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13.5</w:t>
            </w:r>
          </w:p>
        </w:tc>
        <w:tc>
          <w:tcPr>
            <w:cnfStyle w:val="000010000000" w:firstRow="0" w:lastRow="0" w:firstColumn="0" w:lastColumn="0" w:oddVBand="1" w:evenVBand="0" w:oddHBand="0" w:evenHBand="0" w:firstRowFirstColumn="0" w:firstRowLastColumn="0" w:lastRowFirstColumn="0" w:lastRowLastColumn="0"/>
            <w:tcW w:w="340" w:type="dxa"/>
          </w:tcPr>
          <w:p w14:paraId="0103160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E6FB99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Ground Earth station</w:t>
            </w:r>
          </w:p>
        </w:tc>
        <w:tc>
          <w:tcPr>
            <w:cnfStyle w:val="000010000000" w:firstRow="0" w:lastRow="0" w:firstColumn="0" w:lastColumn="0" w:oddVBand="1" w:evenVBand="0" w:oddHBand="0" w:evenHBand="0" w:firstRowFirstColumn="0" w:firstRowLastColumn="0" w:lastRowFirstColumn="0" w:lastRowLastColumn="0"/>
            <w:tcW w:w="1240" w:type="dxa"/>
          </w:tcPr>
          <w:p w14:paraId="4F2ED90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6B1EDC1A" w14:textId="77777777" w:rsidTr="00E47E2A">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267D84F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3862D85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4311541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AD31CA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Downlink frequency (MHz)</w:t>
            </w:r>
          </w:p>
        </w:tc>
        <w:tc>
          <w:tcPr>
            <w:cnfStyle w:val="000010000000" w:firstRow="0" w:lastRow="0" w:firstColumn="0" w:lastColumn="0" w:oddVBand="1" w:evenVBand="0" w:oddHBand="0" w:evenHBand="0" w:firstRowFirstColumn="0" w:firstRowLastColumn="0" w:lastRowFirstColumn="0" w:lastRowLastColumn="0"/>
            <w:tcW w:w="1240" w:type="dxa"/>
            <w:noWrap/>
          </w:tcPr>
          <w:p w14:paraId="5FFF95B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5 000</w:t>
            </w:r>
          </w:p>
        </w:tc>
      </w:tr>
      <w:tr w:rsidR="00536AD7" w:rsidRPr="00536AD7" w14:paraId="3B62F40E"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9EEB6C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Uplink propagation</w:t>
            </w:r>
          </w:p>
        </w:tc>
        <w:tc>
          <w:tcPr>
            <w:cnfStyle w:val="000001000000" w:firstRow="0" w:lastRow="0" w:firstColumn="0" w:lastColumn="0" w:oddVBand="0" w:evenVBand="1" w:oddHBand="0" w:evenHBand="0" w:firstRowFirstColumn="0" w:firstRowLastColumn="0" w:lastRowFirstColumn="0" w:lastRowLastColumn="0"/>
            <w:tcW w:w="1280" w:type="dxa"/>
          </w:tcPr>
          <w:p w14:paraId="75E5AD6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073A377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noWrap/>
          </w:tcPr>
          <w:p w14:paraId="5F6E8B3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(deg)</w:t>
            </w:r>
          </w:p>
        </w:tc>
        <w:tc>
          <w:tcPr>
            <w:cnfStyle w:val="000010000000" w:firstRow="0" w:lastRow="0" w:firstColumn="0" w:lastColumn="0" w:oddVBand="1" w:evenVBand="0" w:oddHBand="0" w:evenHBand="0" w:firstRowFirstColumn="0" w:firstRowLastColumn="0" w:lastRowFirstColumn="0" w:lastRowLastColumn="0"/>
            <w:tcW w:w="1240" w:type="dxa"/>
            <w:noWrap/>
          </w:tcPr>
          <w:p w14:paraId="2EDEFB7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39.5</w:t>
            </w:r>
          </w:p>
        </w:tc>
      </w:tr>
      <w:tr w:rsidR="00536AD7" w:rsidRPr="00536AD7" w14:paraId="6AE31509"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5E398A6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Total path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607FC95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198.5</w:t>
            </w:r>
          </w:p>
        </w:tc>
        <w:tc>
          <w:tcPr>
            <w:cnfStyle w:val="000010000000" w:firstRow="0" w:lastRow="0" w:firstColumn="0" w:lastColumn="0" w:oddVBand="1" w:evenVBand="0" w:oddHBand="0" w:evenHBand="0" w:firstRowFirstColumn="0" w:firstRowLastColumn="0" w:lastRowFirstColumn="0" w:lastRowLastColumn="0"/>
            <w:tcW w:w="340" w:type="dxa"/>
          </w:tcPr>
          <w:p w14:paraId="215CF23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5C5045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7245629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3.8</w:t>
            </w:r>
          </w:p>
        </w:tc>
      </w:tr>
      <w:tr w:rsidR="00536AD7" w:rsidRPr="00536AD7" w14:paraId="63DC98C4" w14:textId="77777777" w:rsidTr="00E47E2A">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24AAFBA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4E85C3A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7CAF08F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1F9151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i/>
                <w:iCs/>
                <w:color w:val="000000"/>
                <w:sz w:val="20"/>
                <w:lang w:eastAsia="fr-FR"/>
              </w:rPr>
              <w:t>G</w:t>
            </w:r>
            <w:r w:rsidRPr="00536AD7">
              <w:rPr>
                <w:rFonts w:eastAsia="MS PGothic"/>
                <w:color w:val="000000"/>
                <w:sz w:val="20"/>
                <w:lang w:eastAsia="fr-FR"/>
              </w:rPr>
              <w:t>/</w:t>
            </w:r>
            <w:r w:rsidRPr="00536AD7">
              <w:rPr>
                <w:rFonts w:eastAsia="MS PGothic"/>
                <w:i/>
                <w:iCs/>
                <w:color w:val="000000"/>
                <w:sz w:val="20"/>
                <w:lang w:eastAsia="fr-FR"/>
              </w:rPr>
              <w:t>T</w:t>
            </w:r>
            <w:r w:rsidRPr="00536AD7">
              <w:rPr>
                <w:rFonts w:eastAsia="MS PGothic"/>
                <w:color w:val="000000"/>
                <w:sz w:val="20"/>
                <w:lang w:eastAsia="fr-FR"/>
              </w:rPr>
              <w:t xml:space="preserve"> (dB/K)</w:t>
            </w:r>
          </w:p>
        </w:tc>
        <w:tc>
          <w:tcPr>
            <w:cnfStyle w:val="000010000000" w:firstRow="0" w:lastRow="0" w:firstColumn="0" w:lastColumn="0" w:oddVBand="1" w:evenVBand="0" w:oddHBand="0" w:evenHBand="0" w:firstRowFirstColumn="0" w:firstRowLastColumn="0" w:lastRowFirstColumn="0" w:lastRowLastColumn="0"/>
            <w:tcW w:w="1240" w:type="dxa"/>
            <w:noWrap/>
          </w:tcPr>
          <w:p w14:paraId="2BAB40A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18.8</w:t>
            </w:r>
          </w:p>
        </w:tc>
      </w:tr>
      <w:tr w:rsidR="00536AD7" w:rsidRPr="00536AD7" w14:paraId="59A4F6BC"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0DD7D5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Satellite Rx antenna</w:t>
            </w:r>
          </w:p>
        </w:tc>
        <w:tc>
          <w:tcPr>
            <w:cnfStyle w:val="000001000000" w:firstRow="0" w:lastRow="0" w:firstColumn="0" w:lastColumn="0" w:oddVBand="0" w:evenVBand="1" w:oddHBand="0" w:evenHBand="0" w:firstRowFirstColumn="0" w:firstRowLastColumn="0" w:lastRowFirstColumn="0" w:lastRowLastColumn="0"/>
            <w:tcW w:w="1280" w:type="dxa"/>
          </w:tcPr>
          <w:p w14:paraId="6C1DEF7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5378439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7C56A2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 xml:space="preserve">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7B85DE1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63.5</w:t>
            </w:r>
          </w:p>
        </w:tc>
      </w:tr>
      <w:tr w:rsidR="00536AD7" w:rsidRPr="00536AD7" w14:paraId="32298BAE" w14:textId="77777777" w:rsidTr="00E47E2A">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289A6BE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Rx antenna diameter (m)</w:t>
            </w:r>
          </w:p>
        </w:tc>
        <w:tc>
          <w:tcPr>
            <w:cnfStyle w:val="000001000000" w:firstRow="0" w:lastRow="0" w:firstColumn="0" w:lastColumn="0" w:oddVBand="0" w:evenVBand="1" w:oddHBand="0" w:evenHBand="0" w:firstRowFirstColumn="0" w:firstRowLastColumn="0" w:lastRowFirstColumn="0" w:lastRowLastColumn="0"/>
            <w:tcW w:w="1280" w:type="dxa"/>
            <w:noWrap/>
          </w:tcPr>
          <w:p w14:paraId="472B56F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6.0</w:t>
            </w:r>
          </w:p>
        </w:tc>
        <w:tc>
          <w:tcPr>
            <w:cnfStyle w:val="000010000000" w:firstRow="0" w:lastRow="0" w:firstColumn="0" w:lastColumn="0" w:oddVBand="1" w:evenVBand="0" w:oddHBand="0" w:evenHBand="0" w:firstRowFirstColumn="0" w:firstRowLastColumn="0" w:lastRowFirstColumn="0" w:lastRowLastColumn="0"/>
            <w:tcW w:w="340" w:type="dxa"/>
          </w:tcPr>
          <w:p w14:paraId="64B307F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3461D5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73E1A2A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7EFC4EA9"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EE04FE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Rx 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7E65310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45.1</w:t>
            </w:r>
          </w:p>
        </w:tc>
        <w:tc>
          <w:tcPr>
            <w:cnfStyle w:val="000010000000" w:firstRow="0" w:lastRow="0" w:firstColumn="0" w:lastColumn="0" w:oddVBand="1" w:evenVBand="0" w:oddHBand="0" w:evenHBand="0" w:firstRowFirstColumn="0" w:firstRowLastColumn="0" w:lastRowFirstColumn="0" w:lastRowLastColumn="0"/>
            <w:tcW w:w="340" w:type="dxa"/>
          </w:tcPr>
          <w:p w14:paraId="0B16755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7A0736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Demodulation</w:t>
            </w:r>
          </w:p>
        </w:tc>
        <w:tc>
          <w:tcPr>
            <w:cnfStyle w:val="000010000000" w:firstRow="0" w:lastRow="0" w:firstColumn="0" w:lastColumn="0" w:oddVBand="1" w:evenVBand="0" w:oddHBand="0" w:evenHBand="0" w:firstRowFirstColumn="0" w:firstRowLastColumn="0" w:lastRowFirstColumn="0" w:lastRowLastColumn="0"/>
            <w:tcW w:w="1240" w:type="dxa"/>
          </w:tcPr>
          <w:p w14:paraId="6179213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444AD6BB"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062AA1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Rx feeder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5425437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349B4FF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55818C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MLS degradation (dB)</w:t>
            </w:r>
          </w:p>
        </w:tc>
        <w:tc>
          <w:tcPr>
            <w:cnfStyle w:val="000010000000" w:firstRow="0" w:lastRow="0" w:firstColumn="0" w:lastColumn="0" w:oddVBand="1" w:evenVBand="0" w:oddHBand="0" w:evenHBand="0" w:firstRowFirstColumn="0" w:firstRowLastColumn="0" w:lastRowFirstColumn="0" w:lastRowLastColumn="0"/>
            <w:tcW w:w="1240" w:type="dxa"/>
            <w:noWrap/>
          </w:tcPr>
          <w:p w14:paraId="5FBBD79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1.0</w:t>
            </w:r>
          </w:p>
        </w:tc>
      </w:tr>
      <w:tr w:rsidR="00536AD7" w:rsidRPr="00536AD7" w14:paraId="6091CCB2"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61CAF1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val="fr-FR" w:eastAsia="fr-FR"/>
              </w:rPr>
            </w:pPr>
            <w:r w:rsidRPr="00536AD7">
              <w:rPr>
                <w:rFonts w:eastAsia="MS PGothic"/>
                <w:color w:val="000000"/>
                <w:sz w:val="20"/>
                <w:lang w:val="fr-FR" w:eastAsia="fr-FR"/>
              </w:rPr>
              <w:t xml:space="preserve">Satellite </w:t>
            </w:r>
            <w:r w:rsidRPr="00536AD7">
              <w:rPr>
                <w:rFonts w:eastAsia="MS PGothic"/>
                <w:i/>
                <w:iCs/>
                <w:color w:val="000000"/>
                <w:sz w:val="20"/>
                <w:lang w:val="fr-FR" w:eastAsia="fr-FR"/>
              </w:rPr>
              <w:t>G</w:t>
            </w:r>
            <w:r w:rsidRPr="00536AD7">
              <w:rPr>
                <w:rFonts w:eastAsia="MS PGothic"/>
                <w:color w:val="000000"/>
                <w:sz w:val="20"/>
                <w:lang w:val="fr-FR" w:eastAsia="fr-FR"/>
              </w:rPr>
              <w:t>/</w:t>
            </w:r>
            <w:r w:rsidRPr="00536AD7">
              <w:rPr>
                <w:rFonts w:eastAsia="MS PGothic"/>
                <w:i/>
                <w:iCs/>
                <w:color w:val="000000"/>
                <w:sz w:val="20"/>
                <w:lang w:val="fr-FR" w:eastAsia="fr-FR"/>
              </w:rPr>
              <w:t>T</w:t>
            </w:r>
            <w:r w:rsidRPr="00536AD7">
              <w:rPr>
                <w:rFonts w:eastAsia="MS PGothic"/>
                <w:color w:val="000000"/>
                <w:sz w:val="20"/>
                <w:lang w:val="fr-FR" w:eastAsia="fr-FR"/>
              </w:rPr>
              <w:t xml:space="preserve"> (dB/°K)</w:t>
            </w:r>
          </w:p>
        </w:tc>
        <w:tc>
          <w:tcPr>
            <w:cnfStyle w:val="000001000000" w:firstRow="0" w:lastRow="0" w:firstColumn="0" w:lastColumn="0" w:oddVBand="0" w:evenVBand="1" w:oddHBand="0" w:evenHBand="0" w:firstRowFirstColumn="0" w:firstRowLastColumn="0" w:lastRowFirstColumn="0" w:lastRowLastColumn="0"/>
            <w:tcW w:w="1280" w:type="dxa"/>
            <w:noWrap/>
          </w:tcPr>
          <w:p w14:paraId="157588B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18.7</w:t>
            </w:r>
          </w:p>
        </w:tc>
        <w:tc>
          <w:tcPr>
            <w:cnfStyle w:val="000010000000" w:firstRow="0" w:lastRow="0" w:firstColumn="0" w:lastColumn="0" w:oddVBand="1" w:evenVBand="0" w:oddHBand="0" w:evenHBand="0" w:firstRowFirstColumn="0" w:firstRowLastColumn="0" w:lastRowFirstColumn="0" w:lastRowLastColumn="0"/>
            <w:tcW w:w="340" w:type="dxa"/>
          </w:tcPr>
          <w:p w14:paraId="590B281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C0D5F4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Total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vertAlign w:val="subscript"/>
                <w:lang w:eastAsia="fr-FR"/>
              </w:rPr>
              <w:t>0</w:t>
            </w:r>
            <w:r w:rsidRPr="00536AD7">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80E1D9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57.0</w:t>
            </w:r>
          </w:p>
        </w:tc>
      </w:tr>
      <w:tr w:rsidR="00536AD7" w:rsidRPr="00536AD7" w14:paraId="1E838B8E"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466B44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Uplink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 xml:space="preserve">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031E41E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62.4</w:t>
            </w:r>
          </w:p>
        </w:tc>
        <w:tc>
          <w:tcPr>
            <w:cnfStyle w:val="000010000000" w:firstRow="0" w:lastRow="0" w:firstColumn="0" w:lastColumn="0" w:oddVBand="1" w:evenVBand="0" w:oddHBand="0" w:evenHBand="0" w:firstRowFirstColumn="0" w:firstRowLastColumn="0" w:lastRowFirstColumn="0" w:lastRowLastColumn="0"/>
            <w:tcW w:w="340" w:type="dxa"/>
          </w:tcPr>
          <w:p w14:paraId="3AD2693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51C702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Total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1F085A7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6.8</w:t>
            </w:r>
          </w:p>
        </w:tc>
      </w:tr>
      <w:tr w:rsidR="00536AD7" w:rsidRPr="00536AD7" w14:paraId="46D5BAA8"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78D97E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Uplink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vertAlign w:val="subscript"/>
                <w:lang w:eastAsia="fr-FR"/>
              </w:rPr>
              <w:t>0</w:t>
            </w:r>
            <w:r w:rsidRPr="00536AD7">
              <w:rPr>
                <w:rFonts w:eastAsia="MS PGothic"/>
                <w:color w:val="000000"/>
                <w:sz w:val="20"/>
                <w:lang w:eastAsia="fr-FR"/>
              </w:rPr>
              <w:t xml:space="preserve"> inter-spots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4E08960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67.2</w:t>
            </w:r>
          </w:p>
        </w:tc>
        <w:tc>
          <w:tcPr>
            <w:cnfStyle w:val="000010000000" w:firstRow="0" w:lastRow="0" w:firstColumn="0" w:lastColumn="0" w:oddVBand="1" w:evenVBand="0" w:oddHBand="0" w:evenHBand="0" w:firstRowFirstColumn="0" w:firstRowLastColumn="0" w:lastRowFirstColumn="0" w:lastRowLastColumn="0"/>
            <w:tcW w:w="340" w:type="dxa"/>
          </w:tcPr>
          <w:p w14:paraId="3A6FD3E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F21CE9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Required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vertAlign w:val="subscript"/>
                <w:lang w:eastAsia="fr-FR"/>
              </w:rPr>
              <w:t>0</w:t>
            </w:r>
            <w:r w:rsidRPr="00536AD7">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7F003A9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54.0</w:t>
            </w:r>
          </w:p>
        </w:tc>
      </w:tr>
      <w:tr w:rsidR="00536AD7" w:rsidRPr="00536AD7" w14:paraId="127456D1"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066913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Uplink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xml:space="preserve"> inter-spots (dB)</w:t>
            </w:r>
          </w:p>
        </w:tc>
        <w:tc>
          <w:tcPr>
            <w:cnfStyle w:val="000001000000" w:firstRow="0" w:lastRow="0" w:firstColumn="0" w:lastColumn="0" w:oddVBand="0" w:evenVBand="1" w:oddHBand="0" w:evenHBand="0" w:firstRowFirstColumn="0" w:firstRowLastColumn="0" w:lastRowFirstColumn="0" w:lastRowLastColumn="0"/>
            <w:tcW w:w="1280" w:type="dxa"/>
            <w:noWrap/>
          </w:tcPr>
          <w:p w14:paraId="49DE41E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17.0</w:t>
            </w:r>
          </w:p>
        </w:tc>
        <w:tc>
          <w:tcPr>
            <w:cnfStyle w:val="000010000000" w:firstRow="0" w:lastRow="0" w:firstColumn="0" w:lastColumn="0" w:oddVBand="1" w:evenVBand="0" w:oddHBand="0" w:evenHBand="0" w:firstRowFirstColumn="0" w:firstRowLastColumn="0" w:lastRowFirstColumn="0" w:lastRowLastColumn="0"/>
            <w:tcW w:w="340" w:type="dxa"/>
          </w:tcPr>
          <w:p w14:paraId="6E92061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3017B4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Required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1AE3064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3.8</w:t>
            </w:r>
          </w:p>
        </w:tc>
      </w:tr>
      <w:tr w:rsidR="00536AD7" w:rsidRPr="00536AD7" w14:paraId="4813BC38" w14:textId="77777777" w:rsidTr="00E47E2A">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43349E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0EA7ACD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519E803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8AA464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Margin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4755F7E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3.0</w:t>
            </w:r>
          </w:p>
        </w:tc>
      </w:tr>
    </w:tbl>
    <w:p w14:paraId="38289ABE" w14:textId="77777777" w:rsidR="00536AD7" w:rsidRPr="00536AD7" w:rsidRDefault="00536AD7" w:rsidP="00536AD7">
      <w:pPr>
        <w:tabs>
          <w:tab w:val="clear" w:pos="794"/>
          <w:tab w:val="clear" w:pos="1191"/>
          <w:tab w:val="clear" w:pos="1588"/>
          <w:tab w:val="clear" w:pos="1985"/>
        </w:tabs>
        <w:spacing w:before="0"/>
        <w:rPr>
          <w:sz w:val="20"/>
          <w:lang w:eastAsia="zh-CN"/>
        </w:rPr>
      </w:pPr>
      <w:bookmarkStart w:id="334" w:name="_Toc237746958"/>
      <w:bookmarkStart w:id="335" w:name="_Toc237747006"/>
      <w:bookmarkStart w:id="336" w:name="_Toc237747034"/>
      <w:bookmarkStart w:id="337" w:name="_Toc239767464"/>
      <w:bookmarkStart w:id="338" w:name="_Toc246145807"/>
    </w:p>
    <w:p w14:paraId="08C5422B"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36AD7">
        <w:rPr>
          <w:caps/>
          <w:sz w:val="20"/>
        </w:rPr>
        <w:t>TABLE 7</w:t>
      </w:r>
    </w:p>
    <w:p w14:paraId="1288289E"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36AD7">
        <w:rPr>
          <w:rFonts w:ascii="Times New Roman Bold" w:hAnsi="Times New Roman Bold"/>
          <w:b/>
          <w:sz w:val="20"/>
        </w:rPr>
        <w:t>Aeronautical mobile satellite (route) service forward link budget</w:t>
      </w:r>
      <w:bookmarkEnd w:id="334"/>
      <w:bookmarkEnd w:id="335"/>
      <w:bookmarkEnd w:id="336"/>
      <w:bookmarkEnd w:id="337"/>
      <w:bookmarkEnd w:id="338"/>
      <w:r w:rsidRPr="00536AD7">
        <w:rPr>
          <w:rFonts w:ascii="Times New Roman Bold" w:hAnsi="Times New Roman Bold"/>
          <w:b/>
          <w:sz w:val="20"/>
        </w:rPr>
        <w:t xml:space="preserve"> for system 1</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536AD7" w:rsidRPr="00536AD7" w14:paraId="37B0750C" w14:textId="77777777" w:rsidTr="00E47E2A">
        <w:trPr>
          <w:trHeight w:val="255"/>
          <w:tblHeader/>
          <w:jc w:val="center"/>
        </w:trPr>
        <w:tc>
          <w:tcPr>
            <w:tcW w:w="3649" w:type="dxa"/>
            <w:noWrap/>
          </w:tcPr>
          <w:p w14:paraId="0C8AE355"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bookmarkStart w:id="339" w:name="RANGE_A3_G34"/>
            <w:bookmarkEnd w:id="339"/>
            <w:r w:rsidRPr="00536AD7">
              <w:rPr>
                <w:rFonts w:ascii="Times New Roman Bold" w:eastAsia="MS PGothic" w:hAnsi="Times New Roman Bold" w:cs="Times New Roman Bold"/>
                <w:b/>
                <w:sz w:val="20"/>
                <w:lang w:eastAsia="fr-FR"/>
              </w:rPr>
              <w:t>System</w:t>
            </w:r>
          </w:p>
        </w:tc>
        <w:tc>
          <w:tcPr>
            <w:tcW w:w="1121" w:type="dxa"/>
            <w:noWrap/>
          </w:tcPr>
          <w:p w14:paraId="473FF49E"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c>
          <w:tcPr>
            <w:tcW w:w="575" w:type="dxa"/>
            <w:noWrap/>
          </w:tcPr>
          <w:p w14:paraId="7B9828D6"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36AD7">
              <w:rPr>
                <w:rFonts w:ascii="Times New Roman Bold" w:eastAsia="MS PGothic" w:hAnsi="Times New Roman Bold" w:cs="Times New Roman Bold"/>
                <w:b/>
                <w:sz w:val="20"/>
                <w:lang w:eastAsia="fr-FR"/>
              </w:rPr>
              <w:t> </w:t>
            </w:r>
          </w:p>
        </w:tc>
        <w:tc>
          <w:tcPr>
            <w:tcW w:w="3419" w:type="dxa"/>
          </w:tcPr>
          <w:p w14:paraId="176398F9"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r w:rsidRPr="00536AD7">
              <w:rPr>
                <w:rFonts w:ascii="Times New Roman Bold" w:eastAsia="MS PGothic" w:hAnsi="Times New Roman Bold" w:cs="Times New Roman Bold"/>
                <w:b/>
                <w:color w:val="000000"/>
                <w:sz w:val="20"/>
                <w:lang w:eastAsia="fr-FR"/>
              </w:rPr>
              <w:t>Repeater</w:t>
            </w:r>
          </w:p>
        </w:tc>
        <w:tc>
          <w:tcPr>
            <w:tcW w:w="1091" w:type="dxa"/>
          </w:tcPr>
          <w:p w14:paraId="62F04C6A"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p>
        </w:tc>
      </w:tr>
      <w:tr w:rsidR="00536AD7" w:rsidRPr="00536AD7" w14:paraId="5A1C7418" w14:textId="77777777" w:rsidTr="00E47E2A">
        <w:trPr>
          <w:trHeight w:val="255"/>
          <w:jc w:val="center"/>
        </w:trPr>
        <w:tc>
          <w:tcPr>
            <w:tcW w:w="3649" w:type="dxa"/>
            <w:noWrap/>
          </w:tcPr>
          <w:p w14:paraId="07870E7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Availability (%)</w:t>
            </w:r>
          </w:p>
        </w:tc>
        <w:tc>
          <w:tcPr>
            <w:tcW w:w="1121" w:type="dxa"/>
            <w:noWrap/>
          </w:tcPr>
          <w:p w14:paraId="63430BE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99.99%</w:t>
            </w:r>
          </w:p>
        </w:tc>
        <w:tc>
          <w:tcPr>
            <w:tcW w:w="575" w:type="dxa"/>
            <w:noWrap/>
          </w:tcPr>
          <w:p w14:paraId="1E2B7B0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51A74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Repeater gain (dB)</w:t>
            </w:r>
          </w:p>
        </w:tc>
        <w:tc>
          <w:tcPr>
            <w:tcW w:w="1091" w:type="dxa"/>
            <w:noWrap/>
          </w:tcPr>
          <w:p w14:paraId="62FB34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104.5</w:t>
            </w:r>
          </w:p>
        </w:tc>
      </w:tr>
      <w:tr w:rsidR="00536AD7" w:rsidRPr="00536AD7" w14:paraId="0951C407" w14:textId="77777777" w:rsidTr="00E47E2A">
        <w:trPr>
          <w:trHeight w:val="255"/>
          <w:jc w:val="center"/>
        </w:trPr>
        <w:tc>
          <w:tcPr>
            <w:tcW w:w="3649" w:type="dxa"/>
            <w:noWrap/>
          </w:tcPr>
          <w:p w14:paraId="109E994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color w:val="000000"/>
                <w:sz w:val="20"/>
                <w:lang w:eastAsia="fr-FR"/>
              </w:rPr>
              <w:t xml:space="preserve">Satellite longitude </w:t>
            </w:r>
            <w:r w:rsidRPr="00536AD7">
              <w:rPr>
                <w:rFonts w:eastAsia="MS PGothic"/>
                <w:sz w:val="20"/>
                <w:lang w:eastAsia="fr-FR"/>
              </w:rPr>
              <w:t>(degrees)</w:t>
            </w:r>
          </w:p>
        </w:tc>
        <w:tc>
          <w:tcPr>
            <w:tcW w:w="1121" w:type="dxa"/>
            <w:noWrap/>
          </w:tcPr>
          <w:p w14:paraId="2F6A38F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–2.8</w:t>
            </w:r>
          </w:p>
        </w:tc>
        <w:tc>
          <w:tcPr>
            <w:tcW w:w="575" w:type="dxa"/>
            <w:noWrap/>
          </w:tcPr>
          <w:p w14:paraId="19183A3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517E2BB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feeder loss (dB)</w:t>
            </w:r>
          </w:p>
        </w:tc>
        <w:tc>
          <w:tcPr>
            <w:tcW w:w="1091" w:type="dxa"/>
            <w:noWrap/>
          </w:tcPr>
          <w:p w14:paraId="705F0BB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w:t>
            </w:r>
          </w:p>
        </w:tc>
      </w:tr>
      <w:tr w:rsidR="00536AD7" w:rsidRPr="00536AD7" w14:paraId="0B8D3842" w14:textId="77777777" w:rsidTr="00E47E2A">
        <w:trPr>
          <w:trHeight w:val="255"/>
          <w:jc w:val="center"/>
        </w:trPr>
        <w:tc>
          <w:tcPr>
            <w:tcW w:w="3649" w:type="dxa"/>
            <w:noWrap/>
          </w:tcPr>
          <w:p w14:paraId="20D9F1E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Conditions</w:t>
            </w:r>
          </w:p>
        </w:tc>
        <w:tc>
          <w:tcPr>
            <w:tcW w:w="1121" w:type="dxa"/>
            <w:noWrap/>
          </w:tcPr>
          <w:p w14:paraId="6422B91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Rain DL</w:t>
            </w:r>
          </w:p>
        </w:tc>
        <w:tc>
          <w:tcPr>
            <w:tcW w:w="575" w:type="dxa"/>
            <w:noWrap/>
          </w:tcPr>
          <w:p w14:paraId="232440D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0D9220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Amplifier BO (OBO) (dB)</w:t>
            </w:r>
          </w:p>
        </w:tc>
        <w:tc>
          <w:tcPr>
            <w:tcW w:w="1091" w:type="dxa"/>
            <w:noWrap/>
          </w:tcPr>
          <w:p w14:paraId="64FAFB7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4.0</w:t>
            </w:r>
          </w:p>
        </w:tc>
      </w:tr>
      <w:tr w:rsidR="00536AD7" w:rsidRPr="00536AD7" w14:paraId="4E154230" w14:textId="77777777" w:rsidTr="00E47E2A">
        <w:trPr>
          <w:trHeight w:val="255"/>
          <w:jc w:val="center"/>
        </w:trPr>
        <w:tc>
          <w:tcPr>
            <w:tcW w:w="3649" w:type="dxa"/>
            <w:noWrap/>
          </w:tcPr>
          <w:p w14:paraId="43B3E86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Modulation</w:t>
            </w:r>
          </w:p>
        </w:tc>
        <w:tc>
          <w:tcPr>
            <w:tcW w:w="1121" w:type="dxa"/>
            <w:noWrap/>
          </w:tcPr>
          <w:p w14:paraId="67E7D2F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QPSK ½</w:t>
            </w:r>
          </w:p>
        </w:tc>
        <w:tc>
          <w:tcPr>
            <w:tcW w:w="575" w:type="dxa"/>
            <w:noWrap/>
          </w:tcPr>
          <w:p w14:paraId="4395513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525A15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Amplifier NPR (dB)</w:t>
            </w:r>
          </w:p>
        </w:tc>
        <w:tc>
          <w:tcPr>
            <w:tcW w:w="1091" w:type="dxa"/>
            <w:noWrap/>
          </w:tcPr>
          <w:p w14:paraId="650363B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17.0</w:t>
            </w:r>
          </w:p>
        </w:tc>
      </w:tr>
      <w:tr w:rsidR="00536AD7" w:rsidRPr="00536AD7" w14:paraId="01976F4C" w14:textId="77777777" w:rsidTr="00E47E2A">
        <w:trPr>
          <w:trHeight w:val="255"/>
          <w:jc w:val="center"/>
        </w:trPr>
        <w:tc>
          <w:tcPr>
            <w:tcW w:w="3649" w:type="dxa"/>
            <w:noWrap/>
          </w:tcPr>
          <w:p w14:paraId="20991C0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Useful bit rate per carrier (kbps)</w:t>
            </w:r>
          </w:p>
        </w:tc>
        <w:tc>
          <w:tcPr>
            <w:tcW w:w="1121" w:type="dxa"/>
            <w:noWrap/>
          </w:tcPr>
          <w:p w14:paraId="2CD61F2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7.0</w:t>
            </w:r>
          </w:p>
        </w:tc>
        <w:tc>
          <w:tcPr>
            <w:tcW w:w="575" w:type="dxa"/>
            <w:noWrap/>
          </w:tcPr>
          <w:p w14:paraId="2D75DB6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D6E0BA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IM</w:t>
            </w:r>
            <w:r w:rsidRPr="00536AD7">
              <w:rPr>
                <w:rFonts w:eastAsia="MS PGothic"/>
                <w:sz w:val="20"/>
                <w:lang w:eastAsia="fr-FR"/>
              </w:rPr>
              <w:t>0 degradation (dB/Hz)</w:t>
            </w:r>
          </w:p>
        </w:tc>
        <w:tc>
          <w:tcPr>
            <w:tcW w:w="1091" w:type="dxa"/>
            <w:noWrap/>
          </w:tcPr>
          <w:p w14:paraId="21C0EED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59.2</w:t>
            </w:r>
          </w:p>
        </w:tc>
      </w:tr>
      <w:tr w:rsidR="00536AD7" w:rsidRPr="00536AD7" w14:paraId="2E884822" w14:textId="77777777" w:rsidTr="00E47E2A">
        <w:trPr>
          <w:trHeight w:val="270"/>
          <w:jc w:val="center"/>
        </w:trPr>
        <w:tc>
          <w:tcPr>
            <w:tcW w:w="3649" w:type="dxa"/>
            <w:noWrap/>
          </w:tcPr>
          <w:p w14:paraId="29956B2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Duplex ratio</w:t>
            </w:r>
          </w:p>
        </w:tc>
        <w:tc>
          <w:tcPr>
            <w:tcW w:w="1121" w:type="dxa"/>
            <w:noWrap/>
          </w:tcPr>
          <w:p w14:paraId="643BDD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0.5</w:t>
            </w:r>
          </w:p>
        </w:tc>
        <w:tc>
          <w:tcPr>
            <w:tcW w:w="575" w:type="dxa"/>
            <w:noWrap/>
          </w:tcPr>
          <w:p w14:paraId="67BAEC1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9011D0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0AC479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187E349C" w14:textId="77777777" w:rsidTr="00E47E2A">
        <w:trPr>
          <w:trHeight w:val="255"/>
          <w:jc w:val="center"/>
        </w:trPr>
        <w:tc>
          <w:tcPr>
            <w:tcW w:w="3649" w:type="dxa"/>
          </w:tcPr>
          <w:p w14:paraId="3D4411C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Symbol rate per carrier (kbauds)</w:t>
            </w:r>
          </w:p>
        </w:tc>
        <w:tc>
          <w:tcPr>
            <w:tcW w:w="1121" w:type="dxa"/>
            <w:noWrap/>
          </w:tcPr>
          <w:p w14:paraId="776BA9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16.5</w:t>
            </w:r>
          </w:p>
        </w:tc>
        <w:tc>
          <w:tcPr>
            <w:tcW w:w="575" w:type="dxa"/>
            <w:noWrap/>
          </w:tcPr>
          <w:p w14:paraId="7863F69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DF7EFE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Satellite Tx antenna</w:t>
            </w:r>
          </w:p>
        </w:tc>
        <w:tc>
          <w:tcPr>
            <w:tcW w:w="1091" w:type="dxa"/>
          </w:tcPr>
          <w:p w14:paraId="1BBC0E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25302E9F" w14:textId="77777777" w:rsidTr="00E47E2A">
        <w:trPr>
          <w:trHeight w:val="255"/>
          <w:jc w:val="center"/>
        </w:trPr>
        <w:tc>
          <w:tcPr>
            <w:tcW w:w="3649" w:type="dxa"/>
            <w:noWrap/>
          </w:tcPr>
          <w:p w14:paraId="3CB50FD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Minimum bandwidth per carrier (kHz)</w:t>
            </w:r>
          </w:p>
        </w:tc>
        <w:tc>
          <w:tcPr>
            <w:tcW w:w="1121" w:type="dxa"/>
            <w:noWrap/>
          </w:tcPr>
          <w:p w14:paraId="092CF29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22.2</w:t>
            </w:r>
          </w:p>
        </w:tc>
        <w:tc>
          <w:tcPr>
            <w:tcW w:w="575" w:type="dxa"/>
            <w:noWrap/>
          </w:tcPr>
          <w:p w14:paraId="1C64262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918C46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antenna diameter (m)</w:t>
            </w:r>
          </w:p>
        </w:tc>
        <w:tc>
          <w:tcPr>
            <w:tcW w:w="1091" w:type="dxa"/>
            <w:noWrap/>
          </w:tcPr>
          <w:p w14:paraId="563408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6.0</w:t>
            </w:r>
          </w:p>
        </w:tc>
      </w:tr>
      <w:tr w:rsidR="00536AD7" w:rsidRPr="00536AD7" w14:paraId="22BCECFE" w14:textId="77777777" w:rsidTr="00E47E2A">
        <w:trPr>
          <w:trHeight w:val="270"/>
          <w:jc w:val="center"/>
        </w:trPr>
        <w:tc>
          <w:tcPr>
            <w:tcW w:w="3649" w:type="dxa"/>
          </w:tcPr>
          <w:p w14:paraId="447954C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121" w:type="dxa"/>
          </w:tcPr>
          <w:p w14:paraId="7DB5B63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3F1C8C7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544758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e.i.r.p. per carrier (dBW)</w:t>
            </w:r>
          </w:p>
        </w:tc>
        <w:tc>
          <w:tcPr>
            <w:tcW w:w="1091" w:type="dxa"/>
            <w:noWrap/>
          </w:tcPr>
          <w:p w14:paraId="6E5DE23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44.7</w:t>
            </w:r>
          </w:p>
        </w:tc>
      </w:tr>
      <w:tr w:rsidR="00536AD7" w:rsidRPr="00536AD7" w14:paraId="7BA9CA7E" w14:textId="77777777" w:rsidTr="00E47E2A">
        <w:trPr>
          <w:trHeight w:val="255"/>
          <w:jc w:val="center"/>
        </w:trPr>
        <w:tc>
          <w:tcPr>
            <w:tcW w:w="3649" w:type="dxa"/>
          </w:tcPr>
          <w:p w14:paraId="44DC93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Ground Earth station</w:t>
            </w:r>
          </w:p>
        </w:tc>
        <w:tc>
          <w:tcPr>
            <w:tcW w:w="1121" w:type="dxa"/>
          </w:tcPr>
          <w:p w14:paraId="5D25D78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0FC9491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806511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Max Tx e.i.r.p. per carrier (dBW)</w:t>
            </w:r>
          </w:p>
        </w:tc>
        <w:tc>
          <w:tcPr>
            <w:tcW w:w="1091" w:type="dxa"/>
            <w:noWrap/>
          </w:tcPr>
          <w:p w14:paraId="6562001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47.7</w:t>
            </w:r>
          </w:p>
        </w:tc>
      </w:tr>
      <w:tr w:rsidR="00536AD7" w:rsidRPr="00536AD7" w14:paraId="54A8A522" w14:textId="77777777" w:rsidTr="00E47E2A">
        <w:trPr>
          <w:trHeight w:val="255"/>
          <w:jc w:val="center"/>
        </w:trPr>
        <w:tc>
          <w:tcPr>
            <w:tcW w:w="3649" w:type="dxa"/>
          </w:tcPr>
          <w:p w14:paraId="3BCA2BB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Frequency (MHz)</w:t>
            </w:r>
          </w:p>
        </w:tc>
        <w:tc>
          <w:tcPr>
            <w:tcW w:w="1121" w:type="dxa"/>
            <w:noWrap/>
          </w:tcPr>
          <w:p w14:paraId="55FB497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5.000</w:t>
            </w:r>
          </w:p>
        </w:tc>
        <w:tc>
          <w:tcPr>
            <w:tcW w:w="575" w:type="dxa"/>
            <w:noWrap/>
          </w:tcPr>
          <w:p w14:paraId="243E59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6FAC7A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Downlink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xml:space="preserve"> inter-spots (dB)</w:t>
            </w:r>
          </w:p>
        </w:tc>
        <w:tc>
          <w:tcPr>
            <w:tcW w:w="1091" w:type="dxa"/>
            <w:noWrap/>
          </w:tcPr>
          <w:p w14:paraId="5DCB207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17.0</w:t>
            </w:r>
          </w:p>
        </w:tc>
      </w:tr>
      <w:tr w:rsidR="00536AD7" w:rsidRPr="00536AD7" w14:paraId="011E02B3" w14:textId="77777777" w:rsidTr="00E47E2A">
        <w:trPr>
          <w:trHeight w:val="255"/>
          <w:jc w:val="center"/>
        </w:trPr>
        <w:tc>
          <w:tcPr>
            <w:tcW w:w="3649" w:type="dxa"/>
            <w:noWrap/>
          </w:tcPr>
          <w:p w14:paraId="64D3DC8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(degrees)</w:t>
            </w:r>
          </w:p>
        </w:tc>
        <w:tc>
          <w:tcPr>
            <w:tcW w:w="1121" w:type="dxa"/>
            <w:noWrap/>
          </w:tcPr>
          <w:p w14:paraId="2EBFCB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39.5</w:t>
            </w:r>
          </w:p>
        </w:tc>
        <w:tc>
          <w:tcPr>
            <w:tcW w:w="575" w:type="dxa"/>
          </w:tcPr>
          <w:p w14:paraId="0F014B1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FAA118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Downlink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0 inter-spots (dB/Hz)</w:t>
            </w:r>
          </w:p>
        </w:tc>
        <w:tc>
          <w:tcPr>
            <w:tcW w:w="1091" w:type="dxa"/>
            <w:noWrap/>
          </w:tcPr>
          <w:p w14:paraId="7A6EA0D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59.2</w:t>
            </w:r>
          </w:p>
        </w:tc>
      </w:tr>
      <w:tr w:rsidR="00536AD7" w:rsidRPr="00536AD7" w14:paraId="071D4732" w14:textId="77777777" w:rsidTr="00E47E2A">
        <w:trPr>
          <w:trHeight w:val="270"/>
          <w:jc w:val="center"/>
        </w:trPr>
        <w:tc>
          <w:tcPr>
            <w:tcW w:w="3649" w:type="dxa"/>
            <w:noWrap/>
          </w:tcPr>
          <w:p w14:paraId="775A3A5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Number of carriers</w:t>
            </w:r>
          </w:p>
        </w:tc>
        <w:tc>
          <w:tcPr>
            <w:tcW w:w="1121" w:type="dxa"/>
            <w:noWrap/>
          </w:tcPr>
          <w:p w14:paraId="5B7DB12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20</w:t>
            </w:r>
          </w:p>
        </w:tc>
        <w:tc>
          <w:tcPr>
            <w:tcW w:w="575" w:type="dxa"/>
          </w:tcPr>
          <w:p w14:paraId="00018FA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6F1419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006D95E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4CAB8DFE" w14:textId="77777777" w:rsidTr="00E47E2A">
        <w:trPr>
          <w:trHeight w:val="255"/>
          <w:jc w:val="center"/>
        </w:trPr>
        <w:tc>
          <w:tcPr>
            <w:tcW w:w="3649" w:type="dxa"/>
          </w:tcPr>
          <w:p w14:paraId="0940EF1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lastRenderedPageBreak/>
              <w:t>HPA power (W)</w:t>
            </w:r>
          </w:p>
        </w:tc>
        <w:tc>
          <w:tcPr>
            <w:tcW w:w="1121" w:type="dxa"/>
            <w:noWrap/>
          </w:tcPr>
          <w:p w14:paraId="1B20B42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100.0</w:t>
            </w:r>
          </w:p>
        </w:tc>
        <w:tc>
          <w:tcPr>
            <w:tcW w:w="575" w:type="dxa"/>
          </w:tcPr>
          <w:p w14:paraId="50AC5B9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7F42145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Downlink propagation</w:t>
            </w:r>
          </w:p>
        </w:tc>
        <w:tc>
          <w:tcPr>
            <w:tcW w:w="1091" w:type="dxa"/>
          </w:tcPr>
          <w:p w14:paraId="25125DF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527D0A0B" w14:textId="77777777" w:rsidTr="00E47E2A">
        <w:trPr>
          <w:trHeight w:val="255"/>
          <w:jc w:val="center"/>
        </w:trPr>
        <w:tc>
          <w:tcPr>
            <w:tcW w:w="3649" w:type="dxa"/>
          </w:tcPr>
          <w:p w14:paraId="6C732B2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Antenna diameter (m)</w:t>
            </w:r>
          </w:p>
        </w:tc>
        <w:tc>
          <w:tcPr>
            <w:tcW w:w="1121" w:type="dxa"/>
            <w:noWrap/>
          </w:tcPr>
          <w:p w14:paraId="194A735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3.8</w:t>
            </w:r>
          </w:p>
        </w:tc>
        <w:tc>
          <w:tcPr>
            <w:tcW w:w="575" w:type="dxa"/>
            <w:noWrap/>
          </w:tcPr>
          <w:p w14:paraId="5838CA0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5AAF8B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Total path loss (dB)</w:t>
            </w:r>
          </w:p>
        </w:tc>
        <w:tc>
          <w:tcPr>
            <w:tcW w:w="1091" w:type="dxa"/>
            <w:noWrap/>
          </w:tcPr>
          <w:p w14:paraId="5B1512B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198.5</w:t>
            </w:r>
          </w:p>
        </w:tc>
      </w:tr>
      <w:tr w:rsidR="00536AD7" w:rsidRPr="00536AD7" w14:paraId="7229C6F6" w14:textId="77777777" w:rsidTr="00E47E2A">
        <w:trPr>
          <w:trHeight w:val="270"/>
          <w:jc w:val="center"/>
        </w:trPr>
        <w:tc>
          <w:tcPr>
            <w:tcW w:w="3649" w:type="dxa"/>
          </w:tcPr>
          <w:p w14:paraId="21F72DF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Antenna gain (dBi)</w:t>
            </w:r>
          </w:p>
        </w:tc>
        <w:tc>
          <w:tcPr>
            <w:tcW w:w="1121" w:type="dxa"/>
            <w:noWrap/>
          </w:tcPr>
          <w:p w14:paraId="22AB8B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44.1</w:t>
            </w:r>
          </w:p>
        </w:tc>
        <w:tc>
          <w:tcPr>
            <w:tcW w:w="575" w:type="dxa"/>
            <w:noWrap/>
          </w:tcPr>
          <w:p w14:paraId="2A121E3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41CD5A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313C523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633B060C" w14:textId="77777777" w:rsidTr="00E47E2A">
        <w:trPr>
          <w:trHeight w:val="255"/>
          <w:jc w:val="center"/>
        </w:trPr>
        <w:tc>
          <w:tcPr>
            <w:tcW w:w="3649" w:type="dxa"/>
          </w:tcPr>
          <w:p w14:paraId="47C2CF2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loss (dB)</w:t>
            </w:r>
          </w:p>
        </w:tc>
        <w:tc>
          <w:tcPr>
            <w:tcW w:w="1121" w:type="dxa"/>
            <w:noWrap/>
          </w:tcPr>
          <w:p w14:paraId="17926B9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w:t>
            </w:r>
          </w:p>
        </w:tc>
        <w:tc>
          <w:tcPr>
            <w:tcW w:w="575" w:type="dxa"/>
            <w:noWrap/>
          </w:tcPr>
          <w:p w14:paraId="6735E72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9F0B91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Aircraft Earth station</w:t>
            </w:r>
          </w:p>
        </w:tc>
        <w:tc>
          <w:tcPr>
            <w:tcW w:w="1091" w:type="dxa"/>
          </w:tcPr>
          <w:p w14:paraId="42F8F0C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6F478DAF" w14:textId="77777777" w:rsidTr="00E47E2A">
        <w:trPr>
          <w:trHeight w:val="255"/>
          <w:jc w:val="center"/>
        </w:trPr>
        <w:tc>
          <w:tcPr>
            <w:tcW w:w="3649" w:type="dxa"/>
          </w:tcPr>
          <w:p w14:paraId="6A63D3D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Power control uncertainty (dB)</w:t>
            </w:r>
          </w:p>
        </w:tc>
        <w:tc>
          <w:tcPr>
            <w:tcW w:w="1121" w:type="dxa"/>
            <w:noWrap/>
          </w:tcPr>
          <w:p w14:paraId="12C21AD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0.5</w:t>
            </w:r>
          </w:p>
        </w:tc>
        <w:tc>
          <w:tcPr>
            <w:tcW w:w="575" w:type="dxa"/>
            <w:noWrap/>
          </w:tcPr>
          <w:p w14:paraId="3B8CBE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173A7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Downlink frequency (MHz)</w:t>
            </w:r>
          </w:p>
        </w:tc>
        <w:tc>
          <w:tcPr>
            <w:tcW w:w="1091" w:type="dxa"/>
            <w:noWrap/>
          </w:tcPr>
          <w:p w14:paraId="6CF0DC7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5.000</w:t>
            </w:r>
          </w:p>
        </w:tc>
      </w:tr>
      <w:tr w:rsidR="00536AD7" w:rsidRPr="00536AD7" w14:paraId="67913B48" w14:textId="77777777" w:rsidTr="00E47E2A">
        <w:trPr>
          <w:trHeight w:val="255"/>
          <w:jc w:val="center"/>
        </w:trPr>
        <w:tc>
          <w:tcPr>
            <w:tcW w:w="3649" w:type="dxa"/>
          </w:tcPr>
          <w:p w14:paraId="2713708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e.i.r.p. per carrier (dBW)</w:t>
            </w:r>
          </w:p>
        </w:tc>
        <w:tc>
          <w:tcPr>
            <w:tcW w:w="1121" w:type="dxa"/>
            <w:noWrap/>
          </w:tcPr>
          <w:p w14:paraId="2FD0D1E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49.6</w:t>
            </w:r>
          </w:p>
        </w:tc>
        <w:tc>
          <w:tcPr>
            <w:tcW w:w="575" w:type="dxa"/>
          </w:tcPr>
          <w:p w14:paraId="79120D4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noWrap/>
          </w:tcPr>
          <w:p w14:paraId="4493F54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(deg)</w:t>
            </w:r>
          </w:p>
        </w:tc>
        <w:tc>
          <w:tcPr>
            <w:tcW w:w="1091" w:type="dxa"/>
            <w:noWrap/>
          </w:tcPr>
          <w:p w14:paraId="7B36275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39.5</w:t>
            </w:r>
          </w:p>
        </w:tc>
      </w:tr>
      <w:tr w:rsidR="00536AD7" w:rsidRPr="00536AD7" w14:paraId="19194357" w14:textId="77777777" w:rsidTr="00E47E2A">
        <w:trPr>
          <w:trHeight w:val="270"/>
          <w:jc w:val="center"/>
        </w:trPr>
        <w:tc>
          <w:tcPr>
            <w:tcW w:w="3649" w:type="dxa"/>
          </w:tcPr>
          <w:p w14:paraId="499C15F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121" w:type="dxa"/>
          </w:tcPr>
          <w:p w14:paraId="04048D2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3DA745B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52A5AB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i/>
                <w:iCs/>
                <w:color w:val="000000"/>
                <w:sz w:val="20"/>
                <w:lang w:eastAsia="fr-FR"/>
              </w:rPr>
              <w:t>G</w:t>
            </w:r>
            <w:r w:rsidRPr="00536AD7">
              <w:rPr>
                <w:rFonts w:eastAsia="MS PGothic"/>
                <w:color w:val="000000"/>
                <w:sz w:val="20"/>
                <w:lang w:eastAsia="fr-FR"/>
              </w:rPr>
              <w:t>/</w:t>
            </w:r>
            <w:r w:rsidRPr="00536AD7">
              <w:rPr>
                <w:rFonts w:eastAsia="MS PGothic"/>
                <w:i/>
                <w:iCs/>
                <w:color w:val="000000"/>
                <w:sz w:val="20"/>
                <w:lang w:eastAsia="fr-FR"/>
              </w:rPr>
              <w:t xml:space="preserve">T </w:t>
            </w:r>
            <w:r w:rsidRPr="00536AD7">
              <w:rPr>
                <w:rFonts w:eastAsia="MS PGothic"/>
                <w:color w:val="000000"/>
                <w:sz w:val="20"/>
                <w:lang w:eastAsia="fr-FR"/>
              </w:rPr>
              <w:t>(dB/K0</w:t>
            </w:r>
          </w:p>
        </w:tc>
        <w:tc>
          <w:tcPr>
            <w:tcW w:w="1091" w:type="dxa"/>
            <w:noWrap/>
          </w:tcPr>
          <w:p w14:paraId="54E610A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–23.0</w:t>
            </w:r>
          </w:p>
        </w:tc>
      </w:tr>
      <w:tr w:rsidR="00536AD7" w:rsidRPr="00536AD7" w14:paraId="492F43E6" w14:textId="77777777" w:rsidTr="00E47E2A">
        <w:trPr>
          <w:trHeight w:val="255"/>
          <w:jc w:val="center"/>
        </w:trPr>
        <w:tc>
          <w:tcPr>
            <w:tcW w:w="3649" w:type="dxa"/>
          </w:tcPr>
          <w:p w14:paraId="793919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Uplink propagation</w:t>
            </w:r>
          </w:p>
        </w:tc>
        <w:tc>
          <w:tcPr>
            <w:tcW w:w="1121" w:type="dxa"/>
          </w:tcPr>
          <w:p w14:paraId="1E8D72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3364C6B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C27F6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0 (dB/Hz)</w:t>
            </w:r>
          </w:p>
        </w:tc>
        <w:tc>
          <w:tcPr>
            <w:tcW w:w="1091" w:type="dxa"/>
            <w:noWrap/>
          </w:tcPr>
          <w:p w14:paraId="641D0AA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51.9</w:t>
            </w:r>
          </w:p>
        </w:tc>
      </w:tr>
      <w:tr w:rsidR="00536AD7" w:rsidRPr="00536AD7" w14:paraId="6926B598" w14:textId="77777777" w:rsidTr="00E47E2A">
        <w:trPr>
          <w:trHeight w:val="255"/>
          <w:jc w:val="center"/>
        </w:trPr>
        <w:tc>
          <w:tcPr>
            <w:tcW w:w="3649" w:type="dxa"/>
            <w:noWrap/>
          </w:tcPr>
          <w:p w14:paraId="354C991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Total path loss (dB)</w:t>
            </w:r>
          </w:p>
        </w:tc>
        <w:tc>
          <w:tcPr>
            <w:tcW w:w="1121" w:type="dxa"/>
            <w:noWrap/>
          </w:tcPr>
          <w:p w14:paraId="569A96B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198.0</w:t>
            </w:r>
          </w:p>
        </w:tc>
        <w:tc>
          <w:tcPr>
            <w:tcW w:w="575" w:type="dxa"/>
          </w:tcPr>
          <w:p w14:paraId="0395F37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AAA843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 xml:space="preserve"> (dB)</w:t>
            </w:r>
          </w:p>
        </w:tc>
        <w:tc>
          <w:tcPr>
            <w:tcW w:w="1091" w:type="dxa"/>
            <w:noWrap/>
          </w:tcPr>
          <w:p w14:paraId="6A9ECCE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9.7</w:t>
            </w:r>
          </w:p>
        </w:tc>
      </w:tr>
      <w:tr w:rsidR="00536AD7" w:rsidRPr="00536AD7" w14:paraId="5B7BD5FC" w14:textId="77777777" w:rsidTr="00E47E2A">
        <w:trPr>
          <w:trHeight w:val="270"/>
          <w:jc w:val="center"/>
        </w:trPr>
        <w:tc>
          <w:tcPr>
            <w:tcW w:w="3649" w:type="dxa"/>
          </w:tcPr>
          <w:p w14:paraId="0D116A9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121" w:type="dxa"/>
          </w:tcPr>
          <w:p w14:paraId="70335C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7D6BC5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A78951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6EFC2D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0E75FB39" w14:textId="77777777" w:rsidTr="00E47E2A">
        <w:trPr>
          <w:trHeight w:val="255"/>
          <w:jc w:val="center"/>
        </w:trPr>
        <w:tc>
          <w:tcPr>
            <w:tcW w:w="3649" w:type="dxa"/>
          </w:tcPr>
          <w:p w14:paraId="38CD17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Satellite Rx antenna</w:t>
            </w:r>
          </w:p>
        </w:tc>
        <w:tc>
          <w:tcPr>
            <w:tcW w:w="1121" w:type="dxa"/>
          </w:tcPr>
          <w:p w14:paraId="2F0DC2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3DDF5AD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CADCF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b/>
                <w:color w:val="000000"/>
                <w:sz w:val="20"/>
                <w:u w:val="single"/>
                <w:lang w:eastAsia="fr-FR"/>
              </w:rPr>
              <w:t>Demodulation</w:t>
            </w:r>
          </w:p>
        </w:tc>
        <w:tc>
          <w:tcPr>
            <w:tcW w:w="1091" w:type="dxa"/>
          </w:tcPr>
          <w:p w14:paraId="73047E8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62880126" w14:textId="77777777" w:rsidTr="00E47E2A">
        <w:trPr>
          <w:trHeight w:val="255"/>
          <w:jc w:val="center"/>
        </w:trPr>
        <w:tc>
          <w:tcPr>
            <w:tcW w:w="3649" w:type="dxa"/>
          </w:tcPr>
          <w:p w14:paraId="5F3383F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Rx antenna diameter (m)</w:t>
            </w:r>
          </w:p>
        </w:tc>
        <w:tc>
          <w:tcPr>
            <w:tcW w:w="1121" w:type="dxa"/>
            <w:noWrap/>
          </w:tcPr>
          <w:p w14:paraId="565A4E6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6.0</w:t>
            </w:r>
          </w:p>
        </w:tc>
        <w:tc>
          <w:tcPr>
            <w:tcW w:w="575" w:type="dxa"/>
          </w:tcPr>
          <w:p w14:paraId="617FB88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7BD753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MLS degradation (dB)</w:t>
            </w:r>
          </w:p>
        </w:tc>
        <w:tc>
          <w:tcPr>
            <w:tcW w:w="1091" w:type="dxa"/>
            <w:noWrap/>
          </w:tcPr>
          <w:p w14:paraId="0E9E1B3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w:t>
            </w:r>
          </w:p>
        </w:tc>
      </w:tr>
      <w:tr w:rsidR="00536AD7" w:rsidRPr="00536AD7" w14:paraId="431078BF" w14:textId="77777777" w:rsidTr="00E47E2A">
        <w:trPr>
          <w:trHeight w:val="255"/>
          <w:jc w:val="center"/>
        </w:trPr>
        <w:tc>
          <w:tcPr>
            <w:tcW w:w="3649" w:type="dxa"/>
          </w:tcPr>
          <w:p w14:paraId="16A0F0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Rx antenna gain (dBi)</w:t>
            </w:r>
          </w:p>
        </w:tc>
        <w:tc>
          <w:tcPr>
            <w:tcW w:w="1121" w:type="dxa"/>
            <w:noWrap/>
          </w:tcPr>
          <w:p w14:paraId="373D65C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45.1</w:t>
            </w:r>
          </w:p>
        </w:tc>
        <w:tc>
          <w:tcPr>
            <w:tcW w:w="575" w:type="dxa"/>
          </w:tcPr>
          <w:p w14:paraId="497649B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9F7348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Total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IM</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w:t>
            </w:r>
            <w:r w:rsidRPr="00536AD7">
              <w:rPr>
                <w:rFonts w:eastAsia="MS PGothic"/>
                <w:sz w:val="20"/>
                <w:vertAlign w:val="subscript"/>
                <w:lang w:eastAsia="fr-FR"/>
              </w:rPr>
              <w:t>0</w:t>
            </w:r>
            <w:r w:rsidRPr="00536AD7">
              <w:rPr>
                <w:rFonts w:eastAsia="MS PGothic"/>
                <w:sz w:val="20"/>
                <w:lang w:eastAsia="fr-FR"/>
              </w:rPr>
              <w:t>) (dB/Hz)</w:t>
            </w:r>
          </w:p>
        </w:tc>
        <w:tc>
          <w:tcPr>
            <w:tcW w:w="1091" w:type="dxa"/>
            <w:noWrap/>
          </w:tcPr>
          <w:p w14:paraId="7BA6A4E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49.0</w:t>
            </w:r>
          </w:p>
        </w:tc>
      </w:tr>
      <w:tr w:rsidR="00536AD7" w:rsidRPr="00536AD7" w14:paraId="2F78CC18" w14:textId="77777777" w:rsidTr="00E47E2A">
        <w:trPr>
          <w:trHeight w:val="255"/>
          <w:jc w:val="center"/>
        </w:trPr>
        <w:tc>
          <w:tcPr>
            <w:tcW w:w="3649" w:type="dxa"/>
          </w:tcPr>
          <w:p w14:paraId="69F520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Rx feeder loss (dB)</w:t>
            </w:r>
          </w:p>
        </w:tc>
        <w:tc>
          <w:tcPr>
            <w:tcW w:w="1121" w:type="dxa"/>
            <w:noWrap/>
          </w:tcPr>
          <w:p w14:paraId="7BFE549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0.5</w:t>
            </w:r>
          </w:p>
        </w:tc>
        <w:tc>
          <w:tcPr>
            <w:tcW w:w="575" w:type="dxa"/>
          </w:tcPr>
          <w:p w14:paraId="66FFC2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7CD3AC6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Total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lang w:eastAsia="fr-FR"/>
              </w:rPr>
              <w:t>+</w:t>
            </w:r>
            <w:r w:rsidRPr="00536AD7">
              <w:rPr>
                <w:rFonts w:eastAsia="MS PGothic"/>
                <w:i/>
                <w:iCs/>
                <w:sz w:val="20"/>
                <w:lang w:eastAsia="fr-FR"/>
              </w:rPr>
              <w:t>IM</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(dB)</w:t>
            </w:r>
          </w:p>
        </w:tc>
        <w:tc>
          <w:tcPr>
            <w:tcW w:w="1091" w:type="dxa"/>
            <w:noWrap/>
          </w:tcPr>
          <w:p w14:paraId="5F89406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6.8</w:t>
            </w:r>
          </w:p>
        </w:tc>
      </w:tr>
      <w:tr w:rsidR="00536AD7" w:rsidRPr="00536AD7" w14:paraId="01B5999F" w14:textId="77777777" w:rsidTr="00E47E2A">
        <w:trPr>
          <w:trHeight w:val="255"/>
          <w:jc w:val="center"/>
        </w:trPr>
        <w:tc>
          <w:tcPr>
            <w:tcW w:w="3649" w:type="dxa"/>
          </w:tcPr>
          <w:p w14:paraId="483A87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val="fr-FR" w:eastAsia="fr-FR"/>
              </w:rPr>
            </w:pPr>
            <w:r w:rsidRPr="00536AD7">
              <w:rPr>
                <w:rFonts w:eastAsia="MS PGothic"/>
                <w:sz w:val="20"/>
                <w:lang w:val="fr-FR" w:eastAsia="fr-FR"/>
              </w:rPr>
              <w:t xml:space="preserve">Satellite </w:t>
            </w:r>
            <w:r w:rsidRPr="00536AD7">
              <w:rPr>
                <w:rFonts w:eastAsia="MS PGothic"/>
                <w:i/>
                <w:iCs/>
                <w:sz w:val="20"/>
                <w:lang w:val="fr-FR" w:eastAsia="fr-FR"/>
              </w:rPr>
              <w:t>G</w:t>
            </w:r>
            <w:r w:rsidRPr="00536AD7">
              <w:rPr>
                <w:rFonts w:eastAsia="MS PGothic"/>
                <w:sz w:val="20"/>
                <w:lang w:val="fr-FR" w:eastAsia="fr-FR"/>
              </w:rPr>
              <w:t>/</w:t>
            </w:r>
            <w:r w:rsidRPr="00536AD7">
              <w:rPr>
                <w:rFonts w:eastAsia="MS PGothic"/>
                <w:i/>
                <w:iCs/>
                <w:sz w:val="20"/>
                <w:lang w:val="fr-FR" w:eastAsia="fr-FR"/>
              </w:rPr>
              <w:t>T</w:t>
            </w:r>
            <w:r w:rsidRPr="00536AD7">
              <w:rPr>
                <w:rFonts w:eastAsia="MS PGothic"/>
                <w:sz w:val="20"/>
                <w:lang w:val="fr-FR" w:eastAsia="fr-FR"/>
              </w:rPr>
              <w:t xml:space="preserve"> (dB/K)</w:t>
            </w:r>
          </w:p>
        </w:tc>
        <w:tc>
          <w:tcPr>
            <w:tcW w:w="1121" w:type="dxa"/>
            <w:noWrap/>
          </w:tcPr>
          <w:p w14:paraId="0865022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18.7</w:t>
            </w:r>
          </w:p>
        </w:tc>
        <w:tc>
          <w:tcPr>
            <w:tcW w:w="575" w:type="dxa"/>
            <w:noWrap/>
          </w:tcPr>
          <w:p w14:paraId="2610EEC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2A458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Required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IM</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w:t>
            </w:r>
            <w:r w:rsidRPr="00536AD7">
              <w:rPr>
                <w:rFonts w:eastAsia="MS PGothic"/>
                <w:sz w:val="20"/>
                <w:vertAlign w:val="subscript"/>
                <w:lang w:eastAsia="fr-FR"/>
              </w:rPr>
              <w:t>0</w:t>
            </w:r>
            <w:r w:rsidRPr="00536AD7">
              <w:rPr>
                <w:rFonts w:eastAsia="MS PGothic"/>
                <w:sz w:val="20"/>
                <w:lang w:eastAsia="fr-FR"/>
              </w:rPr>
              <w:t>) (dB/Hz)</w:t>
            </w:r>
          </w:p>
        </w:tc>
        <w:tc>
          <w:tcPr>
            <w:tcW w:w="1091" w:type="dxa"/>
            <w:noWrap/>
          </w:tcPr>
          <w:p w14:paraId="25EC9F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46.0</w:t>
            </w:r>
          </w:p>
        </w:tc>
      </w:tr>
      <w:tr w:rsidR="00536AD7" w:rsidRPr="00536AD7" w14:paraId="620E0390" w14:textId="77777777" w:rsidTr="00E47E2A">
        <w:trPr>
          <w:trHeight w:val="255"/>
          <w:jc w:val="center"/>
        </w:trPr>
        <w:tc>
          <w:tcPr>
            <w:tcW w:w="3649" w:type="dxa"/>
          </w:tcPr>
          <w:p w14:paraId="2ED314F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Uplink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vertAlign w:val="subscript"/>
                <w:lang w:eastAsia="fr-FR"/>
              </w:rPr>
              <w:t>0</w:t>
            </w:r>
            <w:r w:rsidRPr="00536AD7">
              <w:rPr>
                <w:rFonts w:eastAsia="MS PGothic"/>
                <w:sz w:val="20"/>
                <w:lang w:eastAsia="fr-FR"/>
              </w:rPr>
              <w:t xml:space="preserve"> (dB/Hz)</w:t>
            </w:r>
          </w:p>
        </w:tc>
        <w:tc>
          <w:tcPr>
            <w:tcW w:w="1121" w:type="dxa"/>
            <w:noWrap/>
          </w:tcPr>
          <w:p w14:paraId="72D84E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98.9</w:t>
            </w:r>
          </w:p>
        </w:tc>
        <w:tc>
          <w:tcPr>
            <w:tcW w:w="575" w:type="dxa"/>
            <w:noWrap/>
          </w:tcPr>
          <w:p w14:paraId="6F43B9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42B858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Required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lang w:eastAsia="fr-FR"/>
              </w:rPr>
              <w:t>+</w:t>
            </w:r>
            <w:r w:rsidRPr="00536AD7">
              <w:rPr>
                <w:rFonts w:eastAsia="MS PGothic"/>
                <w:i/>
                <w:iCs/>
                <w:sz w:val="20"/>
                <w:lang w:eastAsia="fr-FR"/>
              </w:rPr>
              <w:t>IM</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(dB)</w:t>
            </w:r>
          </w:p>
        </w:tc>
        <w:tc>
          <w:tcPr>
            <w:tcW w:w="1091" w:type="dxa"/>
            <w:noWrap/>
          </w:tcPr>
          <w:p w14:paraId="64AD291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3.8</w:t>
            </w:r>
          </w:p>
        </w:tc>
      </w:tr>
      <w:tr w:rsidR="00536AD7" w:rsidRPr="00536AD7" w14:paraId="61CB5810" w14:textId="77777777" w:rsidTr="00E47E2A">
        <w:trPr>
          <w:trHeight w:val="255"/>
          <w:jc w:val="center"/>
        </w:trPr>
        <w:tc>
          <w:tcPr>
            <w:tcW w:w="3649" w:type="dxa"/>
          </w:tcPr>
          <w:p w14:paraId="4EAB8B9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Uplink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vertAlign w:val="subscript"/>
                <w:lang w:eastAsia="fr-FR"/>
              </w:rPr>
              <w:t>0</w:t>
            </w:r>
            <w:r w:rsidRPr="00536AD7">
              <w:rPr>
                <w:rFonts w:eastAsia="MS PGothic"/>
                <w:sz w:val="20"/>
                <w:lang w:eastAsia="fr-FR"/>
              </w:rPr>
              <w:t xml:space="preserve"> inter-spots (dB/Hz)</w:t>
            </w:r>
          </w:p>
        </w:tc>
        <w:tc>
          <w:tcPr>
            <w:tcW w:w="1121" w:type="dxa"/>
            <w:noWrap/>
          </w:tcPr>
          <w:p w14:paraId="26172FB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59.2</w:t>
            </w:r>
          </w:p>
        </w:tc>
        <w:tc>
          <w:tcPr>
            <w:tcW w:w="575" w:type="dxa"/>
            <w:noWrap/>
          </w:tcPr>
          <w:p w14:paraId="628E761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E553E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Margin (dB)</w:t>
            </w:r>
          </w:p>
        </w:tc>
        <w:tc>
          <w:tcPr>
            <w:tcW w:w="1091" w:type="dxa"/>
            <w:noWrap/>
          </w:tcPr>
          <w:p w14:paraId="77570E4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3.0</w:t>
            </w:r>
          </w:p>
        </w:tc>
      </w:tr>
      <w:tr w:rsidR="00536AD7" w:rsidRPr="00536AD7" w14:paraId="32615846" w14:textId="77777777" w:rsidTr="00E47E2A">
        <w:trPr>
          <w:trHeight w:val="270"/>
          <w:jc w:val="center"/>
        </w:trPr>
        <w:tc>
          <w:tcPr>
            <w:tcW w:w="3649" w:type="dxa"/>
          </w:tcPr>
          <w:p w14:paraId="50FE465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Uplink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xml:space="preserve"> inter-spots (dB)</w:t>
            </w:r>
          </w:p>
        </w:tc>
        <w:tc>
          <w:tcPr>
            <w:tcW w:w="1121" w:type="dxa"/>
            <w:noWrap/>
          </w:tcPr>
          <w:p w14:paraId="45DD39F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17.0</w:t>
            </w:r>
          </w:p>
        </w:tc>
        <w:tc>
          <w:tcPr>
            <w:tcW w:w="575" w:type="dxa"/>
            <w:noWrap/>
          </w:tcPr>
          <w:p w14:paraId="53069C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FB1319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0BC8D3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5B8445D4" w14:textId="77777777" w:rsidR="00536AD7" w:rsidRPr="00536AD7" w:rsidRDefault="00536AD7" w:rsidP="00536AD7">
      <w:pPr>
        <w:tabs>
          <w:tab w:val="clear" w:pos="794"/>
          <w:tab w:val="clear" w:pos="1191"/>
          <w:tab w:val="clear" w:pos="1588"/>
          <w:tab w:val="clear" w:pos="1985"/>
        </w:tabs>
        <w:spacing w:before="0"/>
        <w:rPr>
          <w:sz w:val="20"/>
          <w:lang w:eastAsia="zh-CN"/>
        </w:rPr>
      </w:pPr>
    </w:p>
    <w:p w14:paraId="7C77AC08"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240" w:after="240"/>
        <w:rPr>
          <w:i/>
          <w:iCs/>
          <w:color w:val="FF0000"/>
        </w:rPr>
      </w:pPr>
      <w:r w:rsidRPr="00536AD7">
        <w:rPr>
          <w:i/>
          <w:iCs/>
          <w:color w:val="FF0000"/>
        </w:rPr>
        <w:t xml:space="preserve">[Editor’s note: The previous table was quoted from Report ITU-R M.2233 (Annex 3 § 6)] </w:t>
      </w:r>
    </w:p>
    <w:bookmarkEnd w:id="328"/>
    <w:p w14:paraId="160F9CD4" w14:textId="77777777" w:rsidR="00536AD7" w:rsidRPr="00536AD7" w:rsidRDefault="00536AD7" w:rsidP="00536AD7">
      <w:pPr>
        <w:keepNext/>
        <w:keepLines/>
        <w:tabs>
          <w:tab w:val="clear" w:pos="794"/>
          <w:tab w:val="clear" w:pos="1191"/>
          <w:tab w:val="clear" w:pos="1588"/>
          <w:tab w:val="clear" w:pos="1985"/>
          <w:tab w:val="left" w:pos="1871"/>
          <w:tab w:val="left" w:pos="2268"/>
        </w:tabs>
        <w:spacing w:before="200"/>
        <w:ind w:left="1134" w:hanging="1134"/>
        <w:outlineLvl w:val="2"/>
        <w:rPr>
          <w:b/>
          <w:i/>
          <w:iCs/>
        </w:rPr>
      </w:pPr>
      <w:r w:rsidRPr="00536AD7">
        <w:rPr>
          <w:b/>
        </w:rPr>
        <w:t>2.2.2</w:t>
      </w:r>
      <w:r w:rsidRPr="00536AD7">
        <w:rPr>
          <w:b/>
        </w:rPr>
        <w:tab/>
        <w:t>Control and non-payload communication via satellite system 2</w:t>
      </w:r>
    </w:p>
    <w:p w14:paraId="70003679" w14:textId="77777777" w:rsidR="00536AD7" w:rsidRPr="00536AD7" w:rsidRDefault="00536AD7" w:rsidP="00536AD7">
      <w:pPr>
        <w:tabs>
          <w:tab w:val="clear" w:pos="794"/>
          <w:tab w:val="clear" w:pos="1191"/>
          <w:tab w:val="clear" w:pos="1588"/>
          <w:tab w:val="clear" w:pos="1985"/>
          <w:tab w:val="left" w:pos="1134"/>
          <w:tab w:val="left" w:pos="1871"/>
          <w:tab w:val="left" w:pos="2268"/>
        </w:tabs>
      </w:pPr>
      <w:r w:rsidRPr="00536AD7">
        <w:t>It is to be noted that:</w:t>
      </w:r>
    </w:p>
    <w:p w14:paraId="5336A868"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 xml:space="preserve">The overall CNPC C2 link comprises the links between the remote pilot station / ground earth station (GES) and the satellite, as well as between the satellite and the remotely piloted aircraft (RPA). </w:t>
      </w:r>
    </w:p>
    <w:p w14:paraId="72E77FB6"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feeder link i.e. the section of the CNPC C2 link from the satellite to the GES and from the GES to the satellite is assumed to provide equivalent or better performance than the section of the CNPC C2 link between the satellite and the RPA.</w:t>
      </w:r>
    </w:p>
    <w:p w14:paraId="361B5278"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pPr>
      <w:r w:rsidRPr="00536AD7">
        <w:t>Table 8 and Table 9 provide the technical characteristics and link budgets for the portions of the forward and return link between the satellite and the RPA.</w:t>
      </w:r>
    </w:p>
    <w:p w14:paraId="5137880E"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36AD7">
        <w:rPr>
          <w:caps/>
          <w:sz w:val="20"/>
        </w:rPr>
        <w:t>TABLE 8</w:t>
      </w:r>
    </w:p>
    <w:p w14:paraId="5A6B5F58"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36AD7">
        <w:rPr>
          <w:rFonts w:ascii="Times New Roman Bold" w:hAnsi="Times New Roman Bold"/>
          <w:b/>
          <w:sz w:val="20"/>
        </w:rPr>
        <w:t>Satellite C band system link budget for system 2 (worst case)</w:t>
      </w:r>
    </w:p>
    <w:tbl>
      <w:tblPr>
        <w:tblStyle w:val="TableGrid"/>
        <w:tblW w:w="9750" w:type="dxa"/>
        <w:jc w:val="center"/>
        <w:tblLayout w:type="fixed"/>
        <w:tblLook w:val="0000" w:firstRow="0" w:lastRow="0" w:firstColumn="0" w:lastColumn="0" w:noHBand="0" w:noVBand="0"/>
      </w:tblPr>
      <w:tblGrid>
        <w:gridCol w:w="3316"/>
        <w:gridCol w:w="1276"/>
        <w:gridCol w:w="283"/>
        <w:gridCol w:w="3635"/>
        <w:gridCol w:w="1240"/>
      </w:tblGrid>
      <w:tr w:rsidR="00536AD7" w:rsidRPr="00536AD7" w14:paraId="36C08808" w14:textId="77777777" w:rsidTr="00E47E2A">
        <w:trPr>
          <w:cantSplit/>
          <w:tblHeader/>
          <w:jc w:val="center"/>
        </w:trPr>
        <w:tc>
          <w:tcPr>
            <w:tcW w:w="4592" w:type="dxa"/>
            <w:gridSpan w:val="2"/>
            <w:noWrap/>
          </w:tcPr>
          <w:p w14:paraId="6435A023"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Return link</w:t>
            </w:r>
          </w:p>
        </w:tc>
        <w:tc>
          <w:tcPr>
            <w:tcW w:w="283" w:type="dxa"/>
            <w:noWrap/>
          </w:tcPr>
          <w:p w14:paraId="784D5180"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4875" w:type="dxa"/>
            <w:gridSpan w:val="2"/>
          </w:tcPr>
          <w:p w14:paraId="493CA631"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Forward link</w:t>
            </w:r>
          </w:p>
        </w:tc>
      </w:tr>
      <w:tr w:rsidR="00536AD7" w:rsidRPr="00536AD7" w14:paraId="459CD08F" w14:textId="77777777" w:rsidTr="00E47E2A">
        <w:trPr>
          <w:cantSplit/>
          <w:tblHeader/>
          <w:jc w:val="center"/>
        </w:trPr>
        <w:tc>
          <w:tcPr>
            <w:tcW w:w="3316" w:type="dxa"/>
            <w:noWrap/>
          </w:tcPr>
          <w:p w14:paraId="132F79C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w:t>
            </w:r>
          </w:p>
        </w:tc>
        <w:tc>
          <w:tcPr>
            <w:tcW w:w="1276" w:type="dxa"/>
            <w:noWrap/>
          </w:tcPr>
          <w:p w14:paraId="1F5F2C6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283" w:type="dxa"/>
            <w:noWrap/>
          </w:tcPr>
          <w:p w14:paraId="2136F084"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 </w:t>
            </w:r>
          </w:p>
        </w:tc>
        <w:tc>
          <w:tcPr>
            <w:tcW w:w="3635" w:type="dxa"/>
          </w:tcPr>
          <w:p w14:paraId="53B5B8EA"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fr-FR"/>
              </w:rPr>
            </w:pPr>
            <w:r w:rsidRPr="00536AD7">
              <w:rPr>
                <w:rFonts w:ascii="Times New Roman Bold" w:hAnsi="Times New Roman Bold" w:cs="Times New Roman Bold"/>
                <w:sz w:val="20"/>
                <w:lang w:eastAsia="fr-FR"/>
              </w:rPr>
              <w:t>System</w:t>
            </w:r>
          </w:p>
        </w:tc>
        <w:tc>
          <w:tcPr>
            <w:tcW w:w="1240" w:type="dxa"/>
          </w:tcPr>
          <w:p w14:paraId="7D83D55A"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fr-FR"/>
              </w:rPr>
            </w:pPr>
          </w:p>
        </w:tc>
      </w:tr>
      <w:tr w:rsidR="00536AD7" w:rsidRPr="00536AD7" w14:paraId="30E63B1F" w14:textId="77777777" w:rsidTr="00E47E2A">
        <w:trPr>
          <w:cantSplit/>
          <w:jc w:val="center"/>
        </w:trPr>
        <w:tc>
          <w:tcPr>
            <w:tcW w:w="3316" w:type="dxa"/>
            <w:noWrap/>
          </w:tcPr>
          <w:p w14:paraId="2BF9E9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76" w:type="dxa"/>
            <w:noWrap/>
          </w:tcPr>
          <w:p w14:paraId="2D78D3C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(TBC)</w:t>
            </w:r>
          </w:p>
        </w:tc>
        <w:tc>
          <w:tcPr>
            <w:tcW w:w="283" w:type="dxa"/>
            <w:noWrap/>
          </w:tcPr>
          <w:p w14:paraId="0F61E6E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39E391F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40" w:type="dxa"/>
            <w:noWrap/>
          </w:tcPr>
          <w:p w14:paraId="6A649C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(TBC)</w:t>
            </w:r>
          </w:p>
        </w:tc>
      </w:tr>
      <w:tr w:rsidR="00536AD7" w:rsidRPr="00536AD7" w14:paraId="311935CA" w14:textId="77777777" w:rsidTr="00E47E2A">
        <w:trPr>
          <w:cantSplit/>
          <w:jc w:val="center"/>
        </w:trPr>
        <w:tc>
          <w:tcPr>
            <w:tcW w:w="3316" w:type="dxa"/>
            <w:noWrap/>
          </w:tcPr>
          <w:p w14:paraId="0B76DF1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lastRenderedPageBreak/>
              <w:t xml:space="preserve">Satellite longitude </w:t>
            </w:r>
            <w:r w:rsidRPr="00536AD7">
              <w:rPr>
                <w:sz w:val="20"/>
                <w:lang w:eastAsia="fr-FR"/>
              </w:rPr>
              <w:t>(degrees)</w:t>
            </w:r>
          </w:p>
        </w:tc>
        <w:tc>
          <w:tcPr>
            <w:tcW w:w="1276" w:type="dxa"/>
            <w:noWrap/>
          </w:tcPr>
          <w:p w14:paraId="6A5A46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c>
          <w:tcPr>
            <w:tcW w:w="283" w:type="dxa"/>
            <w:noWrap/>
          </w:tcPr>
          <w:p w14:paraId="2461F7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D53898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t xml:space="preserve">Satellite longitude </w:t>
            </w:r>
            <w:r w:rsidRPr="00536AD7">
              <w:rPr>
                <w:sz w:val="20"/>
                <w:lang w:eastAsia="fr-FR"/>
              </w:rPr>
              <w:t>(degrees)</w:t>
            </w:r>
          </w:p>
        </w:tc>
        <w:tc>
          <w:tcPr>
            <w:tcW w:w="1240" w:type="dxa"/>
            <w:noWrap/>
          </w:tcPr>
          <w:p w14:paraId="68D0E62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r>
      <w:tr w:rsidR="00536AD7" w:rsidRPr="00536AD7" w14:paraId="697003BA" w14:textId="77777777" w:rsidTr="00E47E2A">
        <w:trPr>
          <w:cantSplit/>
          <w:jc w:val="center"/>
        </w:trPr>
        <w:tc>
          <w:tcPr>
            <w:tcW w:w="3316" w:type="dxa"/>
            <w:noWrap/>
          </w:tcPr>
          <w:p w14:paraId="2F3149E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76" w:type="dxa"/>
            <w:noWrap/>
          </w:tcPr>
          <w:p w14:paraId="10ECA2E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c>
          <w:tcPr>
            <w:tcW w:w="283" w:type="dxa"/>
            <w:noWrap/>
          </w:tcPr>
          <w:p w14:paraId="6132EB3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976484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40" w:type="dxa"/>
            <w:noWrap/>
          </w:tcPr>
          <w:p w14:paraId="49C0184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r>
      <w:tr w:rsidR="00536AD7" w:rsidRPr="00536AD7" w14:paraId="6489FE32" w14:textId="77777777" w:rsidTr="00E47E2A">
        <w:trPr>
          <w:cantSplit/>
          <w:jc w:val="center"/>
        </w:trPr>
        <w:tc>
          <w:tcPr>
            <w:tcW w:w="3316" w:type="dxa"/>
            <w:noWrap/>
          </w:tcPr>
          <w:p w14:paraId="094BEFA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76" w:type="dxa"/>
            <w:noWrap/>
          </w:tcPr>
          <w:p w14:paraId="4135C7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c>
          <w:tcPr>
            <w:tcW w:w="283" w:type="dxa"/>
            <w:noWrap/>
          </w:tcPr>
          <w:p w14:paraId="474230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153FA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40" w:type="dxa"/>
            <w:noWrap/>
          </w:tcPr>
          <w:p w14:paraId="1DB2844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r>
      <w:tr w:rsidR="00536AD7" w:rsidRPr="00536AD7" w14:paraId="3ECCE2D4" w14:textId="77777777" w:rsidTr="00E47E2A">
        <w:trPr>
          <w:cantSplit/>
          <w:jc w:val="center"/>
        </w:trPr>
        <w:tc>
          <w:tcPr>
            <w:tcW w:w="3316" w:type="dxa"/>
            <w:noWrap/>
          </w:tcPr>
          <w:p w14:paraId="1CE9B2E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76" w:type="dxa"/>
            <w:noWrap/>
          </w:tcPr>
          <w:p w14:paraId="4C8159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83.3</w:t>
            </w:r>
          </w:p>
        </w:tc>
        <w:tc>
          <w:tcPr>
            <w:tcW w:w="283" w:type="dxa"/>
            <w:noWrap/>
          </w:tcPr>
          <w:p w14:paraId="1964C0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492C823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40" w:type="dxa"/>
            <w:noWrap/>
          </w:tcPr>
          <w:p w14:paraId="4B8B6C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95.2</w:t>
            </w:r>
          </w:p>
        </w:tc>
      </w:tr>
      <w:tr w:rsidR="00536AD7" w:rsidRPr="00536AD7" w14:paraId="62440C03" w14:textId="77777777" w:rsidTr="00E47E2A">
        <w:trPr>
          <w:cantSplit/>
          <w:jc w:val="center"/>
        </w:trPr>
        <w:tc>
          <w:tcPr>
            <w:tcW w:w="3316" w:type="dxa"/>
            <w:noWrap/>
          </w:tcPr>
          <w:p w14:paraId="5526B17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76" w:type="dxa"/>
            <w:noWrap/>
          </w:tcPr>
          <w:p w14:paraId="4871E80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c>
          <w:tcPr>
            <w:tcW w:w="283" w:type="dxa"/>
            <w:noWrap/>
          </w:tcPr>
          <w:p w14:paraId="54DF6CA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p>
        </w:tc>
        <w:tc>
          <w:tcPr>
            <w:tcW w:w="3635" w:type="dxa"/>
          </w:tcPr>
          <w:p w14:paraId="1A57EB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40" w:type="dxa"/>
            <w:noWrap/>
          </w:tcPr>
          <w:p w14:paraId="39FE0CF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r>
      <w:tr w:rsidR="00536AD7" w:rsidRPr="00536AD7" w14:paraId="20A6642B" w14:textId="77777777" w:rsidTr="00E47E2A">
        <w:trPr>
          <w:cantSplit/>
          <w:jc w:val="center"/>
        </w:trPr>
        <w:tc>
          <w:tcPr>
            <w:tcW w:w="3316" w:type="dxa"/>
            <w:noWrap/>
          </w:tcPr>
          <w:p w14:paraId="678DB65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t>)</w:t>
            </w:r>
            <w:r w:rsidRPr="00536AD7">
              <w:rPr>
                <w:sz w:val="20"/>
                <w:lang w:eastAsia="fr-FR"/>
              </w:rPr>
              <w:br/>
              <w:t>Up from Satellite</w:t>
            </w:r>
            <w:r w:rsidRPr="00536AD7">
              <w:rPr>
                <w:sz w:val="20"/>
                <w:lang w:eastAsia="fr-FR"/>
              </w:rPr>
              <w:br/>
              <w:t>Down from the UA</w:t>
            </w:r>
          </w:p>
        </w:tc>
        <w:tc>
          <w:tcPr>
            <w:tcW w:w="1276" w:type="dxa"/>
            <w:noWrap/>
          </w:tcPr>
          <w:p w14:paraId="42990C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25 Up plus 20 Guard,</w:t>
            </w:r>
          </w:p>
          <w:p w14:paraId="0493F02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bCs/>
                <w:sz w:val="20"/>
              </w:rPr>
              <w:t>85  Down plus 20 Guard</w:t>
            </w:r>
          </w:p>
        </w:tc>
        <w:tc>
          <w:tcPr>
            <w:tcW w:w="283" w:type="dxa"/>
            <w:noWrap/>
          </w:tcPr>
          <w:p w14:paraId="3A718C8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p>
        </w:tc>
        <w:tc>
          <w:tcPr>
            <w:tcW w:w="3635" w:type="dxa"/>
          </w:tcPr>
          <w:p w14:paraId="3129920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br/>
              <w:t>Up from Satellite</w:t>
            </w:r>
            <w:r w:rsidRPr="00536AD7">
              <w:rPr>
                <w:sz w:val="20"/>
                <w:lang w:eastAsia="fr-FR"/>
              </w:rPr>
              <w:br/>
              <w:t>Down from the UA</w:t>
            </w:r>
          </w:p>
        </w:tc>
        <w:tc>
          <w:tcPr>
            <w:tcW w:w="1240" w:type="dxa"/>
            <w:noWrap/>
          </w:tcPr>
          <w:p w14:paraId="22D4E99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25 Up plus 20 Guard,</w:t>
            </w:r>
          </w:p>
          <w:p w14:paraId="5D12432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bCs/>
                <w:sz w:val="20"/>
              </w:rPr>
              <w:t>85  Down plus 20 Guard</w:t>
            </w:r>
          </w:p>
        </w:tc>
      </w:tr>
      <w:tr w:rsidR="00536AD7" w:rsidRPr="00536AD7" w14:paraId="1F2B35A3" w14:textId="77777777" w:rsidTr="00E47E2A">
        <w:trPr>
          <w:cantSplit/>
          <w:jc w:val="center"/>
        </w:trPr>
        <w:tc>
          <w:tcPr>
            <w:tcW w:w="3316" w:type="dxa"/>
            <w:noWrap/>
          </w:tcPr>
          <w:p w14:paraId="2A5D7FE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76" w:type="dxa"/>
            <w:noWrap/>
          </w:tcPr>
          <w:p w14:paraId="600119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0.3</w:t>
            </w:r>
          </w:p>
        </w:tc>
        <w:tc>
          <w:tcPr>
            <w:tcW w:w="283" w:type="dxa"/>
            <w:noWrap/>
          </w:tcPr>
          <w:p w14:paraId="254EBA8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857A38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40" w:type="dxa"/>
          </w:tcPr>
          <w:p w14:paraId="3529C9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0.7</w:t>
            </w:r>
          </w:p>
        </w:tc>
      </w:tr>
      <w:tr w:rsidR="00536AD7" w:rsidRPr="00536AD7" w14:paraId="638D46D5" w14:textId="77777777" w:rsidTr="00E47E2A">
        <w:trPr>
          <w:cantSplit/>
          <w:jc w:val="center"/>
        </w:trPr>
        <w:tc>
          <w:tcPr>
            <w:tcW w:w="3316" w:type="dxa"/>
          </w:tcPr>
          <w:p w14:paraId="57B579B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(kbauds)</w:t>
            </w:r>
          </w:p>
        </w:tc>
        <w:tc>
          <w:tcPr>
            <w:tcW w:w="1276" w:type="dxa"/>
            <w:noWrap/>
          </w:tcPr>
          <w:p w14:paraId="680C4B7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278</w:t>
            </w:r>
          </w:p>
        </w:tc>
        <w:tc>
          <w:tcPr>
            <w:tcW w:w="283" w:type="dxa"/>
            <w:noWrap/>
          </w:tcPr>
          <w:p w14:paraId="3AB7B4C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349DFD2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(kbauds)</w:t>
            </w:r>
          </w:p>
        </w:tc>
        <w:tc>
          <w:tcPr>
            <w:tcW w:w="1240" w:type="dxa"/>
          </w:tcPr>
          <w:p w14:paraId="2C0554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317</w:t>
            </w:r>
          </w:p>
        </w:tc>
      </w:tr>
      <w:tr w:rsidR="00536AD7" w:rsidRPr="00536AD7" w14:paraId="31BC3BC7" w14:textId="77777777" w:rsidTr="00E47E2A">
        <w:trPr>
          <w:cantSplit/>
          <w:jc w:val="center"/>
        </w:trPr>
        <w:tc>
          <w:tcPr>
            <w:tcW w:w="3316" w:type="dxa"/>
            <w:noWrap/>
          </w:tcPr>
          <w:p w14:paraId="3DE3541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76" w:type="dxa"/>
            <w:noWrap/>
          </w:tcPr>
          <w:p w14:paraId="551EA43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347</w:t>
            </w:r>
          </w:p>
        </w:tc>
        <w:tc>
          <w:tcPr>
            <w:tcW w:w="283" w:type="dxa"/>
            <w:noWrap/>
          </w:tcPr>
          <w:p w14:paraId="138FB1D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0AA684B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40" w:type="dxa"/>
            <w:noWrap/>
          </w:tcPr>
          <w:p w14:paraId="313DFA6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397</w:t>
            </w:r>
          </w:p>
        </w:tc>
      </w:tr>
      <w:tr w:rsidR="00536AD7" w:rsidRPr="00536AD7" w14:paraId="47D1F499" w14:textId="77777777" w:rsidTr="00E47E2A">
        <w:trPr>
          <w:cantSplit/>
          <w:jc w:val="center"/>
        </w:trPr>
        <w:tc>
          <w:tcPr>
            <w:tcW w:w="3316" w:type="dxa"/>
          </w:tcPr>
          <w:p w14:paraId="1D4E0C8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5643323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6AEB4B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FCB3B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12BF169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1E042166" w14:textId="77777777" w:rsidTr="00E47E2A">
        <w:trPr>
          <w:cantSplit/>
          <w:jc w:val="center"/>
        </w:trPr>
        <w:tc>
          <w:tcPr>
            <w:tcW w:w="3316" w:type="dxa"/>
          </w:tcPr>
          <w:p w14:paraId="5CA15A5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stations</w:t>
            </w:r>
          </w:p>
        </w:tc>
        <w:tc>
          <w:tcPr>
            <w:tcW w:w="1276" w:type="dxa"/>
          </w:tcPr>
          <w:p w14:paraId="35137D6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47BE519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B4D467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Tx antenna</w:t>
            </w:r>
          </w:p>
        </w:tc>
        <w:tc>
          <w:tcPr>
            <w:tcW w:w="1240" w:type="dxa"/>
            <w:noWrap/>
          </w:tcPr>
          <w:p w14:paraId="0E95A5B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45E8F1C7" w14:textId="77777777" w:rsidTr="00E47E2A">
        <w:trPr>
          <w:cantSplit/>
          <w:jc w:val="center"/>
        </w:trPr>
        <w:tc>
          <w:tcPr>
            <w:tcW w:w="3316" w:type="dxa"/>
          </w:tcPr>
          <w:p w14:paraId="1F8202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76" w:type="dxa"/>
            <w:noWrap/>
          </w:tcPr>
          <w:p w14:paraId="59A4B8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c>
          <w:tcPr>
            <w:tcW w:w="283" w:type="dxa"/>
          </w:tcPr>
          <w:p w14:paraId="1F4E19A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23AA36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40" w:type="dxa"/>
            <w:noWrap/>
          </w:tcPr>
          <w:p w14:paraId="6E9ADBA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r>
      <w:tr w:rsidR="00536AD7" w:rsidRPr="00536AD7" w14:paraId="256BB590" w14:textId="77777777" w:rsidTr="00E47E2A">
        <w:trPr>
          <w:cantSplit/>
          <w:jc w:val="center"/>
        </w:trPr>
        <w:tc>
          <w:tcPr>
            <w:tcW w:w="3316" w:type="dxa"/>
            <w:noWrap/>
          </w:tcPr>
          <w:p w14:paraId="149038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76" w:type="dxa"/>
            <w:noWrap/>
          </w:tcPr>
          <w:p w14:paraId="7BE6DF4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30</w:t>
            </w:r>
          </w:p>
        </w:tc>
        <w:tc>
          <w:tcPr>
            <w:tcW w:w="283" w:type="dxa"/>
          </w:tcPr>
          <w:p w14:paraId="6310AE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20E48F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40" w:type="dxa"/>
            <w:noWrap/>
          </w:tcPr>
          <w:p w14:paraId="4910D29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30</w:t>
            </w:r>
          </w:p>
        </w:tc>
      </w:tr>
      <w:tr w:rsidR="00536AD7" w:rsidRPr="00536AD7" w14:paraId="29D1125C" w14:textId="77777777" w:rsidTr="00E47E2A">
        <w:trPr>
          <w:cantSplit/>
          <w:jc w:val="center"/>
        </w:trPr>
        <w:tc>
          <w:tcPr>
            <w:tcW w:w="3316" w:type="dxa"/>
          </w:tcPr>
          <w:p w14:paraId="30210C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(W)</w:t>
            </w:r>
          </w:p>
        </w:tc>
        <w:tc>
          <w:tcPr>
            <w:tcW w:w="1276" w:type="dxa"/>
            <w:noWrap/>
          </w:tcPr>
          <w:p w14:paraId="7EE7D8B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25.0</w:t>
            </w:r>
          </w:p>
        </w:tc>
        <w:tc>
          <w:tcPr>
            <w:tcW w:w="283" w:type="dxa"/>
            <w:noWrap/>
          </w:tcPr>
          <w:p w14:paraId="1F71DA1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DC991A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per bearer (W)</w:t>
            </w:r>
          </w:p>
        </w:tc>
        <w:tc>
          <w:tcPr>
            <w:tcW w:w="1240" w:type="dxa"/>
          </w:tcPr>
          <w:p w14:paraId="68E4BA6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20.0</w:t>
            </w:r>
          </w:p>
        </w:tc>
      </w:tr>
      <w:tr w:rsidR="00536AD7" w:rsidRPr="00536AD7" w14:paraId="5D1B92FF" w14:textId="77777777" w:rsidTr="00E47E2A">
        <w:trPr>
          <w:cantSplit/>
          <w:jc w:val="center"/>
        </w:trPr>
        <w:tc>
          <w:tcPr>
            <w:tcW w:w="3316" w:type="dxa"/>
          </w:tcPr>
          <w:p w14:paraId="54BA2B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(dBi)</w:t>
            </w:r>
          </w:p>
        </w:tc>
        <w:tc>
          <w:tcPr>
            <w:tcW w:w="1276" w:type="dxa"/>
            <w:noWrap/>
          </w:tcPr>
          <w:p w14:paraId="052AD7B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7.23</w:t>
            </w:r>
          </w:p>
        </w:tc>
        <w:tc>
          <w:tcPr>
            <w:tcW w:w="283" w:type="dxa"/>
          </w:tcPr>
          <w:p w14:paraId="57A2DDC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E22E1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(dBi)</w:t>
            </w:r>
          </w:p>
        </w:tc>
        <w:tc>
          <w:tcPr>
            <w:tcW w:w="1240" w:type="dxa"/>
          </w:tcPr>
          <w:p w14:paraId="3B378CA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33.8</w:t>
            </w:r>
          </w:p>
        </w:tc>
      </w:tr>
      <w:tr w:rsidR="00536AD7" w:rsidRPr="00536AD7" w14:paraId="55E10F4D" w14:textId="77777777" w:rsidTr="00E47E2A">
        <w:trPr>
          <w:cantSplit/>
          <w:jc w:val="center"/>
        </w:trPr>
        <w:tc>
          <w:tcPr>
            <w:tcW w:w="3316" w:type="dxa"/>
          </w:tcPr>
          <w:p w14:paraId="05E3208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76" w:type="dxa"/>
            <w:noWrap/>
          </w:tcPr>
          <w:p w14:paraId="7564618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0.0 (TBC)</w:t>
            </w:r>
          </w:p>
        </w:tc>
        <w:tc>
          <w:tcPr>
            <w:tcW w:w="283" w:type="dxa"/>
          </w:tcPr>
          <w:p w14:paraId="26FDE9C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5FF708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40" w:type="dxa"/>
            <w:noWrap/>
          </w:tcPr>
          <w:p w14:paraId="638DE6E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1.0</w:t>
            </w:r>
          </w:p>
        </w:tc>
      </w:tr>
      <w:tr w:rsidR="00536AD7" w:rsidRPr="00536AD7" w14:paraId="106F5B97" w14:textId="77777777" w:rsidTr="00E47E2A">
        <w:trPr>
          <w:cantSplit/>
          <w:jc w:val="center"/>
        </w:trPr>
        <w:tc>
          <w:tcPr>
            <w:tcW w:w="3316" w:type="dxa"/>
          </w:tcPr>
          <w:p w14:paraId="3614EAD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e.i.r.p. per carrier (dBW)</w:t>
            </w:r>
          </w:p>
        </w:tc>
        <w:tc>
          <w:tcPr>
            <w:tcW w:w="1276" w:type="dxa"/>
            <w:noWrap/>
          </w:tcPr>
          <w:p w14:paraId="5B8138B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21.2</w:t>
            </w:r>
          </w:p>
        </w:tc>
        <w:tc>
          <w:tcPr>
            <w:tcW w:w="283" w:type="dxa"/>
          </w:tcPr>
          <w:p w14:paraId="076936F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A6F93C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e.i.r.p. per bearer (dBW)</w:t>
            </w:r>
          </w:p>
        </w:tc>
        <w:tc>
          <w:tcPr>
            <w:tcW w:w="1240" w:type="dxa"/>
          </w:tcPr>
          <w:p w14:paraId="5585FE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45.8</w:t>
            </w:r>
          </w:p>
        </w:tc>
      </w:tr>
      <w:tr w:rsidR="00536AD7" w:rsidRPr="00536AD7" w14:paraId="26B8DF21" w14:textId="77777777" w:rsidTr="00E47E2A">
        <w:trPr>
          <w:cantSplit/>
          <w:jc w:val="center"/>
        </w:trPr>
        <w:tc>
          <w:tcPr>
            <w:tcW w:w="3316" w:type="dxa"/>
          </w:tcPr>
          <w:p w14:paraId="1B196BC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76" w:type="dxa"/>
            <w:noWrap/>
          </w:tcPr>
          <w:p w14:paraId="394956F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c>
          <w:tcPr>
            <w:tcW w:w="283" w:type="dxa"/>
          </w:tcPr>
          <w:p w14:paraId="4D99094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0304FB2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tcPr>
          <w:p w14:paraId="7124AA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75D98ED6" w14:textId="77777777" w:rsidTr="00E47E2A">
        <w:trPr>
          <w:cantSplit/>
          <w:jc w:val="center"/>
        </w:trPr>
        <w:tc>
          <w:tcPr>
            <w:tcW w:w="3316" w:type="dxa"/>
          </w:tcPr>
          <w:p w14:paraId="1D54B40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558A5A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37D1607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66EBD2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115B47A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1FCF9C83" w14:textId="77777777" w:rsidTr="00E47E2A">
        <w:trPr>
          <w:cantSplit/>
          <w:jc w:val="center"/>
        </w:trPr>
        <w:tc>
          <w:tcPr>
            <w:tcW w:w="3316" w:type="dxa"/>
          </w:tcPr>
          <w:p w14:paraId="3649A38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Uplink propagation</w:t>
            </w:r>
          </w:p>
        </w:tc>
        <w:tc>
          <w:tcPr>
            <w:tcW w:w="1276" w:type="dxa"/>
          </w:tcPr>
          <w:p w14:paraId="4213283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73FAAC5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noWrap/>
          </w:tcPr>
          <w:p w14:paraId="72B2175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Downlink propagation</w:t>
            </w:r>
          </w:p>
        </w:tc>
        <w:tc>
          <w:tcPr>
            <w:tcW w:w="1240" w:type="dxa"/>
            <w:noWrap/>
          </w:tcPr>
          <w:p w14:paraId="3537269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49BC2EE3" w14:textId="77777777" w:rsidTr="00E47E2A">
        <w:trPr>
          <w:cantSplit/>
          <w:jc w:val="center"/>
        </w:trPr>
        <w:tc>
          <w:tcPr>
            <w:tcW w:w="3316" w:type="dxa"/>
            <w:noWrap/>
          </w:tcPr>
          <w:p w14:paraId="7AB40F8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76" w:type="dxa"/>
            <w:noWrap/>
          </w:tcPr>
          <w:p w14:paraId="68C481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198.4</w:t>
            </w:r>
          </w:p>
        </w:tc>
        <w:tc>
          <w:tcPr>
            <w:tcW w:w="283" w:type="dxa"/>
          </w:tcPr>
          <w:p w14:paraId="55B7C5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0614DFF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40" w:type="dxa"/>
            <w:noWrap/>
          </w:tcPr>
          <w:p w14:paraId="69DFCCA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198.4</w:t>
            </w:r>
          </w:p>
        </w:tc>
      </w:tr>
      <w:tr w:rsidR="00536AD7" w:rsidRPr="00536AD7" w14:paraId="023A8898" w14:textId="77777777" w:rsidTr="00E47E2A">
        <w:trPr>
          <w:cantSplit/>
          <w:jc w:val="center"/>
        </w:trPr>
        <w:tc>
          <w:tcPr>
            <w:tcW w:w="3316" w:type="dxa"/>
          </w:tcPr>
          <w:p w14:paraId="535FA81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17C023D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412CC7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DE4C6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7CA5DDC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59C139B1" w14:textId="77777777" w:rsidTr="00E47E2A">
        <w:trPr>
          <w:cantSplit/>
          <w:jc w:val="center"/>
        </w:trPr>
        <w:tc>
          <w:tcPr>
            <w:tcW w:w="3316" w:type="dxa"/>
          </w:tcPr>
          <w:p w14:paraId="1A96EC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Rx antenna</w:t>
            </w:r>
          </w:p>
        </w:tc>
        <w:tc>
          <w:tcPr>
            <w:tcW w:w="1276" w:type="dxa"/>
          </w:tcPr>
          <w:p w14:paraId="2AFF074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14C6A53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3BC8C2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w:t>
            </w:r>
          </w:p>
        </w:tc>
        <w:tc>
          <w:tcPr>
            <w:tcW w:w="1240" w:type="dxa"/>
            <w:noWrap/>
          </w:tcPr>
          <w:p w14:paraId="1359092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671A848F" w14:textId="77777777" w:rsidTr="00E47E2A">
        <w:trPr>
          <w:cantSplit/>
          <w:jc w:val="center"/>
        </w:trPr>
        <w:tc>
          <w:tcPr>
            <w:tcW w:w="3316" w:type="dxa"/>
          </w:tcPr>
          <w:p w14:paraId="64CF264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diameter (m)</w:t>
            </w:r>
          </w:p>
        </w:tc>
        <w:tc>
          <w:tcPr>
            <w:tcW w:w="1276" w:type="dxa"/>
            <w:noWrap/>
          </w:tcPr>
          <w:p w14:paraId="79FD1A2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1.64</w:t>
            </w:r>
          </w:p>
        </w:tc>
        <w:tc>
          <w:tcPr>
            <w:tcW w:w="283" w:type="dxa"/>
          </w:tcPr>
          <w:p w14:paraId="7DE0731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6AC83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Downlink frequency (MHz)</w:t>
            </w:r>
          </w:p>
        </w:tc>
        <w:tc>
          <w:tcPr>
            <w:tcW w:w="1240" w:type="dxa"/>
          </w:tcPr>
          <w:p w14:paraId="434C746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5090</w:t>
            </w:r>
          </w:p>
        </w:tc>
      </w:tr>
      <w:tr w:rsidR="00536AD7" w:rsidRPr="00536AD7" w14:paraId="17ACC3CE" w14:textId="77777777" w:rsidTr="00E47E2A">
        <w:trPr>
          <w:cantSplit/>
          <w:jc w:val="center"/>
        </w:trPr>
        <w:tc>
          <w:tcPr>
            <w:tcW w:w="3316" w:type="dxa"/>
          </w:tcPr>
          <w:p w14:paraId="7F5C466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(dBi)</w:t>
            </w:r>
          </w:p>
        </w:tc>
        <w:tc>
          <w:tcPr>
            <w:tcW w:w="1276" w:type="dxa"/>
            <w:noWrap/>
          </w:tcPr>
          <w:p w14:paraId="1206B3B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33.8</w:t>
            </w:r>
          </w:p>
        </w:tc>
        <w:tc>
          <w:tcPr>
            <w:tcW w:w="283" w:type="dxa"/>
          </w:tcPr>
          <w:p w14:paraId="26285C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582B35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w:t>
            </w:r>
          </w:p>
        </w:tc>
        <w:tc>
          <w:tcPr>
            <w:tcW w:w="1240" w:type="dxa"/>
          </w:tcPr>
          <w:p w14:paraId="3226DB0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30</w:t>
            </w:r>
          </w:p>
        </w:tc>
      </w:tr>
      <w:tr w:rsidR="00536AD7" w:rsidRPr="00536AD7" w14:paraId="08F230C2" w14:textId="77777777" w:rsidTr="00E47E2A">
        <w:trPr>
          <w:cantSplit/>
          <w:jc w:val="center"/>
        </w:trPr>
        <w:tc>
          <w:tcPr>
            <w:tcW w:w="3316" w:type="dxa"/>
          </w:tcPr>
          <w:p w14:paraId="59E074C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loss (dB)</w:t>
            </w:r>
          </w:p>
        </w:tc>
        <w:tc>
          <w:tcPr>
            <w:tcW w:w="1276" w:type="dxa"/>
            <w:noWrap/>
          </w:tcPr>
          <w:p w14:paraId="12ECBFF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0.5 (TBC)</w:t>
            </w:r>
          </w:p>
        </w:tc>
        <w:tc>
          <w:tcPr>
            <w:tcW w:w="283" w:type="dxa"/>
          </w:tcPr>
          <w:p w14:paraId="1F8C95F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F61B9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(dBi)</w:t>
            </w:r>
          </w:p>
        </w:tc>
        <w:tc>
          <w:tcPr>
            <w:tcW w:w="1240" w:type="dxa"/>
            <w:noWrap/>
          </w:tcPr>
          <w:p w14:paraId="130A307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7.23</w:t>
            </w:r>
          </w:p>
        </w:tc>
      </w:tr>
      <w:tr w:rsidR="00536AD7" w:rsidRPr="00536AD7" w14:paraId="3831D575" w14:textId="77777777" w:rsidTr="00E47E2A">
        <w:trPr>
          <w:cantSplit/>
          <w:jc w:val="center"/>
        </w:trPr>
        <w:tc>
          <w:tcPr>
            <w:tcW w:w="3316" w:type="dxa"/>
          </w:tcPr>
          <w:p w14:paraId="4E4528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val="fr-FR" w:eastAsia="fr-FR"/>
              </w:rPr>
            </w:pPr>
            <w:r w:rsidRPr="00536AD7">
              <w:rPr>
                <w:color w:val="000000"/>
                <w:sz w:val="20"/>
                <w:lang w:val="fr-FR" w:eastAsia="fr-FR"/>
              </w:rPr>
              <w:t xml:space="preserve">Satellite </w:t>
            </w:r>
            <w:r w:rsidRPr="00536AD7">
              <w:rPr>
                <w:i/>
                <w:iCs/>
                <w:color w:val="000000"/>
                <w:sz w:val="20"/>
                <w:lang w:val="fr-FR" w:eastAsia="fr-FR"/>
              </w:rPr>
              <w:t>G</w:t>
            </w:r>
            <w:r w:rsidRPr="00536AD7">
              <w:rPr>
                <w:color w:val="000000"/>
                <w:sz w:val="20"/>
                <w:lang w:val="fr-FR" w:eastAsia="fr-FR"/>
              </w:rPr>
              <w:t>/</w:t>
            </w:r>
            <w:r w:rsidRPr="00536AD7">
              <w:rPr>
                <w:i/>
                <w:iCs/>
                <w:color w:val="000000"/>
                <w:sz w:val="20"/>
                <w:lang w:val="fr-FR" w:eastAsia="fr-FR"/>
              </w:rPr>
              <w:t>T</w:t>
            </w:r>
            <w:r w:rsidRPr="00536AD7">
              <w:rPr>
                <w:color w:val="000000"/>
                <w:sz w:val="20"/>
                <w:lang w:val="fr-FR" w:eastAsia="fr-FR"/>
              </w:rPr>
              <w:t xml:space="preserve"> (dB/°K)</w:t>
            </w:r>
          </w:p>
        </w:tc>
        <w:tc>
          <w:tcPr>
            <w:tcW w:w="1276" w:type="dxa"/>
            <w:noWrap/>
          </w:tcPr>
          <w:p w14:paraId="4E36DA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6.3</w:t>
            </w:r>
          </w:p>
        </w:tc>
        <w:tc>
          <w:tcPr>
            <w:tcW w:w="283" w:type="dxa"/>
          </w:tcPr>
          <w:p w14:paraId="295DD6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006757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i/>
                <w:iCs/>
                <w:color w:val="000000"/>
                <w:sz w:val="20"/>
                <w:lang w:eastAsia="fr-FR"/>
              </w:rPr>
              <w:t>G</w:t>
            </w:r>
            <w:r w:rsidRPr="00536AD7">
              <w:rPr>
                <w:color w:val="000000"/>
                <w:sz w:val="20"/>
                <w:lang w:eastAsia="fr-FR"/>
              </w:rPr>
              <w:t>/</w:t>
            </w:r>
            <w:r w:rsidRPr="00536AD7">
              <w:rPr>
                <w:i/>
                <w:iCs/>
                <w:color w:val="000000"/>
                <w:sz w:val="20"/>
                <w:lang w:eastAsia="fr-FR"/>
              </w:rPr>
              <w:t>T</w:t>
            </w:r>
            <w:r w:rsidRPr="00536AD7">
              <w:rPr>
                <w:color w:val="000000"/>
                <w:sz w:val="20"/>
                <w:lang w:eastAsia="fr-FR"/>
              </w:rPr>
              <w:t xml:space="preserve"> (dB/°K)</w:t>
            </w:r>
          </w:p>
        </w:tc>
        <w:tc>
          <w:tcPr>
            <w:tcW w:w="1240" w:type="dxa"/>
            <w:noWrap/>
          </w:tcPr>
          <w:p w14:paraId="62D59E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-17.5</w:t>
            </w:r>
          </w:p>
        </w:tc>
      </w:tr>
      <w:tr w:rsidR="00536AD7" w:rsidRPr="00536AD7" w14:paraId="28E069AB" w14:textId="77777777" w:rsidTr="00E47E2A">
        <w:trPr>
          <w:cantSplit/>
          <w:jc w:val="center"/>
        </w:trPr>
        <w:tc>
          <w:tcPr>
            <w:tcW w:w="3316" w:type="dxa"/>
          </w:tcPr>
          <w:p w14:paraId="6AD6B1B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Uplink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vertAlign w:val="subscript"/>
                <w:lang w:eastAsia="fr-FR"/>
              </w:rPr>
              <w:t>0</w:t>
            </w:r>
            <w:r w:rsidRPr="00536AD7">
              <w:rPr>
                <w:color w:val="000000"/>
                <w:sz w:val="20"/>
                <w:lang w:eastAsia="fr-FR"/>
              </w:rPr>
              <w:t xml:space="preserve"> (dB/Hz)</w:t>
            </w:r>
          </w:p>
        </w:tc>
        <w:tc>
          <w:tcPr>
            <w:tcW w:w="1276" w:type="dxa"/>
            <w:noWrap/>
          </w:tcPr>
          <w:p w14:paraId="496D57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54.7</w:t>
            </w:r>
          </w:p>
        </w:tc>
        <w:tc>
          <w:tcPr>
            <w:tcW w:w="283" w:type="dxa"/>
          </w:tcPr>
          <w:p w14:paraId="02B0B0B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4F790C8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Downlink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lang w:eastAsia="fr-FR"/>
              </w:rPr>
              <w:t>0 (dB/Hz)</w:t>
            </w:r>
          </w:p>
        </w:tc>
        <w:tc>
          <w:tcPr>
            <w:tcW w:w="1240" w:type="dxa"/>
            <w:noWrap/>
          </w:tcPr>
          <w:p w14:paraId="71E2E7B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55.5</w:t>
            </w:r>
          </w:p>
        </w:tc>
      </w:tr>
    </w:tbl>
    <w:p w14:paraId="44428748"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36AD7">
        <w:rPr>
          <w:caps/>
          <w:sz w:val="20"/>
        </w:rPr>
        <w:lastRenderedPageBreak/>
        <w:t>TABLE 9</w:t>
      </w:r>
    </w:p>
    <w:p w14:paraId="474CBDE8"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36AD7">
        <w:rPr>
          <w:rFonts w:ascii="Times New Roman Bold" w:hAnsi="Times New Roman Bold"/>
          <w:b/>
          <w:sz w:val="20"/>
        </w:rPr>
        <w:t>Satellite C band system link budget for system 2 (best case)</w:t>
      </w:r>
    </w:p>
    <w:tbl>
      <w:tblPr>
        <w:tblStyle w:val="TableGrid"/>
        <w:tblW w:w="9750" w:type="dxa"/>
        <w:jc w:val="center"/>
        <w:tblLayout w:type="fixed"/>
        <w:tblLook w:val="0000" w:firstRow="0" w:lastRow="0" w:firstColumn="0" w:lastColumn="0" w:noHBand="0" w:noVBand="0"/>
      </w:tblPr>
      <w:tblGrid>
        <w:gridCol w:w="3316"/>
        <w:gridCol w:w="1276"/>
        <w:gridCol w:w="283"/>
        <w:gridCol w:w="3635"/>
        <w:gridCol w:w="1240"/>
      </w:tblGrid>
      <w:tr w:rsidR="00536AD7" w:rsidRPr="00536AD7" w14:paraId="1EBF3050" w14:textId="77777777" w:rsidTr="00E47E2A">
        <w:trPr>
          <w:cantSplit/>
          <w:tblHeader/>
          <w:jc w:val="center"/>
        </w:trPr>
        <w:tc>
          <w:tcPr>
            <w:tcW w:w="4592" w:type="dxa"/>
            <w:gridSpan w:val="2"/>
            <w:noWrap/>
          </w:tcPr>
          <w:p w14:paraId="661E4492"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Return link</w:t>
            </w:r>
          </w:p>
        </w:tc>
        <w:tc>
          <w:tcPr>
            <w:tcW w:w="283" w:type="dxa"/>
            <w:noWrap/>
          </w:tcPr>
          <w:p w14:paraId="3239865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4875" w:type="dxa"/>
            <w:gridSpan w:val="2"/>
          </w:tcPr>
          <w:p w14:paraId="63E336EE"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Forward link</w:t>
            </w:r>
          </w:p>
        </w:tc>
      </w:tr>
      <w:tr w:rsidR="00536AD7" w:rsidRPr="00536AD7" w14:paraId="0E854EA7" w14:textId="77777777" w:rsidTr="00E47E2A">
        <w:trPr>
          <w:cantSplit/>
          <w:tblHeader/>
          <w:jc w:val="center"/>
        </w:trPr>
        <w:tc>
          <w:tcPr>
            <w:tcW w:w="3316" w:type="dxa"/>
            <w:noWrap/>
          </w:tcPr>
          <w:p w14:paraId="27AD3D76"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w:t>
            </w:r>
          </w:p>
        </w:tc>
        <w:tc>
          <w:tcPr>
            <w:tcW w:w="1276" w:type="dxa"/>
            <w:noWrap/>
          </w:tcPr>
          <w:p w14:paraId="3C1BADE3"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283" w:type="dxa"/>
            <w:noWrap/>
          </w:tcPr>
          <w:p w14:paraId="0CEAA506"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 </w:t>
            </w:r>
          </w:p>
        </w:tc>
        <w:tc>
          <w:tcPr>
            <w:tcW w:w="3635" w:type="dxa"/>
          </w:tcPr>
          <w:p w14:paraId="20C99C91"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fr-FR"/>
              </w:rPr>
            </w:pPr>
            <w:r w:rsidRPr="00536AD7">
              <w:rPr>
                <w:rFonts w:ascii="Times New Roman Bold" w:hAnsi="Times New Roman Bold" w:cs="Times New Roman Bold"/>
                <w:sz w:val="20"/>
                <w:lang w:eastAsia="fr-FR"/>
              </w:rPr>
              <w:t>System</w:t>
            </w:r>
          </w:p>
        </w:tc>
        <w:tc>
          <w:tcPr>
            <w:tcW w:w="1240" w:type="dxa"/>
          </w:tcPr>
          <w:p w14:paraId="718821CB"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fr-FR"/>
              </w:rPr>
            </w:pPr>
          </w:p>
        </w:tc>
      </w:tr>
      <w:tr w:rsidR="00536AD7" w:rsidRPr="00536AD7" w14:paraId="64EB41D6" w14:textId="77777777" w:rsidTr="00E47E2A">
        <w:trPr>
          <w:cantSplit/>
          <w:jc w:val="center"/>
        </w:trPr>
        <w:tc>
          <w:tcPr>
            <w:tcW w:w="3316" w:type="dxa"/>
            <w:noWrap/>
          </w:tcPr>
          <w:p w14:paraId="2B27115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76" w:type="dxa"/>
            <w:noWrap/>
          </w:tcPr>
          <w:p w14:paraId="14D12B0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TBD</w:t>
            </w:r>
          </w:p>
        </w:tc>
        <w:tc>
          <w:tcPr>
            <w:tcW w:w="283" w:type="dxa"/>
            <w:noWrap/>
          </w:tcPr>
          <w:p w14:paraId="376D292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1D177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40" w:type="dxa"/>
            <w:noWrap/>
          </w:tcPr>
          <w:p w14:paraId="0BE4D5D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TBD</w:t>
            </w:r>
          </w:p>
        </w:tc>
      </w:tr>
      <w:tr w:rsidR="00536AD7" w:rsidRPr="00536AD7" w14:paraId="71F86CED" w14:textId="77777777" w:rsidTr="00E47E2A">
        <w:trPr>
          <w:cantSplit/>
          <w:jc w:val="center"/>
        </w:trPr>
        <w:tc>
          <w:tcPr>
            <w:tcW w:w="3316" w:type="dxa"/>
            <w:noWrap/>
          </w:tcPr>
          <w:p w14:paraId="30498E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t xml:space="preserve">Satellite longitude </w:t>
            </w:r>
            <w:r w:rsidRPr="00536AD7">
              <w:rPr>
                <w:sz w:val="20"/>
                <w:lang w:eastAsia="fr-FR"/>
              </w:rPr>
              <w:t>(degrees)</w:t>
            </w:r>
          </w:p>
        </w:tc>
        <w:tc>
          <w:tcPr>
            <w:tcW w:w="1276" w:type="dxa"/>
            <w:noWrap/>
          </w:tcPr>
          <w:p w14:paraId="10E1241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c>
          <w:tcPr>
            <w:tcW w:w="283" w:type="dxa"/>
            <w:noWrap/>
          </w:tcPr>
          <w:p w14:paraId="2832D0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407BCDB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t xml:space="preserve">Satellite longitude </w:t>
            </w:r>
            <w:r w:rsidRPr="00536AD7">
              <w:rPr>
                <w:sz w:val="20"/>
                <w:lang w:eastAsia="fr-FR"/>
              </w:rPr>
              <w:t>(degrees)</w:t>
            </w:r>
          </w:p>
        </w:tc>
        <w:tc>
          <w:tcPr>
            <w:tcW w:w="1240" w:type="dxa"/>
            <w:noWrap/>
          </w:tcPr>
          <w:p w14:paraId="688FDC0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r>
      <w:tr w:rsidR="00536AD7" w:rsidRPr="00536AD7" w14:paraId="6138EE25" w14:textId="77777777" w:rsidTr="00E47E2A">
        <w:trPr>
          <w:cantSplit/>
          <w:jc w:val="center"/>
        </w:trPr>
        <w:tc>
          <w:tcPr>
            <w:tcW w:w="3316" w:type="dxa"/>
            <w:noWrap/>
          </w:tcPr>
          <w:p w14:paraId="6277BA6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76" w:type="dxa"/>
            <w:noWrap/>
          </w:tcPr>
          <w:p w14:paraId="263605D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c>
          <w:tcPr>
            <w:tcW w:w="283" w:type="dxa"/>
            <w:noWrap/>
          </w:tcPr>
          <w:p w14:paraId="018BB4F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7AA651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40" w:type="dxa"/>
            <w:noWrap/>
          </w:tcPr>
          <w:p w14:paraId="0EF4D26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r>
      <w:tr w:rsidR="00536AD7" w:rsidRPr="00536AD7" w14:paraId="6C9B850C" w14:textId="77777777" w:rsidTr="00E47E2A">
        <w:trPr>
          <w:cantSplit/>
          <w:jc w:val="center"/>
        </w:trPr>
        <w:tc>
          <w:tcPr>
            <w:tcW w:w="3316" w:type="dxa"/>
            <w:noWrap/>
          </w:tcPr>
          <w:p w14:paraId="6014DFC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76" w:type="dxa"/>
            <w:noWrap/>
          </w:tcPr>
          <w:p w14:paraId="1BD9A31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c>
          <w:tcPr>
            <w:tcW w:w="283" w:type="dxa"/>
            <w:noWrap/>
          </w:tcPr>
          <w:p w14:paraId="0751B1D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420902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40" w:type="dxa"/>
            <w:noWrap/>
          </w:tcPr>
          <w:p w14:paraId="5047C69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r>
      <w:tr w:rsidR="00536AD7" w:rsidRPr="00536AD7" w14:paraId="13AF432A" w14:textId="77777777" w:rsidTr="00E47E2A">
        <w:trPr>
          <w:cantSplit/>
          <w:jc w:val="center"/>
        </w:trPr>
        <w:tc>
          <w:tcPr>
            <w:tcW w:w="3316" w:type="dxa"/>
            <w:noWrap/>
          </w:tcPr>
          <w:p w14:paraId="254BFB8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76" w:type="dxa"/>
            <w:noWrap/>
          </w:tcPr>
          <w:p w14:paraId="6EFDE9C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83.3</w:t>
            </w:r>
          </w:p>
        </w:tc>
        <w:tc>
          <w:tcPr>
            <w:tcW w:w="283" w:type="dxa"/>
            <w:noWrap/>
          </w:tcPr>
          <w:p w14:paraId="1DFE28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3A627D3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40" w:type="dxa"/>
            <w:noWrap/>
          </w:tcPr>
          <w:p w14:paraId="6F6BBFF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95.2</w:t>
            </w:r>
          </w:p>
        </w:tc>
      </w:tr>
      <w:tr w:rsidR="00536AD7" w:rsidRPr="00536AD7" w14:paraId="749DAF08" w14:textId="77777777" w:rsidTr="00E47E2A">
        <w:trPr>
          <w:cantSplit/>
          <w:jc w:val="center"/>
        </w:trPr>
        <w:tc>
          <w:tcPr>
            <w:tcW w:w="3316" w:type="dxa"/>
            <w:noWrap/>
          </w:tcPr>
          <w:p w14:paraId="45B0682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76" w:type="dxa"/>
            <w:noWrap/>
          </w:tcPr>
          <w:p w14:paraId="1B98FF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c>
          <w:tcPr>
            <w:tcW w:w="283" w:type="dxa"/>
            <w:noWrap/>
          </w:tcPr>
          <w:p w14:paraId="57816A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p>
        </w:tc>
        <w:tc>
          <w:tcPr>
            <w:tcW w:w="3635" w:type="dxa"/>
          </w:tcPr>
          <w:p w14:paraId="1AE2DA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40" w:type="dxa"/>
            <w:noWrap/>
          </w:tcPr>
          <w:p w14:paraId="0BD7E5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r>
      <w:tr w:rsidR="00536AD7" w:rsidRPr="00536AD7" w14:paraId="6B3AE6F0" w14:textId="77777777" w:rsidTr="00E47E2A">
        <w:trPr>
          <w:cantSplit/>
          <w:jc w:val="center"/>
        </w:trPr>
        <w:tc>
          <w:tcPr>
            <w:tcW w:w="3316" w:type="dxa"/>
            <w:noWrap/>
          </w:tcPr>
          <w:p w14:paraId="6050CD9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t>)</w:t>
            </w:r>
            <w:r w:rsidRPr="00536AD7">
              <w:rPr>
                <w:sz w:val="20"/>
                <w:lang w:eastAsia="fr-FR"/>
              </w:rPr>
              <w:br/>
              <w:t>Up from Satellite</w:t>
            </w:r>
            <w:r w:rsidRPr="00536AD7">
              <w:rPr>
                <w:sz w:val="20"/>
                <w:lang w:eastAsia="fr-FR"/>
              </w:rPr>
              <w:br/>
              <w:t>Down from the UA</w:t>
            </w:r>
          </w:p>
        </w:tc>
        <w:tc>
          <w:tcPr>
            <w:tcW w:w="1276" w:type="dxa"/>
            <w:noWrap/>
          </w:tcPr>
          <w:p w14:paraId="16EC64F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bCs/>
                <w:sz w:val="20"/>
              </w:rPr>
              <w:t>25 Up plus 20 Guard,</w:t>
            </w:r>
            <w:r w:rsidRPr="00536AD7">
              <w:rPr>
                <w:bCs/>
                <w:sz w:val="20"/>
              </w:rPr>
              <w:br/>
              <w:t>85 Down plus 20 Guard</w:t>
            </w:r>
          </w:p>
        </w:tc>
        <w:tc>
          <w:tcPr>
            <w:tcW w:w="283" w:type="dxa"/>
            <w:noWrap/>
          </w:tcPr>
          <w:p w14:paraId="05EB01C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p>
        </w:tc>
        <w:tc>
          <w:tcPr>
            <w:tcW w:w="3635" w:type="dxa"/>
          </w:tcPr>
          <w:p w14:paraId="23B0B85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br/>
              <w:t>Up from Satellite</w:t>
            </w:r>
            <w:r w:rsidRPr="00536AD7">
              <w:rPr>
                <w:sz w:val="20"/>
                <w:lang w:eastAsia="fr-FR"/>
              </w:rPr>
              <w:br/>
              <w:t>Down from the UA</w:t>
            </w:r>
          </w:p>
        </w:tc>
        <w:tc>
          <w:tcPr>
            <w:tcW w:w="1240" w:type="dxa"/>
            <w:noWrap/>
          </w:tcPr>
          <w:p w14:paraId="4D9BC0A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bCs/>
                <w:sz w:val="20"/>
              </w:rPr>
              <w:t>25 Up plus 20 Guard,</w:t>
            </w:r>
            <w:r w:rsidRPr="00536AD7">
              <w:rPr>
                <w:bCs/>
                <w:sz w:val="20"/>
              </w:rPr>
              <w:br/>
              <w:t>85 Down plus 20 Guard</w:t>
            </w:r>
          </w:p>
        </w:tc>
      </w:tr>
      <w:tr w:rsidR="00536AD7" w:rsidRPr="00536AD7" w14:paraId="3FF394DE" w14:textId="77777777" w:rsidTr="00E47E2A">
        <w:trPr>
          <w:cantSplit/>
          <w:jc w:val="center"/>
        </w:trPr>
        <w:tc>
          <w:tcPr>
            <w:tcW w:w="3316" w:type="dxa"/>
            <w:noWrap/>
          </w:tcPr>
          <w:p w14:paraId="4DBA735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76" w:type="dxa"/>
            <w:noWrap/>
          </w:tcPr>
          <w:p w14:paraId="04E75E5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0.3</w:t>
            </w:r>
          </w:p>
        </w:tc>
        <w:tc>
          <w:tcPr>
            <w:tcW w:w="283" w:type="dxa"/>
            <w:noWrap/>
          </w:tcPr>
          <w:p w14:paraId="3B1A2C7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62949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40" w:type="dxa"/>
          </w:tcPr>
          <w:p w14:paraId="28F451D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0.7</w:t>
            </w:r>
          </w:p>
        </w:tc>
      </w:tr>
      <w:tr w:rsidR="00536AD7" w:rsidRPr="00536AD7" w14:paraId="67A57B8E" w14:textId="77777777" w:rsidTr="00E47E2A">
        <w:trPr>
          <w:cantSplit/>
          <w:jc w:val="center"/>
        </w:trPr>
        <w:tc>
          <w:tcPr>
            <w:tcW w:w="3316" w:type="dxa"/>
          </w:tcPr>
          <w:p w14:paraId="7EA2EF9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(kbauds)</w:t>
            </w:r>
          </w:p>
        </w:tc>
        <w:tc>
          <w:tcPr>
            <w:tcW w:w="1276" w:type="dxa"/>
            <w:noWrap/>
          </w:tcPr>
          <w:p w14:paraId="4BCEB0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278</w:t>
            </w:r>
          </w:p>
        </w:tc>
        <w:tc>
          <w:tcPr>
            <w:tcW w:w="283" w:type="dxa"/>
            <w:noWrap/>
          </w:tcPr>
          <w:p w14:paraId="53540C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A82036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(kbauds)</w:t>
            </w:r>
          </w:p>
        </w:tc>
        <w:tc>
          <w:tcPr>
            <w:tcW w:w="1240" w:type="dxa"/>
          </w:tcPr>
          <w:p w14:paraId="48C9253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317</w:t>
            </w:r>
          </w:p>
        </w:tc>
      </w:tr>
      <w:tr w:rsidR="00536AD7" w:rsidRPr="00536AD7" w14:paraId="1DE9297E" w14:textId="77777777" w:rsidTr="00E47E2A">
        <w:trPr>
          <w:cantSplit/>
          <w:jc w:val="center"/>
        </w:trPr>
        <w:tc>
          <w:tcPr>
            <w:tcW w:w="3316" w:type="dxa"/>
            <w:noWrap/>
          </w:tcPr>
          <w:p w14:paraId="5281E8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76" w:type="dxa"/>
            <w:noWrap/>
          </w:tcPr>
          <w:p w14:paraId="5CCECD1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347</w:t>
            </w:r>
          </w:p>
        </w:tc>
        <w:tc>
          <w:tcPr>
            <w:tcW w:w="283" w:type="dxa"/>
            <w:noWrap/>
          </w:tcPr>
          <w:p w14:paraId="049F83D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69097D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40" w:type="dxa"/>
            <w:noWrap/>
          </w:tcPr>
          <w:p w14:paraId="241D94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397</w:t>
            </w:r>
          </w:p>
        </w:tc>
      </w:tr>
      <w:tr w:rsidR="00536AD7" w:rsidRPr="00536AD7" w14:paraId="08B507B1" w14:textId="77777777" w:rsidTr="00E47E2A">
        <w:trPr>
          <w:cantSplit/>
          <w:jc w:val="center"/>
        </w:trPr>
        <w:tc>
          <w:tcPr>
            <w:tcW w:w="3316" w:type="dxa"/>
          </w:tcPr>
          <w:p w14:paraId="14E9851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5DA4882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0C08C34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47380C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4C3AD97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5F1A05E6" w14:textId="77777777" w:rsidTr="00E47E2A">
        <w:trPr>
          <w:cantSplit/>
          <w:jc w:val="center"/>
        </w:trPr>
        <w:tc>
          <w:tcPr>
            <w:tcW w:w="3316" w:type="dxa"/>
          </w:tcPr>
          <w:p w14:paraId="23F4CEE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stations</w:t>
            </w:r>
          </w:p>
        </w:tc>
        <w:tc>
          <w:tcPr>
            <w:tcW w:w="1276" w:type="dxa"/>
          </w:tcPr>
          <w:p w14:paraId="01B1E68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20E4CF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04F3D6D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Tx antenna</w:t>
            </w:r>
          </w:p>
        </w:tc>
        <w:tc>
          <w:tcPr>
            <w:tcW w:w="1240" w:type="dxa"/>
            <w:noWrap/>
          </w:tcPr>
          <w:p w14:paraId="1986AF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292B9A57" w14:textId="77777777" w:rsidTr="00E47E2A">
        <w:trPr>
          <w:cantSplit/>
          <w:jc w:val="center"/>
        </w:trPr>
        <w:tc>
          <w:tcPr>
            <w:tcW w:w="3316" w:type="dxa"/>
          </w:tcPr>
          <w:p w14:paraId="046140F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76" w:type="dxa"/>
            <w:noWrap/>
          </w:tcPr>
          <w:p w14:paraId="2206199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c>
          <w:tcPr>
            <w:tcW w:w="283" w:type="dxa"/>
          </w:tcPr>
          <w:p w14:paraId="5F10E2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5D0A24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40" w:type="dxa"/>
            <w:noWrap/>
          </w:tcPr>
          <w:p w14:paraId="4FEF44B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r>
      <w:tr w:rsidR="00536AD7" w:rsidRPr="00536AD7" w14:paraId="6E459464" w14:textId="77777777" w:rsidTr="00E47E2A">
        <w:trPr>
          <w:cantSplit/>
          <w:jc w:val="center"/>
        </w:trPr>
        <w:tc>
          <w:tcPr>
            <w:tcW w:w="3316" w:type="dxa"/>
            <w:noWrap/>
          </w:tcPr>
          <w:p w14:paraId="08CCB32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76" w:type="dxa"/>
            <w:noWrap/>
          </w:tcPr>
          <w:p w14:paraId="3000C35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90</w:t>
            </w:r>
          </w:p>
        </w:tc>
        <w:tc>
          <w:tcPr>
            <w:tcW w:w="283" w:type="dxa"/>
          </w:tcPr>
          <w:p w14:paraId="2851DB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75CF9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40" w:type="dxa"/>
            <w:noWrap/>
          </w:tcPr>
          <w:p w14:paraId="74EE1FC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90</w:t>
            </w:r>
          </w:p>
        </w:tc>
      </w:tr>
      <w:tr w:rsidR="00536AD7" w:rsidRPr="00536AD7" w14:paraId="54A798FB" w14:textId="77777777" w:rsidTr="00E47E2A">
        <w:trPr>
          <w:cantSplit/>
          <w:jc w:val="center"/>
        </w:trPr>
        <w:tc>
          <w:tcPr>
            <w:tcW w:w="3316" w:type="dxa"/>
          </w:tcPr>
          <w:p w14:paraId="7E5AB9A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(W)</w:t>
            </w:r>
          </w:p>
        </w:tc>
        <w:tc>
          <w:tcPr>
            <w:tcW w:w="1276" w:type="dxa"/>
            <w:noWrap/>
          </w:tcPr>
          <w:p w14:paraId="79907F0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25.0</w:t>
            </w:r>
          </w:p>
        </w:tc>
        <w:tc>
          <w:tcPr>
            <w:tcW w:w="283" w:type="dxa"/>
            <w:noWrap/>
          </w:tcPr>
          <w:p w14:paraId="3766F1A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0351B57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per bearer (W)</w:t>
            </w:r>
          </w:p>
        </w:tc>
        <w:tc>
          <w:tcPr>
            <w:tcW w:w="1240" w:type="dxa"/>
          </w:tcPr>
          <w:p w14:paraId="70AA69B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20.0</w:t>
            </w:r>
          </w:p>
        </w:tc>
      </w:tr>
      <w:tr w:rsidR="00536AD7" w:rsidRPr="00536AD7" w14:paraId="37D84D60" w14:textId="77777777" w:rsidTr="00E47E2A">
        <w:trPr>
          <w:cantSplit/>
          <w:jc w:val="center"/>
        </w:trPr>
        <w:tc>
          <w:tcPr>
            <w:tcW w:w="3316" w:type="dxa"/>
          </w:tcPr>
          <w:p w14:paraId="3CA4C8C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(dBi)</w:t>
            </w:r>
          </w:p>
        </w:tc>
        <w:tc>
          <w:tcPr>
            <w:tcW w:w="1276" w:type="dxa"/>
            <w:noWrap/>
          </w:tcPr>
          <w:p w14:paraId="18B81E5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11.1</w:t>
            </w:r>
          </w:p>
        </w:tc>
        <w:tc>
          <w:tcPr>
            <w:tcW w:w="283" w:type="dxa"/>
          </w:tcPr>
          <w:p w14:paraId="6A71B0F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69F1C7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(dBi)</w:t>
            </w:r>
          </w:p>
        </w:tc>
        <w:tc>
          <w:tcPr>
            <w:tcW w:w="1240" w:type="dxa"/>
          </w:tcPr>
          <w:p w14:paraId="4114038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37.8</w:t>
            </w:r>
          </w:p>
        </w:tc>
      </w:tr>
      <w:tr w:rsidR="00536AD7" w:rsidRPr="00536AD7" w14:paraId="34524B42" w14:textId="77777777" w:rsidTr="00E47E2A">
        <w:trPr>
          <w:cantSplit/>
          <w:jc w:val="center"/>
        </w:trPr>
        <w:tc>
          <w:tcPr>
            <w:tcW w:w="3316" w:type="dxa"/>
          </w:tcPr>
          <w:p w14:paraId="001D34F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76" w:type="dxa"/>
            <w:noWrap/>
          </w:tcPr>
          <w:p w14:paraId="7B85C07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0.0 (TBC)</w:t>
            </w:r>
          </w:p>
        </w:tc>
        <w:tc>
          <w:tcPr>
            <w:tcW w:w="283" w:type="dxa"/>
          </w:tcPr>
          <w:p w14:paraId="5534B1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1902C9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40" w:type="dxa"/>
            <w:noWrap/>
          </w:tcPr>
          <w:p w14:paraId="730C27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1.0</w:t>
            </w:r>
          </w:p>
        </w:tc>
      </w:tr>
      <w:tr w:rsidR="00536AD7" w:rsidRPr="00536AD7" w14:paraId="245A9084" w14:textId="77777777" w:rsidTr="00E47E2A">
        <w:trPr>
          <w:cantSplit/>
          <w:jc w:val="center"/>
        </w:trPr>
        <w:tc>
          <w:tcPr>
            <w:tcW w:w="3316" w:type="dxa"/>
          </w:tcPr>
          <w:p w14:paraId="541DECC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e.i.r.p. per carrier (dBW)</w:t>
            </w:r>
          </w:p>
        </w:tc>
        <w:tc>
          <w:tcPr>
            <w:tcW w:w="1276" w:type="dxa"/>
            <w:noWrap/>
          </w:tcPr>
          <w:p w14:paraId="1B118B4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25.1</w:t>
            </w:r>
          </w:p>
        </w:tc>
        <w:tc>
          <w:tcPr>
            <w:tcW w:w="283" w:type="dxa"/>
          </w:tcPr>
          <w:p w14:paraId="0B18D5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52BE68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e.i.r.p. per bearer (dBW)</w:t>
            </w:r>
          </w:p>
        </w:tc>
        <w:tc>
          <w:tcPr>
            <w:tcW w:w="1240" w:type="dxa"/>
          </w:tcPr>
          <w:p w14:paraId="6DB3C35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49.8</w:t>
            </w:r>
          </w:p>
        </w:tc>
      </w:tr>
      <w:tr w:rsidR="00536AD7" w:rsidRPr="00536AD7" w14:paraId="6FE156A9" w14:textId="77777777" w:rsidTr="00E47E2A">
        <w:trPr>
          <w:cantSplit/>
          <w:jc w:val="center"/>
        </w:trPr>
        <w:tc>
          <w:tcPr>
            <w:tcW w:w="3316" w:type="dxa"/>
          </w:tcPr>
          <w:p w14:paraId="4166E79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76" w:type="dxa"/>
            <w:noWrap/>
          </w:tcPr>
          <w:p w14:paraId="23CFDC0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c>
          <w:tcPr>
            <w:tcW w:w="283" w:type="dxa"/>
          </w:tcPr>
          <w:p w14:paraId="7838032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7DCF0F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tcPr>
          <w:p w14:paraId="1215F83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5A42CAE9" w14:textId="77777777" w:rsidTr="00E47E2A">
        <w:trPr>
          <w:cantSplit/>
          <w:jc w:val="center"/>
        </w:trPr>
        <w:tc>
          <w:tcPr>
            <w:tcW w:w="3316" w:type="dxa"/>
          </w:tcPr>
          <w:p w14:paraId="32C6801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042BCA9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1F07E8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0D6DB60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44ED2F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7D7E0202" w14:textId="77777777" w:rsidTr="00E47E2A">
        <w:trPr>
          <w:cantSplit/>
          <w:jc w:val="center"/>
        </w:trPr>
        <w:tc>
          <w:tcPr>
            <w:tcW w:w="3316" w:type="dxa"/>
          </w:tcPr>
          <w:p w14:paraId="4F6F2EF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Uplink propagation</w:t>
            </w:r>
          </w:p>
        </w:tc>
        <w:tc>
          <w:tcPr>
            <w:tcW w:w="1276" w:type="dxa"/>
          </w:tcPr>
          <w:p w14:paraId="7769061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131C0DE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noWrap/>
          </w:tcPr>
          <w:p w14:paraId="364D431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Downlink propagation</w:t>
            </w:r>
          </w:p>
        </w:tc>
        <w:tc>
          <w:tcPr>
            <w:tcW w:w="1240" w:type="dxa"/>
            <w:noWrap/>
          </w:tcPr>
          <w:p w14:paraId="4D136E5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7D4A9B7F" w14:textId="77777777" w:rsidTr="00E47E2A">
        <w:trPr>
          <w:cantSplit/>
          <w:jc w:val="center"/>
        </w:trPr>
        <w:tc>
          <w:tcPr>
            <w:tcW w:w="3316" w:type="dxa"/>
            <w:noWrap/>
          </w:tcPr>
          <w:p w14:paraId="661FFC3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76" w:type="dxa"/>
            <w:noWrap/>
          </w:tcPr>
          <w:p w14:paraId="741B9CA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197.7</w:t>
            </w:r>
          </w:p>
        </w:tc>
        <w:tc>
          <w:tcPr>
            <w:tcW w:w="283" w:type="dxa"/>
          </w:tcPr>
          <w:p w14:paraId="62548D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0C0816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40" w:type="dxa"/>
            <w:noWrap/>
          </w:tcPr>
          <w:p w14:paraId="54312AF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197.7</w:t>
            </w:r>
          </w:p>
        </w:tc>
      </w:tr>
      <w:tr w:rsidR="00536AD7" w:rsidRPr="00536AD7" w14:paraId="18A23CFA" w14:textId="77777777" w:rsidTr="00E47E2A">
        <w:trPr>
          <w:cantSplit/>
          <w:jc w:val="center"/>
        </w:trPr>
        <w:tc>
          <w:tcPr>
            <w:tcW w:w="3316" w:type="dxa"/>
          </w:tcPr>
          <w:p w14:paraId="323C5FC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513447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5DAE18D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AFB4F3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161AAE6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59849CED" w14:textId="77777777" w:rsidTr="00E47E2A">
        <w:trPr>
          <w:cantSplit/>
          <w:jc w:val="center"/>
        </w:trPr>
        <w:tc>
          <w:tcPr>
            <w:tcW w:w="3316" w:type="dxa"/>
          </w:tcPr>
          <w:p w14:paraId="230A113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Rx antenna</w:t>
            </w:r>
          </w:p>
        </w:tc>
        <w:tc>
          <w:tcPr>
            <w:tcW w:w="1276" w:type="dxa"/>
          </w:tcPr>
          <w:p w14:paraId="544284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16EF894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E72E3E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w:t>
            </w:r>
          </w:p>
        </w:tc>
        <w:tc>
          <w:tcPr>
            <w:tcW w:w="1240" w:type="dxa"/>
            <w:noWrap/>
          </w:tcPr>
          <w:p w14:paraId="189CFC3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6786998B" w14:textId="77777777" w:rsidTr="00E47E2A">
        <w:trPr>
          <w:cantSplit/>
          <w:jc w:val="center"/>
        </w:trPr>
        <w:tc>
          <w:tcPr>
            <w:tcW w:w="3316" w:type="dxa"/>
          </w:tcPr>
          <w:p w14:paraId="4F850CD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diameter (m)</w:t>
            </w:r>
          </w:p>
        </w:tc>
        <w:tc>
          <w:tcPr>
            <w:tcW w:w="1276" w:type="dxa"/>
            <w:noWrap/>
          </w:tcPr>
          <w:p w14:paraId="3E4B28D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1.64</w:t>
            </w:r>
          </w:p>
        </w:tc>
        <w:tc>
          <w:tcPr>
            <w:tcW w:w="283" w:type="dxa"/>
          </w:tcPr>
          <w:p w14:paraId="6469AC0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44FA25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Downlink frequency (MHz)</w:t>
            </w:r>
          </w:p>
        </w:tc>
        <w:tc>
          <w:tcPr>
            <w:tcW w:w="1240" w:type="dxa"/>
          </w:tcPr>
          <w:p w14:paraId="4B71CB0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5090</w:t>
            </w:r>
          </w:p>
        </w:tc>
      </w:tr>
      <w:tr w:rsidR="00536AD7" w:rsidRPr="00536AD7" w14:paraId="3B771648" w14:textId="77777777" w:rsidTr="00E47E2A">
        <w:trPr>
          <w:cantSplit/>
          <w:jc w:val="center"/>
        </w:trPr>
        <w:tc>
          <w:tcPr>
            <w:tcW w:w="3316" w:type="dxa"/>
          </w:tcPr>
          <w:p w14:paraId="31BD46B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(dBi)</w:t>
            </w:r>
          </w:p>
        </w:tc>
        <w:tc>
          <w:tcPr>
            <w:tcW w:w="1276" w:type="dxa"/>
            <w:noWrap/>
          </w:tcPr>
          <w:p w14:paraId="454E661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37.8</w:t>
            </w:r>
          </w:p>
        </w:tc>
        <w:tc>
          <w:tcPr>
            <w:tcW w:w="283" w:type="dxa"/>
          </w:tcPr>
          <w:p w14:paraId="6BAF867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47C6D56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w:t>
            </w:r>
          </w:p>
        </w:tc>
        <w:tc>
          <w:tcPr>
            <w:tcW w:w="1240" w:type="dxa"/>
          </w:tcPr>
          <w:p w14:paraId="31F5BD9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90</w:t>
            </w:r>
          </w:p>
        </w:tc>
      </w:tr>
      <w:tr w:rsidR="00536AD7" w:rsidRPr="00536AD7" w14:paraId="09B432E0" w14:textId="77777777" w:rsidTr="00E47E2A">
        <w:trPr>
          <w:cantSplit/>
          <w:jc w:val="center"/>
        </w:trPr>
        <w:tc>
          <w:tcPr>
            <w:tcW w:w="3316" w:type="dxa"/>
          </w:tcPr>
          <w:p w14:paraId="629EAC7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loss (dB)</w:t>
            </w:r>
          </w:p>
        </w:tc>
        <w:tc>
          <w:tcPr>
            <w:tcW w:w="1276" w:type="dxa"/>
            <w:noWrap/>
          </w:tcPr>
          <w:p w14:paraId="7C4BF33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0.5 (TBC)</w:t>
            </w:r>
          </w:p>
        </w:tc>
        <w:tc>
          <w:tcPr>
            <w:tcW w:w="283" w:type="dxa"/>
          </w:tcPr>
          <w:p w14:paraId="08BDE9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8BE7A0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(dBi)</w:t>
            </w:r>
          </w:p>
        </w:tc>
        <w:tc>
          <w:tcPr>
            <w:tcW w:w="1240" w:type="dxa"/>
            <w:noWrap/>
          </w:tcPr>
          <w:p w14:paraId="3E5CD06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11.1</w:t>
            </w:r>
          </w:p>
        </w:tc>
      </w:tr>
      <w:tr w:rsidR="00536AD7" w:rsidRPr="00536AD7" w14:paraId="3B24986C" w14:textId="77777777" w:rsidTr="00E47E2A">
        <w:trPr>
          <w:cantSplit/>
          <w:jc w:val="center"/>
        </w:trPr>
        <w:tc>
          <w:tcPr>
            <w:tcW w:w="3316" w:type="dxa"/>
          </w:tcPr>
          <w:p w14:paraId="61106FF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val="fr-FR" w:eastAsia="fr-FR"/>
              </w:rPr>
            </w:pPr>
            <w:r w:rsidRPr="00536AD7">
              <w:rPr>
                <w:color w:val="000000"/>
                <w:sz w:val="20"/>
                <w:lang w:val="fr-FR" w:eastAsia="fr-FR"/>
              </w:rPr>
              <w:t xml:space="preserve">Satellite </w:t>
            </w:r>
            <w:r w:rsidRPr="00536AD7">
              <w:rPr>
                <w:i/>
                <w:iCs/>
                <w:color w:val="000000"/>
                <w:sz w:val="20"/>
                <w:lang w:val="fr-FR" w:eastAsia="fr-FR"/>
              </w:rPr>
              <w:t>G</w:t>
            </w:r>
            <w:r w:rsidRPr="00536AD7">
              <w:rPr>
                <w:color w:val="000000"/>
                <w:sz w:val="20"/>
                <w:lang w:val="fr-FR" w:eastAsia="fr-FR"/>
              </w:rPr>
              <w:t>/</w:t>
            </w:r>
            <w:r w:rsidRPr="00536AD7">
              <w:rPr>
                <w:i/>
                <w:iCs/>
                <w:color w:val="000000"/>
                <w:sz w:val="20"/>
                <w:lang w:val="fr-FR" w:eastAsia="fr-FR"/>
              </w:rPr>
              <w:t>T</w:t>
            </w:r>
            <w:r w:rsidRPr="00536AD7">
              <w:rPr>
                <w:color w:val="000000"/>
                <w:sz w:val="20"/>
                <w:lang w:val="fr-FR" w:eastAsia="fr-FR"/>
              </w:rPr>
              <w:t xml:space="preserve"> (dB/°K)</w:t>
            </w:r>
          </w:p>
        </w:tc>
        <w:tc>
          <w:tcPr>
            <w:tcW w:w="1276" w:type="dxa"/>
            <w:noWrap/>
          </w:tcPr>
          <w:p w14:paraId="4EA490E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10.3</w:t>
            </w:r>
          </w:p>
        </w:tc>
        <w:tc>
          <w:tcPr>
            <w:tcW w:w="283" w:type="dxa"/>
          </w:tcPr>
          <w:p w14:paraId="1A58BC6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594068E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i/>
                <w:iCs/>
                <w:color w:val="000000"/>
                <w:sz w:val="20"/>
                <w:lang w:eastAsia="fr-FR"/>
              </w:rPr>
              <w:t>G</w:t>
            </w:r>
            <w:r w:rsidRPr="00536AD7">
              <w:rPr>
                <w:color w:val="000000"/>
                <w:sz w:val="20"/>
                <w:lang w:eastAsia="fr-FR"/>
              </w:rPr>
              <w:t>/</w:t>
            </w:r>
            <w:r w:rsidRPr="00536AD7">
              <w:rPr>
                <w:i/>
                <w:iCs/>
                <w:color w:val="000000"/>
                <w:sz w:val="20"/>
                <w:lang w:eastAsia="fr-FR"/>
              </w:rPr>
              <w:t>T</w:t>
            </w:r>
            <w:r w:rsidRPr="00536AD7">
              <w:rPr>
                <w:color w:val="000000"/>
                <w:sz w:val="20"/>
                <w:lang w:eastAsia="fr-FR"/>
              </w:rPr>
              <w:t xml:space="preserve"> (dB/°K)</w:t>
            </w:r>
          </w:p>
        </w:tc>
        <w:tc>
          <w:tcPr>
            <w:tcW w:w="1240" w:type="dxa"/>
            <w:noWrap/>
          </w:tcPr>
          <w:p w14:paraId="1705233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-13.6</w:t>
            </w:r>
          </w:p>
        </w:tc>
      </w:tr>
      <w:tr w:rsidR="00536AD7" w:rsidRPr="00536AD7" w14:paraId="18B6EA9F" w14:textId="77777777" w:rsidTr="00E47E2A">
        <w:trPr>
          <w:cantSplit/>
          <w:jc w:val="center"/>
        </w:trPr>
        <w:tc>
          <w:tcPr>
            <w:tcW w:w="3316" w:type="dxa"/>
          </w:tcPr>
          <w:p w14:paraId="05F83DD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Uplink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vertAlign w:val="subscript"/>
                <w:lang w:eastAsia="fr-FR"/>
              </w:rPr>
              <w:t>0</w:t>
            </w:r>
            <w:r w:rsidRPr="00536AD7">
              <w:rPr>
                <w:color w:val="000000"/>
                <w:sz w:val="20"/>
                <w:lang w:eastAsia="fr-FR"/>
              </w:rPr>
              <w:t xml:space="preserve"> (dB/Hz)</w:t>
            </w:r>
          </w:p>
        </w:tc>
        <w:tc>
          <w:tcPr>
            <w:tcW w:w="1276" w:type="dxa"/>
            <w:noWrap/>
          </w:tcPr>
          <w:p w14:paraId="1F69AD2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63.3</w:t>
            </w:r>
          </w:p>
        </w:tc>
        <w:tc>
          <w:tcPr>
            <w:tcW w:w="283" w:type="dxa"/>
          </w:tcPr>
          <w:p w14:paraId="3423E27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5FB4E0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Downlink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vertAlign w:val="subscript"/>
                <w:lang w:eastAsia="fr-FR"/>
              </w:rPr>
              <w:t>0</w:t>
            </w:r>
            <w:r w:rsidRPr="00536AD7">
              <w:rPr>
                <w:color w:val="000000"/>
                <w:sz w:val="20"/>
                <w:lang w:eastAsia="fr-FR"/>
              </w:rPr>
              <w:t xml:space="preserve"> (dB/Hz)</w:t>
            </w:r>
          </w:p>
        </w:tc>
        <w:tc>
          <w:tcPr>
            <w:tcW w:w="1240" w:type="dxa"/>
            <w:noWrap/>
          </w:tcPr>
          <w:p w14:paraId="390BE75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64.1</w:t>
            </w:r>
          </w:p>
        </w:tc>
      </w:tr>
    </w:tbl>
    <w:p w14:paraId="3C538C76"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536AD7">
        <w:rPr>
          <w:rFonts w:eastAsia="MS Mincho"/>
          <w:caps/>
          <w:sz w:val="20"/>
        </w:rPr>
        <w:lastRenderedPageBreak/>
        <w:t>TABLE 10</w:t>
      </w:r>
    </w:p>
    <w:p w14:paraId="6C405545"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 xml:space="preserve">Satellite &amp; aircraft transmit mask </w:t>
      </w:r>
      <w:r w:rsidRPr="00536AD7">
        <w:rPr>
          <w:rFonts w:ascii="Times New Roman Bold" w:hAnsi="Times New Roman Bold"/>
          <w:b/>
          <w:sz w:val="20"/>
        </w:rPr>
        <w:t xml:space="preserve">for system 2, with transmit </w:t>
      </w:r>
      <w:r w:rsidRPr="00536AD7">
        <w:rPr>
          <w:rFonts w:ascii="Times New Roman Bold" w:eastAsia="MS Mincho" w:hAnsi="Times New Roman Bold"/>
          <w:b/>
          <w:sz w:val="20"/>
        </w:rPr>
        <w:t xml:space="preserve">bandwidth </w:t>
      </w:r>
      <w:proofErr w:type="spellStart"/>
      <w:r w:rsidRPr="00536AD7">
        <w:rPr>
          <w:rFonts w:ascii="Times New Roman Bold" w:eastAsia="MS Mincho" w:hAnsi="Times New Roman Bold"/>
          <w:b/>
          <w:sz w:val="20"/>
        </w:rPr>
        <w:t>B</w:t>
      </w:r>
      <w:r w:rsidRPr="00536AD7">
        <w:rPr>
          <w:rFonts w:ascii="Times New Roman Bold" w:eastAsia="MS Mincho" w:hAnsi="Times New Roman Bold"/>
          <w:b/>
          <w:sz w:val="20"/>
          <w:vertAlign w:val="subscript"/>
        </w:rPr>
        <w:t>Tx</w:t>
      </w:r>
      <w:proofErr w:type="spellEnd"/>
      <w:r w:rsidRPr="00536AD7">
        <w:rPr>
          <w:rFonts w:ascii="Times New Roman Bold" w:eastAsia="MS Mincho" w:hAnsi="Times New Roman Bold"/>
          <w:b/>
          <w:sz w:val="20"/>
        </w:rPr>
        <w:t>=400 kHz</w:t>
      </w:r>
    </w:p>
    <w:tbl>
      <w:tblPr>
        <w:tblW w:w="4473" w:type="dxa"/>
        <w:jc w:val="center"/>
        <w:tblLook w:val="04A0" w:firstRow="1" w:lastRow="0" w:firstColumn="1" w:lastColumn="0" w:noHBand="0" w:noVBand="1"/>
      </w:tblPr>
      <w:tblGrid>
        <w:gridCol w:w="927"/>
        <w:gridCol w:w="1828"/>
        <w:gridCol w:w="1718"/>
      </w:tblGrid>
      <w:tr w:rsidR="00536AD7" w:rsidRPr="00536AD7" w14:paraId="7D20EB52" w14:textId="77777777" w:rsidTr="00E47E2A">
        <w:trPr>
          <w:tblHeader/>
          <w:jc w:val="center"/>
        </w:trPr>
        <w:tc>
          <w:tcPr>
            <w:tcW w:w="927" w:type="dxa"/>
            <w:tcBorders>
              <w:top w:val="single" w:sz="4" w:space="0" w:color="auto"/>
              <w:left w:val="single" w:sz="4" w:space="0" w:color="auto"/>
              <w:bottom w:val="single" w:sz="4" w:space="0" w:color="auto"/>
              <w:right w:val="single" w:sz="4" w:space="0" w:color="auto"/>
            </w:tcBorders>
          </w:tcPr>
          <w:p w14:paraId="7B142010"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1828" w:type="dxa"/>
            <w:tcBorders>
              <w:top w:val="single" w:sz="4" w:space="0" w:color="auto"/>
              <w:left w:val="single" w:sz="4" w:space="0" w:color="auto"/>
              <w:bottom w:val="single" w:sz="4" w:space="0" w:color="auto"/>
              <w:right w:val="single" w:sz="4" w:space="0" w:color="auto"/>
            </w:tcBorders>
            <w:hideMark/>
          </w:tcPr>
          <w:p w14:paraId="4E1F0A83"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536AD7">
              <w:rPr>
                <w:rFonts w:ascii="Times New Roman Bold" w:hAnsi="Times New Roman Bold" w:cs="Times New Roman Bold"/>
                <w:b/>
                <w:sz w:val="20"/>
              </w:rPr>
              <w:t>Rejection</w:t>
            </w:r>
          </w:p>
        </w:tc>
        <w:tc>
          <w:tcPr>
            <w:tcW w:w="1718" w:type="dxa"/>
            <w:tcBorders>
              <w:top w:val="single" w:sz="4" w:space="0" w:color="auto"/>
              <w:left w:val="single" w:sz="4" w:space="0" w:color="auto"/>
              <w:bottom w:val="single" w:sz="4" w:space="0" w:color="auto"/>
              <w:right w:val="single" w:sz="4" w:space="0" w:color="auto"/>
            </w:tcBorders>
            <w:hideMark/>
          </w:tcPr>
          <w:p w14:paraId="17E31171"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roofErr w:type="spellStart"/>
            <w:r w:rsidRPr="00536AD7">
              <w:rPr>
                <w:rFonts w:ascii="Times New Roman Bold" w:hAnsi="Times New Roman Bold" w:cs="Times New Roman Bold"/>
                <w:b/>
                <w:sz w:val="20"/>
              </w:rPr>
              <w:t>Bandwith</w:t>
            </w:r>
            <w:proofErr w:type="spellEnd"/>
          </w:p>
        </w:tc>
      </w:tr>
      <w:tr w:rsidR="00536AD7" w:rsidRPr="00536AD7" w14:paraId="615E7492"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72F0AFB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0</w:t>
            </w:r>
          </w:p>
        </w:tc>
        <w:tc>
          <w:tcPr>
            <w:tcW w:w="1828" w:type="dxa"/>
            <w:tcBorders>
              <w:top w:val="single" w:sz="4" w:space="0" w:color="auto"/>
              <w:left w:val="single" w:sz="4" w:space="0" w:color="auto"/>
              <w:bottom w:val="single" w:sz="4" w:space="0" w:color="auto"/>
              <w:right w:val="single" w:sz="4" w:space="0" w:color="auto"/>
            </w:tcBorders>
            <w:hideMark/>
          </w:tcPr>
          <w:p w14:paraId="16929E6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0 dBc</w:t>
            </w:r>
          </w:p>
        </w:tc>
        <w:tc>
          <w:tcPr>
            <w:tcW w:w="1718" w:type="dxa"/>
            <w:tcBorders>
              <w:top w:val="single" w:sz="4" w:space="0" w:color="auto"/>
              <w:left w:val="single" w:sz="4" w:space="0" w:color="auto"/>
              <w:bottom w:val="single" w:sz="4" w:space="0" w:color="auto"/>
              <w:right w:val="single" w:sz="4" w:space="0" w:color="auto"/>
            </w:tcBorders>
            <w:hideMark/>
          </w:tcPr>
          <w:p w14:paraId="11D2DC6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vertAlign w:val="subscript"/>
              </w:rPr>
            </w:pPr>
            <w:r w:rsidRPr="00536AD7">
              <w:rPr>
                <w:sz w:val="20"/>
              </w:rPr>
              <w:t xml:space="preserve">&lt; </w:t>
            </w:r>
            <w:proofErr w:type="spellStart"/>
            <w:r w:rsidRPr="00536AD7">
              <w:rPr>
                <w:sz w:val="20"/>
              </w:rPr>
              <w:t>B</w:t>
            </w:r>
            <w:r w:rsidRPr="00536AD7">
              <w:rPr>
                <w:sz w:val="20"/>
                <w:vertAlign w:val="subscript"/>
              </w:rPr>
              <w:t>Tx</w:t>
            </w:r>
            <w:proofErr w:type="spellEnd"/>
          </w:p>
        </w:tc>
      </w:tr>
      <w:tr w:rsidR="00536AD7" w:rsidRPr="00536AD7" w14:paraId="5FD7FA1F"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7FAAE9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1</w:t>
            </w:r>
          </w:p>
        </w:tc>
        <w:tc>
          <w:tcPr>
            <w:tcW w:w="1828" w:type="dxa"/>
            <w:tcBorders>
              <w:top w:val="single" w:sz="4" w:space="0" w:color="auto"/>
              <w:left w:val="single" w:sz="4" w:space="0" w:color="auto"/>
              <w:bottom w:val="single" w:sz="4" w:space="0" w:color="auto"/>
              <w:right w:val="single" w:sz="4" w:space="0" w:color="auto"/>
            </w:tcBorders>
            <w:hideMark/>
          </w:tcPr>
          <w:p w14:paraId="5AC79D4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−50 dBc</w:t>
            </w:r>
          </w:p>
        </w:tc>
        <w:tc>
          <w:tcPr>
            <w:tcW w:w="1718" w:type="dxa"/>
            <w:tcBorders>
              <w:top w:val="single" w:sz="4" w:space="0" w:color="auto"/>
              <w:left w:val="single" w:sz="4" w:space="0" w:color="auto"/>
              <w:bottom w:val="single" w:sz="4" w:space="0" w:color="auto"/>
              <w:right w:val="single" w:sz="4" w:space="0" w:color="auto"/>
            </w:tcBorders>
            <w:hideMark/>
          </w:tcPr>
          <w:p w14:paraId="36EA916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bCs/>
                <w:sz w:val="20"/>
              </w:rPr>
              <w:t>3.</w:t>
            </w:r>
            <w:r w:rsidRPr="00536AD7">
              <w:rPr>
                <w:sz w:val="20"/>
              </w:rPr>
              <w:t xml:space="preserve"> </w:t>
            </w:r>
            <w:proofErr w:type="spellStart"/>
            <w:r w:rsidRPr="00536AD7">
              <w:rPr>
                <w:sz w:val="20"/>
              </w:rPr>
              <w:t>B</w:t>
            </w:r>
            <w:r w:rsidRPr="00536AD7">
              <w:rPr>
                <w:sz w:val="20"/>
                <w:vertAlign w:val="subscript"/>
              </w:rPr>
              <w:t>Tx</w:t>
            </w:r>
            <w:proofErr w:type="spellEnd"/>
          </w:p>
        </w:tc>
      </w:tr>
      <w:tr w:rsidR="00536AD7" w:rsidRPr="00536AD7" w14:paraId="249AFBEA"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7BA366D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2</w:t>
            </w:r>
          </w:p>
        </w:tc>
        <w:tc>
          <w:tcPr>
            <w:tcW w:w="1828" w:type="dxa"/>
            <w:tcBorders>
              <w:top w:val="single" w:sz="4" w:space="0" w:color="auto"/>
              <w:left w:val="single" w:sz="4" w:space="0" w:color="auto"/>
              <w:bottom w:val="single" w:sz="4" w:space="0" w:color="auto"/>
              <w:right w:val="single" w:sz="4" w:space="0" w:color="auto"/>
            </w:tcBorders>
            <w:hideMark/>
          </w:tcPr>
          <w:p w14:paraId="46ACBE9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−72 dBc</w:t>
            </w:r>
          </w:p>
        </w:tc>
        <w:tc>
          <w:tcPr>
            <w:tcW w:w="1718" w:type="dxa"/>
            <w:tcBorders>
              <w:top w:val="single" w:sz="4" w:space="0" w:color="auto"/>
              <w:left w:val="single" w:sz="4" w:space="0" w:color="auto"/>
              <w:bottom w:val="single" w:sz="4" w:space="0" w:color="auto"/>
              <w:right w:val="single" w:sz="4" w:space="0" w:color="auto"/>
            </w:tcBorders>
            <w:hideMark/>
          </w:tcPr>
          <w:p w14:paraId="6C19609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m:oMath>
              <m:r>
                <m:rPr>
                  <m:sty m:val="p"/>
                </m:rPr>
                <w:rPr>
                  <w:rFonts w:ascii="Cambria Math" w:hAnsi="Cambria Math"/>
                  <w:sz w:val="20"/>
                </w:rPr>
                <m:t>≥</m:t>
              </m:r>
            </m:oMath>
            <w:r w:rsidRPr="00536AD7">
              <w:rPr>
                <w:sz w:val="20"/>
              </w:rPr>
              <w:t xml:space="preserve"> 1.0 MHz</w:t>
            </w:r>
          </w:p>
        </w:tc>
      </w:tr>
    </w:tbl>
    <w:p w14:paraId="68BEF415" w14:textId="77777777" w:rsidR="00536AD7" w:rsidRPr="00536AD7" w:rsidRDefault="00536AD7" w:rsidP="00536AD7">
      <w:pPr>
        <w:tabs>
          <w:tab w:val="clear" w:pos="794"/>
          <w:tab w:val="clear" w:pos="1191"/>
          <w:tab w:val="clear" w:pos="1588"/>
          <w:tab w:val="clear" w:pos="1985"/>
        </w:tabs>
        <w:spacing w:before="0"/>
        <w:rPr>
          <w:rFonts w:eastAsia="MS Mincho"/>
          <w:sz w:val="20"/>
          <w:lang w:eastAsia="zh-CN"/>
        </w:rPr>
      </w:pPr>
    </w:p>
    <w:p w14:paraId="00A6ACB0"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536AD7">
        <w:rPr>
          <w:rFonts w:eastAsia="MS Mincho"/>
          <w:caps/>
          <w:sz w:val="20"/>
        </w:rPr>
        <w:t>TABLE 11</w:t>
      </w:r>
    </w:p>
    <w:p w14:paraId="153B945D"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 xml:space="preserve">Satellite &amp; aircraft receive mask </w:t>
      </w:r>
      <w:r w:rsidRPr="00536AD7">
        <w:rPr>
          <w:rFonts w:ascii="Times New Roman Bold" w:hAnsi="Times New Roman Bold"/>
          <w:b/>
          <w:sz w:val="20"/>
        </w:rPr>
        <w:t xml:space="preserve">for system 2, with receive </w:t>
      </w:r>
      <w:r w:rsidRPr="00536AD7">
        <w:rPr>
          <w:rFonts w:ascii="Times New Roman Bold" w:eastAsia="MS Mincho" w:hAnsi="Times New Roman Bold"/>
          <w:b/>
          <w:sz w:val="20"/>
        </w:rPr>
        <w:t xml:space="preserve">bandwidth </w:t>
      </w:r>
      <w:proofErr w:type="spellStart"/>
      <w:r w:rsidRPr="00536AD7">
        <w:rPr>
          <w:rFonts w:ascii="Times New Roman Bold" w:eastAsia="MS Mincho" w:hAnsi="Times New Roman Bold"/>
          <w:b/>
          <w:sz w:val="20"/>
        </w:rPr>
        <w:t>B</w:t>
      </w:r>
      <w:r w:rsidRPr="00536AD7">
        <w:rPr>
          <w:rFonts w:ascii="Times New Roman Bold" w:eastAsia="MS Mincho" w:hAnsi="Times New Roman Bold"/>
          <w:b/>
          <w:sz w:val="20"/>
          <w:vertAlign w:val="subscript"/>
        </w:rPr>
        <w:t>Rx</w:t>
      </w:r>
      <w:proofErr w:type="spellEnd"/>
      <w:r w:rsidRPr="00536AD7">
        <w:rPr>
          <w:rFonts w:ascii="Times New Roman Bold" w:eastAsia="MS Mincho" w:hAnsi="Times New Roman Bold"/>
          <w:b/>
          <w:sz w:val="20"/>
        </w:rPr>
        <w:t>=400 kHz</w:t>
      </w:r>
    </w:p>
    <w:tbl>
      <w:tblPr>
        <w:tblW w:w="4473" w:type="dxa"/>
        <w:jc w:val="center"/>
        <w:tblLook w:val="04A0" w:firstRow="1" w:lastRow="0" w:firstColumn="1" w:lastColumn="0" w:noHBand="0" w:noVBand="1"/>
      </w:tblPr>
      <w:tblGrid>
        <w:gridCol w:w="927"/>
        <w:gridCol w:w="1828"/>
        <w:gridCol w:w="1718"/>
      </w:tblGrid>
      <w:tr w:rsidR="00536AD7" w:rsidRPr="00536AD7" w14:paraId="53980ED8" w14:textId="77777777" w:rsidTr="00E47E2A">
        <w:trPr>
          <w:tblHeader/>
          <w:jc w:val="center"/>
        </w:trPr>
        <w:tc>
          <w:tcPr>
            <w:tcW w:w="927" w:type="dxa"/>
            <w:tcBorders>
              <w:top w:val="single" w:sz="4" w:space="0" w:color="auto"/>
              <w:left w:val="single" w:sz="4" w:space="0" w:color="auto"/>
              <w:bottom w:val="single" w:sz="4" w:space="0" w:color="auto"/>
              <w:right w:val="single" w:sz="4" w:space="0" w:color="auto"/>
            </w:tcBorders>
          </w:tcPr>
          <w:p w14:paraId="29B75EA6"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1828" w:type="dxa"/>
            <w:tcBorders>
              <w:top w:val="single" w:sz="4" w:space="0" w:color="auto"/>
              <w:left w:val="single" w:sz="4" w:space="0" w:color="auto"/>
              <w:bottom w:val="single" w:sz="4" w:space="0" w:color="auto"/>
              <w:right w:val="single" w:sz="4" w:space="0" w:color="auto"/>
            </w:tcBorders>
            <w:hideMark/>
          </w:tcPr>
          <w:p w14:paraId="7AB6C162"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536AD7">
              <w:rPr>
                <w:rFonts w:ascii="Times New Roman Bold" w:hAnsi="Times New Roman Bold" w:cs="Times New Roman Bold"/>
                <w:b/>
                <w:sz w:val="20"/>
              </w:rPr>
              <w:t>Rejection</w:t>
            </w:r>
          </w:p>
        </w:tc>
        <w:tc>
          <w:tcPr>
            <w:tcW w:w="1718" w:type="dxa"/>
            <w:tcBorders>
              <w:top w:val="single" w:sz="4" w:space="0" w:color="auto"/>
              <w:left w:val="single" w:sz="4" w:space="0" w:color="auto"/>
              <w:bottom w:val="single" w:sz="4" w:space="0" w:color="auto"/>
              <w:right w:val="single" w:sz="4" w:space="0" w:color="auto"/>
            </w:tcBorders>
            <w:hideMark/>
          </w:tcPr>
          <w:p w14:paraId="5025C233"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roofErr w:type="spellStart"/>
            <w:r w:rsidRPr="00536AD7">
              <w:rPr>
                <w:rFonts w:ascii="Times New Roman Bold" w:hAnsi="Times New Roman Bold" w:cs="Times New Roman Bold"/>
                <w:b/>
                <w:sz w:val="20"/>
              </w:rPr>
              <w:t>Bandwith</w:t>
            </w:r>
            <w:proofErr w:type="spellEnd"/>
          </w:p>
        </w:tc>
      </w:tr>
      <w:tr w:rsidR="00536AD7" w:rsidRPr="00536AD7" w14:paraId="53904823"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0B7E590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1</w:t>
            </w:r>
          </w:p>
        </w:tc>
        <w:tc>
          <w:tcPr>
            <w:tcW w:w="1828" w:type="dxa"/>
            <w:tcBorders>
              <w:top w:val="single" w:sz="4" w:space="0" w:color="auto"/>
              <w:left w:val="single" w:sz="4" w:space="0" w:color="auto"/>
              <w:bottom w:val="single" w:sz="4" w:space="0" w:color="auto"/>
              <w:right w:val="single" w:sz="4" w:space="0" w:color="auto"/>
            </w:tcBorders>
            <w:hideMark/>
          </w:tcPr>
          <w:p w14:paraId="092A0BE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0 dBc</w:t>
            </w:r>
          </w:p>
        </w:tc>
        <w:tc>
          <w:tcPr>
            <w:tcW w:w="1718" w:type="dxa"/>
            <w:tcBorders>
              <w:top w:val="single" w:sz="4" w:space="0" w:color="auto"/>
              <w:left w:val="single" w:sz="4" w:space="0" w:color="auto"/>
              <w:bottom w:val="single" w:sz="4" w:space="0" w:color="auto"/>
              <w:right w:val="single" w:sz="4" w:space="0" w:color="auto"/>
            </w:tcBorders>
            <w:hideMark/>
          </w:tcPr>
          <w:p w14:paraId="2D16824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vertAlign w:val="subscript"/>
              </w:rPr>
            </w:pPr>
            <w:r w:rsidRPr="00536AD7">
              <w:rPr>
                <w:sz w:val="20"/>
              </w:rPr>
              <w:t xml:space="preserve">&lt; </w:t>
            </w:r>
            <w:proofErr w:type="spellStart"/>
            <w:r w:rsidRPr="00536AD7">
              <w:rPr>
                <w:sz w:val="20"/>
              </w:rPr>
              <w:t>B</w:t>
            </w:r>
            <w:r w:rsidRPr="00536AD7">
              <w:rPr>
                <w:sz w:val="20"/>
                <w:vertAlign w:val="subscript"/>
              </w:rPr>
              <w:t>Rx</w:t>
            </w:r>
            <w:proofErr w:type="spellEnd"/>
          </w:p>
        </w:tc>
      </w:tr>
      <w:tr w:rsidR="00536AD7" w:rsidRPr="00536AD7" w14:paraId="01B892E5"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612C53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2</w:t>
            </w:r>
          </w:p>
        </w:tc>
        <w:tc>
          <w:tcPr>
            <w:tcW w:w="1828" w:type="dxa"/>
            <w:tcBorders>
              <w:top w:val="single" w:sz="4" w:space="0" w:color="auto"/>
              <w:left w:val="single" w:sz="4" w:space="0" w:color="auto"/>
              <w:bottom w:val="single" w:sz="4" w:space="0" w:color="auto"/>
              <w:right w:val="single" w:sz="4" w:space="0" w:color="auto"/>
            </w:tcBorders>
            <w:hideMark/>
          </w:tcPr>
          <w:p w14:paraId="7C9DD7C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−50 dBc</w:t>
            </w:r>
          </w:p>
        </w:tc>
        <w:tc>
          <w:tcPr>
            <w:tcW w:w="1718" w:type="dxa"/>
            <w:tcBorders>
              <w:top w:val="single" w:sz="4" w:space="0" w:color="auto"/>
              <w:left w:val="single" w:sz="4" w:space="0" w:color="auto"/>
              <w:bottom w:val="single" w:sz="4" w:space="0" w:color="auto"/>
              <w:right w:val="single" w:sz="4" w:space="0" w:color="auto"/>
            </w:tcBorders>
            <w:hideMark/>
          </w:tcPr>
          <w:p w14:paraId="4E6B340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bCs/>
                <w:sz w:val="20"/>
              </w:rPr>
              <w:t>3.</w:t>
            </w:r>
            <w:r w:rsidRPr="00536AD7">
              <w:rPr>
                <w:sz w:val="20"/>
              </w:rPr>
              <w:t xml:space="preserve"> </w:t>
            </w:r>
            <w:proofErr w:type="spellStart"/>
            <w:r w:rsidRPr="00536AD7">
              <w:rPr>
                <w:sz w:val="20"/>
              </w:rPr>
              <w:t>B</w:t>
            </w:r>
            <w:r w:rsidRPr="00536AD7">
              <w:rPr>
                <w:sz w:val="20"/>
                <w:vertAlign w:val="subscript"/>
              </w:rPr>
              <w:t>Rx</w:t>
            </w:r>
            <w:proofErr w:type="spellEnd"/>
          </w:p>
        </w:tc>
      </w:tr>
      <w:tr w:rsidR="00536AD7" w:rsidRPr="00536AD7" w14:paraId="73CBB66F"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20E8093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3</w:t>
            </w:r>
          </w:p>
        </w:tc>
        <w:tc>
          <w:tcPr>
            <w:tcW w:w="1828" w:type="dxa"/>
            <w:tcBorders>
              <w:top w:val="single" w:sz="4" w:space="0" w:color="auto"/>
              <w:left w:val="single" w:sz="4" w:space="0" w:color="auto"/>
              <w:bottom w:val="single" w:sz="4" w:space="0" w:color="auto"/>
              <w:right w:val="single" w:sz="4" w:space="0" w:color="auto"/>
            </w:tcBorders>
            <w:hideMark/>
          </w:tcPr>
          <w:p w14:paraId="00B5B13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−74 dBc</w:t>
            </w:r>
          </w:p>
        </w:tc>
        <w:tc>
          <w:tcPr>
            <w:tcW w:w="1718" w:type="dxa"/>
            <w:tcBorders>
              <w:top w:val="single" w:sz="4" w:space="0" w:color="auto"/>
              <w:left w:val="single" w:sz="4" w:space="0" w:color="auto"/>
              <w:bottom w:val="single" w:sz="4" w:space="0" w:color="auto"/>
              <w:right w:val="single" w:sz="4" w:space="0" w:color="auto"/>
            </w:tcBorders>
            <w:hideMark/>
          </w:tcPr>
          <w:p w14:paraId="555D351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m:oMath>
              <m:r>
                <m:rPr>
                  <m:sty m:val="p"/>
                </m:rPr>
                <w:rPr>
                  <w:rFonts w:ascii="Cambria Math" w:hAnsi="Cambria Math"/>
                  <w:sz w:val="20"/>
                </w:rPr>
                <m:t>≥</m:t>
              </m:r>
            </m:oMath>
            <w:r w:rsidRPr="00536AD7">
              <w:rPr>
                <w:sz w:val="20"/>
              </w:rPr>
              <w:t xml:space="preserve"> 4.0 MHz</w:t>
            </w:r>
          </w:p>
        </w:tc>
      </w:tr>
    </w:tbl>
    <w:p w14:paraId="6922B343" w14:textId="77777777" w:rsidR="00536AD7" w:rsidRPr="00536AD7" w:rsidRDefault="00536AD7" w:rsidP="00536AD7">
      <w:pPr>
        <w:tabs>
          <w:tab w:val="clear" w:pos="794"/>
          <w:tab w:val="clear" w:pos="1191"/>
          <w:tab w:val="clear" w:pos="1588"/>
          <w:tab w:val="clear" w:pos="1985"/>
          <w:tab w:val="left" w:pos="1134"/>
          <w:tab w:val="left" w:pos="1871"/>
          <w:tab w:val="left" w:pos="2268"/>
        </w:tabs>
        <w:jc w:val="center"/>
      </w:pPr>
    </w:p>
    <w:p w14:paraId="734403C1" w14:textId="77777777" w:rsidR="00536AD7" w:rsidRPr="00536AD7" w:rsidRDefault="00536AD7" w:rsidP="00536AD7">
      <w:pPr>
        <w:tabs>
          <w:tab w:val="clear" w:pos="794"/>
          <w:tab w:val="clear" w:pos="1191"/>
          <w:tab w:val="clear" w:pos="1588"/>
          <w:tab w:val="clear" w:pos="1985"/>
          <w:tab w:val="left" w:pos="1134"/>
          <w:tab w:val="left" w:pos="1871"/>
          <w:tab w:val="left" w:pos="2268"/>
        </w:tabs>
        <w:rPr>
          <w:lang w:val="fr-FR" w:eastAsia="zh-CN"/>
        </w:rPr>
      </w:pPr>
    </w:p>
    <w:p w14:paraId="122A1A97" w14:textId="77777777" w:rsidR="006E2C07" w:rsidRPr="00514A3F" w:rsidRDefault="006E2C07" w:rsidP="0073325C">
      <w:pPr>
        <w:rPr>
          <w:szCs w:val="24"/>
        </w:rPr>
      </w:pPr>
    </w:p>
    <w:sectPr w:rsidR="006E2C07" w:rsidRPr="00514A3F" w:rsidSect="00FE0EEA">
      <w:headerReference w:type="default" r:id="rId13"/>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67587" w14:textId="77777777" w:rsidR="00974EBD" w:rsidRDefault="00974EBD">
      <w:r>
        <w:separator/>
      </w:r>
    </w:p>
  </w:endnote>
  <w:endnote w:type="continuationSeparator" w:id="0">
    <w:p w14:paraId="27595AA9" w14:textId="77777777" w:rsidR="00974EBD" w:rsidRDefault="00974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8E018" w14:textId="77777777" w:rsidR="00974EBD" w:rsidRDefault="00974EBD">
      <w:r>
        <w:t>____________________</w:t>
      </w:r>
    </w:p>
  </w:footnote>
  <w:footnote w:type="continuationSeparator" w:id="0">
    <w:p w14:paraId="4D9D0F80" w14:textId="77777777" w:rsidR="00974EBD" w:rsidRDefault="00974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6EE22"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392F2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944A3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68ABF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2800D6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3B48C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7F4C0F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9EE438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987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50EA9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17"/>
  </w:num>
  <w:num w:numId="2" w16cid:durableId="425345626">
    <w:abstractNumId w:val="13"/>
  </w:num>
  <w:num w:numId="3" w16cid:durableId="442572375">
    <w:abstractNumId w:val="12"/>
  </w:num>
  <w:num w:numId="4" w16cid:durableId="1844472737">
    <w:abstractNumId w:val="16"/>
  </w:num>
  <w:num w:numId="5" w16cid:durableId="1236938729">
    <w:abstractNumId w:val="15"/>
  </w:num>
  <w:num w:numId="6" w16cid:durableId="1621110983">
    <w:abstractNumId w:val="18"/>
  </w:num>
  <w:num w:numId="7" w16cid:durableId="1494641639">
    <w:abstractNumId w:val="0"/>
  </w:num>
  <w:num w:numId="8" w16cid:durableId="1885674121">
    <w:abstractNumId w:val="10"/>
  </w:num>
  <w:num w:numId="9" w16cid:durableId="672419271">
    <w:abstractNumId w:val="8"/>
  </w:num>
  <w:num w:numId="10" w16cid:durableId="213468872">
    <w:abstractNumId w:val="7"/>
  </w:num>
  <w:num w:numId="11" w16cid:durableId="637106671">
    <w:abstractNumId w:val="6"/>
  </w:num>
  <w:num w:numId="12" w16cid:durableId="216860654">
    <w:abstractNumId w:val="5"/>
  </w:num>
  <w:num w:numId="13" w16cid:durableId="1826237858">
    <w:abstractNumId w:val="9"/>
  </w:num>
  <w:num w:numId="14" w16cid:durableId="1271205524">
    <w:abstractNumId w:val="4"/>
  </w:num>
  <w:num w:numId="15" w16cid:durableId="1688678794">
    <w:abstractNumId w:val="3"/>
  </w:num>
  <w:num w:numId="16" w16cid:durableId="716124275">
    <w:abstractNumId w:val="2"/>
  </w:num>
  <w:num w:numId="17" w16cid:durableId="1463421790">
    <w:abstractNumId w:val="1"/>
  </w:num>
  <w:num w:numId="18" w16cid:durableId="1454590120">
    <w:abstractNumId w:val="11"/>
  </w:num>
  <w:num w:numId="19" w16cid:durableId="644971269">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US" w:vendorID="64" w:dllVersion="0" w:nlCheck="1" w:checkStyle="0"/>
  <w:activeWritingStyle w:appName="MSWord" w:lang="en-GB"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03B9A"/>
    <w:rsid w:val="0000573E"/>
    <w:rsid w:val="00013E52"/>
    <w:rsid w:val="000146EE"/>
    <w:rsid w:val="00031717"/>
    <w:rsid w:val="000328A7"/>
    <w:rsid w:val="00037ABB"/>
    <w:rsid w:val="000423A9"/>
    <w:rsid w:val="00050894"/>
    <w:rsid w:val="00051FEC"/>
    <w:rsid w:val="00053794"/>
    <w:rsid w:val="0006109B"/>
    <w:rsid w:val="00074F49"/>
    <w:rsid w:val="0008277E"/>
    <w:rsid w:val="00083B3D"/>
    <w:rsid w:val="00087ED5"/>
    <w:rsid w:val="00095EC1"/>
    <w:rsid w:val="000B1040"/>
    <w:rsid w:val="000B1C67"/>
    <w:rsid w:val="000B202C"/>
    <w:rsid w:val="000B3999"/>
    <w:rsid w:val="000B667A"/>
    <w:rsid w:val="000C3C3C"/>
    <w:rsid w:val="000D24F6"/>
    <w:rsid w:val="000D35BF"/>
    <w:rsid w:val="000D3802"/>
    <w:rsid w:val="000F5349"/>
    <w:rsid w:val="00103467"/>
    <w:rsid w:val="001052A6"/>
    <w:rsid w:val="00115AB5"/>
    <w:rsid w:val="0014430B"/>
    <w:rsid w:val="00147AC7"/>
    <w:rsid w:val="00147BBD"/>
    <w:rsid w:val="00155EAF"/>
    <w:rsid w:val="00160112"/>
    <w:rsid w:val="001616A4"/>
    <w:rsid w:val="00170C40"/>
    <w:rsid w:val="00176055"/>
    <w:rsid w:val="001762AC"/>
    <w:rsid w:val="0017794C"/>
    <w:rsid w:val="00181569"/>
    <w:rsid w:val="001A2611"/>
    <w:rsid w:val="001A2B81"/>
    <w:rsid w:val="001A3DE6"/>
    <w:rsid w:val="001A4F5E"/>
    <w:rsid w:val="001C6923"/>
    <w:rsid w:val="001C6BCC"/>
    <w:rsid w:val="001D3303"/>
    <w:rsid w:val="001D76B5"/>
    <w:rsid w:val="001F287F"/>
    <w:rsid w:val="002071BD"/>
    <w:rsid w:val="00211DE2"/>
    <w:rsid w:val="00222950"/>
    <w:rsid w:val="00233664"/>
    <w:rsid w:val="00246858"/>
    <w:rsid w:val="0025651B"/>
    <w:rsid w:val="00261BCA"/>
    <w:rsid w:val="00272B66"/>
    <w:rsid w:val="0027472A"/>
    <w:rsid w:val="002804A5"/>
    <w:rsid w:val="00286F87"/>
    <w:rsid w:val="002968C7"/>
    <w:rsid w:val="00297CAC"/>
    <w:rsid w:val="002A1E62"/>
    <w:rsid w:val="002A5481"/>
    <w:rsid w:val="002C44F8"/>
    <w:rsid w:val="002C602A"/>
    <w:rsid w:val="002C6D77"/>
    <w:rsid w:val="002D34E3"/>
    <w:rsid w:val="002F41B5"/>
    <w:rsid w:val="002F5E8A"/>
    <w:rsid w:val="003024AE"/>
    <w:rsid w:val="00310B77"/>
    <w:rsid w:val="00323743"/>
    <w:rsid w:val="003307DB"/>
    <w:rsid w:val="00346874"/>
    <w:rsid w:val="003808B6"/>
    <w:rsid w:val="00380DF8"/>
    <w:rsid w:val="003A426E"/>
    <w:rsid w:val="003B0C56"/>
    <w:rsid w:val="003B62E5"/>
    <w:rsid w:val="003B6663"/>
    <w:rsid w:val="003C13DB"/>
    <w:rsid w:val="003C1B32"/>
    <w:rsid w:val="003C2531"/>
    <w:rsid w:val="003D2487"/>
    <w:rsid w:val="003D3FE0"/>
    <w:rsid w:val="003F1E88"/>
    <w:rsid w:val="003F65E1"/>
    <w:rsid w:val="003F7D34"/>
    <w:rsid w:val="003F7E90"/>
    <w:rsid w:val="00406EE2"/>
    <w:rsid w:val="00412607"/>
    <w:rsid w:val="004126E3"/>
    <w:rsid w:val="0041471F"/>
    <w:rsid w:val="00424E04"/>
    <w:rsid w:val="004356FA"/>
    <w:rsid w:val="00435B13"/>
    <w:rsid w:val="00441294"/>
    <w:rsid w:val="00443393"/>
    <w:rsid w:val="004556C6"/>
    <w:rsid w:val="00461607"/>
    <w:rsid w:val="0047247F"/>
    <w:rsid w:val="004758EF"/>
    <w:rsid w:val="00490665"/>
    <w:rsid w:val="00493D2E"/>
    <w:rsid w:val="00493EE0"/>
    <w:rsid w:val="00493FD6"/>
    <w:rsid w:val="004B31E3"/>
    <w:rsid w:val="004C1A6F"/>
    <w:rsid w:val="004C6A62"/>
    <w:rsid w:val="004C6BA5"/>
    <w:rsid w:val="004D1E6B"/>
    <w:rsid w:val="004D45FD"/>
    <w:rsid w:val="004D6137"/>
    <w:rsid w:val="004E054A"/>
    <w:rsid w:val="004E1EDF"/>
    <w:rsid w:val="005011AE"/>
    <w:rsid w:val="00503423"/>
    <w:rsid w:val="00504062"/>
    <w:rsid w:val="005056D1"/>
    <w:rsid w:val="00511793"/>
    <w:rsid w:val="00514A3F"/>
    <w:rsid w:val="005207DF"/>
    <w:rsid w:val="00526A12"/>
    <w:rsid w:val="00527A25"/>
    <w:rsid w:val="00536AD7"/>
    <w:rsid w:val="00542595"/>
    <w:rsid w:val="00545C87"/>
    <w:rsid w:val="005464F5"/>
    <w:rsid w:val="005479A3"/>
    <w:rsid w:val="00553A89"/>
    <w:rsid w:val="0055659D"/>
    <w:rsid w:val="00565AAE"/>
    <w:rsid w:val="00565B71"/>
    <w:rsid w:val="00573D1D"/>
    <w:rsid w:val="00574F58"/>
    <w:rsid w:val="00575242"/>
    <w:rsid w:val="00575BC4"/>
    <w:rsid w:val="00577EF8"/>
    <w:rsid w:val="00582985"/>
    <w:rsid w:val="00595208"/>
    <w:rsid w:val="0059695B"/>
    <w:rsid w:val="005A0308"/>
    <w:rsid w:val="005B0C00"/>
    <w:rsid w:val="005B77F5"/>
    <w:rsid w:val="005B7A09"/>
    <w:rsid w:val="005C3350"/>
    <w:rsid w:val="005D2BD7"/>
    <w:rsid w:val="005E6588"/>
    <w:rsid w:val="0062666E"/>
    <w:rsid w:val="0062684F"/>
    <w:rsid w:val="00633E9C"/>
    <w:rsid w:val="0063772E"/>
    <w:rsid w:val="00641E15"/>
    <w:rsid w:val="00646B80"/>
    <w:rsid w:val="00653DD6"/>
    <w:rsid w:val="00664890"/>
    <w:rsid w:val="0068258D"/>
    <w:rsid w:val="00694CBC"/>
    <w:rsid w:val="006A6E83"/>
    <w:rsid w:val="006C6080"/>
    <w:rsid w:val="006D53DE"/>
    <w:rsid w:val="006D733B"/>
    <w:rsid w:val="006D7F7D"/>
    <w:rsid w:val="006E2C07"/>
    <w:rsid w:val="006E6BFC"/>
    <w:rsid w:val="006F661E"/>
    <w:rsid w:val="00701806"/>
    <w:rsid w:val="00721944"/>
    <w:rsid w:val="00723BA8"/>
    <w:rsid w:val="0073325C"/>
    <w:rsid w:val="00735657"/>
    <w:rsid w:val="007402C3"/>
    <w:rsid w:val="007423FE"/>
    <w:rsid w:val="007512D4"/>
    <w:rsid w:val="00764EB5"/>
    <w:rsid w:val="00765AFA"/>
    <w:rsid w:val="00775DCC"/>
    <w:rsid w:val="00777C5D"/>
    <w:rsid w:val="00783304"/>
    <w:rsid w:val="00784DF7"/>
    <w:rsid w:val="00785ADD"/>
    <w:rsid w:val="007869BE"/>
    <w:rsid w:val="007A7E9C"/>
    <w:rsid w:val="007B15D2"/>
    <w:rsid w:val="007B3FE2"/>
    <w:rsid w:val="007C5F8A"/>
    <w:rsid w:val="007C6132"/>
    <w:rsid w:val="007D72A9"/>
    <w:rsid w:val="007F703D"/>
    <w:rsid w:val="00807158"/>
    <w:rsid w:val="00807E08"/>
    <w:rsid w:val="00822B32"/>
    <w:rsid w:val="00822DE6"/>
    <w:rsid w:val="00837536"/>
    <w:rsid w:val="00850C94"/>
    <w:rsid w:val="00853103"/>
    <w:rsid w:val="00887ABC"/>
    <w:rsid w:val="00892A9D"/>
    <w:rsid w:val="008A0583"/>
    <w:rsid w:val="008B23AE"/>
    <w:rsid w:val="008B42DB"/>
    <w:rsid w:val="008C3CDE"/>
    <w:rsid w:val="008D1CCD"/>
    <w:rsid w:val="008D1E9D"/>
    <w:rsid w:val="008E3E4F"/>
    <w:rsid w:val="008E4709"/>
    <w:rsid w:val="008E5CCE"/>
    <w:rsid w:val="008F0689"/>
    <w:rsid w:val="009076BE"/>
    <w:rsid w:val="009318E1"/>
    <w:rsid w:val="00942F0B"/>
    <w:rsid w:val="00943AB7"/>
    <w:rsid w:val="009465A2"/>
    <w:rsid w:val="00946EC6"/>
    <w:rsid w:val="00967DEA"/>
    <w:rsid w:val="00973D61"/>
    <w:rsid w:val="00974EBD"/>
    <w:rsid w:val="00980405"/>
    <w:rsid w:val="00980998"/>
    <w:rsid w:val="009809A8"/>
    <w:rsid w:val="0098460F"/>
    <w:rsid w:val="009854E4"/>
    <w:rsid w:val="00986D8C"/>
    <w:rsid w:val="009B63DD"/>
    <w:rsid w:val="009B746E"/>
    <w:rsid w:val="009B7BBF"/>
    <w:rsid w:val="009C187E"/>
    <w:rsid w:val="009C6126"/>
    <w:rsid w:val="009D18DA"/>
    <w:rsid w:val="009E2090"/>
    <w:rsid w:val="009E2C93"/>
    <w:rsid w:val="009E3088"/>
    <w:rsid w:val="009E4CD8"/>
    <w:rsid w:val="009E7823"/>
    <w:rsid w:val="009F6EC9"/>
    <w:rsid w:val="00A14235"/>
    <w:rsid w:val="00A20242"/>
    <w:rsid w:val="00A24E64"/>
    <w:rsid w:val="00A518E5"/>
    <w:rsid w:val="00A543D0"/>
    <w:rsid w:val="00A54C8A"/>
    <w:rsid w:val="00A600CB"/>
    <w:rsid w:val="00A6731C"/>
    <w:rsid w:val="00A703EC"/>
    <w:rsid w:val="00A71BFB"/>
    <w:rsid w:val="00A72792"/>
    <w:rsid w:val="00A82078"/>
    <w:rsid w:val="00A9004C"/>
    <w:rsid w:val="00A915CD"/>
    <w:rsid w:val="00A9347D"/>
    <w:rsid w:val="00A96701"/>
    <w:rsid w:val="00AB5F43"/>
    <w:rsid w:val="00AC3A8F"/>
    <w:rsid w:val="00AD6A07"/>
    <w:rsid w:val="00AD7219"/>
    <w:rsid w:val="00AE38D2"/>
    <w:rsid w:val="00B15D27"/>
    <w:rsid w:val="00B21BB3"/>
    <w:rsid w:val="00B252A6"/>
    <w:rsid w:val="00B551DC"/>
    <w:rsid w:val="00B56EB8"/>
    <w:rsid w:val="00B72F4F"/>
    <w:rsid w:val="00B748BA"/>
    <w:rsid w:val="00B94C75"/>
    <w:rsid w:val="00BA4117"/>
    <w:rsid w:val="00BC108C"/>
    <w:rsid w:val="00BC46B7"/>
    <w:rsid w:val="00BC688C"/>
    <w:rsid w:val="00BE4F28"/>
    <w:rsid w:val="00BF0224"/>
    <w:rsid w:val="00BF4F6D"/>
    <w:rsid w:val="00C0772A"/>
    <w:rsid w:val="00C23AB8"/>
    <w:rsid w:val="00C25E5C"/>
    <w:rsid w:val="00C33A8B"/>
    <w:rsid w:val="00C42293"/>
    <w:rsid w:val="00C61111"/>
    <w:rsid w:val="00C746E0"/>
    <w:rsid w:val="00C74E3E"/>
    <w:rsid w:val="00C75DE3"/>
    <w:rsid w:val="00C83231"/>
    <w:rsid w:val="00CC5705"/>
    <w:rsid w:val="00CD5D2E"/>
    <w:rsid w:val="00CD7BFA"/>
    <w:rsid w:val="00CF2EFE"/>
    <w:rsid w:val="00CF47CE"/>
    <w:rsid w:val="00CF78CB"/>
    <w:rsid w:val="00D05A1E"/>
    <w:rsid w:val="00D1260D"/>
    <w:rsid w:val="00D1759D"/>
    <w:rsid w:val="00D2324C"/>
    <w:rsid w:val="00D27C89"/>
    <w:rsid w:val="00D44831"/>
    <w:rsid w:val="00D47C21"/>
    <w:rsid w:val="00D52A2C"/>
    <w:rsid w:val="00D626C0"/>
    <w:rsid w:val="00D638F9"/>
    <w:rsid w:val="00D6573F"/>
    <w:rsid w:val="00D67554"/>
    <w:rsid w:val="00D71648"/>
    <w:rsid w:val="00D742F3"/>
    <w:rsid w:val="00D8010A"/>
    <w:rsid w:val="00D80403"/>
    <w:rsid w:val="00D8178D"/>
    <w:rsid w:val="00D902BF"/>
    <w:rsid w:val="00D95255"/>
    <w:rsid w:val="00DA31B2"/>
    <w:rsid w:val="00DA44BA"/>
    <w:rsid w:val="00DB051B"/>
    <w:rsid w:val="00DB14B3"/>
    <w:rsid w:val="00DB4701"/>
    <w:rsid w:val="00DB7A03"/>
    <w:rsid w:val="00DC1AD5"/>
    <w:rsid w:val="00DE0AFE"/>
    <w:rsid w:val="00DE5034"/>
    <w:rsid w:val="00DF3E2B"/>
    <w:rsid w:val="00DF6A76"/>
    <w:rsid w:val="00E00E7F"/>
    <w:rsid w:val="00E165EF"/>
    <w:rsid w:val="00E21304"/>
    <w:rsid w:val="00E25712"/>
    <w:rsid w:val="00E31C06"/>
    <w:rsid w:val="00E31FED"/>
    <w:rsid w:val="00E34FFC"/>
    <w:rsid w:val="00E5054A"/>
    <w:rsid w:val="00E50D66"/>
    <w:rsid w:val="00E52110"/>
    <w:rsid w:val="00E526AF"/>
    <w:rsid w:val="00E5632A"/>
    <w:rsid w:val="00E62779"/>
    <w:rsid w:val="00E70D54"/>
    <w:rsid w:val="00E818F3"/>
    <w:rsid w:val="00E81B8A"/>
    <w:rsid w:val="00E96301"/>
    <w:rsid w:val="00EA363F"/>
    <w:rsid w:val="00EB6A11"/>
    <w:rsid w:val="00EB7F8B"/>
    <w:rsid w:val="00ED59F2"/>
    <w:rsid w:val="00ED7D3A"/>
    <w:rsid w:val="00EE4E5A"/>
    <w:rsid w:val="00EF1E88"/>
    <w:rsid w:val="00F00B16"/>
    <w:rsid w:val="00F06F72"/>
    <w:rsid w:val="00F2171A"/>
    <w:rsid w:val="00F27B38"/>
    <w:rsid w:val="00F27F61"/>
    <w:rsid w:val="00F3331D"/>
    <w:rsid w:val="00F350A1"/>
    <w:rsid w:val="00F5796F"/>
    <w:rsid w:val="00F636D5"/>
    <w:rsid w:val="00F668CB"/>
    <w:rsid w:val="00F675E3"/>
    <w:rsid w:val="00F82CAD"/>
    <w:rsid w:val="00F82FCC"/>
    <w:rsid w:val="00F8415A"/>
    <w:rsid w:val="00F87F86"/>
    <w:rsid w:val="00F92F07"/>
    <w:rsid w:val="00FA122C"/>
    <w:rsid w:val="00FA2333"/>
    <w:rsid w:val="00FE025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uiPriority w:val="99"/>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uiPriority w:val="99"/>
    <w:rsid w:val="00E62779"/>
    <w:pPr>
      <w:keepNext/>
      <w:spacing w:before="560" w:after="120"/>
      <w:jc w:val="center"/>
    </w:pPr>
    <w:rPr>
      <w:caps/>
    </w:rPr>
  </w:style>
  <w:style w:type="paragraph" w:customStyle="1" w:styleId="Tabletitle">
    <w:name w:val="Table_title"/>
    <w:basedOn w:val="Normal"/>
    <w:next w:val="Tablehead"/>
    <w:link w:val="TabletitleChar"/>
    <w:uiPriority w:val="99"/>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uiPriority w:val="99"/>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uiPriority w:val="99"/>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uiPriority w:val="99"/>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536AD7"/>
  </w:style>
  <w:style w:type="paragraph" w:customStyle="1" w:styleId="Agendaitem">
    <w:name w:val="Agenda_item"/>
    <w:basedOn w:val="Normal"/>
    <w:next w:val="Normal"/>
    <w:qFormat/>
    <w:rsid w:val="00536AD7"/>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536AD7"/>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536AD7"/>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536AD7"/>
    <w:rPr>
      <w:rFonts w:eastAsia="Times New Roman"/>
    </w:rPr>
  </w:style>
  <w:style w:type="paragraph" w:customStyle="1" w:styleId="Committee">
    <w:name w:val="Committee"/>
    <w:basedOn w:val="Normal"/>
    <w:qFormat/>
    <w:rsid w:val="00536AD7"/>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536AD7"/>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536AD7"/>
    <w:pPr>
      <w:keepNext/>
      <w:keepLines/>
      <w:tabs>
        <w:tab w:val="center" w:pos="4820"/>
      </w:tabs>
      <w:spacing w:before="360"/>
    </w:pPr>
  </w:style>
  <w:style w:type="paragraph" w:customStyle="1" w:styleId="Subsection1">
    <w:name w:val="Subsection_1"/>
    <w:basedOn w:val="Section1"/>
    <w:next w:val="Normalaftertitle0"/>
    <w:qFormat/>
    <w:rsid w:val="00536AD7"/>
    <w:pPr>
      <w:tabs>
        <w:tab w:val="center" w:pos="4820"/>
      </w:tabs>
      <w:spacing w:before="360"/>
    </w:pPr>
  </w:style>
  <w:style w:type="paragraph" w:customStyle="1" w:styleId="Volumetitle">
    <w:name w:val="Volume_title"/>
    <w:basedOn w:val="Normal"/>
    <w:qFormat/>
    <w:rsid w:val="00536AD7"/>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536AD7"/>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536AD7"/>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536AD7"/>
    <w:rPr>
      <w:rFonts w:ascii="Times New Roman" w:hAnsi="Times New Roman"/>
      <w:b w:val="0"/>
    </w:rPr>
  </w:style>
  <w:style w:type="paragraph" w:customStyle="1" w:styleId="Tablesplit">
    <w:name w:val="Table_split"/>
    <w:basedOn w:val="Tabletext"/>
    <w:qFormat/>
    <w:rsid w:val="00536AD7"/>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536AD7"/>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536AD7"/>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536AD7"/>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536AD7"/>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536AD7"/>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536AD7"/>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536AD7"/>
    <w:rPr>
      <w:rFonts w:ascii="Times New Roman" w:hAnsi="Times New Roman"/>
      <w:b/>
      <w:sz w:val="24"/>
      <w:lang w:val="en-GB"/>
    </w:rPr>
  </w:style>
  <w:style w:type="paragraph" w:customStyle="1" w:styleId="Figurewithlegend">
    <w:name w:val="Figure_with_legend"/>
    <w:basedOn w:val="Figure"/>
    <w:rsid w:val="00536AD7"/>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536AD7"/>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536AD7"/>
    <w:rPr>
      <w:rFonts w:ascii="Times New Roman" w:hAnsi="Times New Roman"/>
      <w:sz w:val="24"/>
      <w:lang w:val="en-GB"/>
    </w:rPr>
  </w:style>
  <w:style w:type="numbering" w:customStyle="1" w:styleId="NoList13">
    <w:name w:val="No List13"/>
    <w:next w:val="NoList"/>
    <w:uiPriority w:val="99"/>
    <w:semiHidden/>
    <w:unhideWhenUsed/>
    <w:rsid w:val="00536AD7"/>
  </w:style>
  <w:style w:type="table" w:styleId="PlainTable2">
    <w:name w:val="Plain Table 2"/>
    <w:basedOn w:val="TableNormal"/>
    <w:uiPriority w:val="42"/>
    <w:rsid w:val="00536AD7"/>
    <w:rPr>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536AD7"/>
    <w:rPr>
      <w:rFonts w:ascii="Times New Roman" w:hAnsi="Times New Roman"/>
      <w:sz w:val="24"/>
      <w:lang w:val="en-GB"/>
    </w:rPr>
  </w:style>
  <w:style w:type="character" w:styleId="UnresolvedMention">
    <w:name w:val="Unresolved Mention"/>
    <w:basedOn w:val="DefaultParagraphFont"/>
    <w:uiPriority w:val="99"/>
    <w:semiHidden/>
    <w:unhideWhenUsed/>
    <w:rsid w:val="00536A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07898093">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532109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pub/R-REP-M.217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tu.int/pub/R-REP-M.2233" TargetMode="External"/><Relationship Id="rId4" Type="http://schemas.openxmlformats.org/officeDocument/2006/relationships/webSettings" Target="webSettings.xml"/><Relationship Id="rId9" Type="http://schemas.openxmlformats.org/officeDocument/2006/relationships/hyperlink" Target="https://www.itu.int/pub/R-REP-M.220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3850</Words>
  <Characters>21951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25750</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2023-04-06T15:48:00Z</dcterms:created>
  <dcterms:modified xsi:type="dcterms:W3CDTF">2023-05-11T18:42:00Z</dcterms:modified>
</cp:coreProperties>
</file>