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7E221" w14:textId="13DE510C" w:rsidR="00BC5035" w:rsidRDefault="00BC5035"/>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C5035" w:rsidRPr="00A02BF0" w14:paraId="3DA604E0" w14:textId="77777777" w:rsidTr="008427C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6DAC624" w14:textId="77777777" w:rsidR="00BC5035" w:rsidRPr="00A02BF0" w:rsidRDefault="00BC5035" w:rsidP="008427C6">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1EFF566" w14:textId="77777777" w:rsidR="00BC5035" w:rsidRPr="00A02BF0" w:rsidRDefault="00BC5035" w:rsidP="008427C6">
            <w:pPr>
              <w:pStyle w:val="TabletitleBR"/>
              <w:rPr>
                <w:spacing w:val="-3"/>
                <w:szCs w:val="24"/>
              </w:rPr>
            </w:pPr>
            <w:r w:rsidRPr="00A02BF0">
              <w:rPr>
                <w:spacing w:val="-3"/>
                <w:szCs w:val="24"/>
              </w:rPr>
              <w:t>Fact Sheet</w:t>
            </w:r>
          </w:p>
        </w:tc>
      </w:tr>
      <w:tr w:rsidR="00BC5035" w:rsidRPr="00A02BF0" w14:paraId="7C6C74E3" w14:textId="77777777" w:rsidTr="008427C6">
        <w:trPr>
          <w:trHeight w:val="951"/>
        </w:trPr>
        <w:tc>
          <w:tcPr>
            <w:tcW w:w="3984" w:type="dxa"/>
            <w:tcBorders>
              <w:left w:val="double" w:sz="6" w:space="0" w:color="auto"/>
            </w:tcBorders>
          </w:tcPr>
          <w:p w14:paraId="2515CF68" w14:textId="77777777" w:rsidR="00BC5035" w:rsidRPr="00A02BF0" w:rsidRDefault="00BC5035" w:rsidP="008427C6">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50C28DF0" w14:textId="513F5E78" w:rsidR="00BC5035" w:rsidRDefault="00BC5035" w:rsidP="008427C6">
            <w:pPr>
              <w:spacing w:after="120"/>
              <w:ind w:left="144" w:right="144"/>
            </w:pPr>
            <w:r w:rsidRPr="00A02BF0">
              <w:rPr>
                <w:b/>
              </w:rPr>
              <w:t>Document No:</w:t>
            </w:r>
            <w:r w:rsidRPr="00A02BF0">
              <w:t xml:space="preserve">  USWP</w:t>
            </w:r>
            <w:r>
              <w:t>5B25-F</w:t>
            </w:r>
            <w:del w:id="0" w:author="Wright, Sandra" w:date="2020-09-25T22:29:00Z">
              <w:r w:rsidDel="009B71D8">
                <w:delText>S</w:delText>
              </w:r>
            </w:del>
            <w:ins w:id="1" w:author="Wright, Sandra" w:date="2020-09-25T22:29:00Z">
              <w:r w:rsidR="009B71D8">
                <w:t>D</w:t>
              </w:r>
            </w:ins>
            <w:bookmarkStart w:id="2" w:name="_GoBack"/>
            <w:bookmarkEnd w:id="2"/>
            <w:r>
              <w:t>-05</w:t>
            </w:r>
          </w:p>
          <w:p w14:paraId="52CC2320" w14:textId="77777777" w:rsidR="00BC5035" w:rsidRPr="00A02BF0" w:rsidRDefault="00BC5035" w:rsidP="008427C6">
            <w:pPr>
              <w:spacing w:after="120"/>
              <w:ind w:left="144" w:right="144"/>
            </w:pPr>
          </w:p>
        </w:tc>
      </w:tr>
      <w:tr w:rsidR="00BC5035" w:rsidRPr="00A02BF0" w14:paraId="69CB2406" w14:textId="77777777" w:rsidTr="008427C6">
        <w:trPr>
          <w:trHeight w:val="378"/>
        </w:trPr>
        <w:tc>
          <w:tcPr>
            <w:tcW w:w="3984" w:type="dxa"/>
            <w:tcBorders>
              <w:left w:val="double" w:sz="6" w:space="0" w:color="auto"/>
            </w:tcBorders>
          </w:tcPr>
          <w:p w14:paraId="67CD28BD" w14:textId="77777777" w:rsidR="00BC5035" w:rsidRPr="00A02BF0" w:rsidRDefault="00BC5035" w:rsidP="008427C6">
            <w:pPr>
              <w:ind w:left="144" w:right="144"/>
            </w:pPr>
            <w:r w:rsidRPr="00A02BF0">
              <w:rPr>
                <w:b/>
              </w:rPr>
              <w:t>Ref:</w:t>
            </w:r>
            <w:r>
              <w:rPr>
                <w:b/>
              </w:rPr>
              <w:t xml:space="preserve">  </w:t>
            </w:r>
            <w:r>
              <w:rPr>
                <w:bCs/>
              </w:rPr>
              <w:t>5B/32</w:t>
            </w:r>
            <w:r>
              <w:rPr>
                <w:b/>
              </w:rPr>
              <w:br/>
            </w:r>
            <w:r w:rsidRPr="00B96F28">
              <w:t xml:space="preserve"> </w:t>
            </w:r>
          </w:p>
        </w:tc>
        <w:tc>
          <w:tcPr>
            <w:tcW w:w="5409" w:type="dxa"/>
            <w:tcBorders>
              <w:right w:val="double" w:sz="6" w:space="0" w:color="auto"/>
            </w:tcBorders>
          </w:tcPr>
          <w:p w14:paraId="44A0D9AA" w14:textId="0547AFCE" w:rsidR="00BC5035" w:rsidRPr="00A02BF0" w:rsidRDefault="00BC5035" w:rsidP="008427C6">
            <w:pPr>
              <w:tabs>
                <w:tab w:val="left" w:pos="162"/>
              </w:tabs>
              <w:ind w:left="612" w:right="144" w:hanging="468"/>
            </w:pPr>
            <w:r w:rsidRPr="00A02BF0">
              <w:rPr>
                <w:b/>
              </w:rPr>
              <w:t>Date:</w:t>
            </w:r>
            <w:r w:rsidRPr="00A02BF0">
              <w:t xml:space="preserve">  </w:t>
            </w:r>
            <w:r>
              <w:rPr>
                <w:szCs w:val="24"/>
              </w:rPr>
              <w:t>25 September 2020</w:t>
            </w:r>
          </w:p>
        </w:tc>
      </w:tr>
      <w:tr w:rsidR="00BC5035" w:rsidRPr="00A02BF0" w14:paraId="77C87237" w14:textId="77777777" w:rsidTr="008427C6">
        <w:trPr>
          <w:trHeight w:val="459"/>
        </w:trPr>
        <w:tc>
          <w:tcPr>
            <w:tcW w:w="9393" w:type="dxa"/>
            <w:gridSpan w:val="2"/>
            <w:tcBorders>
              <w:left w:val="double" w:sz="6" w:space="0" w:color="auto"/>
              <w:right w:val="double" w:sz="6" w:space="0" w:color="auto"/>
            </w:tcBorders>
          </w:tcPr>
          <w:p w14:paraId="3131EF25" w14:textId="77777777" w:rsidR="00BC5035" w:rsidRDefault="00BC5035" w:rsidP="008427C6">
            <w:pPr>
              <w:pStyle w:val="Heading2"/>
              <w:rPr>
                <w:b w:val="0"/>
                <w:lang w:eastAsia="zh-CN"/>
              </w:rPr>
            </w:pPr>
            <w:r>
              <w:rPr>
                <w:bCs/>
                <w:szCs w:val="24"/>
              </w:rPr>
              <w:t xml:space="preserve">Document Title:  </w:t>
            </w:r>
            <w:r w:rsidRPr="00642C8A">
              <w:rPr>
                <w:b w:val="0"/>
                <w:lang w:eastAsia="zh-CN"/>
              </w:rPr>
              <w:t xml:space="preserve"> </w:t>
            </w:r>
            <w:r>
              <w:rPr>
                <w:b w:val="0"/>
                <w:lang w:eastAsia="zh-CN"/>
              </w:rPr>
              <w:t>Working document towards preliminary draft new report ITU-R M.[Aero-Wideband-HF]</w:t>
            </w:r>
          </w:p>
          <w:p w14:paraId="63B026AC" w14:textId="77777777" w:rsidR="00BC5035" w:rsidRPr="00790A03" w:rsidRDefault="00BC5035" w:rsidP="008427C6">
            <w:pPr>
              <w:rPr>
                <w:lang w:eastAsia="zh-CN"/>
              </w:rPr>
            </w:pPr>
          </w:p>
        </w:tc>
      </w:tr>
      <w:tr w:rsidR="00BC5035" w:rsidRPr="00A02BF0" w14:paraId="7052A1C9" w14:textId="77777777" w:rsidTr="008427C6">
        <w:trPr>
          <w:trHeight w:val="1960"/>
        </w:trPr>
        <w:tc>
          <w:tcPr>
            <w:tcW w:w="3984" w:type="dxa"/>
            <w:tcBorders>
              <w:left w:val="double" w:sz="6" w:space="0" w:color="auto"/>
            </w:tcBorders>
          </w:tcPr>
          <w:p w14:paraId="5FD2B119" w14:textId="77777777" w:rsidR="00BC5035" w:rsidRPr="000253F7" w:rsidRDefault="00BC5035" w:rsidP="008427C6">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14:paraId="30E0F582" w14:textId="77777777" w:rsidR="00BC5035"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1374582"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Gregory Baker</w:t>
            </w:r>
          </w:p>
          <w:p w14:paraId="0072586F"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Aviation Spectrum Resources, Inc.</w:t>
            </w:r>
          </w:p>
          <w:p w14:paraId="3DB74363"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AA0F51F"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Sai Kalyanaraman</w:t>
            </w:r>
          </w:p>
          <w:p w14:paraId="4BE8887E"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Collins Aerospace</w:t>
            </w:r>
          </w:p>
          <w:p w14:paraId="32C928A2"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A28A70A" w14:textId="77777777" w:rsidR="00BC5035" w:rsidRPr="00F910A7" w:rsidRDefault="00BC5035" w:rsidP="008427C6">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14:paraId="349D22D2" w14:textId="77777777" w:rsidR="00BC5035" w:rsidRPr="00A02BF0" w:rsidRDefault="00BC5035" w:rsidP="008427C6">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14:paraId="0B4D9341" w14:textId="77777777" w:rsidR="00BC5035" w:rsidRDefault="00BC5035" w:rsidP="008427C6">
            <w:pPr>
              <w:spacing w:before="0"/>
              <w:ind w:left="144" w:right="144"/>
              <w:rPr>
                <w:bCs/>
                <w:color w:val="000000"/>
                <w:szCs w:val="24"/>
                <w:lang w:val="fr-FR"/>
              </w:rPr>
            </w:pPr>
          </w:p>
          <w:p w14:paraId="3A16EA99" w14:textId="77777777" w:rsidR="00BC5035" w:rsidRDefault="00BC5035" w:rsidP="008427C6">
            <w:pPr>
              <w:spacing w:before="0"/>
              <w:ind w:left="144" w:right="144"/>
              <w:rPr>
                <w:bCs/>
                <w:color w:val="000000"/>
                <w:szCs w:val="24"/>
                <w:lang w:val="fr-FR"/>
              </w:rPr>
            </w:pPr>
          </w:p>
          <w:p w14:paraId="1C32BC16" w14:textId="77777777" w:rsidR="00BC5035" w:rsidRPr="006F661E" w:rsidRDefault="00BC5035" w:rsidP="008427C6">
            <w:pPr>
              <w:spacing w:before="0"/>
              <w:ind w:left="144" w:right="144"/>
              <w:rPr>
                <w:bCs/>
                <w:color w:val="000000"/>
                <w:szCs w:val="24"/>
                <w:lang w:val="fr-FR"/>
              </w:rPr>
            </w:pPr>
            <w:r w:rsidRPr="006F661E">
              <w:rPr>
                <w:bCs/>
                <w:color w:val="000000"/>
                <w:szCs w:val="24"/>
                <w:lang w:val="fr-FR"/>
              </w:rPr>
              <w:t xml:space="preserve">Phone:    </w:t>
            </w:r>
            <w:r>
              <w:rPr>
                <w:bCs/>
              </w:rPr>
              <w:t xml:space="preserve">(269) 923-9993  </w:t>
            </w:r>
          </w:p>
          <w:p w14:paraId="61665CED" w14:textId="77777777" w:rsidR="00BC5035" w:rsidRDefault="00BC5035" w:rsidP="008427C6">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1" w:history="1">
              <w:r w:rsidRPr="00A7483E">
                <w:rPr>
                  <w:rStyle w:val="Hyperlink"/>
                  <w:bCs/>
                  <w:szCs w:val="24"/>
                  <w:lang w:val="fr-FR"/>
                </w:rPr>
                <w:t>gdb@asri.aero</w:t>
              </w:r>
            </w:hyperlink>
          </w:p>
          <w:p w14:paraId="2F07CE22" w14:textId="77777777" w:rsidR="00BC5035" w:rsidRDefault="00BC5035" w:rsidP="008427C6">
            <w:pPr>
              <w:spacing w:before="0"/>
              <w:ind w:left="144" w:right="144"/>
              <w:rPr>
                <w:bCs/>
                <w:szCs w:val="24"/>
                <w:lang w:val="fr-FR"/>
              </w:rPr>
            </w:pPr>
          </w:p>
          <w:p w14:paraId="597BC69E" w14:textId="77777777" w:rsidR="00BC5035" w:rsidRPr="006F661E" w:rsidRDefault="00BC5035" w:rsidP="008427C6">
            <w:pPr>
              <w:spacing w:before="0"/>
              <w:ind w:left="144" w:right="144"/>
              <w:rPr>
                <w:bCs/>
                <w:color w:val="000000"/>
                <w:szCs w:val="24"/>
                <w:lang w:val="fr-FR"/>
              </w:rPr>
            </w:pPr>
            <w:r w:rsidRPr="006F661E">
              <w:rPr>
                <w:bCs/>
                <w:color w:val="000000"/>
                <w:szCs w:val="24"/>
                <w:lang w:val="fr-FR"/>
              </w:rPr>
              <w:t xml:space="preserve">Phone:    </w:t>
            </w:r>
            <w:r>
              <w:rPr>
                <w:bCs/>
              </w:rPr>
              <w:t>(</w:t>
            </w:r>
            <w:r>
              <w:t>319) 263-8152</w:t>
            </w:r>
            <w:r>
              <w:rPr>
                <w:bCs/>
              </w:rPr>
              <w:t xml:space="preserve"> </w:t>
            </w:r>
          </w:p>
          <w:p w14:paraId="7C7F742F" w14:textId="77777777" w:rsidR="00BC5035" w:rsidRDefault="00BC5035" w:rsidP="008427C6">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2" w:history="1">
              <w:r w:rsidRPr="001341F5">
                <w:rPr>
                  <w:rStyle w:val="Hyperlink"/>
                </w:rPr>
                <w:t>sai.kalyanaraman@collins.com</w:t>
              </w:r>
            </w:hyperlink>
          </w:p>
          <w:p w14:paraId="409938A5" w14:textId="77777777" w:rsidR="00BC5035" w:rsidRDefault="00BC5035" w:rsidP="008427C6">
            <w:pPr>
              <w:spacing w:before="0"/>
              <w:ind w:left="144" w:right="144"/>
              <w:rPr>
                <w:bCs/>
                <w:szCs w:val="24"/>
                <w:lang w:val="fr-FR"/>
              </w:rPr>
            </w:pPr>
          </w:p>
          <w:p w14:paraId="511ED84C" w14:textId="77777777" w:rsidR="00BC5035" w:rsidRPr="006F661E" w:rsidRDefault="00BC5035" w:rsidP="008427C6">
            <w:pPr>
              <w:spacing w:before="0"/>
              <w:ind w:left="144" w:right="144"/>
              <w:rPr>
                <w:bCs/>
                <w:color w:val="000000"/>
                <w:szCs w:val="24"/>
                <w:lang w:val="fr-FR"/>
              </w:rPr>
            </w:pPr>
            <w:r w:rsidRPr="006F661E">
              <w:rPr>
                <w:bCs/>
                <w:color w:val="000000"/>
                <w:szCs w:val="24"/>
                <w:lang w:val="fr-FR"/>
              </w:rPr>
              <w:t xml:space="preserve">Phone:    </w:t>
            </w:r>
            <w:r>
              <w:rPr>
                <w:bCs/>
              </w:rPr>
              <w:t>(</w:t>
            </w:r>
            <w:r>
              <w:t>202) 730-1315</w:t>
            </w:r>
            <w:r>
              <w:rPr>
                <w:bCs/>
              </w:rPr>
              <w:t xml:space="preserve"> </w:t>
            </w:r>
          </w:p>
          <w:p w14:paraId="275CCAF4" w14:textId="77777777" w:rsidR="00BC5035" w:rsidRPr="00096C11" w:rsidRDefault="00BC5035" w:rsidP="008427C6">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14:paraId="2DE2C956" w14:textId="77777777" w:rsidR="00BC5035" w:rsidRPr="00F022CE" w:rsidRDefault="00BC5035" w:rsidP="008427C6">
            <w:pPr>
              <w:ind w:right="144"/>
              <w:rPr>
                <w:bCs/>
              </w:rPr>
            </w:pPr>
          </w:p>
        </w:tc>
      </w:tr>
      <w:tr w:rsidR="00BC5035" w:rsidRPr="00A02BF0" w14:paraId="2E372990" w14:textId="77777777" w:rsidTr="008427C6">
        <w:trPr>
          <w:trHeight w:val="810"/>
        </w:trPr>
        <w:tc>
          <w:tcPr>
            <w:tcW w:w="9393" w:type="dxa"/>
            <w:gridSpan w:val="2"/>
            <w:tcBorders>
              <w:left w:val="double" w:sz="6" w:space="0" w:color="auto"/>
              <w:right w:val="double" w:sz="6" w:space="0" w:color="auto"/>
            </w:tcBorders>
          </w:tcPr>
          <w:p w14:paraId="2D15890B" w14:textId="77777777" w:rsidR="00BC5035" w:rsidRPr="00A02BF0" w:rsidRDefault="00BC5035" w:rsidP="008427C6">
            <w:pPr>
              <w:spacing w:after="120"/>
              <w:ind w:right="144"/>
            </w:pPr>
            <w:r w:rsidRPr="00A02BF0">
              <w:rPr>
                <w:b/>
              </w:rPr>
              <w:t>Purpose/Objective:</w:t>
            </w:r>
            <w:r w:rsidRPr="00A02BF0">
              <w:rPr>
                <w:bCs/>
              </w:rPr>
              <w:t xml:space="preserve"> </w:t>
            </w:r>
            <w:r>
              <w:rPr>
                <w:bCs/>
              </w:rPr>
              <w:t xml:space="preserve">Proposed updates to the report on technical and regulatory studies for Aeronautical Wideband HF </w:t>
            </w:r>
          </w:p>
        </w:tc>
      </w:tr>
      <w:tr w:rsidR="00BC5035" w:rsidRPr="00A02BF0" w14:paraId="2A9706B3" w14:textId="77777777" w:rsidTr="008427C6">
        <w:trPr>
          <w:trHeight w:val="1380"/>
        </w:trPr>
        <w:tc>
          <w:tcPr>
            <w:tcW w:w="9393" w:type="dxa"/>
            <w:gridSpan w:val="2"/>
            <w:tcBorders>
              <w:left w:val="double" w:sz="6" w:space="0" w:color="auto"/>
              <w:right w:val="double" w:sz="6" w:space="0" w:color="auto"/>
            </w:tcBorders>
          </w:tcPr>
          <w:p w14:paraId="1542467E" w14:textId="77777777" w:rsidR="00BC5035" w:rsidRPr="00A02BF0" w:rsidRDefault="00BC5035" w:rsidP="008427C6">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update provides the technical characteristics and proposed framework for compatibility studies for Wideband HF. </w:t>
            </w:r>
          </w:p>
        </w:tc>
      </w:tr>
      <w:tr w:rsidR="00BC5035" w:rsidRPr="00A02BF0" w14:paraId="41336118" w14:textId="77777777" w:rsidTr="008427C6">
        <w:trPr>
          <w:trHeight w:val="498"/>
        </w:trPr>
        <w:tc>
          <w:tcPr>
            <w:tcW w:w="9393" w:type="dxa"/>
            <w:gridSpan w:val="2"/>
            <w:tcBorders>
              <w:left w:val="double" w:sz="6" w:space="0" w:color="auto"/>
              <w:bottom w:val="single" w:sz="12" w:space="0" w:color="auto"/>
              <w:right w:val="double" w:sz="6" w:space="0" w:color="auto"/>
            </w:tcBorders>
          </w:tcPr>
          <w:p w14:paraId="7EE8B9F8" w14:textId="77777777" w:rsidR="00BC5035" w:rsidRPr="00A02BF0" w:rsidRDefault="00BC5035" w:rsidP="008427C6">
            <w:pPr>
              <w:tabs>
                <w:tab w:val="left" w:pos="794"/>
                <w:tab w:val="left" w:pos="1191"/>
                <w:tab w:val="left" w:pos="1588"/>
                <w:tab w:val="left" w:pos="1985"/>
              </w:tabs>
              <w:suppressAutoHyphens/>
              <w:rPr>
                <w:b/>
              </w:rPr>
            </w:pPr>
            <w:r w:rsidRPr="00111E88">
              <w:rPr>
                <w:b/>
              </w:rPr>
              <w:t>Fact Sheet Preparer:</w:t>
            </w:r>
            <w:r w:rsidRPr="00111E88">
              <w:t xml:space="preserve"> </w:t>
            </w:r>
            <w:r>
              <w:t>Greg Baker</w:t>
            </w:r>
            <w:r w:rsidRPr="00111E88">
              <w:tab/>
            </w:r>
          </w:p>
        </w:tc>
      </w:tr>
    </w:tbl>
    <w:p w14:paraId="03816759" w14:textId="025F4BB4" w:rsidR="00BC5035" w:rsidRDefault="00BC5035"/>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D509988" w14:textId="77777777" w:rsidTr="00876A8A">
        <w:trPr>
          <w:cantSplit/>
        </w:trPr>
        <w:tc>
          <w:tcPr>
            <w:tcW w:w="6487" w:type="dxa"/>
            <w:vAlign w:val="center"/>
          </w:tcPr>
          <w:p w14:paraId="692336B7" w14:textId="54D17BA6"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6F70392" w14:textId="4DECB8BD" w:rsidR="009F6520" w:rsidRDefault="00832B8B" w:rsidP="00832B8B">
            <w:pPr>
              <w:shd w:val="solid" w:color="FFFFFF" w:fill="FFFFFF"/>
              <w:spacing w:before="0" w:line="240" w:lineRule="atLeast"/>
            </w:pPr>
            <w:bookmarkStart w:id="3" w:name="ditulogo"/>
            <w:bookmarkEnd w:id="3"/>
            <w:r w:rsidRPr="00B34EB9">
              <w:rPr>
                <w:noProof/>
                <w:lang w:val="en-US"/>
              </w:rPr>
              <w:drawing>
                <wp:inline distT="0" distB="0" distL="0" distR="0" wp14:anchorId="0D780B52" wp14:editId="5157086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5008483" w14:textId="77777777" w:rsidTr="00876A8A">
        <w:trPr>
          <w:cantSplit/>
        </w:trPr>
        <w:tc>
          <w:tcPr>
            <w:tcW w:w="6487" w:type="dxa"/>
            <w:tcBorders>
              <w:bottom w:val="single" w:sz="12" w:space="0" w:color="auto"/>
            </w:tcBorders>
          </w:tcPr>
          <w:p w14:paraId="281ED7AA"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4465C1"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C2EE311" w14:textId="77777777" w:rsidTr="00876A8A">
        <w:trPr>
          <w:cantSplit/>
        </w:trPr>
        <w:tc>
          <w:tcPr>
            <w:tcW w:w="6487" w:type="dxa"/>
            <w:tcBorders>
              <w:top w:val="single" w:sz="12" w:space="0" w:color="auto"/>
            </w:tcBorders>
          </w:tcPr>
          <w:p w14:paraId="0FE888E8"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6D8F4A9" w14:textId="77777777" w:rsidR="000069D4" w:rsidRPr="00710D66" w:rsidRDefault="000069D4" w:rsidP="00A5173C">
            <w:pPr>
              <w:shd w:val="solid" w:color="FFFFFF" w:fill="FFFFFF"/>
              <w:spacing w:before="0" w:after="48" w:line="240" w:lineRule="atLeast"/>
              <w:rPr>
                <w:lang w:val="en-US"/>
              </w:rPr>
            </w:pPr>
          </w:p>
        </w:tc>
      </w:tr>
      <w:tr w:rsidR="000069D4" w14:paraId="1BF4C208" w14:textId="77777777" w:rsidTr="00876A8A">
        <w:trPr>
          <w:cantSplit/>
        </w:trPr>
        <w:tc>
          <w:tcPr>
            <w:tcW w:w="6487" w:type="dxa"/>
            <w:vMerge w:val="restart"/>
          </w:tcPr>
          <w:p w14:paraId="1DC9DDB1" w14:textId="6C71DF30" w:rsidR="00832B8B" w:rsidRPr="00982084" w:rsidRDefault="00832B8B" w:rsidP="00832B8B">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Received:</w:t>
            </w:r>
            <w:r>
              <w:rPr>
                <w:rFonts w:ascii="Verdana" w:hAnsi="Verdana"/>
                <w:sz w:val="20"/>
              </w:rPr>
              <w:tab/>
              <w:t xml:space="preserve"> 24 June 202</w:t>
            </w:r>
            <w:r w:rsidR="00B04FCE">
              <w:rPr>
                <w:rFonts w:ascii="Verdana" w:hAnsi="Verdana"/>
                <w:sz w:val="20"/>
              </w:rPr>
              <w:t>0</w:t>
            </w:r>
          </w:p>
        </w:tc>
        <w:tc>
          <w:tcPr>
            <w:tcW w:w="3402" w:type="dxa"/>
          </w:tcPr>
          <w:p w14:paraId="644A92F6" w14:textId="12EA396D" w:rsidR="000069D4" w:rsidRPr="00832B8B" w:rsidRDefault="00832B8B"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5D/32-E</w:t>
            </w:r>
          </w:p>
        </w:tc>
      </w:tr>
      <w:tr w:rsidR="000069D4" w14:paraId="77DCDBDD" w14:textId="77777777" w:rsidTr="00876A8A">
        <w:trPr>
          <w:cantSplit/>
        </w:trPr>
        <w:tc>
          <w:tcPr>
            <w:tcW w:w="6487" w:type="dxa"/>
            <w:vMerge/>
          </w:tcPr>
          <w:p w14:paraId="17C47E82" w14:textId="77777777" w:rsidR="000069D4" w:rsidRDefault="000069D4" w:rsidP="00A5173C">
            <w:pPr>
              <w:spacing w:before="60"/>
              <w:jc w:val="center"/>
              <w:rPr>
                <w:b/>
                <w:smallCaps/>
                <w:sz w:val="32"/>
                <w:lang w:eastAsia="zh-CN"/>
              </w:rPr>
            </w:pPr>
            <w:bookmarkStart w:id="6" w:name="ddate" w:colFirst="1" w:colLast="1"/>
            <w:bookmarkEnd w:id="5"/>
          </w:p>
        </w:tc>
        <w:tc>
          <w:tcPr>
            <w:tcW w:w="3402" w:type="dxa"/>
          </w:tcPr>
          <w:p w14:paraId="6835ED48" w14:textId="3EA9D48D" w:rsidR="000069D4" w:rsidRPr="00832B8B" w:rsidRDefault="00832B8B" w:rsidP="00A5173C">
            <w:pPr>
              <w:shd w:val="solid" w:color="FFFFFF" w:fill="FFFFFF"/>
              <w:spacing w:before="0" w:line="240" w:lineRule="atLeast"/>
              <w:rPr>
                <w:rFonts w:ascii="Verdana" w:hAnsi="Verdana"/>
                <w:sz w:val="20"/>
                <w:lang w:eastAsia="zh-CN"/>
              </w:rPr>
            </w:pPr>
            <w:r>
              <w:rPr>
                <w:rFonts w:ascii="Verdana" w:hAnsi="Verdana"/>
                <w:b/>
                <w:sz w:val="20"/>
                <w:lang w:eastAsia="zh-CN"/>
              </w:rPr>
              <w:t>24 June 2020</w:t>
            </w:r>
          </w:p>
        </w:tc>
      </w:tr>
      <w:tr w:rsidR="000069D4" w14:paraId="2A27F7F0" w14:textId="77777777" w:rsidTr="00876A8A">
        <w:trPr>
          <w:cantSplit/>
        </w:trPr>
        <w:tc>
          <w:tcPr>
            <w:tcW w:w="6487" w:type="dxa"/>
            <w:vMerge/>
          </w:tcPr>
          <w:p w14:paraId="6EEB9F06" w14:textId="77777777" w:rsidR="000069D4" w:rsidRDefault="000069D4" w:rsidP="00A5173C">
            <w:pPr>
              <w:spacing w:before="60"/>
              <w:jc w:val="center"/>
              <w:rPr>
                <w:b/>
                <w:smallCaps/>
                <w:sz w:val="32"/>
                <w:lang w:eastAsia="zh-CN"/>
              </w:rPr>
            </w:pPr>
            <w:bookmarkStart w:id="7" w:name="dorlang" w:colFirst="1" w:colLast="1"/>
            <w:bookmarkEnd w:id="6"/>
          </w:p>
        </w:tc>
        <w:tc>
          <w:tcPr>
            <w:tcW w:w="3402" w:type="dxa"/>
          </w:tcPr>
          <w:p w14:paraId="60409F31" w14:textId="144C09C8" w:rsidR="000069D4" w:rsidRPr="00832B8B" w:rsidRDefault="00832B8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D46E8D5" w14:textId="77777777" w:rsidTr="00D046A7">
        <w:trPr>
          <w:cantSplit/>
        </w:trPr>
        <w:tc>
          <w:tcPr>
            <w:tcW w:w="9889" w:type="dxa"/>
            <w:gridSpan w:val="2"/>
          </w:tcPr>
          <w:p w14:paraId="5A5F838F" w14:textId="0541743B" w:rsidR="000069D4" w:rsidRDefault="00832B8B" w:rsidP="00832B8B">
            <w:pPr>
              <w:pStyle w:val="Source"/>
              <w:rPr>
                <w:lang w:eastAsia="zh-CN"/>
              </w:rPr>
            </w:pPr>
            <w:bookmarkStart w:id="8" w:name="dsource" w:colFirst="0" w:colLast="0"/>
            <w:bookmarkEnd w:id="7"/>
            <w:r>
              <w:rPr>
                <w:lang w:eastAsia="zh-CN"/>
              </w:rPr>
              <w:t>United States of America</w:t>
            </w:r>
          </w:p>
        </w:tc>
      </w:tr>
      <w:tr w:rsidR="000069D4" w14:paraId="088608D4" w14:textId="77777777" w:rsidTr="00D046A7">
        <w:trPr>
          <w:cantSplit/>
        </w:trPr>
        <w:tc>
          <w:tcPr>
            <w:tcW w:w="9889" w:type="dxa"/>
            <w:gridSpan w:val="2"/>
          </w:tcPr>
          <w:p w14:paraId="445EEBBA" w14:textId="04547394" w:rsidR="000069D4" w:rsidRDefault="00832B8B" w:rsidP="00A5173C">
            <w:pPr>
              <w:pStyle w:val="Title1"/>
              <w:rPr>
                <w:lang w:eastAsia="zh-CN"/>
              </w:rPr>
            </w:pPr>
            <w:bookmarkStart w:id="9" w:name="drec" w:colFirst="0" w:colLast="0"/>
            <w:bookmarkEnd w:id="8"/>
            <w:r>
              <w:t xml:space="preserve">Working Document towards </w:t>
            </w:r>
            <w:r w:rsidRPr="00C11450">
              <w:t>preliminary draft new</w:t>
            </w:r>
            <w:r w:rsidR="00B04FCE">
              <w:t xml:space="preserve"> </w:t>
            </w:r>
            <w:r w:rsidRPr="00C11450">
              <w:t>report ITU-R M.[</w:t>
            </w:r>
            <w:r>
              <w:t>Aero-Wideband-hf]</w:t>
            </w:r>
          </w:p>
        </w:tc>
      </w:tr>
      <w:tr w:rsidR="000069D4" w14:paraId="3144330F" w14:textId="77777777" w:rsidTr="00D046A7">
        <w:trPr>
          <w:cantSplit/>
        </w:trPr>
        <w:tc>
          <w:tcPr>
            <w:tcW w:w="9889" w:type="dxa"/>
            <w:gridSpan w:val="2"/>
          </w:tcPr>
          <w:p w14:paraId="190D60B8" w14:textId="77777777" w:rsidR="000069D4" w:rsidRDefault="000069D4" w:rsidP="00A5173C">
            <w:pPr>
              <w:pStyle w:val="Title1"/>
              <w:rPr>
                <w:lang w:eastAsia="zh-CN"/>
              </w:rPr>
            </w:pPr>
            <w:bookmarkStart w:id="10" w:name="dtitle1" w:colFirst="0" w:colLast="0"/>
            <w:bookmarkEnd w:id="9"/>
          </w:p>
        </w:tc>
      </w:tr>
    </w:tbl>
    <w:p w14:paraId="47B7FF7F" w14:textId="77777777" w:rsidR="00832B8B" w:rsidRPr="004D43A8" w:rsidRDefault="00832B8B" w:rsidP="00B04FCE">
      <w:pPr>
        <w:pStyle w:val="Headingb"/>
        <w:spacing w:before="360"/>
        <w:rPr>
          <w:szCs w:val="24"/>
        </w:rPr>
      </w:pPr>
      <w:bookmarkStart w:id="11" w:name="dbreak"/>
      <w:bookmarkEnd w:id="10"/>
      <w:bookmarkEnd w:id="11"/>
      <w:r>
        <w:t>Introduction</w:t>
      </w:r>
    </w:p>
    <w:p w14:paraId="78D19874" w14:textId="23C844AB" w:rsidR="00832B8B" w:rsidRDefault="006D2CE1" w:rsidP="00B04FCE">
      <w:pPr>
        <w:rPr>
          <w:lang w:val="en-US"/>
        </w:rPr>
      </w:pPr>
      <w:r>
        <w:rPr>
          <w:lang w:val="en-US"/>
        </w:rPr>
        <w:t>This update</w:t>
      </w:r>
      <w:r w:rsidR="00A15EC8">
        <w:rPr>
          <w:lang w:val="en-US"/>
        </w:rPr>
        <w:t xml:space="preserve"> provides</w:t>
      </w:r>
      <w:r w:rsidR="00832B8B">
        <w:rPr>
          <w:lang w:val="en-US"/>
        </w:rPr>
        <w:t xml:space="preserve"> </w:t>
      </w:r>
      <w:r w:rsidR="00902A48">
        <w:rPr>
          <w:lang w:val="en-US"/>
        </w:rPr>
        <w:t xml:space="preserve">provide </w:t>
      </w:r>
      <w:r w:rsidR="00382C8B">
        <w:rPr>
          <w:lang w:val="en-US"/>
        </w:rPr>
        <w:t xml:space="preserve">technical </w:t>
      </w:r>
      <w:r w:rsidR="008C2683">
        <w:rPr>
          <w:lang w:val="en-US"/>
        </w:rPr>
        <w:t>characteristics</w:t>
      </w:r>
      <w:r w:rsidR="00382C8B">
        <w:rPr>
          <w:lang w:val="en-US"/>
        </w:rPr>
        <w:t xml:space="preserve"> and </w:t>
      </w:r>
      <w:r w:rsidR="00832B8B">
        <w:rPr>
          <w:lang w:val="en-US"/>
        </w:rPr>
        <w:t xml:space="preserve">a </w:t>
      </w:r>
      <w:r w:rsidR="00382C8B">
        <w:rPr>
          <w:lang w:val="en-US"/>
        </w:rPr>
        <w:t>proposed</w:t>
      </w:r>
      <w:r w:rsidR="00832B8B">
        <w:rPr>
          <w:lang w:val="en-US"/>
        </w:rPr>
        <w:t xml:space="preserve"> framework for </w:t>
      </w:r>
      <w:r w:rsidR="00382C8B">
        <w:rPr>
          <w:lang w:val="en-US"/>
        </w:rPr>
        <w:t>compatibility</w:t>
      </w:r>
      <w:r w:rsidR="00832B8B">
        <w:rPr>
          <w:lang w:val="en-US"/>
        </w:rPr>
        <w:t xml:space="preserve"> studies for </w:t>
      </w:r>
      <w:r w:rsidR="008C2683">
        <w:rPr>
          <w:lang w:val="en-US"/>
        </w:rPr>
        <w:t>Agenda Item</w:t>
      </w:r>
      <w:r w:rsidR="00832B8B">
        <w:rPr>
          <w:lang w:val="en-US"/>
        </w:rPr>
        <w:t xml:space="preserve"> 1.9</w:t>
      </w:r>
      <w:r w:rsidR="008C2683">
        <w:rPr>
          <w:lang w:val="en-US"/>
        </w:rPr>
        <w:t xml:space="preserve"> Wideband HF.</w:t>
      </w:r>
    </w:p>
    <w:p w14:paraId="1BD29ADF" w14:textId="77777777" w:rsidR="00832B8B" w:rsidRDefault="00832B8B" w:rsidP="00832B8B">
      <w:pPr>
        <w:rPr>
          <w:szCs w:val="24"/>
          <w:lang w:val="en-US"/>
        </w:rPr>
      </w:pPr>
    </w:p>
    <w:p w14:paraId="0DBD58F2" w14:textId="77777777" w:rsidR="00832B8B" w:rsidRDefault="00832B8B" w:rsidP="00832B8B">
      <w:pPr>
        <w:rPr>
          <w:szCs w:val="24"/>
          <w:lang w:val="en-US"/>
        </w:rPr>
      </w:pPr>
    </w:p>
    <w:p w14:paraId="340A04AC" w14:textId="77777777" w:rsidR="00832B8B" w:rsidRPr="00A92F62" w:rsidRDefault="00832B8B" w:rsidP="00832B8B">
      <w:pPr>
        <w:pStyle w:val="Appendixtitle"/>
        <w:jc w:val="left"/>
        <w:rPr>
          <w:rFonts w:ascii="Times New Roman" w:hAnsi="Times New Roman"/>
          <w:b w:val="0"/>
          <w:sz w:val="24"/>
          <w:szCs w:val="24"/>
        </w:rPr>
      </w:pPr>
      <w:r w:rsidRPr="00B04FCE">
        <w:rPr>
          <w:rFonts w:ascii="Times New Roman" w:hAnsi="Times New Roman"/>
          <w:bCs/>
          <w:sz w:val="24"/>
          <w:szCs w:val="24"/>
          <w:lang w:val="en-US"/>
        </w:rPr>
        <w:t>Attachment</w:t>
      </w:r>
      <w:r>
        <w:rPr>
          <w:rFonts w:ascii="Times New Roman" w:hAnsi="Times New Roman"/>
          <w:b w:val="0"/>
          <w:sz w:val="24"/>
          <w:szCs w:val="24"/>
          <w:lang w:val="en-US"/>
        </w:rPr>
        <w:t>:</w:t>
      </w:r>
      <w:r>
        <w:rPr>
          <w:rFonts w:ascii="Times New Roman" w:hAnsi="Times New Roman"/>
          <w:b w:val="0"/>
          <w:sz w:val="24"/>
          <w:szCs w:val="24"/>
          <w:lang w:val="en-US"/>
        </w:rPr>
        <w:tab/>
        <w:t xml:space="preserve"> 1</w:t>
      </w:r>
      <w:r w:rsidRPr="00A92F62">
        <w:rPr>
          <w:rFonts w:ascii="Times New Roman" w:hAnsi="Times New Roman"/>
          <w:b w:val="0"/>
          <w:sz w:val="24"/>
          <w:szCs w:val="24"/>
        </w:rPr>
        <w:t xml:space="preserve"> </w:t>
      </w:r>
    </w:p>
    <w:p w14:paraId="7F61FC45" w14:textId="77777777" w:rsidR="00832B8B" w:rsidRDefault="00832B8B" w:rsidP="00832B8B"/>
    <w:p w14:paraId="6D17CF56" w14:textId="77777777" w:rsidR="00832B8B" w:rsidRDefault="00832B8B" w:rsidP="00832B8B">
      <w:pPr>
        <w:tabs>
          <w:tab w:val="clear" w:pos="1134"/>
          <w:tab w:val="clear" w:pos="1871"/>
          <w:tab w:val="clear" w:pos="2268"/>
        </w:tabs>
        <w:overflowPunct/>
        <w:autoSpaceDE/>
        <w:autoSpaceDN/>
        <w:adjustRightInd/>
        <w:spacing w:before="0"/>
        <w:textAlignment w:val="auto"/>
      </w:pPr>
      <w:r>
        <w:br w:type="page"/>
      </w:r>
    </w:p>
    <w:p w14:paraId="457A0237" w14:textId="77777777" w:rsidR="00832B8B" w:rsidRDefault="00832B8B" w:rsidP="00832B8B">
      <w:pPr>
        <w:pStyle w:val="RepNo"/>
        <w:spacing w:before="360"/>
      </w:pPr>
      <w:r>
        <w:t>ATTACHMENT:</w:t>
      </w:r>
    </w:p>
    <w:p w14:paraId="74B3C813" w14:textId="30F29D79" w:rsidR="00832B8B" w:rsidRPr="002F1F4E" w:rsidRDefault="00832B8B" w:rsidP="00832B8B">
      <w:pPr>
        <w:pStyle w:val="RepNo"/>
        <w:spacing w:before="360"/>
        <w:rPr>
          <w:lang w:eastAsia="zh-CN"/>
        </w:rPr>
      </w:pPr>
      <w:r>
        <w:t xml:space="preserve">Working Document towards </w:t>
      </w:r>
      <w:r w:rsidRPr="00C11450">
        <w:t>preliminary draft new</w:t>
      </w:r>
      <w:r w:rsidR="00B04FCE">
        <w:t xml:space="preserve"> </w:t>
      </w:r>
      <w:r w:rsidRPr="00C11450">
        <w:t>report ITU-R M.[</w:t>
      </w:r>
      <w:r>
        <w:t>Aero-Wideband-hf]</w:t>
      </w:r>
    </w:p>
    <w:p w14:paraId="300F87C6" w14:textId="77777777" w:rsidR="00832B8B" w:rsidRPr="00C11450" w:rsidRDefault="00832B8B" w:rsidP="00832B8B">
      <w:pPr>
        <w:pStyle w:val="Reptitle"/>
        <w:rPr>
          <w:lang w:eastAsia="zh-CN"/>
        </w:rPr>
      </w:pPr>
      <w:r>
        <w:t>Aeronautical Wideband HF</w:t>
      </w:r>
    </w:p>
    <w:p w14:paraId="5ED88EF8" w14:textId="77777777" w:rsidR="00832B8B" w:rsidRPr="002F1F4E" w:rsidRDefault="00832B8B" w:rsidP="00832B8B">
      <w:pPr>
        <w:pStyle w:val="Headingb"/>
        <w:rPr>
          <w:lang w:val="en-GB" w:eastAsia="zh-CN"/>
        </w:rPr>
      </w:pPr>
      <w:r w:rsidRPr="002F1F4E">
        <w:rPr>
          <w:lang w:val="en-GB" w:eastAsia="zh-CN"/>
        </w:rPr>
        <w:t>Keywords</w:t>
      </w:r>
    </w:p>
    <w:p w14:paraId="34F1AA58" w14:textId="77777777" w:rsidR="00832B8B" w:rsidRPr="002F1F4E" w:rsidRDefault="00832B8B" w:rsidP="00832B8B">
      <w:pPr>
        <w:rPr>
          <w:lang w:eastAsia="zh-CN"/>
        </w:rPr>
      </w:pPr>
      <w:r>
        <w:rPr>
          <w:lang w:eastAsia="zh-CN"/>
        </w:rPr>
        <w:t>Wideband HF</w:t>
      </w:r>
      <w:r w:rsidRPr="002F1F4E">
        <w:rPr>
          <w:lang w:eastAsia="zh-CN"/>
        </w:rPr>
        <w:t xml:space="preserve">; </w:t>
      </w:r>
      <w:r>
        <w:rPr>
          <w:lang w:eastAsia="zh-CN"/>
        </w:rPr>
        <w:t>Aeronautical Communications; Appendix 27</w:t>
      </w:r>
    </w:p>
    <w:p w14:paraId="3620BB2D" w14:textId="77777777" w:rsidR="00832B8B" w:rsidRDefault="00832B8B" w:rsidP="00832B8B">
      <w:pPr>
        <w:pStyle w:val="Headingb"/>
        <w:rPr>
          <w:lang w:val="en-US"/>
        </w:rPr>
      </w:pPr>
      <w:r w:rsidRPr="002F1F4E">
        <w:rPr>
          <w:lang w:val="en-US"/>
        </w:rPr>
        <w:t>Glossary/Abbreviations</w:t>
      </w:r>
    </w:p>
    <w:p w14:paraId="20B97295" w14:textId="123DFBCF" w:rsidR="00832B8B" w:rsidRDefault="00832B8B" w:rsidP="00B04FCE">
      <w:pPr>
        <w:tabs>
          <w:tab w:val="clear" w:pos="1134"/>
          <w:tab w:val="left" w:pos="1418"/>
        </w:tabs>
        <w:rPr>
          <w:lang w:val="en-US"/>
        </w:rPr>
      </w:pPr>
      <w:r>
        <w:rPr>
          <w:lang w:val="en-US"/>
        </w:rPr>
        <w:t>ADS-C</w:t>
      </w:r>
      <w:r>
        <w:rPr>
          <w:lang w:val="en-US"/>
        </w:rPr>
        <w:tab/>
        <w:t>Automatic Dependence Surveillance Contract</w:t>
      </w:r>
    </w:p>
    <w:p w14:paraId="056D91AE" w14:textId="6EF1EB32" w:rsidR="00832B8B" w:rsidRPr="00C2798E" w:rsidRDefault="00832B8B" w:rsidP="00B04FCE">
      <w:pPr>
        <w:tabs>
          <w:tab w:val="clear" w:pos="1134"/>
          <w:tab w:val="left" w:pos="1418"/>
        </w:tabs>
        <w:rPr>
          <w:lang w:val="en-US"/>
        </w:rPr>
      </w:pPr>
      <w:r>
        <w:rPr>
          <w:lang w:val="en-US"/>
        </w:rPr>
        <w:t>ATU</w:t>
      </w:r>
      <w:r>
        <w:rPr>
          <w:lang w:val="en-US"/>
        </w:rPr>
        <w:tab/>
        <w:t>Antenna Tuning Unit</w:t>
      </w:r>
    </w:p>
    <w:p w14:paraId="577A61A1" w14:textId="51D8C371" w:rsidR="00832B8B" w:rsidRPr="00C2798E" w:rsidRDefault="00832B8B" w:rsidP="00B04FCE">
      <w:pPr>
        <w:tabs>
          <w:tab w:val="clear" w:pos="1134"/>
          <w:tab w:val="left" w:pos="1418"/>
        </w:tabs>
        <w:rPr>
          <w:lang w:val="en-US"/>
        </w:rPr>
      </w:pPr>
      <w:r>
        <w:rPr>
          <w:lang w:val="en-US"/>
        </w:rPr>
        <w:t>CPDLC</w:t>
      </w:r>
      <w:r>
        <w:rPr>
          <w:lang w:val="en-US"/>
        </w:rPr>
        <w:tab/>
        <w:t>Controller-Pilot Data Link Communications</w:t>
      </w:r>
    </w:p>
    <w:p w14:paraId="0D0037C8" w14:textId="31F7022C" w:rsidR="00832B8B" w:rsidRDefault="00832B8B" w:rsidP="00B04FCE">
      <w:pPr>
        <w:tabs>
          <w:tab w:val="clear" w:pos="1134"/>
          <w:tab w:val="left" w:pos="1418"/>
        </w:tabs>
        <w:spacing w:before="60"/>
      </w:pPr>
      <w:r>
        <w:t>HF</w:t>
      </w:r>
      <w:r w:rsidR="00B04FCE">
        <w:tab/>
      </w:r>
      <w:r>
        <w:t>High Frequency</w:t>
      </w:r>
    </w:p>
    <w:p w14:paraId="5C68A269" w14:textId="6C1B14F8" w:rsidR="00832B8B" w:rsidRDefault="00832B8B" w:rsidP="00B04FCE">
      <w:pPr>
        <w:tabs>
          <w:tab w:val="clear" w:pos="1134"/>
          <w:tab w:val="left" w:pos="1418"/>
        </w:tabs>
        <w:spacing w:before="60"/>
      </w:pPr>
      <w:r>
        <w:t>HFDL</w:t>
      </w:r>
      <w:r>
        <w:tab/>
        <w:t>High Frequency Data Link</w:t>
      </w:r>
    </w:p>
    <w:p w14:paraId="352B7D2C" w14:textId="660056C4" w:rsidR="00832B8B" w:rsidRDefault="00832B8B" w:rsidP="00B04FCE">
      <w:pPr>
        <w:tabs>
          <w:tab w:val="clear" w:pos="1134"/>
          <w:tab w:val="left" w:pos="1418"/>
        </w:tabs>
        <w:spacing w:before="60"/>
      </w:pPr>
      <w:r>
        <w:t>LDOC</w:t>
      </w:r>
      <w:r>
        <w:tab/>
        <w:t>Long Distance Operational Control</w:t>
      </w:r>
    </w:p>
    <w:p w14:paraId="606DD175" w14:textId="360D93F7" w:rsidR="00832B8B" w:rsidRDefault="00832B8B" w:rsidP="00B04FCE">
      <w:pPr>
        <w:tabs>
          <w:tab w:val="clear" w:pos="1134"/>
          <w:tab w:val="left" w:pos="1418"/>
        </w:tabs>
        <w:spacing w:before="60"/>
      </w:pPr>
      <w:r>
        <w:t>MWARAs</w:t>
      </w:r>
      <w:r>
        <w:tab/>
        <w:t>Major World Air Route Areas</w:t>
      </w:r>
    </w:p>
    <w:p w14:paraId="7009527D" w14:textId="41F240C0" w:rsidR="00832B8B" w:rsidRDefault="00832B8B" w:rsidP="00B04FCE">
      <w:pPr>
        <w:tabs>
          <w:tab w:val="clear" w:pos="1134"/>
          <w:tab w:val="left" w:pos="1418"/>
        </w:tabs>
        <w:spacing w:before="60"/>
      </w:pPr>
      <w:r>
        <w:t>RCP-240</w:t>
      </w:r>
      <w:r>
        <w:tab/>
        <w:t>Required Communication Performance 240 Seconds</w:t>
      </w:r>
    </w:p>
    <w:p w14:paraId="30AE6F36" w14:textId="05AACD4F" w:rsidR="00832B8B" w:rsidRDefault="00832B8B" w:rsidP="00B04FCE">
      <w:pPr>
        <w:tabs>
          <w:tab w:val="clear" w:pos="1134"/>
          <w:tab w:val="left" w:pos="1418"/>
        </w:tabs>
        <w:spacing w:before="60"/>
      </w:pPr>
      <w:r>
        <w:t>RDARAs</w:t>
      </w:r>
      <w:r>
        <w:tab/>
        <w:t>Regional and Domestic Air Route Areas</w:t>
      </w:r>
    </w:p>
    <w:p w14:paraId="2EED3060" w14:textId="29EA2013" w:rsidR="00832B8B" w:rsidRPr="002F1F4E" w:rsidRDefault="00832B8B" w:rsidP="00B04FCE">
      <w:pPr>
        <w:tabs>
          <w:tab w:val="clear" w:pos="1134"/>
          <w:tab w:val="left" w:pos="1418"/>
        </w:tabs>
        <w:spacing w:before="60"/>
      </w:pPr>
      <w:r>
        <w:t>VHF</w:t>
      </w:r>
      <w:r w:rsidR="00B04FCE">
        <w:tab/>
      </w:r>
      <w:r>
        <w:t>Very High Frequency</w:t>
      </w:r>
    </w:p>
    <w:p w14:paraId="5C65B0D5" w14:textId="77777777" w:rsidR="00832B8B" w:rsidRDefault="00832B8B" w:rsidP="00B04FCE">
      <w:pPr>
        <w:pStyle w:val="Headingb"/>
        <w:spacing w:before="240"/>
        <w:rPr>
          <w:lang w:val="en-US"/>
        </w:rPr>
      </w:pPr>
      <w:r w:rsidRPr="002F1F4E">
        <w:rPr>
          <w:lang w:val="en-US"/>
        </w:rPr>
        <w:t>Releva</w:t>
      </w:r>
      <w:r>
        <w:rPr>
          <w:lang w:val="en-US"/>
        </w:rPr>
        <w:t>nt</w:t>
      </w:r>
      <w:r w:rsidRPr="002F1F4E">
        <w:rPr>
          <w:lang w:val="en-US"/>
        </w:rPr>
        <w:t xml:space="preserve"> ITU-R Recommendations </w:t>
      </w:r>
    </w:p>
    <w:p w14:paraId="443DD30A" w14:textId="66EA12A0" w:rsidR="00832B8B" w:rsidRPr="00B04FCE" w:rsidRDefault="00832B8B" w:rsidP="00B04FCE">
      <w:pPr>
        <w:pStyle w:val="Reftext"/>
        <w:rPr>
          <w:i/>
          <w:iCs/>
          <w:lang w:val="en-US"/>
        </w:rPr>
      </w:pPr>
      <w:r>
        <w:rPr>
          <w:lang w:val="en-US"/>
        </w:rPr>
        <w:t xml:space="preserve">Recommendation ITU-R M.1458 </w:t>
      </w:r>
      <w:r w:rsidR="00B04FCE">
        <w:rPr>
          <w:lang w:val="en-US"/>
        </w:rPr>
        <w:t>–</w:t>
      </w:r>
      <w:r>
        <w:rPr>
          <w:lang w:val="en-US"/>
        </w:rPr>
        <w:t xml:space="preserve"> </w:t>
      </w:r>
      <w:r w:rsidRPr="00B04FCE">
        <w:rPr>
          <w:i/>
          <w:iCs/>
        </w:rPr>
        <w:t>Use of the frequency bands between 2.8-22 MHz by the aeronautical mobile (R) service for data transmission using class of emission J2D</w:t>
      </w:r>
    </w:p>
    <w:p w14:paraId="12D6038C" w14:textId="7B834C8D" w:rsidR="00832B8B" w:rsidRPr="002F1F4E" w:rsidRDefault="00B04FCE" w:rsidP="00B04FCE">
      <w:pPr>
        <w:pStyle w:val="Heading1"/>
      </w:pPr>
      <w:r>
        <w:t>1</w:t>
      </w:r>
      <w:r>
        <w:tab/>
      </w:r>
      <w:r w:rsidR="00832B8B" w:rsidRPr="002F1F4E">
        <w:t>Introduction</w:t>
      </w:r>
    </w:p>
    <w:p w14:paraId="3752CE54" w14:textId="4B5F9840" w:rsidR="00832B8B" w:rsidRDefault="00832B8B" w:rsidP="00832B8B">
      <w:pPr>
        <w:rPr>
          <w:szCs w:val="24"/>
          <w:lang w:val="en-US"/>
        </w:rPr>
      </w:pPr>
      <w:bookmarkStart w:id="12" w:name="_Hlk498461024"/>
      <w:r>
        <w:t xml:space="preserve">This report considers both the technical and regulatory studies for the introduction of new aeronautical wideband HF systems into Appendix 27 of the Radio Regulation in accordance with Resolution </w:t>
      </w:r>
      <w:r w:rsidRPr="009D7971">
        <w:rPr>
          <w:b/>
          <w:bCs/>
          <w:szCs w:val="24"/>
          <w:lang w:val="en-US"/>
        </w:rPr>
        <w:t>429</w:t>
      </w:r>
      <w:r>
        <w:rPr>
          <w:szCs w:val="24"/>
          <w:lang w:val="en-US"/>
        </w:rPr>
        <w:t xml:space="preserve"> </w:t>
      </w:r>
      <w:r w:rsidRPr="009D7971">
        <w:rPr>
          <w:b/>
          <w:bCs/>
          <w:szCs w:val="24"/>
          <w:lang w:val="en-US"/>
        </w:rPr>
        <w:t>(WRC-19)</w:t>
      </w:r>
      <w:r>
        <w:rPr>
          <w:szCs w:val="24"/>
          <w:lang w:val="en-US"/>
        </w:rPr>
        <w:t>.</w:t>
      </w:r>
    </w:p>
    <w:p w14:paraId="7EC23664" w14:textId="77777777" w:rsidR="00832B8B" w:rsidRPr="001A005D" w:rsidRDefault="00832B8B" w:rsidP="00832B8B">
      <w:pPr>
        <w:rPr>
          <w:szCs w:val="24"/>
          <w:lang w:val="en-US"/>
        </w:rPr>
      </w:pPr>
      <w:r w:rsidRPr="005A0ECF">
        <w:rPr>
          <w:szCs w:val="24"/>
          <w:lang w:val="en-US"/>
        </w:rPr>
        <w:t>HF communication equipage is required by all commercial aircraft requesting oceanic clearance. Introduction of new wideband HF systems</w:t>
      </w:r>
      <w:r>
        <w:rPr>
          <w:szCs w:val="24"/>
          <w:lang w:val="en-US"/>
        </w:rPr>
        <w:t xml:space="preserve"> will</w:t>
      </w:r>
      <w:r w:rsidRPr="005A0ECF">
        <w:rPr>
          <w:szCs w:val="24"/>
          <w:lang w:val="en-US"/>
        </w:rPr>
        <w:t xml:space="preserve"> provide benefits to aircraft operators including:</w:t>
      </w:r>
    </w:p>
    <w:p w14:paraId="7BAD9E46" w14:textId="76A47AA0" w:rsidR="00832B8B" w:rsidRPr="00D12681" w:rsidRDefault="00AE5DE3" w:rsidP="00AE5DE3">
      <w:pPr>
        <w:pStyle w:val="enumlev1"/>
      </w:pPr>
      <w:r>
        <w:t>•</w:t>
      </w:r>
      <w:r>
        <w:tab/>
      </w:r>
      <w:r w:rsidR="00832B8B">
        <w:t xml:space="preserve">Improved voice quality </w:t>
      </w:r>
    </w:p>
    <w:p w14:paraId="4E9DDEB0" w14:textId="0DE01B07" w:rsidR="00832B8B" w:rsidRPr="00D12681" w:rsidRDefault="00AE5DE3" w:rsidP="00AE5DE3">
      <w:pPr>
        <w:pStyle w:val="enumlev1"/>
      </w:pPr>
      <w:r>
        <w:t>•</w:t>
      </w:r>
      <w:r>
        <w:tab/>
      </w:r>
      <w:r w:rsidR="00832B8B">
        <w:t>Ability to</w:t>
      </w:r>
      <w:r w:rsidR="00832B8B" w:rsidRPr="00D12681">
        <w:t xml:space="preserve"> meet RCP</w:t>
      </w:r>
      <w:r w:rsidR="00832B8B">
        <w:t xml:space="preserve"> </w:t>
      </w:r>
      <w:r w:rsidR="00832B8B" w:rsidRPr="00D12681">
        <w:t>240</w:t>
      </w:r>
      <w:r w:rsidR="00832B8B">
        <w:t xml:space="preserve"> requirements</w:t>
      </w:r>
    </w:p>
    <w:p w14:paraId="1974D823" w14:textId="77E09F71" w:rsidR="00832B8B" w:rsidRPr="00D12681" w:rsidRDefault="00AE5DE3" w:rsidP="00AE5DE3">
      <w:pPr>
        <w:pStyle w:val="enumlev1"/>
      </w:pPr>
      <w:r>
        <w:t>•</w:t>
      </w:r>
      <w:r>
        <w:tab/>
      </w:r>
      <w:r w:rsidR="00832B8B">
        <w:t>Avionics size, w</w:t>
      </w:r>
      <w:r w:rsidR="00832B8B" w:rsidRPr="00D12681">
        <w:t>eight</w:t>
      </w:r>
      <w:r w:rsidR="00832B8B">
        <w:t>, and power reduction</w:t>
      </w:r>
    </w:p>
    <w:p w14:paraId="32947428" w14:textId="7B08269A" w:rsidR="00832B8B" w:rsidRPr="00D12681" w:rsidRDefault="00AE5DE3" w:rsidP="00AE5DE3">
      <w:pPr>
        <w:pStyle w:val="enumlev1"/>
      </w:pPr>
      <w:r>
        <w:t>•</w:t>
      </w:r>
      <w:r>
        <w:tab/>
      </w:r>
      <w:r w:rsidR="00832B8B">
        <w:t>Ease of use</w:t>
      </w:r>
    </w:p>
    <w:p w14:paraId="0438FA47" w14:textId="49EA19EE" w:rsidR="00832B8B" w:rsidRPr="00D12681" w:rsidRDefault="00AE5DE3" w:rsidP="00AE5DE3">
      <w:pPr>
        <w:pStyle w:val="enumlev1"/>
      </w:pPr>
      <w:r>
        <w:t>•</w:t>
      </w:r>
      <w:r>
        <w:tab/>
      </w:r>
      <w:r w:rsidR="00832B8B">
        <w:t>Capacity and network improvements</w:t>
      </w:r>
    </w:p>
    <w:p w14:paraId="18E61DCF" w14:textId="34819CEA" w:rsidR="00832B8B" w:rsidRPr="008F6C7F" w:rsidRDefault="00AE5DE3" w:rsidP="00AE5DE3">
      <w:pPr>
        <w:pStyle w:val="enumlev1"/>
      </w:pPr>
      <w:r>
        <w:t>•</w:t>
      </w:r>
      <w:r>
        <w:tab/>
      </w:r>
      <w:r w:rsidR="00832B8B">
        <w:t>U</w:t>
      </w:r>
      <w:r w:rsidR="00832B8B" w:rsidRPr="00D12681">
        <w:t>ser authentication</w:t>
      </w:r>
    </w:p>
    <w:p w14:paraId="4F124186" w14:textId="2D60B275" w:rsidR="00832B8B" w:rsidRDefault="00832B8B" w:rsidP="00832B8B">
      <w:r>
        <w:t>New</w:t>
      </w:r>
      <w:r w:rsidRPr="00966466">
        <w:t xml:space="preserve"> wideband HF system</w:t>
      </w:r>
      <w:r>
        <w:t>s</w:t>
      </w:r>
      <w:r w:rsidRPr="00966466">
        <w:t xml:space="preserve"> </w:t>
      </w:r>
      <w:r>
        <w:t>will</w:t>
      </w:r>
      <w:r w:rsidRPr="00966466">
        <w:t xml:space="preserve"> bring </w:t>
      </w:r>
      <w:r>
        <w:t xml:space="preserve">the listed benefits to the aviation industry in numerous areas but first and foremost would be Major Air Routes, Polar routes and remote land masses with poor VHF infrastructure. The network would be constructed to increase capacity and optimize use for high aircraft density, which may be accomplished with network densification and directionality of transmission and reception antennas. </w:t>
      </w:r>
    </w:p>
    <w:p w14:paraId="0A689BC8" w14:textId="094AC53B" w:rsidR="00832B8B" w:rsidRDefault="00832B8B" w:rsidP="00832B8B">
      <w:r>
        <w:t xml:space="preserve">The new aircraft radio system will allow significant savings in size, weight, and required power to operate. Smaller, lighter, and more </w:t>
      </w:r>
      <w:r w:rsidRPr="0070308A">
        <w:t xml:space="preserve">powerful processors and digital signal processing </w:t>
      </w:r>
      <w:r>
        <w:t xml:space="preserve">components will be used to replace the solid-state components used in legacy avionics. The aircraft radio and antenna tuning unit (ATU) will be consolidated into one unit and moved closer to the antenna in most aircraft to minimize feeder </w:t>
      </w:r>
      <w:del w:id="13" w:author="ASRI" w:date="2020-09-24T14:04:00Z">
        <w:r w:rsidDel="00293B6C">
          <w:delText xml:space="preserve">loses </w:delText>
        </w:r>
      </w:del>
      <w:ins w:id="14" w:author="ASRI" w:date="2020-09-24T14:04:00Z">
        <w:r w:rsidR="00293B6C">
          <w:t xml:space="preserve">losses </w:t>
        </w:r>
      </w:ins>
      <w:r>
        <w:t>and reduce weight. These improvements directly translate into fuel savings by the airline.</w:t>
      </w:r>
    </w:p>
    <w:p w14:paraId="6A2D02EC" w14:textId="3F49D4D9" w:rsidR="00832B8B" w:rsidRDefault="00832B8B" w:rsidP="00832B8B">
      <w:r>
        <w:t xml:space="preserve">Modification of Appendix 27 of the Radio Regulations will allow </w:t>
      </w:r>
      <w:r w:rsidRPr="009A2B4D">
        <w:t>spectrally efficient</w:t>
      </w:r>
      <w:r>
        <w:t xml:space="preserve"> advanced waveforms,</w:t>
      </w:r>
      <w:r w:rsidRPr="009A2B4D">
        <w:t xml:space="preserve"> </w:t>
      </w:r>
      <w:r>
        <w:t xml:space="preserve">which were not previously considered for use in 3 kHz channel allotments for legacy HF voice and High Frequency Data Link (HFDL). This will allow digital voice for significantly reduced noise and improved clarity, as well as 100+ kbps data rates. Various </w:t>
      </w:r>
      <w:r w:rsidRPr="009A2B4D">
        <w:t xml:space="preserve">modulation </w:t>
      </w:r>
      <w:r>
        <w:t>waveforms (u</w:t>
      </w:r>
      <w:r w:rsidRPr="009A2B4D">
        <w:t>p to 256</w:t>
      </w:r>
      <w:r>
        <w:t xml:space="preserve"> </w:t>
      </w:r>
      <w:r w:rsidRPr="009A2B4D">
        <w:t>QAM)</w:t>
      </w:r>
      <w:r>
        <w:t xml:space="preserve"> and channel bandwidths (up</w:t>
      </w:r>
      <w:r w:rsidRPr="009A2B4D">
        <w:t xml:space="preserve"> to 48 kHz</w:t>
      </w:r>
      <w:r>
        <w:t xml:space="preserve">) combine to support a wide range of data rates, based on available signal quality. </w:t>
      </w:r>
      <w:r w:rsidRPr="00F248BA">
        <w:t xml:space="preserve">Through use of the </w:t>
      </w:r>
      <w:r>
        <w:t xml:space="preserve">advanced modulations and greater bandwidths achieved through channel bonding, increased data throughput can be realized in order to achieve RCP-240 compliance. This will bring utility to HF not previously obtained via HFDL by enabling terrestrial based data system to be used for </w:t>
      </w:r>
      <w:r>
        <w:rPr>
          <w:lang w:val="en-US"/>
        </w:rPr>
        <w:t>Controller-Pilot Data Link Communications</w:t>
      </w:r>
      <w:r>
        <w:t xml:space="preserve"> (CPDLC) and </w:t>
      </w:r>
      <w:r>
        <w:rPr>
          <w:lang w:val="en-US"/>
        </w:rPr>
        <w:t>Automatic Dependence Surveillance Contract</w:t>
      </w:r>
      <w:r>
        <w:t xml:space="preserve"> (ADS-C) in oceanic or remote land areas.</w:t>
      </w:r>
    </w:p>
    <w:p w14:paraId="5BD60B92" w14:textId="4719FF44" w:rsidR="00832B8B" w:rsidRDefault="00832B8B" w:rsidP="00832B8B">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data and voice simultaneously. Greater bandwidth and data throughput will allow for more enhanced security. </w:t>
      </w:r>
    </w:p>
    <w:p w14:paraId="3D86D933" w14:textId="71851563" w:rsidR="00832B8B" w:rsidRDefault="00832B8B" w:rsidP="00832B8B">
      <w:r>
        <w:t>Introduction of new wideband HF systems will complement existing long-range aeronautical communications links such as L-Band SATCOM</w:t>
      </w:r>
      <w:r w:rsidRPr="00D12681">
        <w:t xml:space="preserve">. </w:t>
      </w:r>
      <w:r>
        <w:t xml:space="preserve">HF and SATCOM have different environmental susceptibilities and failure modes (e.g., </w:t>
      </w:r>
      <w:r w:rsidRPr="00884997">
        <w:t>solar events, rain fade, jamming, satellite failures, ground station failures, etc</w:t>
      </w:r>
      <w:r>
        <w:t>.)</w:t>
      </w:r>
      <w:ins w:id="15" w:author="ASRI" w:date="2020-09-24T14:04:00Z">
        <w:r w:rsidR="001C3480">
          <w:t>,</w:t>
        </w:r>
      </w:ins>
      <w:r>
        <w:t xml:space="preserve"> thus</w:t>
      </w:r>
      <w:del w:id="16" w:author="ASRI" w:date="2020-09-24T14:05:00Z">
        <w:r w:rsidDel="001C3480">
          <w:delText>,</w:delText>
        </w:r>
      </w:del>
      <w:ins w:id="17" w:author="ASRI" w:date="2020-09-24T14:05:00Z">
        <w:r w:rsidR="001C3480">
          <w:t xml:space="preserve"> wideband</w:t>
        </w:r>
      </w:ins>
      <w:r>
        <w:t xml:space="preserve"> HF will provide </w:t>
      </w:r>
      <w:r w:rsidRPr="00D12681">
        <w:t xml:space="preserve">a </w:t>
      </w:r>
      <w:r>
        <w:t>spectrally diverse,</w:t>
      </w:r>
      <w:r w:rsidRPr="00D12681">
        <w:t xml:space="preserve"> terrestrial based long</w:t>
      </w:r>
      <w:r>
        <w:t>-range communications path supporting high</w:t>
      </w:r>
      <w:r w:rsidRPr="00D12681">
        <w:t xml:space="preserve"> availability</w:t>
      </w:r>
      <w:r>
        <w:t xml:space="preserve"> aeronautical systems through dissimilar redundancy</w:t>
      </w:r>
      <w:r w:rsidRPr="00D12681">
        <w:t xml:space="preserve"> </w:t>
      </w:r>
      <w:r>
        <w:t>and increase the useful bandwidth available for aircraft communications.</w:t>
      </w:r>
    </w:p>
    <w:bookmarkEnd w:id="12"/>
    <w:p w14:paraId="79474859" w14:textId="34EFE03C" w:rsidR="00832B8B" w:rsidRPr="00981781" w:rsidRDefault="00AE5DE3" w:rsidP="00AE5DE3">
      <w:pPr>
        <w:pStyle w:val="Heading1"/>
      </w:pPr>
      <w:r>
        <w:t>2</w:t>
      </w:r>
      <w:r>
        <w:tab/>
      </w:r>
      <w:r w:rsidR="00832B8B" w:rsidRPr="00981781">
        <w:t xml:space="preserve">AM(R)S </w:t>
      </w:r>
      <w:r w:rsidR="00832B8B">
        <w:t>allotments</w:t>
      </w:r>
      <w:r w:rsidR="00832B8B" w:rsidRPr="00981781">
        <w:t xml:space="preserve"> for HF</w:t>
      </w:r>
      <w:r w:rsidR="00832B8B">
        <w:t xml:space="preserve"> Communications between 2.8</w:t>
      </w:r>
      <w:r>
        <w:t>-</w:t>
      </w:r>
      <w:r w:rsidR="00832B8B">
        <w:t>22 MHz</w:t>
      </w:r>
    </w:p>
    <w:p w14:paraId="3EAF81D5" w14:textId="1B176D29" w:rsidR="00832B8B" w:rsidRDefault="00832B8B" w:rsidP="00832B8B">
      <w:r>
        <w:rPr>
          <w:lang w:val="en-US"/>
        </w:rPr>
        <w:t>The</w:t>
      </w:r>
      <w:ins w:id="18" w:author="ASRI" w:date="2020-09-24T14:05:00Z">
        <w:r w:rsidR="001C3480">
          <w:rPr>
            <w:lang w:val="en-US"/>
          </w:rPr>
          <w:t xml:space="preserve"> table below</w:t>
        </w:r>
      </w:ins>
      <w:r>
        <w:rPr>
          <w:lang w:val="en-US"/>
        </w:rPr>
        <w:t xml:space="preserve"> list</w:t>
      </w:r>
      <w:ins w:id="19" w:author="ASRI" w:date="2020-09-24T14:05:00Z">
        <w:r w:rsidR="001C3480">
          <w:rPr>
            <w:lang w:val="en-US"/>
          </w:rPr>
          <w:t>s</w:t>
        </w:r>
      </w:ins>
      <w:r>
        <w:rPr>
          <w:lang w:val="en-US"/>
        </w:rPr>
        <w:t xml:space="preserve"> </w:t>
      </w:r>
      <w:ins w:id="20" w:author="ASRI" w:date="2020-09-24T14:05:00Z">
        <w:r w:rsidR="00BA6FB0">
          <w:rPr>
            <w:lang w:val="en-US"/>
          </w:rPr>
          <w:t>the</w:t>
        </w:r>
      </w:ins>
      <w:del w:id="21" w:author="ASRI" w:date="2020-09-24T14:05:00Z">
        <w:r w:rsidDel="00BA6FB0">
          <w:rPr>
            <w:lang w:val="en-US"/>
          </w:rPr>
          <w:delText>of</w:delText>
        </w:r>
      </w:del>
      <w:r>
        <w:rPr>
          <w:lang w:val="en-US"/>
        </w:rPr>
        <w:t xml:space="preserve"> carrier</w:t>
      </w:r>
      <w:del w:id="22" w:author="ASRI" w:date="2020-09-24T14:05:00Z">
        <w:r w:rsidDel="00BA6FB0">
          <w:rPr>
            <w:lang w:val="en-US"/>
          </w:rPr>
          <w:delText>s</w:delText>
        </w:r>
      </w:del>
      <w:r>
        <w:rPr>
          <w:lang w:val="en-US"/>
        </w:rPr>
        <w:t xml:space="preserve"> (reference) frequencies allotted in the bands allocated exclusively to the aeronautical mobile (R) service below 30 MHz, from the Appendix 27 channel plan. This contains a total of 427 3 kHz channels (435 for region 2) over all frequency bands.</w:t>
      </w:r>
    </w:p>
    <w:p w14:paraId="654F5F5E" w14:textId="28A92465" w:rsidR="00AE5DE3" w:rsidRDefault="00832B8B" w:rsidP="00832B8B">
      <w:pPr>
        <w:tabs>
          <w:tab w:val="clear" w:pos="1134"/>
          <w:tab w:val="clear" w:pos="1871"/>
          <w:tab w:val="clear" w:pos="2268"/>
        </w:tabs>
        <w:overflowPunct/>
        <w:autoSpaceDE/>
        <w:autoSpaceDN/>
        <w:adjustRightInd/>
        <w:spacing w:before="0"/>
        <w:textAlignment w:val="auto"/>
      </w:pPr>
      <w:r>
        <w:br w:type="page"/>
      </w:r>
    </w:p>
    <w:p w14:paraId="275E1E80" w14:textId="77777777" w:rsidR="00832B8B" w:rsidRDefault="00832B8B" w:rsidP="00832B8B">
      <w:pPr>
        <w:tabs>
          <w:tab w:val="clear" w:pos="1134"/>
          <w:tab w:val="clear" w:pos="1871"/>
          <w:tab w:val="clear" w:pos="2268"/>
        </w:tabs>
        <w:overflowPunct/>
        <w:autoSpaceDE/>
        <w:autoSpaceDN/>
        <w:adjustRightInd/>
        <w:spacing w:before="0"/>
        <w:textAlignment w:val="auto"/>
        <w:sectPr w:rsidR="00832B8B" w:rsidSect="00832B8B">
          <w:headerReference w:type="default" r:id="rId15"/>
          <w:footerReference w:type="default" r:id="rId16"/>
          <w:footerReference w:type="first" r:id="rId17"/>
          <w:pgSz w:w="11907" w:h="16834"/>
          <w:pgMar w:top="1411" w:right="1080" w:bottom="1138" w:left="1138" w:header="720" w:footer="720" w:gutter="0"/>
          <w:paperSrc w:first="15" w:other="15"/>
          <w:cols w:space="720"/>
          <w:titlePg/>
          <w:docGrid w:linePitch="326"/>
        </w:sectPr>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659FE0DE" w14:textId="77777777" w:rsidTr="00B04FCE">
        <w:tc>
          <w:tcPr>
            <w:tcW w:w="1701" w:type="dxa"/>
            <w:gridSpan w:val="4"/>
            <w:tcBorders>
              <w:top w:val="single" w:sz="6" w:space="0" w:color="auto"/>
              <w:left w:val="single" w:sz="6" w:space="0" w:color="auto"/>
              <w:right w:val="single" w:sz="6" w:space="0" w:color="auto"/>
            </w:tcBorders>
          </w:tcPr>
          <w:p w14:paraId="7E1ACF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2 850-3 025 kHz</w:t>
            </w:r>
          </w:p>
        </w:tc>
      </w:tr>
      <w:tr w:rsidR="00832B8B" w:rsidRPr="003D7E80" w14:paraId="35818624" w14:textId="77777777" w:rsidTr="00B04FCE">
        <w:tc>
          <w:tcPr>
            <w:tcW w:w="567" w:type="dxa"/>
            <w:tcBorders>
              <w:top w:val="single" w:sz="6" w:space="0" w:color="auto"/>
              <w:left w:val="single" w:sz="6" w:space="0" w:color="auto"/>
            </w:tcBorders>
          </w:tcPr>
          <w:p w14:paraId="41829D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14:paraId="4AECD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7BE80C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102D50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BFB43E" w14:textId="77777777" w:rsidTr="00B04FCE">
        <w:tc>
          <w:tcPr>
            <w:tcW w:w="567" w:type="dxa"/>
            <w:tcBorders>
              <w:left w:val="single" w:sz="6" w:space="0" w:color="auto"/>
            </w:tcBorders>
          </w:tcPr>
          <w:p w14:paraId="4503D9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14:paraId="3FB686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E1A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14:paraId="2D3BAF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7F8F336" w14:textId="77777777" w:rsidTr="00B04FCE">
        <w:tc>
          <w:tcPr>
            <w:tcW w:w="567" w:type="dxa"/>
            <w:tcBorders>
              <w:left w:val="single" w:sz="6" w:space="0" w:color="auto"/>
            </w:tcBorders>
          </w:tcPr>
          <w:p w14:paraId="0672A7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14:paraId="77A332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E3D4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14:paraId="2165C3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328F2DD" w14:textId="77777777" w:rsidTr="00B04FCE">
        <w:tc>
          <w:tcPr>
            <w:tcW w:w="567" w:type="dxa"/>
            <w:tcBorders>
              <w:left w:val="single" w:sz="6" w:space="0" w:color="auto"/>
            </w:tcBorders>
          </w:tcPr>
          <w:p w14:paraId="049733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14:paraId="379FFA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61F4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14:paraId="3BFF10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896A66E" w14:textId="77777777" w:rsidTr="00B04FCE">
        <w:tc>
          <w:tcPr>
            <w:tcW w:w="567" w:type="dxa"/>
            <w:tcBorders>
              <w:left w:val="single" w:sz="6" w:space="0" w:color="auto"/>
            </w:tcBorders>
          </w:tcPr>
          <w:p w14:paraId="14F9E5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14:paraId="51E611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3955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14:paraId="6C81BF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EACD59" w14:textId="77777777" w:rsidTr="00B04FCE">
        <w:tc>
          <w:tcPr>
            <w:tcW w:w="567" w:type="dxa"/>
            <w:tcBorders>
              <w:left w:val="single" w:sz="6" w:space="0" w:color="auto"/>
            </w:tcBorders>
          </w:tcPr>
          <w:p w14:paraId="567BA6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14:paraId="60AF3C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DB065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14:paraId="3341D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D4C1229" w14:textId="77777777" w:rsidTr="00B04FCE">
        <w:tc>
          <w:tcPr>
            <w:tcW w:w="567" w:type="dxa"/>
            <w:tcBorders>
              <w:left w:val="single" w:sz="6" w:space="0" w:color="auto"/>
            </w:tcBorders>
          </w:tcPr>
          <w:p w14:paraId="4AD48E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14:paraId="57689C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3553C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14:paraId="580EDD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6BAC91" w14:textId="77777777" w:rsidTr="00B04FCE">
        <w:tc>
          <w:tcPr>
            <w:tcW w:w="567" w:type="dxa"/>
            <w:tcBorders>
              <w:left w:val="single" w:sz="6" w:space="0" w:color="auto"/>
            </w:tcBorders>
          </w:tcPr>
          <w:p w14:paraId="7A6184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14:paraId="0A180D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D879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14:paraId="26AF8A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1B1AC65" w14:textId="77777777" w:rsidTr="00B04FCE">
        <w:tc>
          <w:tcPr>
            <w:tcW w:w="567" w:type="dxa"/>
            <w:tcBorders>
              <w:left w:val="single" w:sz="6" w:space="0" w:color="auto"/>
            </w:tcBorders>
          </w:tcPr>
          <w:p w14:paraId="38C7F9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14:paraId="6ACD30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CC77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14:paraId="2B0E61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4D95A09" w14:textId="77777777" w:rsidTr="00B04FCE">
        <w:tc>
          <w:tcPr>
            <w:tcW w:w="567" w:type="dxa"/>
            <w:tcBorders>
              <w:left w:val="single" w:sz="6" w:space="0" w:color="auto"/>
            </w:tcBorders>
          </w:tcPr>
          <w:p w14:paraId="782F84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14:paraId="51F5F6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03F2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14:paraId="067656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A62E1F1" w14:textId="77777777" w:rsidTr="00B04FCE">
        <w:tc>
          <w:tcPr>
            <w:tcW w:w="567" w:type="dxa"/>
            <w:tcBorders>
              <w:left w:val="single" w:sz="6" w:space="0" w:color="auto"/>
            </w:tcBorders>
          </w:tcPr>
          <w:p w14:paraId="215FB6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14:paraId="6FDAE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B3C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14:paraId="7A3626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3433451" w14:textId="77777777" w:rsidTr="00B04FCE">
        <w:tc>
          <w:tcPr>
            <w:tcW w:w="567" w:type="dxa"/>
            <w:tcBorders>
              <w:left w:val="single" w:sz="6" w:space="0" w:color="auto"/>
            </w:tcBorders>
          </w:tcPr>
          <w:p w14:paraId="0E8295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14:paraId="42AEE74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EB98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14:paraId="4B43CE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70BB212" w14:textId="77777777" w:rsidTr="00B04FCE">
        <w:tc>
          <w:tcPr>
            <w:tcW w:w="567" w:type="dxa"/>
            <w:tcBorders>
              <w:left w:val="single" w:sz="6" w:space="0" w:color="auto"/>
            </w:tcBorders>
          </w:tcPr>
          <w:p w14:paraId="443AB8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14:paraId="1BB6A6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19A0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14:paraId="77273A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5D9A68CA" w14:textId="77777777" w:rsidTr="00B04FCE">
        <w:tc>
          <w:tcPr>
            <w:tcW w:w="567" w:type="dxa"/>
            <w:tcBorders>
              <w:left w:val="single" w:sz="6" w:space="0" w:color="auto"/>
            </w:tcBorders>
          </w:tcPr>
          <w:p w14:paraId="56BB23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14:paraId="645359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C9373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14:paraId="6FBDC0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7A87083C" w14:textId="77777777" w:rsidTr="00B04FCE">
        <w:tc>
          <w:tcPr>
            <w:tcW w:w="567" w:type="dxa"/>
            <w:tcBorders>
              <w:left w:val="single" w:sz="6" w:space="0" w:color="auto"/>
            </w:tcBorders>
          </w:tcPr>
          <w:p w14:paraId="07B2F2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14:paraId="76FB34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23BD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14:paraId="5C3864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5EFA2853" w14:textId="77777777" w:rsidTr="00B04FCE">
        <w:tc>
          <w:tcPr>
            <w:tcW w:w="567" w:type="dxa"/>
            <w:tcBorders>
              <w:left w:val="single" w:sz="6" w:space="0" w:color="auto"/>
            </w:tcBorders>
          </w:tcPr>
          <w:p w14:paraId="2953ED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14:paraId="13BF53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ECB84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14:paraId="6D6536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832B8B" w:rsidRPr="003D7E80" w14:paraId="196F361E" w14:textId="77777777" w:rsidTr="00B04FCE">
        <w:tc>
          <w:tcPr>
            <w:tcW w:w="567" w:type="dxa"/>
            <w:tcBorders>
              <w:left w:val="single" w:sz="6" w:space="0" w:color="auto"/>
            </w:tcBorders>
          </w:tcPr>
          <w:p w14:paraId="3DE9D1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14:paraId="4E12CF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C1A4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14:paraId="19C443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318449E6" w14:textId="77777777" w:rsidTr="00B04FCE">
        <w:tc>
          <w:tcPr>
            <w:tcW w:w="567" w:type="dxa"/>
            <w:tcBorders>
              <w:left w:val="single" w:sz="6" w:space="0" w:color="auto"/>
            </w:tcBorders>
          </w:tcPr>
          <w:p w14:paraId="5A7BCD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14:paraId="5A96E8D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A6E61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14:paraId="27ACF6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5D1997BB" w14:textId="77777777" w:rsidTr="00B04FCE">
        <w:tc>
          <w:tcPr>
            <w:tcW w:w="567" w:type="dxa"/>
            <w:tcBorders>
              <w:left w:val="single" w:sz="6" w:space="0" w:color="auto"/>
            </w:tcBorders>
          </w:tcPr>
          <w:p w14:paraId="3B13BD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14:paraId="7F6B9C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E609A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14:paraId="3B2031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1E5F592A" w14:textId="77777777" w:rsidTr="00B04FCE">
        <w:tc>
          <w:tcPr>
            <w:tcW w:w="567" w:type="dxa"/>
            <w:tcBorders>
              <w:left w:val="single" w:sz="6" w:space="0" w:color="auto"/>
            </w:tcBorders>
          </w:tcPr>
          <w:p w14:paraId="39DED2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14:paraId="344DA5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1E491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14:paraId="58A072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7A44082D" w14:textId="77777777" w:rsidTr="00B04FCE">
        <w:tc>
          <w:tcPr>
            <w:tcW w:w="567" w:type="dxa"/>
            <w:tcBorders>
              <w:left w:val="single" w:sz="6" w:space="0" w:color="auto"/>
            </w:tcBorders>
          </w:tcPr>
          <w:p w14:paraId="4AEC6E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14:paraId="6B4BD7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901A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14:paraId="4E6455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2D99BE1" w14:textId="77777777" w:rsidTr="00B04FCE">
        <w:tc>
          <w:tcPr>
            <w:tcW w:w="567" w:type="dxa"/>
            <w:tcBorders>
              <w:left w:val="single" w:sz="6" w:space="0" w:color="auto"/>
            </w:tcBorders>
          </w:tcPr>
          <w:p w14:paraId="1EFA9F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14:paraId="0FD18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0C10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14:paraId="6AD9DB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4527CCF" w14:textId="77777777" w:rsidTr="00B04FCE">
        <w:tc>
          <w:tcPr>
            <w:tcW w:w="567" w:type="dxa"/>
            <w:tcBorders>
              <w:left w:val="single" w:sz="6" w:space="0" w:color="auto"/>
            </w:tcBorders>
          </w:tcPr>
          <w:p w14:paraId="313DE3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14:paraId="2E44DA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8A09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14:paraId="248D85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AF19E0F" w14:textId="77777777" w:rsidTr="00B04FCE">
        <w:tc>
          <w:tcPr>
            <w:tcW w:w="567" w:type="dxa"/>
            <w:tcBorders>
              <w:left w:val="single" w:sz="6" w:space="0" w:color="auto"/>
            </w:tcBorders>
          </w:tcPr>
          <w:p w14:paraId="4B8AF6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14:paraId="2D253C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88596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14:paraId="07F632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D83D665" w14:textId="77777777" w:rsidTr="00B04FCE">
        <w:tc>
          <w:tcPr>
            <w:tcW w:w="567" w:type="dxa"/>
            <w:tcBorders>
              <w:left w:val="single" w:sz="6" w:space="0" w:color="auto"/>
            </w:tcBorders>
          </w:tcPr>
          <w:p w14:paraId="724967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14:paraId="051E74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C5B3E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14:paraId="537228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E772458" w14:textId="77777777" w:rsidTr="00B04FCE">
        <w:tc>
          <w:tcPr>
            <w:tcW w:w="567" w:type="dxa"/>
            <w:tcBorders>
              <w:left w:val="single" w:sz="6" w:space="0" w:color="auto"/>
            </w:tcBorders>
          </w:tcPr>
          <w:p w14:paraId="25C4D3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14:paraId="0AF7B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C9DFB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14:paraId="33B414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C66BC7F" w14:textId="77777777" w:rsidTr="00B04FCE">
        <w:tc>
          <w:tcPr>
            <w:tcW w:w="567" w:type="dxa"/>
            <w:tcBorders>
              <w:left w:val="single" w:sz="6" w:space="0" w:color="auto"/>
            </w:tcBorders>
          </w:tcPr>
          <w:p w14:paraId="5BBA12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14:paraId="0C6733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E26BB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14:paraId="5EFF8A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1D98140" w14:textId="77777777" w:rsidTr="00B04FCE">
        <w:tc>
          <w:tcPr>
            <w:tcW w:w="567" w:type="dxa"/>
            <w:tcBorders>
              <w:left w:val="single" w:sz="6" w:space="0" w:color="auto"/>
            </w:tcBorders>
          </w:tcPr>
          <w:p w14:paraId="5C5A1D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14:paraId="08275E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950CE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14:paraId="5C0834A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BF1B2D4" w14:textId="77777777" w:rsidTr="00B04FCE">
        <w:tc>
          <w:tcPr>
            <w:tcW w:w="567" w:type="dxa"/>
            <w:tcBorders>
              <w:left w:val="single" w:sz="6" w:space="0" w:color="auto"/>
            </w:tcBorders>
          </w:tcPr>
          <w:p w14:paraId="50405B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14:paraId="4FF4C3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BFDD0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14:paraId="53443D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15BB725" w14:textId="77777777" w:rsidTr="00B04FCE">
        <w:tc>
          <w:tcPr>
            <w:tcW w:w="567" w:type="dxa"/>
            <w:tcBorders>
              <w:left w:val="single" w:sz="6" w:space="0" w:color="auto"/>
            </w:tcBorders>
          </w:tcPr>
          <w:p w14:paraId="02665D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14:paraId="2C27C7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D1597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05113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D230342" w14:textId="77777777" w:rsidTr="00B04FCE">
        <w:tc>
          <w:tcPr>
            <w:tcW w:w="567" w:type="dxa"/>
            <w:tcBorders>
              <w:left w:val="single" w:sz="6" w:space="0" w:color="auto"/>
            </w:tcBorders>
          </w:tcPr>
          <w:p w14:paraId="068DD1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9B734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470F8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CFA65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A3EC047" w14:textId="77777777" w:rsidTr="00B04FCE">
        <w:tc>
          <w:tcPr>
            <w:tcW w:w="567" w:type="dxa"/>
            <w:tcBorders>
              <w:left w:val="single" w:sz="6" w:space="0" w:color="auto"/>
            </w:tcBorders>
          </w:tcPr>
          <w:p w14:paraId="434106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AB91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0FB4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03C6BC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832B8B" w:rsidRPr="003D7E80" w14:paraId="3358985A" w14:textId="77777777" w:rsidTr="00B04FCE">
        <w:tc>
          <w:tcPr>
            <w:tcW w:w="567" w:type="dxa"/>
            <w:tcBorders>
              <w:left w:val="single" w:sz="6" w:space="0" w:color="auto"/>
            </w:tcBorders>
          </w:tcPr>
          <w:p w14:paraId="54635D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308CA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4DA0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14:paraId="540DE0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832B8B" w:rsidRPr="003D7E80" w14:paraId="719E74D0" w14:textId="77777777" w:rsidTr="00B04FCE">
        <w:tc>
          <w:tcPr>
            <w:tcW w:w="567" w:type="dxa"/>
            <w:tcBorders>
              <w:left w:val="single" w:sz="6" w:space="0" w:color="auto"/>
            </w:tcBorders>
          </w:tcPr>
          <w:p w14:paraId="68D973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93BBD9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E5F0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274733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832B8B" w:rsidRPr="003D7E80" w14:paraId="1665700E" w14:textId="77777777" w:rsidTr="00B04FCE">
        <w:tc>
          <w:tcPr>
            <w:tcW w:w="567" w:type="dxa"/>
            <w:tcBorders>
              <w:left w:val="single" w:sz="6" w:space="0" w:color="auto"/>
            </w:tcBorders>
          </w:tcPr>
          <w:p w14:paraId="66F438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21E4C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1F6BDF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087BF4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2C44A4CB"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4C8884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832B8B" w:rsidRPr="003D7E80" w14:paraId="0B70C211" w14:textId="77777777" w:rsidTr="00B04FCE">
        <w:tc>
          <w:tcPr>
            <w:tcW w:w="567" w:type="dxa"/>
            <w:tcBorders>
              <w:left w:val="single" w:sz="6" w:space="0" w:color="auto"/>
            </w:tcBorders>
          </w:tcPr>
          <w:p w14:paraId="6072DA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1401F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03F5BF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05CFAE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358D46B" w14:textId="77777777" w:rsidTr="00B04FCE">
        <w:tc>
          <w:tcPr>
            <w:tcW w:w="567" w:type="dxa"/>
            <w:tcBorders>
              <w:left w:val="single" w:sz="6" w:space="0" w:color="auto"/>
            </w:tcBorders>
          </w:tcPr>
          <w:p w14:paraId="7FD1BB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14:paraId="2C0E2A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7C1F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14:paraId="52D368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FD2F14" w14:textId="77777777" w:rsidTr="00B04FCE">
        <w:tc>
          <w:tcPr>
            <w:tcW w:w="567" w:type="dxa"/>
            <w:tcBorders>
              <w:left w:val="single" w:sz="6" w:space="0" w:color="auto"/>
            </w:tcBorders>
          </w:tcPr>
          <w:p w14:paraId="51D9CB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14:paraId="2B66F4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DBD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14:paraId="3511D3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6DDEB411" w14:textId="77777777" w:rsidTr="00B04FCE">
        <w:tc>
          <w:tcPr>
            <w:tcW w:w="567" w:type="dxa"/>
            <w:tcBorders>
              <w:left w:val="single" w:sz="6" w:space="0" w:color="auto"/>
            </w:tcBorders>
          </w:tcPr>
          <w:p w14:paraId="1703DA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14:paraId="09D978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E76B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14:paraId="27045F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CAEB2EE" w14:textId="77777777" w:rsidTr="00B04FCE">
        <w:tc>
          <w:tcPr>
            <w:tcW w:w="567" w:type="dxa"/>
            <w:tcBorders>
              <w:left w:val="single" w:sz="6" w:space="0" w:color="auto"/>
            </w:tcBorders>
          </w:tcPr>
          <w:p w14:paraId="13AEEA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14:paraId="385436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AA7D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14:paraId="548CE8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7ED333A" w14:textId="77777777" w:rsidTr="00B04FCE">
        <w:tc>
          <w:tcPr>
            <w:tcW w:w="567" w:type="dxa"/>
            <w:tcBorders>
              <w:left w:val="single" w:sz="6" w:space="0" w:color="auto"/>
            </w:tcBorders>
          </w:tcPr>
          <w:p w14:paraId="151332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14:paraId="1C850A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ECEA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14:paraId="39E1D6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01D62E6" w14:textId="77777777" w:rsidTr="00B04FCE">
        <w:tc>
          <w:tcPr>
            <w:tcW w:w="567" w:type="dxa"/>
            <w:tcBorders>
              <w:left w:val="single" w:sz="6" w:space="0" w:color="auto"/>
            </w:tcBorders>
          </w:tcPr>
          <w:p w14:paraId="51D301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14:paraId="26DC26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6BA90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14:paraId="1E431F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0567946D" w14:textId="77777777" w:rsidTr="00B04FCE">
        <w:tc>
          <w:tcPr>
            <w:tcW w:w="567" w:type="dxa"/>
            <w:tcBorders>
              <w:left w:val="single" w:sz="6" w:space="0" w:color="auto"/>
            </w:tcBorders>
          </w:tcPr>
          <w:p w14:paraId="5267D7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14:paraId="74CD35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8090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14:paraId="0240A78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C8C0BCB" w14:textId="77777777" w:rsidTr="00B04FCE">
        <w:tc>
          <w:tcPr>
            <w:tcW w:w="567" w:type="dxa"/>
            <w:tcBorders>
              <w:left w:val="single" w:sz="6" w:space="0" w:color="auto"/>
            </w:tcBorders>
          </w:tcPr>
          <w:p w14:paraId="71B5DD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14:paraId="690A3D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EEF1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14:paraId="11C0CD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832B8B" w:rsidRPr="003D7E80" w14:paraId="79844D2D" w14:textId="77777777" w:rsidTr="00B04FCE">
        <w:tc>
          <w:tcPr>
            <w:tcW w:w="567" w:type="dxa"/>
            <w:tcBorders>
              <w:left w:val="single" w:sz="6" w:space="0" w:color="auto"/>
            </w:tcBorders>
          </w:tcPr>
          <w:p w14:paraId="13AD39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14:paraId="7780B3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7082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14:paraId="3A5C14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17C22F4A" w14:textId="77777777" w:rsidTr="00B04FCE">
        <w:tc>
          <w:tcPr>
            <w:tcW w:w="567" w:type="dxa"/>
            <w:tcBorders>
              <w:left w:val="single" w:sz="6" w:space="0" w:color="auto"/>
            </w:tcBorders>
          </w:tcPr>
          <w:p w14:paraId="6391AAC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14:paraId="6652C3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3452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14:paraId="423C20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0B76C9A8" w14:textId="77777777" w:rsidTr="00B04FCE">
        <w:tc>
          <w:tcPr>
            <w:tcW w:w="567" w:type="dxa"/>
            <w:tcBorders>
              <w:left w:val="single" w:sz="6" w:space="0" w:color="auto"/>
            </w:tcBorders>
          </w:tcPr>
          <w:p w14:paraId="0F9CD7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14:paraId="0F102D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B4AA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14:paraId="7FF23F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2EFD4C9A" w14:textId="77777777" w:rsidTr="00B04FCE">
        <w:tc>
          <w:tcPr>
            <w:tcW w:w="567" w:type="dxa"/>
            <w:tcBorders>
              <w:left w:val="single" w:sz="6" w:space="0" w:color="auto"/>
            </w:tcBorders>
          </w:tcPr>
          <w:p w14:paraId="6722DB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14:paraId="3F5B8E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74C7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14:paraId="39272D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449D584D" w14:textId="77777777" w:rsidTr="00B04FCE">
        <w:tc>
          <w:tcPr>
            <w:tcW w:w="567" w:type="dxa"/>
            <w:tcBorders>
              <w:left w:val="single" w:sz="6" w:space="0" w:color="auto"/>
            </w:tcBorders>
          </w:tcPr>
          <w:p w14:paraId="467072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14:paraId="62DEFE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C9A8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14:paraId="1661E5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086F305" w14:textId="77777777" w:rsidTr="00B04FCE">
        <w:tc>
          <w:tcPr>
            <w:tcW w:w="567" w:type="dxa"/>
            <w:tcBorders>
              <w:left w:val="single" w:sz="6" w:space="0" w:color="auto"/>
            </w:tcBorders>
          </w:tcPr>
          <w:p w14:paraId="635152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14:paraId="41D1DC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B0614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14:paraId="235F0D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31D0555" w14:textId="77777777" w:rsidTr="00B04FCE">
        <w:tc>
          <w:tcPr>
            <w:tcW w:w="567" w:type="dxa"/>
            <w:tcBorders>
              <w:left w:val="single" w:sz="6" w:space="0" w:color="auto"/>
            </w:tcBorders>
          </w:tcPr>
          <w:p w14:paraId="2425C6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14:paraId="58376C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3AC9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14:paraId="2743E7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827BC0B" w14:textId="77777777" w:rsidTr="00B04FCE">
        <w:tc>
          <w:tcPr>
            <w:tcW w:w="567" w:type="dxa"/>
            <w:tcBorders>
              <w:left w:val="single" w:sz="6" w:space="0" w:color="auto"/>
            </w:tcBorders>
          </w:tcPr>
          <w:p w14:paraId="3B6294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14:paraId="4FE302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E43B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14:paraId="18BA24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BD2AA9" w14:textId="77777777" w:rsidTr="00B04FCE">
        <w:tc>
          <w:tcPr>
            <w:tcW w:w="567" w:type="dxa"/>
            <w:tcBorders>
              <w:left w:val="single" w:sz="6" w:space="0" w:color="auto"/>
            </w:tcBorders>
          </w:tcPr>
          <w:p w14:paraId="6765B5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14:paraId="440248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97CD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28BFEB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DD6B158" w14:textId="77777777" w:rsidTr="00B04FCE">
        <w:tc>
          <w:tcPr>
            <w:tcW w:w="567" w:type="dxa"/>
            <w:tcBorders>
              <w:left w:val="single" w:sz="6" w:space="0" w:color="auto"/>
            </w:tcBorders>
          </w:tcPr>
          <w:p w14:paraId="251A81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4E4A3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FB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67C69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B95ACB4" w14:textId="77777777" w:rsidTr="00B04FCE">
        <w:tc>
          <w:tcPr>
            <w:tcW w:w="567" w:type="dxa"/>
            <w:tcBorders>
              <w:left w:val="single" w:sz="6" w:space="0" w:color="auto"/>
            </w:tcBorders>
          </w:tcPr>
          <w:p w14:paraId="305E81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4A70A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52D5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FD5E3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C0FFE6F" w14:textId="77777777" w:rsidTr="00B04FCE">
        <w:tc>
          <w:tcPr>
            <w:tcW w:w="567" w:type="dxa"/>
            <w:tcBorders>
              <w:left w:val="single" w:sz="6" w:space="0" w:color="auto"/>
            </w:tcBorders>
          </w:tcPr>
          <w:p w14:paraId="580F32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14:paraId="5A09CE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14:paraId="4531A7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14:paraId="1CEFF1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832B8B" w:rsidRPr="003D7E80" w14:paraId="2A01BCFA" w14:textId="77777777" w:rsidTr="00B04FCE">
        <w:tc>
          <w:tcPr>
            <w:tcW w:w="567" w:type="dxa"/>
            <w:tcBorders>
              <w:left w:val="single" w:sz="6" w:space="0" w:color="auto"/>
              <w:bottom w:val="single" w:sz="6" w:space="0" w:color="auto"/>
            </w:tcBorders>
          </w:tcPr>
          <w:p w14:paraId="4CA0C0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14:paraId="4E0EF96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14:paraId="2F822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14:paraId="2EF5E29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7A8FDB69"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1FBB96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832B8B" w:rsidRPr="003D7E80" w14:paraId="3F52527D" w14:textId="77777777" w:rsidTr="00B04FCE">
        <w:tc>
          <w:tcPr>
            <w:tcW w:w="567" w:type="dxa"/>
            <w:tcBorders>
              <w:left w:val="single" w:sz="6" w:space="0" w:color="auto"/>
            </w:tcBorders>
          </w:tcPr>
          <w:p w14:paraId="7BE13B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AAD42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E6C6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74A7A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1F9C30" w14:textId="77777777" w:rsidTr="00B04FCE">
        <w:tc>
          <w:tcPr>
            <w:tcW w:w="567" w:type="dxa"/>
            <w:tcBorders>
              <w:left w:val="single" w:sz="6" w:space="0" w:color="auto"/>
            </w:tcBorders>
          </w:tcPr>
          <w:p w14:paraId="54334B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14:paraId="4EF72D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B8C48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14:paraId="4FBB93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832B8B" w:rsidRPr="003D7E80" w14:paraId="5C3FD3A6" w14:textId="77777777" w:rsidTr="00B04FCE">
        <w:tc>
          <w:tcPr>
            <w:tcW w:w="567" w:type="dxa"/>
            <w:tcBorders>
              <w:left w:val="single" w:sz="6" w:space="0" w:color="auto"/>
            </w:tcBorders>
          </w:tcPr>
          <w:p w14:paraId="59B7D8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14:paraId="7CECD7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1B74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14:paraId="2955D1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33DD9F0D" w14:textId="77777777" w:rsidTr="00B04FCE">
        <w:tc>
          <w:tcPr>
            <w:tcW w:w="567" w:type="dxa"/>
            <w:tcBorders>
              <w:left w:val="single" w:sz="6" w:space="0" w:color="auto"/>
            </w:tcBorders>
          </w:tcPr>
          <w:p w14:paraId="17A781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14:paraId="102621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F2A8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14:paraId="753601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832B8B" w:rsidRPr="003D7E80" w14:paraId="331F3971" w14:textId="77777777" w:rsidTr="00B04FCE">
        <w:tc>
          <w:tcPr>
            <w:tcW w:w="567" w:type="dxa"/>
            <w:tcBorders>
              <w:left w:val="single" w:sz="6" w:space="0" w:color="auto"/>
            </w:tcBorders>
          </w:tcPr>
          <w:p w14:paraId="582B7D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14:paraId="178337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FF22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14:paraId="19ECF9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978D4D8" w14:textId="77777777" w:rsidTr="00B04FCE">
        <w:tc>
          <w:tcPr>
            <w:tcW w:w="567" w:type="dxa"/>
            <w:tcBorders>
              <w:left w:val="single" w:sz="6" w:space="0" w:color="auto"/>
            </w:tcBorders>
          </w:tcPr>
          <w:p w14:paraId="4FEB69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14:paraId="153E68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3DA0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14:paraId="5543EA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28F8B82B" w14:textId="77777777" w:rsidTr="00B04FCE">
        <w:tc>
          <w:tcPr>
            <w:tcW w:w="567" w:type="dxa"/>
            <w:tcBorders>
              <w:left w:val="single" w:sz="6" w:space="0" w:color="auto"/>
            </w:tcBorders>
          </w:tcPr>
          <w:p w14:paraId="1B8A1D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14:paraId="1C9829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482CE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14:paraId="794A0D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6EF572BF" w14:textId="77777777" w:rsidTr="00B04FCE">
        <w:tc>
          <w:tcPr>
            <w:tcW w:w="567" w:type="dxa"/>
            <w:tcBorders>
              <w:left w:val="single" w:sz="6" w:space="0" w:color="auto"/>
            </w:tcBorders>
          </w:tcPr>
          <w:p w14:paraId="68BE20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14:paraId="60FBBC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46F9E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14:paraId="391ED5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18459496" w14:textId="77777777" w:rsidTr="00B04FCE">
        <w:tc>
          <w:tcPr>
            <w:tcW w:w="567" w:type="dxa"/>
            <w:tcBorders>
              <w:left w:val="single" w:sz="6" w:space="0" w:color="auto"/>
            </w:tcBorders>
          </w:tcPr>
          <w:p w14:paraId="594008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14:paraId="0897595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14BEE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14:paraId="490D24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606214D2" w14:textId="77777777" w:rsidTr="00B04FCE">
        <w:tc>
          <w:tcPr>
            <w:tcW w:w="567" w:type="dxa"/>
            <w:tcBorders>
              <w:left w:val="single" w:sz="6" w:space="0" w:color="auto"/>
              <w:bottom w:val="single" w:sz="6" w:space="0" w:color="auto"/>
            </w:tcBorders>
          </w:tcPr>
          <w:p w14:paraId="406202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14:paraId="0B106BC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100448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0F4EE2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1FD4C11"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DC5A2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832B8B" w:rsidRPr="003D7E80" w14:paraId="084E441C" w14:textId="77777777" w:rsidTr="00B04FCE">
        <w:tc>
          <w:tcPr>
            <w:tcW w:w="1701" w:type="dxa"/>
            <w:gridSpan w:val="4"/>
            <w:tcBorders>
              <w:left w:val="single" w:sz="6" w:space="0" w:color="auto"/>
              <w:right w:val="single" w:sz="6" w:space="0" w:color="auto"/>
            </w:tcBorders>
          </w:tcPr>
          <w:p w14:paraId="3D5BDD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832B8B" w:rsidRPr="003D7E80" w14:paraId="030CEF6B" w14:textId="77777777" w:rsidTr="00B04FCE">
        <w:tc>
          <w:tcPr>
            <w:tcW w:w="567" w:type="dxa"/>
            <w:tcBorders>
              <w:left w:val="single" w:sz="6" w:space="0" w:color="auto"/>
            </w:tcBorders>
          </w:tcPr>
          <w:p w14:paraId="3D97A5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14:paraId="7DABD2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14:paraId="43C7DB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14:paraId="65337B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832B8B" w:rsidRPr="003D7E80" w14:paraId="058C7499" w14:textId="77777777" w:rsidTr="00B04FCE">
        <w:tc>
          <w:tcPr>
            <w:tcW w:w="567" w:type="dxa"/>
            <w:tcBorders>
              <w:left w:val="single" w:sz="6" w:space="0" w:color="auto"/>
            </w:tcBorders>
          </w:tcPr>
          <w:p w14:paraId="22499E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14:paraId="7D4641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B47CC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14:paraId="5C6E10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832B8B" w:rsidRPr="003D7E80" w14:paraId="4BAF30F7" w14:textId="77777777" w:rsidTr="00B04FCE">
        <w:tc>
          <w:tcPr>
            <w:tcW w:w="567" w:type="dxa"/>
            <w:tcBorders>
              <w:left w:val="single" w:sz="6" w:space="0" w:color="auto"/>
            </w:tcBorders>
          </w:tcPr>
          <w:p w14:paraId="7861C7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14:paraId="5A3EDD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8B910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14:paraId="2EBAB4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832B8B" w:rsidRPr="003D7E80" w14:paraId="6F678EE1" w14:textId="77777777" w:rsidTr="00B04FCE">
        <w:tc>
          <w:tcPr>
            <w:tcW w:w="567" w:type="dxa"/>
            <w:tcBorders>
              <w:left w:val="single" w:sz="6" w:space="0" w:color="auto"/>
            </w:tcBorders>
          </w:tcPr>
          <w:p w14:paraId="1AF656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14:paraId="775AFC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898A3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14:paraId="12CD77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chan-</w:t>
            </w:r>
          </w:p>
        </w:tc>
      </w:tr>
      <w:tr w:rsidR="00832B8B" w:rsidRPr="003D7E80" w14:paraId="321A261A" w14:textId="77777777" w:rsidTr="00B04FCE">
        <w:tc>
          <w:tcPr>
            <w:tcW w:w="567" w:type="dxa"/>
            <w:tcBorders>
              <w:left w:val="single" w:sz="6" w:space="0" w:color="auto"/>
            </w:tcBorders>
          </w:tcPr>
          <w:p w14:paraId="72E144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14:paraId="471C18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D25F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14:paraId="7098D46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130A25B8" w14:textId="77777777" w:rsidTr="00B04FCE">
        <w:tc>
          <w:tcPr>
            <w:tcW w:w="567" w:type="dxa"/>
            <w:tcBorders>
              <w:left w:val="single" w:sz="6" w:space="0" w:color="auto"/>
            </w:tcBorders>
          </w:tcPr>
          <w:p w14:paraId="303478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14:paraId="67FDDF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6662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1FE0ED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E35CE6" w14:textId="77777777" w:rsidTr="00B04FCE">
        <w:tc>
          <w:tcPr>
            <w:tcW w:w="567" w:type="dxa"/>
            <w:tcBorders>
              <w:left w:val="single" w:sz="6" w:space="0" w:color="auto"/>
            </w:tcBorders>
          </w:tcPr>
          <w:p w14:paraId="0755B5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E2479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382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6CCAB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79EC1C"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16FB4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832B8B" w:rsidRPr="003D7E80" w14:paraId="0D91D1B8" w14:textId="77777777" w:rsidTr="00B04FCE">
        <w:tc>
          <w:tcPr>
            <w:tcW w:w="567" w:type="dxa"/>
            <w:tcBorders>
              <w:left w:val="single" w:sz="6" w:space="0" w:color="auto"/>
            </w:tcBorders>
          </w:tcPr>
          <w:p w14:paraId="0163AA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7961F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41A9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300B7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6CF836A" w14:textId="77777777" w:rsidTr="00B04FCE">
        <w:tc>
          <w:tcPr>
            <w:tcW w:w="567" w:type="dxa"/>
            <w:tcBorders>
              <w:left w:val="single" w:sz="6" w:space="0" w:color="auto"/>
            </w:tcBorders>
          </w:tcPr>
          <w:p w14:paraId="2E272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14:paraId="2F78B3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78704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14:paraId="5B7732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3DAD6F1" w14:textId="77777777" w:rsidTr="00B04FCE">
        <w:tc>
          <w:tcPr>
            <w:tcW w:w="567" w:type="dxa"/>
            <w:tcBorders>
              <w:left w:val="single" w:sz="6" w:space="0" w:color="auto"/>
            </w:tcBorders>
          </w:tcPr>
          <w:p w14:paraId="61F13B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14:paraId="7E9397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273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14:paraId="1F0E54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1F66B00" w14:textId="77777777" w:rsidTr="00B04FCE">
        <w:tc>
          <w:tcPr>
            <w:tcW w:w="567" w:type="dxa"/>
            <w:tcBorders>
              <w:left w:val="single" w:sz="6" w:space="0" w:color="auto"/>
            </w:tcBorders>
          </w:tcPr>
          <w:p w14:paraId="7D748C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14:paraId="7B40F5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165E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14:paraId="232307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550647C" w14:textId="77777777" w:rsidTr="00B04FCE">
        <w:tc>
          <w:tcPr>
            <w:tcW w:w="567" w:type="dxa"/>
            <w:tcBorders>
              <w:left w:val="single" w:sz="6" w:space="0" w:color="auto"/>
            </w:tcBorders>
          </w:tcPr>
          <w:p w14:paraId="35739C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14:paraId="2F4E12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24E1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14:paraId="5EF703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07EAE7" w14:textId="77777777" w:rsidTr="00B04FCE">
        <w:tc>
          <w:tcPr>
            <w:tcW w:w="567" w:type="dxa"/>
            <w:tcBorders>
              <w:left w:val="single" w:sz="6" w:space="0" w:color="auto"/>
            </w:tcBorders>
          </w:tcPr>
          <w:p w14:paraId="382BB3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14:paraId="7F878B2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F2B4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14:paraId="3314E7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C2564E" w14:textId="77777777" w:rsidTr="00B04FCE">
        <w:tc>
          <w:tcPr>
            <w:tcW w:w="567" w:type="dxa"/>
            <w:tcBorders>
              <w:left w:val="single" w:sz="6" w:space="0" w:color="auto"/>
            </w:tcBorders>
          </w:tcPr>
          <w:p w14:paraId="7ECB75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14:paraId="5E6FA0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B5F0A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14:paraId="081341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4FC670" w14:textId="77777777" w:rsidTr="00B04FCE">
        <w:tc>
          <w:tcPr>
            <w:tcW w:w="567" w:type="dxa"/>
            <w:tcBorders>
              <w:left w:val="single" w:sz="6" w:space="0" w:color="auto"/>
            </w:tcBorders>
          </w:tcPr>
          <w:p w14:paraId="6B75C8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14:paraId="2095D7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7E2E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14:paraId="16DC1C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CCDDD14" w14:textId="77777777" w:rsidTr="00B04FCE">
        <w:tc>
          <w:tcPr>
            <w:tcW w:w="567" w:type="dxa"/>
            <w:tcBorders>
              <w:left w:val="single" w:sz="6" w:space="0" w:color="auto"/>
            </w:tcBorders>
          </w:tcPr>
          <w:p w14:paraId="307C6B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14:paraId="30383C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74C5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14:paraId="32D412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4EB8B20" w14:textId="77777777" w:rsidTr="00B04FCE">
        <w:tc>
          <w:tcPr>
            <w:tcW w:w="567" w:type="dxa"/>
            <w:tcBorders>
              <w:left w:val="single" w:sz="6" w:space="0" w:color="auto"/>
            </w:tcBorders>
          </w:tcPr>
          <w:p w14:paraId="50A6EC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14:paraId="2EDE33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D5DFE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14:paraId="39FCDE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A5B6CC" w14:textId="77777777" w:rsidTr="00B04FCE">
        <w:tc>
          <w:tcPr>
            <w:tcW w:w="567" w:type="dxa"/>
            <w:tcBorders>
              <w:left w:val="single" w:sz="6" w:space="0" w:color="auto"/>
            </w:tcBorders>
          </w:tcPr>
          <w:p w14:paraId="4B450F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14:paraId="336A1F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4264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14:paraId="530890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C58CCA" w14:textId="77777777" w:rsidTr="00B04FCE">
        <w:tc>
          <w:tcPr>
            <w:tcW w:w="567" w:type="dxa"/>
            <w:tcBorders>
              <w:left w:val="single" w:sz="6" w:space="0" w:color="auto"/>
            </w:tcBorders>
          </w:tcPr>
          <w:p w14:paraId="126267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14:paraId="642B9C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1867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14:paraId="5B54F8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239D06" w14:textId="77777777" w:rsidTr="00B04FCE">
        <w:tc>
          <w:tcPr>
            <w:tcW w:w="567" w:type="dxa"/>
            <w:tcBorders>
              <w:left w:val="single" w:sz="6" w:space="0" w:color="auto"/>
            </w:tcBorders>
          </w:tcPr>
          <w:p w14:paraId="66B708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14:paraId="16D8D3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48BF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14:paraId="5CF460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C3B698F" w14:textId="77777777" w:rsidTr="00B04FCE">
        <w:tc>
          <w:tcPr>
            <w:tcW w:w="567" w:type="dxa"/>
            <w:tcBorders>
              <w:left w:val="single" w:sz="6" w:space="0" w:color="auto"/>
            </w:tcBorders>
          </w:tcPr>
          <w:p w14:paraId="3F4BB2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14:paraId="5618BC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E0EA3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14:paraId="629654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34D0779" w14:textId="77777777" w:rsidTr="00B04FCE">
        <w:tc>
          <w:tcPr>
            <w:tcW w:w="567" w:type="dxa"/>
            <w:tcBorders>
              <w:left w:val="single" w:sz="6" w:space="0" w:color="auto"/>
            </w:tcBorders>
          </w:tcPr>
          <w:p w14:paraId="4E4D5E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14:paraId="09288C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9044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14:paraId="00A3B4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1C8CA88" w14:textId="77777777" w:rsidTr="00B04FCE">
        <w:tc>
          <w:tcPr>
            <w:tcW w:w="567" w:type="dxa"/>
            <w:tcBorders>
              <w:left w:val="single" w:sz="6" w:space="0" w:color="auto"/>
            </w:tcBorders>
          </w:tcPr>
          <w:p w14:paraId="5D2472F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14:paraId="5A5A5F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109E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14:paraId="109226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B763CBC" w14:textId="77777777" w:rsidTr="00B04FCE">
        <w:tc>
          <w:tcPr>
            <w:tcW w:w="567" w:type="dxa"/>
            <w:tcBorders>
              <w:left w:val="single" w:sz="6" w:space="0" w:color="auto"/>
            </w:tcBorders>
          </w:tcPr>
          <w:p w14:paraId="1F0E98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14:paraId="0E0C93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7288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14:paraId="2BF25A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832B8B" w:rsidRPr="003D7E80" w14:paraId="1DC730DE" w14:textId="77777777" w:rsidTr="00B04FCE">
        <w:tc>
          <w:tcPr>
            <w:tcW w:w="567" w:type="dxa"/>
            <w:tcBorders>
              <w:left w:val="single" w:sz="6" w:space="0" w:color="auto"/>
            </w:tcBorders>
          </w:tcPr>
          <w:p w14:paraId="5204A3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14:paraId="170B0A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D9C57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14:paraId="11C3C0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832B8B" w:rsidRPr="003D7E80" w14:paraId="2C142145" w14:textId="77777777" w:rsidTr="00B04FCE">
        <w:tc>
          <w:tcPr>
            <w:tcW w:w="567" w:type="dxa"/>
            <w:tcBorders>
              <w:left w:val="single" w:sz="6" w:space="0" w:color="auto"/>
            </w:tcBorders>
          </w:tcPr>
          <w:p w14:paraId="7DAA6C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14:paraId="0E0A5E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C718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14:paraId="76F18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5E5DF802" w14:textId="77777777" w:rsidTr="00B04FCE">
        <w:tc>
          <w:tcPr>
            <w:tcW w:w="567" w:type="dxa"/>
            <w:tcBorders>
              <w:left w:val="single" w:sz="6" w:space="0" w:color="auto"/>
            </w:tcBorders>
          </w:tcPr>
          <w:p w14:paraId="1B4D1D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14:paraId="787FCA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8D5B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14:paraId="1EF955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65F515F" w14:textId="77777777" w:rsidTr="00B04FCE">
        <w:tc>
          <w:tcPr>
            <w:tcW w:w="567" w:type="dxa"/>
            <w:tcBorders>
              <w:left w:val="single" w:sz="6" w:space="0" w:color="auto"/>
            </w:tcBorders>
          </w:tcPr>
          <w:p w14:paraId="560050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14:paraId="6524B3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BF5D3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14:paraId="30B68D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B6BAE92" w14:textId="77777777" w:rsidTr="00B04FCE">
        <w:tc>
          <w:tcPr>
            <w:tcW w:w="567" w:type="dxa"/>
            <w:tcBorders>
              <w:left w:val="single" w:sz="6" w:space="0" w:color="auto"/>
            </w:tcBorders>
          </w:tcPr>
          <w:p w14:paraId="71C19C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14:paraId="2BA199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1958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14:paraId="103990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22B4692" w14:textId="77777777" w:rsidTr="00B04FCE">
        <w:tc>
          <w:tcPr>
            <w:tcW w:w="567" w:type="dxa"/>
            <w:tcBorders>
              <w:left w:val="single" w:sz="6" w:space="0" w:color="auto"/>
            </w:tcBorders>
          </w:tcPr>
          <w:p w14:paraId="3D14CA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14:paraId="61B29B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BFA40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14:paraId="6A7D40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FC2FC8E" w14:textId="77777777" w:rsidTr="00B04FCE">
        <w:tc>
          <w:tcPr>
            <w:tcW w:w="567" w:type="dxa"/>
            <w:tcBorders>
              <w:left w:val="single" w:sz="6" w:space="0" w:color="auto"/>
            </w:tcBorders>
          </w:tcPr>
          <w:p w14:paraId="313F29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14:paraId="5F384F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E528D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14:paraId="0FF832D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3AB1145" w14:textId="77777777" w:rsidTr="00B04FCE">
        <w:tc>
          <w:tcPr>
            <w:tcW w:w="567" w:type="dxa"/>
            <w:tcBorders>
              <w:left w:val="single" w:sz="6" w:space="0" w:color="auto"/>
            </w:tcBorders>
          </w:tcPr>
          <w:p w14:paraId="365FB1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14:paraId="103C58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6176B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14:paraId="7B8EE3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EA76E0C" w14:textId="77777777" w:rsidTr="00B04FCE">
        <w:tc>
          <w:tcPr>
            <w:tcW w:w="567" w:type="dxa"/>
            <w:tcBorders>
              <w:left w:val="single" w:sz="6" w:space="0" w:color="auto"/>
            </w:tcBorders>
          </w:tcPr>
          <w:p w14:paraId="44C2602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14:paraId="6FEF9B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61CF8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14:paraId="307FB7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7696A55F" w14:textId="77777777" w:rsidTr="00B04FCE">
        <w:tc>
          <w:tcPr>
            <w:tcW w:w="567" w:type="dxa"/>
            <w:tcBorders>
              <w:left w:val="single" w:sz="6" w:space="0" w:color="auto"/>
            </w:tcBorders>
          </w:tcPr>
          <w:p w14:paraId="683585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14:paraId="685D88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75394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14:paraId="0C74C4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EA49BA5" w14:textId="77777777" w:rsidTr="00B04FCE">
        <w:tc>
          <w:tcPr>
            <w:tcW w:w="567" w:type="dxa"/>
            <w:tcBorders>
              <w:left w:val="single" w:sz="6" w:space="0" w:color="auto"/>
            </w:tcBorders>
          </w:tcPr>
          <w:p w14:paraId="0C5322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14:paraId="6C500B3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CA6F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14:paraId="522488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51201A7" w14:textId="77777777" w:rsidTr="00B04FCE">
        <w:tc>
          <w:tcPr>
            <w:tcW w:w="567" w:type="dxa"/>
            <w:tcBorders>
              <w:left w:val="single" w:sz="6" w:space="0" w:color="auto"/>
            </w:tcBorders>
          </w:tcPr>
          <w:p w14:paraId="6BF3FC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14:paraId="0A3277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22621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14:paraId="3B194F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68AEC92" w14:textId="77777777" w:rsidTr="00B04FCE">
        <w:tc>
          <w:tcPr>
            <w:tcW w:w="567" w:type="dxa"/>
            <w:tcBorders>
              <w:left w:val="single" w:sz="6" w:space="0" w:color="auto"/>
            </w:tcBorders>
          </w:tcPr>
          <w:p w14:paraId="2ED635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14:paraId="6ADA63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1D37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14:paraId="16DBBA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20FC880" w14:textId="77777777" w:rsidTr="00B04FCE">
        <w:tc>
          <w:tcPr>
            <w:tcW w:w="567" w:type="dxa"/>
            <w:tcBorders>
              <w:left w:val="single" w:sz="6" w:space="0" w:color="auto"/>
            </w:tcBorders>
          </w:tcPr>
          <w:p w14:paraId="1AA246C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14:paraId="5E81FA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B7172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14:paraId="0A4B33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54AD2BC2" w14:textId="77777777" w:rsidTr="00B04FCE">
        <w:tc>
          <w:tcPr>
            <w:tcW w:w="567" w:type="dxa"/>
            <w:tcBorders>
              <w:left w:val="single" w:sz="6" w:space="0" w:color="auto"/>
            </w:tcBorders>
          </w:tcPr>
          <w:p w14:paraId="328B75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14:paraId="2B2291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823CB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14:paraId="40388E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81ADC67" w14:textId="77777777" w:rsidTr="00B04FCE">
        <w:tc>
          <w:tcPr>
            <w:tcW w:w="567" w:type="dxa"/>
            <w:tcBorders>
              <w:left w:val="single" w:sz="6" w:space="0" w:color="auto"/>
            </w:tcBorders>
          </w:tcPr>
          <w:p w14:paraId="127498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14:paraId="1E087D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6C21F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14:paraId="20390F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93A3A6C" w14:textId="77777777" w:rsidTr="00B04FCE">
        <w:tc>
          <w:tcPr>
            <w:tcW w:w="567" w:type="dxa"/>
            <w:tcBorders>
              <w:left w:val="single" w:sz="6" w:space="0" w:color="auto"/>
            </w:tcBorders>
          </w:tcPr>
          <w:p w14:paraId="498627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14:paraId="3AAACE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B4CF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14:paraId="448CD0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19E9145" w14:textId="77777777" w:rsidTr="00B04FCE">
        <w:tc>
          <w:tcPr>
            <w:tcW w:w="567" w:type="dxa"/>
            <w:tcBorders>
              <w:left w:val="single" w:sz="6" w:space="0" w:color="auto"/>
            </w:tcBorders>
          </w:tcPr>
          <w:p w14:paraId="79E02A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14:paraId="27BD3F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14:paraId="223CF9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14:paraId="184B73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832B8B" w:rsidRPr="003D7E80" w14:paraId="66530D6F" w14:textId="77777777" w:rsidTr="00B04FCE">
        <w:tc>
          <w:tcPr>
            <w:tcW w:w="567" w:type="dxa"/>
            <w:tcBorders>
              <w:left w:val="single" w:sz="6" w:space="0" w:color="auto"/>
            </w:tcBorders>
          </w:tcPr>
          <w:p w14:paraId="5B37D1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77FD3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E24B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7D7400E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832B8B" w:rsidRPr="003D7E80" w14:paraId="3D9B6F5E" w14:textId="77777777" w:rsidTr="00B04FCE">
        <w:tc>
          <w:tcPr>
            <w:tcW w:w="567" w:type="dxa"/>
            <w:tcBorders>
              <w:left w:val="single" w:sz="6" w:space="0" w:color="auto"/>
            </w:tcBorders>
          </w:tcPr>
          <w:p w14:paraId="1B3736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38DB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04392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14:paraId="0B5E59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832B8B" w:rsidRPr="003D7E80" w14:paraId="0F1E33B2" w14:textId="77777777" w:rsidTr="00B04FCE">
        <w:tc>
          <w:tcPr>
            <w:tcW w:w="567" w:type="dxa"/>
            <w:tcBorders>
              <w:left w:val="single" w:sz="6" w:space="0" w:color="auto"/>
            </w:tcBorders>
          </w:tcPr>
          <w:p w14:paraId="0F0C3F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3DA5C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B1902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97A97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832B8B" w:rsidRPr="003D7E80" w14:paraId="55FEED03" w14:textId="77777777" w:rsidTr="00B04FCE">
        <w:tc>
          <w:tcPr>
            <w:tcW w:w="567" w:type="dxa"/>
            <w:tcBorders>
              <w:left w:val="single" w:sz="6" w:space="0" w:color="auto"/>
              <w:bottom w:val="single" w:sz="6" w:space="0" w:color="auto"/>
            </w:tcBorders>
          </w:tcPr>
          <w:p w14:paraId="14B1EB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14:paraId="08985AC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14:paraId="57DEF2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14:paraId="1EFFCA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79146319"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FD77E4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832B8B" w:rsidRPr="003D7E80" w14:paraId="3F43EF18" w14:textId="77777777" w:rsidTr="00B04FCE">
        <w:tc>
          <w:tcPr>
            <w:tcW w:w="567" w:type="dxa"/>
            <w:tcBorders>
              <w:left w:val="single" w:sz="6" w:space="0" w:color="auto"/>
            </w:tcBorders>
          </w:tcPr>
          <w:p w14:paraId="1E2AB93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80FFB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2872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2C3DE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94DB776" w14:textId="77777777" w:rsidTr="00B04FCE">
        <w:tc>
          <w:tcPr>
            <w:tcW w:w="567" w:type="dxa"/>
            <w:tcBorders>
              <w:left w:val="single" w:sz="6" w:space="0" w:color="auto"/>
            </w:tcBorders>
          </w:tcPr>
          <w:p w14:paraId="2C3832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14:paraId="02FCF1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BE80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14:paraId="735C5C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5DAAA5" w14:textId="77777777" w:rsidTr="00B04FCE">
        <w:tc>
          <w:tcPr>
            <w:tcW w:w="567" w:type="dxa"/>
            <w:tcBorders>
              <w:left w:val="single" w:sz="6" w:space="0" w:color="auto"/>
            </w:tcBorders>
          </w:tcPr>
          <w:p w14:paraId="7583FA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14:paraId="632A98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27CC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14:paraId="35E49C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7C370C3" w14:textId="77777777" w:rsidTr="00B04FCE">
        <w:tc>
          <w:tcPr>
            <w:tcW w:w="567" w:type="dxa"/>
            <w:tcBorders>
              <w:left w:val="single" w:sz="6" w:space="0" w:color="auto"/>
            </w:tcBorders>
          </w:tcPr>
          <w:p w14:paraId="0A6847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14:paraId="5D84E4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36BA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14:paraId="248AB1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2E1FC8" w14:textId="77777777" w:rsidTr="00B04FCE">
        <w:tc>
          <w:tcPr>
            <w:tcW w:w="567" w:type="dxa"/>
            <w:tcBorders>
              <w:left w:val="single" w:sz="6" w:space="0" w:color="auto"/>
            </w:tcBorders>
          </w:tcPr>
          <w:p w14:paraId="1FC9CE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14:paraId="1BF90B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2970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14:paraId="1CCEA2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7C99AA6" w14:textId="77777777" w:rsidTr="00B04FCE">
        <w:tc>
          <w:tcPr>
            <w:tcW w:w="567" w:type="dxa"/>
            <w:tcBorders>
              <w:left w:val="single" w:sz="6" w:space="0" w:color="auto"/>
            </w:tcBorders>
          </w:tcPr>
          <w:p w14:paraId="0A860F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14:paraId="53FC45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139D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14:paraId="5BA0ED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5388AE1" w14:textId="77777777" w:rsidTr="00B04FCE">
        <w:tc>
          <w:tcPr>
            <w:tcW w:w="567" w:type="dxa"/>
            <w:tcBorders>
              <w:left w:val="single" w:sz="6" w:space="0" w:color="auto"/>
            </w:tcBorders>
          </w:tcPr>
          <w:p w14:paraId="1C3EA5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14:paraId="2A64C4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CE0A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14:paraId="59733E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F9204B" w14:textId="77777777" w:rsidTr="00B04FCE">
        <w:tc>
          <w:tcPr>
            <w:tcW w:w="567" w:type="dxa"/>
            <w:tcBorders>
              <w:left w:val="single" w:sz="6" w:space="0" w:color="auto"/>
            </w:tcBorders>
          </w:tcPr>
          <w:p w14:paraId="5534A2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14:paraId="5F4204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AC43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14:paraId="259FFE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62A868" w14:textId="77777777" w:rsidTr="00B04FCE">
        <w:tc>
          <w:tcPr>
            <w:tcW w:w="567" w:type="dxa"/>
            <w:tcBorders>
              <w:left w:val="single" w:sz="6" w:space="0" w:color="auto"/>
            </w:tcBorders>
          </w:tcPr>
          <w:p w14:paraId="41589C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14:paraId="7F7DE6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F987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14:paraId="4ED967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81D699" w14:textId="77777777" w:rsidTr="00B04FCE">
        <w:tc>
          <w:tcPr>
            <w:tcW w:w="567" w:type="dxa"/>
            <w:tcBorders>
              <w:left w:val="single" w:sz="6" w:space="0" w:color="auto"/>
            </w:tcBorders>
          </w:tcPr>
          <w:p w14:paraId="34E35A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14:paraId="110FD2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198A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14:paraId="19DD9A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17763A5" w14:textId="77777777" w:rsidTr="00B04FCE">
        <w:tc>
          <w:tcPr>
            <w:tcW w:w="567" w:type="dxa"/>
            <w:tcBorders>
              <w:left w:val="single" w:sz="6" w:space="0" w:color="auto"/>
            </w:tcBorders>
          </w:tcPr>
          <w:p w14:paraId="411289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14:paraId="7F392A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219E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14:paraId="57C812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1FA1D1" w14:textId="77777777" w:rsidTr="00B04FCE">
        <w:tc>
          <w:tcPr>
            <w:tcW w:w="567" w:type="dxa"/>
            <w:tcBorders>
              <w:left w:val="single" w:sz="6" w:space="0" w:color="auto"/>
            </w:tcBorders>
          </w:tcPr>
          <w:p w14:paraId="4C3683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14:paraId="625D39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60A2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14:paraId="6F4B7D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83B691D" w14:textId="77777777" w:rsidTr="00B04FCE">
        <w:tc>
          <w:tcPr>
            <w:tcW w:w="567" w:type="dxa"/>
            <w:tcBorders>
              <w:left w:val="single" w:sz="6" w:space="0" w:color="auto"/>
            </w:tcBorders>
          </w:tcPr>
          <w:p w14:paraId="5E8FB3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14:paraId="49E266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837F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14:paraId="08B524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1CF87E4" w14:textId="77777777" w:rsidTr="00B04FCE">
        <w:tc>
          <w:tcPr>
            <w:tcW w:w="567" w:type="dxa"/>
            <w:tcBorders>
              <w:left w:val="single" w:sz="6" w:space="0" w:color="auto"/>
            </w:tcBorders>
          </w:tcPr>
          <w:p w14:paraId="0A3C3F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14:paraId="445059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7F6C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14:paraId="0874BE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832B8B" w:rsidRPr="003D7E80" w14:paraId="2AB3FD6E" w14:textId="77777777" w:rsidTr="00B04FCE">
        <w:tc>
          <w:tcPr>
            <w:tcW w:w="567" w:type="dxa"/>
            <w:tcBorders>
              <w:left w:val="single" w:sz="6" w:space="0" w:color="auto"/>
            </w:tcBorders>
          </w:tcPr>
          <w:p w14:paraId="119CEE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14:paraId="4C671E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B12E11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14:paraId="0E533F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4BDEED87" w14:textId="77777777" w:rsidTr="00B04FCE">
        <w:tc>
          <w:tcPr>
            <w:tcW w:w="567" w:type="dxa"/>
            <w:tcBorders>
              <w:left w:val="single" w:sz="6" w:space="0" w:color="auto"/>
            </w:tcBorders>
          </w:tcPr>
          <w:p w14:paraId="560E22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14:paraId="774D81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5BDA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14:paraId="25CD310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ADACE20" w14:textId="77777777" w:rsidTr="00B04FCE">
        <w:tc>
          <w:tcPr>
            <w:tcW w:w="567" w:type="dxa"/>
            <w:tcBorders>
              <w:left w:val="single" w:sz="6" w:space="0" w:color="auto"/>
            </w:tcBorders>
          </w:tcPr>
          <w:p w14:paraId="424B23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14:paraId="57ADB9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C469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14:paraId="101E06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6630100" w14:textId="77777777" w:rsidTr="00B04FCE">
        <w:tc>
          <w:tcPr>
            <w:tcW w:w="567" w:type="dxa"/>
            <w:tcBorders>
              <w:left w:val="single" w:sz="6" w:space="0" w:color="auto"/>
            </w:tcBorders>
          </w:tcPr>
          <w:p w14:paraId="6722A4A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14:paraId="37144E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21B80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14:paraId="259E56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C395901" w14:textId="77777777" w:rsidTr="00B04FCE">
        <w:tc>
          <w:tcPr>
            <w:tcW w:w="567" w:type="dxa"/>
            <w:tcBorders>
              <w:left w:val="single" w:sz="6" w:space="0" w:color="auto"/>
            </w:tcBorders>
          </w:tcPr>
          <w:p w14:paraId="5F2A3C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14:paraId="724FDE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D204B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14:paraId="5AEB34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35CAFFF" w14:textId="77777777" w:rsidTr="00B04FCE">
        <w:tc>
          <w:tcPr>
            <w:tcW w:w="567" w:type="dxa"/>
            <w:tcBorders>
              <w:left w:val="single" w:sz="6" w:space="0" w:color="auto"/>
            </w:tcBorders>
          </w:tcPr>
          <w:p w14:paraId="0F1833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14:paraId="2E7358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0976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14:paraId="78099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D23AA72" w14:textId="77777777" w:rsidTr="00B04FCE">
        <w:tc>
          <w:tcPr>
            <w:tcW w:w="567" w:type="dxa"/>
            <w:tcBorders>
              <w:left w:val="single" w:sz="6" w:space="0" w:color="auto"/>
            </w:tcBorders>
          </w:tcPr>
          <w:p w14:paraId="35D8A1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14:paraId="52BF54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0A0C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14:paraId="498638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9196BD7" w14:textId="77777777" w:rsidTr="00B04FCE">
        <w:tc>
          <w:tcPr>
            <w:tcW w:w="567" w:type="dxa"/>
            <w:tcBorders>
              <w:left w:val="single" w:sz="6" w:space="0" w:color="auto"/>
            </w:tcBorders>
          </w:tcPr>
          <w:p w14:paraId="1C4E9F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14:paraId="0F3E1B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B0064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14:paraId="67ECF9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68FAD6" w14:textId="77777777" w:rsidTr="00B04FCE">
        <w:tc>
          <w:tcPr>
            <w:tcW w:w="567" w:type="dxa"/>
            <w:tcBorders>
              <w:left w:val="single" w:sz="6" w:space="0" w:color="auto"/>
            </w:tcBorders>
          </w:tcPr>
          <w:p w14:paraId="2F4ACD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14:paraId="63C342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D5FC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14:paraId="303BC1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F68AD49" w14:textId="77777777" w:rsidTr="00B04FCE">
        <w:tc>
          <w:tcPr>
            <w:tcW w:w="567" w:type="dxa"/>
            <w:tcBorders>
              <w:left w:val="single" w:sz="6" w:space="0" w:color="auto"/>
            </w:tcBorders>
          </w:tcPr>
          <w:p w14:paraId="796BE7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14:paraId="3B8A67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7A925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14:paraId="3F0F77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1942826" w14:textId="77777777" w:rsidTr="00B04FCE">
        <w:tc>
          <w:tcPr>
            <w:tcW w:w="567" w:type="dxa"/>
            <w:tcBorders>
              <w:left w:val="single" w:sz="6" w:space="0" w:color="auto"/>
            </w:tcBorders>
          </w:tcPr>
          <w:p w14:paraId="7DCCBB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14:paraId="323E88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0A831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14:paraId="4253BD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A7CA20" w14:textId="77777777" w:rsidTr="00B04FCE">
        <w:tc>
          <w:tcPr>
            <w:tcW w:w="567" w:type="dxa"/>
            <w:tcBorders>
              <w:left w:val="single" w:sz="6" w:space="0" w:color="auto"/>
            </w:tcBorders>
          </w:tcPr>
          <w:p w14:paraId="4BD4F6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14:paraId="43FB852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3310F2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14:paraId="2C2006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F4965B" w14:textId="77777777" w:rsidTr="00B04FCE">
        <w:tc>
          <w:tcPr>
            <w:tcW w:w="567" w:type="dxa"/>
            <w:tcBorders>
              <w:left w:val="single" w:sz="6" w:space="0" w:color="auto"/>
            </w:tcBorders>
          </w:tcPr>
          <w:p w14:paraId="370220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14:paraId="679F86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0998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14:paraId="01195C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1D926B" w14:textId="77777777" w:rsidTr="00B04FCE">
        <w:tc>
          <w:tcPr>
            <w:tcW w:w="567" w:type="dxa"/>
            <w:tcBorders>
              <w:left w:val="single" w:sz="6" w:space="0" w:color="auto"/>
            </w:tcBorders>
          </w:tcPr>
          <w:p w14:paraId="763907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14:paraId="04D2B1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F492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91EC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1E34962" w14:textId="77777777" w:rsidTr="00B04FCE">
        <w:tc>
          <w:tcPr>
            <w:tcW w:w="567" w:type="dxa"/>
            <w:tcBorders>
              <w:left w:val="single" w:sz="6" w:space="0" w:color="auto"/>
            </w:tcBorders>
          </w:tcPr>
          <w:p w14:paraId="2C8715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5526D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834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536C9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F0F1A33"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78331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832B8B" w:rsidRPr="003D7E80" w14:paraId="52026970" w14:textId="77777777" w:rsidTr="00B04FCE">
        <w:tc>
          <w:tcPr>
            <w:tcW w:w="567" w:type="dxa"/>
            <w:tcBorders>
              <w:left w:val="single" w:sz="6" w:space="0" w:color="auto"/>
            </w:tcBorders>
          </w:tcPr>
          <w:p w14:paraId="716CE5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9AA6A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CC48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D0B9F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F4BA551" w14:textId="77777777" w:rsidTr="00B04FCE">
        <w:tc>
          <w:tcPr>
            <w:tcW w:w="567" w:type="dxa"/>
            <w:tcBorders>
              <w:left w:val="single" w:sz="6" w:space="0" w:color="auto"/>
            </w:tcBorders>
          </w:tcPr>
          <w:p w14:paraId="4193C5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14:paraId="5D0F9B1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BD1FB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14:paraId="047673F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479253C" w14:textId="77777777" w:rsidTr="00B04FCE">
        <w:tc>
          <w:tcPr>
            <w:tcW w:w="567" w:type="dxa"/>
            <w:tcBorders>
              <w:left w:val="single" w:sz="6" w:space="0" w:color="auto"/>
            </w:tcBorders>
          </w:tcPr>
          <w:p w14:paraId="241205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14:paraId="6266B0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8AA4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14:paraId="19D4D1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C91DAC8" w14:textId="77777777" w:rsidTr="00B04FCE">
        <w:tc>
          <w:tcPr>
            <w:tcW w:w="567" w:type="dxa"/>
            <w:tcBorders>
              <w:left w:val="single" w:sz="6" w:space="0" w:color="auto"/>
            </w:tcBorders>
          </w:tcPr>
          <w:p w14:paraId="06963C0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14:paraId="4C8A7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DB6E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14:paraId="38205C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CA36478" w14:textId="77777777" w:rsidTr="00B04FCE">
        <w:tc>
          <w:tcPr>
            <w:tcW w:w="567" w:type="dxa"/>
            <w:tcBorders>
              <w:left w:val="single" w:sz="6" w:space="0" w:color="auto"/>
            </w:tcBorders>
          </w:tcPr>
          <w:p w14:paraId="1282FF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14:paraId="469576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E4F4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14:paraId="608C2C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EA7E71A" w14:textId="77777777" w:rsidTr="00B04FCE">
        <w:tc>
          <w:tcPr>
            <w:tcW w:w="567" w:type="dxa"/>
            <w:tcBorders>
              <w:left w:val="single" w:sz="6" w:space="0" w:color="auto"/>
            </w:tcBorders>
          </w:tcPr>
          <w:p w14:paraId="235245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14:paraId="264248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E9E4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14:paraId="42FA12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8DC9C0" w14:textId="77777777" w:rsidTr="00B04FCE">
        <w:tc>
          <w:tcPr>
            <w:tcW w:w="567" w:type="dxa"/>
            <w:tcBorders>
              <w:left w:val="single" w:sz="6" w:space="0" w:color="auto"/>
            </w:tcBorders>
          </w:tcPr>
          <w:p w14:paraId="5A59856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14:paraId="376043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16A2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14:paraId="1677734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BEFB8AA" w14:textId="77777777" w:rsidTr="00B04FCE">
        <w:tc>
          <w:tcPr>
            <w:tcW w:w="567" w:type="dxa"/>
            <w:tcBorders>
              <w:left w:val="single" w:sz="6" w:space="0" w:color="auto"/>
            </w:tcBorders>
          </w:tcPr>
          <w:p w14:paraId="7D81B7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14:paraId="746E25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AB32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14:paraId="02C147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9FCBC48" w14:textId="77777777" w:rsidTr="00B04FCE">
        <w:tc>
          <w:tcPr>
            <w:tcW w:w="567" w:type="dxa"/>
            <w:tcBorders>
              <w:left w:val="single" w:sz="6" w:space="0" w:color="auto"/>
            </w:tcBorders>
          </w:tcPr>
          <w:p w14:paraId="468C2C8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14:paraId="0A93F3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F92BF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14:paraId="3A195C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50D5A1D" w14:textId="77777777" w:rsidTr="00B04FCE">
        <w:tc>
          <w:tcPr>
            <w:tcW w:w="567" w:type="dxa"/>
            <w:tcBorders>
              <w:left w:val="single" w:sz="6" w:space="0" w:color="auto"/>
            </w:tcBorders>
          </w:tcPr>
          <w:p w14:paraId="6FD016C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14:paraId="1D07D8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0562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14:paraId="569CB66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3CDA710" w14:textId="77777777" w:rsidTr="00B04FCE">
        <w:tc>
          <w:tcPr>
            <w:tcW w:w="567" w:type="dxa"/>
            <w:tcBorders>
              <w:left w:val="single" w:sz="6" w:space="0" w:color="auto"/>
            </w:tcBorders>
          </w:tcPr>
          <w:p w14:paraId="7C46F12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14:paraId="489F92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177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14:paraId="151724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9C83AA" w14:textId="77777777" w:rsidTr="00B04FCE">
        <w:tc>
          <w:tcPr>
            <w:tcW w:w="567" w:type="dxa"/>
            <w:tcBorders>
              <w:left w:val="single" w:sz="6" w:space="0" w:color="auto"/>
            </w:tcBorders>
          </w:tcPr>
          <w:p w14:paraId="738EE3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14:paraId="4BAA87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194E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14:paraId="2DD684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CFF1120" w14:textId="77777777" w:rsidTr="00B04FCE">
        <w:tc>
          <w:tcPr>
            <w:tcW w:w="567" w:type="dxa"/>
            <w:tcBorders>
              <w:left w:val="single" w:sz="6" w:space="0" w:color="auto"/>
            </w:tcBorders>
          </w:tcPr>
          <w:p w14:paraId="2473C0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14:paraId="07A3AA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9FF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14:paraId="5C6656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3B70C7" w14:textId="77777777" w:rsidTr="00B04FCE">
        <w:tc>
          <w:tcPr>
            <w:tcW w:w="567" w:type="dxa"/>
            <w:tcBorders>
              <w:left w:val="single" w:sz="6" w:space="0" w:color="auto"/>
            </w:tcBorders>
          </w:tcPr>
          <w:p w14:paraId="4040D6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14:paraId="127229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BEFD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14:paraId="7A0C3A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832B8B" w:rsidRPr="003D7E80" w14:paraId="0516B9D4" w14:textId="77777777" w:rsidTr="00B04FCE">
        <w:tc>
          <w:tcPr>
            <w:tcW w:w="567" w:type="dxa"/>
            <w:tcBorders>
              <w:left w:val="single" w:sz="6" w:space="0" w:color="auto"/>
            </w:tcBorders>
          </w:tcPr>
          <w:p w14:paraId="7D624E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14:paraId="3F5EAE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490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14:paraId="43A752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11CF0ED" w14:textId="77777777" w:rsidTr="00B04FCE">
        <w:tc>
          <w:tcPr>
            <w:tcW w:w="567" w:type="dxa"/>
            <w:tcBorders>
              <w:left w:val="single" w:sz="6" w:space="0" w:color="auto"/>
            </w:tcBorders>
          </w:tcPr>
          <w:p w14:paraId="53E39BE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14:paraId="5DE00AD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0C967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14:paraId="38F66F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51D86A62" w14:textId="77777777" w:rsidTr="00B04FCE">
        <w:tc>
          <w:tcPr>
            <w:tcW w:w="567" w:type="dxa"/>
            <w:tcBorders>
              <w:left w:val="single" w:sz="6" w:space="0" w:color="auto"/>
            </w:tcBorders>
          </w:tcPr>
          <w:p w14:paraId="2E538F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14:paraId="56B55F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0FDE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14:paraId="06C515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415BCC7" w14:textId="77777777" w:rsidTr="00B04FCE">
        <w:tc>
          <w:tcPr>
            <w:tcW w:w="567" w:type="dxa"/>
            <w:tcBorders>
              <w:left w:val="single" w:sz="6" w:space="0" w:color="auto"/>
            </w:tcBorders>
          </w:tcPr>
          <w:p w14:paraId="7676193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14:paraId="2BB2A7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E111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14:paraId="786E21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BAFB15B" w14:textId="77777777" w:rsidTr="00B04FCE">
        <w:tc>
          <w:tcPr>
            <w:tcW w:w="567" w:type="dxa"/>
            <w:tcBorders>
              <w:left w:val="single" w:sz="6" w:space="0" w:color="auto"/>
            </w:tcBorders>
          </w:tcPr>
          <w:p w14:paraId="40F7FF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14:paraId="051675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96D6A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14:paraId="3AB4F8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9588CD1" w14:textId="77777777" w:rsidTr="00B04FCE">
        <w:tc>
          <w:tcPr>
            <w:tcW w:w="567" w:type="dxa"/>
            <w:tcBorders>
              <w:left w:val="single" w:sz="6" w:space="0" w:color="auto"/>
            </w:tcBorders>
          </w:tcPr>
          <w:p w14:paraId="2E33C7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14:paraId="136AF3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F9928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14:paraId="697645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1323C98" w14:textId="77777777" w:rsidTr="00B04FCE">
        <w:tc>
          <w:tcPr>
            <w:tcW w:w="567" w:type="dxa"/>
            <w:tcBorders>
              <w:left w:val="single" w:sz="6" w:space="0" w:color="auto"/>
            </w:tcBorders>
          </w:tcPr>
          <w:p w14:paraId="551F1B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14:paraId="256ADA1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3C98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14:paraId="22C601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9DA9E2" w14:textId="77777777" w:rsidTr="00B04FCE">
        <w:tc>
          <w:tcPr>
            <w:tcW w:w="567" w:type="dxa"/>
            <w:tcBorders>
              <w:left w:val="single" w:sz="6" w:space="0" w:color="auto"/>
            </w:tcBorders>
          </w:tcPr>
          <w:p w14:paraId="1F4B66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14:paraId="2AA0F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0106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14:paraId="4E62E2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61F2008" w14:textId="77777777" w:rsidTr="00B04FCE">
        <w:tc>
          <w:tcPr>
            <w:tcW w:w="567" w:type="dxa"/>
            <w:tcBorders>
              <w:left w:val="single" w:sz="6" w:space="0" w:color="auto"/>
            </w:tcBorders>
          </w:tcPr>
          <w:p w14:paraId="358B2A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14:paraId="36D924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35D95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14:paraId="784EE7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564D811" w14:textId="77777777" w:rsidTr="00B04FCE">
        <w:tc>
          <w:tcPr>
            <w:tcW w:w="567" w:type="dxa"/>
            <w:tcBorders>
              <w:left w:val="single" w:sz="6" w:space="0" w:color="auto"/>
            </w:tcBorders>
          </w:tcPr>
          <w:p w14:paraId="731C78E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14:paraId="2656C6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A0BF5A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14:paraId="67DBC6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41FCDCE" w14:textId="77777777" w:rsidTr="00B04FCE">
        <w:tc>
          <w:tcPr>
            <w:tcW w:w="567" w:type="dxa"/>
            <w:tcBorders>
              <w:left w:val="single" w:sz="6" w:space="0" w:color="auto"/>
            </w:tcBorders>
          </w:tcPr>
          <w:p w14:paraId="38C1EAF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14:paraId="02605AC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8661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14:paraId="4F47E4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F18726" w14:textId="77777777" w:rsidTr="00B04FCE">
        <w:tc>
          <w:tcPr>
            <w:tcW w:w="567" w:type="dxa"/>
            <w:tcBorders>
              <w:left w:val="single" w:sz="6" w:space="0" w:color="auto"/>
            </w:tcBorders>
          </w:tcPr>
          <w:p w14:paraId="23271D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14:paraId="2EAFCD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76A9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485856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9FB5E42" w14:textId="77777777" w:rsidTr="00B04FCE">
        <w:tc>
          <w:tcPr>
            <w:tcW w:w="567" w:type="dxa"/>
            <w:tcBorders>
              <w:left w:val="single" w:sz="6" w:space="0" w:color="auto"/>
            </w:tcBorders>
          </w:tcPr>
          <w:p w14:paraId="6FDABB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56989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C482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9DF63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2332B8" w14:textId="77777777" w:rsidTr="00B04FCE">
        <w:tc>
          <w:tcPr>
            <w:tcW w:w="567" w:type="dxa"/>
            <w:tcBorders>
              <w:left w:val="single" w:sz="6" w:space="0" w:color="auto"/>
              <w:bottom w:val="single" w:sz="6" w:space="0" w:color="auto"/>
            </w:tcBorders>
          </w:tcPr>
          <w:p w14:paraId="1B5BE6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2FAFB5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02D4DA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3AD72E9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2C16D5FA"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1D5DA1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832B8B" w:rsidRPr="003D7E80" w14:paraId="77D63EA5" w14:textId="77777777" w:rsidTr="00B04FCE">
        <w:tc>
          <w:tcPr>
            <w:tcW w:w="567" w:type="dxa"/>
            <w:tcBorders>
              <w:left w:val="single" w:sz="6" w:space="0" w:color="auto"/>
            </w:tcBorders>
          </w:tcPr>
          <w:p w14:paraId="031BB0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86193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25A16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52001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B921539" w14:textId="77777777" w:rsidTr="00B04FCE">
        <w:tc>
          <w:tcPr>
            <w:tcW w:w="567" w:type="dxa"/>
            <w:tcBorders>
              <w:left w:val="single" w:sz="6" w:space="0" w:color="auto"/>
            </w:tcBorders>
          </w:tcPr>
          <w:p w14:paraId="712E2C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14:paraId="13771E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DE19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14:paraId="727E1FA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FBD941C" w14:textId="77777777" w:rsidTr="00B04FCE">
        <w:tc>
          <w:tcPr>
            <w:tcW w:w="567" w:type="dxa"/>
            <w:tcBorders>
              <w:left w:val="single" w:sz="6" w:space="0" w:color="auto"/>
            </w:tcBorders>
          </w:tcPr>
          <w:p w14:paraId="5E4522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14:paraId="1D53AB2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DA75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14:paraId="30C850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C57913D" w14:textId="77777777" w:rsidTr="00B04FCE">
        <w:tc>
          <w:tcPr>
            <w:tcW w:w="567" w:type="dxa"/>
            <w:tcBorders>
              <w:left w:val="single" w:sz="6" w:space="0" w:color="auto"/>
            </w:tcBorders>
          </w:tcPr>
          <w:p w14:paraId="76E7AC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14:paraId="30D152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4606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14:paraId="3E6323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3914CC" w14:textId="77777777" w:rsidTr="00B04FCE">
        <w:tc>
          <w:tcPr>
            <w:tcW w:w="567" w:type="dxa"/>
            <w:tcBorders>
              <w:left w:val="single" w:sz="6" w:space="0" w:color="auto"/>
            </w:tcBorders>
          </w:tcPr>
          <w:p w14:paraId="466BDA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14:paraId="329BFF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9EFD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14:paraId="5F60A2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2463AB6" w14:textId="77777777" w:rsidTr="00B04FCE">
        <w:tc>
          <w:tcPr>
            <w:tcW w:w="567" w:type="dxa"/>
            <w:tcBorders>
              <w:left w:val="single" w:sz="6" w:space="0" w:color="auto"/>
            </w:tcBorders>
          </w:tcPr>
          <w:p w14:paraId="3DDFA8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14:paraId="4842DC6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0E15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14:paraId="5F49EE4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358BE3" w14:textId="77777777" w:rsidTr="00B04FCE">
        <w:tc>
          <w:tcPr>
            <w:tcW w:w="567" w:type="dxa"/>
            <w:tcBorders>
              <w:left w:val="single" w:sz="6" w:space="0" w:color="auto"/>
            </w:tcBorders>
          </w:tcPr>
          <w:p w14:paraId="4B471E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14:paraId="027196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B759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14:paraId="46EB19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2CC2767" w14:textId="77777777" w:rsidTr="00B04FCE">
        <w:tc>
          <w:tcPr>
            <w:tcW w:w="567" w:type="dxa"/>
            <w:tcBorders>
              <w:left w:val="single" w:sz="6" w:space="0" w:color="auto"/>
            </w:tcBorders>
          </w:tcPr>
          <w:p w14:paraId="55446E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14:paraId="3D430D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9768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14:paraId="5EC47B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832B8B" w:rsidRPr="003D7E80" w14:paraId="46EEEABB" w14:textId="77777777" w:rsidTr="00B04FCE">
        <w:tc>
          <w:tcPr>
            <w:tcW w:w="567" w:type="dxa"/>
            <w:tcBorders>
              <w:left w:val="single" w:sz="6" w:space="0" w:color="auto"/>
            </w:tcBorders>
          </w:tcPr>
          <w:p w14:paraId="5D106C2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14:paraId="5A1267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1DE2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14:paraId="08873A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5CA058F" w14:textId="77777777" w:rsidTr="00B04FCE">
        <w:tc>
          <w:tcPr>
            <w:tcW w:w="567" w:type="dxa"/>
            <w:tcBorders>
              <w:left w:val="single" w:sz="6" w:space="0" w:color="auto"/>
            </w:tcBorders>
          </w:tcPr>
          <w:p w14:paraId="56AFD4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14:paraId="326CF20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8D21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14:paraId="793C9F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40E93F0B" w14:textId="77777777" w:rsidTr="00B04FCE">
        <w:tc>
          <w:tcPr>
            <w:tcW w:w="567" w:type="dxa"/>
            <w:tcBorders>
              <w:left w:val="single" w:sz="6" w:space="0" w:color="auto"/>
            </w:tcBorders>
          </w:tcPr>
          <w:p w14:paraId="524413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14:paraId="18A8D8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815D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14:paraId="1DE6F8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472DD14" w14:textId="77777777" w:rsidTr="00B04FCE">
        <w:tc>
          <w:tcPr>
            <w:tcW w:w="567" w:type="dxa"/>
            <w:tcBorders>
              <w:left w:val="single" w:sz="6" w:space="0" w:color="auto"/>
            </w:tcBorders>
          </w:tcPr>
          <w:p w14:paraId="4F246E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14:paraId="43B988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C3E9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14:paraId="59E22A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8C7A6C2" w14:textId="77777777" w:rsidTr="00B04FCE">
        <w:tc>
          <w:tcPr>
            <w:tcW w:w="567" w:type="dxa"/>
            <w:tcBorders>
              <w:left w:val="single" w:sz="6" w:space="0" w:color="auto"/>
            </w:tcBorders>
          </w:tcPr>
          <w:p w14:paraId="55982B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14:paraId="49BFE7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28B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14:paraId="4F6A36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2CF75EE" w14:textId="77777777" w:rsidTr="00B04FCE">
        <w:tc>
          <w:tcPr>
            <w:tcW w:w="567" w:type="dxa"/>
            <w:tcBorders>
              <w:left w:val="single" w:sz="6" w:space="0" w:color="auto"/>
            </w:tcBorders>
          </w:tcPr>
          <w:p w14:paraId="5E553E9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14:paraId="074EDF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E9B7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14:paraId="5C2782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EDB03B" w14:textId="77777777" w:rsidTr="00B04FCE">
        <w:tc>
          <w:tcPr>
            <w:tcW w:w="567" w:type="dxa"/>
            <w:tcBorders>
              <w:left w:val="single" w:sz="6" w:space="0" w:color="auto"/>
            </w:tcBorders>
          </w:tcPr>
          <w:p w14:paraId="1BEC338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14:paraId="4F81BCD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36C5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14:paraId="3351CB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9545479" w14:textId="77777777" w:rsidTr="00B04FCE">
        <w:tc>
          <w:tcPr>
            <w:tcW w:w="567" w:type="dxa"/>
            <w:tcBorders>
              <w:left w:val="single" w:sz="6" w:space="0" w:color="auto"/>
            </w:tcBorders>
          </w:tcPr>
          <w:p w14:paraId="308EAA9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14:paraId="6C323C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E3725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14:paraId="049DEB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222229D" w14:textId="77777777" w:rsidTr="00B04FCE">
        <w:tc>
          <w:tcPr>
            <w:tcW w:w="567" w:type="dxa"/>
            <w:tcBorders>
              <w:left w:val="single" w:sz="6" w:space="0" w:color="auto"/>
            </w:tcBorders>
          </w:tcPr>
          <w:p w14:paraId="73397D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14:paraId="7F810B6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A09C2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709293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B63E2E8" w14:textId="77777777" w:rsidTr="00B04FCE">
        <w:tc>
          <w:tcPr>
            <w:tcW w:w="567" w:type="dxa"/>
            <w:tcBorders>
              <w:left w:val="single" w:sz="6" w:space="0" w:color="auto"/>
            </w:tcBorders>
          </w:tcPr>
          <w:p w14:paraId="3296B6A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AEAFC4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DD7C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30C56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E373F9F"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7204D3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832B8B" w:rsidRPr="003D7E80" w14:paraId="0A2A0925" w14:textId="77777777" w:rsidTr="00B04FCE">
        <w:tc>
          <w:tcPr>
            <w:tcW w:w="567" w:type="dxa"/>
            <w:tcBorders>
              <w:left w:val="single" w:sz="6" w:space="0" w:color="auto"/>
            </w:tcBorders>
          </w:tcPr>
          <w:p w14:paraId="68908D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CA0BA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D16E3B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22B174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BC59ED4" w14:textId="77777777" w:rsidTr="00B04FCE">
        <w:tc>
          <w:tcPr>
            <w:tcW w:w="567" w:type="dxa"/>
            <w:tcBorders>
              <w:left w:val="single" w:sz="6" w:space="0" w:color="auto"/>
            </w:tcBorders>
          </w:tcPr>
          <w:p w14:paraId="09AD82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14:paraId="608541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373EC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14:paraId="2971548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959C7A1" w14:textId="77777777" w:rsidTr="00B04FCE">
        <w:tc>
          <w:tcPr>
            <w:tcW w:w="567" w:type="dxa"/>
            <w:tcBorders>
              <w:left w:val="single" w:sz="6" w:space="0" w:color="auto"/>
            </w:tcBorders>
          </w:tcPr>
          <w:p w14:paraId="676B23A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14:paraId="144382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E7CCA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14:paraId="63A202F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FEC1181" w14:textId="77777777" w:rsidTr="00B04FCE">
        <w:tc>
          <w:tcPr>
            <w:tcW w:w="567" w:type="dxa"/>
            <w:tcBorders>
              <w:left w:val="single" w:sz="6" w:space="0" w:color="auto"/>
            </w:tcBorders>
          </w:tcPr>
          <w:p w14:paraId="644C40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14:paraId="5C62E0D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5798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14:paraId="3379BA4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06C293" w14:textId="77777777" w:rsidTr="00B04FCE">
        <w:tc>
          <w:tcPr>
            <w:tcW w:w="567" w:type="dxa"/>
            <w:tcBorders>
              <w:left w:val="single" w:sz="6" w:space="0" w:color="auto"/>
            </w:tcBorders>
          </w:tcPr>
          <w:p w14:paraId="7E6868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14:paraId="0675C4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F9EEF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14:paraId="055207E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86C0B2B" w14:textId="77777777" w:rsidTr="00B04FCE">
        <w:tc>
          <w:tcPr>
            <w:tcW w:w="567" w:type="dxa"/>
            <w:tcBorders>
              <w:left w:val="single" w:sz="6" w:space="0" w:color="auto"/>
            </w:tcBorders>
          </w:tcPr>
          <w:p w14:paraId="196353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14:paraId="1276D9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7AE0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14:paraId="29024D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DC8E509" w14:textId="77777777" w:rsidTr="00B04FCE">
        <w:tc>
          <w:tcPr>
            <w:tcW w:w="567" w:type="dxa"/>
            <w:tcBorders>
              <w:left w:val="single" w:sz="6" w:space="0" w:color="auto"/>
            </w:tcBorders>
          </w:tcPr>
          <w:p w14:paraId="43F5587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14:paraId="364FEA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2DE7B1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14:paraId="1C2475D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43A1D33" w14:textId="77777777" w:rsidTr="00B04FCE">
        <w:tc>
          <w:tcPr>
            <w:tcW w:w="567" w:type="dxa"/>
            <w:tcBorders>
              <w:left w:val="single" w:sz="6" w:space="0" w:color="auto"/>
            </w:tcBorders>
          </w:tcPr>
          <w:p w14:paraId="5F076BC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14:paraId="3ABD8A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7D03B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14:paraId="1B0404D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FF24ED7" w14:textId="77777777" w:rsidTr="00B04FCE">
        <w:tc>
          <w:tcPr>
            <w:tcW w:w="567" w:type="dxa"/>
            <w:tcBorders>
              <w:left w:val="single" w:sz="6" w:space="0" w:color="auto"/>
            </w:tcBorders>
          </w:tcPr>
          <w:p w14:paraId="447EDB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14:paraId="51B31E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AEED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14:paraId="54E7E9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59DB649" w14:textId="77777777" w:rsidTr="00B04FCE">
        <w:tc>
          <w:tcPr>
            <w:tcW w:w="567" w:type="dxa"/>
            <w:tcBorders>
              <w:left w:val="single" w:sz="6" w:space="0" w:color="auto"/>
            </w:tcBorders>
          </w:tcPr>
          <w:p w14:paraId="6DC764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14:paraId="157885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B0486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14:paraId="44D68A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8E12CBE" w14:textId="77777777" w:rsidTr="00B04FCE">
        <w:tc>
          <w:tcPr>
            <w:tcW w:w="567" w:type="dxa"/>
            <w:tcBorders>
              <w:left w:val="single" w:sz="6" w:space="0" w:color="auto"/>
            </w:tcBorders>
          </w:tcPr>
          <w:p w14:paraId="3E6714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14:paraId="137E77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B8E3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14:paraId="50EEEC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832B8B" w:rsidRPr="003D7E80" w14:paraId="253B5883" w14:textId="77777777" w:rsidTr="00B04FCE">
        <w:tc>
          <w:tcPr>
            <w:tcW w:w="567" w:type="dxa"/>
            <w:tcBorders>
              <w:left w:val="single" w:sz="6" w:space="0" w:color="auto"/>
            </w:tcBorders>
          </w:tcPr>
          <w:p w14:paraId="717E66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14:paraId="1927FD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3419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14:paraId="1FB95D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6F30612" w14:textId="77777777" w:rsidTr="00B04FCE">
        <w:tc>
          <w:tcPr>
            <w:tcW w:w="567" w:type="dxa"/>
            <w:tcBorders>
              <w:left w:val="single" w:sz="6" w:space="0" w:color="auto"/>
            </w:tcBorders>
          </w:tcPr>
          <w:p w14:paraId="70BF618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14:paraId="790D138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B3887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14:paraId="53866C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3A5068B6" w14:textId="77777777" w:rsidTr="00B04FCE">
        <w:tc>
          <w:tcPr>
            <w:tcW w:w="567" w:type="dxa"/>
            <w:tcBorders>
              <w:left w:val="single" w:sz="6" w:space="0" w:color="auto"/>
            </w:tcBorders>
          </w:tcPr>
          <w:p w14:paraId="143CDD4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14:paraId="7E0270A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A841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14:paraId="57D5A6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388E3BC" w14:textId="77777777" w:rsidTr="00B04FCE">
        <w:tc>
          <w:tcPr>
            <w:tcW w:w="567" w:type="dxa"/>
            <w:tcBorders>
              <w:left w:val="single" w:sz="6" w:space="0" w:color="auto"/>
            </w:tcBorders>
          </w:tcPr>
          <w:p w14:paraId="39CDF1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14:paraId="2CA723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31903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14:paraId="11B764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AAEEB32" w14:textId="77777777" w:rsidTr="00B04FCE">
        <w:tc>
          <w:tcPr>
            <w:tcW w:w="567" w:type="dxa"/>
            <w:tcBorders>
              <w:left w:val="single" w:sz="6" w:space="0" w:color="auto"/>
            </w:tcBorders>
          </w:tcPr>
          <w:p w14:paraId="759581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14:paraId="0392520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6138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14:paraId="6FB5C0B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DCE2207" w14:textId="77777777" w:rsidTr="00B04FCE">
        <w:tc>
          <w:tcPr>
            <w:tcW w:w="567" w:type="dxa"/>
            <w:tcBorders>
              <w:left w:val="single" w:sz="6" w:space="0" w:color="auto"/>
            </w:tcBorders>
          </w:tcPr>
          <w:p w14:paraId="1381B8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14:paraId="728A30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7B6BB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14:paraId="2BDF3A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0717FF5" w14:textId="77777777" w:rsidTr="00B04FCE">
        <w:tc>
          <w:tcPr>
            <w:tcW w:w="567" w:type="dxa"/>
            <w:tcBorders>
              <w:left w:val="single" w:sz="6" w:space="0" w:color="auto"/>
            </w:tcBorders>
          </w:tcPr>
          <w:p w14:paraId="57FC3B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14:paraId="02758A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487F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14:paraId="624F1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56EF454" w14:textId="77777777" w:rsidTr="00B04FCE">
        <w:tc>
          <w:tcPr>
            <w:tcW w:w="567" w:type="dxa"/>
            <w:tcBorders>
              <w:left w:val="single" w:sz="6" w:space="0" w:color="auto"/>
            </w:tcBorders>
          </w:tcPr>
          <w:p w14:paraId="6D4694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14:paraId="47B9CD5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06E95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14:paraId="2A3319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30A269C" w14:textId="77777777" w:rsidTr="00B04FCE">
        <w:tc>
          <w:tcPr>
            <w:tcW w:w="567" w:type="dxa"/>
            <w:tcBorders>
              <w:left w:val="single" w:sz="6" w:space="0" w:color="auto"/>
            </w:tcBorders>
          </w:tcPr>
          <w:p w14:paraId="0C9FE2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14:paraId="6CBC6E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FAD2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14:paraId="1860C2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4030C52" w14:textId="77777777" w:rsidTr="00B04FCE">
        <w:tc>
          <w:tcPr>
            <w:tcW w:w="567" w:type="dxa"/>
            <w:tcBorders>
              <w:left w:val="single" w:sz="6" w:space="0" w:color="auto"/>
            </w:tcBorders>
          </w:tcPr>
          <w:p w14:paraId="477822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14:paraId="66CDEE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4410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14:paraId="1F49245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ABBA135" w14:textId="77777777" w:rsidTr="00B04FCE">
        <w:tc>
          <w:tcPr>
            <w:tcW w:w="567" w:type="dxa"/>
            <w:tcBorders>
              <w:left w:val="single" w:sz="6" w:space="0" w:color="auto"/>
            </w:tcBorders>
          </w:tcPr>
          <w:p w14:paraId="13FC77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14:paraId="579102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119048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7D03C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4D23C3A" w14:textId="77777777" w:rsidTr="00B04FCE">
        <w:tc>
          <w:tcPr>
            <w:tcW w:w="567" w:type="dxa"/>
            <w:tcBorders>
              <w:left w:val="single" w:sz="6" w:space="0" w:color="auto"/>
            </w:tcBorders>
          </w:tcPr>
          <w:p w14:paraId="4B244D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AC068F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8711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2C042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59171A" w14:textId="77777777" w:rsidTr="00B04FCE">
        <w:tc>
          <w:tcPr>
            <w:tcW w:w="567" w:type="dxa"/>
            <w:tcBorders>
              <w:left w:val="single" w:sz="6" w:space="0" w:color="auto"/>
            </w:tcBorders>
          </w:tcPr>
          <w:p w14:paraId="505D676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A545D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1A1CE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785E2C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166C6F" w14:textId="77777777" w:rsidTr="00B04FCE">
        <w:tc>
          <w:tcPr>
            <w:tcW w:w="567" w:type="dxa"/>
            <w:tcBorders>
              <w:left w:val="single" w:sz="6" w:space="0" w:color="auto"/>
            </w:tcBorders>
          </w:tcPr>
          <w:p w14:paraId="42D8119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627C3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7819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0856F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C4A4820" w14:textId="77777777" w:rsidTr="00B04FCE">
        <w:tc>
          <w:tcPr>
            <w:tcW w:w="567" w:type="dxa"/>
            <w:tcBorders>
              <w:left w:val="single" w:sz="6" w:space="0" w:color="auto"/>
            </w:tcBorders>
          </w:tcPr>
          <w:p w14:paraId="794ADF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861918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19A8F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D73BD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DA401CB" w14:textId="77777777" w:rsidTr="00B04FCE">
        <w:tc>
          <w:tcPr>
            <w:tcW w:w="567" w:type="dxa"/>
            <w:tcBorders>
              <w:left w:val="single" w:sz="6" w:space="0" w:color="auto"/>
            </w:tcBorders>
          </w:tcPr>
          <w:p w14:paraId="38BDC6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36F0C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336E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E2A73A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5E2BED2" w14:textId="77777777" w:rsidTr="00B04FCE">
        <w:tc>
          <w:tcPr>
            <w:tcW w:w="567" w:type="dxa"/>
            <w:tcBorders>
              <w:left w:val="single" w:sz="6" w:space="0" w:color="auto"/>
            </w:tcBorders>
          </w:tcPr>
          <w:p w14:paraId="47E5BC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36C7A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9B755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DF187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D023F5B" w14:textId="77777777" w:rsidTr="00B04FCE">
        <w:tc>
          <w:tcPr>
            <w:tcW w:w="567" w:type="dxa"/>
            <w:tcBorders>
              <w:left w:val="single" w:sz="6" w:space="0" w:color="auto"/>
            </w:tcBorders>
          </w:tcPr>
          <w:p w14:paraId="56BF55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53D40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D937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D3B74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2233AC" w14:textId="77777777" w:rsidTr="00B04FCE">
        <w:tc>
          <w:tcPr>
            <w:tcW w:w="567" w:type="dxa"/>
            <w:tcBorders>
              <w:left w:val="single" w:sz="6" w:space="0" w:color="auto"/>
            </w:tcBorders>
          </w:tcPr>
          <w:p w14:paraId="4A455E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2576D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2045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425B8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22755CE" w14:textId="77777777" w:rsidTr="00B04FCE">
        <w:tc>
          <w:tcPr>
            <w:tcW w:w="567" w:type="dxa"/>
            <w:tcBorders>
              <w:left w:val="single" w:sz="6" w:space="0" w:color="auto"/>
            </w:tcBorders>
          </w:tcPr>
          <w:p w14:paraId="79253F2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4F483B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36D3D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0D478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974CF76" w14:textId="77777777" w:rsidTr="00B04FCE">
        <w:tc>
          <w:tcPr>
            <w:tcW w:w="567" w:type="dxa"/>
            <w:tcBorders>
              <w:left w:val="single" w:sz="6" w:space="0" w:color="auto"/>
            </w:tcBorders>
          </w:tcPr>
          <w:p w14:paraId="0A136D1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64D007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317D1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3D6FB5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48F18F" w14:textId="77777777" w:rsidTr="00B04FCE">
        <w:tc>
          <w:tcPr>
            <w:tcW w:w="567" w:type="dxa"/>
            <w:tcBorders>
              <w:left w:val="single" w:sz="6" w:space="0" w:color="auto"/>
            </w:tcBorders>
          </w:tcPr>
          <w:p w14:paraId="3147A4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489480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9BFC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830701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650A95" w14:textId="77777777" w:rsidTr="00B04FCE">
        <w:tc>
          <w:tcPr>
            <w:tcW w:w="567" w:type="dxa"/>
            <w:tcBorders>
              <w:left w:val="single" w:sz="6" w:space="0" w:color="auto"/>
            </w:tcBorders>
          </w:tcPr>
          <w:p w14:paraId="2A67AE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692BD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82BB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06ADB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6CE999" w14:textId="77777777" w:rsidTr="00B04FCE">
        <w:tc>
          <w:tcPr>
            <w:tcW w:w="567" w:type="dxa"/>
            <w:tcBorders>
              <w:left w:val="single" w:sz="6" w:space="0" w:color="auto"/>
            </w:tcBorders>
          </w:tcPr>
          <w:p w14:paraId="2553B3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70E6B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4F54B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1723B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27F9FDE" w14:textId="77777777" w:rsidTr="00B04FCE">
        <w:tc>
          <w:tcPr>
            <w:tcW w:w="567" w:type="dxa"/>
            <w:tcBorders>
              <w:left w:val="single" w:sz="6" w:space="0" w:color="auto"/>
            </w:tcBorders>
          </w:tcPr>
          <w:p w14:paraId="2B4A64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0062A3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8ECEE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CA574D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A0A2072" w14:textId="77777777" w:rsidTr="00B04FCE">
        <w:tc>
          <w:tcPr>
            <w:tcW w:w="567" w:type="dxa"/>
            <w:tcBorders>
              <w:left w:val="single" w:sz="6" w:space="0" w:color="auto"/>
            </w:tcBorders>
          </w:tcPr>
          <w:p w14:paraId="1524B9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CF20EE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31D3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B7F9F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BFD912A" w14:textId="77777777" w:rsidTr="00B04FCE">
        <w:tc>
          <w:tcPr>
            <w:tcW w:w="567" w:type="dxa"/>
            <w:tcBorders>
              <w:left w:val="single" w:sz="6" w:space="0" w:color="auto"/>
            </w:tcBorders>
          </w:tcPr>
          <w:p w14:paraId="118B779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772B2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BF4E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231CF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A8C792F" w14:textId="77777777" w:rsidTr="00B04FCE">
        <w:tc>
          <w:tcPr>
            <w:tcW w:w="567" w:type="dxa"/>
            <w:tcBorders>
              <w:left w:val="single" w:sz="6" w:space="0" w:color="auto"/>
              <w:bottom w:val="single" w:sz="6" w:space="0" w:color="auto"/>
            </w:tcBorders>
          </w:tcPr>
          <w:p w14:paraId="19B6B9B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1200A4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3DBE890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519C0C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832B8B" w:rsidRPr="003D7E80" w14:paraId="0B06EA7E"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2A11E18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832B8B" w:rsidRPr="003D7E80" w14:paraId="0178DFCD" w14:textId="77777777" w:rsidTr="00B04FCE">
        <w:tc>
          <w:tcPr>
            <w:tcW w:w="567" w:type="dxa"/>
            <w:tcBorders>
              <w:left w:val="single" w:sz="6" w:space="0" w:color="auto"/>
            </w:tcBorders>
          </w:tcPr>
          <w:p w14:paraId="235E987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F0B41D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EA2C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BB5332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D4C77CF" w14:textId="77777777" w:rsidTr="00B04FCE">
        <w:tc>
          <w:tcPr>
            <w:tcW w:w="567" w:type="dxa"/>
            <w:tcBorders>
              <w:left w:val="single" w:sz="6" w:space="0" w:color="auto"/>
            </w:tcBorders>
          </w:tcPr>
          <w:p w14:paraId="152E738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14:paraId="32128A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C47578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14:paraId="27F496D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942A54" w14:textId="77777777" w:rsidTr="00B04FCE">
        <w:tc>
          <w:tcPr>
            <w:tcW w:w="567" w:type="dxa"/>
            <w:tcBorders>
              <w:left w:val="single" w:sz="6" w:space="0" w:color="auto"/>
            </w:tcBorders>
          </w:tcPr>
          <w:p w14:paraId="299D28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14:paraId="0D233A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B8DE69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14:paraId="2DD42B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EAEC972" w14:textId="77777777" w:rsidTr="00B04FCE">
        <w:tc>
          <w:tcPr>
            <w:tcW w:w="567" w:type="dxa"/>
            <w:tcBorders>
              <w:left w:val="single" w:sz="6" w:space="0" w:color="auto"/>
            </w:tcBorders>
          </w:tcPr>
          <w:p w14:paraId="3228B7E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14:paraId="5F23D52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B5613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14:paraId="555FFE6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3A87DFE" w14:textId="77777777" w:rsidTr="00B04FCE">
        <w:tc>
          <w:tcPr>
            <w:tcW w:w="567" w:type="dxa"/>
            <w:tcBorders>
              <w:left w:val="single" w:sz="6" w:space="0" w:color="auto"/>
            </w:tcBorders>
          </w:tcPr>
          <w:p w14:paraId="7272FE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14:paraId="4089C2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F180A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14:paraId="6EE1B3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4FE36DC" w14:textId="77777777" w:rsidTr="00B04FCE">
        <w:tc>
          <w:tcPr>
            <w:tcW w:w="567" w:type="dxa"/>
            <w:tcBorders>
              <w:left w:val="single" w:sz="6" w:space="0" w:color="auto"/>
            </w:tcBorders>
          </w:tcPr>
          <w:p w14:paraId="51F65E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14:paraId="7388BE1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F06F7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14:paraId="25F0E14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E4185B" w14:textId="77777777" w:rsidTr="00B04FCE">
        <w:tc>
          <w:tcPr>
            <w:tcW w:w="567" w:type="dxa"/>
            <w:tcBorders>
              <w:left w:val="single" w:sz="6" w:space="0" w:color="auto"/>
            </w:tcBorders>
          </w:tcPr>
          <w:p w14:paraId="478B4A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14:paraId="45C51D2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5FBC1C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14:paraId="16459E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7C3B4FE" w14:textId="77777777" w:rsidTr="00B04FCE">
        <w:tc>
          <w:tcPr>
            <w:tcW w:w="567" w:type="dxa"/>
            <w:tcBorders>
              <w:left w:val="single" w:sz="6" w:space="0" w:color="auto"/>
            </w:tcBorders>
          </w:tcPr>
          <w:p w14:paraId="54870A9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14:paraId="5BAD16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3D2F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14:paraId="3849F1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D37060" w14:textId="77777777" w:rsidTr="00B04FCE">
        <w:tc>
          <w:tcPr>
            <w:tcW w:w="567" w:type="dxa"/>
            <w:tcBorders>
              <w:left w:val="single" w:sz="6" w:space="0" w:color="auto"/>
            </w:tcBorders>
          </w:tcPr>
          <w:p w14:paraId="7A032BC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14:paraId="66B3FB7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C1D8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14:paraId="24A3ED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832B8B" w:rsidRPr="003D7E80" w14:paraId="76DFDF18" w14:textId="77777777" w:rsidTr="00B04FCE">
        <w:tc>
          <w:tcPr>
            <w:tcW w:w="567" w:type="dxa"/>
            <w:tcBorders>
              <w:left w:val="single" w:sz="6" w:space="0" w:color="auto"/>
            </w:tcBorders>
          </w:tcPr>
          <w:p w14:paraId="2D8ADEB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14:paraId="438E72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C52A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14:paraId="08E93D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2D5B8555" w14:textId="77777777" w:rsidTr="00B04FCE">
        <w:tc>
          <w:tcPr>
            <w:tcW w:w="567" w:type="dxa"/>
            <w:tcBorders>
              <w:left w:val="single" w:sz="6" w:space="0" w:color="auto"/>
            </w:tcBorders>
          </w:tcPr>
          <w:p w14:paraId="057E9E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14:paraId="65A379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71A0A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14:paraId="612D99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6C5D6FB9" w14:textId="77777777" w:rsidTr="00B04FCE">
        <w:tc>
          <w:tcPr>
            <w:tcW w:w="567" w:type="dxa"/>
            <w:tcBorders>
              <w:left w:val="single" w:sz="6" w:space="0" w:color="auto"/>
            </w:tcBorders>
          </w:tcPr>
          <w:p w14:paraId="2B16EA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14:paraId="29204B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F890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14:paraId="18D988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DCE924" w14:textId="77777777" w:rsidTr="00B04FCE">
        <w:tc>
          <w:tcPr>
            <w:tcW w:w="567" w:type="dxa"/>
            <w:tcBorders>
              <w:left w:val="single" w:sz="6" w:space="0" w:color="auto"/>
            </w:tcBorders>
          </w:tcPr>
          <w:p w14:paraId="5793F7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14:paraId="62852E4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A4E54C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14:paraId="1A174C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58015F3" w14:textId="77777777" w:rsidTr="00B04FCE">
        <w:tc>
          <w:tcPr>
            <w:tcW w:w="567" w:type="dxa"/>
            <w:tcBorders>
              <w:left w:val="single" w:sz="6" w:space="0" w:color="auto"/>
            </w:tcBorders>
          </w:tcPr>
          <w:p w14:paraId="57E8CC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14:paraId="18F028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5E49E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14:paraId="4C47471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B782A16" w14:textId="77777777" w:rsidTr="00B04FCE">
        <w:tc>
          <w:tcPr>
            <w:tcW w:w="567" w:type="dxa"/>
            <w:tcBorders>
              <w:left w:val="single" w:sz="6" w:space="0" w:color="auto"/>
            </w:tcBorders>
          </w:tcPr>
          <w:p w14:paraId="7DD6F3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14:paraId="3A3A096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86F1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14:paraId="56DA9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FC757FB" w14:textId="77777777" w:rsidTr="00B04FCE">
        <w:tc>
          <w:tcPr>
            <w:tcW w:w="567" w:type="dxa"/>
            <w:tcBorders>
              <w:left w:val="single" w:sz="6" w:space="0" w:color="auto"/>
            </w:tcBorders>
          </w:tcPr>
          <w:p w14:paraId="6BF3497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14:paraId="6F56FC6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71ECE7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14:paraId="73E3A89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A42DAB3" w14:textId="77777777" w:rsidTr="00B04FCE">
        <w:tc>
          <w:tcPr>
            <w:tcW w:w="567" w:type="dxa"/>
            <w:tcBorders>
              <w:left w:val="single" w:sz="6" w:space="0" w:color="auto"/>
            </w:tcBorders>
          </w:tcPr>
          <w:p w14:paraId="1D87422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14:paraId="6900AE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428F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14:paraId="467ED1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21B609D" w14:textId="77777777" w:rsidTr="00B04FCE">
        <w:tc>
          <w:tcPr>
            <w:tcW w:w="567" w:type="dxa"/>
            <w:tcBorders>
              <w:left w:val="single" w:sz="6" w:space="0" w:color="auto"/>
            </w:tcBorders>
          </w:tcPr>
          <w:p w14:paraId="41CCADD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14:paraId="6436D0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F8EA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5950215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009829" w14:textId="77777777" w:rsidTr="00B04FCE">
        <w:tc>
          <w:tcPr>
            <w:tcW w:w="567" w:type="dxa"/>
            <w:tcBorders>
              <w:left w:val="single" w:sz="6" w:space="0" w:color="auto"/>
            </w:tcBorders>
          </w:tcPr>
          <w:p w14:paraId="1F5663B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03C46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7933E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BC92E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50665F3"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31DA0B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832B8B" w:rsidRPr="003D7E80" w14:paraId="57849426" w14:textId="77777777" w:rsidTr="00B04FCE">
        <w:tc>
          <w:tcPr>
            <w:tcW w:w="567" w:type="dxa"/>
            <w:tcBorders>
              <w:left w:val="single" w:sz="6" w:space="0" w:color="auto"/>
            </w:tcBorders>
          </w:tcPr>
          <w:p w14:paraId="3181C6D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AB4E1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3B86F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EB6D7E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04B3686" w14:textId="77777777" w:rsidTr="00B04FCE">
        <w:tc>
          <w:tcPr>
            <w:tcW w:w="567" w:type="dxa"/>
            <w:tcBorders>
              <w:left w:val="single" w:sz="6" w:space="0" w:color="auto"/>
            </w:tcBorders>
          </w:tcPr>
          <w:p w14:paraId="143465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14:paraId="392A78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D6618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14:paraId="40C27D3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F2AA28C" w14:textId="77777777" w:rsidTr="00B04FCE">
        <w:tc>
          <w:tcPr>
            <w:tcW w:w="567" w:type="dxa"/>
            <w:tcBorders>
              <w:left w:val="single" w:sz="6" w:space="0" w:color="auto"/>
            </w:tcBorders>
          </w:tcPr>
          <w:p w14:paraId="6077705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14:paraId="611DCC9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3F99C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14:paraId="55FBFD2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F514819" w14:textId="77777777" w:rsidTr="00B04FCE">
        <w:tc>
          <w:tcPr>
            <w:tcW w:w="567" w:type="dxa"/>
            <w:tcBorders>
              <w:left w:val="single" w:sz="6" w:space="0" w:color="auto"/>
            </w:tcBorders>
          </w:tcPr>
          <w:p w14:paraId="61AA9A3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14:paraId="68EC1E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47F2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14:paraId="7425F5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49DB3B" w14:textId="77777777" w:rsidTr="00B04FCE">
        <w:tc>
          <w:tcPr>
            <w:tcW w:w="567" w:type="dxa"/>
            <w:tcBorders>
              <w:left w:val="single" w:sz="6" w:space="0" w:color="auto"/>
            </w:tcBorders>
          </w:tcPr>
          <w:p w14:paraId="1C47CB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14:paraId="09535D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E320A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14:paraId="40D2A67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6B4B078" w14:textId="77777777" w:rsidTr="00B04FCE">
        <w:tc>
          <w:tcPr>
            <w:tcW w:w="567" w:type="dxa"/>
            <w:tcBorders>
              <w:left w:val="single" w:sz="6" w:space="0" w:color="auto"/>
            </w:tcBorders>
          </w:tcPr>
          <w:p w14:paraId="686C4D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14:paraId="1DEFF7E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0606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14:paraId="7421FB5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832B8B" w:rsidRPr="003D7E80" w14:paraId="2A1AC629" w14:textId="77777777" w:rsidTr="00B04FCE">
        <w:tc>
          <w:tcPr>
            <w:tcW w:w="567" w:type="dxa"/>
            <w:tcBorders>
              <w:left w:val="single" w:sz="6" w:space="0" w:color="auto"/>
            </w:tcBorders>
          </w:tcPr>
          <w:p w14:paraId="6CE2C05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14:paraId="51F98D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C1639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14:paraId="2F1740B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64A13334" w14:textId="77777777" w:rsidTr="00B04FCE">
        <w:tc>
          <w:tcPr>
            <w:tcW w:w="567" w:type="dxa"/>
            <w:tcBorders>
              <w:left w:val="single" w:sz="6" w:space="0" w:color="auto"/>
            </w:tcBorders>
          </w:tcPr>
          <w:p w14:paraId="6030DB4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14:paraId="4D58F8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32D7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14:paraId="5E93BC0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249871DB" w14:textId="77777777" w:rsidTr="00B04FCE">
        <w:tc>
          <w:tcPr>
            <w:tcW w:w="567" w:type="dxa"/>
            <w:tcBorders>
              <w:left w:val="single" w:sz="6" w:space="0" w:color="auto"/>
            </w:tcBorders>
          </w:tcPr>
          <w:p w14:paraId="173649D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14:paraId="18BC029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BD39B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14:paraId="195D1F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DC553E9" w14:textId="77777777" w:rsidTr="00B04FCE">
        <w:tc>
          <w:tcPr>
            <w:tcW w:w="567" w:type="dxa"/>
            <w:tcBorders>
              <w:left w:val="single" w:sz="6" w:space="0" w:color="auto"/>
            </w:tcBorders>
          </w:tcPr>
          <w:p w14:paraId="0754954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14:paraId="52EECF6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96A43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14:paraId="6427967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4D2D5383" w14:textId="77777777" w:rsidTr="00B04FCE">
        <w:tc>
          <w:tcPr>
            <w:tcW w:w="567" w:type="dxa"/>
            <w:tcBorders>
              <w:left w:val="single" w:sz="6" w:space="0" w:color="auto"/>
            </w:tcBorders>
          </w:tcPr>
          <w:p w14:paraId="7631005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14:paraId="50E5E1C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12FA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14:paraId="592DCD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37D6FC63" w14:textId="77777777" w:rsidTr="00B04FCE">
        <w:tc>
          <w:tcPr>
            <w:tcW w:w="567" w:type="dxa"/>
            <w:tcBorders>
              <w:left w:val="single" w:sz="6" w:space="0" w:color="auto"/>
            </w:tcBorders>
          </w:tcPr>
          <w:p w14:paraId="5EE9AEC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14:paraId="45E3724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A48B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14:paraId="607D093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688BED5" w14:textId="77777777" w:rsidTr="00B04FCE">
        <w:tc>
          <w:tcPr>
            <w:tcW w:w="567" w:type="dxa"/>
            <w:tcBorders>
              <w:left w:val="single" w:sz="6" w:space="0" w:color="auto"/>
            </w:tcBorders>
          </w:tcPr>
          <w:p w14:paraId="4D9D3C6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14:paraId="24231E7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54E6B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24D8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589F3C24" w14:textId="77777777" w:rsidTr="00B04FCE">
        <w:tc>
          <w:tcPr>
            <w:tcW w:w="567" w:type="dxa"/>
            <w:tcBorders>
              <w:left w:val="single" w:sz="6" w:space="0" w:color="auto"/>
            </w:tcBorders>
          </w:tcPr>
          <w:p w14:paraId="670DB1F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37140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C80EB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7E85F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D56D68E" w14:textId="77777777" w:rsidTr="00B04FCE">
        <w:tc>
          <w:tcPr>
            <w:tcW w:w="1701" w:type="dxa"/>
            <w:gridSpan w:val="4"/>
            <w:tcBorders>
              <w:top w:val="single" w:sz="6" w:space="0" w:color="auto"/>
              <w:left w:val="single" w:sz="6" w:space="0" w:color="auto"/>
              <w:bottom w:val="single" w:sz="6" w:space="0" w:color="auto"/>
              <w:right w:val="single" w:sz="6" w:space="0" w:color="auto"/>
            </w:tcBorders>
          </w:tcPr>
          <w:p w14:paraId="6FD3043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832B8B" w:rsidRPr="003D7E80" w14:paraId="3CCF12D1" w14:textId="77777777" w:rsidTr="00B04FCE">
        <w:tc>
          <w:tcPr>
            <w:tcW w:w="567" w:type="dxa"/>
            <w:tcBorders>
              <w:left w:val="single" w:sz="6" w:space="0" w:color="auto"/>
            </w:tcBorders>
          </w:tcPr>
          <w:p w14:paraId="5771CE3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400080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404F9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E3AB21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49CD972" w14:textId="77777777" w:rsidTr="00B04FCE">
        <w:tc>
          <w:tcPr>
            <w:tcW w:w="567" w:type="dxa"/>
            <w:tcBorders>
              <w:left w:val="single" w:sz="6" w:space="0" w:color="auto"/>
            </w:tcBorders>
          </w:tcPr>
          <w:p w14:paraId="6F11BC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14:paraId="1676C65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5A4C81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14:paraId="7D9DAA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7D370FFB" w14:textId="77777777" w:rsidTr="00B04FCE">
        <w:tc>
          <w:tcPr>
            <w:tcW w:w="567" w:type="dxa"/>
            <w:tcBorders>
              <w:left w:val="single" w:sz="6" w:space="0" w:color="auto"/>
            </w:tcBorders>
          </w:tcPr>
          <w:p w14:paraId="304EBE6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14:paraId="57EB8D5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9B5D7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14:paraId="1D5C690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2ADC09D1" w14:textId="77777777" w:rsidTr="00B04FCE">
        <w:tc>
          <w:tcPr>
            <w:tcW w:w="567" w:type="dxa"/>
            <w:tcBorders>
              <w:left w:val="single" w:sz="6" w:space="0" w:color="auto"/>
            </w:tcBorders>
          </w:tcPr>
          <w:p w14:paraId="446D157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14:paraId="27DDEE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23820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14:paraId="55409D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015A5325" w14:textId="77777777" w:rsidTr="00B04FCE">
        <w:tc>
          <w:tcPr>
            <w:tcW w:w="567" w:type="dxa"/>
            <w:tcBorders>
              <w:left w:val="single" w:sz="6" w:space="0" w:color="auto"/>
            </w:tcBorders>
          </w:tcPr>
          <w:p w14:paraId="567171A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14:paraId="59225F5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AFC17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14:paraId="6F9D51D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1E98A74F" w14:textId="77777777" w:rsidTr="00B04FCE">
        <w:tc>
          <w:tcPr>
            <w:tcW w:w="567" w:type="dxa"/>
            <w:tcBorders>
              <w:left w:val="single" w:sz="6" w:space="0" w:color="auto"/>
            </w:tcBorders>
          </w:tcPr>
          <w:p w14:paraId="01346D6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14:paraId="53562D1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0D79F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14:paraId="1C0C4A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832B8B" w:rsidRPr="003D7E80" w14:paraId="6CFD8030" w14:textId="77777777" w:rsidTr="00B04FCE">
        <w:tc>
          <w:tcPr>
            <w:tcW w:w="567" w:type="dxa"/>
            <w:tcBorders>
              <w:left w:val="single" w:sz="6" w:space="0" w:color="auto"/>
            </w:tcBorders>
          </w:tcPr>
          <w:p w14:paraId="615755D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14:paraId="6E8518A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0EDE8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14:paraId="6C7C05F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832B8B" w:rsidRPr="003D7E80" w14:paraId="373170F0" w14:textId="77777777" w:rsidTr="00B04FCE">
        <w:tc>
          <w:tcPr>
            <w:tcW w:w="567" w:type="dxa"/>
            <w:tcBorders>
              <w:left w:val="single" w:sz="6" w:space="0" w:color="auto"/>
            </w:tcBorders>
          </w:tcPr>
          <w:p w14:paraId="542BAF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14:paraId="2B05B56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E0D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14:paraId="571AB8D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832B8B" w:rsidRPr="003D7E80" w14:paraId="3247FFED" w14:textId="77777777" w:rsidTr="00B04FCE">
        <w:tc>
          <w:tcPr>
            <w:tcW w:w="567" w:type="dxa"/>
            <w:tcBorders>
              <w:left w:val="single" w:sz="6" w:space="0" w:color="auto"/>
            </w:tcBorders>
          </w:tcPr>
          <w:p w14:paraId="7EC66B7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14:paraId="1D14E07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F3E60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14:paraId="5BCBBE1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832B8B" w:rsidRPr="003D7E80" w14:paraId="100DCE06" w14:textId="77777777" w:rsidTr="00B04FCE">
        <w:tc>
          <w:tcPr>
            <w:tcW w:w="567" w:type="dxa"/>
            <w:tcBorders>
              <w:left w:val="single" w:sz="6" w:space="0" w:color="auto"/>
            </w:tcBorders>
          </w:tcPr>
          <w:p w14:paraId="0F31E7D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14:paraId="0897D43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3B3E7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14:paraId="67D5CC5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68566A40" w14:textId="77777777" w:rsidTr="00B04FCE">
        <w:tc>
          <w:tcPr>
            <w:tcW w:w="567" w:type="dxa"/>
            <w:tcBorders>
              <w:left w:val="single" w:sz="6" w:space="0" w:color="auto"/>
            </w:tcBorders>
          </w:tcPr>
          <w:p w14:paraId="7CA5858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14:paraId="7500ABF0"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5D1080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14:paraId="2F2CE4E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F52EE87" w14:textId="77777777" w:rsidTr="00B04FCE">
        <w:tc>
          <w:tcPr>
            <w:tcW w:w="567" w:type="dxa"/>
            <w:tcBorders>
              <w:left w:val="single" w:sz="6" w:space="0" w:color="auto"/>
            </w:tcBorders>
          </w:tcPr>
          <w:p w14:paraId="56370E8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14:paraId="19349B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245C8E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14:paraId="1A399D4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DC404FC" w14:textId="77777777" w:rsidTr="00B04FCE">
        <w:tc>
          <w:tcPr>
            <w:tcW w:w="567" w:type="dxa"/>
            <w:tcBorders>
              <w:left w:val="single" w:sz="6" w:space="0" w:color="auto"/>
            </w:tcBorders>
          </w:tcPr>
          <w:p w14:paraId="1B958D0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14:paraId="53512E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C5F712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14:paraId="248497E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C218176" w14:textId="77777777" w:rsidTr="00B04FCE">
        <w:tc>
          <w:tcPr>
            <w:tcW w:w="567" w:type="dxa"/>
            <w:tcBorders>
              <w:left w:val="single" w:sz="6" w:space="0" w:color="auto"/>
            </w:tcBorders>
          </w:tcPr>
          <w:p w14:paraId="33FFF464"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14:paraId="7D4F66A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A2336E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63FEAC3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31DDFE58" w14:textId="77777777" w:rsidTr="00B04FCE">
        <w:tc>
          <w:tcPr>
            <w:tcW w:w="567" w:type="dxa"/>
            <w:tcBorders>
              <w:left w:val="single" w:sz="6" w:space="0" w:color="auto"/>
            </w:tcBorders>
          </w:tcPr>
          <w:p w14:paraId="6C7070A5"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09E4F8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45E6D06"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5895DB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AE5EAD6" w14:textId="77777777" w:rsidTr="00B04FCE">
        <w:tc>
          <w:tcPr>
            <w:tcW w:w="567" w:type="dxa"/>
            <w:tcBorders>
              <w:left w:val="single" w:sz="6" w:space="0" w:color="auto"/>
            </w:tcBorders>
          </w:tcPr>
          <w:p w14:paraId="2C7331F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A517D5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34268EC"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25BFD1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49AB6999" w14:textId="77777777" w:rsidTr="00B04FCE">
        <w:tc>
          <w:tcPr>
            <w:tcW w:w="567" w:type="dxa"/>
            <w:tcBorders>
              <w:left w:val="single" w:sz="6" w:space="0" w:color="auto"/>
            </w:tcBorders>
          </w:tcPr>
          <w:p w14:paraId="716EEDE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7A8BE4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F98BF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1FA481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60E5A2E" w14:textId="77777777" w:rsidTr="00B04FCE">
        <w:tc>
          <w:tcPr>
            <w:tcW w:w="567" w:type="dxa"/>
            <w:tcBorders>
              <w:left w:val="single" w:sz="6" w:space="0" w:color="auto"/>
            </w:tcBorders>
          </w:tcPr>
          <w:p w14:paraId="4FFEFFF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4AEFB2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7E5DF2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58ADFE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2EB63D5D" w14:textId="77777777" w:rsidTr="00B04FCE">
        <w:tc>
          <w:tcPr>
            <w:tcW w:w="567" w:type="dxa"/>
            <w:tcBorders>
              <w:left w:val="single" w:sz="6" w:space="0" w:color="auto"/>
            </w:tcBorders>
          </w:tcPr>
          <w:p w14:paraId="0FA65B9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C13C71A"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DCA333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11ADDA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CB31C91" w14:textId="77777777" w:rsidTr="00B04FCE">
        <w:tc>
          <w:tcPr>
            <w:tcW w:w="567" w:type="dxa"/>
            <w:tcBorders>
              <w:left w:val="single" w:sz="6" w:space="0" w:color="auto"/>
            </w:tcBorders>
          </w:tcPr>
          <w:p w14:paraId="205CEFA1"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861BA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84EA0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B7E709E"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617D9CA" w14:textId="77777777" w:rsidTr="00B04FCE">
        <w:tc>
          <w:tcPr>
            <w:tcW w:w="567" w:type="dxa"/>
            <w:tcBorders>
              <w:left w:val="single" w:sz="6" w:space="0" w:color="auto"/>
            </w:tcBorders>
          </w:tcPr>
          <w:p w14:paraId="4E5B9EDF"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BEAB3B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FC6F9B"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20527323"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136413AC" w14:textId="77777777" w:rsidTr="00B04FCE">
        <w:tc>
          <w:tcPr>
            <w:tcW w:w="567" w:type="dxa"/>
            <w:tcBorders>
              <w:left w:val="single" w:sz="6" w:space="0" w:color="auto"/>
            </w:tcBorders>
          </w:tcPr>
          <w:p w14:paraId="2C0AC638"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4630FC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76169C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4F232C37"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832B8B" w:rsidRPr="003D7E80" w14:paraId="0B3AACB1" w14:textId="77777777" w:rsidTr="00B04FCE">
        <w:tc>
          <w:tcPr>
            <w:tcW w:w="567" w:type="dxa"/>
            <w:tcBorders>
              <w:left w:val="single" w:sz="6" w:space="0" w:color="auto"/>
              <w:bottom w:val="single" w:sz="6" w:space="0" w:color="auto"/>
            </w:tcBorders>
          </w:tcPr>
          <w:p w14:paraId="0153713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14:paraId="792B52F9"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14:paraId="0E1B0E4D"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14:paraId="3F0057F2" w14:textId="77777777" w:rsidR="00832B8B" w:rsidRPr="003D7E80" w:rsidRDefault="00832B8B" w:rsidP="00B04F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14:paraId="64FFCA9B" w14:textId="77777777" w:rsidR="00832B8B" w:rsidRDefault="00832B8B" w:rsidP="00832B8B">
      <w:pPr>
        <w:sectPr w:rsidR="00832B8B" w:rsidSect="00B04FCE">
          <w:headerReference w:type="first" r:id="rId18"/>
          <w:footerReference w:type="first" r:id="rId19"/>
          <w:type w:val="continuous"/>
          <w:pgSz w:w="11907" w:h="16834"/>
          <w:pgMar w:top="720" w:right="720" w:bottom="720" w:left="720" w:header="720" w:footer="720" w:gutter="0"/>
          <w:paperSrc w:first="15" w:other="15"/>
          <w:cols w:space="720"/>
          <w:titlePg/>
          <w:docGrid w:linePitch="326"/>
        </w:sectPr>
      </w:pPr>
    </w:p>
    <w:p w14:paraId="511358DB" w14:textId="779E666E" w:rsidR="00832B8B" w:rsidRPr="00D02592" w:rsidRDefault="00AE5DE3" w:rsidP="00AE5DE3">
      <w:pPr>
        <w:pStyle w:val="Heading1"/>
      </w:pPr>
      <w:r>
        <w:t>3</w:t>
      </w:r>
      <w:r>
        <w:tab/>
      </w:r>
      <w:r w:rsidR="00832B8B">
        <w:t>Regulatory Background</w:t>
      </w:r>
    </w:p>
    <w:p w14:paraId="6E44A7BE" w14:textId="77777777" w:rsidR="00832B8B" w:rsidRPr="00FB2C52" w:rsidRDefault="00832B8B" w:rsidP="00832B8B">
      <w:pPr>
        <w:rPr>
          <w:i/>
          <w:iCs/>
          <w:color w:val="FF0000"/>
        </w:rPr>
      </w:pPr>
      <w:r w:rsidRPr="00FB2C52">
        <w:rPr>
          <w:i/>
          <w:iCs/>
          <w:color w:val="FF0000"/>
        </w:rPr>
        <w:t xml:space="preserve">[Editor’s note: The intent of this section is to provide some historical context to the development and use of the HF AM(R)S allocations for </w:t>
      </w:r>
      <w:r>
        <w:rPr>
          <w:i/>
          <w:iCs/>
          <w:color w:val="FF0000"/>
        </w:rPr>
        <w:t>a</w:t>
      </w:r>
      <w:r w:rsidRPr="00FB2C52">
        <w:rPr>
          <w:i/>
          <w:iCs/>
          <w:color w:val="FF0000"/>
        </w:rPr>
        <w:t xml:space="preserve">viation. It is not intended </w:t>
      </w:r>
      <w:r>
        <w:rPr>
          <w:i/>
          <w:iCs/>
          <w:color w:val="FF0000"/>
        </w:rPr>
        <w:t xml:space="preserve">to </w:t>
      </w:r>
      <w:r w:rsidRPr="00FB2C52">
        <w:rPr>
          <w:i/>
          <w:iCs/>
          <w:color w:val="FF0000"/>
        </w:rPr>
        <w:t>be a historical record but should help explain the</w:t>
      </w:r>
      <w:r>
        <w:rPr>
          <w:i/>
          <w:iCs/>
          <w:color w:val="FF0000"/>
        </w:rPr>
        <w:t xml:space="preserve"> origins of</w:t>
      </w:r>
      <w:r w:rsidRPr="00FB2C52">
        <w:rPr>
          <w:i/>
          <w:iCs/>
          <w:color w:val="FF0000"/>
        </w:rPr>
        <w:t xml:space="preserve"> Appendix 27]</w:t>
      </w:r>
    </w:p>
    <w:p w14:paraId="5AE40A39" w14:textId="77A9DB20" w:rsidR="00832B8B" w:rsidRDefault="00832B8B" w:rsidP="00AE5DE3">
      <w:r>
        <w:t xml:space="preserve">The Aeronautical Mobile Route Service allocation was finalized at the International Radio Conference (Atlantic City, 1947), shortly after the ICAO came into being </w:t>
      </w:r>
      <w:del w:id="23" w:author="ASRI" w:date="2020-09-24T14:05:00Z">
        <w:r w:rsidDel="001671A5">
          <w:delText xml:space="preserve">in </w:delText>
        </w:r>
      </w:del>
      <w:ins w:id="24" w:author="ASRI" w:date="2020-09-24T14:05:00Z">
        <w:r w:rsidR="001671A5">
          <w:t xml:space="preserve">on </w:t>
        </w:r>
      </w:ins>
      <w:r>
        <w:t>4 April 1947. The initial allotment plan for what is now Appendix 27 was created over two International</w:t>
      </w:r>
      <w:r w:rsidRPr="00FD0F87">
        <w:t xml:space="preserve"> </w:t>
      </w:r>
      <w:r>
        <w:t>Administrative Aeronautical Radio Conferences in 1948 and 1949, with the 1</w:t>
      </w:r>
      <w:r w:rsidRPr="00FD0F87">
        <w:rPr>
          <w:vertAlign w:val="superscript"/>
        </w:rPr>
        <w:t>st</w:t>
      </w:r>
      <w:r>
        <w:t xml:space="preserve"> session laying the agreed technical rules and framework for the 2</w:t>
      </w:r>
      <w:r w:rsidRPr="00FD0F87">
        <w:rPr>
          <w:vertAlign w:val="superscript"/>
        </w:rPr>
        <w:t>nd</w:t>
      </w:r>
      <w:r>
        <w:t xml:space="preserve"> session. Between sessions, administrations submitted operational usage and flight data to the International Frequency Registration Board (IFRB) to determine channel usage for planning of the RDARAs and MWARAs. This was done again over two International</w:t>
      </w:r>
      <w:r w:rsidRPr="00FD0F87">
        <w:t xml:space="preserve"> </w:t>
      </w:r>
      <w:r>
        <w:t xml:space="preserve">Administrative Aeronautical Radio Conferences in 1964 and 1966 which also created a framework for transitioning from DSB to SSB, added VOLMET channels (Meteorological broadcast transmissions), and refined the RDARAs boundaries. The final </w:t>
      </w:r>
      <w:r w:rsidRPr="00CF7ADC">
        <w:t xml:space="preserve">World Administrative Radio Conference on the Aeronautical Mobile (R) Service </w:t>
      </w:r>
      <w:r>
        <w:t>(</w:t>
      </w:r>
      <w:r w:rsidRPr="00B455F0">
        <w:t>WARC-Aer2</w:t>
      </w:r>
      <w:r>
        <w:t>)</w:t>
      </w:r>
      <w:r w:rsidRPr="00B455F0">
        <w:t xml:space="preserve"> </w:t>
      </w:r>
      <w:r w:rsidRPr="00CF7ADC">
        <w:t>(Geneva,</w:t>
      </w:r>
      <w:r w:rsidR="00525574">
        <w:t> </w:t>
      </w:r>
      <w:r w:rsidRPr="00CF7ADC">
        <w:t>1978)</w:t>
      </w:r>
      <w:r>
        <w:t xml:space="preserve"> revised the allotment plan to create a mandatory transition to SSB increasing capacity from 171 to 411 channels, created “World-wide allotment areas” (i.e. LDOC frequencies), and further refined RDARAs boundaries.</w:t>
      </w:r>
    </w:p>
    <w:p w14:paraId="7F7DC2F4" w14:textId="1DA5FF86" w:rsidR="00F73BF6" w:rsidRDefault="00F73BF6" w:rsidP="00F73BF6">
      <w:pPr>
        <w:pStyle w:val="Heading1"/>
        <w:rPr>
          <w:ins w:id="25" w:author="ASRI" w:date="2020-09-23T09:25:00Z"/>
        </w:rPr>
      </w:pPr>
      <w:ins w:id="26" w:author="ASRI" w:date="2020-09-23T09:25:00Z">
        <w:r>
          <w:t>4</w:t>
        </w:r>
        <w:r>
          <w:tab/>
          <w:t>Technical and Operational Charac</w:t>
        </w:r>
        <w:r w:rsidR="0055653B">
          <w:t>teristics</w:t>
        </w:r>
      </w:ins>
    </w:p>
    <w:p w14:paraId="0419499F" w14:textId="755327F3" w:rsidR="00A7034A" w:rsidRDefault="009F3DC1" w:rsidP="005E616E">
      <w:pPr>
        <w:rPr>
          <w:ins w:id="27" w:author="ASRI" w:date="2020-09-23T09:25:00Z"/>
        </w:rPr>
      </w:pPr>
      <w:ins w:id="28" w:author="ASRI" w:date="2020-09-23T09:25:00Z">
        <w:r>
          <w:t xml:space="preserve">Wideband HF will be </w:t>
        </w:r>
        <w:r w:rsidR="00FC1A21">
          <w:t xml:space="preserve">operated </w:t>
        </w:r>
        <w:r w:rsidR="004113F5">
          <w:t xml:space="preserve">as a network of WBHF ground stations communicating with aircraft equipped with WBHF avionics.  </w:t>
        </w:r>
        <w:r w:rsidR="00FC1A21">
          <w:t>HF is typically used in areas that lack VHF coverage</w:t>
        </w:r>
      </w:ins>
      <w:ins w:id="29" w:author="ASRI" w:date="2020-09-24T14:06:00Z">
        <w:r w:rsidR="002B50F4">
          <w:t>,</w:t>
        </w:r>
      </w:ins>
      <w:ins w:id="30" w:author="ASRI" w:date="2020-09-23T09:25:00Z">
        <w:r w:rsidR="00FC1A21">
          <w:t xml:space="preserve"> such as oceanic and remote areas.</w:t>
        </w:r>
        <w:r w:rsidR="00162146">
          <w:t xml:space="preserve"> </w:t>
        </w:r>
        <w:r w:rsidR="00D01950">
          <w:t xml:space="preserve">Wideband HF is expected to be </w:t>
        </w:r>
        <w:r w:rsidR="004113F5">
          <w:t>deployed and co-located with existing HFDL ground installations and compatible</w:t>
        </w:r>
        <w:r w:rsidR="00D01950">
          <w:t xml:space="preserve"> with co-site HFDL </w:t>
        </w:r>
        <w:r w:rsidR="004113F5">
          <w:t xml:space="preserve">and voice </w:t>
        </w:r>
        <w:r w:rsidR="00D01950">
          <w:t>channels.</w:t>
        </w:r>
        <w:r w:rsidR="0024546F">
          <w:t xml:space="preserve"> </w:t>
        </w:r>
        <w:r w:rsidR="004113F5">
          <w:t>There is a potential for</w:t>
        </w:r>
        <w:r w:rsidR="0024546F">
          <w:t xml:space="preserve"> additional ground stations</w:t>
        </w:r>
        <w:r w:rsidR="001D15B9">
          <w:t xml:space="preserve"> once Wideband HF is adopted in order to complete ubiquitous global coverage. </w:t>
        </w:r>
        <w:r w:rsidR="001951F5">
          <w:t>The list of existing HFDL ground stations is provided in the table below:</w:t>
        </w:r>
      </w:ins>
    </w:p>
    <w:p w14:paraId="49819C41" w14:textId="0C543837" w:rsidR="00FC27C5" w:rsidRDefault="00FC27C5" w:rsidP="005E616E">
      <w:pPr>
        <w:rPr>
          <w:ins w:id="31" w:author="ASRI" w:date="2020-09-23T09:25:00Z"/>
        </w:rPr>
      </w:pPr>
    </w:p>
    <w:p w14:paraId="15FD5E37" w14:textId="34141B5B" w:rsidR="00FC27C5" w:rsidRDefault="00FC27C5">
      <w:pPr>
        <w:tabs>
          <w:tab w:val="clear" w:pos="1134"/>
          <w:tab w:val="clear" w:pos="1871"/>
          <w:tab w:val="clear" w:pos="2268"/>
        </w:tabs>
        <w:overflowPunct/>
        <w:autoSpaceDE/>
        <w:autoSpaceDN/>
        <w:adjustRightInd/>
        <w:spacing w:before="0"/>
        <w:textAlignment w:val="auto"/>
        <w:rPr>
          <w:ins w:id="32" w:author="ASRI" w:date="2020-09-23T09:25:00Z"/>
        </w:rPr>
      </w:pPr>
      <w:ins w:id="33" w:author="ASRI" w:date="2020-09-23T09:25:00Z">
        <w:r>
          <w:br w:type="page"/>
        </w:r>
      </w:ins>
    </w:p>
    <w:p w14:paraId="55660DE7" w14:textId="68DD56E6" w:rsidR="006B1C9C" w:rsidRDefault="006B1C9C" w:rsidP="006B1C9C">
      <w:pPr>
        <w:pStyle w:val="Caption"/>
        <w:keepNext/>
        <w:jc w:val="center"/>
        <w:rPr>
          <w:ins w:id="34" w:author="ASRI" w:date="2020-09-23T09:25:00Z"/>
        </w:rPr>
      </w:pPr>
      <w:ins w:id="35" w:author="ASRI" w:date="2020-09-23T09:25:00Z">
        <w:r>
          <w:t xml:space="preserve">Table </w:t>
        </w:r>
        <w:r>
          <w:fldChar w:fldCharType="begin"/>
        </w:r>
        <w:r>
          <w:instrText xml:space="preserve"> SEQ Table \* ARABIC </w:instrText>
        </w:r>
        <w:r>
          <w:fldChar w:fldCharType="separate"/>
        </w:r>
        <w:r w:rsidR="002271A5">
          <w:rPr>
            <w:noProof/>
          </w:rPr>
          <w:t>1</w:t>
        </w:r>
        <w:r>
          <w:fldChar w:fldCharType="end"/>
        </w:r>
        <w:r>
          <w:t xml:space="preserve"> - HFDL Ground Stations</w:t>
        </w:r>
      </w:ins>
    </w:p>
    <w:tbl>
      <w:tblPr>
        <w:tblStyle w:val="TableGrid"/>
        <w:tblW w:w="0" w:type="auto"/>
        <w:jc w:val="center"/>
        <w:tblLook w:val="04A0" w:firstRow="1" w:lastRow="0" w:firstColumn="1" w:lastColumn="0" w:noHBand="0" w:noVBand="1"/>
      </w:tblPr>
      <w:tblGrid>
        <w:gridCol w:w="4855"/>
        <w:gridCol w:w="1530"/>
        <w:gridCol w:w="1710"/>
      </w:tblGrid>
      <w:tr w:rsidR="004D5518" w14:paraId="2B7540AF" w14:textId="77777777" w:rsidTr="004D5518">
        <w:trPr>
          <w:jc w:val="center"/>
          <w:ins w:id="36" w:author="ASRI" w:date="2020-09-23T09:25:00Z"/>
        </w:trPr>
        <w:tc>
          <w:tcPr>
            <w:tcW w:w="4855" w:type="dxa"/>
          </w:tcPr>
          <w:p w14:paraId="3447C08D" w14:textId="7BDA60B4" w:rsidR="004D5518" w:rsidRDefault="004D5518" w:rsidP="00A7034A">
            <w:pPr>
              <w:jc w:val="center"/>
              <w:rPr>
                <w:ins w:id="37" w:author="ASRI" w:date="2020-09-23T09:25:00Z"/>
              </w:rPr>
            </w:pPr>
            <w:ins w:id="38" w:author="ASRI" w:date="2020-09-23T09:25:00Z">
              <w:r>
                <w:t>Station</w:t>
              </w:r>
            </w:ins>
          </w:p>
        </w:tc>
        <w:tc>
          <w:tcPr>
            <w:tcW w:w="1530" w:type="dxa"/>
          </w:tcPr>
          <w:p w14:paraId="43274FDE" w14:textId="7AA7A4EA" w:rsidR="004D5518" w:rsidRDefault="004D5518" w:rsidP="005E616E">
            <w:pPr>
              <w:rPr>
                <w:ins w:id="39" w:author="ASRI" w:date="2020-09-23T09:25:00Z"/>
              </w:rPr>
            </w:pPr>
            <w:ins w:id="40" w:author="ASRI" w:date="2020-09-23T09:25:00Z">
              <w:r>
                <w:t>Lat., Deg</w:t>
              </w:r>
            </w:ins>
          </w:p>
        </w:tc>
        <w:tc>
          <w:tcPr>
            <w:tcW w:w="1710" w:type="dxa"/>
          </w:tcPr>
          <w:p w14:paraId="562FDF6C" w14:textId="1DC3B28F" w:rsidR="004D5518" w:rsidRDefault="004D5518" w:rsidP="005E616E">
            <w:pPr>
              <w:rPr>
                <w:ins w:id="41" w:author="ASRI" w:date="2020-09-23T09:25:00Z"/>
              </w:rPr>
            </w:pPr>
            <w:ins w:id="42" w:author="ASRI" w:date="2020-09-23T09:25:00Z">
              <w:r>
                <w:t>Long., Deg.</w:t>
              </w:r>
            </w:ins>
          </w:p>
        </w:tc>
      </w:tr>
      <w:tr w:rsidR="004D5518" w14:paraId="25D5D24E" w14:textId="77777777" w:rsidTr="00677767">
        <w:trPr>
          <w:trHeight w:val="435"/>
          <w:jc w:val="center"/>
          <w:ins w:id="43" w:author="ASRI" w:date="2020-09-23T09:25:00Z"/>
        </w:trPr>
        <w:tc>
          <w:tcPr>
            <w:tcW w:w="4855" w:type="dxa"/>
          </w:tcPr>
          <w:p w14:paraId="4C3F40C1" w14:textId="3DD43404" w:rsidR="004D5518" w:rsidRDefault="004D5518" w:rsidP="005E616E">
            <w:pPr>
              <w:rPr>
                <w:ins w:id="44" w:author="ASRI" w:date="2020-09-23T09:25:00Z"/>
              </w:rPr>
            </w:pPr>
            <w:ins w:id="45" w:author="ASRI" w:date="2020-09-23T09:25:00Z">
              <w:r w:rsidRPr="00057831">
                <w:t>Al Muharraq, Bahrain</w:t>
              </w:r>
            </w:ins>
          </w:p>
        </w:tc>
        <w:tc>
          <w:tcPr>
            <w:tcW w:w="1530" w:type="dxa"/>
          </w:tcPr>
          <w:p w14:paraId="7FBB4E52" w14:textId="1773B1D9" w:rsidR="004D5518" w:rsidRDefault="00521B0A" w:rsidP="005E616E">
            <w:pPr>
              <w:rPr>
                <w:ins w:id="46" w:author="ASRI" w:date="2020-09-23T09:25:00Z"/>
              </w:rPr>
            </w:pPr>
            <w:ins w:id="47" w:author="ASRI" w:date="2020-09-23T09:25:00Z">
              <w:r w:rsidRPr="00521B0A">
                <w:t>26.27 N</w:t>
              </w:r>
            </w:ins>
          </w:p>
        </w:tc>
        <w:tc>
          <w:tcPr>
            <w:tcW w:w="1710" w:type="dxa"/>
          </w:tcPr>
          <w:p w14:paraId="4FB8AA2E" w14:textId="6AC3022C" w:rsidR="004D5518" w:rsidRDefault="005027CA" w:rsidP="005E616E">
            <w:pPr>
              <w:rPr>
                <w:ins w:id="48" w:author="ASRI" w:date="2020-09-23T09:25:00Z"/>
              </w:rPr>
            </w:pPr>
            <w:ins w:id="49" w:author="ASRI" w:date="2020-09-23T09:25:00Z">
              <w:r w:rsidRPr="005027CA">
                <w:t>50.64 E</w:t>
              </w:r>
            </w:ins>
          </w:p>
        </w:tc>
      </w:tr>
      <w:tr w:rsidR="004D5518" w14:paraId="06A9FA69" w14:textId="77777777" w:rsidTr="004D5518">
        <w:trPr>
          <w:jc w:val="center"/>
          <w:ins w:id="50" w:author="ASRI" w:date="2020-09-23T09:25:00Z"/>
        </w:trPr>
        <w:tc>
          <w:tcPr>
            <w:tcW w:w="4855" w:type="dxa"/>
          </w:tcPr>
          <w:p w14:paraId="16F1D12E" w14:textId="4E8C7BE2" w:rsidR="004D5518" w:rsidRDefault="004D5518" w:rsidP="005E616E">
            <w:pPr>
              <w:rPr>
                <w:ins w:id="51" w:author="ASRI" w:date="2020-09-23T09:25:00Z"/>
              </w:rPr>
            </w:pPr>
            <w:ins w:id="52" w:author="ASRI" w:date="2020-09-23T09:25:00Z">
              <w:r w:rsidRPr="0002212D">
                <w:t>Auckland, New Zealand</w:t>
              </w:r>
            </w:ins>
          </w:p>
        </w:tc>
        <w:tc>
          <w:tcPr>
            <w:tcW w:w="1530" w:type="dxa"/>
          </w:tcPr>
          <w:p w14:paraId="56EBD194" w14:textId="3C479250" w:rsidR="004D5518" w:rsidRDefault="005027CA" w:rsidP="005E616E">
            <w:pPr>
              <w:rPr>
                <w:ins w:id="53" w:author="ASRI" w:date="2020-09-23T09:25:00Z"/>
              </w:rPr>
            </w:pPr>
            <w:ins w:id="54" w:author="ASRI" w:date="2020-09-23T09:25:00Z">
              <w:r w:rsidRPr="005027CA">
                <w:t>37.02 S</w:t>
              </w:r>
            </w:ins>
          </w:p>
        </w:tc>
        <w:tc>
          <w:tcPr>
            <w:tcW w:w="1710" w:type="dxa"/>
          </w:tcPr>
          <w:p w14:paraId="2FD4005F" w14:textId="7A9D5066" w:rsidR="004D5518" w:rsidRDefault="005027CA" w:rsidP="005E616E">
            <w:pPr>
              <w:rPr>
                <w:ins w:id="55" w:author="ASRI" w:date="2020-09-23T09:25:00Z"/>
              </w:rPr>
            </w:pPr>
            <w:ins w:id="56" w:author="ASRI" w:date="2020-09-23T09:25:00Z">
              <w:r w:rsidRPr="005027CA">
                <w:t>174.81 E</w:t>
              </w:r>
            </w:ins>
          </w:p>
        </w:tc>
      </w:tr>
      <w:tr w:rsidR="004D5518" w14:paraId="17A93FDF" w14:textId="77777777" w:rsidTr="004D5518">
        <w:trPr>
          <w:jc w:val="center"/>
          <w:ins w:id="57" w:author="ASRI" w:date="2020-09-23T09:25:00Z"/>
        </w:trPr>
        <w:tc>
          <w:tcPr>
            <w:tcW w:w="4855" w:type="dxa"/>
          </w:tcPr>
          <w:p w14:paraId="41F84A9D" w14:textId="5E638F79" w:rsidR="004D5518" w:rsidRDefault="004D5518" w:rsidP="005E616E">
            <w:pPr>
              <w:rPr>
                <w:ins w:id="58" w:author="ASRI" w:date="2020-09-23T09:25:00Z"/>
              </w:rPr>
            </w:pPr>
            <w:ins w:id="59" w:author="ASRI" w:date="2020-09-23T09:25:00Z">
              <w:r w:rsidRPr="0002212D">
                <w:t>Barrow, AK, USA</w:t>
              </w:r>
            </w:ins>
          </w:p>
        </w:tc>
        <w:tc>
          <w:tcPr>
            <w:tcW w:w="1530" w:type="dxa"/>
          </w:tcPr>
          <w:p w14:paraId="2BD51898" w14:textId="7914B11C" w:rsidR="004D5518" w:rsidRDefault="00384D92" w:rsidP="005E616E">
            <w:pPr>
              <w:rPr>
                <w:ins w:id="60" w:author="ASRI" w:date="2020-09-23T09:25:00Z"/>
              </w:rPr>
            </w:pPr>
            <w:ins w:id="61" w:author="ASRI" w:date="2020-09-23T09:25:00Z">
              <w:r w:rsidRPr="00384D92">
                <w:t>71.30 N</w:t>
              </w:r>
            </w:ins>
          </w:p>
        </w:tc>
        <w:tc>
          <w:tcPr>
            <w:tcW w:w="1710" w:type="dxa"/>
          </w:tcPr>
          <w:p w14:paraId="291D541D" w14:textId="0E975326" w:rsidR="004D5518" w:rsidRDefault="00384D92" w:rsidP="005E616E">
            <w:pPr>
              <w:rPr>
                <w:ins w:id="62" w:author="ASRI" w:date="2020-09-23T09:25:00Z"/>
              </w:rPr>
            </w:pPr>
            <w:ins w:id="63" w:author="ASRI" w:date="2020-09-23T09:25:00Z">
              <w:r w:rsidRPr="00384D92">
                <w:t>156.78 W</w:t>
              </w:r>
            </w:ins>
          </w:p>
        </w:tc>
      </w:tr>
      <w:tr w:rsidR="004D5518" w14:paraId="0BE83034" w14:textId="77777777" w:rsidTr="004D5518">
        <w:trPr>
          <w:jc w:val="center"/>
          <w:ins w:id="64" w:author="ASRI" w:date="2020-09-23T09:25:00Z"/>
        </w:trPr>
        <w:tc>
          <w:tcPr>
            <w:tcW w:w="4855" w:type="dxa"/>
          </w:tcPr>
          <w:p w14:paraId="53040382" w14:textId="0A318550" w:rsidR="004D5518" w:rsidRDefault="004D5518" w:rsidP="005E616E">
            <w:pPr>
              <w:rPr>
                <w:ins w:id="65" w:author="ASRI" w:date="2020-09-23T09:25:00Z"/>
              </w:rPr>
            </w:pPr>
            <w:ins w:id="66" w:author="ASRI" w:date="2020-09-23T09:25:00Z">
              <w:r w:rsidRPr="0002212D">
                <w:t>Dixon, CA, USA</w:t>
              </w:r>
            </w:ins>
          </w:p>
        </w:tc>
        <w:tc>
          <w:tcPr>
            <w:tcW w:w="1530" w:type="dxa"/>
          </w:tcPr>
          <w:p w14:paraId="27C32C11" w14:textId="6D796C72" w:rsidR="004D5518" w:rsidRDefault="00384D92" w:rsidP="005E616E">
            <w:pPr>
              <w:rPr>
                <w:ins w:id="67" w:author="ASRI" w:date="2020-09-23T09:25:00Z"/>
              </w:rPr>
            </w:pPr>
            <w:ins w:id="68" w:author="ASRI" w:date="2020-09-23T09:25:00Z">
              <w:r w:rsidRPr="00384D92">
                <w:t>38.38 N</w:t>
              </w:r>
            </w:ins>
          </w:p>
        </w:tc>
        <w:tc>
          <w:tcPr>
            <w:tcW w:w="1710" w:type="dxa"/>
          </w:tcPr>
          <w:p w14:paraId="057E6085" w14:textId="16193D0A" w:rsidR="004D5518" w:rsidRDefault="00384D92" w:rsidP="005E616E">
            <w:pPr>
              <w:rPr>
                <w:ins w:id="69" w:author="ASRI" w:date="2020-09-23T09:25:00Z"/>
              </w:rPr>
            </w:pPr>
            <w:ins w:id="70" w:author="ASRI" w:date="2020-09-23T09:25:00Z">
              <w:r w:rsidRPr="00384D92">
                <w:t>121.76 W</w:t>
              </w:r>
            </w:ins>
          </w:p>
        </w:tc>
      </w:tr>
      <w:tr w:rsidR="004D5518" w14:paraId="2D5BD4FC" w14:textId="77777777" w:rsidTr="004D5518">
        <w:trPr>
          <w:jc w:val="center"/>
          <w:ins w:id="71" w:author="ASRI" w:date="2020-09-23T09:25:00Z"/>
        </w:trPr>
        <w:tc>
          <w:tcPr>
            <w:tcW w:w="4855" w:type="dxa"/>
          </w:tcPr>
          <w:p w14:paraId="658E019F" w14:textId="09F1A684" w:rsidR="004D5518" w:rsidRDefault="004D5518" w:rsidP="005E616E">
            <w:pPr>
              <w:rPr>
                <w:ins w:id="72" w:author="ASRI" w:date="2020-09-23T09:25:00Z"/>
              </w:rPr>
            </w:pPr>
            <w:ins w:id="73" w:author="ASRI" w:date="2020-09-23T09:25:00Z">
              <w:r w:rsidRPr="0002212D">
                <w:t>Hat Yai, Thailand</w:t>
              </w:r>
            </w:ins>
          </w:p>
        </w:tc>
        <w:tc>
          <w:tcPr>
            <w:tcW w:w="1530" w:type="dxa"/>
          </w:tcPr>
          <w:p w14:paraId="3E126894" w14:textId="35B1AD5B" w:rsidR="004D5518" w:rsidRDefault="00384D92" w:rsidP="005E616E">
            <w:pPr>
              <w:rPr>
                <w:ins w:id="74" w:author="ASRI" w:date="2020-09-23T09:25:00Z"/>
              </w:rPr>
            </w:pPr>
            <w:ins w:id="75" w:author="ASRI" w:date="2020-09-23T09:25:00Z">
              <w:r w:rsidRPr="00384D92">
                <w:t>6.94 N</w:t>
              </w:r>
            </w:ins>
          </w:p>
        </w:tc>
        <w:tc>
          <w:tcPr>
            <w:tcW w:w="1710" w:type="dxa"/>
          </w:tcPr>
          <w:p w14:paraId="6342D78C" w14:textId="1B402C30" w:rsidR="004D5518" w:rsidRDefault="00A4167F" w:rsidP="005E616E">
            <w:pPr>
              <w:rPr>
                <w:ins w:id="76" w:author="ASRI" w:date="2020-09-23T09:25:00Z"/>
              </w:rPr>
            </w:pPr>
            <w:ins w:id="77" w:author="ASRI" w:date="2020-09-23T09:25:00Z">
              <w:r w:rsidRPr="00A4167F">
                <w:t>100.39 E</w:t>
              </w:r>
            </w:ins>
          </w:p>
        </w:tc>
      </w:tr>
      <w:tr w:rsidR="004D5518" w14:paraId="429443A0" w14:textId="77777777" w:rsidTr="004D5518">
        <w:trPr>
          <w:jc w:val="center"/>
          <w:ins w:id="78" w:author="ASRI" w:date="2020-09-23T09:25:00Z"/>
        </w:trPr>
        <w:tc>
          <w:tcPr>
            <w:tcW w:w="4855" w:type="dxa"/>
          </w:tcPr>
          <w:p w14:paraId="3706971F" w14:textId="4145109B" w:rsidR="004D5518" w:rsidRDefault="004D5518" w:rsidP="005E616E">
            <w:pPr>
              <w:rPr>
                <w:ins w:id="79" w:author="ASRI" w:date="2020-09-23T09:25:00Z"/>
              </w:rPr>
            </w:pPr>
            <w:ins w:id="80" w:author="ASRI" w:date="2020-09-23T09:25:00Z">
              <w:r w:rsidRPr="0002212D">
                <w:t>Johannesburg, South Africa</w:t>
              </w:r>
            </w:ins>
          </w:p>
        </w:tc>
        <w:tc>
          <w:tcPr>
            <w:tcW w:w="1530" w:type="dxa"/>
          </w:tcPr>
          <w:p w14:paraId="435DAF95" w14:textId="1B71C7F6" w:rsidR="004D5518" w:rsidRDefault="00A4167F" w:rsidP="005E616E">
            <w:pPr>
              <w:rPr>
                <w:ins w:id="81" w:author="ASRI" w:date="2020-09-23T09:25:00Z"/>
              </w:rPr>
            </w:pPr>
            <w:ins w:id="82" w:author="ASRI" w:date="2020-09-23T09:25:00Z">
              <w:r w:rsidRPr="00A4167F">
                <w:t>26.13 S</w:t>
              </w:r>
            </w:ins>
          </w:p>
        </w:tc>
        <w:tc>
          <w:tcPr>
            <w:tcW w:w="1710" w:type="dxa"/>
          </w:tcPr>
          <w:p w14:paraId="7C25CEC0" w14:textId="56A1C7B1" w:rsidR="004D5518" w:rsidRDefault="00A4167F" w:rsidP="005E616E">
            <w:pPr>
              <w:rPr>
                <w:ins w:id="83" w:author="ASRI" w:date="2020-09-23T09:25:00Z"/>
              </w:rPr>
            </w:pPr>
            <w:ins w:id="84" w:author="ASRI" w:date="2020-09-23T09:25:00Z">
              <w:r w:rsidRPr="00A4167F">
                <w:t>28.21 E</w:t>
              </w:r>
            </w:ins>
          </w:p>
        </w:tc>
      </w:tr>
      <w:tr w:rsidR="004D5518" w14:paraId="73C10B80" w14:textId="77777777" w:rsidTr="004D5518">
        <w:trPr>
          <w:jc w:val="center"/>
          <w:ins w:id="85" w:author="ASRI" w:date="2020-09-23T09:25:00Z"/>
        </w:trPr>
        <w:tc>
          <w:tcPr>
            <w:tcW w:w="4855" w:type="dxa"/>
          </w:tcPr>
          <w:p w14:paraId="4CF3257E" w14:textId="4BA7205E" w:rsidR="004D5518" w:rsidRDefault="004D5518" w:rsidP="005E616E">
            <w:pPr>
              <w:rPr>
                <w:ins w:id="86" w:author="ASRI" w:date="2020-09-23T09:25:00Z"/>
              </w:rPr>
            </w:pPr>
            <w:ins w:id="87" w:author="ASRI" w:date="2020-09-23T09:25:00Z">
              <w:r w:rsidRPr="00D74E37">
                <w:t>Krasnoyarsk, Russia</w:t>
              </w:r>
            </w:ins>
          </w:p>
        </w:tc>
        <w:tc>
          <w:tcPr>
            <w:tcW w:w="1530" w:type="dxa"/>
          </w:tcPr>
          <w:p w14:paraId="36AE71CA" w14:textId="5BD18650" w:rsidR="004D5518" w:rsidRDefault="00A4167F" w:rsidP="005E616E">
            <w:pPr>
              <w:rPr>
                <w:ins w:id="88" w:author="ASRI" w:date="2020-09-23T09:25:00Z"/>
              </w:rPr>
            </w:pPr>
            <w:ins w:id="89" w:author="ASRI" w:date="2020-09-23T09:25:00Z">
              <w:r w:rsidRPr="00A4167F">
                <w:t>56.17 N</w:t>
              </w:r>
            </w:ins>
          </w:p>
        </w:tc>
        <w:tc>
          <w:tcPr>
            <w:tcW w:w="1710" w:type="dxa"/>
          </w:tcPr>
          <w:p w14:paraId="5D502B9F" w14:textId="12AE9591" w:rsidR="004D5518" w:rsidRDefault="00A4167F" w:rsidP="005E616E">
            <w:pPr>
              <w:rPr>
                <w:ins w:id="90" w:author="ASRI" w:date="2020-09-23T09:25:00Z"/>
              </w:rPr>
            </w:pPr>
            <w:ins w:id="91" w:author="ASRI" w:date="2020-09-23T09:25:00Z">
              <w:r w:rsidRPr="00A4167F">
                <w:t>92.51 E</w:t>
              </w:r>
            </w:ins>
          </w:p>
        </w:tc>
      </w:tr>
      <w:tr w:rsidR="004D5518" w14:paraId="05F1151E" w14:textId="77777777" w:rsidTr="004D5518">
        <w:trPr>
          <w:jc w:val="center"/>
          <w:ins w:id="92" w:author="ASRI" w:date="2020-09-23T09:25:00Z"/>
        </w:trPr>
        <w:tc>
          <w:tcPr>
            <w:tcW w:w="4855" w:type="dxa"/>
          </w:tcPr>
          <w:p w14:paraId="6CDB6DEB" w14:textId="789524DD" w:rsidR="004D5518" w:rsidRPr="00D74E37" w:rsidRDefault="004D5518" w:rsidP="005E616E">
            <w:pPr>
              <w:rPr>
                <w:ins w:id="93" w:author="ASRI" w:date="2020-09-23T09:25:00Z"/>
              </w:rPr>
            </w:pPr>
            <w:ins w:id="94" w:author="ASRI" w:date="2020-09-23T09:25:00Z">
              <w:r w:rsidRPr="00D74E37">
                <w:t>Las Palmas, Canary Island</w:t>
              </w:r>
            </w:ins>
          </w:p>
        </w:tc>
        <w:tc>
          <w:tcPr>
            <w:tcW w:w="1530" w:type="dxa"/>
          </w:tcPr>
          <w:p w14:paraId="6D6496CD" w14:textId="0174FCB1" w:rsidR="004D5518" w:rsidRDefault="004722CB" w:rsidP="005E616E">
            <w:pPr>
              <w:rPr>
                <w:ins w:id="95" w:author="ASRI" w:date="2020-09-23T09:25:00Z"/>
              </w:rPr>
            </w:pPr>
            <w:ins w:id="96" w:author="ASRI" w:date="2020-09-23T09:25:00Z">
              <w:r w:rsidRPr="004722CB">
                <w:t>28.12 N</w:t>
              </w:r>
            </w:ins>
          </w:p>
        </w:tc>
        <w:tc>
          <w:tcPr>
            <w:tcW w:w="1710" w:type="dxa"/>
          </w:tcPr>
          <w:p w14:paraId="46FA2883" w14:textId="750FB3DC" w:rsidR="004D5518" w:rsidRDefault="004722CB" w:rsidP="005E616E">
            <w:pPr>
              <w:rPr>
                <w:ins w:id="97" w:author="ASRI" w:date="2020-09-23T09:25:00Z"/>
              </w:rPr>
            </w:pPr>
            <w:ins w:id="98" w:author="ASRI" w:date="2020-09-23T09:25:00Z">
              <w:r w:rsidRPr="004722CB">
                <w:t>15.28 W</w:t>
              </w:r>
            </w:ins>
          </w:p>
        </w:tc>
      </w:tr>
      <w:tr w:rsidR="004D5518" w14:paraId="73B0D195" w14:textId="77777777" w:rsidTr="004D5518">
        <w:trPr>
          <w:jc w:val="center"/>
          <w:ins w:id="99" w:author="ASRI" w:date="2020-09-23T09:25:00Z"/>
        </w:trPr>
        <w:tc>
          <w:tcPr>
            <w:tcW w:w="4855" w:type="dxa"/>
          </w:tcPr>
          <w:p w14:paraId="5D0A97C2" w14:textId="540AC060" w:rsidR="004D5518" w:rsidRPr="00D74E37" w:rsidRDefault="004D5518" w:rsidP="005E616E">
            <w:pPr>
              <w:rPr>
                <w:ins w:id="100" w:author="ASRI" w:date="2020-09-23T09:25:00Z"/>
              </w:rPr>
            </w:pPr>
            <w:ins w:id="101" w:author="ASRI" w:date="2020-09-23T09:25:00Z">
              <w:r w:rsidRPr="00D74E37">
                <w:t>Molokai, HI, USA</w:t>
              </w:r>
            </w:ins>
          </w:p>
        </w:tc>
        <w:tc>
          <w:tcPr>
            <w:tcW w:w="1530" w:type="dxa"/>
          </w:tcPr>
          <w:p w14:paraId="3E37D148" w14:textId="6248D9B6" w:rsidR="004D5518" w:rsidRDefault="004722CB" w:rsidP="005E616E">
            <w:pPr>
              <w:rPr>
                <w:ins w:id="102" w:author="ASRI" w:date="2020-09-23T09:25:00Z"/>
              </w:rPr>
            </w:pPr>
            <w:ins w:id="103" w:author="ASRI" w:date="2020-09-23T09:25:00Z">
              <w:r w:rsidRPr="004722CB">
                <w:t>21.18 N</w:t>
              </w:r>
            </w:ins>
          </w:p>
        </w:tc>
        <w:tc>
          <w:tcPr>
            <w:tcW w:w="1710" w:type="dxa"/>
          </w:tcPr>
          <w:p w14:paraId="7E6494E3" w14:textId="34BF28CF" w:rsidR="004D5518" w:rsidRDefault="004722CB" w:rsidP="005E616E">
            <w:pPr>
              <w:rPr>
                <w:ins w:id="104" w:author="ASRI" w:date="2020-09-23T09:25:00Z"/>
              </w:rPr>
            </w:pPr>
            <w:ins w:id="105" w:author="ASRI" w:date="2020-09-23T09:25:00Z">
              <w:r w:rsidRPr="004722CB">
                <w:t>157.18 W</w:t>
              </w:r>
            </w:ins>
          </w:p>
        </w:tc>
      </w:tr>
      <w:tr w:rsidR="004D5518" w14:paraId="43B61898" w14:textId="77777777" w:rsidTr="004D5518">
        <w:trPr>
          <w:jc w:val="center"/>
          <w:ins w:id="106" w:author="ASRI" w:date="2020-09-23T09:25:00Z"/>
        </w:trPr>
        <w:tc>
          <w:tcPr>
            <w:tcW w:w="4855" w:type="dxa"/>
          </w:tcPr>
          <w:p w14:paraId="52B4739E" w14:textId="377F82CD" w:rsidR="004D5518" w:rsidRPr="00D74E37" w:rsidRDefault="004D5518" w:rsidP="005E616E">
            <w:pPr>
              <w:rPr>
                <w:ins w:id="107" w:author="ASRI" w:date="2020-09-23T09:25:00Z"/>
              </w:rPr>
            </w:pPr>
            <w:ins w:id="108" w:author="ASRI" w:date="2020-09-23T09:25:00Z">
              <w:r w:rsidRPr="009B0FBB">
                <w:t>Pulantant, Guam</w:t>
              </w:r>
            </w:ins>
          </w:p>
        </w:tc>
        <w:tc>
          <w:tcPr>
            <w:tcW w:w="1530" w:type="dxa"/>
          </w:tcPr>
          <w:p w14:paraId="590A1B28" w14:textId="0D8ECD3F" w:rsidR="004D5518" w:rsidRDefault="004722CB" w:rsidP="005E616E">
            <w:pPr>
              <w:rPr>
                <w:ins w:id="109" w:author="ASRI" w:date="2020-09-23T09:25:00Z"/>
              </w:rPr>
            </w:pPr>
            <w:ins w:id="110" w:author="ASRI" w:date="2020-09-23T09:25:00Z">
              <w:r w:rsidRPr="004722CB">
                <w:t>13.47 N</w:t>
              </w:r>
            </w:ins>
          </w:p>
        </w:tc>
        <w:tc>
          <w:tcPr>
            <w:tcW w:w="1710" w:type="dxa"/>
          </w:tcPr>
          <w:p w14:paraId="73C0BA40" w14:textId="34997DA8" w:rsidR="004D5518" w:rsidRDefault="004722CB" w:rsidP="005E616E">
            <w:pPr>
              <w:rPr>
                <w:ins w:id="111" w:author="ASRI" w:date="2020-09-23T09:25:00Z"/>
              </w:rPr>
            </w:pPr>
            <w:ins w:id="112" w:author="ASRI" w:date="2020-09-23T09:25:00Z">
              <w:r w:rsidRPr="004722CB">
                <w:t>144.40E</w:t>
              </w:r>
            </w:ins>
          </w:p>
        </w:tc>
      </w:tr>
      <w:tr w:rsidR="004D5518" w14:paraId="463486F2" w14:textId="77777777" w:rsidTr="004D5518">
        <w:trPr>
          <w:jc w:val="center"/>
          <w:ins w:id="113" w:author="ASRI" w:date="2020-09-23T09:25:00Z"/>
        </w:trPr>
        <w:tc>
          <w:tcPr>
            <w:tcW w:w="4855" w:type="dxa"/>
          </w:tcPr>
          <w:p w14:paraId="5FAA662F" w14:textId="78617F84" w:rsidR="004D5518" w:rsidRPr="00D74E37" w:rsidRDefault="004D5518" w:rsidP="005E616E">
            <w:pPr>
              <w:rPr>
                <w:ins w:id="114" w:author="ASRI" w:date="2020-09-23T09:25:00Z"/>
              </w:rPr>
            </w:pPr>
            <w:ins w:id="115" w:author="ASRI" w:date="2020-09-23T09:25:00Z">
              <w:r w:rsidRPr="009B0FBB">
                <w:t>Reykjavik, Iceland</w:t>
              </w:r>
            </w:ins>
          </w:p>
        </w:tc>
        <w:tc>
          <w:tcPr>
            <w:tcW w:w="1530" w:type="dxa"/>
          </w:tcPr>
          <w:p w14:paraId="6A0EE488" w14:textId="486C827E" w:rsidR="004D5518" w:rsidRDefault="004722CB" w:rsidP="005E616E">
            <w:pPr>
              <w:rPr>
                <w:ins w:id="116" w:author="ASRI" w:date="2020-09-23T09:25:00Z"/>
              </w:rPr>
            </w:pPr>
            <w:ins w:id="117" w:author="ASRI" w:date="2020-09-23T09:25:00Z">
              <w:r w:rsidRPr="004722CB">
                <w:t>64.08 N</w:t>
              </w:r>
            </w:ins>
          </w:p>
        </w:tc>
        <w:tc>
          <w:tcPr>
            <w:tcW w:w="1710" w:type="dxa"/>
          </w:tcPr>
          <w:p w14:paraId="586217B6" w14:textId="5C466B4C" w:rsidR="004D5518" w:rsidRDefault="006063BC" w:rsidP="005E616E">
            <w:pPr>
              <w:rPr>
                <w:ins w:id="118" w:author="ASRI" w:date="2020-09-23T09:25:00Z"/>
              </w:rPr>
            </w:pPr>
            <w:ins w:id="119" w:author="ASRI" w:date="2020-09-23T09:25:00Z">
              <w:r w:rsidRPr="006063BC">
                <w:t>21.85 W</w:t>
              </w:r>
            </w:ins>
          </w:p>
        </w:tc>
      </w:tr>
      <w:tr w:rsidR="004D5518" w14:paraId="03AD0C44" w14:textId="77777777" w:rsidTr="004D5518">
        <w:trPr>
          <w:jc w:val="center"/>
          <w:ins w:id="120" w:author="ASRI" w:date="2020-09-23T09:25:00Z"/>
        </w:trPr>
        <w:tc>
          <w:tcPr>
            <w:tcW w:w="4855" w:type="dxa"/>
          </w:tcPr>
          <w:p w14:paraId="6DAD86D9" w14:textId="22C2093D" w:rsidR="004D5518" w:rsidRPr="00D74E37" w:rsidRDefault="004D5518" w:rsidP="005E616E">
            <w:pPr>
              <w:rPr>
                <w:ins w:id="121" w:author="ASRI" w:date="2020-09-23T09:25:00Z"/>
              </w:rPr>
            </w:pPr>
            <w:ins w:id="122" w:author="ASRI" w:date="2020-09-23T09:25:00Z">
              <w:r w:rsidRPr="009B0FBB">
                <w:t>Riverhead, NY, USA</w:t>
              </w:r>
            </w:ins>
          </w:p>
        </w:tc>
        <w:tc>
          <w:tcPr>
            <w:tcW w:w="1530" w:type="dxa"/>
          </w:tcPr>
          <w:p w14:paraId="6F7BF246" w14:textId="15EF042B" w:rsidR="004D5518" w:rsidRDefault="006063BC" w:rsidP="005E616E">
            <w:pPr>
              <w:rPr>
                <w:ins w:id="123" w:author="ASRI" w:date="2020-09-23T09:25:00Z"/>
              </w:rPr>
            </w:pPr>
            <w:ins w:id="124" w:author="ASRI" w:date="2020-09-23T09:25:00Z">
              <w:r w:rsidRPr="006063BC">
                <w:t>40.88 N</w:t>
              </w:r>
            </w:ins>
          </w:p>
        </w:tc>
        <w:tc>
          <w:tcPr>
            <w:tcW w:w="1710" w:type="dxa"/>
          </w:tcPr>
          <w:p w14:paraId="010A5009" w14:textId="79BFF5A0" w:rsidR="004D5518" w:rsidRDefault="006063BC" w:rsidP="005E616E">
            <w:pPr>
              <w:rPr>
                <w:ins w:id="125" w:author="ASRI" w:date="2020-09-23T09:25:00Z"/>
              </w:rPr>
            </w:pPr>
            <w:ins w:id="126" w:author="ASRI" w:date="2020-09-23T09:25:00Z">
              <w:r w:rsidRPr="006063BC">
                <w:t>72.64 W</w:t>
              </w:r>
            </w:ins>
          </w:p>
        </w:tc>
      </w:tr>
      <w:tr w:rsidR="004D5518" w14:paraId="4591F9B3" w14:textId="77777777" w:rsidTr="004D5518">
        <w:trPr>
          <w:jc w:val="center"/>
          <w:ins w:id="127" w:author="ASRI" w:date="2020-09-23T09:25:00Z"/>
        </w:trPr>
        <w:tc>
          <w:tcPr>
            <w:tcW w:w="4855" w:type="dxa"/>
          </w:tcPr>
          <w:p w14:paraId="0D96FD40" w14:textId="26F5D4B4" w:rsidR="004D5518" w:rsidRPr="009B0FBB" w:rsidRDefault="004D5518" w:rsidP="005E616E">
            <w:pPr>
              <w:rPr>
                <w:ins w:id="128" w:author="ASRI" w:date="2020-09-23T09:25:00Z"/>
              </w:rPr>
            </w:pPr>
            <w:ins w:id="129" w:author="ASRI" w:date="2020-09-23T09:25:00Z">
              <w:r w:rsidRPr="009B0FBB">
                <w:t>Santa Cruz, Bolivia</w:t>
              </w:r>
            </w:ins>
          </w:p>
        </w:tc>
        <w:tc>
          <w:tcPr>
            <w:tcW w:w="1530" w:type="dxa"/>
          </w:tcPr>
          <w:p w14:paraId="2773C52D" w14:textId="592F93A6" w:rsidR="004D5518" w:rsidRDefault="006063BC" w:rsidP="005E616E">
            <w:pPr>
              <w:rPr>
                <w:ins w:id="130" w:author="ASRI" w:date="2020-09-23T09:25:00Z"/>
              </w:rPr>
            </w:pPr>
            <w:ins w:id="131" w:author="ASRI" w:date="2020-09-23T09:25:00Z">
              <w:r w:rsidRPr="006063BC">
                <w:t>17.67 S</w:t>
              </w:r>
            </w:ins>
          </w:p>
        </w:tc>
        <w:tc>
          <w:tcPr>
            <w:tcW w:w="1710" w:type="dxa"/>
          </w:tcPr>
          <w:p w14:paraId="1F601F00" w14:textId="20E071BE" w:rsidR="004D5518" w:rsidRDefault="006063BC" w:rsidP="005E616E">
            <w:pPr>
              <w:rPr>
                <w:ins w:id="132" w:author="ASRI" w:date="2020-09-23T09:25:00Z"/>
              </w:rPr>
            </w:pPr>
            <w:ins w:id="133" w:author="ASRI" w:date="2020-09-23T09:25:00Z">
              <w:r w:rsidRPr="006063BC">
                <w:t>63.16 W</w:t>
              </w:r>
            </w:ins>
          </w:p>
        </w:tc>
      </w:tr>
      <w:tr w:rsidR="004D5518" w14:paraId="1052EAB7" w14:textId="77777777" w:rsidTr="004D5518">
        <w:trPr>
          <w:jc w:val="center"/>
          <w:ins w:id="134" w:author="ASRI" w:date="2020-09-23T09:25:00Z"/>
        </w:trPr>
        <w:tc>
          <w:tcPr>
            <w:tcW w:w="4855" w:type="dxa"/>
          </w:tcPr>
          <w:p w14:paraId="25272F19" w14:textId="39CD06F5" w:rsidR="004D5518" w:rsidRPr="009B0FBB" w:rsidRDefault="004D5518" w:rsidP="005E616E">
            <w:pPr>
              <w:rPr>
                <w:ins w:id="135" w:author="ASRI" w:date="2020-09-23T09:25:00Z"/>
              </w:rPr>
            </w:pPr>
            <w:ins w:id="136" w:author="ASRI" w:date="2020-09-23T09:25:00Z">
              <w:r w:rsidRPr="004D5518">
                <w:t>Shannon, Ireland</w:t>
              </w:r>
            </w:ins>
          </w:p>
        </w:tc>
        <w:tc>
          <w:tcPr>
            <w:tcW w:w="1530" w:type="dxa"/>
          </w:tcPr>
          <w:p w14:paraId="0D057F09" w14:textId="430821F9" w:rsidR="004D5518" w:rsidRDefault="00CB2A19" w:rsidP="005E616E">
            <w:pPr>
              <w:rPr>
                <w:ins w:id="137" w:author="ASRI" w:date="2020-09-23T09:25:00Z"/>
              </w:rPr>
            </w:pPr>
            <w:ins w:id="138" w:author="ASRI" w:date="2020-09-23T09:25:00Z">
              <w:r w:rsidRPr="00CB2A19">
                <w:t>52.73 N</w:t>
              </w:r>
            </w:ins>
          </w:p>
        </w:tc>
        <w:tc>
          <w:tcPr>
            <w:tcW w:w="1710" w:type="dxa"/>
          </w:tcPr>
          <w:p w14:paraId="26E73E6F" w14:textId="2158A2E9" w:rsidR="004D5518" w:rsidRDefault="00CB2A19" w:rsidP="005E616E">
            <w:pPr>
              <w:rPr>
                <w:ins w:id="139" w:author="ASRI" w:date="2020-09-23T09:25:00Z"/>
              </w:rPr>
            </w:pPr>
            <w:ins w:id="140" w:author="ASRI" w:date="2020-09-23T09:25:00Z">
              <w:r w:rsidRPr="00CB2A19">
                <w:t>8.93 W</w:t>
              </w:r>
            </w:ins>
          </w:p>
        </w:tc>
      </w:tr>
    </w:tbl>
    <w:p w14:paraId="3A4D128D" w14:textId="6582D11B" w:rsidR="00A7034A" w:rsidRDefault="00A7034A" w:rsidP="005E616E">
      <w:pPr>
        <w:rPr>
          <w:ins w:id="141" w:author="ASRI" w:date="2020-09-23T09:25:00Z"/>
        </w:rPr>
      </w:pPr>
    </w:p>
    <w:p w14:paraId="669CD6D7" w14:textId="7FABA764" w:rsidR="000502D7" w:rsidRDefault="0091408F" w:rsidP="005E616E">
      <w:pPr>
        <w:rPr>
          <w:ins w:id="142" w:author="ASRI" w:date="2020-09-23T09:25:00Z"/>
        </w:rPr>
      </w:pPr>
      <w:ins w:id="143" w:author="ASRI" w:date="2020-09-23T09:25:00Z">
        <w:r>
          <w:t xml:space="preserve">Due to the increased bandwidth, </w:t>
        </w:r>
        <w:r w:rsidR="004113F5">
          <w:t xml:space="preserve">an increase in power is necessary </w:t>
        </w:r>
        <w:r>
          <w:t>in order to maintain the same coverage as HFDL</w:t>
        </w:r>
        <w:r w:rsidR="004113F5">
          <w:t>.</w:t>
        </w:r>
        <w:r w:rsidR="004D2018">
          <w:t xml:space="preserve"> </w:t>
        </w:r>
        <w:r w:rsidR="004113F5">
          <w:t xml:space="preserve"> </w:t>
        </w:r>
        <w:r w:rsidR="009E37AB">
          <w:t>T</w:t>
        </w:r>
        <w:r w:rsidR="004D2018">
          <w:t xml:space="preserve">he </w:t>
        </w:r>
        <w:r w:rsidR="00AE1D44">
          <w:t xml:space="preserve">total authorized </w:t>
        </w:r>
        <w:r w:rsidR="004D2018">
          <w:t xml:space="preserve">power will be directly proportional to the bandwidth of the channel. </w:t>
        </w:r>
        <w:r w:rsidR="00EB331B">
          <w:t xml:space="preserve">From a practicality and cost-benefit perspective, ground station transmitters will probably not exceed 10kW in power because of the diminishing returns in upsizing transmit power. </w:t>
        </w:r>
        <w:r w:rsidR="004D2018">
          <w:t xml:space="preserve">The same </w:t>
        </w:r>
        <w:r w:rsidR="007D548F">
          <w:t xml:space="preserve">power spectral density </w:t>
        </w:r>
        <w:r w:rsidR="00AE1D44">
          <w:t>profile</w:t>
        </w:r>
      </w:ins>
      <w:ins w:id="144" w:author="ASRI" w:date="2020-09-24T14:06:00Z">
        <w:r w:rsidR="003620C1">
          <w:t xml:space="preserve"> as HFDL</w:t>
        </w:r>
      </w:ins>
      <w:ins w:id="145" w:author="ASRI" w:date="2020-09-23T09:25:00Z">
        <w:r w:rsidR="00AE1D44">
          <w:t xml:space="preserve"> </w:t>
        </w:r>
        <w:r w:rsidR="007D548F">
          <w:t>will be maintained, both within the channel, adjacent channel</w:t>
        </w:r>
        <w:r w:rsidR="00AE1D44">
          <w:t>s</w:t>
        </w:r>
        <w:r w:rsidR="007D548F">
          <w:t xml:space="preserve"> and bands. This will make both technical and regulatory </w:t>
        </w:r>
        <w:r w:rsidR="007A2284">
          <w:t>compatibility simple and will allow an overlay onto the existing Appendix 27 regulatory framework.</w:t>
        </w:r>
        <w:r w:rsidR="00B62309">
          <w:t xml:space="preserve"> The protection criteria for the Wideband HF system will be calculated using the existing 15 dB desired-to-undesired </w:t>
        </w:r>
        <w:r w:rsidR="00205322">
          <w:t>criteria, but this will be calculated using a 3 kHz channel bandwidth.</w:t>
        </w:r>
        <w:r w:rsidR="001865E6">
          <w:t xml:space="preserve"> </w:t>
        </w:r>
        <w:r w:rsidR="008E5D90">
          <w:t xml:space="preserve">The spectrum mask will be the </w:t>
        </w:r>
      </w:ins>
      <w:ins w:id="146" w:author="ASRI" w:date="2020-09-24T14:08:00Z">
        <w:r w:rsidR="009465ED">
          <w:t>same as</w:t>
        </w:r>
      </w:ins>
      <w:ins w:id="147" w:author="ASRI" w:date="2020-09-23T09:25:00Z">
        <w:r w:rsidR="009E37AB">
          <w:t xml:space="preserve"> the existing HFDL system, allowing the same amount of energy on existing</w:t>
        </w:r>
        <w:r w:rsidR="00D1392D">
          <w:t xml:space="preserve"> adjacent band services. The </w:t>
        </w:r>
        <w:r w:rsidR="00162225">
          <w:t xml:space="preserve">total </w:t>
        </w:r>
        <w:r w:rsidR="00D1392D">
          <w:t>power</w:t>
        </w:r>
        <w:r w:rsidR="00162225">
          <w:t xml:space="preserve"> authorized</w:t>
        </w:r>
        <w:r w:rsidR="00D1392D">
          <w:t xml:space="preserve"> for the aircraft will remain the same.</w:t>
        </w:r>
      </w:ins>
    </w:p>
    <w:p w14:paraId="35BBA916" w14:textId="7B529432" w:rsidR="000502D7" w:rsidRDefault="000502D7" w:rsidP="005E616E">
      <w:pPr>
        <w:rPr>
          <w:ins w:id="148" w:author="ASRI" w:date="2020-09-23T09:25:00Z"/>
        </w:rPr>
      </w:pPr>
    </w:p>
    <w:p w14:paraId="2A0C2EE3" w14:textId="306F8385" w:rsidR="000502D7" w:rsidRDefault="000502D7" w:rsidP="005E616E">
      <w:pPr>
        <w:rPr>
          <w:ins w:id="149" w:author="ASRI" w:date="2020-09-23T09:25:00Z"/>
        </w:rPr>
      </w:pPr>
    </w:p>
    <w:p w14:paraId="411562FA" w14:textId="1A07177D" w:rsidR="000502D7" w:rsidRDefault="000502D7" w:rsidP="005E616E">
      <w:pPr>
        <w:rPr>
          <w:ins w:id="150" w:author="ASRI" w:date="2020-09-23T09:25:00Z"/>
        </w:rPr>
      </w:pPr>
    </w:p>
    <w:p w14:paraId="1D1CDA4C" w14:textId="76EF5ED0" w:rsidR="00E763C5" w:rsidRDefault="00E763C5" w:rsidP="005E616E">
      <w:pPr>
        <w:rPr>
          <w:ins w:id="151" w:author="ASRI" w:date="2020-09-23T09:25:00Z"/>
        </w:rPr>
      </w:pPr>
    </w:p>
    <w:p w14:paraId="58153D29" w14:textId="41D82171" w:rsidR="00E763C5" w:rsidRDefault="00E763C5" w:rsidP="005E616E">
      <w:pPr>
        <w:rPr>
          <w:ins w:id="152" w:author="ASRI" w:date="2020-09-23T09:25:00Z"/>
        </w:rPr>
      </w:pPr>
    </w:p>
    <w:p w14:paraId="6D321B79" w14:textId="77777777" w:rsidR="00E763C5" w:rsidRDefault="00E763C5" w:rsidP="005E616E">
      <w:pPr>
        <w:rPr>
          <w:ins w:id="153" w:author="ASRI" w:date="2020-09-23T09:25:00Z"/>
        </w:rPr>
      </w:pPr>
    </w:p>
    <w:p w14:paraId="75BBE3B3" w14:textId="4CF3FE78" w:rsidR="00E763C5" w:rsidRDefault="00E763C5">
      <w:pPr>
        <w:tabs>
          <w:tab w:val="clear" w:pos="1134"/>
          <w:tab w:val="clear" w:pos="1871"/>
          <w:tab w:val="clear" w:pos="2268"/>
        </w:tabs>
        <w:overflowPunct/>
        <w:autoSpaceDE/>
        <w:autoSpaceDN/>
        <w:adjustRightInd/>
        <w:spacing w:before="0"/>
        <w:textAlignment w:val="auto"/>
        <w:rPr>
          <w:ins w:id="154" w:author="ASRI" w:date="2020-09-23T09:25:00Z"/>
        </w:rPr>
      </w:pPr>
      <w:ins w:id="155" w:author="ASRI" w:date="2020-09-23T09:25:00Z">
        <w:r>
          <w:br w:type="page"/>
        </w:r>
      </w:ins>
    </w:p>
    <w:p w14:paraId="4776221A" w14:textId="77777777" w:rsidR="000502D7" w:rsidRDefault="000502D7" w:rsidP="005E616E">
      <w:pPr>
        <w:rPr>
          <w:ins w:id="156" w:author="ASRI" w:date="2020-09-23T09:25:00Z"/>
        </w:rPr>
      </w:pPr>
    </w:p>
    <w:p w14:paraId="6B56BD61" w14:textId="53DBF313" w:rsidR="002271A5" w:rsidRDefault="002271A5" w:rsidP="002271A5">
      <w:pPr>
        <w:pStyle w:val="Caption"/>
        <w:keepNext/>
        <w:jc w:val="center"/>
        <w:rPr>
          <w:ins w:id="157" w:author="ASRI" w:date="2020-09-23T09:25:00Z"/>
        </w:rPr>
      </w:pPr>
      <w:ins w:id="158" w:author="ASRI" w:date="2020-09-23T09:25:00Z">
        <w:r>
          <w:t xml:space="preserve">Table </w:t>
        </w:r>
        <w:r>
          <w:fldChar w:fldCharType="begin"/>
        </w:r>
        <w:r>
          <w:instrText xml:space="preserve"> SEQ Table \* ARABIC </w:instrText>
        </w:r>
        <w:r>
          <w:fldChar w:fldCharType="separate"/>
        </w:r>
        <w:r>
          <w:rPr>
            <w:noProof/>
          </w:rPr>
          <w:t>2</w:t>
        </w:r>
        <w:r>
          <w:fldChar w:fldCharType="end"/>
        </w:r>
        <w:r>
          <w:t xml:space="preserve"> –</w:t>
        </w:r>
        <w:r w:rsidR="004204EF">
          <w:t xml:space="preserve"> Ground Station and Aircraft</w:t>
        </w:r>
        <w:r>
          <w:t xml:space="preserve"> Technical Characteristics</w:t>
        </w:r>
      </w:ins>
    </w:p>
    <w:tbl>
      <w:tblPr>
        <w:tblStyle w:val="TableGrid"/>
        <w:tblW w:w="0" w:type="auto"/>
        <w:tblLook w:val="04A0" w:firstRow="1" w:lastRow="0" w:firstColumn="1" w:lastColumn="0" w:noHBand="0" w:noVBand="1"/>
      </w:tblPr>
      <w:tblGrid>
        <w:gridCol w:w="3209"/>
        <w:gridCol w:w="3210"/>
        <w:gridCol w:w="3210"/>
      </w:tblGrid>
      <w:tr w:rsidR="00A62260" w14:paraId="6634596D" w14:textId="77777777" w:rsidTr="00A62260">
        <w:trPr>
          <w:ins w:id="159" w:author="ASRI" w:date="2020-09-23T09:25:00Z"/>
        </w:trPr>
        <w:tc>
          <w:tcPr>
            <w:tcW w:w="3209" w:type="dxa"/>
          </w:tcPr>
          <w:p w14:paraId="31B4A675" w14:textId="77777777" w:rsidR="00A62260" w:rsidRDefault="00A62260" w:rsidP="005E616E">
            <w:pPr>
              <w:rPr>
                <w:ins w:id="160" w:author="ASRI" w:date="2020-09-23T09:25:00Z"/>
              </w:rPr>
            </w:pPr>
          </w:p>
        </w:tc>
        <w:tc>
          <w:tcPr>
            <w:tcW w:w="3210" w:type="dxa"/>
          </w:tcPr>
          <w:p w14:paraId="7A62A301" w14:textId="6CE77184" w:rsidR="00A62260" w:rsidRDefault="00A62260" w:rsidP="00A62260">
            <w:pPr>
              <w:jc w:val="center"/>
              <w:rPr>
                <w:ins w:id="161" w:author="ASRI" w:date="2020-09-23T09:25:00Z"/>
              </w:rPr>
            </w:pPr>
            <w:ins w:id="162" w:author="ASRI" w:date="2020-09-23T09:25:00Z">
              <w:r>
                <w:t>Ground Station</w:t>
              </w:r>
            </w:ins>
          </w:p>
        </w:tc>
        <w:tc>
          <w:tcPr>
            <w:tcW w:w="3210" w:type="dxa"/>
          </w:tcPr>
          <w:p w14:paraId="351448A9" w14:textId="16BD8838" w:rsidR="00A62260" w:rsidRDefault="00A62260" w:rsidP="00A62260">
            <w:pPr>
              <w:jc w:val="center"/>
              <w:rPr>
                <w:ins w:id="163" w:author="ASRI" w:date="2020-09-23T09:25:00Z"/>
              </w:rPr>
            </w:pPr>
            <w:ins w:id="164" w:author="ASRI" w:date="2020-09-23T09:25:00Z">
              <w:r>
                <w:t>Aircraft Station</w:t>
              </w:r>
            </w:ins>
          </w:p>
        </w:tc>
      </w:tr>
      <w:tr w:rsidR="00A62260" w14:paraId="780830D8" w14:textId="77777777" w:rsidTr="00A62260">
        <w:trPr>
          <w:ins w:id="165" w:author="ASRI" w:date="2020-09-23T09:25:00Z"/>
        </w:trPr>
        <w:tc>
          <w:tcPr>
            <w:tcW w:w="3209" w:type="dxa"/>
          </w:tcPr>
          <w:p w14:paraId="0157A93B" w14:textId="6DB9EBE8" w:rsidR="00A62260" w:rsidRDefault="00D377A9" w:rsidP="005E616E">
            <w:pPr>
              <w:rPr>
                <w:ins w:id="166" w:author="ASRI" w:date="2020-09-23T09:25:00Z"/>
              </w:rPr>
            </w:pPr>
            <w:ins w:id="167" w:author="ASRI" w:date="2020-09-23T09:25:00Z">
              <w:r>
                <w:t xml:space="preserve">Peak </w:t>
              </w:r>
              <w:r w:rsidR="00A62260">
                <w:t>Power</w:t>
              </w:r>
            </w:ins>
          </w:p>
        </w:tc>
        <w:tc>
          <w:tcPr>
            <w:tcW w:w="3210" w:type="dxa"/>
          </w:tcPr>
          <w:p w14:paraId="1B03EEDD" w14:textId="1BA9A3FA" w:rsidR="00A62260" w:rsidRPr="00063092" w:rsidRDefault="00AE040A" w:rsidP="00575316">
            <w:pPr>
              <w:jc w:val="center"/>
              <w:rPr>
                <w:ins w:id="168" w:author="ASRI" w:date="2020-09-23T09:25:00Z"/>
              </w:rPr>
            </w:pPr>
            <w:ins w:id="169" w:author="ASRI" w:date="2020-09-23T09:25:00Z">
              <w:r w:rsidRPr="00063092">
                <w:t>6 kW – [25 kW</w:t>
              </w:r>
              <w:r w:rsidR="00D873F0" w:rsidRPr="00063092">
                <w:t>*</w:t>
              </w:r>
              <w:r w:rsidRPr="00063092">
                <w:t xml:space="preserve">] </w:t>
              </w:r>
            </w:ins>
          </w:p>
        </w:tc>
        <w:tc>
          <w:tcPr>
            <w:tcW w:w="3210" w:type="dxa"/>
          </w:tcPr>
          <w:p w14:paraId="00EF5122" w14:textId="44AC02B4" w:rsidR="00A62260" w:rsidRDefault="00F809E6" w:rsidP="00AE040A">
            <w:pPr>
              <w:jc w:val="center"/>
              <w:rPr>
                <w:ins w:id="170" w:author="ASRI" w:date="2020-09-23T09:25:00Z"/>
              </w:rPr>
            </w:pPr>
            <w:ins w:id="171" w:author="ASRI" w:date="2020-09-23T09:25:00Z">
              <w:r>
                <w:t>4</w:t>
              </w:r>
              <w:r w:rsidR="00AE040A">
                <w:t>00 W</w:t>
              </w:r>
            </w:ins>
          </w:p>
        </w:tc>
      </w:tr>
      <w:tr w:rsidR="00575316" w14:paraId="2729AD36" w14:textId="77777777" w:rsidTr="00A62260">
        <w:trPr>
          <w:ins w:id="172" w:author="ASRI" w:date="2020-09-23T09:25:00Z"/>
        </w:trPr>
        <w:tc>
          <w:tcPr>
            <w:tcW w:w="3209" w:type="dxa"/>
          </w:tcPr>
          <w:p w14:paraId="04D8F141" w14:textId="478F1A58" w:rsidR="00575316" w:rsidRDefault="00575316" w:rsidP="005E616E">
            <w:pPr>
              <w:rPr>
                <w:ins w:id="173" w:author="ASRI" w:date="2020-09-23T09:25:00Z"/>
              </w:rPr>
            </w:pPr>
            <w:ins w:id="174" w:author="ASRI" w:date="2020-09-23T09:25:00Z">
              <w:r>
                <w:t>Power Spectral Density</w:t>
              </w:r>
            </w:ins>
          </w:p>
        </w:tc>
        <w:tc>
          <w:tcPr>
            <w:tcW w:w="3210" w:type="dxa"/>
          </w:tcPr>
          <w:p w14:paraId="11ABF241" w14:textId="11B1A1B8" w:rsidR="00575316" w:rsidRDefault="00575316" w:rsidP="00575316">
            <w:pPr>
              <w:jc w:val="center"/>
              <w:rPr>
                <w:ins w:id="175" w:author="ASRI" w:date="2020-09-23T09:25:00Z"/>
              </w:rPr>
            </w:pPr>
            <w:ins w:id="176" w:author="ASRI" w:date="2020-09-23T09:25:00Z">
              <w:r>
                <w:t>6 kW/3 kHz</w:t>
              </w:r>
            </w:ins>
          </w:p>
        </w:tc>
        <w:tc>
          <w:tcPr>
            <w:tcW w:w="3210" w:type="dxa"/>
          </w:tcPr>
          <w:p w14:paraId="0C795E77" w14:textId="496F5635" w:rsidR="00575316" w:rsidRDefault="00F809E6" w:rsidP="00575316">
            <w:pPr>
              <w:jc w:val="center"/>
              <w:rPr>
                <w:ins w:id="177" w:author="ASRI" w:date="2020-09-23T09:25:00Z"/>
              </w:rPr>
            </w:pPr>
            <w:ins w:id="178" w:author="ASRI" w:date="2020-09-23T09:25:00Z">
              <w:r>
                <w:t>4</w:t>
              </w:r>
              <w:r w:rsidR="00575316">
                <w:t>00 W/3 kHz</w:t>
              </w:r>
            </w:ins>
          </w:p>
        </w:tc>
      </w:tr>
      <w:tr w:rsidR="000502D7" w14:paraId="4FF37205" w14:textId="77777777" w:rsidTr="00A62260">
        <w:trPr>
          <w:ins w:id="179" w:author="ASRI" w:date="2020-09-23T09:25:00Z"/>
        </w:trPr>
        <w:tc>
          <w:tcPr>
            <w:tcW w:w="3209" w:type="dxa"/>
          </w:tcPr>
          <w:p w14:paraId="609AA723" w14:textId="150AED0A" w:rsidR="000502D7" w:rsidRDefault="000502D7" w:rsidP="005E616E">
            <w:pPr>
              <w:rPr>
                <w:ins w:id="180" w:author="ASRI" w:date="2020-09-23T09:25:00Z"/>
              </w:rPr>
            </w:pPr>
            <w:ins w:id="181" w:author="ASRI" w:date="2020-09-23T09:25:00Z">
              <w:r>
                <w:t>Modulation</w:t>
              </w:r>
            </w:ins>
          </w:p>
        </w:tc>
        <w:tc>
          <w:tcPr>
            <w:tcW w:w="3210" w:type="dxa"/>
          </w:tcPr>
          <w:p w14:paraId="280AC31B" w14:textId="5355C546" w:rsidR="000502D7" w:rsidRDefault="000502D7" w:rsidP="000502D7">
            <w:pPr>
              <w:jc w:val="center"/>
              <w:rPr>
                <w:ins w:id="182" w:author="ASRI" w:date="2020-09-23T09:25:00Z"/>
              </w:rPr>
            </w:pPr>
            <w:ins w:id="183" w:author="ASRI" w:date="2020-09-23T09:25:00Z">
              <w:r>
                <w:t>SSB</w:t>
              </w:r>
            </w:ins>
          </w:p>
        </w:tc>
        <w:tc>
          <w:tcPr>
            <w:tcW w:w="3210" w:type="dxa"/>
          </w:tcPr>
          <w:p w14:paraId="3FEBB109" w14:textId="5B728CEC" w:rsidR="000502D7" w:rsidRDefault="000502D7" w:rsidP="000502D7">
            <w:pPr>
              <w:jc w:val="center"/>
              <w:rPr>
                <w:ins w:id="184" w:author="ASRI" w:date="2020-09-23T09:25:00Z"/>
              </w:rPr>
            </w:pPr>
            <w:ins w:id="185" w:author="ASRI" w:date="2020-09-23T09:25:00Z">
              <w:r>
                <w:t>SSB</w:t>
              </w:r>
            </w:ins>
          </w:p>
        </w:tc>
      </w:tr>
      <w:tr w:rsidR="00A62260" w14:paraId="1E002EF5" w14:textId="77777777" w:rsidTr="00A62260">
        <w:trPr>
          <w:ins w:id="186" w:author="ASRI" w:date="2020-09-23T09:25:00Z"/>
        </w:trPr>
        <w:tc>
          <w:tcPr>
            <w:tcW w:w="3209" w:type="dxa"/>
          </w:tcPr>
          <w:p w14:paraId="6D46CC76" w14:textId="2A816E92" w:rsidR="00A62260" w:rsidRDefault="000502D7" w:rsidP="005E616E">
            <w:pPr>
              <w:rPr>
                <w:ins w:id="187" w:author="ASRI" w:date="2020-09-23T09:25:00Z"/>
              </w:rPr>
            </w:pPr>
            <w:ins w:id="188" w:author="ASRI" w:date="2020-09-23T09:25:00Z">
              <w:r>
                <w:t>Polarization</w:t>
              </w:r>
            </w:ins>
          </w:p>
        </w:tc>
        <w:tc>
          <w:tcPr>
            <w:tcW w:w="3210" w:type="dxa"/>
          </w:tcPr>
          <w:p w14:paraId="501EAD8C" w14:textId="0B4C3D8F" w:rsidR="00A62260" w:rsidRDefault="000502D7" w:rsidP="000502D7">
            <w:pPr>
              <w:jc w:val="center"/>
              <w:rPr>
                <w:ins w:id="189" w:author="ASRI" w:date="2020-09-23T09:25:00Z"/>
              </w:rPr>
            </w:pPr>
            <w:ins w:id="190" w:author="ASRI" w:date="2020-09-23T09:25:00Z">
              <w:r>
                <w:t>Horizontal</w:t>
              </w:r>
            </w:ins>
          </w:p>
        </w:tc>
        <w:tc>
          <w:tcPr>
            <w:tcW w:w="3210" w:type="dxa"/>
          </w:tcPr>
          <w:p w14:paraId="43F4B63E" w14:textId="79ABF713" w:rsidR="00A62260" w:rsidRDefault="000502D7" w:rsidP="000502D7">
            <w:pPr>
              <w:jc w:val="center"/>
              <w:rPr>
                <w:ins w:id="191" w:author="ASRI" w:date="2020-09-23T09:25:00Z"/>
              </w:rPr>
            </w:pPr>
            <w:ins w:id="192" w:author="ASRI" w:date="2020-09-23T09:25:00Z">
              <w:r>
                <w:t>Vertical/Elliptical</w:t>
              </w:r>
            </w:ins>
          </w:p>
        </w:tc>
      </w:tr>
      <w:tr w:rsidR="00A62260" w14:paraId="36A4030E" w14:textId="77777777" w:rsidTr="00A62260">
        <w:trPr>
          <w:ins w:id="193" w:author="ASRI" w:date="2020-09-23T09:25:00Z"/>
        </w:trPr>
        <w:tc>
          <w:tcPr>
            <w:tcW w:w="3209" w:type="dxa"/>
          </w:tcPr>
          <w:p w14:paraId="08163CF5" w14:textId="2FF6C931" w:rsidR="00A62260" w:rsidRDefault="00D86E41" w:rsidP="005E616E">
            <w:pPr>
              <w:rPr>
                <w:ins w:id="194" w:author="ASRI" w:date="2020-09-23T09:25:00Z"/>
              </w:rPr>
            </w:pPr>
            <w:ins w:id="195" w:author="ASRI" w:date="2020-09-23T09:25:00Z">
              <w:r>
                <w:t xml:space="preserve">Channel </w:t>
              </w:r>
              <w:r w:rsidR="009A3BBD">
                <w:t>Bandwidth</w:t>
              </w:r>
              <w:r w:rsidR="009612E8">
                <w:t xml:space="preserve"> (kHz)</w:t>
              </w:r>
            </w:ins>
          </w:p>
        </w:tc>
        <w:tc>
          <w:tcPr>
            <w:tcW w:w="3210" w:type="dxa"/>
          </w:tcPr>
          <w:p w14:paraId="4E42768F" w14:textId="77777777" w:rsidR="009612E8" w:rsidRDefault="009612E8" w:rsidP="009612E8">
            <w:pPr>
              <w:jc w:val="center"/>
              <w:rPr>
                <w:ins w:id="196" w:author="ASRI" w:date="2020-09-23T09:25:00Z"/>
              </w:rPr>
            </w:pPr>
            <w:ins w:id="197" w:author="ASRI" w:date="2020-09-23T09:25:00Z">
              <w:r>
                <w:t>3,6,9,12,15,18,21,24,27,</w:t>
              </w:r>
            </w:ins>
          </w:p>
          <w:p w14:paraId="582D2F36" w14:textId="66CB2137" w:rsidR="00A62260" w:rsidRDefault="009612E8" w:rsidP="009612E8">
            <w:pPr>
              <w:jc w:val="center"/>
              <w:rPr>
                <w:ins w:id="198" w:author="ASRI" w:date="2020-09-23T09:25:00Z"/>
              </w:rPr>
            </w:pPr>
            <w:ins w:id="199" w:author="ASRI" w:date="2020-09-23T09:25:00Z">
              <w:r>
                <w:t>30,33,36,39,42,45,48</w:t>
              </w:r>
            </w:ins>
          </w:p>
        </w:tc>
        <w:tc>
          <w:tcPr>
            <w:tcW w:w="3210" w:type="dxa"/>
          </w:tcPr>
          <w:p w14:paraId="5DF10731" w14:textId="77777777" w:rsidR="009612E8" w:rsidRDefault="009612E8" w:rsidP="009612E8">
            <w:pPr>
              <w:jc w:val="center"/>
              <w:rPr>
                <w:ins w:id="200" w:author="ASRI" w:date="2020-09-23T09:25:00Z"/>
              </w:rPr>
            </w:pPr>
            <w:ins w:id="201" w:author="ASRI" w:date="2020-09-23T09:25:00Z">
              <w:r>
                <w:t>3,6,9,12,15,18,21,24,27,</w:t>
              </w:r>
            </w:ins>
          </w:p>
          <w:p w14:paraId="58790AE6" w14:textId="02ADC88F" w:rsidR="00A62260" w:rsidRDefault="009612E8" w:rsidP="009612E8">
            <w:pPr>
              <w:jc w:val="center"/>
              <w:rPr>
                <w:ins w:id="202" w:author="ASRI" w:date="2020-09-23T09:25:00Z"/>
              </w:rPr>
            </w:pPr>
            <w:ins w:id="203" w:author="ASRI" w:date="2020-09-23T09:25:00Z">
              <w:r>
                <w:t>30,33,36,39,42,45,48</w:t>
              </w:r>
            </w:ins>
          </w:p>
        </w:tc>
      </w:tr>
      <w:tr w:rsidR="00A407E8" w14:paraId="73C46A3B" w14:textId="77777777" w:rsidTr="00A62260">
        <w:trPr>
          <w:ins w:id="204" w:author="ASRI" w:date="2020-09-23T09:25:00Z"/>
        </w:trPr>
        <w:tc>
          <w:tcPr>
            <w:tcW w:w="3209" w:type="dxa"/>
          </w:tcPr>
          <w:p w14:paraId="07C40F6A" w14:textId="4870CD32" w:rsidR="00A407E8" w:rsidRDefault="00A407E8" w:rsidP="005E616E">
            <w:pPr>
              <w:rPr>
                <w:ins w:id="205" w:author="ASRI" w:date="2020-09-23T09:25:00Z"/>
              </w:rPr>
            </w:pPr>
            <w:ins w:id="206" w:author="ASRI" w:date="2020-09-23T09:25:00Z">
              <w:r>
                <w:t>Antenna Gain</w:t>
              </w:r>
            </w:ins>
          </w:p>
        </w:tc>
        <w:tc>
          <w:tcPr>
            <w:tcW w:w="3210" w:type="dxa"/>
          </w:tcPr>
          <w:p w14:paraId="07900697" w14:textId="0B99C9B9" w:rsidR="00A407E8" w:rsidRDefault="00A407E8" w:rsidP="00A407E8">
            <w:pPr>
              <w:jc w:val="center"/>
              <w:rPr>
                <w:ins w:id="207" w:author="ASRI" w:date="2020-09-23T09:25:00Z"/>
              </w:rPr>
            </w:pPr>
            <w:ins w:id="208" w:author="ASRI" w:date="2020-09-23T09:25:00Z">
              <w:r>
                <w:t>See section 4.1</w:t>
              </w:r>
            </w:ins>
          </w:p>
        </w:tc>
        <w:tc>
          <w:tcPr>
            <w:tcW w:w="3210" w:type="dxa"/>
          </w:tcPr>
          <w:p w14:paraId="3B59815C" w14:textId="61028EFA" w:rsidR="00A407E8" w:rsidRDefault="00A407E8" w:rsidP="00A407E8">
            <w:pPr>
              <w:jc w:val="center"/>
              <w:rPr>
                <w:ins w:id="209" w:author="ASRI" w:date="2020-09-23T09:25:00Z"/>
              </w:rPr>
            </w:pPr>
            <w:ins w:id="210" w:author="ASRI" w:date="2020-09-23T09:25:00Z">
              <w:r>
                <w:t>-4 dBi</w:t>
              </w:r>
            </w:ins>
          </w:p>
        </w:tc>
      </w:tr>
      <w:tr w:rsidR="00A62260" w14:paraId="338B7B47" w14:textId="77777777" w:rsidTr="00A62260">
        <w:trPr>
          <w:ins w:id="211" w:author="ASRI" w:date="2020-09-23T09:25:00Z"/>
        </w:trPr>
        <w:tc>
          <w:tcPr>
            <w:tcW w:w="3209" w:type="dxa"/>
          </w:tcPr>
          <w:p w14:paraId="4D160055" w14:textId="1B0666C6" w:rsidR="00A62260" w:rsidRDefault="00575316" w:rsidP="005E616E">
            <w:pPr>
              <w:rPr>
                <w:ins w:id="212" w:author="ASRI" w:date="2020-09-23T09:25:00Z"/>
              </w:rPr>
            </w:pPr>
            <w:ins w:id="213" w:author="ASRI" w:date="2020-09-23T09:25:00Z">
              <w:r>
                <w:t>Emission Type</w:t>
              </w:r>
            </w:ins>
          </w:p>
        </w:tc>
        <w:tc>
          <w:tcPr>
            <w:tcW w:w="3210" w:type="dxa"/>
          </w:tcPr>
          <w:p w14:paraId="6017AB52" w14:textId="5AE630C6" w:rsidR="00A62260" w:rsidRDefault="00FC27C5" w:rsidP="00FC27C5">
            <w:pPr>
              <w:jc w:val="center"/>
              <w:rPr>
                <w:ins w:id="214" w:author="ASRI" w:date="2020-09-23T09:25:00Z"/>
              </w:rPr>
            </w:pPr>
            <w:ins w:id="215" w:author="ASRI" w:date="2020-09-23T09:25:00Z">
              <w:r>
                <w:t>J2D</w:t>
              </w:r>
            </w:ins>
          </w:p>
        </w:tc>
        <w:tc>
          <w:tcPr>
            <w:tcW w:w="3210" w:type="dxa"/>
          </w:tcPr>
          <w:p w14:paraId="07145EF4" w14:textId="6D5D4DEE" w:rsidR="00A62260" w:rsidRDefault="00FC27C5" w:rsidP="00FC27C5">
            <w:pPr>
              <w:jc w:val="center"/>
              <w:rPr>
                <w:ins w:id="216" w:author="ASRI" w:date="2020-09-23T09:25:00Z"/>
              </w:rPr>
            </w:pPr>
            <w:ins w:id="217" w:author="ASRI" w:date="2020-09-23T09:25:00Z">
              <w:r>
                <w:t>J2D</w:t>
              </w:r>
            </w:ins>
          </w:p>
        </w:tc>
      </w:tr>
      <w:tr w:rsidR="00A62260" w14:paraId="5D78AAB0" w14:textId="77777777" w:rsidTr="00A62260">
        <w:trPr>
          <w:ins w:id="218" w:author="ASRI" w:date="2020-09-23T09:25:00Z"/>
        </w:trPr>
        <w:tc>
          <w:tcPr>
            <w:tcW w:w="3209" w:type="dxa"/>
          </w:tcPr>
          <w:p w14:paraId="090514F5" w14:textId="4320DD79" w:rsidR="00A62260" w:rsidRDefault="00575316" w:rsidP="005E616E">
            <w:pPr>
              <w:rPr>
                <w:ins w:id="219" w:author="ASRI" w:date="2020-09-23T09:25:00Z"/>
              </w:rPr>
            </w:pPr>
            <w:ins w:id="220" w:author="ASRI" w:date="2020-09-23T09:25:00Z">
              <w:r>
                <w:t>Propagation</w:t>
              </w:r>
            </w:ins>
          </w:p>
        </w:tc>
        <w:tc>
          <w:tcPr>
            <w:tcW w:w="3210" w:type="dxa"/>
          </w:tcPr>
          <w:p w14:paraId="2301BD64" w14:textId="63BDE160" w:rsidR="00A62260" w:rsidRDefault="00575316" w:rsidP="00575316">
            <w:pPr>
              <w:jc w:val="center"/>
              <w:rPr>
                <w:ins w:id="221" w:author="ASRI" w:date="2020-09-23T09:25:00Z"/>
              </w:rPr>
            </w:pPr>
            <w:ins w:id="222" w:author="ASRI" w:date="2020-09-23T09:25:00Z">
              <w:r>
                <w:t>Skywave</w:t>
              </w:r>
            </w:ins>
          </w:p>
        </w:tc>
        <w:tc>
          <w:tcPr>
            <w:tcW w:w="3210" w:type="dxa"/>
          </w:tcPr>
          <w:p w14:paraId="14CB7C9F" w14:textId="545B2953" w:rsidR="00A62260" w:rsidRDefault="00575316" w:rsidP="00575316">
            <w:pPr>
              <w:jc w:val="center"/>
              <w:rPr>
                <w:ins w:id="223" w:author="ASRI" w:date="2020-09-23T09:25:00Z"/>
              </w:rPr>
            </w:pPr>
            <w:ins w:id="224" w:author="ASRI" w:date="2020-09-23T09:25:00Z">
              <w:r>
                <w:t>Skywave</w:t>
              </w:r>
            </w:ins>
          </w:p>
        </w:tc>
      </w:tr>
      <w:tr w:rsidR="00A62260" w14:paraId="4BCF20BC" w14:textId="77777777" w:rsidTr="00A62260">
        <w:trPr>
          <w:ins w:id="225" w:author="ASRI" w:date="2020-09-23T09:25:00Z"/>
        </w:trPr>
        <w:tc>
          <w:tcPr>
            <w:tcW w:w="3209" w:type="dxa"/>
          </w:tcPr>
          <w:p w14:paraId="7939145A" w14:textId="343361D6" w:rsidR="00A62260" w:rsidRDefault="004204EF" w:rsidP="005E616E">
            <w:pPr>
              <w:rPr>
                <w:ins w:id="226" w:author="ASRI" w:date="2020-09-23T09:25:00Z"/>
              </w:rPr>
            </w:pPr>
            <w:ins w:id="227" w:author="ASRI" w:date="2020-09-23T09:25:00Z">
              <w:r>
                <w:t>Transmitter Spectrum Mask</w:t>
              </w:r>
            </w:ins>
          </w:p>
        </w:tc>
        <w:tc>
          <w:tcPr>
            <w:tcW w:w="3210" w:type="dxa"/>
          </w:tcPr>
          <w:p w14:paraId="1DCEA88C" w14:textId="1D06B304" w:rsidR="00A62260" w:rsidRDefault="004204EF" w:rsidP="004204EF">
            <w:pPr>
              <w:jc w:val="center"/>
              <w:rPr>
                <w:ins w:id="228" w:author="ASRI" w:date="2020-09-23T09:25:00Z"/>
              </w:rPr>
            </w:pPr>
            <w:ins w:id="229" w:author="ASRI" w:date="2020-09-23T09:25:00Z">
              <w:r>
                <w:t>See Figure 1 &amp; 2</w:t>
              </w:r>
            </w:ins>
          </w:p>
        </w:tc>
        <w:tc>
          <w:tcPr>
            <w:tcW w:w="3210" w:type="dxa"/>
          </w:tcPr>
          <w:p w14:paraId="1C24D369" w14:textId="505DD746" w:rsidR="00A62260" w:rsidRDefault="004204EF" w:rsidP="004204EF">
            <w:pPr>
              <w:jc w:val="center"/>
              <w:rPr>
                <w:ins w:id="230" w:author="ASRI" w:date="2020-09-23T09:25:00Z"/>
              </w:rPr>
            </w:pPr>
            <w:ins w:id="231" w:author="ASRI" w:date="2020-09-23T09:25:00Z">
              <w:r>
                <w:t>See Figure 1 &amp; 2</w:t>
              </w:r>
            </w:ins>
          </w:p>
        </w:tc>
      </w:tr>
      <w:tr w:rsidR="00864BA6" w14:paraId="627243DE" w14:textId="77777777" w:rsidTr="00A62260">
        <w:trPr>
          <w:ins w:id="232" w:author="ASRI" w:date="2020-09-23T09:25:00Z"/>
        </w:trPr>
        <w:tc>
          <w:tcPr>
            <w:tcW w:w="3209" w:type="dxa"/>
          </w:tcPr>
          <w:p w14:paraId="783EFEC7" w14:textId="7CCC6CE6" w:rsidR="00864BA6" w:rsidRDefault="00864BA6" w:rsidP="005E616E">
            <w:pPr>
              <w:rPr>
                <w:ins w:id="233" w:author="ASRI" w:date="2020-09-23T09:25:00Z"/>
              </w:rPr>
            </w:pPr>
            <w:ins w:id="234" w:author="ASRI" w:date="2020-09-23T09:25:00Z">
              <w:r>
                <w:t>Protection Criteria</w:t>
              </w:r>
            </w:ins>
          </w:p>
        </w:tc>
        <w:tc>
          <w:tcPr>
            <w:tcW w:w="3210" w:type="dxa"/>
          </w:tcPr>
          <w:p w14:paraId="23C12071" w14:textId="27DBB84D" w:rsidR="00864BA6" w:rsidRDefault="00864BA6" w:rsidP="004204EF">
            <w:pPr>
              <w:jc w:val="center"/>
              <w:rPr>
                <w:ins w:id="235" w:author="ASRI" w:date="2020-09-23T09:25:00Z"/>
              </w:rPr>
            </w:pPr>
            <w:ins w:id="236" w:author="ASRI" w:date="2020-09-23T09:25:00Z">
              <w:r>
                <w:t>15 D/U per 3 kHz</w:t>
              </w:r>
            </w:ins>
          </w:p>
        </w:tc>
        <w:tc>
          <w:tcPr>
            <w:tcW w:w="3210" w:type="dxa"/>
          </w:tcPr>
          <w:p w14:paraId="4306442D" w14:textId="56C5C968" w:rsidR="00864BA6" w:rsidRDefault="00864BA6" w:rsidP="004204EF">
            <w:pPr>
              <w:jc w:val="center"/>
              <w:rPr>
                <w:ins w:id="237" w:author="ASRI" w:date="2020-09-23T09:25:00Z"/>
              </w:rPr>
            </w:pPr>
            <w:ins w:id="238" w:author="ASRI" w:date="2020-09-23T09:25:00Z">
              <w:r>
                <w:t>15 D/U per 3 kHz</w:t>
              </w:r>
            </w:ins>
          </w:p>
        </w:tc>
      </w:tr>
    </w:tbl>
    <w:p w14:paraId="3ED3B6BF" w14:textId="51F069CB" w:rsidR="002C043C" w:rsidRDefault="00D873F0" w:rsidP="005E616E">
      <w:pPr>
        <w:rPr>
          <w:ins w:id="239" w:author="ASRI" w:date="2020-09-23T09:25:00Z"/>
        </w:rPr>
      </w:pPr>
      <w:ins w:id="240" w:author="ASRI" w:date="2020-09-23T09:25:00Z">
        <w:r>
          <w:t>* 25 kW would be an upper limit of what might be required, however 10 kW may be most likely</w:t>
        </w:r>
      </w:ins>
    </w:p>
    <w:p w14:paraId="3B719590" w14:textId="77777777" w:rsidR="00D873F0" w:rsidRDefault="00D873F0" w:rsidP="005E616E">
      <w:pPr>
        <w:rPr>
          <w:ins w:id="241" w:author="ASRI" w:date="2020-09-23T09:25:00Z"/>
        </w:rPr>
      </w:pPr>
    </w:p>
    <w:p w14:paraId="7D78EF90" w14:textId="427206E0" w:rsidR="002271A5" w:rsidRDefault="002271A5" w:rsidP="002271A5">
      <w:pPr>
        <w:pStyle w:val="Caption"/>
        <w:keepNext/>
        <w:jc w:val="center"/>
        <w:rPr>
          <w:ins w:id="242" w:author="ASRI" w:date="2020-09-23T09:25:00Z"/>
        </w:rPr>
      </w:pPr>
      <w:ins w:id="243" w:author="ASRI" w:date="2020-09-23T09:25:00Z">
        <w:r>
          <w:t xml:space="preserve">Figure </w:t>
        </w:r>
        <w:r>
          <w:fldChar w:fldCharType="begin"/>
        </w:r>
        <w:r>
          <w:instrText xml:space="preserve"> SEQ Figure \* ARABIC </w:instrText>
        </w:r>
        <w:r>
          <w:fldChar w:fldCharType="separate"/>
        </w:r>
        <w:r>
          <w:rPr>
            <w:noProof/>
          </w:rPr>
          <w:t>1</w:t>
        </w:r>
        <w:r>
          <w:fldChar w:fldCharType="end"/>
        </w:r>
        <w:r>
          <w:t xml:space="preserve"> – Spectrum Mask</w:t>
        </w:r>
      </w:ins>
    </w:p>
    <w:p w14:paraId="3C8A7730" w14:textId="77777777" w:rsidR="005E616E" w:rsidRDefault="00C50018" w:rsidP="00E763C5">
      <w:pPr>
        <w:jc w:val="center"/>
        <w:rPr>
          <w:ins w:id="244" w:author="ASRI" w:date="2020-09-23T09:25:00Z"/>
        </w:rPr>
      </w:pPr>
      <w:ins w:id="245" w:author="ASRI" w:date="2020-09-23T09:25:00Z">
        <w:r w:rsidRPr="007B0B81">
          <w:rPr>
            <w:noProof/>
            <w:lang w:val="en-US"/>
          </w:rPr>
          <w:drawing>
            <wp:inline distT="0" distB="0" distL="0" distR="0" wp14:anchorId="6C3BFC00" wp14:editId="543F7460">
              <wp:extent cx="5669025" cy="2703509"/>
              <wp:effectExtent l="19050" t="19050" r="27305" b="20955"/>
              <wp:docPr id="129" name="Picture 10">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6043"/>
                      <a:stretch/>
                    </pic:blipFill>
                    <pic:spPr bwMode="auto">
                      <a:xfrm>
                        <a:off x="0" y="0"/>
                        <a:ext cx="5679509" cy="270850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ins>
    </w:p>
    <w:p w14:paraId="73F6B66C" w14:textId="78DB2999" w:rsidR="002271A5" w:rsidRDefault="002271A5" w:rsidP="002271A5">
      <w:pPr>
        <w:pStyle w:val="Caption"/>
        <w:keepNext/>
        <w:jc w:val="center"/>
        <w:rPr>
          <w:ins w:id="246" w:author="ASRI" w:date="2020-09-23T09:25:00Z"/>
        </w:rPr>
      </w:pPr>
      <w:ins w:id="247" w:author="ASRI" w:date="2020-09-23T09:25:00Z">
        <w:r>
          <w:t xml:space="preserve">Figure </w:t>
        </w:r>
        <w:r>
          <w:fldChar w:fldCharType="begin"/>
        </w:r>
        <w:r>
          <w:instrText xml:space="preserve"> SEQ Figure \* ARABIC </w:instrText>
        </w:r>
        <w:r>
          <w:fldChar w:fldCharType="separate"/>
        </w:r>
        <w:r>
          <w:rPr>
            <w:noProof/>
          </w:rPr>
          <w:t>2</w:t>
        </w:r>
        <w:r>
          <w:fldChar w:fldCharType="end"/>
        </w:r>
        <w:r>
          <w:t xml:space="preserve"> - Spectrum Mask (Visual)</w:t>
        </w:r>
      </w:ins>
    </w:p>
    <w:p w14:paraId="1D153E5D" w14:textId="2D3AF9C6" w:rsidR="00E871EF" w:rsidRDefault="00E871EF" w:rsidP="00E763C5">
      <w:pPr>
        <w:jc w:val="center"/>
        <w:rPr>
          <w:ins w:id="248" w:author="ASRI" w:date="2020-09-23T09:25:00Z"/>
        </w:rPr>
      </w:pPr>
      <w:ins w:id="249" w:author="ASRI" w:date="2020-09-23T09:25:00Z">
        <w:r>
          <w:rPr>
            <w:noProof/>
            <w:color w:val="0070C0"/>
            <w:lang w:val="en-US"/>
          </w:rPr>
          <w:drawing>
            <wp:inline distT="0" distB="0" distL="0" distR="0" wp14:anchorId="3326CA70" wp14:editId="7230F756">
              <wp:extent cx="5943600" cy="3210366"/>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3210366"/>
                      </a:xfrm>
                      <a:prstGeom prst="rect">
                        <a:avLst/>
                      </a:prstGeom>
                      <a:noFill/>
                      <a:ln>
                        <a:solidFill>
                          <a:schemeClr val="tx1"/>
                        </a:solidFill>
                      </a:ln>
                    </pic:spPr>
                  </pic:pic>
                </a:graphicData>
              </a:graphic>
            </wp:inline>
          </w:drawing>
        </w:r>
      </w:ins>
    </w:p>
    <w:p w14:paraId="1F88D6F4" w14:textId="12DE5A82" w:rsidR="00125A41" w:rsidRDefault="00906D80" w:rsidP="00125A41">
      <w:pPr>
        <w:jc w:val="right"/>
        <w:rPr>
          <w:ins w:id="250" w:author="ASRI" w:date="2020-09-24T14:07:00Z"/>
        </w:rPr>
      </w:pPr>
      <w:ins w:id="251" w:author="ASRI" w:date="2020-09-23T09:25:00Z">
        <w:r>
          <w:rPr>
            <w:noProof/>
            <w:color w:val="0070C0"/>
            <w:lang w:val="en-US"/>
          </w:rPr>
          <w:drawing>
            <wp:inline distT="0" distB="0" distL="0" distR="0" wp14:anchorId="2938E74A" wp14:editId="070DC552">
              <wp:extent cx="2520373" cy="112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5743" cy="1135263"/>
                      </a:xfrm>
                      <a:prstGeom prst="rect">
                        <a:avLst/>
                      </a:prstGeom>
                      <a:noFill/>
                    </pic:spPr>
                  </pic:pic>
                </a:graphicData>
              </a:graphic>
            </wp:inline>
          </w:drawing>
        </w:r>
      </w:ins>
    </w:p>
    <w:p w14:paraId="7742DE74" w14:textId="6902B530" w:rsidR="008705A4" w:rsidRDefault="008705A4">
      <w:pPr>
        <w:rPr>
          <w:ins w:id="252" w:author="ASRI" w:date="2020-09-23T09:25:00Z"/>
        </w:rPr>
        <w:pPrChange w:id="253" w:author="ASRI" w:date="2020-09-24T14:07:00Z">
          <w:pPr>
            <w:jc w:val="right"/>
          </w:pPr>
        </w:pPrChange>
      </w:pPr>
      <w:ins w:id="254" w:author="ASRI" w:date="2020-09-24T14:07:00Z">
        <w:r w:rsidRPr="00D75FDE">
          <w:t>Note: Assigned frequency is offset by BW/2 - 100 Hz above SSB carrier reference frequency, as with legacy HFDL.</w:t>
        </w:r>
      </w:ins>
    </w:p>
    <w:p w14:paraId="5856423E" w14:textId="2CAA6E3A" w:rsidR="00856BEF" w:rsidRPr="00D02592" w:rsidRDefault="00856BEF" w:rsidP="00856BEF">
      <w:pPr>
        <w:pStyle w:val="Heading2"/>
        <w:rPr>
          <w:ins w:id="255" w:author="ASRI" w:date="2020-09-23T09:25:00Z"/>
        </w:rPr>
      </w:pPr>
      <w:ins w:id="256" w:author="ASRI" w:date="2020-09-23T09:25:00Z">
        <w:r>
          <w:t>4.1</w:t>
        </w:r>
        <w:r>
          <w:tab/>
        </w:r>
        <w:r w:rsidR="00D873F0">
          <w:t xml:space="preserve">Ground Station </w:t>
        </w:r>
        <w:r>
          <w:t>Antenna Characteristics</w:t>
        </w:r>
      </w:ins>
    </w:p>
    <w:p w14:paraId="1A700EA1" w14:textId="3F235EE8" w:rsidR="004C5DC2" w:rsidRDefault="004C5DC2" w:rsidP="00162225">
      <w:pPr>
        <w:rPr>
          <w:ins w:id="257" w:author="ASRI" w:date="2020-09-23T09:25:00Z"/>
        </w:rPr>
      </w:pPr>
      <w:ins w:id="258" w:author="ASRI" w:date="2020-09-23T09:25:00Z">
        <w:r>
          <w:t>A wideband HF system will</w:t>
        </w:r>
        <w:r w:rsidR="00EB331B">
          <w:t xml:space="preserve"> </w:t>
        </w:r>
        <w:r w:rsidR="00D873F0">
          <w:t>require improved ground infrastructure in order to achieve required</w:t>
        </w:r>
        <w:r w:rsidR="00EB331B">
          <w:t xml:space="preserve"> performance. </w:t>
        </w:r>
        <w:r>
          <w:t xml:space="preserve">Several strategies will likely be employed to achieve </w:t>
        </w:r>
        <w:r w:rsidR="00EB331B">
          <w:t>improved performance</w:t>
        </w:r>
        <w:r>
          <w:t xml:space="preserve"> in order to pass </w:t>
        </w:r>
        <w:r w:rsidR="00EB331B">
          <w:t>large</w:t>
        </w:r>
        <w:r>
          <w:t xml:space="preserve"> amounts of dat</w:t>
        </w:r>
        <w:r w:rsidR="00162225">
          <w:t>a, such as</w:t>
        </w:r>
        <w:r>
          <w:t xml:space="preserve"> </w:t>
        </w:r>
        <w:r w:rsidR="00162225">
          <w:t>transmit diversity and h</w:t>
        </w:r>
        <w:r>
          <w:t>igh gain directional antennas</w:t>
        </w:r>
        <w:r w:rsidR="00162225">
          <w:t xml:space="preserve"> (</w:t>
        </w:r>
        <w:r w:rsidR="00EB331B">
          <w:t>log-periodic</w:t>
        </w:r>
        <w:r w:rsidR="00162225">
          <w:t>)</w:t>
        </w:r>
        <w:r w:rsidR="00EB331B">
          <w:t xml:space="preserve"> </w:t>
        </w:r>
        <w:r w:rsidR="00162225">
          <w:t xml:space="preserve">which </w:t>
        </w:r>
        <w:r>
          <w:t>will be optimized for major air routes.</w:t>
        </w:r>
        <w:r w:rsidR="00162225">
          <w:t xml:space="preserve"> Existing </w:t>
        </w:r>
        <w:r w:rsidR="00EB331B">
          <w:t>commercially available antennas</w:t>
        </w:r>
        <w:r w:rsidR="00162225">
          <w:t xml:space="preserve"> will be utilized</w:t>
        </w:r>
        <w:r w:rsidR="00EB331B">
          <w:t>, with gains between 10-15 dBi</w:t>
        </w:r>
        <w:r w:rsidR="00162225">
          <w:t>.</w:t>
        </w:r>
        <w:r w:rsidR="00DA227D">
          <w:t xml:space="preserve"> </w:t>
        </w:r>
        <w:r w:rsidR="00EB331B">
          <w:t>Two transmitter or receive paths, each with their own antenna separated by several wavelengths, can achieve additive benefits that counteract the negative effects of signal fading and fluctuations in propagation that could impede performance at higher data rates.</w:t>
        </w:r>
        <w:r w:rsidR="00162225">
          <w:t xml:space="preserve"> </w:t>
        </w:r>
        <w:r w:rsidR="00EB331B">
          <w:t>An example antenna pattern is show in the figure below, that should be representative of commercially available antennas.</w:t>
        </w:r>
      </w:ins>
    </w:p>
    <w:p w14:paraId="41ADAF48" w14:textId="1412AB8C" w:rsidR="004C5DC2" w:rsidRDefault="00EB331B" w:rsidP="00856BEF">
      <w:pPr>
        <w:rPr>
          <w:ins w:id="259" w:author="ASRI" w:date="2020-09-23T09:25:00Z"/>
        </w:rPr>
      </w:pPr>
      <w:ins w:id="260" w:author="ASRI" w:date="2020-09-23T09:25:00Z">
        <w:r>
          <w:t>[Example High Gain Antenna pattern]</w:t>
        </w:r>
      </w:ins>
    </w:p>
    <w:p w14:paraId="3E9FFBCC" w14:textId="498FBE58" w:rsidR="005E616E" w:rsidRPr="00D02592" w:rsidRDefault="005E616E" w:rsidP="005E616E">
      <w:pPr>
        <w:pStyle w:val="Heading1"/>
        <w:rPr>
          <w:ins w:id="261" w:author="ASRI" w:date="2020-09-23T09:25:00Z"/>
        </w:rPr>
      </w:pPr>
      <w:ins w:id="262" w:author="ASRI" w:date="2020-09-23T09:25:00Z">
        <w:r>
          <w:t>5</w:t>
        </w:r>
        <w:r>
          <w:tab/>
          <w:t>Compatibility Analysis</w:t>
        </w:r>
      </w:ins>
    </w:p>
    <w:p w14:paraId="737A8728" w14:textId="7688A1B7" w:rsidR="005E616E" w:rsidRPr="005E616E" w:rsidRDefault="00023818" w:rsidP="005E616E">
      <w:pPr>
        <w:rPr>
          <w:ins w:id="263" w:author="ASRI" w:date="2020-09-23T09:25:00Z"/>
        </w:rPr>
      </w:pPr>
      <w:ins w:id="264" w:author="ASRI" w:date="2020-09-23T09:25:00Z">
        <w:r>
          <w:t>[TBD]</w:t>
        </w:r>
      </w:ins>
    </w:p>
    <w:p w14:paraId="724D5E8F" w14:textId="4FCC811F" w:rsidR="005E616E" w:rsidRPr="00D02592" w:rsidRDefault="005E616E" w:rsidP="005E616E">
      <w:pPr>
        <w:pStyle w:val="Heading2"/>
        <w:rPr>
          <w:ins w:id="265" w:author="ASRI" w:date="2020-09-23T09:25:00Z"/>
        </w:rPr>
      </w:pPr>
      <w:ins w:id="266" w:author="ASRI" w:date="2020-09-23T09:25:00Z">
        <w:r>
          <w:t>5.1</w:t>
        </w:r>
        <w:r>
          <w:tab/>
          <w:t>Co-site ground station analysis</w:t>
        </w:r>
      </w:ins>
    </w:p>
    <w:p w14:paraId="7969239D" w14:textId="77777777" w:rsidR="00832B8B" w:rsidRDefault="003E3A9D" w:rsidP="00832B8B">
      <w:ins w:id="267" w:author="ASRI" w:date="2020-09-23T09:25:00Z">
        <w:r>
          <w:t>[TBD]</w:t>
        </w:r>
      </w:ins>
    </w:p>
    <w:p w14:paraId="5A52879C" w14:textId="7CB38E46" w:rsidR="003E3A9D" w:rsidRPr="00D02592" w:rsidRDefault="003E3A9D" w:rsidP="003E3A9D">
      <w:pPr>
        <w:pStyle w:val="Heading2"/>
        <w:rPr>
          <w:ins w:id="268" w:author="ASRI" w:date="2020-09-23T09:25:00Z"/>
        </w:rPr>
      </w:pPr>
      <w:ins w:id="269" w:author="ASRI" w:date="2020-09-23T09:25:00Z">
        <w:r>
          <w:t>5.2</w:t>
        </w:r>
        <w:r>
          <w:tab/>
        </w:r>
        <w:r w:rsidR="002363C7" w:rsidRPr="002363C7">
          <w:t xml:space="preserve">5 450-5 480 kHz </w:t>
        </w:r>
        <w:r>
          <w:t>Region 1 &amp; 2 and Region 2 &amp; 3 Boundary Analysis</w:t>
        </w:r>
      </w:ins>
    </w:p>
    <w:p w14:paraId="7AE9E4C8" w14:textId="43156F36" w:rsidR="005E616E" w:rsidRDefault="003E3A9D" w:rsidP="003E3A9D">
      <w:pPr>
        <w:rPr>
          <w:ins w:id="270" w:author="ASRI" w:date="2020-09-23T09:25:00Z"/>
        </w:rPr>
      </w:pPr>
      <w:ins w:id="271" w:author="ASRI" w:date="2020-09-23T09:25:00Z">
        <w:r>
          <w:t>[TBD]</w:t>
        </w:r>
      </w:ins>
    </w:p>
    <w:p w14:paraId="21A35D3A" w14:textId="712ED358" w:rsidR="00006736" w:rsidRDefault="00006736" w:rsidP="00006736">
      <w:pPr>
        <w:pStyle w:val="Heading1"/>
        <w:rPr>
          <w:ins w:id="272" w:author="ASRI" w:date="2020-09-23T09:25:00Z"/>
        </w:rPr>
      </w:pPr>
      <w:ins w:id="273" w:author="ASRI" w:date="2020-09-23T09:25:00Z">
        <w:r>
          <w:t>6</w:t>
        </w:r>
        <w:r>
          <w:tab/>
        </w:r>
        <w:r w:rsidR="000601A3">
          <w:t>Regulatory Discussion</w:t>
        </w:r>
      </w:ins>
    </w:p>
    <w:p w14:paraId="27245391" w14:textId="3D1EEE19" w:rsidR="005E616E" w:rsidRDefault="000601A3" w:rsidP="00006736">
      <w:pPr>
        <w:rPr>
          <w:ins w:id="274" w:author="ASRI" w:date="2020-09-23T09:25:00Z"/>
        </w:rPr>
      </w:pPr>
      <w:ins w:id="275" w:author="ASRI" w:date="2020-09-23T09:25:00Z">
        <w:r>
          <w:t>[TBD]</w:t>
        </w:r>
      </w:ins>
    </w:p>
    <w:p w14:paraId="37A69A3F" w14:textId="26CB7D2A" w:rsidR="005E616E" w:rsidRDefault="000601A3" w:rsidP="005E616E">
      <w:pPr>
        <w:pStyle w:val="Heading1"/>
        <w:rPr>
          <w:ins w:id="276" w:author="ASRI" w:date="2020-09-23T09:25:00Z"/>
        </w:rPr>
      </w:pPr>
      <w:ins w:id="277" w:author="ASRI" w:date="2020-09-23T09:25:00Z">
        <w:r>
          <w:t>7</w:t>
        </w:r>
        <w:r w:rsidR="005E616E">
          <w:tab/>
        </w:r>
        <w:r w:rsidR="003E3A9D">
          <w:t>Summary</w:t>
        </w:r>
      </w:ins>
    </w:p>
    <w:p w14:paraId="4A1C29DA" w14:textId="09D88A86" w:rsidR="003E3A9D" w:rsidRPr="003E3A9D" w:rsidRDefault="003E3A9D" w:rsidP="003E3A9D">
      <w:pPr>
        <w:rPr>
          <w:ins w:id="278" w:author="ASRI" w:date="2020-09-23T09:25:00Z"/>
        </w:rPr>
      </w:pPr>
      <w:ins w:id="279" w:author="ASRI" w:date="2020-09-23T09:25:00Z">
        <w:r>
          <w:t>[TBD]</w:t>
        </w:r>
      </w:ins>
    </w:p>
    <w:p w14:paraId="1D644636" w14:textId="5CB2ACC9" w:rsidR="000069D4" w:rsidRPr="00AE5DE3" w:rsidRDefault="00AE5DE3" w:rsidP="00AE5DE3">
      <w:pPr>
        <w:jc w:val="center"/>
      </w:pPr>
      <w:r>
        <w:t>______________</w:t>
      </w:r>
    </w:p>
    <w:sectPr w:rsidR="000069D4" w:rsidRPr="00AE5DE3"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08883" w14:textId="77777777" w:rsidR="009B24E4" w:rsidRDefault="009B24E4">
      <w:r>
        <w:separator/>
      </w:r>
    </w:p>
  </w:endnote>
  <w:endnote w:type="continuationSeparator" w:id="0">
    <w:p w14:paraId="753AF667" w14:textId="77777777" w:rsidR="009B24E4" w:rsidRDefault="009B24E4">
      <w:r>
        <w:continuationSeparator/>
      </w:r>
    </w:p>
  </w:endnote>
  <w:endnote w:type="continuationNotice" w:id="1">
    <w:p w14:paraId="4AD91321" w14:textId="77777777" w:rsidR="009B24E4" w:rsidRDefault="009B24E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notTrueType/>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623E1" w14:textId="23EE5FA0" w:rsidR="00AE5DE3" w:rsidRPr="00AE5DE3" w:rsidRDefault="00AE5DE3" w:rsidP="00AE5DE3">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A89B" w14:textId="63D3B464" w:rsidR="00B04FCE" w:rsidRPr="00B04FCE" w:rsidRDefault="00B04FCE" w:rsidP="00B04FCE">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C8F9" w14:textId="77777777" w:rsidR="00AE5DE3" w:rsidRPr="00B04FCE" w:rsidRDefault="00AE5DE3" w:rsidP="00B04FCE">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M:\BRSGD\TEXT2019\SG05\WP5B\000\032e.docx</w:t>
    </w:r>
    <w:r w:rsidRPr="004700F7">
      <w:rPr>
        <w:caps/>
        <w:noProof/>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141A2" w14:textId="1F12E32F" w:rsidR="00B04FCE" w:rsidRPr="002F7CB3" w:rsidRDefault="009B71D8">
    <w:pPr>
      <w:pStyle w:val="Footer"/>
      <w:rPr>
        <w:lang w:val="en-US"/>
      </w:rPr>
    </w:pPr>
    <w:r>
      <w:fldChar w:fldCharType="begin"/>
    </w:r>
    <w:r>
      <w:instrText xml:space="preserve"> FILENAME \p \* MERGEFORMAT </w:instrText>
    </w:r>
    <w:r>
      <w:fldChar w:fldCharType="separate"/>
    </w:r>
    <w:r w:rsidR="00B04FCE" w:rsidRPr="00832B8B">
      <w:rPr>
        <w:lang w:val="en-US"/>
      </w:rPr>
      <w:t>Document3</w:t>
    </w:r>
    <w:r>
      <w:rPr>
        <w:lang w:val="en-US"/>
      </w:rPr>
      <w:fldChar w:fldCharType="end"/>
    </w:r>
    <w:r w:rsidR="00B04FCE">
      <w:t xml:space="preserve"> ( )</w:t>
    </w:r>
    <w:r w:rsidR="00B04FCE" w:rsidRPr="002F7CB3">
      <w:rPr>
        <w:lang w:val="en-US"/>
      </w:rPr>
      <w:tab/>
    </w:r>
    <w:r w:rsidR="00B04FCE">
      <w:fldChar w:fldCharType="begin"/>
    </w:r>
    <w:r w:rsidR="00B04FCE">
      <w:instrText xml:space="preserve"> savedate \@ dd.MM.yy </w:instrText>
    </w:r>
    <w:r w:rsidR="00B04FCE">
      <w:fldChar w:fldCharType="separate"/>
    </w:r>
    <w:ins w:id="280" w:author="Wright, Sandra" w:date="2020-09-25T22:29:00Z">
      <w:r>
        <w:t>25.09.20</w:t>
      </w:r>
    </w:ins>
    <w:ins w:id="281" w:author="USA" w:date="2020-09-25T17:03:00Z">
      <w:del w:id="282" w:author="Wright, Sandra" w:date="2020-09-25T22:29:00Z">
        <w:r w:rsidR="00B34EB9" w:rsidDel="009B71D8">
          <w:delText>25.09.20</w:delText>
        </w:r>
      </w:del>
    </w:ins>
    <w:ins w:id="283" w:author="ASRI" w:date="2020-09-25T12:25:00Z">
      <w:del w:id="284" w:author="Wright, Sandra" w:date="2020-09-25T22:29:00Z">
        <w:r w:rsidR="00F81CC0" w:rsidDel="009B71D8">
          <w:delText>24.09.20</w:delText>
        </w:r>
      </w:del>
    </w:ins>
    <w:del w:id="285" w:author="Wright, Sandra" w:date="2020-09-25T22:29:00Z">
      <w:r w:rsidR="00293B6C" w:rsidDel="009B71D8">
        <w:delText>23.09.20</w:delText>
      </w:r>
    </w:del>
    <w:r w:rsidR="00B04FCE">
      <w:fldChar w:fldCharType="end"/>
    </w:r>
    <w:r w:rsidR="00B04FCE" w:rsidRPr="002F7CB3">
      <w:rPr>
        <w:lang w:val="en-US"/>
      </w:rPr>
      <w:tab/>
    </w:r>
    <w:r w:rsidR="00B04FCE">
      <w:fldChar w:fldCharType="begin"/>
    </w:r>
    <w:r w:rsidR="00B04FCE">
      <w:instrText xml:space="preserve"> printdate \@ dd.MM.yy </w:instrText>
    </w:r>
    <w:r w:rsidR="00B04FCE">
      <w:fldChar w:fldCharType="separate"/>
    </w:r>
    <w:r w:rsidR="00B04FCE">
      <w:t>21.02.08</w:t>
    </w:r>
    <w:r w:rsidR="00B04FCE">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4319A" w14:textId="294CE00F" w:rsidR="00B04FCE" w:rsidRPr="002F7CB3" w:rsidRDefault="009B71D8" w:rsidP="00E6257C">
    <w:pPr>
      <w:pStyle w:val="Footer"/>
      <w:rPr>
        <w:lang w:val="en-US"/>
      </w:rPr>
    </w:pPr>
    <w:r>
      <w:fldChar w:fldCharType="begin"/>
    </w:r>
    <w:r>
      <w:instrText xml:space="preserve"> FILENAME \p \* MERGEFORMAT </w:instrText>
    </w:r>
    <w:r>
      <w:fldChar w:fldCharType="separate"/>
    </w:r>
    <w:r w:rsidR="00AE5DE3" w:rsidRPr="00AE5DE3">
      <w:rPr>
        <w:lang w:val="en-US"/>
      </w:rPr>
      <w:t>M</w:t>
    </w:r>
    <w:r w:rsidR="00AE5DE3">
      <w:t>:\BRSGD\TEXT2019\SG05\WP5B\000\032e.docx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4E7E" w14:textId="77777777" w:rsidR="009B24E4" w:rsidRDefault="009B24E4">
      <w:r>
        <w:t>____________________</w:t>
      </w:r>
    </w:p>
  </w:footnote>
  <w:footnote w:type="continuationSeparator" w:id="0">
    <w:p w14:paraId="6B1CD77F" w14:textId="77777777" w:rsidR="009B24E4" w:rsidRDefault="009B24E4">
      <w:r>
        <w:continuationSeparator/>
      </w:r>
    </w:p>
  </w:footnote>
  <w:footnote w:type="continuationNotice" w:id="1">
    <w:p w14:paraId="03FC15FA" w14:textId="77777777" w:rsidR="009B24E4" w:rsidRDefault="009B24E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01BC9" w14:textId="40D75D7C" w:rsidR="00B04FCE" w:rsidRDefault="00B04FCE" w:rsidP="00B04FCE">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9B71D8">
      <w:rPr>
        <w:rStyle w:val="PageNumber"/>
        <w:noProof/>
      </w:rPr>
      <w:t>2</w:t>
    </w:r>
    <w:r>
      <w:rPr>
        <w:rStyle w:val="PageNumber"/>
      </w:rPr>
      <w:fldChar w:fldCharType="end"/>
    </w:r>
    <w:r>
      <w:rPr>
        <w:rStyle w:val="PageNumber"/>
      </w:rPr>
      <w:t xml:space="preserve"> -</w:t>
    </w:r>
  </w:p>
  <w:p w14:paraId="20883A19" w14:textId="13444095" w:rsidR="00B04FCE" w:rsidRPr="00B04FCE" w:rsidRDefault="00B04FCE">
    <w:pPr>
      <w:pStyle w:val="Header"/>
      <w:rPr>
        <w:lang w:val="fr-FR"/>
      </w:rPr>
    </w:pPr>
    <w:r>
      <w:rPr>
        <w:lang w:val="en-US"/>
      </w:rPr>
      <w:t>5/B/32-E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B689C" w14:textId="73DC903F" w:rsidR="00AE5DE3" w:rsidRDefault="00AE5DE3" w:rsidP="00AE5DE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9B71D8">
      <w:rPr>
        <w:rStyle w:val="PageNumber"/>
        <w:noProof/>
      </w:rPr>
      <w:t>5</w:t>
    </w:r>
    <w:r>
      <w:rPr>
        <w:rStyle w:val="PageNumber"/>
      </w:rPr>
      <w:fldChar w:fldCharType="end"/>
    </w:r>
    <w:r>
      <w:rPr>
        <w:rStyle w:val="PageNumber"/>
      </w:rPr>
      <w:t xml:space="preserve"> -</w:t>
    </w:r>
  </w:p>
  <w:p w14:paraId="2B38D867" w14:textId="77777777" w:rsidR="00AE5DE3" w:rsidRPr="00B04FCE" w:rsidRDefault="00AE5DE3" w:rsidP="00AE5DE3">
    <w:pPr>
      <w:pStyle w:val="Header"/>
      <w:rPr>
        <w:lang w:val="fr-FR"/>
      </w:rPr>
    </w:pPr>
    <w:r>
      <w:rPr>
        <w:lang w:val="en-US"/>
      </w:rPr>
      <w:t>5/B/32-E</w:t>
    </w:r>
  </w:p>
  <w:p w14:paraId="5D31B8D3" w14:textId="77777777" w:rsidR="00AE5DE3" w:rsidRDefault="00AE5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EAA81" w14:textId="5888BE4E" w:rsidR="00B04FCE" w:rsidRDefault="00B04FCE"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9B71D8">
      <w:rPr>
        <w:rStyle w:val="PageNumber"/>
        <w:noProof/>
      </w:rPr>
      <w:t>10</w:t>
    </w:r>
    <w:r>
      <w:rPr>
        <w:rStyle w:val="PageNumber"/>
      </w:rPr>
      <w:fldChar w:fldCharType="end"/>
    </w:r>
    <w:r>
      <w:rPr>
        <w:rStyle w:val="PageNumber"/>
      </w:rPr>
      <w:t xml:space="preserve"> -</w:t>
    </w:r>
  </w:p>
  <w:p w14:paraId="15300DB4" w14:textId="3EC85047" w:rsidR="00B04FCE" w:rsidRDefault="00B04FCE">
    <w:pPr>
      <w:pStyle w:val="Header"/>
      <w:rPr>
        <w:lang w:val="en-US"/>
      </w:rPr>
    </w:pPr>
    <w:r>
      <w:rPr>
        <w:lang w:val="en-US"/>
      </w:rPr>
      <w:t>5D/32-E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A0B0" w14:textId="057D40E7" w:rsidR="00AE5DE3" w:rsidRDefault="00AE5DE3" w:rsidP="00AE5DE3">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9B71D8">
      <w:rPr>
        <w:rStyle w:val="PageNumber"/>
        <w:noProof/>
      </w:rPr>
      <w:t>6</w:t>
    </w:r>
    <w:r>
      <w:rPr>
        <w:rStyle w:val="PageNumber"/>
      </w:rPr>
      <w:fldChar w:fldCharType="end"/>
    </w:r>
    <w:r>
      <w:rPr>
        <w:rStyle w:val="PageNumber"/>
      </w:rPr>
      <w:t xml:space="preserve"> -</w:t>
    </w:r>
  </w:p>
  <w:p w14:paraId="03AF401E" w14:textId="77777777" w:rsidR="00AE5DE3" w:rsidRPr="00B04FCE" w:rsidRDefault="00AE5DE3" w:rsidP="00AE5DE3">
    <w:pPr>
      <w:pStyle w:val="Header"/>
      <w:rPr>
        <w:lang w:val="fr-FR"/>
      </w:rPr>
    </w:pPr>
    <w:r>
      <w:rPr>
        <w:lang w:val="en-US"/>
      </w:rPr>
      <w:t>5/B/32-E</w:t>
    </w:r>
  </w:p>
  <w:p w14:paraId="753B5E41" w14:textId="77777777" w:rsidR="00AE5DE3" w:rsidRDefault="00AE5D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multilevel"/>
    <w:tmpl w:val="36D4E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multilevel"/>
    <w:tmpl w:val="695E94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ASRI">
    <w15:presenceInfo w15:providerId="None" w15:userId="ASRI"/>
  </w15:person>
  <w15:person w15:author="USA">
    <w15:presenceInfo w15:providerId="Windows Live" w15:userId="34ef2f9994384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8B"/>
    <w:rsid w:val="00006736"/>
    <w:rsid w:val="000069D4"/>
    <w:rsid w:val="000174AD"/>
    <w:rsid w:val="0002212D"/>
    <w:rsid w:val="00023818"/>
    <w:rsid w:val="0004208E"/>
    <w:rsid w:val="00047A1D"/>
    <w:rsid w:val="000502D7"/>
    <w:rsid w:val="00057831"/>
    <w:rsid w:val="000601A3"/>
    <w:rsid w:val="000604B9"/>
    <w:rsid w:val="00063092"/>
    <w:rsid w:val="00077EA4"/>
    <w:rsid w:val="000A7D55"/>
    <w:rsid w:val="000C12C8"/>
    <w:rsid w:val="000C2E8E"/>
    <w:rsid w:val="000E0E7C"/>
    <w:rsid w:val="000F1B4B"/>
    <w:rsid w:val="00125A41"/>
    <w:rsid w:val="0012744F"/>
    <w:rsid w:val="001310BD"/>
    <w:rsid w:val="00131178"/>
    <w:rsid w:val="0014603A"/>
    <w:rsid w:val="00156F66"/>
    <w:rsid w:val="00162146"/>
    <w:rsid w:val="00162225"/>
    <w:rsid w:val="00163271"/>
    <w:rsid w:val="001671A5"/>
    <w:rsid w:val="00172122"/>
    <w:rsid w:val="00182528"/>
    <w:rsid w:val="0018500B"/>
    <w:rsid w:val="001865E6"/>
    <w:rsid w:val="0019137F"/>
    <w:rsid w:val="001951F5"/>
    <w:rsid w:val="00196A19"/>
    <w:rsid w:val="001B673A"/>
    <w:rsid w:val="001C3480"/>
    <w:rsid w:val="001D15B9"/>
    <w:rsid w:val="00202DC1"/>
    <w:rsid w:val="00205322"/>
    <w:rsid w:val="002116EE"/>
    <w:rsid w:val="002205B5"/>
    <w:rsid w:val="002271A5"/>
    <w:rsid w:val="002309D8"/>
    <w:rsid w:val="002363C7"/>
    <w:rsid w:val="0024546F"/>
    <w:rsid w:val="00245840"/>
    <w:rsid w:val="00252802"/>
    <w:rsid w:val="00272835"/>
    <w:rsid w:val="00276EAC"/>
    <w:rsid w:val="00293B6C"/>
    <w:rsid w:val="002A7FE2"/>
    <w:rsid w:val="002B50F4"/>
    <w:rsid w:val="002C043C"/>
    <w:rsid w:val="002E1B4F"/>
    <w:rsid w:val="002F2E67"/>
    <w:rsid w:val="002F7CB3"/>
    <w:rsid w:val="00315546"/>
    <w:rsid w:val="00330567"/>
    <w:rsid w:val="003601C1"/>
    <w:rsid w:val="003620C1"/>
    <w:rsid w:val="00382C8B"/>
    <w:rsid w:val="00384D92"/>
    <w:rsid w:val="00386A9D"/>
    <w:rsid w:val="00391081"/>
    <w:rsid w:val="003B2789"/>
    <w:rsid w:val="003C13CE"/>
    <w:rsid w:val="003C697E"/>
    <w:rsid w:val="003E2518"/>
    <w:rsid w:val="003E3A9D"/>
    <w:rsid w:val="003E7CEF"/>
    <w:rsid w:val="003F0CD7"/>
    <w:rsid w:val="004113F5"/>
    <w:rsid w:val="004204EF"/>
    <w:rsid w:val="004722CB"/>
    <w:rsid w:val="004733B2"/>
    <w:rsid w:val="00475025"/>
    <w:rsid w:val="004B1EF7"/>
    <w:rsid w:val="004B3FAD"/>
    <w:rsid w:val="004C5749"/>
    <w:rsid w:val="004C5DC2"/>
    <w:rsid w:val="004D2018"/>
    <w:rsid w:val="004D5518"/>
    <w:rsid w:val="00501DCA"/>
    <w:rsid w:val="005027CA"/>
    <w:rsid w:val="00513A47"/>
    <w:rsid w:val="00521B0A"/>
    <w:rsid w:val="00525574"/>
    <w:rsid w:val="00527B4E"/>
    <w:rsid w:val="005408DF"/>
    <w:rsid w:val="0055653B"/>
    <w:rsid w:val="00573344"/>
    <w:rsid w:val="00575316"/>
    <w:rsid w:val="00583F9B"/>
    <w:rsid w:val="005B0D29"/>
    <w:rsid w:val="005E5C10"/>
    <w:rsid w:val="005E616E"/>
    <w:rsid w:val="005F2C78"/>
    <w:rsid w:val="006063BC"/>
    <w:rsid w:val="006144E4"/>
    <w:rsid w:val="00616633"/>
    <w:rsid w:val="006177B3"/>
    <w:rsid w:val="00650299"/>
    <w:rsid w:val="00655FC5"/>
    <w:rsid w:val="00677767"/>
    <w:rsid w:val="006B1C9C"/>
    <w:rsid w:val="006C36F6"/>
    <w:rsid w:val="006D2CE1"/>
    <w:rsid w:val="006E70D0"/>
    <w:rsid w:val="00731916"/>
    <w:rsid w:val="007A2284"/>
    <w:rsid w:val="007D548F"/>
    <w:rsid w:val="0080538C"/>
    <w:rsid w:val="00814E0A"/>
    <w:rsid w:val="00822581"/>
    <w:rsid w:val="008309DD"/>
    <w:rsid w:val="0083227A"/>
    <w:rsid w:val="00832B8B"/>
    <w:rsid w:val="00856BEF"/>
    <w:rsid w:val="00862132"/>
    <w:rsid w:val="00864BA6"/>
    <w:rsid w:val="00866900"/>
    <w:rsid w:val="008705A4"/>
    <w:rsid w:val="00876A8A"/>
    <w:rsid w:val="00881BA1"/>
    <w:rsid w:val="008B3C5B"/>
    <w:rsid w:val="008C2302"/>
    <w:rsid w:val="008C2683"/>
    <w:rsid w:val="008C26B8"/>
    <w:rsid w:val="008E4172"/>
    <w:rsid w:val="008E5D90"/>
    <w:rsid w:val="008E7D7A"/>
    <w:rsid w:val="008F208F"/>
    <w:rsid w:val="008F31D7"/>
    <w:rsid w:val="00902A48"/>
    <w:rsid w:val="00906D80"/>
    <w:rsid w:val="00911CD7"/>
    <w:rsid w:val="0091408F"/>
    <w:rsid w:val="00921C3B"/>
    <w:rsid w:val="009465ED"/>
    <w:rsid w:val="00956649"/>
    <w:rsid w:val="009612E8"/>
    <w:rsid w:val="00982084"/>
    <w:rsid w:val="00995963"/>
    <w:rsid w:val="009A3BBD"/>
    <w:rsid w:val="009B0FBB"/>
    <w:rsid w:val="009B24E4"/>
    <w:rsid w:val="009B61EB"/>
    <w:rsid w:val="009B71D8"/>
    <w:rsid w:val="009C2064"/>
    <w:rsid w:val="009D1697"/>
    <w:rsid w:val="009E37AB"/>
    <w:rsid w:val="009F035B"/>
    <w:rsid w:val="009F3A46"/>
    <w:rsid w:val="009F3DC1"/>
    <w:rsid w:val="009F6520"/>
    <w:rsid w:val="00A014F8"/>
    <w:rsid w:val="00A06C41"/>
    <w:rsid w:val="00A15EC8"/>
    <w:rsid w:val="00A407E8"/>
    <w:rsid w:val="00A4167F"/>
    <w:rsid w:val="00A5173C"/>
    <w:rsid w:val="00A61AEF"/>
    <w:rsid w:val="00A62260"/>
    <w:rsid w:val="00A7034A"/>
    <w:rsid w:val="00AC2B69"/>
    <w:rsid w:val="00AD2345"/>
    <w:rsid w:val="00AE040A"/>
    <w:rsid w:val="00AE1D44"/>
    <w:rsid w:val="00AE5DE3"/>
    <w:rsid w:val="00AF173A"/>
    <w:rsid w:val="00B04FCE"/>
    <w:rsid w:val="00B066A4"/>
    <w:rsid w:val="00B07A13"/>
    <w:rsid w:val="00B11336"/>
    <w:rsid w:val="00B34EB9"/>
    <w:rsid w:val="00B4279B"/>
    <w:rsid w:val="00B45FC9"/>
    <w:rsid w:val="00B62309"/>
    <w:rsid w:val="00B76F35"/>
    <w:rsid w:val="00B81138"/>
    <w:rsid w:val="00BA6FB0"/>
    <w:rsid w:val="00BC5035"/>
    <w:rsid w:val="00BC7CCF"/>
    <w:rsid w:val="00BE470B"/>
    <w:rsid w:val="00C142EF"/>
    <w:rsid w:val="00C50018"/>
    <w:rsid w:val="00C57A91"/>
    <w:rsid w:val="00C96265"/>
    <w:rsid w:val="00CB2A19"/>
    <w:rsid w:val="00CC01C2"/>
    <w:rsid w:val="00CF21F2"/>
    <w:rsid w:val="00D01950"/>
    <w:rsid w:val="00D02712"/>
    <w:rsid w:val="00D046A7"/>
    <w:rsid w:val="00D1392D"/>
    <w:rsid w:val="00D2135A"/>
    <w:rsid w:val="00D214D0"/>
    <w:rsid w:val="00D3729E"/>
    <w:rsid w:val="00D377A9"/>
    <w:rsid w:val="00D6546B"/>
    <w:rsid w:val="00D74E37"/>
    <w:rsid w:val="00D86E41"/>
    <w:rsid w:val="00D873F0"/>
    <w:rsid w:val="00DA227D"/>
    <w:rsid w:val="00DB178B"/>
    <w:rsid w:val="00DC17D3"/>
    <w:rsid w:val="00DD4BED"/>
    <w:rsid w:val="00DE39F0"/>
    <w:rsid w:val="00DF0AF3"/>
    <w:rsid w:val="00DF7E9F"/>
    <w:rsid w:val="00E27D7E"/>
    <w:rsid w:val="00E3733F"/>
    <w:rsid w:val="00E42E13"/>
    <w:rsid w:val="00E46616"/>
    <w:rsid w:val="00E56D5C"/>
    <w:rsid w:val="00E6257C"/>
    <w:rsid w:val="00E63C59"/>
    <w:rsid w:val="00E763C5"/>
    <w:rsid w:val="00E839BC"/>
    <w:rsid w:val="00E871EF"/>
    <w:rsid w:val="00EB331B"/>
    <w:rsid w:val="00F04753"/>
    <w:rsid w:val="00F25662"/>
    <w:rsid w:val="00F32FB4"/>
    <w:rsid w:val="00F73BF6"/>
    <w:rsid w:val="00F809E6"/>
    <w:rsid w:val="00F81CC0"/>
    <w:rsid w:val="00FA124A"/>
    <w:rsid w:val="00FC08DD"/>
    <w:rsid w:val="00FC106D"/>
    <w:rsid w:val="00FC1A21"/>
    <w:rsid w:val="00FC2316"/>
    <w:rsid w:val="00FC27C5"/>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38490C"/>
  <w15:docId w15:val="{C04442BA-BE87-4A4A-9B07-3F8558D54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odyTextIndent">
    <w:name w:val="Body Text Indent"/>
    <w:basedOn w:val="Normal"/>
    <w:link w:val="BodyTextIndentChar"/>
    <w:rsid w:val="00832B8B"/>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32B8B"/>
    <w:rPr>
      <w:rFonts w:ascii="Times New Roman" w:eastAsia="Batang" w:hAnsi="Times New Roman"/>
      <w:sz w:val="24"/>
      <w:lang w:eastAsia="en-US"/>
    </w:rPr>
  </w:style>
  <w:style w:type="paragraph" w:customStyle="1" w:styleId="TabletitleBR">
    <w:name w:val="Table_title_BR"/>
    <w:basedOn w:val="Normal"/>
    <w:next w:val="Normal"/>
    <w:qFormat/>
    <w:rsid w:val="00832B8B"/>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832B8B"/>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832B8B"/>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832B8B"/>
    <w:rPr>
      <w:rFonts w:ascii="Times New Roman" w:hAnsi="Times New Roman"/>
      <w:b/>
      <w:sz w:val="24"/>
      <w:lang w:val="en-GB" w:eastAsia="en-US"/>
    </w:rPr>
  </w:style>
  <w:style w:type="character" w:customStyle="1" w:styleId="Heading4Char">
    <w:name w:val="Heading 4 Char"/>
    <w:basedOn w:val="DefaultParagraphFont"/>
    <w:link w:val="Heading4"/>
    <w:rsid w:val="00832B8B"/>
    <w:rPr>
      <w:rFonts w:ascii="Times New Roman" w:hAnsi="Times New Roman"/>
      <w:b/>
      <w:sz w:val="24"/>
      <w:lang w:val="en-GB" w:eastAsia="en-US"/>
    </w:rPr>
  </w:style>
  <w:style w:type="character" w:customStyle="1" w:styleId="Heading5Char">
    <w:name w:val="Heading 5 Char"/>
    <w:basedOn w:val="DefaultParagraphFont"/>
    <w:link w:val="Heading5"/>
    <w:rsid w:val="00832B8B"/>
    <w:rPr>
      <w:rFonts w:ascii="Times New Roman" w:hAnsi="Times New Roman"/>
      <w:b/>
      <w:sz w:val="24"/>
      <w:lang w:val="en-GB" w:eastAsia="en-US"/>
    </w:rPr>
  </w:style>
  <w:style w:type="character" w:customStyle="1" w:styleId="Heading6Char">
    <w:name w:val="Heading 6 Char"/>
    <w:basedOn w:val="DefaultParagraphFont"/>
    <w:link w:val="Heading6"/>
    <w:rsid w:val="00832B8B"/>
    <w:rPr>
      <w:rFonts w:ascii="Times New Roman" w:hAnsi="Times New Roman"/>
      <w:b/>
      <w:sz w:val="24"/>
      <w:lang w:val="en-GB" w:eastAsia="en-US"/>
    </w:rPr>
  </w:style>
  <w:style w:type="character" w:customStyle="1" w:styleId="Heading7Char">
    <w:name w:val="Heading 7 Char"/>
    <w:basedOn w:val="DefaultParagraphFont"/>
    <w:link w:val="Heading7"/>
    <w:rsid w:val="00832B8B"/>
    <w:rPr>
      <w:rFonts w:ascii="Times New Roman" w:hAnsi="Times New Roman"/>
      <w:b/>
      <w:sz w:val="24"/>
      <w:lang w:val="en-GB" w:eastAsia="en-US"/>
    </w:rPr>
  </w:style>
  <w:style w:type="character" w:customStyle="1" w:styleId="Heading8Char">
    <w:name w:val="Heading 8 Char"/>
    <w:basedOn w:val="DefaultParagraphFont"/>
    <w:link w:val="Heading8"/>
    <w:rsid w:val="00832B8B"/>
    <w:rPr>
      <w:rFonts w:ascii="Times New Roman" w:hAnsi="Times New Roman"/>
      <w:b/>
      <w:sz w:val="24"/>
      <w:lang w:val="en-GB" w:eastAsia="en-US"/>
    </w:rPr>
  </w:style>
  <w:style w:type="character" w:customStyle="1" w:styleId="Heading9Char">
    <w:name w:val="Heading 9 Char"/>
    <w:basedOn w:val="DefaultParagraphFont"/>
    <w:link w:val="Heading9"/>
    <w:rsid w:val="00832B8B"/>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832B8B"/>
    <w:rPr>
      <w:caps/>
      <w:noProof/>
      <w:sz w:val="16"/>
      <w:lang w:val="en-GB"/>
    </w:rPr>
  </w:style>
  <w:style w:type="character" w:customStyle="1" w:styleId="enumlev1Char">
    <w:name w:val="enumlev1 Char"/>
    <w:link w:val="enumlev1"/>
    <w:locked/>
    <w:rsid w:val="00832B8B"/>
    <w:rPr>
      <w:rFonts w:ascii="Times New Roman" w:hAnsi="Times New Roman"/>
      <w:sz w:val="24"/>
      <w:lang w:val="en-GB" w:eastAsia="en-US"/>
    </w:rPr>
  </w:style>
  <w:style w:type="character" w:customStyle="1" w:styleId="TabletextChar">
    <w:name w:val="Table_text Char"/>
    <w:link w:val="Tabletext"/>
    <w:locked/>
    <w:rsid w:val="00832B8B"/>
    <w:rPr>
      <w:rFonts w:ascii="Times New Roman" w:hAnsi="Times New Roman"/>
      <w:lang w:val="en-GB" w:eastAsia="en-US"/>
    </w:rPr>
  </w:style>
  <w:style w:type="character" w:customStyle="1" w:styleId="TableheadChar">
    <w:name w:val="Table_head Char"/>
    <w:link w:val="Tablehead"/>
    <w:locked/>
    <w:rsid w:val="00832B8B"/>
    <w:rPr>
      <w:rFonts w:ascii="Times New Roman Bold" w:hAnsi="Times New Roman Bold" w:cs="Times New Roman Bold"/>
      <w:b/>
      <w:lang w:val="en-GB" w:eastAsia="en-US"/>
    </w:rPr>
  </w:style>
  <w:style w:type="character" w:customStyle="1" w:styleId="HeadingbChar">
    <w:name w:val="Heading_b Char"/>
    <w:link w:val="Headingb"/>
    <w:locked/>
    <w:rsid w:val="00832B8B"/>
    <w:rPr>
      <w:rFonts w:ascii="Times New Roman Bold" w:hAnsi="Times New Roman Bold" w:cs="Times New Roman Bold"/>
      <w:b/>
      <w:sz w:val="24"/>
      <w:lang w:val="fr-CH" w:eastAsia="en-US"/>
    </w:rPr>
  </w:style>
  <w:style w:type="character" w:styleId="Hyperlink">
    <w:name w:val="Hyperlink"/>
    <w:uiPriority w:val="99"/>
    <w:rsid w:val="00832B8B"/>
    <w:rPr>
      <w:rFonts w:cs="Times New Roman"/>
      <w:color w:val="0000FF"/>
      <w:u w:val="single"/>
    </w:rPr>
  </w:style>
  <w:style w:type="paragraph" w:styleId="BalloonText">
    <w:name w:val="Balloon Text"/>
    <w:basedOn w:val="Normal"/>
    <w:link w:val="BalloonTextChar"/>
    <w:rsid w:val="00832B8B"/>
    <w:rPr>
      <w:sz w:val="20"/>
    </w:rPr>
  </w:style>
  <w:style w:type="character" w:customStyle="1" w:styleId="BalloonTextChar">
    <w:name w:val="Balloon Text Char"/>
    <w:basedOn w:val="DefaultParagraphFont"/>
    <w:link w:val="BalloonText"/>
    <w:rsid w:val="00832B8B"/>
    <w:rPr>
      <w:rFonts w:ascii="Times New Roman" w:hAnsi="Times New Roman"/>
      <w:lang w:val="en-GB" w:eastAsia="en-US"/>
    </w:rPr>
  </w:style>
  <w:style w:type="paragraph" w:styleId="NoSpacing">
    <w:name w:val="No Spacing"/>
    <w:uiPriority w:val="99"/>
    <w:qFormat/>
    <w:rsid w:val="00832B8B"/>
    <w:pPr>
      <w:jc w:val="center"/>
    </w:pPr>
    <w:rPr>
      <w:rFonts w:ascii="Times New Roman" w:hAnsi="Times New Roman"/>
      <w:lang w:eastAsia="en-US"/>
    </w:rPr>
  </w:style>
  <w:style w:type="character" w:customStyle="1" w:styleId="TableNoChar">
    <w:name w:val="Table_No Char"/>
    <w:link w:val="TableNo"/>
    <w:locked/>
    <w:rsid w:val="00832B8B"/>
    <w:rPr>
      <w:rFonts w:ascii="Times New Roman" w:hAnsi="Times New Roman"/>
      <w:caps/>
      <w:lang w:val="en-GB" w:eastAsia="en-US"/>
    </w:rPr>
  </w:style>
  <w:style w:type="character" w:customStyle="1" w:styleId="TabletitleChar">
    <w:name w:val="Table_title Char"/>
    <w:link w:val="Tabletitle"/>
    <w:locked/>
    <w:rsid w:val="00832B8B"/>
    <w:rPr>
      <w:rFonts w:ascii="Times New Roman Bold" w:hAnsi="Times New Roman Bold"/>
      <w:b/>
      <w:lang w:val="en-GB" w:eastAsia="en-US"/>
    </w:rPr>
  </w:style>
  <w:style w:type="character" w:customStyle="1" w:styleId="Tabletitle0">
    <w:name w:val="Table_title Знак"/>
    <w:uiPriority w:val="99"/>
    <w:locked/>
    <w:rsid w:val="00832B8B"/>
    <w:rPr>
      <w:rFonts w:ascii="Times New Roman Bold" w:hAnsi="Times New Roman Bold"/>
      <w:b/>
      <w:lang w:val="en-GB" w:eastAsia="en-US"/>
    </w:rPr>
  </w:style>
  <w:style w:type="character" w:customStyle="1" w:styleId="FiguretitleChar">
    <w:name w:val="Figure_title Char"/>
    <w:link w:val="Figuretitle"/>
    <w:locked/>
    <w:rsid w:val="00832B8B"/>
    <w:rPr>
      <w:rFonts w:ascii="Times New Roman Bold" w:hAnsi="Times New Roman Bold"/>
      <w:b/>
      <w:lang w:val="en-GB" w:eastAsia="en-US"/>
    </w:rPr>
  </w:style>
  <w:style w:type="character" w:customStyle="1" w:styleId="FigureNoChar">
    <w:name w:val="Figure_No Char"/>
    <w:link w:val="FigureNo"/>
    <w:locked/>
    <w:rsid w:val="00832B8B"/>
    <w:rPr>
      <w:rFonts w:ascii="Times New Roman" w:hAnsi="Times New Roman"/>
      <w:caps/>
      <w:lang w:val="en-GB" w:eastAsia="en-US"/>
    </w:rPr>
  </w:style>
  <w:style w:type="paragraph" w:customStyle="1" w:styleId="Tablefin">
    <w:name w:val="Table_fin"/>
    <w:basedOn w:val="Normal"/>
    <w:next w:val="Normal"/>
    <w:rsid w:val="00832B8B"/>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832B8B"/>
    <w:pPr>
      <w:ind w:left="720"/>
      <w:contextualSpacing/>
    </w:pPr>
  </w:style>
  <w:style w:type="character" w:styleId="FollowedHyperlink">
    <w:name w:val="FollowedHyperlink"/>
    <w:uiPriority w:val="99"/>
    <w:rsid w:val="00832B8B"/>
    <w:rPr>
      <w:rFonts w:cs="Times New Roman"/>
      <w:color w:val="800080"/>
      <w:u w:val="single"/>
    </w:rPr>
  </w:style>
  <w:style w:type="table" w:styleId="TableGrid">
    <w:name w:val="Table Grid"/>
    <w:basedOn w:val="TableNormal"/>
    <w:rsid w:val="00832B8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832B8B"/>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832B8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832B8B"/>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832B8B"/>
    <w:rPr>
      <w:b/>
      <w:bCs/>
      <w:sz w:val="20"/>
    </w:rPr>
  </w:style>
  <w:style w:type="paragraph" w:styleId="TableofFigures">
    <w:name w:val="table of figures"/>
    <w:basedOn w:val="Normal"/>
    <w:next w:val="Normal"/>
    <w:uiPriority w:val="99"/>
    <w:rsid w:val="00832B8B"/>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832B8B"/>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832B8B"/>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832B8B"/>
    <w:rPr>
      <w:rFonts w:ascii="Arial" w:hAnsi="Arial"/>
      <w:b/>
      <w:sz w:val="22"/>
      <w:lang w:val="nb-NO" w:eastAsia="ja-JP"/>
    </w:rPr>
  </w:style>
  <w:style w:type="paragraph" w:customStyle="1" w:styleId="Default">
    <w:name w:val="Default"/>
    <w:rsid w:val="00832B8B"/>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832B8B"/>
    <w:rPr>
      <w:color w:val="808080"/>
    </w:rPr>
  </w:style>
  <w:style w:type="paragraph" w:styleId="NormalWeb">
    <w:name w:val="Normal (Web)"/>
    <w:basedOn w:val="Normal"/>
    <w:uiPriority w:val="99"/>
    <w:unhideWhenUsed/>
    <w:rsid w:val="00832B8B"/>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832B8B"/>
    <w:rPr>
      <w:rFonts w:ascii="Times New Roman" w:hAnsi="Times New Roman"/>
      <w:sz w:val="24"/>
      <w:lang w:val="en-GB" w:eastAsia="en-US"/>
    </w:rPr>
  </w:style>
  <w:style w:type="character" w:styleId="CommentReference">
    <w:name w:val="annotation reference"/>
    <w:basedOn w:val="DefaultParagraphFont"/>
    <w:unhideWhenUsed/>
    <w:rsid w:val="00832B8B"/>
    <w:rPr>
      <w:sz w:val="16"/>
      <w:szCs w:val="16"/>
    </w:rPr>
  </w:style>
  <w:style w:type="paragraph" w:styleId="CommentText">
    <w:name w:val="annotation text"/>
    <w:basedOn w:val="Normal"/>
    <w:link w:val="CommentTextChar"/>
    <w:unhideWhenUsed/>
    <w:rsid w:val="00832B8B"/>
    <w:rPr>
      <w:sz w:val="20"/>
    </w:rPr>
  </w:style>
  <w:style w:type="character" w:customStyle="1" w:styleId="CommentTextChar">
    <w:name w:val="Comment Text Char"/>
    <w:basedOn w:val="DefaultParagraphFont"/>
    <w:link w:val="CommentText"/>
    <w:rsid w:val="00832B8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32B8B"/>
    <w:rPr>
      <w:b/>
      <w:bCs/>
    </w:rPr>
  </w:style>
  <w:style w:type="character" w:customStyle="1" w:styleId="CommentSubjectChar">
    <w:name w:val="Comment Subject Char"/>
    <w:basedOn w:val="CommentTextChar"/>
    <w:link w:val="CommentSubject"/>
    <w:semiHidden/>
    <w:rsid w:val="00832B8B"/>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832B8B"/>
    <w:rPr>
      <w:color w:val="808080"/>
      <w:shd w:val="clear" w:color="auto" w:fill="E6E6E6"/>
    </w:rPr>
  </w:style>
  <w:style w:type="numbering" w:customStyle="1" w:styleId="NoList1">
    <w:name w:val="No List1"/>
    <w:next w:val="NoList"/>
    <w:uiPriority w:val="99"/>
    <w:semiHidden/>
    <w:unhideWhenUsed/>
    <w:rsid w:val="00832B8B"/>
  </w:style>
  <w:style w:type="table" w:customStyle="1" w:styleId="TableGrid1">
    <w:name w:val="Table Grid1"/>
    <w:basedOn w:val="TableNormal"/>
    <w:next w:val="TableGrid"/>
    <w:rsid w:val="00832B8B"/>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832B8B"/>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832B8B"/>
    <w:rPr>
      <w:color w:val="808080"/>
      <w:shd w:val="clear" w:color="auto" w:fill="E6E6E6"/>
    </w:rPr>
  </w:style>
  <w:style w:type="character" w:customStyle="1" w:styleId="UnresolvedMention3">
    <w:name w:val="Unresolved Mention3"/>
    <w:basedOn w:val="DefaultParagraphFont"/>
    <w:uiPriority w:val="99"/>
    <w:semiHidden/>
    <w:unhideWhenUsed/>
    <w:rsid w:val="00832B8B"/>
    <w:rPr>
      <w:color w:val="605E5C"/>
      <w:shd w:val="clear" w:color="auto" w:fill="E1DFDD"/>
    </w:rPr>
  </w:style>
  <w:style w:type="character" w:customStyle="1" w:styleId="href">
    <w:name w:val="href"/>
    <w:basedOn w:val="DefaultParagraphFont"/>
    <w:rsid w:val="00832B8B"/>
  </w:style>
  <w:style w:type="character" w:customStyle="1" w:styleId="ArtrefBold">
    <w:name w:val="Art_ref + Bold"/>
    <w:basedOn w:val="Artref"/>
    <w:rsid w:val="00832B8B"/>
    <w:rPr>
      <w:b/>
      <w:bCs/>
      <w:color w:val="auto"/>
    </w:rPr>
  </w:style>
  <w:style w:type="paragraph" w:customStyle="1" w:styleId="TabletextHanging0">
    <w:name w:val="Table_text + Hanging:  0"/>
    <w:aliases w:val="5 cm"/>
    <w:basedOn w:val="Tabletext"/>
    <w:rsid w:val="00832B8B"/>
    <w:pPr>
      <w:ind w:left="284" w:hanging="284"/>
      <w:jc w:val="both"/>
    </w:pPr>
    <w:rPr>
      <w:lang w:val="en-US"/>
    </w:rPr>
  </w:style>
  <w:style w:type="paragraph" w:customStyle="1" w:styleId="TabletextAsianMSPGothic">
    <w:name w:val="Table_text + (Asian) MS PGothic"/>
    <w:aliases w:val="Centere"/>
    <w:basedOn w:val="Tabletext"/>
    <w:rsid w:val="00832B8B"/>
    <w:pPr>
      <w:jc w:val="center"/>
    </w:pPr>
    <w:rPr>
      <w:rFonts w:eastAsia="MS PGothic"/>
    </w:rPr>
  </w:style>
  <w:style w:type="character" w:customStyle="1" w:styleId="ApprefBold">
    <w:name w:val="App_ref + Bold"/>
    <w:basedOn w:val="Appref"/>
    <w:rsid w:val="00832B8B"/>
    <w:rPr>
      <w:b/>
      <w:color w:val="000000"/>
    </w:rPr>
  </w:style>
  <w:style w:type="paragraph" w:customStyle="1" w:styleId="EquationLegend0">
    <w:name w:val="Equation_Legend"/>
    <w:basedOn w:val="NormalIndent"/>
    <w:rsid w:val="00832B8B"/>
    <w:pPr>
      <w:jc w:val="both"/>
    </w:pPr>
    <w:rPr>
      <w:lang w:val="fr-FR"/>
    </w:rPr>
  </w:style>
  <w:style w:type="paragraph" w:customStyle="1" w:styleId="TableText0">
    <w:name w:val="Table_Text"/>
    <w:basedOn w:val="Normal"/>
    <w:link w:val="TableTextChar0"/>
    <w:rsid w:val="00832B8B"/>
    <w:pPr>
      <w:spacing w:before="40" w:after="40"/>
      <w:jc w:val="both"/>
    </w:pPr>
    <w:rPr>
      <w:noProof/>
      <w:sz w:val="20"/>
      <w:lang w:val="fr-FR"/>
    </w:rPr>
  </w:style>
  <w:style w:type="character" w:customStyle="1" w:styleId="NormalaftertitleChar">
    <w:name w:val="Normal after title Char"/>
    <w:basedOn w:val="DefaultParagraphFont"/>
    <w:link w:val="Normalaftertitle0"/>
    <w:rsid w:val="00832B8B"/>
    <w:rPr>
      <w:rFonts w:ascii="Times New Roman" w:hAnsi="Times New Roman"/>
      <w:sz w:val="24"/>
      <w:lang w:val="en-GB" w:eastAsia="en-US"/>
    </w:rPr>
  </w:style>
  <w:style w:type="character" w:customStyle="1" w:styleId="AppendixNoChar">
    <w:name w:val="Appendix_No Char"/>
    <w:basedOn w:val="DefaultParagraphFont"/>
    <w:link w:val="AppendixNo"/>
    <w:locked/>
    <w:rsid w:val="00832B8B"/>
    <w:rPr>
      <w:rFonts w:ascii="Times New Roman" w:hAnsi="Times New Roman"/>
      <w:caps/>
      <w:sz w:val="28"/>
      <w:lang w:val="en-GB" w:eastAsia="en-US"/>
    </w:rPr>
  </w:style>
  <w:style w:type="paragraph" w:customStyle="1" w:styleId="SubSection10">
    <w:name w:val="SubSection_1"/>
    <w:basedOn w:val="Section1"/>
    <w:qFormat/>
    <w:rsid w:val="00832B8B"/>
  </w:style>
  <w:style w:type="paragraph" w:customStyle="1" w:styleId="SubSection11">
    <w:name w:val="SubSection_11"/>
    <w:basedOn w:val="Section1"/>
    <w:qFormat/>
    <w:rsid w:val="00832B8B"/>
  </w:style>
  <w:style w:type="character" w:customStyle="1" w:styleId="FootnoteCharacters">
    <w:name w:val="Footnote Characters"/>
    <w:rsid w:val="00832B8B"/>
    <w:rPr>
      <w:vertAlign w:val="superscript"/>
    </w:rPr>
  </w:style>
  <w:style w:type="paragraph" w:customStyle="1" w:styleId="MainTitle">
    <w:name w:val="Main_Title"/>
    <w:basedOn w:val="Normal"/>
    <w:rsid w:val="00832B8B"/>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832B8B"/>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832B8B"/>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832B8B"/>
    <w:rPr>
      <w:rFonts w:ascii="Times New Roman" w:hAnsi="Times New Roman"/>
      <w:lang w:val="en-GB" w:eastAsia="en-US"/>
    </w:rPr>
  </w:style>
  <w:style w:type="character" w:customStyle="1" w:styleId="AnnexNoCar">
    <w:name w:val="Annex_No Car"/>
    <w:basedOn w:val="DefaultParagraphFont"/>
    <w:link w:val="AnnexNo"/>
    <w:rsid w:val="00832B8B"/>
    <w:rPr>
      <w:rFonts w:ascii="Times New Roman" w:hAnsi="Times New Roman"/>
      <w:caps/>
      <w:sz w:val="28"/>
      <w:lang w:val="en-GB" w:eastAsia="en-US"/>
    </w:rPr>
  </w:style>
  <w:style w:type="paragraph" w:customStyle="1" w:styleId="Signcountry">
    <w:name w:val="Sign_country"/>
    <w:basedOn w:val="Normal"/>
    <w:next w:val="Signpart"/>
    <w:rsid w:val="00832B8B"/>
    <w:pPr>
      <w:keepNext/>
      <w:keepLines/>
      <w:spacing w:before="240" w:after="57"/>
      <w:jc w:val="both"/>
    </w:pPr>
    <w:rPr>
      <w:b/>
      <w:lang w:val="fr-FR"/>
    </w:rPr>
  </w:style>
  <w:style w:type="paragraph" w:customStyle="1" w:styleId="Signpart">
    <w:name w:val="Sign_part"/>
    <w:basedOn w:val="Signcountry"/>
    <w:rsid w:val="00832B8B"/>
    <w:pPr>
      <w:keepNext w:val="0"/>
      <w:keepLines w:val="0"/>
      <w:spacing w:before="0"/>
      <w:ind w:left="284"/>
    </w:pPr>
    <w:rPr>
      <w:b w:val="0"/>
      <w:smallCaps/>
    </w:rPr>
  </w:style>
  <w:style w:type="character" w:customStyle="1" w:styleId="ChaptitleChar">
    <w:name w:val="Chap_title Char"/>
    <w:basedOn w:val="DefaultParagraphFont"/>
    <w:link w:val="Chaptitle"/>
    <w:locked/>
    <w:rsid w:val="00832B8B"/>
    <w:rPr>
      <w:rFonts w:ascii="Times New Roman" w:hAnsi="Times New Roman"/>
      <w:b/>
      <w:sz w:val="28"/>
      <w:lang w:val="en-GB" w:eastAsia="en-US"/>
    </w:rPr>
  </w:style>
  <w:style w:type="paragraph" w:customStyle="1" w:styleId="Protfin">
    <w:name w:val="Prot_fin"/>
    <w:basedOn w:val="Normal"/>
    <w:next w:val="Normalaftertitle0"/>
    <w:rsid w:val="00832B8B"/>
    <w:pPr>
      <w:pageBreakBefore/>
      <w:spacing w:before="720" w:after="240"/>
      <w:jc w:val="center"/>
    </w:pPr>
    <w:rPr>
      <w:b/>
      <w:lang w:val="fr-FR"/>
    </w:rPr>
  </w:style>
  <w:style w:type="paragraph" w:customStyle="1" w:styleId="Protlang">
    <w:name w:val="Prot_lang"/>
    <w:basedOn w:val="ProtNo"/>
    <w:next w:val="Protpays"/>
    <w:rsid w:val="00832B8B"/>
    <w:pPr>
      <w:keepLines/>
      <w:framePr w:hSpace="181" w:vSpace="181" w:wrap="auto" w:hAnchor="text" w:xAlign="right"/>
      <w:spacing w:before="0"/>
      <w:jc w:val="right"/>
    </w:pPr>
    <w:rPr>
      <w:i/>
      <w:sz w:val="18"/>
    </w:rPr>
  </w:style>
  <w:style w:type="paragraph" w:customStyle="1" w:styleId="ProtNo">
    <w:name w:val="Prot_No"/>
    <w:basedOn w:val="Normal"/>
    <w:next w:val="Protlang"/>
    <w:rsid w:val="00832B8B"/>
    <w:pPr>
      <w:keepNext/>
      <w:spacing w:before="240"/>
      <w:jc w:val="center"/>
    </w:pPr>
    <w:rPr>
      <w:lang w:val="fr-FR"/>
    </w:rPr>
  </w:style>
  <w:style w:type="paragraph" w:customStyle="1" w:styleId="Protpays">
    <w:name w:val="Prot_pays"/>
    <w:basedOn w:val="Protlang"/>
    <w:next w:val="Normal"/>
    <w:rsid w:val="00832B8B"/>
    <w:pPr>
      <w:framePr w:wrap="auto"/>
      <w:spacing w:before="113" w:line="199" w:lineRule="exact"/>
      <w:jc w:val="left"/>
    </w:pPr>
    <w:rPr>
      <w:i w:val="0"/>
    </w:rPr>
  </w:style>
  <w:style w:type="paragraph" w:customStyle="1" w:styleId="Prottexte">
    <w:name w:val="Prot_texte"/>
    <w:basedOn w:val="Protlang"/>
    <w:rsid w:val="00832B8B"/>
    <w:pPr>
      <w:keepNext w:val="0"/>
      <w:keepLines w:val="0"/>
      <w:framePr w:wrap="auto"/>
      <w:spacing w:before="113" w:line="199" w:lineRule="exact"/>
      <w:jc w:val="both"/>
    </w:pPr>
    <w:rPr>
      <w:i w:val="0"/>
    </w:rPr>
  </w:style>
  <w:style w:type="paragraph" w:customStyle="1" w:styleId="Protcall">
    <w:name w:val="Prot_call"/>
    <w:basedOn w:val="Prottexte"/>
    <w:next w:val="Prottexte"/>
    <w:rsid w:val="00832B8B"/>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832B8B"/>
    <w:rPr>
      <w:rFonts w:ascii="Times New Roman Bold" w:hAnsi="Times New Roman Bold"/>
      <w:b/>
      <w:sz w:val="28"/>
      <w:lang w:val="en-GB" w:eastAsia="en-US"/>
    </w:rPr>
  </w:style>
  <w:style w:type="character" w:customStyle="1" w:styleId="ResNoChar">
    <w:name w:val="Res_No Char"/>
    <w:basedOn w:val="DefaultParagraphFont"/>
    <w:link w:val="ResNo"/>
    <w:rsid w:val="00832B8B"/>
    <w:rPr>
      <w:rFonts w:ascii="Times New Roman" w:hAnsi="Times New Roman"/>
      <w:caps/>
      <w:sz w:val="28"/>
      <w:lang w:val="en-GB" w:eastAsia="en-US"/>
    </w:rPr>
  </w:style>
  <w:style w:type="character" w:customStyle="1" w:styleId="RecNoChar">
    <w:name w:val="Rec_No Char"/>
    <w:basedOn w:val="DefaultParagraphFont"/>
    <w:link w:val="RecNo"/>
    <w:rsid w:val="00832B8B"/>
    <w:rPr>
      <w:rFonts w:ascii="Times New Roman" w:hAnsi="Times New Roman"/>
      <w:caps/>
      <w:sz w:val="28"/>
      <w:lang w:val="en-GB" w:eastAsia="en-US"/>
    </w:rPr>
  </w:style>
  <w:style w:type="character" w:customStyle="1" w:styleId="EquationChar">
    <w:name w:val="Equation Char"/>
    <w:basedOn w:val="DefaultParagraphFont"/>
    <w:link w:val="Equation"/>
    <w:rsid w:val="00832B8B"/>
    <w:rPr>
      <w:rFonts w:ascii="Times New Roman" w:hAnsi="Times New Roman"/>
      <w:sz w:val="24"/>
      <w:lang w:val="en-GB" w:eastAsia="en-US"/>
    </w:rPr>
  </w:style>
  <w:style w:type="character" w:customStyle="1" w:styleId="NoteChar">
    <w:name w:val="Note Char"/>
    <w:basedOn w:val="DefaultParagraphFont"/>
    <w:link w:val="Note"/>
    <w:rsid w:val="00832B8B"/>
    <w:rPr>
      <w:rFonts w:ascii="Times New Roman" w:hAnsi="Times New Roman"/>
      <w:sz w:val="24"/>
      <w:lang w:val="en-GB" w:eastAsia="en-US"/>
    </w:rPr>
  </w:style>
  <w:style w:type="character" w:customStyle="1" w:styleId="Section1Char">
    <w:name w:val="Section_1 Char"/>
    <w:basedOn w:val="DefaultParagraphFont"/>
    <w:link w:val="Section1"/>
    <w:rsid w:val="00832B8B"/>
    <w:rPr>
      <w:rFonts w:ascii="Times New Roman" w:hAnsi="Times New Roman"/>
      <w:b/>
      <w:sz w:val="24"/>
      <w:lang w:val="en-GB" w:eastAsia="en-US"/>
    </w:rPr>
  </w:style>
  <w:style w:type="paragraph" w:customStyle="1" w:styleId="MEP">
    <w:name w:val="MEP"/>
    <w:basedOn w:val="Normal"/>
    <w:rsid w:val="00832B8B"/>
    <w:pPr>
      <w:spacing w:before="240"/>
      <w:jc w:val="both"/>
    </w:pPr>
    <w:rPr>
      <w:lang w:val="fr-FR"/>
    </w:rPr>
  </w:style>
  <w:style w:type="character" w:customStyle="1" w:styleId="CallChar">
    <w:name w:val="Call Char"/>
    <w:basedOn w:val="DefaultParagraphFont"/>
    <w:link w:val="Call"/>
    <w:locked/>
    <w:rsid w:val="00832B8B"/>
    <w:rPr>
      <w:rFonts w:ascii="Times New Roman" w:hAnsi="Times New Roman"/>
      <w:i/>
      <w:sz w:val="24"/>
      <w:lang w:val="en-GB" w:eastAsia="en-US"/>
    </w:rPr>
  </w:style>
  <w:style w:type="paragraph" w:customStyle="1" w:styleId="TableNote">
    <w:name w:val="TableNote"/>
    <w:basedOn w:val="Tabletext"/>
    <w:rsid w:val="00832B8B"/>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832B8B"/>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832B8B"/>
    <w:pPr>
      <w:spacing w:before="240" w:after="120"/>
      <w:jc w:val="both"/>
    </w:pPr>
    <w:rPr>
      <w:noProof/>
      <w:lang w:val="fr-FR"/>
    </w:rPr>
  </w:style>
  <w:style w:type="character" w:customStyle="1" w:styleId="BodyTextChar">
    <w:name w:val="Body Text Char"/>
    <w:basedOn w:val="DefaultParagraphFont"/>
    <w:link w:val="BodyText"/>
    <w:rsid w:val="00832B8B"/>
    <w:rPr>
      <w:rFonts w:ascii="Times New Roman" w:hAnsi="Times New Roman"/>
      <w:noProof/>
      <w:sz w:val="24"/>
      <w:lang w:val="fr-FR" w:eastAsia="en-US"/>
    </w:rPr>
  </w:style>
  <w:style w:type="character" w:styleId="HTMLAcronym">
    <w:name w:val="HTML Acronym"/>
    <w:basedOn w:val="DefaultParagraphFont"/>
    <w:rsid w:val="00832B8B"/>
  </w:style>
  <w:style w:type="paragraph" w:customStyle="1" w:styleId="TableFin0">
    <w:name w:val="Table_Fin"/>
    <w:basedOn w:val="Normal"/>
    <w:rsid w:val="00832B8B"/>
    <w:pPr>
      <w:tabs>
        <w:tab w:val="clear" w:pos="1134"/>
      </w:tabs>
      <w:spacing w:before="0"/>
      <w:jc w:val="both"/>
    </w:pPr>
    <w:rPr>
      <w:noProof/>
      <w:sz w:val="12"/>
      <w:lang w:val="en-US"/>
    </w:rPr>
  </w:style>
  <w:style w:type="paragraph" w:customStyle="1" w:styleId="TableTitle1">
    <w:name w:val="Table_Title"/>
    <w:basedOn w:val="Normal"/>
    <w:next w:val="TableText0"/>
    <w:rsid w:val="00832B8B"/>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832B8B"/>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832B8B"/>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832B8B"/>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832B8B"/>
    <w:rPr>
      <w:rFonts w:ascii="Courier New" w:eastAsia="SimSun" w:hAnsi="Courier New" w:cs="Courier New"/>
      <w:noProof/>
    </w:rPr>
  </w:style>
  <w:style w:type="character" w:customStyle="1" w:styleId="SourceChar">
    <w:name w:val="Source Char"/>
    <w:basedOn w:val="DefaultParagraphFont"/>
    <w:link w:val="Source"/>
    <w:locked/>
    <w:rsid w:val="00832B8B"/>
    <w:rPr>
      <w:rFonts w:ascii="Times New Roman" w:hAnsi="Times New Roman"/>
      <w:b/>
      <w:sz w:val="28"/>
      <w:lang w:val="en-GB" w:eastAsia="en-US"/>
    </w:rPr>
  </w:style>
  <w:style w:type="character" w:customStyle="1" w:styleId="Title1Char">
    <w:name w:val="Title 1 Char"/>
    <w:basedOn w:val="DefaultParagraphFont"/>
    <w:link w:val="Title1"/>
    <w:locked/>
    <w:rsid w:val="00832B8B"/>
    <w:rPr>
      <w:rFonts w:ascii="Times New Roman" w:hAnsi="Times New Roman"/>
      <w:caps/>
      <w:sz w:val="28"/>
      <w:lang w:val="en-GB" w:eastAsia="en-US"/>
    </w:rPr>
  </w:style>
  <w:style w:type="character" w:customStyle="1" w:styleId="ReasonsChar">
    <w:name w:val="Reasons Char"/>
    <w:basedOn w:val="DefaultParagraphFont"/>
    <w:link w:val="Reasons"/>
    <w:locked/>
    <w:rsid w:val="00832B8B"/>
    <w:rPr>
      <w:rFonts w:ascii="Times New Roman" w:hAnsi="Times New Roman"/>
      <w:sz w:val="24"/>
      <w:lang w:val="en-GB" w:eastAsia="en-US"/>
    </w:rPr>
  </w:style>
  <w:style w:type="character" w:customStyle="1" w:styleId="ProposalChar">
    <w:name w:val="Proposal Char"/>
    <w:basedOn w:val="DefaultParagraphFont"/>
    <w:link w:val="Proposal"/>
    <w:rsid w:val="00832B8B"/>
    <w:rPr>
      <w:rFonts w:ascii="Times New Roman" w:hAnsi="Times New Roman Bold"/>
      <w:b/>
      <w:sz w:val="24"/>
      <w:lang w:val="en-GB" w:eastAsia="en-US"/>
    </w:rPr>
  </w:style>
  <w:style w:type="character" w:customStyle="1" w:styleId="Tabledef">
    <w:name w:val="Table_def"/>
    <w:basedOn w:val="DefaultParagraphFont"/>
    <w:rsid w:val="00832B8B"/>
    <w:rPr>
      <w:b/>
      <w:color w:val="FFCC00"/>
      <w:lang w:val="en-GB"/>
    </w:rPr>
  </w:style>
  <w:style w:type="character" w:styleId="HTMLTypewriter">
    <w:name w:val="HTML Typewriter"/>
    <w:basedOn w:val="DefaultParagraphFont"/>
    <w:rsid w:val="00832B8B"/>
    <w:rPr>
      <w:rFonts w:ascii="Courier New" w:eastAsia="Times New Roman" w:hAnsi="Courier New" w:cs="Courier New"/>
      <w:sz w:val="20"/>
      <w:szCs w:val="20"/>
    </w:rPr>
  </w:style>
  <w:style w:type="paragraph" w:styleId="Date">
    <w:name w:val="Date"/>
    <w:basedOn w:val="Normal"/>
    <w:next w:val="Normal"/>
    <w:link w:val="DateChar"/>
    <w:rsid w:val="00832B8B"/>
    <w:pPr>
      <w:jc w:val="both"/>
    </w:pPr>
    <w:rPr>
      <w:noProof/>
      <w:lang w:val="en-CA"/>
    </w:rPr>
  </w:style>
  <w:style w:type="character" w:customStyle="1" w:styleId="DateChar">
    <w:name w:val="Date Char"/>
    <w:basedOn w:val="DefaultParagraphFont"/>
    <w:link w:val="Date"/>
    <w:rsid w:val="00832B8B"/>
    <w:rPr>
      <w:rFonts w:ascii="Times New Roman" w:hAnsi="Times New Roman"/>
      <w:noProof/>
      <w:sz w:val="24"/>
      <w:lang w:val="en-CA" w:eastAsia="en-US"/>
    </w:rPr>
  </w:style>
  <w:style w:type="paragraph" w:styleId="ListBullet">
    <w:name w:val="List Bullet"/>
    <w:basedOn w:val="Normal"/>
    <w:rsid w:val="00832B8B"/>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832B8B"/>
    <w:rPr>
      <w:rFonts w:ascii="Times New Roman Bold" w:hAnsi="Times New Roman Bold"/>
      <w:b/>
      <w:sz w:val="28"/>
      <w:lang w:val="en-GB" w:eastAsia="en-US"/>
    </w:rPr>
  </w:style>
  <w:style w:type="paragraph" w:customStyle="1" w:styleId="FooterQP">
    <w:name w:val="Footer_QP"/>
    <w:basedOn w:val="Normal"/>
    <w:rsid w:val="00832B8B"/>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832B8B"/>
    <w:rPr>
      <w:rFonts w:ascii="Times New Roman Bold" w:hAnsi="Times New Roman Bold"/>
      <w:b/>
      <w:sz w:val="28"/>
      <w:lang w:val="en-GB" w:eastAsia="en-US"/>
    </w:rPr>
  </w:style>
  <w:style w:type="character" w:styleId="Strong">
    <w:name w:val="Strong"/>
    <w:basedOn w:val="DefaultParagraphFont"/>
    <w:qFormat/>
    <w:rsid w:val="00832B8B"/>
    <w:rPr>
      <w:b/>
      <w:bCs/>
    </w:rPr>
  </w:style>
  <w:style w:type="paragraph" w:customStyle="1" w:styleId="TABLECAPS">
    <w:name w:val="TABLECAPS"/>
    <w:basedOn w:val="TableTextS5"/>
    <w:rsid w:val="00832B8B"/>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832B8B"/>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832B8B"/>
    <w:rPr>
      <w:rFonts w:ascii="Times New Roman" w:hAnsi="Times New Roman"/>
      <w:noProof w:val="0"/>
      <w:sz w:val="24"/>
      <w:lang w:val="en-US"/>
    </w:rPr>
  </w:style>
  <w:style w:type="paragraph" w:customStyle="1" w:styleId="TableText2">
    <w:name w:val="Table_Text2"/>
    <w:basedOn w:val="TableText0"/>
    <w:qFormat/>
    <w:rsid w:val="00832B8B"/>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832B8B"/>
  </w:style>
  <w:style w:type="numbering" w:customStyle="1" w:styleId="NoList2">
    <w:name w:val="No List2"/>
    <w:next w:val="NoList"/>
    <w:uiPriority w:val="99"/>
    <w:semiHidden/>
    <w:unhideWhenUsed/>
    <w:rsid w:val="00832B8B"/>
  </w:style>
  <w:style w:type="paragraph" w:customStyle="1" w:styleId="Booktitle">
    <w:name w:val="Book_title"/>
    <w:basedOn w:val="Normal"/>
    <w:qFormat/>
    <w:rsid w:val="00832B8B"/>
    <w:pPr>
      <w:jc w:val="center"/>
    </w:pPr>
    <w:rPr>
      <w:b/>
      <w:bCs/>
      <w:sz w:val="26"/>
      <w:szCs w:val="28"/>
    </w:rPr>
  </w:style>
  <w:style w:type="character" w:customStyle="1" w:styleId="enumlev2Char">
    <w:name w:val="enumlev2 Char"/>
    <w:basedOn w:val="DefaultParagraphFont"/>
    <w:link w:val="enumlev2"/>
    <w:locked/>
    <w:rsid w:val="00832B8B"/>
    <w:rPr>
      <w:rFonts w:ascii="Times New Roman" w:hAnsi="Times New Roman"/>
      <w:sz w:val="24"/>
      <w:lang w:val="en-GB" w:eastAsia="en-US"/>
    </w:rPr>
  </w:style>
  <w:style w:type="character" w:customStyle="1" w:styleId="Section2Char">
    <w:name w:val="Section_2 Char"/>
    <w:basedOn w:val="Section1Char"/>
    <w:link w:val="Section2"/>
    <w:locked/>
    <w:rsid w:val="00832B8B"/>
    <w:rPr>
      <w:rFonts w:ascii="Times New Roman" w:hAnsi="Times New Roman"/>
      <w:b w:val="0"/>
      <w:i/>
      <w:sz w:val="24"/>
      <w:lang w:val="en-GB" w:eastAsia="en-US"/>
    </w:rPr>
  </w:style>
  <w:style w:type="character" w:customStyle="1" w:styleId="Section3Char">
    <w:name w:val="Section_3 Char"/>
    <w:basedOn w:val="Section1Char"/>
    <w:link w:val="Section3"/>
    <w:locked/>
    <w:rsid w:val="00832B8B"/>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832B8B"/>
    <w:rPr>
      <w:rFonts w:ascii="Times New Roman" w:hAnsi="Times New Roman"/>
      <w:lang w:val="en-GB" w:eastAsia="en-US"/>
    </w:rPr>
  </w:style>
  <w:style w:type="paragraph" w:customStyle="1" w:styleId="Section10">
    <w:name w:val="Section 1"/>
    <w:basedOn w:val="Normal"/>
    <w:next w:val="Normal"/>
    <w:rsid w:val="00832B8B"/>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832B8B"/>
    <w:rPr>
      <w:rFonts w:ascii="Times New Roman" w:hAnsi="Times New Roman"/>
      <w:noProof/>
      <w:lang w:val="fr-FR" w:eastAsia="en-US"/>
    </w:rPr>
  </w:style>
  <w:style w:type="numbering" w:customStyle="1" w:styleId="NoList3">
    <w:name w:val="No List3"/>
    <w:next w:val="NoList"/>
    <w:uiPriority w:val="99"/>
    <w:semiHidden/>
    <w:unhideWhenUsed/>
    <w:rsid w:val="00832B8B"/>
  </w:style>
  <w:style w:type="table" w:customStyle="1" w:styleId="TableGrid2">
    <w:name w:val="Table Grid2"/>
    <w:basedOn w:val="TableNormal"/>
    <w:next w:val="TableGrid"/>
    <w:rsid w:val="00832B8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832B8B"/>
    <w:pPr>
      <w:spacing w:before="0"/>
      <w:jc w:val="both"/>
    </w:pPr>
    <w:rPr>
      <w:sz w:val="20"/>
    </w:rPr>
  </w:style>
  <w:style w:type="character" w:customStyle="1" w:styleId="EndnoteTextChar">
    <w:name w:val="Endnote Text Char"/>
    <w:basedOn w:val="DefaultParagraphFont"/>
    <w:link w:val="EndnoteText"/>
    <w:rsid w:val="00832B8B"/>
    <w:rPr>
      <w:rFonts w:ascii="Times New Roman" w:hAnsi="Times New Roman"/>
      <w:lang w:val="en-GB" w:eastAsia="en-US"/>
    </w:rPr>
  </w:style>
  <w:style w:type="paragraph" w:customStyle="1" w:styleId="VolumeTitle0">
    <w:name w:val="VolumeTitle"/>
    <w:basedOn w:val="Normal"/>
    <w:qFormat/>
    <w:rsid w:val="00832B8B"/>
    <w:pPr>
      <w:jc w:val="center"/>
    </w:pPr>
    <w:rPr>
      <w:sz w:val="32"/>
      <w:szCs w:val="32"/>
    </w:rPr>
  </w:style>
  <w:style w:type="character" w:customStyle="1" w:styleId="UnresolvedMention4">
    <w:name w:val="Unresolved Mention4"/>
    <w:basedOn w:val="DefaultParagraphFont"/>
    <w:uiPriority w:val="99"/>
    <w:semiHidden/>
    <w:unhideWhenUsed/>
    <w:rsid w:val="00832B8B"/>
    <w:rPr>
      <w:color w:val="605E5C"/>
      <w:shd w:val="clear" w:color="auto" w:fill="E1DFDD"/>
    </w:rPr>
  </w:style>
  <w:style w:type="paragraph" w:customStyle="1" w:styleId="ep">
    <w:name w:val="ep"/>
    <w:rsid w:val="00B04FCE"/>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8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ladson@hwglaw.com"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sai.kalyanaraman@collins.com"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db@asri.aero"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4.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818DAB4E85C942AB340AE3BA1642C5" ma:contentTypeVersion="13" ma:contentTypeDescription="Create a new document." ma:contentTypeScope="" ma:versionID="e1029dcef66afb5f06edbc3672a180af">
  <xsd:schema xmlns:xsd="http://www.w3.org/2001/XMLSchema" xmlns:xs="http://www.w3.org/2001/XMLSchema" xmlns:p="http://schemas.microsoft.com/office/2006/metadata/properties" xmlns:ns3="e88c0a4d-a572-4ba4-809d-8bce21cd4cd9" xmlns:ns4="061f0f43-8103-49fe-bcfa-5299451d2703" targetNamespace="http://schemas.microsoft.com/office/2006/metadata/properties" ma:root="true" ma:fieldsID="8891860dc3a9dcc9bcdae28fb05e5ca1" ns3:_="" ns4:_="">
    <xsd:import namespace="e88c0a4d-a572-4ba4-809d-8bce21cd4cd9"/>
    <xsd:import namespace="061f0f43-8103-49fe-bcfa-5299451d27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8c0a4d-a572-4ba4-809d-8bce21cd4cd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1f0f43-8103-49fe-bcfa-5299451d270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F7D8D-232D-4035-8F8A-6400342276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005A9D-E383-4E47-86A9-B92E54369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8c0a4d-a572-4ba4-809d-8bce21cd4cd9"/>
    <ds:schemaRef ds:uri="061f0f43-8103-49fe-bcfa-5299451d2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12780-DB22-486B-B925-39DA1F943F4B}">
  <ds:schemaRefs>
    <ds:schemaRef ds:uri="http://schemas.microsoft.com/sharepoint/v3/contenttype/forms"/>
  </ds:schemaRefs>
</ds:datastoreItem>
</file>

<file path=customXml/itemProps4.xml><?xml version="1.0" encoding="utf-8"?>
<ds:datastoreItem xmlns:ds="http://schemas.openxmlformats.org/officeDocument/2006/customXml" ds:itemID="{454D5A0D-BF13-4C68-AFE2-C7560A07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26</TotalTime>
  <Pages>10</Pages>
  <Words>2379</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Wright, Sandra</cp:lastModifiedBy>
  <cp:revision>3</cp:revision>
  <cp:lastPrinted>2008-02-21T14:04:00Z</cp:lastPrinted>
  <dcterms:created xsi:type="dcterms:W3CDTF">2020-09-25T21:31:00Z</dcterms:created>
  <dcterms:modified xsi:type="dcterms:W3CDTF">2020-09-26T02:29:00Z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0x010100B9818DAB4E85C942AB340AE3BA1642C5</vt:lpwstr>
  </property>
</Properties>
</file>