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C09C7" w:rsidRPr="008A5AF1" w14:paraId="3EA30638" w14:textId="77777777" w:rsidTr="00EC3C1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F8ED0DC" w14:textId="77777777" w:rsidR="00FC09C7" w:rsidRPr="009D4264" w:rsidRDefault="00FC09C7" w:rsidP="00EC3C1D">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14EF6283" w14:textId="77777777" w:rsidR="00FC09C7" w:rsidRPr="006F661E" w:rsidRDefault="00FC09C7" w:rsidP="00EC3C1D">
            <w:pPr>
              <w:pStyle w:val="TabletitleBR"/>
              <w:rPr>
                <w:spacing w:val="-3"/>
                <w:szCs w:val="24"/>
              </w:rPr>
            </w:pPr>
            <w:r w:rsidRPr="009D4264">
              <w:rPr>
                <w:rFonts w:ascii="Calibri" w:hAnsi="Calibri"/>
                <w:spacing w:val="-3"/>
                <w:szCs w:val="24"/>
              </w:rPr>
              <w:t>Fact Sheet</w:t>
            </w:r>
          </w:p>
        </w:tc>
      </w:tr>
      <w:tr w:rsidR="00FC09C7" w:rsidRPr="008A5AF1" w14:paraId="2C40FD97" w14:textId="77777777" w:rsidTr="00EC3C1D">
        <w:trPr>
          <w:trHeight w:val="723"/>
        </w:trPr>
        <w:tc>
          <w:tcPr>
            <w:tcW w:w="4207" w:type="dxa"/>
            <w:tcBorders>
              <w:left w:val="double" w:sz="6" w:space="0" w:color="auto"/>
            </w:tcBorders>
          </w:tcPr>
          <w:p w14:paraId="0F3268E4" w14:textId="70DC7BA9" w:rsidR="00FC09C7" w:rsidRPr="009D4264" w:rsidRDefault="00FC09C7" w:rsidP="00EC3C1D">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4C</w:t>
            </w:r>
          </w:p>
        </w:tc>
        <w:tc>
          <w:tcPr>
            <w:tcW w:w="5186" w:type="dxa"/>
            <w:tcBorders>
              <w:right w:val="double" w:sz="6" w:space="0" w:color="auto"/>
            </w:tcBorders>
          </w:tcPr>
          <w:p w14:paraId="1BEE9E70" w14:textId="654A5290" w:rsidR="00FC09C7" w:rsidRPr="009D4264" w:rsidRDefault="00FC09C7" w:rsidP="00EC3C1D">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t>
            </w:r>
            <w:r>
              <w:rPr>
                <w:rFonts w:ascii="Calibri" w:hAnsi="Calibri"/>
                <w:szCs w:val="24"/>
              </w:rPr>
              <w:t>4C</w:t>
            </w:r>
            <w:r w:rsidRPr="009D4264">
              <w:rPr>
                <w:rFonts w:ascii="Calibri" w:hAnsi="Calibri"/>
                <w:szCs w:val="24"/>
              </w:rPr>
              <w:t>-</w:t>
            </w:r>
            <w:r w:rsidR="00C02ED0">
              <w:rPr>
                <w:rFonts w:ascii="Calibri" w:hAnsi="Calibri"/>
                <w:szCs w:val="24"/>
              </w:rPr>
              <w:t>02</w:t>
            </w:r>
            <w:r w:rsidR="00AF6EA5">
              <w:rPr>
                <w:rFonts w:ascii="Calibri" w:hAnsi="Calibri"/>
                <w:szCs w:val="24"/>
              </w:rPr>
              <w:t>(R1)</w:t>
            </w:r>
          </w:p>
        </w:tc>
      </w:tr>
      <w:tr w:rsidR="00FC09C7" w:rsidRPr="008A5AF1" w14:paraId="7BDB20A1" w14:textId="77777777" w:rsidTr="00EC3C1D">
        <w:trPr>
          <w:trHeight w:val="378"/>
        </w:trPr>
        <w:tc>
          <w:tcPr>
            <w:tcW w:w="4207" w:type="dxa"/>
            <w:tcBorders>
              <w:left w:val="double" w:sz="6" w:space="0" w:color="auto"/>
            </w:tcBorders>
          </w:tcPr>
          <w:p w14:paraId="544D4798" w14:textId="52354368" w:rsidR="00FC09C7" w:rsidRPr="009D4264" w:rsidRDefault="00FC09C7" w:rsidP="00EC3C1D">
            <w:pPr>
              <w:spacing w:before="0"/>
              <w:ind w:left="144" w:right="144"/>
              <w:rPr>
                <w:rFonts w:ascii="Calibri" w:hAnsi="Calibri"/>
                <w:szCs w:val="24"/>
                <w:lang w:val="pt-BR"/>
              </w:rPr>
            </w:pPr>
            <w:r w:rsidRPr="009D4264">
              <w:rPr>
                <w:rFonts w:ascii="Calibri" w:hAnsi="Calibri"/>
                <w:b/>
                <w:szCs w:val="24"/>
                <w:lang w:val="pt-BR"/>
              </w:rPr>
              <w:t>Ref:</w:t>
            </w:r>
            <w:r w:rsidR="00D441EB">
              <w:rPr>
                <w:rFonts w:ascii="Calibri" w:hAnsi="Calibri"/>
                <w:szCs w:val="24"/>
                <w:lang w:val="pt-BR"/>
              </w:rPr>
              <w:t xml:space="preserve"> </w:t>
            </w:r>
            <w:r>
              <w:rPr>
                <w:rFonts w:ascii="Calibri" w:hAnsi="Calibri"/>
                <w:szCs w:val="24"/>
                <w:lang w:val="pt-BR"/>
              </w:rPr>
              <w:t xml:space="preserve">Resolution </w:t>
            </w:r>
            <w:r w:rsidR="00512705">
              <w:rPr>
                <w:rFonts w:ascii="Calibri" w:hAnsi="Calibri"/>
                <w:szCs w:val="24"/>
                <w:lang w:val="pt-BR"/>
              </w:rPr>
              <w:t>253</w:t>
            </w:r>
            <w:r>
              <w:rPr>
                <w:rFonts w:ascii="Calibri" w:hAnsi="Calibri"/>
                <w:szCs w:val="24"/>
                <w:lang w:val="pt-BR"/>
              </w:rPr>
              <w:t xml:space="preserve">(WRC-23), </w:t>
            </w:r>
            <w:r w:rsidR="00D441EB">
              <w:rPr>
                <w:rFonts w:ascii="Calibri" w:hAnsi="Calibri"/>
                <w:szCs w:val="24"/>
                <w:lang w:val="pt-BR"/>
              </w:rPr>
              <w:t xml:space="preserve">Resolution 212(Rev. WRC-19) </w:t>
            </w:r>
            <w:r>
              <w:rPr>
                <w:rFonts w:ascii="Calibri" w:hAnsi="Calibri"/>
                <w:szCs w:val="24"/>
                <w:lang w:val="pt-BR"/>
              </w:rPr>
              <w:t>Administrative Circular CA/270</w:t>
            </w:r>
          </w:p>
        </w:tc>
        <w:tc>
          <w:tcPr>
            <w:tcW w:w="5186" w:type="dxa"/>
            <w:tcBorders>
              <w:right w:val="double" w:sz="6" w:space="0" w:color="auto"/>
            </w:tcBorders>
          </w:tcPr>
          <w:p w14:paraId="33C085D6" w14:textId="5C3DA72C" w:rsidR="00FC09C7" w:rsidRPr="009D4264" w:rsidRDefault="00FC09C7" w:rsidP="00EC3C1D">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0A026A">
              <w:rPr>
                <w:rFonts w:ascii="Calibri" w:hAnsi="Calibri"/>
                <w:szCs w:val="24"/>
              </w:rPr>
              <w:t xml:space="preserve">February </w:t>
            </w:r>
            <w:r w:rsidR="00AF6EA5">
              <w:rPr>
                <w:rFonts w:ascii="Calibri" w:hAnsi="Calibri"/>
                <w:szCs w:val="24"/>
              </w:rPr>
              <w:t>27th</w:t>
            </w:r>
            <w:r>
              <w:rPr>
                <w:rFonts w:ascii="Calibri" w:hAnsi="Calibri"/>
                <w:szCs w:val="24"/>
              </w:rPr>
              <w:t>, 2024</w:t>
            </w:r>
          </w:p>
        </w:tc>
      </w:tr>
      <w:tr w:rsidR="00FC09C7" w:rsidRPr="008A5AF1" w14:paraId="6043D5B8" w14:textId="77777777" w:rsidTr="00EC3C1D">
        <w:trPr>
          <w:trHeight w:val="459"/>
        </w:trPr>
        <w:tc>
          <w:tcPr>
            <w:tcW w:w="9393" w:type="dxa"/>
            <w:gridSpan w:val="2"/>
            <w:tcBorders>
              <w:left w:val="double" w:sz="6" w:space="0" w:color="auto"/>
              <w:right w:val="double" w:sz="6" w:space="0" w:color="auto"/>
            </w:tcBorders>
          </w:tcPr>
          <w:p w14:paraId="207FC20B" w14:textId="47988EC0" w:rsidR="00FC09C7" w:rsidRPr="009D4264" w:rsidRDefault="00FC09C7" w:rsidP="00EC3C1D">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sidR="00D441EB">
              <w:rPr>
                <w:rFonts w:ascii="Calibri" w:hAnsi="Calibri"/>
                <w:bCs/>
                <w:szCs w:val="24"/>
              </w:rPr>
              <w:t xml:space="preserve">Review of Resolution 212 (Rev. WRC-19) with regards </w:t>
            </w:r>
            <w:r w:rsidR="00690E5C">
              <w:rPr>
                <w:rFonts w:ascii="Calibri" w:hAnsi="Calibri"/>
                <w:bCs/>
                <w:szCs w:val="24"/>
              </w:rPr>
              <w:t>to WRC-27 Agenda item 1.13</w:t>
            </w:r>
          </w:p>
        </w:tc>
      </w:tr>
      <w:tr w:rsidR="00FC09C7" w:rsidRPr="00445B52" w14:paraId="0E14011B" w14:textId="77777777" w:rsidTr="00EC3C1D">
        <w:trPr>
          <w:trHeight w:val="1960"/>
        </w:trPr>
        <w:tc>
          <w:tcPr>
            <w:tcW w:w="4207" w:type="dxa"/>
            <w:tcBorders>
              <w:left w:val="double" w:sz="6" w:space="0" w:color="auto"/>
            </w:tcBorders>
          </w:tcPr>
          <w:p w14:paraId="256AD6C0" w14:textId="77777777" w:rsidR="00FC09C7" w:rsidRPr="009D4264" w:rsidRDefault="00FC09C7" w:rsidP="00EC3C1D">
            <w:pPr>
              <w:ind w:left="144" w:right="144"/>
              <w:rPr>
                <w:rFonts w:ascii="Calibri" w:hAnsi="Calibri"/>
                <w:b/>
                <w:szCs w:val="24"/>
              </w:rPr>
            </w:pPr>
            <w:r w:rsidRPr="009D4264">
              <w:rPr>
                <w:rFonts w:ascii="Calibri" w:hAnsi="Calibri"/>
                <w:b/>
                <w:szCs w:val="24"/>
              </w:rPr>
              <w:t>Author(s)/Contributors(s):</w:t>
            </w:r>
          </w:p>
          <w:p w14:paraId="0EBD549A" w14:textId="77777777" w:rsidR="00FC09C7" w:rsidRPr="009D4264" w:rsidRDefault="00FC09C7" w:rsidP="00EC3C1D">
            <w:pPr>
              <w:spacing w:before="0"/>
              <w:ind w:left="144" w:right="144"/>
              <w:rPr>
                <w:rFonts w:ascii="Calibri" w:hAnsi="Calibri"/>
                <w:bCs/>
                <w:iCs/>
                <w:szCs w:val="24"/>
              </w:rPr>
            </w:pPr>
          </w:p>
          <w:p w14:paraId="10634B0D" w14:textId="77777777" w:rsidR="00FC09C7" w:rsidRPr="009D4264" w:rsidRDefault="00FC09C7" w:rsidP="00EC3C1D">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sidRPr="009D4264">
              <w:rPr>
                <w:rFonts w:ascii="Calibri" w:eastAsia="Calibri" w:hAnsi="Calibri"/>
                <w:bCs/>
                <w:iCs/>
                <w:szCs w:val="24"/>
              </w:rPr>
              <w:t>Christine Di Lapi</w:t>
            </w:r>
          </w:p>
          <w:p w14:paraId="4C42E08D" w14:textId="77777777" w:rsidR="00FC09C7" w:rsidRPr="009D4264" w:rsidRDefault="00FC09C7" w:rsidP="00EC3C1D">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3CAD6F38" w14:textId="77777777" w:rsidR="00FC09C7" w:rsidRPr="009D4264" w:rsidRDefault="00FC09C7" w:rsidP="00EC3C1D">
            <w:pPr>
              <w:spacing w:before="0"/>
              <w:ind w:left="144" w:right="144"/>
              <w:rPr>
                <w:rFonts w:ascii="Calibri" w:hAnsi="Calibri"/>
                <w:bCs/>
                <w:iCs/>
                <w:szCs w:val="24"/>
              </w:rPr>
            </w:pPr>
          </w:p>
          <w:p w14:paraId="649083B2" w14:textId="77777777" w:rsidR="00FC09C7" w:rsidRPr="009D4264" w:rsidRDefault="00FC09C7" w:rsidP="00EC3C1D">
            <w:pPr>
              <w:spacing w:before="0"/>
              <w:ind w:left="122" w:right="144"/>
              <w:rPr>
                <w:rFonts w:ascii="Calibri" w:hAnsi="Calibri"/>
                <w:bCs/>
                <w:iCs/>
                <w:szCs w:val="24"/>
              </w:rPr>
            </w:pPr>
          </w:p>
        </w:tc>
        <w:tc>
          <w:tcPr>
            <w:tcW w:w="5186" w:type="dxa"/>
            <w:tcBorders>
              <w:right w:val="double" w:sz="6" w:space="0" w:color="auto"/>
            </w:tcBorders>
          </w:tcPr>
          <w:p w14:paraId="17192107" w14:textId="77777777" w:rsidR="00FC09C7" w:rsidRPr="009D4264" w:rsidRDefault="00FC09C7" w:rsidP="00EC3C1D">
            <w:pPr>
              <w:ind w:left="144" w:right="144"/>
              <w:rPr>
                <w:rFonts w:ascii="Calibri" w:hAnsi="Calibri"/>
                <w:bCs/>
                <w:szCs w:val="24"/>
                <w:lang w:val="fr-FR"/>
              </w:rPr>
            </w:pPr>
          </w:p>
          <w:p w14:paraId="3A14C975" w14:textId="77777777" w:rsidR="00FC09C7" w:rsidRPr="009D4264" w:rsidRDefault="00FC09C7" w:rsidP="00EC3C1D">
            <w:pPr>
              <w:spacing w:before="0"/>
              <w:ind w:left="144" w:right="144"/>
              <w:rPr>
                <w:rFonts w:ascii="Calibri" w:hAnsi="Calibri"/>
                <w:bCs/>
                <w:szCs w:val="24"/>
                <w:lang w:val="fr-FR"/>
              </w:rPr>
            </w:pPr>
          </w:p>
          <w:p w14:paraId="4A816505"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Phone:  </w:t>
            </w:r>
            <w:r w:rsidRPr="009D4264">
              <w:rPr>
                <w:rFonts w:ascii="Calibri" w:hAnsi="Calibri"/>
                <w:szCs w:val="24"/>
              </w:rPr>
              <w:t>(703) 501 0831</w:t>
            </w:r>
          </w:p>
          <w:p w14:paraId="610D50A6"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Email:  </w:t>
            </w:r>
            <w:hyperlink r:id="rId6" w:history="1">
              <w:r w:rsidRPr="00F4297B">
                <w:rPr>
                  <w:rStyle w:val="Hyperlink"/>
                  <w:rFonts w:ascii="Calibri" w:hAnsi="Calibri"/>
                  <w:szCs w:val="24"/>
                </w:rPr>
                <w:t>christine.dilapi@hii-tsd.com</w:t>
              </w:r>
            </w:hyperlink>
          </w:p>
          <w:p w14:paraId="56DBD65B" w14:textId="77777777" w:rsidR="00FC09C7" w:rsidRPr="009D4264" w:rsidRDefault="00FC09C7" w:rsidP="00EC3C1D">
            <w:pPr>
              <w:spacing w:before="0"/>
              <w:ind w:left="144" w:right="144"/>
              <w:rPr>
                <w:rFonts w:ascii="Calibri" w:hAnsi="Calibri"/>
                <w:bCs/>
                <w:color w:val="000000"/>
                <w:szCs w:val="24"/>
                <w:lang w:val="fr-FR"/>
              </w:rPr>
            </w:pPr>
          </w:p>
          <w:p w14:paraId="4ABB4A08" w14:textId="77777777" w:rsidR="00FC09C7" w:rsidRPr="009D4264" w:rsidRDefault="00FC09C7" w:rsidP="00EC3C1D">
            <w:pPr>
              <w:spacing w:before="0"/>
              <w:ind w:left="144" w:right="144"/>
              <w:rPr>
                <w:rFonts w:ascii="Calibri" w:hAnsi="Calibri"/>
                <w:bCs/>
                <w:color w:val="000000"/>
                <w:szCs w:val="24"/>
                <w:lang w:val="fr-FR"/>
              </w:rPr>
            </w:pPr>
          </w:p>
        </w:tc>
      </w:tr>
      <w:tr w:rsidR="00FC09C7" w:rsidRPr="008A5AF1" w14:paraId="7FA25B0C" w14:textId="77777777" w:rsidTr="00EC3C1D">
        <w:trPr>
          <w:trHeight w:val="541"/>
        </w:trPr>
        <w:tc>
          <w:tcPr>
            <w:tcW w:w="9393" w:type="dxa"/>
            <w:gridSpan w:val="2"/>
            <w:tcBorders>
              <w:left w:val="double" w:sz="6" w:space="0" w:color="auto"/>
              <w:right w:val="double" w:sz="6" w:space="0" w:color="auto"/>
            </w:tcBorders>
          </w:tcPr>
          <w:p w14:paraId="3A85938A" w14:textId="77777777" w:rsidR="00FC09C7" w:rsidRDefault="00FC09C7" w:rsidP="00B9070D">
            <w:pPr>
              <w:spacing w:before="0"/>
              <w:rPr>
                <w:rFonts w:ascii="Calibri" w:hAnsi="Calibri"/>
                <w:szCs w:val="24"/>
              </w:rPr>
            </w:pPr>
            <w:r w:rsidRPr="009D4264">
              <w:rPr>
                <w:rFonts w:ascii="Calibri" w:hAnsi="Calibri"/>
                <w:b/>
                <w:bCs/>
                <w:szCs w:val="24"/>
              </w:rPr>
              <w:t>Purpose/Objective:</w:t>
            </w:r>
            <w:r w:rsidRPr="009D4264">
              <w:rPr>
                <w:rFonts w:ascii="Calibri" w:hAnsi="Calibri"/>
                <w:szCs w:val="24"/>
              </w:rPr>
              <w:t xml:space="preserve">  </w:t>
            </w:r>
            <w:r w:rsidR="00D42AC2">
              <w:rPr>
                <w:rFonts w:asciiTheme="minorHAnsi" w:hAnsiTheme="minorHAnsi"/>
                <w:bCs/>
                <w:szCs w:val="24"/>
              </w:rPr>
              <w:t>According to Administrative Circular CA/270, WP 4C has the r</w:t>
            </w:r>
            <w:r w:rsidR="00F029F8">
              <w:rPr>
                <w:rFonts w:asciiTheme="minorHAnsi" w:hAnsiTheme="minorHAnsi"/>
                <w:bCs/>
                <w:szCs w:val="24"/>
              </w:rPr>
              <w:t>ole</w:t>
            </w:r>
            <w:r w:rsidR="00D42AC2">
              <w:rPr>
                <w:rFonts w:asciiTheme="minorHAnsi" w:hAnsiTheme="minorHAnsi"/>
                <w:bCs/>
                <w:szCs w:val="24"/>
              </w:rPr>
              <w:t xml:space="preserve"> as the</w:t>
            </w:r>
            <w:r w:rsidR="00D42AC2" w:rsidRPr="00D56192">
              <w:rPr>
                <w:rFonts w:asciiTheme="minorHAnsi" w:hAnsiTheme="minorHAnsi"/>
                <w:bCs/>
                <w:szCs w:val="24"/>
              </w:rPr>
              <w:t xml:space="preserve"> responsible group</w:t>
            </w:r>
            <w:r w:rsidR="00D42AC2">
              <w:rPr>
                <w:rFonts w:asciiTheme="minorHAnsi" w:hAnsiTheme="minorHAnsi"/>
                <w:bCs/>
                <w:szCs w:val="24"/>
              </w:rPr>
              <w:t xml:space="preserve"> for WRC-27 Agenda item 1.13 with regards</w:t>
            </w:r>
            <w:r w:rsidR="00D42AC2" w:rsidRPr="00D56192">
              <w:rPr>
                <w:rFonts w:asciiTheme="minorHAnsi" w:hAnsiTheme="minorHAnsi"/>
                <w:bCs/>
                <w:szCs w:val="24"/>
              </w:rPr>
              <w:t xml:space="preserve"> to </w:t>
            </w:r>
            <w:r w:rsidR="00D42AC2">
              <w:rPr>
                <w:rFonts w:asciiTheme="minorHAnsi" w:hAnsiTheme="minorHAnsi"/>
                <w:bCs/>
                <w:szCs w:val="24"/>
              </w:rPr>
              <w:t>undertaking sharing/compatibility</w:t>
            </w:r>
            <w:r w:rsidR="00D42AC2" w:rsidRPr="00D56192">
              <w:rPr>
                <w:rFonts w:asciiTheme="minorHAnsi" w:hAnsiTheme="minorHAnsi"/>
                <w:bCs/>
                <w:szCs w:val="24"/>
              </w:rPr>
              <w:t xml:space="preserve"> studies and develop</w:t>
            </w:r>
            <w:r w:rsidR="00512C33">
              <w:rPr>
                <w:rFonts w:asciiTheme="minorHAnsi" w:hAnsiTheme="minorHAnsi"/>
                <w:bCs/>
                <w:szCs w:val="24"/>
              </w:rPr>
              <w:t>ing</w:t>
            </w:r>
            <w:r w:rsidR="00D42AC2" w:rsidRPr="00D56192">
              <w:rPr>
                <w:rFonts w:asciiTheme="minorHAnsi" w:hAnsiTheme="minorHAnsi"/>
                <w:bCs/>
                <w:szCs w:val="24"/>
              </w:rPr>
              <w:t xml:space="preserve"> </w:t>
            </w:r>
            <w:r w:rsidR="00D42AC2">
              <w:rPr>
                <w:rFonts w:asciiTheme="minorHAnsi" w:hAnsiTheme="minorHAnsi"/>
                <w:bCs/>
                <w:szCs w:val="24"/>
              </w:rPr>
              <w:t xml:space="preserve">draft </w:t>
            </w:r>
            <w:r w:rsidR="00D42AC2" w:rsidRPr="00D56192">
              <w:rPr>
                <w:rFonts w:asciiTheme="minorHAnsi" w:hAnsiTheme="minorHAnsi"/>
                <w:bCs/>
                <w:szCs w:val="24"/>
              </w:rPr>
              <w:t xml:space="preserve">text </w:t>
            </w:r>
            <w:r w:rsidR="00D42AC2">
              <w:rPr>
                <w:rFonts w:asciiTheme="minorHAnsi" w:hAnsiTheme="minorHAnsi"/>
                <w:bCs/>
                <w:szCs w:val="24"/>
              </w:rPr>
              <w:t>for the CPM Report to WRC-27.</w:t>
            </w:r>
            <w:r w:rsidR="00512C33">
              <w:rPr>
                <w:rFonts w:asciiTheme="minorHAnsi" w:hAnsiTheme="minorHAnsi"/>
                <w:bCs/>
                <w:szCs w:val="24"/>
              </w:rPr>
              <w:t xml:space="preserve"> </w:t>
            </w:r>
            <w:r w:rsidR="00D52BE4">
              <w:rPr>
                <w:rFonts w:ascii="Calibri" w:hAnsi="Calibri"/>
                <w:szCs w:val="24"/>
              </w:rPr>
              <w:t>Agenda item 1.13</w:t>
            </w:r>
            <w:r w:rsidR="00A7321C">
              <w:rPr>
                <w:rFonts w:ascii="Calibri" w:hAnsi="Calibri"/>
                <w:szCs w:val="24"/>
              </w:rPr>
              <w:t xml:space="preserve"> is to investigate potential regulatory measures,</w:t>
            </w:r>
            <w:r w:rsidR="001F3A7A" w:rsidRPr="001F3A7A">
              <w:rPr>
                <w:rFonts w:ascii="Calibri" w:hAnsi="Calibri"/>
                <w:szCs w:val="24"/>
              </w:rPr>
              <w:t xml:space="preserve"> including possible new allocations to the MSS</w:t>
            </w:r>
            <w:r w:rsidR="00A7321C">
              <w:rPr>
                <w:rFonts w:ascii="Calibri" w:hAnsi="Calibri"/>
                <w:szCs w:val="24"/>
              </w:rPr>
              <w:t>,</w:t>
            </w:r>
            <w:r w:rsidR="001F3A7A" w:rsidRPr="001F3A7A">
              <w:rPr>
                <w:rFonts w:ascii="Calibri" w:hAnsi="Calibri"/>
                <w:szCs w:val="24"/>
              </w:rPr>
              <w:t xml:space="preserve"> for direct connectivity between space stations and IMT user equipment to complement terrestrial IMT network coverage.</w:t>
            </w:r>
            <w:r w:rsidR="00A7321C">
              <w:rPr>
                <w:rFonts w:ascii="Calibri" w:hAnsi="Calibri"/>
                <w:szCs w:val="24"/>
              </w:rPr>
              <w:t xml:space="preserve"> As Resolution 212 (Rev. WRC-19)</w:t>
            </w:r>
            <w:r w:rsidR="001E0D23">
              <w:rPr>
                <w:rFonts w:ascii="Calibri" w:hAnsi="Calibri"/>
                <w:szCs w:val="24"/>
              </w:rPr>
              <w:t>, “I</w:t>
            </w:r>
            <w:r w:rsidR="001E0D23" w:rsidRPr="001E0D23">
              <w:rPr>
                <w:rFonts w:ascii="Calibri" w:hAnsi="Calibri"/>
                <w:szCs w:val="24"/>
              </w:rPr>
              <w:t>mplementation of International Mobile Telecommunications in the frequency bands 1 885-2 025 MHz and 2 110-2 200 MHz</w:t>
            </w:r>
            <w:r w:rsidR="001E0D23">
              <w:rPr>
                <w:rFonts w:ascii="Calibri" w:hAnsi="Calibri"/>
                <w:szCs w:val="24"/>
              </w:rPr>
              <w:t>”</w:t>
            </w:r>
            <w:r w:rsidR="00E6008E">
              <w:rPr>
                <w:rFonts w:ascii="Calibri" w:hAnsi="Calibri"/>
                <w:szCs w:val="24"/>
              </w:rPr>
              <w:t xml:space="preserve">, </w:t>
            </w:r>
            <w:r w:rsidR="00BD13E7">
              <w:rPr>
                <w:rFonts w:ascii="Calibri" w:hAnsi="Calibri"/>
                <w:szCs w:val="24"/>
              </w:rPr>
              <w:t>regards the co-existence of the satellite and terrestrial components of IMT in the 2 GHz range,</w:t>
            </w:r>
            <w:r w:rsidR="002C3D0C">
              <w:rPr>
                <w:rFonts w:ascii="Calibri" w:hAnsi="Calibri"/>
                <w:szCs w:val="24"/>
              </w:rPr>
              <w:t xml:space="preserve"> some of its provisions, in particular its Annex</w:t>
            </w:r>
            <w:r w:rsidR="005E6923">
              <w:rPr>
                <w:rFonts w:ascii="Calibri" w:hAnsi="Calibri"/>
                <w:szCs w:val="24"/>
              </w:rPr>
              <w:t>,</w:t>
            </w:r>
            <w:r w:rsidR="002C3D0C">
              <w:rPr>
                <w:rFonts w:ascii="Calibri" w:hAnsi="Calibri"/>
                <w:szCs w:val="24"/>
              </w:rPr>
              <w:t xml:space="preserve"> may be able to provide insight</w:t>
            </w:r>
            <w:r w:rsidR="007B6101">
              <w:rPr>
                <w:rFonts w:ascii="Calibri" w:hAnsi="Calibri"/>
                <w:szCs w:val="24"/>
              </w:rPr>
              <w:t xml:space="preserve"> into possible sharing or co-existence techniques for direct-to-user </w:t>
            </w:r>
            <w:r w:rsidR="005E6923">
              <w:rPr>
                <w:rFonts w:ascii="Calibri" w:hAnsi="Calibri"/>
                <w:szCs w:val="24"/>
              </w:rPr>
              <w:t xml:space="preserve">satellite </w:t>
            </w:r>
            <w:r w:rsidR="007B6101">
              <w:rPr>
                <w:rFonts w:ascii="Calibri" w:hAnsi="Calibri"/>
                <w:szCs w:val="24"/>
              </w:rPr>
              <w:t>connectivity in frequency bands with terrestrial service alloc</w:t>
            </w:r>
            <w:r w:rsidR="005E6923">
              <w:rPr>
                <w:rFonts w:ascii="Calibri" w:hAnsi="Calibri"/>
                <w:szCs w:val="24"/>
              </w:rPr>
              <w:t>ations.</w:t>
            </w:r>
          </w:p>
          <w:p w14:paraId="307B2760" w14:textId="47BA81CB" w:rsidR="003511F7" w:rsidRPr="009D4264" w:rsidRDefault="004353FA" w:rsidP="00E1144A">
            <w:pPr>
              <w:spacing w:before="0"/>
              <w:rPr>
                <w:rFonts w:ascii="Calibri" w:hAnsi="Calibri"/>
                <w:szCs w:val="24"/>
              </w:rPr>
            </w:pPr>
            <w:r>
              <w:rPr>
                <w:rFonts w:ascii="Calibri" w:hAnsi="Calibri"/>
                <w:szCs w:val="24"/>
              </w:rPr>
              <w:t>Specifically</w:t>
            </w:r>
            <w:r w:rsidR="003511F7">
              <w:rPr>
                <w:rFonts w:ascii="Calibri" w:hAnsi="Calibri"/>
                <w:szCs w:val="24"/>
              </w:rPr>
              <w:t xml:space="preserve"> the Annex to Resolution 212 (Rev. </w:t>
            </w:r>
            <w:r w:rsidR="00C162EE">
              <w:rPr>
                <w:rFonts w:ascii="Calibri" w:hAnsi="Calibri"/>
                <w:szCs w:val="24"/>
              </w:rPr>
              <w:t>WRC-19), “</w:t>
            </w:r>
            <w:r w:rsidR="00E1144A" w:rsidRPr="00E1144A">
              <w:rPr>
                <w:rFonts w:ascii="Calibri" w:hAnsi="Calibri"/>
                <w:szCs w:val="24"/>
              </w:rPr>
              <w:t>Guidance on the implementation of technical and operational measures to facilitate coexistence between terrestrial and satellite components of International Mobile Telecommunications in the frequency bands 1 980-</w:t>
            </w:r>
            <w:r w:rsidR="00E1144A">
              <w:rPr>
                <w:rFonts w:ascii="Calibri" w:hAnsi="Calibri"/>
                <w:szCs w:val="24"/>
              </w:rPr>
              <w:t xml:space="preserve"> </w:t>
            </w:r>
            <w:r w:rsidR="00E1144A" w:rsidRPr="00E1144A">
              <w:rPr>
                <w:rFonts w:ascii="Calibri" w:hAnsi="Calibri"/>
                <w:szCs w:val="24"/>
              </w:rPr>
              <w:t>2010 MHz and 2 170-2 200 MHz</w:t>
            </w:r>
            <w:r w:rsidR="00C162EE">
              <w:rPr>
                <w:rFonts w:ascii="Calibri" w:hAnsi="Calibri"/>
                <w:szCs w:val="24"/>
              </w:rPr>
              <w:t>”, may be of relevance.</w:t>
            </w:r>
          </w:p>
        </w:tc>
      </w:tr>
      <w:tr w:rsidR="00FC09C7" w:rsidRPr="008A5AF1" w14:paraId="1AF72F1D" w14:textId="77777777" w:rsidTr="00EC3C1D">
        <w:trPr>
          <w:trHeight w:val="1038"/>
        </w:trPr>
        <w:tc>
          <w:tcPr>
            <w:tcW w:w="9393" w:type="dxa"/>
            <w:gridSpan w:val="2"/>
            <w:tcBorders>
              <w:left w:val="double" w:sz="6" w:space="0" w:color="auto"/>
              <w:bottom w:val="single" w:sz="12" w:space="0" w:color="auto"/>
              <w:right w:val="double" w:sz="6" w:space="0" w:color="auto"/>
            </w:tcBorders>
          </w:tcPr>
          <w:p w14:paraId="41EB1E7C" w14:textId="18D0708B" w:rsidR="00D56192" w:rsidRDefault="00FC09C7" w:rsidP="00EC3C1D">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128BDF03" w14:textId="76BA13DB" w:rsidR="00FC09C7" w:rsidRPr="009D4264" w:rsidRDefault="00FC09C7" w:rsidP="00EC3C1D">
            <w:pPr>
              <w:pStyle w:val="enumlev2"/>
              <w:ind w:left="0" w:firstLine="0"/>
              <w:jc w:val="both"/>
              <w:rPr>
                <w:rFonts w:ascii="Arial" w:hAnsi="Arial" w:cs="Arial"/>
                <w:color w:val="444444"/>
                <w:sz w:val="18"/>
                <w:szCs w:val="18"/>
                <w:shd w:val="clear" w:color="auto" w:fill="FFFFFF"/>
              </w:rPr>
            </w:pPr>
            <w:r>
              <w:rPr>
                <w:rFonts w:asciiTheme="minorHAnsi" w:hAnsiTheme="minorHAnsi"/>
                <w:bCs/>
                <w:szCs w:val="24"/>
              </w:rPr>
              <w:t xml:space="preserve">Contribution </w:t>
            </w:r>
            <w:r w:rsidR="00B9070D">
              <w:rPr>
                <w:rFonts w:asciiTheme="minorHAnsi" w:hAnsiTheme="minorHAnsi"/>
                <w:bCs/>
                <w:szCs w:val="24"/>
              </w:rPr>
              <w:t>refers to</w:t>
            </w:r>
            <w:r w:rsidR="007B60AD">
              <w:rPr>
                <w:rFonts w:asciiTheme="minorHAnsi" w:hAnsiTheme="minorHAnsi"/>
                <w:bCs/>
                <w:szCs w:val="24"/>
              </w:rPr>
              <w:t xml:space="preserve"> Resolution 212 (Rev. WRC-19) and discusses potential applicability or relevance of its provisions and Annex</w:t>
            </w:r>
            <w:r w:rsidR="00F3215E">
              <w:rPr>
                <w:rFonts w:asciiTheme="minorHAnsi" w:hAnsiTheme="minorHAnsi"/>
                <w:bCs/>
                <w:szCs w:val="24"/>
              </w:rPr>
              <w:t xml:space="preserve"> to studies that should be undertaken by WP 4C in response to Resolution </w:t>
            </w:r>
            <w:r w:rsidR="003753E8">
              <w:rPr>
                <w:rFonts w:asciiTheme="minorHAnsi" w:hAnsiTheme="minorHAnsi"/>
                <w:bCs/>
                <w:szCs w:val="24"/>
              </w:rPr>
              <w:t>COM6/9(WRC-23).</w:t>
            </w:r>
          </w:p>
        </w:tc>
      </w:tr>
    </w:tbl>
    <w:p w14:paraId="17D727C8" w14:textId="77777777" w:rsidR="00FC09C7" w:rsidRDefault="00FC09C7" w:rsidP="00FC09C7">
      <w:pPr>
        <w:rPr>
          <w:szCs w:val="24"/>
        </w:rPr>
      </w:pPr>
      <w:r>
        <w:rPr>
          <w:szCs w:val="24"/>
        </w:rPr>
        <w:t xml:space="preserve"> </w:t>
      </w:r>
    </w:p>
    <w:p w14:paraId="15DFB8C2" w14:textId="132F7401" w:rsidR="00AA1420" w:rsidRDefault="00AA1420">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A1420" w:rsidRPr="00715835" w14:paraId="6CE36332" w14:textId="77777777" w:rsidTr="00486D2A">
        <w:trPr>
          <w:cantSplit/>
        </w:trPr>
        <w:tc>
          <w:tcPr>
            <w:tcW w:w="6487" w:type="dxa"/>
            <w:vAlign w:val="center"/>
          </w:tcPr>
          <w:p w14:paraId="7BA37665" w14:textId="77777777" w:rsidR="00AA1420" w:rsidRPr="00715835" w:rsidRDefault="00AA1420" w:rsidP="00486D2A">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490200BE" w14:textId="77777777" w:rsidR="00AA1420" w:rsidRPr="00715835" w:rsidRDefault="00AA1420" w:rsidP="00486D2A">
            <w:pPr>
              <w:shd w:val="solid" w:color="FFFFFF" w:fill="FFFFFF"/>
              <w:spacing w:before="0" w:line="240" w:lineRule="atLeast"/>
            </w:pPr>
            <w:r w:rsidRPr="00715835">
              <w:rPr>
                <w:noProof/>
                <w:lang w:eastAsia="en-GB"/>
              </w:rPr>
              <w:drawing>
                <wp:inline distT="0" distB="0" distL="0" distR="0" wp14:anchorId="63A55ABD" wp14:editId="14C59522">
                  <wp:extent cx="765175" cy="765175"/>
                  <wp:effectExtent l="0" t="0" r="0" b="0"/>
                  <wp:docPr id="358936920" name="Picture 3589369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36920" name="Picture 358936920"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A1420" w:rsidRPr="00715835" w14:paraId="067DCE20" w14:textId="77777777" w:rsidTr="00486D2A">
        <w:trPr>
          <w:cantSplit/>
        </w:trPr>
        <w:tc>
          <w:tcPr>
            <w:tcW w:w="6487" w:type="dxa"/>
            <w:tcBorders>
              <w:bottom w:val="single" w:sz="12" w:space="0" w:color="auto"/>
            </w:tcBorders>
          </w:tcPr>
          <w:p w14:paraId="6A615DC3" w14:textId="77777777" w:rsidR="00AA1420" w:rsidRPr="00715835" w:rsidRDefault="00AA1420" w:rsidP="00486D2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456F18F" w14:textId="77777777" w:rsidR="00AA1420" w:rsidRPr="00715835" w:rsidRDefault="00AA1420" w:rsidP="00486D2A">
            <w:pPr>
              <w:shd w:val="solid" w:color="FFFFFF" w:fill="FFFFFF"/>
              <w:spacing w:before="0" w:after="48" w:line="240" w:lineRule="atLeast"/>
              <w:rPr>
                <w:sz w:val="22"/>
                <w:szCs w:val="22"/>
              </w:rPr>
            </w:pPr>
          </w:p>
        </w:tc>
      </w:tr>
      <w:tr w:rsidR="00AA1420" w:rsidRPr="00715835" w14:paraId="79D6517F" w14:textId="77777777" w:rsidTr="00486D2A">
        <w:trPr>
          <w:cantSplit/>
        </w:trPr>
        <w:tc>
          <w:tcPr>
            <w:tcW w:w="6487" w:type="dxa"/>
            <w:tcBorders>
              <w:top w:val="single" w:sz="12" w:space="0" w:color="auto"/>
            </w:tcBorders>
          </w:tcPr>
          <w:p w14:paraId="23594691" w14:textId="77777777" w:rsidR="00AA1420" w:rsidRPr="00715835" w:rsidRDefault="00AA1420" w:rsidP="00486D2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2F4F135" w14:textId="77777777" w:rsidR="00AA1420" w:rsidRPr="00715835" w:rsidRDefault="00AA1420" w:rsidP="00486D2A">
            <w:pPr>
              <w:shd w:val="solid" w:color="FFFFFF" w:fill="FFFFFF"/>
              <w:spacing w:before="0" w:after="48" w:line="240" w:lineRule="atLeast"/>
            </w:pPr>
          </w:p>
        </w:tc>
      </w:tr>
      <w:tr w:rsidR="00AA1420" w:rsidRPr="00715835" w14:paraId="3A06AD9A" w14:textId="77777777" w:rsidTr="00486D2A">
        <w:trPr>
          <w:cantSplit/>
        </w:trPr>
        <w:tc>
          <w:tcPr>
            <w:tcW w:w="6487" w:type="dxa"/>
            <w:vMerge w:val="restart"/>
          </w:tcPr>
          <w:p w14:paraId="2E016DC6" w14:textId="77777777" w:rsidR="00AA1420" w:rsidRPr="00EF7A9C" w:rsidRDefault="00AA1420" w:rsidP="00486D2A">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r>
              <w:rPr>
                <w:rFonts w:ascii="Verdana" w:hAnsi="Verdana"/>
                <w:sz w:val="20"/>
              </w:rPr>
              <w:t>Xx Yyyy</w:t>
            </w:r>
            <w:r w:rsidRPr="00EF7A9C">
              <w:rPr>
                <w:rFonts w:ascii="Verdana" w:hAnsi="Verdana"/>
                <w:sz w:val="20"/>
              </w:rPr>
              <w:t xml:space="preserve"> 20</w:t>
            </w:r>
            <w:r>
              <w:rPr>
                <w:rFonts w:ascii="Verdana" w:hAnsi="Verdana"/>
                <w:sz w:val="20"/>
              </w:rPr>
              <w:t>24</w:t>
            </w:r>
          </w:p>
          <w:p w14:paraId="07DD097E" w14:textId="77777777" w:rsidR="00AA1420" w:rsidRPr="00715835" w:rsidRDefault="00AA1420" w:rsidP="00486D2A">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Pr>
                <w:rFonts w:ascii="Verdana" w:hAnsi="Verdana"/>
                <w:sz w:val="20"/>
              </w:rPr>
              <w:t>7 Agenda item 1.13</w:t>
            </w:r>
          </w:p>
        </w:tc>
        <w:tc>
          <w:tcPr>
            <w:tcW w:w="3402" w:type="dxa"/>
          </w:tcPr>
          <w:p w14:paraId="45C1E1F7" w14:textId="55AFDC6D" w:rsidR="00AA1420" w:rsidRPr="00715835" w:rsidRDefault="00AA1420" w:rsidP="00486D2A">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US4C-02/xx</w:t>
            </w:r>
          </w:p>
        </w:tc>
      </w:tr>
      <w:tr w:rsidR="00AA1420" w:rsidRPr="00715835" w14:paraId="251DE3F5" w14:textId="77777777" w:rsidTr="00486D2A">
        <w:trPr>
          <w:cantSplit/>
        </w:trPr>
        <w:tc>
          <w:tcPr>
            <w:tcW w:w="6487" w:type="dxa"/>
            <w:vMerge/>
          </w:tcPr>
          <w:p w14:paraId="2D3EC3DD" w14:textId="77777777" w:rsidR="00AA1420" w:rsidRPr="00715835" w:rsidRDefault="00AA1420" w:rsidP="00486D2A">
            <w:pPr>
              <w:spacing w:before="60"/>
              <w:jc w:val="center"/>
              <w:rPr>
                <w:b/>
                <w:smallCaps/>
                <w:sz w:val="32"/>
                <w:lang w:eastAsia="zh-CN"/>
              </w:rPr>
            </w:pPr>
          </w:p>
        </w:tc>
        <w:tc>
          <w:tcPr>
            <w:tcW w:w="3402" w:type="dxa"/>
          </w:tcPr>
          <w:p w14:paraId="5BECC3BC" w14:textId="0B67DB65" w:rsidR="00AA1420" w:rsidRPr="00715835" w:rsidRDefault="00AA1420" w:rsidP="00486D2A">
            <w:pPr>
              <w:shd w:val="solid" w:color="FFFFFF" w:fill="FFFFFF"/>
              <w:spacing w:before="0" w:line="240" w:lineRule="atLeast"/>
              <w:rPr>
                <w:rFonts w:ascii="Verdana" w:hAnsi="Verdana"/>
                <w:sz w:val="20"/>
                <w:lang w:eastAsia="zh-CN"/>
              </w:rPr>
            </w:pPr>
            <w:r>
              <w:rPr>
                <w:rFonts w:ascii="Verdana" w:hAnsi="Verdana"/>
                <w:b/>
                <w:sz w:val="20"/>
                <w:lang w:eastAsia="zh-CN"/>
              </w:rPr>
              <w:t>23 February 2024</w:t>
            </w:r>
          </w:p>
        </w:tc>
      </w:tr>
      <w:tr w:rsidR="00AA1420" w:rsidRPr="00715835" w14:paraId="787F67BB" w14:textId="77777777" w:rsidTr="00486D2A">
        <w:trPr>
          <w:cantSplit/>
        </w:trPr>
        <w:tc>
          <w:tcPr>
            <w:tcW w:w="6487" w:type="dxa"/>
            <w:vMerge/>
          </w:tcPr>
          <w:p w14:paraId="06BEED9F" w14:textId="77777777" w:rsidR="00AA1420" w:rsidRPr="00715835" w:rsidRDefault="00AA1420" w:rsidP="00486D2A">
            <w:pPr>
              <w:spacing w:before="60"/>
              <w:jc w:val="center"/>
              <w:rPr>
                <w:b/>
                <w:smallCaps/>
                <w:sz w:val="32"/>
                <w:lang w:eastAsia="zh-CN"/>
              </w:rPr>
            </w:pPr>
          </w:p>
        </w:tc>
        <w:tc>
          <w:tcPr>
            <w:tcW w:w="3402" w:type="dxa"/>
          </w:tcPr>
          <w:p w14:paraId="65AEA867" w14:textId="77777777" w:rsidR="00AA1420" w:rsidRPr="00715835" w:rsidRDefault="00AA1420" w:rsidP="00486D2A">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AA1420" w:rsidRPr="00715835" w14:paraId="158B2B0C" w14:textId="77777777" w:rsidTr="00486D2A">
        <w:trPr>
          <w:cantSplit/>
        </w:trPr>
        <w:tc>
          <w:tcPr>
            <w:tcW w:w="9889" w:type="dxa"/>
            <w:gridSpan w:val="2"/>
          </w:tcPr>
          <w:p w14:paraId="4ABB7BDA" w14:textId="77777777" w:rsidR="00AA1420" w:rsidRPr="00715835" w:rsidRDefault="00AA1420" w:rsidP="00486D2A">
            <w:pPr>
              <w:pStyle w:val="Source"/>
              <w:rPr>
                <w:lang w:eastAsia="zh-CN"/>
              </w:rPr>
            </w:pPr>
            <w:r w:rsidRPr="00715835">
              <w:rPr>
                <w:lang w:eastAsia="zh-CN"/>
              </w:rPr>
              <w:t>United States of America</w:t>
            </w:r>
          </w:p>
        </w:tc>
      </w:tr>
      <w:tr w:rsidR="00AA1420" w:rsidRPr="00105920" w14:paraId="54406A0F" w14:textId="77777777" w:rsidTr="00486D2A">
        <w:trPr>
          <w:cantSplit/>
        </w:trPr>
        <w:tc>
          <w:tcPr>
            <w:tcW w:w="9889" w:type="dxa"/>
            <w:gridSpan w:val="2"/>
          </w:tcPr>
          <w:p w14:paraId="16FF1E77" w14:textId="4675B343" w:rsidR="00AA1420" w:rsidRPr="00C54B0C" w:rsidRDefault="00672679" w:rsidP="00C54B0C">
            <w:pPr>
              <w:pStyle w:val="Title1"/>
              <w:rPr>
                <w:sz w:val="32"/>
                <w:szCs w:val="32"/>
              </w:rPr>
            </w:pPr>
            <w:r w:rsidRPr="00C54B0C">
              <w:rPr>
                <w:bCs/>
                <w:sz w:val="32"/>
                <w:szCs w:val="32"/>
              </w:rPr>
              <w:t>Review of Resolution 212 (Rev. WRC-19) with regards to WRC-27 Agenda item 1.13</w:t>
            </w:r>
          </w:p>
        </w:tc>
      </w:tr>
    </w:tbl>
    <w:p w14:paraId="4631AF72" w14:textId="77777777" w:rsidR="00AA1420" w:rsidRDefault="00AA1420" w:rsidP="00AA1420">
      <w:pPr>
        <w:spacing w:before="360"/>
        <w:rPr>
          <w:u w:val="single"/>
        </w:rPr>
      </w:pPr>
    </w:p>
    <w:p w14:paraId="7B2474C3" w14:textId="77777777" w:rsidR="00AA1420" w:rsidRPr="00C54B0C" w:rsidRDefault="00AA1420" w:rsidP="00AA1420">
      <w:pPr>
        <w:spacing w:before="360"/>
        <w:rPr>
          <w:sz w:val="28"/>
          <w:szCs w:val="28"/>
          <w:u w:val="single"/>
        </w:rPr>
      </w:pPr>
      <w:r w:rsidRPr="00C54B0C">
        <w:rPr>
          <w:sz w:val="28"/>
          <w:szCs w:val="28"/>
          <w:u w:val="single"/>
        </w:rPr>
        <w:t>Introduction</w:t>
      </w:r>
    </w:p>
    <w:p w14:paraId="1E81FBBE" w14:textId="1A68596F" w:rsidR="00370160" w:rsidRPr="00C54B0C" w:rsidRDefault="009265B2" w:rsidP="009265B2">
      <w:pPr>
        <w:rPr>
          <w:szCs w:val="24"/>
        </w:rPr>
      </w:pPr>
      <w:r w:rsidRPr="00C54B0C">
        <w:rPr>
          <w:bCs/>
          <w:szCs w:val="24"/>
        </w:rPr>
        <w:t>As determined by the CPM27-1 meeting (18-19 December 2023, Dubai)</w:t>
      </w:r>
      <w:r w:rsidR="003F236B" w:rsidRPr="00C54B0C">
        <w:rPr>
          <w:bCs/>
          <w:szCs w:val="24"/>
        </w:rPr>
        <w:t xml:space="preserve"> and according</w:t>
      </w:r>
      <w:r w:rsidRPr="00C54B0C">
        <w:rPr>
          <w:bCs/>
          <w:szCs w:val="24"/>
        </w:rPr>
        <w:t xml:space="preserve"> to Administrative Circular </w:t>
      </w:r>
      <w:hyperlink r:id="rId8" w:history="1">
        <w:r w:rsidRPr="00ED62F4">
          <w:rPr>
            <w:rStyle w:val="Hyperlink"/>
            <w:bCs/>
            <w:szCs w:val="24"/>
          </w:rPr>
          <w:t>CA/270</w:t>
        </w:r>
      </w:hyperlink>
      <w:r w:rsidRPr="00C54B0C">
        <w:rPr>
          <w:bCs/>
          <w:szCs w:val="24"/>
        </w:rPr>
        <w:t xml:space="preserve">, WP 4C has the role as the responsible group for WRC-27 Agenda item 1.13 with regards to undertaking sharing/compatibility studies and developing draft text for the CPM Report to WRC-27. </w:t>
      </w:r>
      <w:r w:rsidRPr="00C54B0C">
        <w:rPr>
          <w:szCs w:val="24"/>
        </w:rPr>
        <w:t xml:space="preserve">Agenda item 1.13 is to investigate potential regulatory measures, including possible new allocations to the MSS, for direct connectivity between space stations and IMT user equipment to </w:t>
      </w:r>
      <w:r w:rsidR="00EC22EB">
        <w:rPr>
          <w:szCs w:val="24"/>
        </w:rPr>
        <w:t>enhance the coverage area of terrestrial IMT networks</w:t>
      </w:r>
      <w:r w:rsidR="00E07517" w:rsidRPr="00C54B0C">
        <w:rPr>
          <w:szCs w:val="24"/>
        </w:rPr>
        <w:t>:</w:t>
      </w:r>
    </w:p>
    <w:p w14:paraId="261A5F73" w14:textId="428C5ECA" w:rsidR="00E07517" w:rsidRDefault="00E07517" w:rsidP="0069177E">
      <w:pPr>
        <w:ind w:left="360"/>
        <w:rPr>
          <w:sz w:val="22"/>
          <w:szCs w:val="22"/>
        </w:rPr>
      </w:pPr>
      <w:r w:rsidRPr="007B786B">
        <w:rPr>
          <w:sz w:val="22"/>
          <w:szCs w:val="22"/>
        </w:rPr>
        <w:t>to consider studies on possible new allocations to the mobile-satellite service for direct connectivity between space stations and International Mobile Telecommunications (IMT) user equipment to complement terrestrial IMT network coverage, in accordance with Resolution ​253 (WRC-23);</w:t>
      </w:r>
    </w:p>
    <w:p w14:paraId="5E91B795" w14:textId="77777777" w:rsidR="007B786B" w:rsidDel="00F618A7" w:rsidRDefault="007B786B" w:rsidP="009265B2">
      <w:pPr>
        <w:rPr>
          <w:del w:id="0" w:author="USA Author" w:date="2024-02-26T20:31:00Z"/>
          <w:szCs w:val="24"/>
        </w:rPr>
      </w:pPr>
    </w:p>
    <w:p w14:paraId="323A7EA1" w14:textId="4EA5C42E" w:rsidR="00F618A7" w:rsidRPr="007B786B" w:rsidRDefault="00F618A7" w:rsidP="0069177E">
      <w:pPr>
        <w:ind w:left="360"/>
        <w:rPr>
          <w:ins w:id="1" w:author="USA Author" w:date="2024-02-26T20:31:00Z"/>
          <w:sz w:val="22"/>
          <w:szCs w:val="22"/>
        </w:rPr>
      </w:pPr>
    </w:p>
    <w:p w14:paraId="2AA9F43A" w14:textId="53928D56" w:rsidR="008673D6" w:rsidRDefault="00F618A7" w:rsidP="009265B2">
      <w:pPr>
        <w:rPr>
          <w:ins w:id="2" w:author="USA Author" w:date="2024-02-26T19:44:00Z"/>
          <w:szCs w:val="24"/>
        </w:rPr>
      </w:pPr>
      <w:ins w:id="3" w:author="USA Author" w:date="2024-02-26T20:31:00Z">
        <w:r>
          <w:rPr>
            <w:szCs w:val="24"/>
          </w:rPr>
          <w:t>S</w:t>
        </w:r>
      </w:ins>
      <w:ins w:id="4" w:author="USA Author" w:date="2024-02-26T20:13:00Z">
        <w:r w:rsidR="00643D10">
          <w:rPr>
            <w:szCs w:val="24"/>
          </w:rPr>
          <w:t xml:space="preserve">everal </w:t>
        </w:r>
      </w:ins>
      <w:ins w:id="5" w:author="USA Author" w:date="2024-02-26T19:42:00Z">
        <w:r w:rsidR="00E36DEE">
          <w:rPr>
            <w:szCs w:val="24"/>
          </w:rPr>
          <w:t xml:space="preserve">observations </w:t>
        </w:r>
      </w:ins>
      <w:ins w:id="6" w:author="USA Author" w:date="2024-02-26T20:32:00Z">
        <w:r w:rsidR="00A72937">
          <w:rPr>
            <w:szCs w:val="24"/>
          </w:rPr>
          <w:t xml:space="preserve">and comments </w:t>
        </w:r>
      </w:ins>
      <w:ins w:id="7" w:author="USA Author" w:date="2024-02-26T19:42:00Z">
        <w:r w:rsidR="00E36DEE">
          <w:rPr>
            <w:szCs w:val="24"/>
          </w:rPr>
          <w:t xml:space="preserve">are made in the subsequent </w:t>
        </w:r>
        <w:r w:rsidR="00AE04CD">
          <w:rPr>
            <w:szCs w:val="24"/>
          </w:rPr>
          <w:t>“Discussion” section</w:t>
        </w:r>
      </w:ins>
      <w:ins w:id="8" w:author="USA Author" w:date="2024-02-26T19:43:00Z">
        <w:r w:rsidR="00AE04CD">
          <w:rPr>
            <w:szCs w:val="24"/>
          </w:rPr>
          <w:t xml:space="preserve"> </w:t>
        </w:r>
        <w:r w:rsidR="007B2A97">
          <w:rPr>
            <w:szCs w:val="24"/>
          </w:rPr>
          <w:t xml:space="preserve">to facilitate the structure and organization </w:t>
        </w:r>
      </w:ins>
      <w:ins w:id="9" w:author="USA Author" w:date="2024-02-26T20:28:00Z">
        <w:r w:rsidR="00C12EB9">
          <w:rPr>
            <w:szCs w:val="24"/>
          </w:rPr>
          <w:t>of the</w:t>
        </w:r>
      </w:ins>
      <w:ins w:id="10" w:author="USA Author" w:date="2024-02-26T20:29:00Z">
        <w:r w:rsidR="00C12EB9">
          <w:rPr>
            <w:szCs w:val="24"/>
          </w:rPr>
          <w:t xml:space="preserve"> </w:t>
        </w:r>
        <w:r w:rsidR="00D75F85">
          <w:rPr>
            <w:szCs w:val="24"/>
          </w:rPr>
          <w:t>studies</w:t>
        </w:r>
        <w:r w:rsidR="00C12EB9">
          <w:rPr>
            <w:szCs w:val="24"/>
          </w:rPr>
          <w:t xml:space="preserve"> </w:t>
        </w:r>
        <w:r w:rsidR="00FC0B63">
          <w:rPr>
            <w:szCs w:val="24"/>
          </w:rPr>
          <w:t xml:space="preserve">which need to be undertaken </w:t>
        </w:r>
        <w:r w:rsidR="00D75F85">
          <w:rPr>
            <w:szCs w:val="24"/>
          </w:rPr>
          <w:t>in</w:t>
        </w:r>
      </w:ins>
      <w:ins w:id="11" w:author="USA Author" w:date="2024-02-26T20:31:00Z">
        <w:r w:rsidR="00445B71">
          <w:rPr>
            <w:szCs w:val="24"/>
          </w:rPr>
          <w:t xml:space="preserve"> order</w:t>
        </w:r>
      </w:ins>
      <w:ins w:id="12" w:author="USA Author" w:date="2024-02-26T20:29:00Z">
        <w:r w:rsidR="00D75F85">
          <w:rPr>
            <w:szCs w:val="24"/>
          </w:rPr>
          <w:t xml:space="preserve"> </w:t>
        </w:r>
      </w:ins>
      <w:ins w:id="13" w:author="USA Author" w:date="2024-02-26T20:31:00Z">
        <w:r w:rsidR="00445B71">
          <w:rPr>
            <w:szCs w:val="24"/>
          </w:rPr>
          <w:t>for WP 4C to fulfill the responsibility given by CPM27-1</w:t>
        </w:r>
      </w:ins>
      <w:ins w:id="14" w:author="USA Author" w:date="2024-02-27T09:27:00Z">
        <w:r w:rsidR="000D772F">
          <w:rPr>
            <w:szCs w:val="24"/>
          </w:rPr>
          <w:t xml:space="preserve"> with regards to WRC-27 Agenda item 1.13</w:t>
        </w:r>
      </w:ins>
      <w:ins w:id="15" w:author="USA Author" w:date="2024-02-26T20:32:00Z">
        <w:r w:rsidR="00445B71">
          <w:rPr>
            <w:szCs w:val="24"/>
          </w:rPr>
          <w:t>.</w:t>
        </w:r>
      </w:ins>
    </w:p>
    <w:p w14:paraId="3B168B3F" w14:textId="1AF418F7" w:rsidR="002B7349" w:rsidRDefault="002B7349" w:rsidP="009265B2">
      <w:pPr>
        <w:rPr>
          <w:ins w:id="16" w:author="USA Author" w:date="2024-02-26T19:45:00Z"/>
          <w:szCs w:val="24"/>
        </w:rPr>
      </w:pPr>
      <w:ins w:id="17" w:author="USA Author" w:date="2024-02-26T19:45:00Z">
        <w:r>
          <w:rPr>
            <w:szCs w:val="24"/>
          </w:rPr>
          <w:t>In particular,</w:t>
        </w:r>
      </w:ins>
      <w:del w:id="18" w:author="USA Author" w:date="2024-02-26T19:45:00Z">
        <w:r w:rsidR="00076AB0" w:rsidRPr="008B70F7" w:rsidDel="002B7349">
          <w:rPr>
            <w:szCs w:val="24"/>
          </w:rPr>
          <w:delText>In</w:delText>
        </w:r>
      </w:del>
      <w:r w:rsidR="00076AB0" w:rsidRPr="008B70F7">
        <w:rPr>
          <w:szCs w:val="24"/>
        </w:rPr>
        <w:t xml:space="preserve"> a review of prior WRC agenda items which may bear </w:t>
      </w:r>
      <w:del w:id="19" w:author="USA Author" w:date="2024-02-26T19:45:00Z">
        <w:r w:rsidR="00076AB0" w:rsidRPr="008B70F7" w:rsidDel="002B7349">
          <w:rPr>
            <w:szCs w:val="24"/>
          </w:rPr>
          <w:delText xml:space="preserve">some </w:delText>
        </w:r>
      </w:del>
      <w:r w:rsidR="00076AB0" w:rsidRPr="008B70F7">
        <w:rPr>
          <w:szCs w:val="24"/>
        </w:rPr>
        <w:t>similarity</w:t>
      </w:r>
      <w:r w:rsidR="0028376B" w:rsidRPr="008B70F7">
        <w:rPr>
          <w:szCs w:val="24"/>
        </w:rPr>
        <w:t xml:space="preserve"> </w:t>
      </w:r>
      <w:r w:rsidR="007D3EE0" w:rsidRPr="008B70F7">
        <w:rPr>
          <w:szCs w:val="24"/>
        </w:rPr>
        <w:t>to</w:t>
      </w:r>
      <w:r w:rsidR="0028376B" w:rsidRPr="008B70F7">
        <w:rPr>
          <w:szCs w:val="24"/>
        </w:rPr>
        <w:t xml:space="preserve"> </w:t>
      </w:r>
      <w:r w:rsidR="007107A0" w:rsidRPr="008B70F7">
        <w:rPr>
          <w:szCs w:val="24"/>
        </w:rPr>
        <w:t>WRC</w:t>
      </w:r>
      <w:r w:rsidR="007107A0">
        <w:rPr>
          <w:szCs w:val="24"/>
        </w:rPr>
        <w:t xml:space="preserve">-27 </w:t>
      </w:r>
      <w:r w:rsidR="0028376B">
        <w:rPr>
          <w:szCs w:val="24"/>
        </w:rPr>
        <w:t>Agenda item 1.13</w:t>
      </w:r>
      <w:ins w:id="20" w:author="USA Author" w:date="2024-02-26T19:45:00Z">
        <w:r>
          <w:rPr>
            <w:szCs w:val="24"/>
          </w:rPr>
          <w:t xml:space="preserve">, at least in some aspects, may </w:t>
        </w:r>
      </w:ins>
      <w:ins w:id="21" w:author="USA Author" w:date="2024-02-26T19:54:00Z">
        <w:r w:rsidR="00695FA8">
          <w:rPr>
            <w:szCs w:val="24"/>
          </w:rPr>
          <w:t xml:space="preserve">likewise </w:t>
        </w:r>
      </w:ins>
      <w:ins w:id="22" w:author="USA Author" w:date="2024-02-26T19:45:00Z">
        <w:r>
          <w:rPr>
            <w:szCs w:val="24"/>
          </w:rPr>
          <w:t xml:space="preserve">be helpful </w:t>
        </w:r>
      </w:ins>
      <w:ins w:id="23" w:author="USA Author" w:date="2024-02-26T19:54:00Z">
        <w:r w:rsidR="00695FA8">
          <w:rPr>
            <w:szCs w:val="24"/>
          </w:rPr>
          <w:t xml:space="preserve">as WP 4C organizes </w:t>
        </w:r>
      </w:ins>
      <w:ins w:id="24" w:author="USA Author" w:date="2024-02-27T08:53:00Z">
        <w:r w:rsidR="002F2E89">
          <w:rPr>
            <w:szCs w:val="24"/>
          </w:rPr>
          <w:t>itself for WRC-27 studies.</w:t>
        </w:r>
      </w:ins>
      <w:ins w:id="25" w:author="USA Author" w:date="2024-02-26T19:54:00Z">
        <w:r w:rsidR="00695FA8">
          <w:rPr>
            <w:szCs w:val="24"/>
          </w:rPr>
          <w:t xml:space="preserve"> </w:t>
        </w:r>
      </w:ins>
    </w:p>
    <w:p w14:paraId="2D7E144D" w14:textId="770CF386" w:rsidR="00E07517" w:rsidRPr="00C54B0C" w:rsidRDefault="0028376B" w:rsidP="009265B2">
      <w:pPr>
        <w:rPr>
          <w:szCs w:val="24"/>
        </w:rPr>
      </w:pPr>
      <w:del w:id="26" w:author="USA Author" w:date="2024-02-26T19:46:00Z">
        <w:r w:rsidDel="002D265B">
          <w:rPr>
            <w:szCs w:val="24"/>
          </w:rPr>
          <w:delText>,</w:delText>
        </w:r>
        <w:r w:rsidR="00076AB0" w:rsidDel="002D265B">
          <w:rPr>
            <w:szCs w:val="24"/>
          </w:rPr>
          <w:delText xml:space="preserve"> </w:delText>
        </w:r>
        <w:r w:rsidR="007107A0" w:rsidDel="002D265B">
          <w:rPr>
            <w:szCs w:val="24"/>
          </w:rPr>
          <w:delText>it</w:delText>
        </w:r>
      </w:del>
      <w:ins w:id="27" w:author="USA Author" w:date="2024-02-26T19:46:00Z">
        <w:r w:rsidR="002D265B">
          <w:rPr>
            <w:szCs w:val="24"/>
          </w:rPr>
          <w:t>It</w:t>
        </w:r>
      </w:ins>
      <w:r w:rsidR="007107A0">
        <w:rPr>
          <w:szCs w:val="24"/>
        </w:rPr>
        <w:t xml:space="preserve"> is noted that </w:t>
      </w:r>
      <w:r w:rsidR="00FB11E4" w:rsidRPr="00C54B0C">
        <w:rPr>
          <w:szCs w:val="24"/>
        </w:rPr>
        <w:t xml:space="preserve">Agenda item 9.1.1 </w:t>
      </w:r>
      <w:r>
        <w:rPr>
          <w:szCs w:val="24"/>
        </w:rPr>
        <w:t>of WRC</w:t>
      </w:r>
      <w:r w:rsidR="00B82C5D">
        <w:rPr>
          <w:szCs w:val="24"/>
        </w:rPr>
        <w:t xml:space="preserve">-19 </w:t>
      </w:r>
      <w:r w:rsidR="00907962" w:rsidRPr="00C54B0C">
        <w:rPr>
          <w:szCs w:val="24"/>
        </w:rPr>
        <w:t xml:space="preserve">was tasked with addressing </w:t>
      </w:r>
      <w:r w:rsidR="007B5563" w:rsidRPr="00C54B0C">
        <w:rPr>
          <w:szCs w:val="24"/>
        </w:rPr>
        <w:t xml:space="preserve">the invites ITU-R of </w:t>
      </w:r>
      <w:hyperlink r:id="rId9" w:history="1">
        <w:r w:rsidR="00F01B80" w:rsidRPr="00C54B0C">
          <w:rPr>
            <w:rStyle w:val="Hyperlink"/>
            <w:szCs w:val="24"/>
          </w:rPr>
          <w:t>Resolution 212 (Rev.WRC-15)</w:t>
        </w:r>
      </w:hyperlink>
      <w:r w:rsidR="00907962" w:rsidRPr="00C54B0C">
        <w:rPr>
          <w:szCs w:val="24"/>
        </w:rPr>
        <w:t>,</w:t>
      </w:r>
      <w:r w:rsidR="00F01B80" w:rsidRPr="00C54B0C">
        <w:rPr>
          <w:szCs w:val="24"/>
        </w:rPr>
        <w:t xml:space="preserve"> Implementation of International Mobile Telecommunications in the frequency bands 1 885-2 025 MHz and 2 110-2 200 MH</w:t>
      </w:r>
      <w:r w:rsidR="007B5563" w:rsidRPr="00C54B0C">
        <w:rPr>
          <w:szCs w:val="24"/>
        </w:rPr>
        <w:t>z</w:t>
      </w:r>
      <w:r w:rsidR="00047635" w:rsidRPr="00C54B0C">
        <w:rPr>
          <w:szCs w:val="24"/>
        </w:rPr>
        <w:t>:</w:t>
      </w:r>
      <w:r w:rsidR="007470E3" w:rsidRPr="00C54B0C">
        <w:rPr>
          <w:szCs w:val="24"/>
        </w:rPr>
        <w:t xml:space="preserve"> </w:t>
      </w:r>
    </w:p>
    <w:p w14:paraId="41E633A8" w14:textId="7BDA0B79" w:rsidR="007470E3" w:rsidRPr="007B786B" w:rsidRDefault="00655571" w:rsidP="00555F86">
      <w:pPr>
        <w:ind w:left="360"/>
        <w:rPr>
          <w:rFonts w:ascii="Calibri" w:hAnsi="Calibri"/>
          <w:sz w:val="22"/>
          <w:szCs w:val="22"/>
        </w:rPr>
      </w:pPr>
      <w:r w:rsidRPr="007B786B">
        <w:rPr>
          <w:sz w:val="22"/>
          <w:szCs w:val="22"/>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1 980- 2 010 MHz and 2 170-2 200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r w:rsidR="00230D81" w:rsidRPr="007B786B">
        <w:rPr>
          <w:sz w:val="22"/>
          <w:szCs w:val="22"/>
        </w:rPr>
        <w:t>,</w:t>
      </w:r>
    </w:p>
    <w:p w14:paraId="5C5B6944" w14:textId="77777777" w:rsidR="007470E3" w:rsidRDefault="007470E3" w:rsidP="009265B2">
      <w:pPr>
        <w:rPr>
          <w:rFonts w:ascii="Calibri" w:hAnsi="Calibri"/>
          <w:szCs w:val="24"/>
        </w:rPr>
      </w:pPr>
    </w:p>
    <w:p w14:paraId="4642D8DC" w14:textId="4900A56B" w:rsidR="00E07517" w:rsidRPr="007B786B" w:rsidRDefault="00FA3CE4" w:rsidP="009265B2">
      <w:pPr>
        <w:rPr>
          <w:szCs w:val="24"/>
        </w:rPr>
      </w:pPr>
      <w:r w:rsidRPr="007B786B">
        <w:rPr>
          <w:szCs w:val="24"/>
        </w:rPr>
        <w:t xml:space="preserve">The development of the CPM text for this </w:t>
      </w:r>
      <w:r w:rsidR="00555F86" w:rsidRPr="007B786B">
        <w:rPr>
          <w:szCs w:val="24"/>
        </w:rPr>
        <w:t xml:space="preserve">WRC-19 </w:t>
      </w:r>
      <w:r w:rsidR="00BF499E" w:rsidRPr="007B786B">
        <w:rPr>
          <w:szCs w:val="24"/>
        </w:rPr>
        <w:t>agenda item involved a joint</w:t>
      </w:r>
      <w:r w:rsidR="00EC54A2">
        <w:rPr>
          <w:szCs w:val="24"/>
        </w:rPr>
        <w:t>, coordinated</w:t>
      </w:r>
      <w:r w:rsidR="00BF499E" w:rsidRPr="007B786B">
        <w:rPr>
          <w:szCs w:val="24"/>
        </w:rPr>
        <w:t xml:space="preserve"> effort between WPs 4C and 5D</w:t>
      </w:r>
      <w:r w:rsidR="00F40421" w:rsidRPr="007B786B">
        <w:rPr>
          <w:szCs w:val="24"/>
        </w:rPr>
        <w:t xml:space="preserve">, with each WP </w:t>
      </w:r>
      <w:r w:rsidR="00E37A83" w:rsidRPr="007B786B">
        <w:rPr>
          <w:szCs w:val="24"/>
        </w:rPr>
        <w:t>assigned the studies with regards to</w:t>
      </w:r>
      <w:r w:rsidR="003B08B4" w:rsidRPr="007B786B">
        <w:rPr>
          <w:szCs w:val="24"/>
        </w:rPr>
        <w:t xml:space="preserve"> the satellite component and terrestrial component, respectively</w:t>
      </w:r>
      <w:r w:rsidR="00E37A83" w:rsidRPr="007B786B">
        <w:rPr>
          <w:szCs w:val="24"/>
        </w:rPr>
        <w:t>.</w:t>
      </w:r>
    </w:p>
    <w:p w14:paraId="45646C09" w14:textId="2FBAAC6C" w:rsidR="00D26F46" w:rsidRDefault="00E37A83" w:rsidP="009265B2">
      <w:pPr>
        <w:rPr>
          <w:ins w:id="28" w:author="USA Author" w:date="2024-02-26T19:57:00Z"/>
          <w:szCs w:val="24"/>
        </w:rPr>
      </w:pPr>
      <w:r w:rsidRPr="007B786B">
        <w:rPr>
          <w:szCs w:val="24"/>
        </w:rPr>
        <w:t xml:space="preserve">The results of these studies undertaken in response to </w:t>
      </w:r>
      <w:r w:rsidR="00981B3C" w:rsidRPr="007B786B">
        <w:rPr>
          <w:szCs w:val="24"/>
        </w:rPr>
        <w:t>Resolution</w:t>
      </w:r>
      <w:r w:rsidR="0007353A" w:rsidRPr="007B786B">
        <w:rPr>
          <w:szCs w:val="24"/>
        </w:rPr>
        <w:t xml:space="preserve"> 212(WRC-15) were incorporated into the Annex of </w:t>
      </w:r>
      <w:hyperlink r:id="rId10" w:history="1">
        <w:r w:rsidR="0007353A" w:rsidRPr="0071670F">
          <w:rPr>
            <w:rStyle w:val="Hyperlink"/>
            <w:szCs w:val="24"/>
          </w:rPr>
          <w:t>Resolution 212 (WRC-19)</w:t>
        </w:r>
      </w:hyperlink>
      <w:r w:rsidR="0007353A" w:rsidRPr="0071670F">
        <w:rPr>
          <w:szCs w:val="24"/>
        </w:rPr>
        <w:t>.</w:t>
      </w:r>
      <w:r w:rsidR="007B5563" w:rsidRPr="0071670F">
        <w:rPr>
          <w:szCs w:val="24"/>
        </w:rPr>
        <w:t xml:space="preserve"> </w:t>
      </w:r>
      <w:ins w:id="29" w:author="USA Author" w:date="2024-02-26T19:57:00Z">
        <w:r w:rsidR="00D26F46" w:rsidRPr="00A75E42">
          <w:rPr>
            <w:szCs w:val="24"/>
            <w:highlight w:val="yellow"/>
            <w:rPrChange w:id="30" w:author="USA Author" w:date="2024-02-26T20:34:00Z">
              <w:rPr>
                <w:szCs w:val="24"/>
              </w:rPr>
            </w:rPrChange>
          </w:rPr>
          <w:t>The subsequent section discusses any</w:t>
        </w:r>
      </w:ins>
      <w:ins w:id="31" w:author="USA Author" w:date="2024-02-27T09:28:00Z">
        <w:r w:rsidR="00B01EF3">
          <w:rPr>
            <w:szCs w:val="24"/>
            <w:highlight w:val="yellow"/>
          </w:rPr>
          <w:t xml:space="preserve"> potential</w:t>
        </w:r>
      </w:ins>
      <w:ins w:id="32" w:author="USA Author" w:date="2024-02-26T19:57:00Z">
        <w:r w:rsidR="00D26F46" w:rsidRPr="00A75E42">
          <w:rPr>
            <w:szCs w:val="24"/>
            <w:highlight w:val="yellow"/>
            <w:rPrChange w:id="33" w:author="USA Author" w:date="2024-02-26T20:34:00Z">
              <w:rPr>
                <w:szCs w:val="24"/>
              </w:rPr>
            </w:rPrChange>
          </w:rPr>
          <w:t xml:space="preserve"> relevance </w:t>
        </w:r>
      </w:ins>
      <w:ins w:id="34" w:author="USA Author" w:date="2024-02-26T20:33:00Z">
        <w:r w:rsidR="00B81CD7" w:rsidRPr="00A75E42">
          <w:rPr>
            <w:szCs w:val="24"/>
            <w:highlight w:val="yellow"/>
            <w:rPrChange w:id="35" w:author="USA Author" w:date="2024-02-26T20:34:00Z">
              <w:rPr>
                <w:szCs w:val="24"/>
              </w:rPr>
            </w:rPrChange>
          </w:rPr>
          <w:t xml:space="preserve">of the results of WRC-19 AI 9.1.1 </w:t>
        </w:r>
        <w:r w:rsidR="00A75E42" w:rsidRPr="00A75E42">
          <w:rPr>
            <w:szCs w:val="24"/>
            <w:highlight w:val="yellow"/>
            <w:rPrChange w:id="36" w:author="USA Author" w:date="2024-02-26T20:34:00Z">
              <w:rPr>
                <w:szCs w:val="24"/>
              </w:rPr>
            </w:rPrChange>
          </w:rPr>
          <w:t>to studi</w:t>
        </w:r>
      </w:ins>
      <w:ins w:id="37" w:author="USA Author" w:date="2024-02-26T20:34:00Z">
        <w:r w:rsidR="00A75E42" w:rsidRPr="00A75E42">
          <w:rPr>
            <w:szCs w:val="24"/>
            <w:highlight w:val="yellow"/>
            <w:rPrChange w:id="38" w:author="USA Author" w:date="2024-02-26T20:34:00Z">
              <w:rPr>
                <w:szCs w:val="24"/>
              </w:rPr>
            </w:rPrChange>
          </w:rPr>
          <w:t>es which will need to be carried out by WP 4C in respons</w:t>
        </w:r>
      </w:ins>
      <w:ins w:id="39" w:author="USA Author" w:date="2024-02-27T08:53:00Z">
        <w:r w:rsidR="00FC25BC">
          <w:rPr>
            <w:szCs w:val="24"/>
            <w:highlight w:val="yellow"/>
          </w:rPr>
          <w:t>e</w:t>
        </w:r>
      </w:ins>
      <w:ins w:id="40" w:author="USA Author" w:date="2024-02-26T20:34:00Z">
        <w:r w:rsidR="00A75E42" w:rsidRPr="00A75E42">
          <w:rPr>
            <w:szCs w:val="24"/>
            <w:highlight w:val="yellow"/>
            <w:rPrChange w:id="41" w:author="USA Author" w:date="2024-02-26T20:34:00Z">
              <w:rPr>
                <w:szCs w:val="24"/>
              </w:rPr>
            </w:rPrChange>
          </w:rPr>
          <w:t xml:space="preserve"> to AI 1.13.</w:t>
        </w:r>
      </w:ins>
    </w:p>
    <w:p w14:paraId="62FECDAC" w14:textId="326AC716" w:rsidR="00E37A83" w:rsidRPr="0091205E" w:rsidRDefault="007B5563" w:rsidP="009265B2">
      <w:pPr>
        <w:rPr>
          <w:strike/>
          <w:szCs w:val="24"/>
          <w:rPrChange w:id="42" w:author="USA Author" w:date="2024-02-26T19:57:00Z">
            <w:rPr>
              <w:szCs w:val="24"/>
            </w:rPr>
          </w:rPrChange>
        </w:rPr>
      </w:pPr>
      <w:r w:rsidRPr="0091205E">
        <w:rPr>
          <w:strike/>
          <w:szCs w:val="24"/>
          <w:rPrChange w:id="43" w:author="USA Author" w:date="2024-02-26T19:57:00Z">
            <w:rPr>
              <w:szCs w:val="24"/>
            </w:rPr>
          </w:rPrChange>
        </w:rPr>
        <w:t>T</w:t>
      </w:r>
      <w:r w:rsidR="00791B33" w:rsidRPr="0091205E">
        <w:rPr>
          <w:strike/>
          <w:szCs w:val="24"/>
          <w:rPrChange w:id="44" w:author="USA Author" w:date="2024-02-26T19:57:00Z">
            <w:rPr>
              <w:szCs w:val="24"/>
            </w:rPr>
          </w:rPrChange>
        </w:rPr>
        <w:t xml:space="preserve">o assist WP 4C in its </w:t>
      </w:r>
      <w:r w:rsidR="00253A37" w:rsidRPr="0091205E">
        <w:rPr>
          <w:strike/>
          <w:szCs w:val="24"/>
          <w:rPrChange w:id="45" w:author="USA Author" w:date="2024-02-26T19:57:00Z">
            <w:rPr>
              <w:szCs w:val="24"/>
            </w:rPr>
          </w:rPrChange>
        </w:rPr>
        <w:t xml:space="preserve">role as responsible group for this Agenda item and as WP 4C starts to organize the </w:t>
      </w:r>
      <w:r w:rsidR="004725F1" w:rsidRPr="0091205E">
        <w:rPr>
          <w:strike/>
          <w:szCs w:val="24"/>
          <w:rPrChange w:id="46" w:author="USA Author" w:date="2024-02-26T19:57:00Z">
            <w:rPr>
              <w:szCs w:val="24"/>
            </w:rPr>
          </w:rPrChange>
        </w:rPr>
        <w:t>work needed to comply with this responsibility, t</w:t>
      </w:r>
      <w:r w:rsidRPr="0091205E">
        <w:rPr>
          <w:strike/>
          <w:szCs w:val="24"/>
          <w:rPrChange w:id="47" w:author="USA Author" w:date="2024-02-26T19:57:00Z">
            <w:rPr>
              <w:szCs w:val="24"/>
            </w:rPr>
          </w:rPrChange>
        </w:rPr>
        <w:t xml:space="preserve">his contribution introduces this Annex and discusses </w:t>
      </w:r>
      <w:r w:rsidR="003F5DB3" w:rsidRPr="0091205E">
        <w:rPr>
          <w:strike/>
          <w:szCs w:val="24"/>
          <w:rPrChange w:id="48" w:author="USA Author" w:date="2024-02-26T19:57:00Z">
            <w:rPr>
              <w:szCs w:val="24"/>
            </w:rPr>
          </w:rPrChange>
        </w:rPr>
        <w:t xml:space="preserve">its </w:t>
      </w:r>
      <w:r w:rsidR="007A5002" w:rsidRPr="0091205E">
        <w:rPr>
          <w:strike/>
          <w:szCs w:val="24"/>
          <w:rPrChange w:id="49" w:author="USA Author" w:date="2024-02-26T19:57:00Z">
            <w:rPr>
              <w:szCs w:val="24"/>
            </w:rPr>
          </w:rPrChange>
        </w:rPr>
        <w:t>portions which may have some applicability to studies that should be undertaken with regards to WRC-23 Agenda item 1.13.</w:t>
      </w:r>
    </w:p>
    <w:p w14:paraId="75F6366B" w14:textId="2571B8FE" w:rsidR="00E07517" w:rsidRDefault="00E07517" w:rsidP="009265B2">
      <w:pPr>
        <w:rPr>
          <w:rFonts w:ascii="Calibri" w:hAnsi="Calibri"/>
          <w:szCs w:val="24"/>
        </w:rPr>
      </w:pPr>
    </w:p>
    <w:p w14:paraId="2BB60381" w14:textId="5CC02AF0" w:rsidR="0069177E" w:rsidRDefault="0069177E" w:rsidP="009265B2">
      <w:pPr>
        <w:rPr>
          <w:sz w:val="28"/>
          <w:szCs w:val="28"/>
          <w:u w:val="single"/>
        </w:rPr>
      </w:pPr>
      <w:r>
        <w:rPr>
          <w:sz w:val="28"/>
          <w:szCs w:val="28"/>
          <w:u w:val="single"/>
        </w:rPr>
        <w:t>Discussion</w:t>
      </w:r>
    </w:p>
    <w:p w14:paraId="1E6C662B" w14:textId="34434D0D" w:rsidR="008960BC" w:rsidRPr="009E5F9A" w:rsidRDefault="008960BC" w:rsidP="009265B2">
      <w:pPr>
        <w:rPr>
          <w:szCs w:val="24"/>
        </w:rPr>
      </w:pPr>
      <w:r w:rsidRPr="009E5F9A">
        <w:rPr>
          <w:szCs w:val="24"/>
        </w:rPr>
        <w:t xml:space="preserve">The </w:t>
      </w:r>
      <w:r w:rsidRPr="009E5F9A">
        <w:rPr>
          <w:i/>
          <w:iCs/>
          <w:szCs w:val="24"/>
        </w:rPr>
        <w:t>considering</w:t>
      </w:r>
      <w:r w:rsidR="00C01F69" w:rsidRPr="009E5F9A">
        <w:rPr>
          <w:i/>
          <w:iCs/>
          <w:szCs w:val="24"/>
        </w:rPr>
        <w:t xml:space="preserve"> b)</w:t>
      </w:r>
      <w:r w:rsidR="0028098B" w:rsidRPr="009E5F9A">
        <w:rPr>
          <w:szCs w:val="24"/>
        </w:rPr>
        <w:t xml:space="preserve"> of </w:t>
      </w:r>
      <w:hyperlink r:id="rId11" w:history="1">
        <w:r w:rsidR="0028098B" w:rsidRPr="00473E96">
          <w:rPr>
            <w:rStyle w:val="Hyperlink"/>
            <w:szCs w:val="24"/>
          </w:rPr>
          <w:t>Resolution 253</w:t>
        </w:r>
        <w:r w:rsidR="006005DE">
          <w:rPr>
            <w:rStyle w:val="Hyperlink"/>
            <w:szCs w:val="24"/>
          </w:rPr>
          <w:t xml:space="preserve"> </w:t>
        </w:r>
        <w:r w:rsidR="0028098B" w:rsidRPr="00473E96">
          <w:rPr>
            <w:rStyle w:val="Hyperlink"/>
            <w:szCs w:val="24"/>
          </w:rPr>
          <w:t>(WRC-23)</w:t>
        </w:r>
      </w:hyperlink>
      <w:r w:rsidR="0028098B" w:rsidRPr="009E5F9A">
        <w:rPr>
          <w:szCs w:val="24"/>
        </w:rPr>
        <w:t xml:space="preserve"> indicate</w:t>
      </w:r>
      <w:r w:rsidR="00C01F69" w:rsidRPr="009E5F9A">
        <w:rPr>
          <w:szCs w:val="24"/>
        </w:rPr>
        <w:t>s</w:t>
      </w:r>
      <w:r w:rsidR="0041520A" w:rsidRPr="009E5F9A">
        <w:rPr>
          <w:szCs w:val="24"/>
        </w:rPr>
        <w:t xml:space="preserve"> the benefits of enhancing the coverage of terrestrial IMT networks, and </w:t>
      </w:r>
      <w:r w:rsidR="003831F4" w:rsidRPr="009E5F9A">
        <w:rPr>
          <w:szCs w:val="24"/>
        </w:rPr>
        <w:t>the</w:t>
      </w:r>
      <w:r w:rsidR="0041520A" w:rsidRPr="009E5F9A">
        <w:rPr>
          <w:szCs w:val="24"/>
        </w:rPr>
        <w:t xml:space="preserve"> principal objective of WRC-27 Agenda item 1.13 is to investigate th</w:t>
      </w:r>
      <w:r w:rsidR="00E60E5B" w:rsidRPr="009E5F9A">
        <w:rPr>
          <w:szCs w:val="24"/>
        </w:rPr>
        <w:t>e means to satisfy this objective via</w:t>
      </w:r>
      <w:r w:rsidR="004138D4">
        <w:rPr>
          <w:szCs w:val="24"/>
        </w:rPr>
        <w:t xml:space="preserve"> regulatory measures, including</w:t>
      </w:r>
      <w:r w:rsidR="004B6CB1" w:rsidRPr="009E5F9A">
        <w:rPr>
          <w:szCs w:val="24"/>
        </w:rPr>
        <w:t xml:space="preserve"> allocations to the mobile-satellite service</w:t>
      </w:r>
      <w:r w:rsidR="004138D4">
        <w:rPr>
          <w:szCs w:val="24"/>
        </w:rPr>
        <w:t>,</w:t>
      </w:r>
      <w:r w:rsidR="004B6CB1" w:rsidRPr="009E5F9A">
        <w:rPr>
          <w:szCs w:val="24"/>
        </w:rPr>
        <w:t xml:space="preserve"> to provide</w:t>
      </w:r>
      <w:r w:rsidR="00A26F1C" w:rsidRPr="009E5F9A">
        <w:rPr>
          <w:szCs w:val="24"/>
        </w:rPr>
        <w:t xml:space="preserve"> direct connectivity between space stations and IMT user equipment which can</w:t>
      </w:r>
      <w:r w:rsidR="00951E67" w:rsidRPr="009E5F9A">
        <w:rPr>
          <w:szCs w:val="24"/>
        </w:rPr>
        <w:t xml:space="preserve"> complement the coverage of a terrestrial IMT network.</w:t>
      </w:r>
    </w:p>
    <w:p w14:paraId="643A9907" w14:textId="16D263AC" w:rsidR="00F047FD" w:rsidRPr="009E5F9A" w:rsidRDefault="00DD2CC5" w:rsidP="0051501E">
      <w:pPr>
        <w:rPr>
          <w:szCs w:val="24"/>
        </w:rPr>
      </w:pPr>
      <w:r w:rsidRPr="009E5F9A">
        <w:rPr>
          <w:szCs w:val="24"/>
        </w:rPr>
        <w:t>Taking into account</w:t>
      </w:r>
      <w:r w:rsidR="008869E2" w:rsidRPr="009E5F9A">
        <w:rPr>
          <w:szCs w:val="24"/>
        </w:rPr>
        <w:t xml:space="preserve"> </w:t>
      </w:r>
      <w:r w:rsidR="008869E2" w:rsidRPr="009E5F9A">
        <w:rPr>
          <w:i/>
          <w:iCs/>
          <w:szCs w:val="24"/>
        </w:rPr>
        <w:t>recognizing d)</w:t>
      </w:r>
      <w:r w:rsidR="00421F65">
        <w:rPr>
          <w:szCs w:val="24"/>
        </w:rPr>
        <w:t>:</w:t>
      </w:r>
    </w:p>
    <w:p w14:paraId="1B2EB06D" w14:textId="49BECF6B" w:rsidR="00BB2D3F" w:rsidRDefault="0051501E" w:rsidP="00BE6006">
      <w:pPr>
        <w:ind w:left="540"/>
        <w:rPr>
          <w:szCs w:val="24"/>
        </w:rPr>
      </w:pPr>
      <w:r w:rsidRPr="009E5F9A">
        <w:t>that there is a need to concentrate the studies on the frequency bands allocated to the mobile service on a primary basis and used for IMT or identified for IMT by country footnotes or on a regional or multi-regional basis;</w:t>
      </w:r>
    </w:p>
    <w:p w14:paraId="32F6E32F" w14:textId="77777777" w:rsidR="009F6AD1" w:rsidRPr="00BE6006" w:rsidRDefault="009F6AD1" w:rsidP="00BE6006">
      <w:pPr>
        <w:ind w:left="540"/>
        <w:rPr>
          <w:szCs w:val="24"/>
        </w:rPr>
      </w:pPr>
    </w:p>
    <w:p w14:paraId="6821CAAE" w14:textId="610102FF" w:rsidR="00BB2D3F" w:rsidRPr="009E5F9A" w:rsidRDefault="00BB2D3F" w:rsidP="0051501E">
      <w:r w:rsidRPr="009E5F9A">
        <w:t xml:space="preserve">and </w:t>
      </w:r>
      <w:r w:rsidR="00F047FD" w:rsidRPr="009E5F9A">
        <w:t xml:space="preserve">likewise </w:t>
      </w:r>
      <w:r w:rsidR="00F047FD" w:rsidRPr="009E5F9A">
        <w:rPr>
          <w:i/>
          <w:iCs/>
        </w:rPr>
        <w:t>further resolves</w:t>
      </w:r>
      <w:r w:rsidR="008A46AB" w:rsidRPr="009E5F9A">
        <w:t xml:space="preserve"> 2):</w:t>
      </w:r>
    </w:p>
    <w:p w14:paraId="0869B26D" w14:textId="4DF457CE" w:rsidR="008A46AB" w:rsidRPr="009E5F9A" w:rsidRDefault="008A46AB" w:rsidP="008A46AB">
      <w:pPr>
        <w:ind w:left="540"/>
      </w:pPr>
      <w:r w:rsidRPr="009E5F9A">
        <w:t>to study possible technical and operational measures to ensure that the stations in the MSS do not cause harmful interference to, or claim protection from, stations operating in the mobile service,</w:t>
      </w:r>
    </w:p>
    <w:p w14:paraId="586513E7" w14:textId="77777777" w:rsidR="008869E2" w:rsidRPr="009E5F9A" w:rsidRDefault="008869E2" w:rsidP="009265B2">
      <w:pPr>
        <w:rPr>
          <w:szCs w:val="24"/>
        </w:rPr>
      </w:pPr>
    </w:p>
    <w:p w14:paraId="0F907973" w14:textId="15388497" w:rsidR="009C7381" w:rsidRDefault="0012780A" w:rsidP="00125D4A">
      <w:pPr>
        <w:spacing w:before="0"/>
        <w:rPr>
          <w:szCs w:val="24"/>
        </w:rPr>
      </w:pPr>
      <w:r w:rsidRPr="009E5F9A">
        <w:rPr>
          <w:szCs w:val="24"/>
        </w:rPr>
        <w:t>a</w:t>
      </w:r>
      <w:r w:rsidR="009C7381" w:rsidRPr="009E5F9A">
        <w:rPr>
          <w:szCs w:val="24"/>
        </w:rPr>
        <w:t xml:space="preserve"> starting point from which </w:t>
      </w:r>
      <w:r w:rsidR="00F35076" w:rsidRPr="009E5F9A">
        <w:rPr>
          <w:szCs w:val="24"/>
        </w:rPr>
        <w:t xml:space="preserve">to </w:t>
      </w:r>
      <w:r w:rsidR="00B36A54">
        <w:rPr>
          <w:szCs w:val="24"/>
        </w:rPr>
        <w:t>organize</w:t>
      </w:r>
      <w:r w:rsidR="00252197" w:rsidRPr="009E5F9A">
        <w:rPr>
          <w:szCs w:val="24"/>
        </w:rPr>
        <w:t xml:space="preserve"> sharing and compatibility studies for this agenda item </w:t>
      </w:r>
      <w:r w:rsidR="009F6AD1">
        <w:rPr>
          <w:szCs w:val="24"/>
        </w:rPr>
        <w:t>would</w:t>
      </w:r>
      <w:r w:rsidR="00B96B77" w:rsidRPr="009E5F9A">
        <w:rPr>
          <w:szCs w:val="24"/>
        </w:rPr>
        <w:t xml:space="preserve"> be</w:t>
      </w:r>
      <w:r w:rsidR="00252197" w:rsidRPr="009E5F9A">
        <w:rPr>
          <w:szCs w:val="24"/>
        </w:rPr>
        <w:t xml:space="preserve"> to determine if any studies </w:t>
      </w:r>
      <w:r w:rsidR="00C96661">
        <w:rPr>
          <w:szCs w:val="24"/>
        </w:rPr>
        <w:t xml:space="preserve">previously </w:t>
      </w:r>
      <w:r w:rsidR="00252197" w:rsidRPr="009E5F9A">
        <w:rPr>
          <w:szCs w:val="24"/>
        </w:rPr>
        <w:t>carr</w:t>
      </w:r>
      <w:r w:rsidR="00FA7A2D" w:rsidRPr="009E5F9A">
        <w:rPr>
          <w:szCs w:val="24"/>
        </w:rPr>
        <w:t xml:space="preserve">ied out by the ITU-R would have any potential </w:t>
      </w:r>
      <w:r w:rsidR="00C96661">
        <w:rPr>
          <w:szCs w:val="24"/>
        </w:rPr>
        <w:t xml:space="preserve">relevance and </w:t>
      </w:r>
      <w:r w:rsidR="00FA7A2D" w:rsidRPr="009E5F9A">
        <w:rPr>
          <w:szCs w:val="24"/>
        </w:rPr>
        <w:t xml:space="preserve">applicability to </w:t>
      </w:r>
      <w:r w:rsidR="00C96661">
        <w:rPr>
          <w:szCs w:val="24"/>
        </w:rPr>
        <w:t xml:space="preserve">WRC-27 </w:t>
      </w:r>
      <w:r w:rsidR="00FA7A2D" w:rsidRPr="009E5F9A">
        <w:rPr>
          <w:szCs w:val="24"/>
        </w:rPr>
        <w:t>Agenda item 1.13</w:t>
      </w:r>
      <w:r w:rsidR="00500B32" w:rsidRPr="009E5F9A">
        <w:rPr>
          <w:szCs w:val="24"/>
        </w:rPr>
        <w:t xml:space="preserve">, in terms of providing guidance as to means or techniques which may </w:t>
      </w:r>
      <w:r w:rsidR="00E204CD" w:rsidRPr="009E5F9A">
        <w:rPr>
          <w:szCs w:val="24"/>
        </w:rPr>
        <w:t xml:space="preserve">achieve the </w:t>
      </w:r>
      <w:r w:rsidR="005603E9" w:rsidRPr="009E5F9A">
        <w:rPr>
          <w:szCs w:val="24"/>
        </w:rPr>
        <w:t>objectives</w:t>
      </w:r>
      <w:r w:rsidR="00E204CD" w:rsidRPr="009E5F9A">
        <w:rPr>
          <w:szCs w:val="24"/>
        </w:rPr>
        <w:t xml:space="preserve"> of Resolution 253</w:t>
      </w:r>
      <w:r w:rsidR="006005DE">
        <w:rPr>
          <w:szCs w:val="24"/>
        </w:rPr>
        <w:t xml:space="preserve"> </w:t>
      </w:r>
      <w:r w:rsidR="00E204CD" w:rsidRPr="009E5F9A">
        <w:rPr>
          <w:szCs w:val="24"/>
        </w:rPr>
        <w:t>(WRC</w:t>
      </w:r>
      <w:r w:rsidR="000F45FA" w:rsidRPr="009E5F9A">
        <w:rPr>
          <w:szCs w:val="24"/>
        </w:rPr>
        <w:t>-</w:t>
      </w:r>
      <w:r w:rsidR="00E204CD" w:rsidRPr="009E5F9A">
        <w:rPr>
          <w:szCs w:val="24"/>
        </w:rPr>
        <w:t>23)</w:t>
      </w:r>
      <w:r w:rsidR="00C90D9B" w:rsidRPr="009E5F9A">
        <w:rPr>
          <w:szCs w:val="24"/>
        </w:rPr>
        <w:t xml:space="preserve"> while</w:t>
      </w:r>
      <w:r w:rsidR="004E65D7">
        <w:rPr>
          <w:szCs w:val="24"/>
        </w:rPr>
        <w:t xml:space="preserve"> complying </w:t>
      </w:r>
      <w:r w:rsidR="004E65D7" w:rsidRPr="009E5F9A">
        <w:rPr>
          <w:szCs w:val="24"/>
        </w:rPr>
        <w:t xml:space="preserve">with </w:t>
      </w:r>
      <w:r w:rsidR="004E65D7" w:rsidRPr="009E5F9A">
        <w:rPr>
          <w:i/>
          <w:iCs/>
          <w:szCs w:val="24"/>
        </w:rPr>
        <w:t>further resolves</w:t>
      </w:r>
      <w:r w:rsidR="004E65D7" w:rsidRPr="009E5F9A">
        <w:rPr>
          <w:szCs w:val="24"/>
        </w:rPr>
        <w:t xml:space="preserve"> 2)</w:t>
      </w:r>
      <w:r w:rsidR="004E65D7">
        <w:rPr>
          <w:szCs w:val="24"/>
        </w:rPr>
        <w:t xml:space="preserve"> in terms of</w:t>
      </w:r>
      <w:r w:rsidR="00C90D9B" w:rsidRPr="009E5F9A">
        <w:rPr>
          <w:szCs w:val="24"/>
        </w:rPr>
        <w:t xml:space="preserve"> ensuring that any new allocation to the MSS does not </w:t>
      </w:r>
      <w:r w:rsidR="0073674D" w:rsidRPr="009E5F9A">
        <w:rPr>
          <w:szCs w:val="24"/>
        </w:rPr>
        <w:t xml:space="preserve">adversely impact </w:t>
      </w:r>
      <w:r w:rsidR="00566B83" w:rsidRPr="009E5F9A">
        <w:rPr>
          <w:szCs w:val="24"/>
        </w:rPr>
        <w:t xml:space="preserve">the operation of </w:t>
      </w:r>
      <w:r w:rsidR="002B7B6D" w:rsidRPr="009E5F9A">
        <w:rPr>
          <w:szCs w:val="24"/>
        </w:rPr>
        <w:t>mobile service station</w:t>
      </w:r>
      <w:r w:rsidR="00566B83" w:rsidRPr="009E5F9A">
        <w:rPr>
          <w:szCs w:val="24"/>
        </w:rPr>
        <w:t>s</w:t>
      </w:r>
      <w:r w:rsidR="002B7B6D" w:rsidRPr="009E5F9A">
        <w:rPr>
          <w:szCs w:val="24"/>
        </w:rPr>
        <w:t xml:space="preserve"> </w:t>
      </w:r>
      <w:r w:rsidR="005B404B">
        <w:rPr>
          <w:szCs w:val="24"/>
        </w:rPr>
        <w:t>from a</w:t>
      </w:r>
      <w:r w:rsidR="002B7B6D" w:rsidRPr="009E5F9A">
        <w:rPr>
          <w:szCs w:val="24"/>
        </w:rPr>
        <w:t xml:space="preserve"> harmful interference</w:t>
      </w:r>
      <w:r w:rsidR="005B404B">
        <w:rPr>
          <w:szCs w:val="24"/>
        </w:rPr>
        <w:t xml:space="preserve"> perspective</w:t>
      </w:r>
      <w:r w:rsidR="002B68BA">
        <w:rPr>
          <w:szCs w:val="24"/>
        </w:rPr>
        <w:t>.</w:t>
      </w:r>
    </w:p>
    <w:p w14:paraId="69065BCD" w14:textId="77777777" w:rsidR="00D06C7F" w:rsidRDefault="00D06C7F" w:rsidP="00125D4A">
      <w:pPr>
        <w:spacing w:before="0"/>
        <w:rPr>
          <w:szCs w:val="24"/>
        </w:rPr>
      </w:pPr>
    </w:p>
    <w:p w14:paraId="485E12DE" w14:textId="3D3E2C5B" w:rsidR="00B97A27" w:rsidRDefault="00A80819" w:rsidP="008F246A">
      <w:pPr>
        <w:spacing w:before="0"/>
        <w:rPr>
          <w:szCs w:val="24"/>
        </w:rPr>
      </w:pPr>
      <w:r>
        <w:rPr>
          <w:szCs w:val="24"/>
        </w:rPr>
        <w:t xml:space="preserve">With regards to </w:t>
      </w:r>
      <w:r w:rsidRPr="00A80819">
        <w:rPr>
          <w:i/>
          <w:iCs/>
          <w:szCs w:val="24"/>
        </w:rPr>
        <w:t>recognizing d)</w:t>
      </w:r>
      <w:r>
        <w:rPr>
          <w:szCs w:val="24"/>
        </w:rPr>
        <w:t xml:space="preserve"> of Res. 253</w:t>
      </w:r>
      <w:r w:rsidR="006005DE">
        <w:rPr>
          <w:szCs w:val="24"/>
        </w:rPr>
        <w:t xml:space="preserve"> </w:t>
      </w:r>
      <w:r>
        <w:rPr>
          <w:szCs w:val="24"/>
        </w:rPr>
        <w:t>(WRC-23) and f</w:t>
      </w:r>
      <w:r w:rsidR="00D06C7F">
        <w:rPr>
          <w:szCs w:val="24"/>
        </w:rPr>
        <w:t>or reference, the frequency bands identified via Article 5 Radio Regulation footnote for IMT in the range 694/98 MHz – 2 700 MH</w:t>
      </w:r>
      <w:r w:rsidR="00871516">
        <w:rPr>
          <w:szCs w:val="24"/>
        </w:rPr>
        <w:t xml:space="preserve">z </w:t>
      </w:r>
      <w:r w:rsidR="00D06C7F">
        <w:rPr>
          <w:szCs w:val="24"/>
        </w:rPr>
        <w:t xml:space="preserve">is listed in </w:t>
      </w:r>
      <w:r w:rsidR="008F246A">
        <w:rPr>
          <w:szCs w:val="24"/>
        </w:rPr>
        <w:t xml:space="preserve">a table in </w:t>
      </w:r>
      <w:r w:rsidR="00977098">
        <w:rPr>
          <w:szCs w:val="24"/>
        </w:rPr>
        <w:t>Attachment 1</w:t>
      </w:r>
      <w:r w:rsidR="008F246A">
        <w:rPr>
          <w:szCs w:val="24"/>
        </w:rPr>
        <w:t xml:space="preserve"> </w:t>
      </w:r>
      <w:r w:rsidR="000379B1">
        <w:rPr>
          <w:szCs w:val="24"/>
        </w:rPr>
        <w:t xml:space="preserve">at the end of </w:t>
      </w:r>
      <w:r w:rsidR="008F246A">
        <w:rPr>
          <w:szCs w:val="24"/>
        </w:rPr>
        <w:t>this contribution.</w:t>
      </w:r>
    </w:p>
    <w:p w14:paraId="00624217" w14:textId="737DCB08" w:rsidR="00F17BC9" w:rsidRPr="009E5F9A" w:rsidRDefault="00B01EF3" w:rsidP="009265B2">
      <w:pPr>
        <w:rPr>
          <w:szCs w:val="24"/>
        </w:rPr>
      </w:pPr>
      <w:hyperlink r:id="rId12" w:history="1">
        <w:r w:rsidR="00F17BC9" w:rsidRPr="00373502">
          <w:rPr>
            <w:rStyle w:val="Hyperlink"/>
            <w:szCs w:val="24"/>
          </w:rPr>
          <w:t>Resolution 212</w:t>
        </w:r>
        <w:r w:rsidR="002C6FB7">
          <w:rPr>
            <w:rStyle w:val="Hyperlink"/>
            <w:szCs w:val="24"/>
          </w:rPr>
          <w:t xml:space="preserve"> </w:t>
        </w:r>
        <w:r w:rsidR="00F17BC9" w:rsidRPr="00373502">
          <w:rPr>
            <w:rStyle w:val="Hyperlink"/>
            <w:szCs w:val="24"/>
          </w:rPr>
          <w:t>(Rev. WRC-19)</w:t>
        </w:r>
      </w:hyperlink>
      <w:r w:rsidR="00F17BC9" w:rsidRPr="009E5F9A">
        <w:rPr>
          <w:szCs w:val="24"/>
        </w:rPr>
        <w:t xml:space="preserve">, which was </w:t>
      </w:r>
      <w:r w:rsidR="00307EEA">
        <w:rPr>
          <w:szCs w:val="24"/>
        </w:rPr>
        <w:t>revised</w:t>
      </w:r>
      <w:r w:rsidR="00232FF3">
        <w:rPr>
          <w:szCs w:val="24"/>
        </w:rPr>
        <w:t xml:space="preserve"> from its WRC-15 version</w:t>
      </w:r>
      <w:r w:rsidR="00F17BC9" w:rsidRPr="009E5F9A">
        <w:rPr>
          <w:szCs w:val="24"/>
        </w:rPr>
        <w:t xml:space="preserve"> to incorporate the results of studies </w:t>
      </w:r>
      <w:r w:rsidR="0050244B" w:rsidRPr="009E5F9A">
        <w:rPr>
          <w:szCs w:val="24"/>
        </w:rPr>
        <w:t xml:space="preserve">carried out in response to WRC-19 Agenda item 9.1.1, may provide some </w:t>
      </w:r>
      <w:r w:rsidR="0021326A">
        <w:rPr>
          <w:szCs w:val="24"/>
        </w:rPr>
        <w:lastRenderedPageBreak/>
        <w:t>insight</w:t>
      </w:r>
      <w:r w:rsidR="0050244B" w:rsidRPr="009E5F9A">
        <w:rPr>
          <w:szCs w:val="24"/>
        </w:rPr>
        <w:t xml:space="preserve"> whic</w:t>
      </w:r>
      <w:r w:rsidR="00A16BD1" w:rsidRPr="009E5F9A">
        <w:rPr>
          <w:szCs w:val="24"/>
        </w:rPr>
        <w:t xml:space="preserve">h </w:t>
      </w:r>
      <w:r w:rsidR="0021326A">
        <w:rPr>
          <w:szCs w:val="24"/>
        </w:rPr>
        <w:t>may</w:t>
      </w:r>
      <w:r w:rsidR="00A16BD1" w:rsidRPr="009E5F9A">
        <w:rPr>
          <w:szCs w:val="24"/>
        </w:rPr>
        <w:t xml:space="preserve"> be useful in </w:t>
      </w:r>
      <w:r w:rsidR="007D3771" w:rsidRPr="009E5F9A">
        <w:rPr>
          <w:szCs w:val="24"/>
        </w:rPr>
        <w:t>organizing</w:t>
      </w:r>
      <w:r w:rsidR="00A16BD1" w:rsidRPr="009E5F9A">
        <w:rPr>
          <w:szCs w:val="24"/>
        </w:rPr>
        <w:t xml:space="preserve"> studies in response to Resolution 253</w:t>
      </w:r>
      <w:r w:rsidR="002C6FB7">
        <w:rPr>
          <w:szCs w:val="24"/>
        </w:rPr>
        <w:t xml:space="preserve"> </w:t>
      </w:r>
      <w:r w:rsidR="00A16BD1" w:rsidRPr="009E5F9A">
        <w:rPr>
          <w:szCs w:val="24"/>
        </w:rPr>
        <w:t>(WRC-23).</w:t>
      </w:r>
      <w:ins w:id="50" w:author="USA Author" w:date="2024-02-26T20:02:00Z">
        <w:r w:rsidR="00714B63">
          <w:rPr>
            <w:szCs w:val="24"/>
          </w:rPr>
          <w:t xml:space="preserve"> An important distinction between th</w:t>
        </w:r>
      </w:ins>
      <w:ins w:id="51" w:author="USA Author" w:date="2024-02-26T20:03:00Z">
        <w:r w:rsidR="00A74F09">
          <w:rPr>
            <w:szCs w:val="24"/>
          </w:rPr>
          <w:t>ese two</w:t>
        </w:r>
      </w:ins>
      <w:ins w:id="52" w:author="USA Author" w:date="2024-02-26T20:02:00Z">
        <w:r w:rsidR="00714B63">
          <w:rPr>
            <w:szCs w:val="24"/>
          </w:rPr>
          <w:t xml:space="preserve"> agenda item</w:t>
        </w:r>
      </w:ins>
      <w:ins w:id="53" w:author="USA Author" w:date="2024-02-26T20:03:00Z">
        <w:r w:rsidR="00A74F09">
          <w:rPr>
            <w:szCs w:val="24"/>
          </w:rPr>
          <w:t>s</w:t>
        </w:r>
      </w:ins>
      <w:ins w:id="54" w:author="USA Author" w:date="2024-02-26T20:02:00Z">
        <w:r w:rsidR="00714B63">
          <w:rPr>
            <w:szCs w:val="24"/>
          </w:rPr>
          <w:t xml:space="preserve"> is that Agenda item 9.1.1 involved sharing and compatibility betwee</w:t>
        </w:r>
      </w:ins>
      <w:ins w:id="55" w:author="USA Author" w:date="2024-02-26T20:03:00Z">
        <w:r w:rsidR="00714B63">
          <w:rPr>
            <w:szCs w:val="24"/>
          </w:rPr>
          <w:t>n two co-primary services</w:t>
        </w:r>
        <w:r w:rsidR="00A74F09">
          <w:rPr>
            <w:szCs w:val="24"/>
          </w:rPr>
          <w:t xml:space="preserve">, while </w:t>
        </w:r>
      </w:ins>
      <w:ins w:id="56" w:author="USA Author" w:date="2024-02-26T20:09:00Z">
        <w:r w:rsidR="00B63372">
          <w:rPr>
            <w:szCs w:val="24"/>
          </w:rPr>
          <w:t>WRC-27</w:t>
        </w:r>
      </w:ins>
      <w:ins w:id="57" w:author="USA Author" w:date="2024-02-26T20:10:00Z">
        <w:r w:rsidR="00906880">
          <w:rPr>
            <w:szCs w:val="24"/>
          </w:rPr>
          <w:t xml:space="preserve"> Agenda item 1.13 m</w:t>
        </w:r>
        <w:r w:rsidR="00053978">
          <w:rPr>
            <w:szCs w:val="24"/>
          </w:rPr>
          <w:t xml:space="preserve">ust comply with </w:t>
        </w:r>
        <w:r w:rsidR="00053978" w:rsidRPr="00053978">
          <w:rPr>
            <w:i/>
            <w:iCs/>
            <w:szCs w:val="24"/>
            <w:rPrChange w:id="58" w:author="USA Author" w:date="2024-02-26T20:11:00Z">
              <w:rPr>
                <w:szCs w:val="24"/>
              </w:rPr>
            </w:rPrChange>
          </w:rPr>
          <w:t>further resolves</w:t>
        </w:r>
        <w:r w:rsidR="00053978">
          <w:rPr>
            <w:szCs w:val="24"/>
          </w:rPr>
          <w:t xml:space="preserve"> 2 of Res</w:t>
        </w:r>
      </w:ins>
      <w:ins w:id="59" w:author="USA Author" w:date="2024-02-26T20:11:00Z">
        <w:r w:rsidR="00053978">
          <w:rPr>
            <w:szCs w:val="24"/>
          </w:rPr>
          <w:t>. 253 (WRC-23), as noted above.</w:t>
        </w:r>
      </w:ins>
    </w:p>
    <w:p w14:paraId="0D7F3BC9" w14:textId="0D8E7E7B" w:rsidR="00D16BD0" w:rsidRPr="009E5F9A" w:rsidRDefault="00D16BD0" w:rsidP="009265B2">
      <w:pPr>
        <w:rPr>
          <w:szCs w:val="24"/>
        </w:rPr>
      </w:pPr>
      <w:r w:rsidRPr="009E5F9A">
        <w:rPr>
          <w:szCs w:val="24"/>
        </w:rPr>
        <w:t xml:space="preserve">The </w:t>
      </w:r>
      <w:r w:rsidRPr="009E5F9A">
        <w:rPr>
          <w:i/>
          <w:iCs/>
          <w:szCs w:val="24"/>
        </w:rPr>
        <w:t>noting further</w:t>
      </w:r>
      <w:r w:rsidRPr="009E5F9A">
        <w:rPr>
          <w:szCs w:val="24"/>
        </w:rPr>
        <w:t xml:space="preserve"> provisions</w:t>
      </w:r>
      <w:r w:rsidR="000C6391">
        <w:rPr>
          <w:szCs w:val="24"/>
        </w:rPr>
        <w:t xml:space="preserve"> of </w:t>
      </w:r>
      <w:del w:id="60" w:author="USA Author" w:date="2024-02-26T20:11:00Z">
        <w:r w:rsidR="000C6391" w:rsidDel="00053978">
          <w:rPr>
            <w:szCs w:val="24"/>
          </w:rPr>
          <w:delText>this</w:delText>
        </w:r>
      </w:del>
      <w:r w:rsidR="000C6391">
        <w:rPr>
          <w:szCs w:val="24"/>
        </w:rPr>
        <w:t xml:space="preserve"> Resolution</w:t>
      </w:r>
      <w:ins w:id="61" w:author="USA Author" w:date="2024-02-26T20:11:00Z">
        <w:r w:rsidR="00053978">
          <w:rPr>
            <w:szCs w:val="24"/>
          </w:rPr>
          <w:t xml:space="preserve"> 212</w:t>
        </w:r>
      </w:ins>
      <w:r w:rsidRPr="009E5F9A">
        <w:rPr>
          <w:szCs w:val="24"/>
        </w:rPr>
        <w:t xml:space="preserve"> recognized the challenge</w:t>
      </w:r>
      <w:r w:rsidR="00D80E26" w:rsidRPr="009E5F9A">
        <w:rPr>
          <w:szCs w:val="24"/>
        </w:rPr>
        <w:t xml:space="preserve"> of co-coverage, co-frequency operation of independent satellite and terrestrial networks in IMT frequency bands </w:t>
      </w:r>
      <w:r w:rsidR="001D4DB0">
        <w:rPr>
          <w:szCs w:val="24"/>
        </w:rPr>
        <w:t xml:space="preserve">in the scope of this Resolution, </w:t>
      </w:r>
      <w:r w:rsidR="00BE6DD1" w:rsidRPr="009E5F9A">
        <w:rPr>
          <w:szCs w:val="24"/>
        </w:rPr>
        <w:t>which</w:t>
      </w:r>
      <w:r w:rsidR="007D3771" w:rsidRPr="009E5F9A">
        <w:rPr>
          <w:szCs w:val="24"/>
        </w:rPr>
        <w:t xml:space="preserve"> both</w:t>
      </w:r>
      <w:r w:rsidR="00BE6DD1" w:rsidRPr="009E5F9A">
        <w:rPr>
          <w:szCs w:val="24"/>
        </w:rPr>
        <w:t xml:space="preserve"> </w:t>
      </w:r>
      <w:r w:rsidR="00BE6DD1" w:rsidRPr="009E5F9A">
        <w:rPr>
          <w:i/>
          <w:iCs/>
          <w:szCs w:val="24"/>
        </w:rPr>
        <w:t>the invites administrations</w:t>
      </w:r>
      <w:r w:rsidR="00BE6DD1" w:rsidRPr="009E5F9A">
        <w:rPr>
          <w:szCs w:val="24"/>
        </w:rPr>
        <w:t xml:space="preserve"> provisions and Annex to Resolution 212(</w:t>
      </w:r>
      <w:r w:rsidR="00B22F62" w:rsidRPr="009E5F9A">
        <w:rPr>
          <w:szCs w:val="24"/>
        </w:rPr>
        <w:t>Rev. WRC-19) address.</w:t>
      </w:r>
    </w:p>
    <w:p w14:paraId="3682C18D" w14:textId="5A053B9C" w:rsidR="00AB0BD9" w:rsidRPr="009E5F9A" w:rsidRDefault="00344727" w:rsidP="009265B2">
      <w:pPr>
        <w:rPr>
          <w:szCs w:val="24"/>
        </w:rPr>
      </w:pPr>
      <w:r w:rsidRPr="009E5F9A">
        <w:rPr>
          <w:szCs w:val="24"/>
        </w:rPr>
        <w:t xml:space="preserve">The </w:t>
      </w:r>
      <w:r w:rsidRPr="009E5F9A">
        <w:rPr>
          <w:i/>
          <w:iCs/>
          <w:szCs w:val="24"/>
        </w:rPr>
        <w:t>invites administrations</w:t>
      </w:r>
      <w:r w:rsidRPr="009E5F9A">
        <w:rPr>
          <w:szCs w:val="24"/>
        </w:rPr>
        <w:t xml:space="preserve"> 3.a</w:t>
      </w:r>
      <w:r w:rsidR="007D3771" w:rsidRPr="009E5F9A">
        <w:rPr>
          <w:szCs w:val="24"/>
        </w:rPr>
        <w:t>)</w:t>
      </w:r>
      <w:r w:rsidRPr="009E5F9A">
        <w:rPr>
          <w:szCs w:val="24"/>
        </w:rPr>
        <w:t xml:space="preserve"> provide</w:t>
      </w:r>
      <w:r w:rsidR="00C5641E" w:rsidRPr="009E5F9A">
        <w:rPr>
          <w:szCs w:val="24"/>
        </w:rPr>
        <w:t>s</w:t>
      </w:r>
      <w:r w:rsidRPr="009E5F9A">
        <w:rPr>
          <w:szCs w:val="24"/>
        </w:rPr>
        <w:t xml:space="preserve"> guidance </w:t>
      </w:r>
      <w:r w:rsidR="00314771" w:rsidRPr="009E5F9A">
        <w:rPr>
          <w:szCs w:val="24"/>
        </w:rPr>
        <w:t>as to preferred</w:t>
      </w:r>
      <w:r w:rsidR="00FC6739" w:rsidRPr="009E5F9A">
        <w:rPr>
          <w:szCs w:val="24"/>
        </w:rPr>
        <w:t xml:space="preserve"> direction of transmission</w:t>
      </w:r>
      <w:r w:rsidR="00F640D8" w:rsidRPr="009E5F9A">
        <w:rPr>
          <w:szCs w:val="24"/>
        </w:rPr>
        <w:t xml:space="preserve">, for an MSS allocation </w:t>
      </w:r>
      <w:r w:rsidR="00133478" w:rsidRPr="009E5F9A">
        <w:rPr>
          <w:szCs w:val="24"/>
        </w:rPr>
        <w:t xml:space="preserve">in a band </w:t>
      </w:r>
      <w:r w:rsidR="00E36A29">
        <w:rPr>
          <w:szCs w:val="24"/>
        </w:rPr>
        <w:t>co-</w:t>
      </w:r>
      <w:r w:rsidR="00133478" w:rsidRPr="009E5F9A">
        <w:rPr>
          <w:szCs w:val="24"/>
        </w:rPr>
        <w:t>allocated to the mobile service</w:t>
      </w:r>
      <w:r w:rsidR="00E36A29">
        <w:rPr>
          <w:szCs w:val="24"/>
        </w:rPr>
        <w:t>,</w:t>
      </w:r>
      <w:r w:rsidR="00133478" w:rsidRPr="009E5F9A">
        <w:rPr>
          <w:szCs w:val="24"/>
        </w:rPr>
        <w:t xml:space="preserve"> to </w:t>
      </w:r>
      <w:r w:rsidR="004B6188">
        <w:rPr>
          <w:szCs w:val="24"/>
        </w:rPr>
        <w:t>limit the impact of</w:t>
      </w:r>
      <w:r w:rsidR="00133478" w:rsidRPr="009E5F9A">
        <w:rPr>
          <w:szCs w:val="24"/>
        </w:rPr>
        <w:t xml:space="preserve"> harmful interference</w:t>
      </w:r>
      <w:r w:rsidR="00C5641E" w:rsidRPr="009E5F9A">
        <w:rPr>
          <w:szCs w:val="24"/>
        </w:rPr>
        <w:t xml:space="preserve"> to mobile stations.</w:t>
      </w:r>
    </w:p>
    <w:p w14:paraId="54F8592F" w14:textId="5D84951F" w:rsidR="00AB0BD9" w:rsidRPr="004B6188" w:rsidRDefault="00AB0BD9" w:rsidP="00DF4308">
      <w:r w:rsidRPr="004B6188">
        <w:rPr>
          <w:szCs w:val="24"/>
        </w:rPr>
        <w:t>The Annex to Resolution 212</w:t>
      </w:r>
      <w:r w:rsidR="00220FDE">
        <w:rPr>
          <w:szCs w:val="24"/>
        </w:rPr>
        <w:t>(Rev. WRC-19)</w:t>
      </w:r>
      <w:r w:rsidRPr="004B6188">
        <w:rPr>
          <w:szCs w:val="24"/>
        </w:rPr>
        <w:t>, “</w:t>
      </w:r>
      <w:r w:rsidR="00DF4308" w:rsidRPr="004B6188">
        <w:rPr>
          <w:szCs w:val="24"/>
        </w:rPr>
        <w:t>Guidance on the implementation of technical and operational measures to facilitate coexistence between terrestrial and satellite components of International Mobile Telecommunications in the frequency bands 1 980-2 010 MHz and 2 170-2 200 MHz</w:t>
      </w:r>
      <w:r w:rsidRPr="004B6188">
        <w:rPr>
          <w:szCs w:val="24"/>
        </w:rPr>
        <w:t xml:space="preserve">“, </w:t>
      </w:r>
      <w:r w:rsidR="007941C1" w:rsidRPr="004B6188">
        <w:rPr>
          <w:szCs w:val="24"/>
        </w:rPr>
        <w:t>notes the</w:t>
      </w:r>
      <w:r w:rsidR="004B6188">
        <w:rPr>
          <w:szCs w:val="24"/>
        </w:rPr>
        <w:t xml:space="preserve"> potential</w:t>
      </w:r>
      <w:r w:rsidR="007941C1" w:rsidRPr="004B6188">
        <w:rPr>
          <w:szCs w:val="24"/>
        </w:rPr>
        <w:t xml:space="preserve"> interference scenarios between the IMT satellite and terrestrial components</w:t>
      </w:r>
      <w:r w:rsidR="00B1775E" w:rsidRPr="004B6188">
        <w:rPr>
          <w:szCs w:val="24"/>
        </w:rPr>
        <w:t xml:space="preserve"> </w:t>
      </w:r>
      <w:r w:rsidR="005A1AE5">
        <w:rPr>
          <w:szCs w:val="24"/>
        </w:rPr>
        <w:t xml:space="preserve">in the </w:t>
      </w:r>
      <w:r w:rsidR="00B1775E" w:rsidRPr="004B6188">
        <w:rPr>
          <w:szCs w:val="24"/>
        </w:rPr>
        <w:t>frequency bands 1 980-2 010 MHz and 2 170-2 200 MHz</w:t>
      </w:r>
      <w:r w:rsidR="005A1AE5">
        <w:rPr>
          <w:szCs w:val="24"/>
        </w:rPr>
        <w:t>,</w:t>
      </w:r>
      <w:r w:rsidR="008E44E8" w:rsidRPr="004B6188">
        <w:rPr>
          <w:szCs w:val="24"/>
        </w:rPr>
        <w:t xml:space="preserve"> </w:t>
      </w:r>
      <w:r w:rsidR="00B679E0" w:rsidRPr="004B6188">
        <w:rPr>
          <w:szCs w:val="24"/>
        </w:rPr>
        <w:t xml:space="preserve">along with measures which </w:t>
      </w:r>
      <w:r w:rsidR="00F86A71" w:rsidRPr="004B6188">
        <w:t>may reduce the potential of harmful interference between the terrestrial and satellite components of IMT in these bands.</w:t>
      </w:r>
    </w:p>
    <w:p w14:paraId="0C97D258" w14:textId="00B617CC" w:rsidR="00B344DD" w:rsidRDefault="00B344DD" w:rsidP="00DF4308">
      <w:r>
        <w:t>In particular</w:t>
      </w:r>
      <w:r w:rsidR="005A1AE5">
        <w:t>,</w:t>
      </w:r>
      <w:r w:rsidR="00FD7B62">
        <w:t xml:space="preserve"> the </w:t>
      </w:r>
      <w:r w:rsidR="005A1AE5">
        <w:t>m</w:t>
      </w:r>
      <w:r w:rsidR="00FD7B62">
        <w:t xml:space="preserve">easures for the satellite component of IMT </w:t>
      </w:r>
      <w:r w:rsidR="00AC2D90">
        <w:t>in the Annex</w:t>
      </w:r>
      <w:r w:rsidR="00FD7B62">
        <w:t xml:space="preserve"> of Resolution 212</w:t>
      </w:r>
      <w:r w:rsidR="00AC2D90">
        <w:t xml:space="preserve"> </w:t>
      </w:r>
      <w:r w:rsidR="00FD7B62">
        <w:t xml:space="preserve">(Rev. WRC-19) </w:t>
      </w:r>
      <w:r w:rsidR="006A2CB1">
        <w:t>may provide guidance as to mitigation techniques that can be implemented</w:t>
      </w:r>
      <w:r w:rsidR="00AE60DA">
        <w:t xml:space="preserve"> to reduce harmful interference to terrestrial stations operating in MS bands from space statio</w:t>
      </w:r>
      <w:r w:rsidR="00FE71B3">
        <w:t>ns operating in the MSS</w:t>
      </w:r>
      <w:r w:rsidR="00A855D0">
        <w:t xml:space="preserve">, which may warrant further </w:t>
      </w:r>
      <w:r w:rsidR="0021485D">
        <w:t>consideration in studies developed in response to Resolution 253</w:t>
      </w:r>
      <w:r w:rsidR="00256B0C">
        <w:t xml:space="preserve"> </w:t>
      </w:r>
      <w:r w:rsidR="0021485D">
        <w:t>(WRC-23)</w:t>
      </w:r>
      <w:r w:rsidR="00FE71B3">
        <w:t>.</w:t>
      </w:r>
      <w:r w:rsidR="00A75B00">
        <w:t xml:space="preserve"> These measures are reprinted in Attachment 2 on the last page of this contribution.</w:t>
      </w:r>
    </w:p>
    <w:p w14:paraId="1B4C9668" w14:textId="77777777" w:rsidR="00AB04E9" w:rsidRDefault="00AB04E9" w:rsidP="00DF4308"/>
    <w:p w14:paraId="2E6BB5C6" w14:textId="273A0E2C" w:rsidR="000B60D7" w:rsidRDefault="0021485D" w:rsidP="000B60D7">
      <w:pPr>
        <w:rPr>
          <w:sz w:val="28"/>
          <w:szCs w:val="28"/>
          <w:u w:val="single"/>
        </w:rPr>
      </w:pPr>
      <w:r>
        <w:rPr>
          <w:sz w:val="28"/>
          <w:szCs w:val="28"/>
          <w:u w:val="single"/>
        </w:rPr>
        <w:t>Conclusion</w:t>
      </w:r>
    </w:p>
    <w:p w14:paraId="0F34D10F" w14:textId="77777777" w:rsidR="00AB04E9" w:rsidRDefault="00AB04E9" w:rsidP="00DF4308"/>
    <w:p w14:paraId="07EFFA83" w14:textId="74E8229F" w:rsidR="00AB04E9" w:rsidRDefault="00AB04E9" w:rsidP="00DF4308">
      <w:r w:rsidRPr="00256B0C">
        <w:t>The purpose of this contribution was to provid</w:t>
      </w:r>
      <w:r w:rsidR="00BA2C9F" w:rsidRPr="00256B0C">
        <w:t xml:space="preserve">e a brief </w:t>
      </w:r>
      <w:r w:rsidR="006045C6" w:rsidRPr="00256B0C">
        <w:t>introduction and discussion</w:t>
      </w:r>
      <w:r w:rsidR="00BA2C9F" w:rsidRPr="00256B0C">
        <w:t xml:space="preserve"> of some</w:t>
      </w:r>
      <w:r w:rsidR="006045C6" w:rsidRPr="00256B0C">
        <w:t xml:space="preserve"> of the</w:t>
      </w:r>
      <w:r w:rsidR="00BA2C9F" w:rsidRPr="00256B0C">
        <w:t xml:space="preserve"> provisions of Res. 212</w:t>
      </w:r>
      <w:r w:rsidR="006045C6" w:rsidRPr="00256B0C">
        <w:t>(Rev. WRC-19)</w:t>
      </w:r>
      <w:r w:rsidR="004B30FD" w:rsidRPr="00256B0C">
        <w:t xml:space="preserve"> to take into account as</w:t>
      </w:r>
      <w:r w:rsidR="00BA2C9F" w:rsidRPr="00256B0C">
        <w:t xml:space="preserve"> studies </w:t>
      </w:r>
      <w:r w:rsidR="00F15FEF" w:rsidRPr="00256B0C">
        <w:t xml:space="preserve">for WRC-27 Agenda item 1.13 </w:t>
      </w:r>
      <w:r w:rsidR="00BA2C9F" w:rsidRPr="00256B0C">
        <w:t xml:space="preserve">are </w:t>
      </w:r>
      <w:r w:rsidR="00F15FEF" w:rsidRPr="00256B0C">
        <w:t xml:space="preserve">considered and </w:t>
      </w:r>
      <w:r w:rsidR="005F2D3C" w:rsidRPr="00256B0C">
        <w:t>organized.</w:t>
      </w:r>
      <w:r w:rsidR="00BA2C9F" w:rsidRPr="00256B0C">
        <w:t xml:space="preserve"> </w:t>
      </w:r>
      <w:r w:rsidR="00FE34E1" w:rsidRPr="00256B0C">
        <w:t xml:space="preserve">This discussion </w:t>
      </w:r>
      <w:r w:rsidR="00660CC4" w:rsidRPr="00256B0C">
        <w:t>is not intended</w:t>
      </w:r>
      <w:r w:rsidR="00A36EFB" w:rsidRPr="00256B0C">
        <w:t xml:space="preserve"> preclude</w:t>
      </w:r>
      <w:r w:rsidR="00FE34E1" w:rsidRPr="00256B0C">
        <w:t xml:space="preserve"> </w:t>
      </w:r>
      <w:r w:rsidR="008A1F64" w:rsidRPr="00256B0C">
        <w:t>consideration of</w:t>
      </w:r>
      <w:r w:rsidR="00FE34E1" w:rsidRPr="00256B0C">
        <w:t xml:space="preserve"> other </w:t>
      </w:r>
      <w:r w:rsidR="00903FEC" w:rsidRPr="00256B0C">
        <w:t>methods</w:t>
      </w:r>
      <w:r w:rsidR="00FE34E1" w:rsidRPr="00256B0C">
        <w:t xml:space="preserve"> </w:t>
      </w:r>
      <w:r w:rsidR="00F623F2" w:rsidRPr="00256B0C">
        <w:t xml:space="preserve">to </w:t>
      </w:r>
      <w:r w:rsidR="00F81484" w:rsidRPr="00256B0C">
        <w:t>resolve WRC-27 Agenda item 1.13</w:t>
      </w:r>
      <w:r w:rsidR="00F623F2" w:rsidRPr="00256B0C">
        <w:t xml:space="preserve">, nor </w:t>
      </w:r>
      <w:r w:rsidR="00BA5661" w:rsidRPr="00256B0C">
        <w:t xml:space="preserve">to imply </w:t>
      </w:r>
      <w:r w:rsidR="00F623F2" w:rsidRPr="00256B0C">
        <w:t>that the measures indicated in the Annex</w:t>
      </w:r>
      <w:r w:rsidR="0007466F" w:rsidRPr="00256B0C">
        <w:t xml:space="preserve"> to Resolution 212 (WRC-</w:t>
      </w:r>
      <w:r w:rsidR="00B56764" w:rsidRPr="00256B0C">
        <w:t>19</w:t>
      </w:r>
      <w:r w:rsidR="0007466F" w:rsidRPr="00256B0C">
        <w:t>)</w:t>
      </w:r>
      <w:r w:rsidR="00F623F2" w:rsidRPr="00256B0C">
        <w:t xml:space="preserve"> are all necessarily applicable</w:t>
      </w:r>
      <w:r w:rsidR="00A95250" w:rsidRPr="00256B0C">
        <w:t xml:space="preserve"> to this Agenda item</w:t>
      </w:r>
      <w:r w:rsidR="00F623F2" w:rsidRPr="00256B0C">
        <w:t>. Nonethe</w:t>
      </w:r>
      <w:r w:rsidR="00CA36EF" w:rsidRPr="00256B0C">
        <w:t xml:space="preserve">less, along with the </w:t>
      </w:r>
      <w:r w:rsidR="006F24E4" w:rsidRPr="00256B0C">
        <w:t>table</w:t>
      </w:r>
      <w:r w:rsidR="00CA36EF" w:rsidRPr="00256B0C">
        <w:t xml:space="preserve"> </w:t>
      </w:r>
      <w:r w:rsidR="006F24E4" w:rsidRPr="00256B0C">
        <w:t xml:space="preserve">of IMT </w:t>
      </w:r>
      <w:r w:rsidR="00CA36EF" w:rsidRPr="00256B0C">
        <w:t xml:space="preserve">frequency bands in </w:t>
      </w:r>
      <w:r w:rsidR="006F24E4" w:rsidRPr="00256B0C">
        <w:t>694/98 MHz – 2 700 MHz</w:t>
      </w:r>
      <w:r w:rsidR="00F70FA3" w:rsidRPr="00256B0C">
        <w:t xml:space="preserve"> in </w:t>
      </w:r>
      <w:r w:rsidR="00A75B00" w:rsidRPr="00256B0C">
        <w:t>Attachment 1</w:t>
      </w:r>
      <w:r w:rsidR="00F70FA3" w:rsidRPr="00256B0C">
        <w:t>,</w:t>
      </w:r>
      <w:r w:rsidR="00A11514" w:rsidRPr="00256B0C">
        <w:t xml:space="preserve"> the consideration of potentially relevant sections of Resolution 212(Rev. WRC-19)</w:t>
      </w:r>
      <w:r w:rsidR="003B0657">
        <w:t>, such as those in Attachment 2,</w:t>
      </w:r>
      <w:r w:rsidR="00A11514" w:rsidRPr="00256B0C">
        <w:t xml:space="preserve"> </w:t>
      </w:r>
      <w:r w:rsidR="001324C7" w:rsidRPr="00256B0C">
        <w:t xml:space="preserve">may provide guidance </w:t>
      </w:r>
      <w:r w:rsidR="00B56764" w:rsidRPr="00256B0C">
        <w:t xml:space="preserve">to WP 4C </w:t>
      </w:r>
      <w:r w:rsidR="001324C7" w:rsidRPr="00256B0C">
        <w:t xml:space="preserve">as studies </w:t>
      </w:r>
      <w:r w:rsidR="009A7A70" w:rsidRPr="00256B0C">
        <w:t xml:space="preserve">for this agenda item are </w:t>
      </w:r>
      <w:r w:rsidR="008421C5" w:rsidRPr="00256B0C">
        <w:t>structured and organized.</w:t>
      </w:r>
    </w:p>
    <w:p w14:paraId="0E3DD1CF" w14:textId="77777777" w:rsidR="004E544B" w:rsidRDefault="004E544B" w:rsidP="00DF4308"/>
    <w:p w14:paraId="3B36CC9A" w14:textId="158E7750" w:rsidR="00186E8E" w:rsidRDefault="00186E8E">
      <w:pPr>
        <w:tabs>
          <w:tab w:val="clear" w:pos="1134"/>
          <w:tab w:val="clear" w:pos="1871"/>
          <w:tab w:val="clear" w:pos="2268"/>
        </w:tabs>
        <w:overflowPunct/>
        <w:autoSpaceDE/>
        <w:autoSpaceDN/>
        <w:adjustRightInd/>
        <w:spacing w:before="0" w:after="160" w:line="259" w:lineRule="auto"/>
        <w:textAlignment w:val="auto"/>
        <w:rPr>
          <w:highlight w:val="yellow"/>
        </w:rPr>
      </w:pPr>
      <w:r>
        <w:rPr>
          <w:highlight w:val="yellow"/>
        </w:rPr>
        <w:br w:type="page"/>
      </w:r>
    </w:p>
    <w:p w14:paraId="1583E971" w14:textId="49F44A3F" w:rsidR="004E544B" w:rsidRPr="00A9381F" w:rsidRDefault="00186E8E" w:rsidP="00A9381F">
      <w:pPr>
        <w:jc w:val="center"/>
        <w:rPr>
          <w:sz w:val="36"/>
          <w:szCs w:val="36"/>
        </w:rPr>
      </w:pPr>
      <w:r w:rsidRPr="00A9381F">
        <w:rPr>
          <w:sz w:val="36"/>
          <w:szCs w:val="36"/>
        </w:rPr>
        <w:lastRenderedPageBreak/>
        <w:t>A</w:t>
      </w:r>
      <w:r w:rsidR="00873E78">
        <w:rPr>
          <w:sz w:val="36"/>
          <w:szCs w:val="36"/>
        </w:rPr>
        <w:t>ttachment 1</w:t>
      </w:r>
    </w:p>
    <w:p w14:paraId="78A36B1A" w14:textId="295E8F46" w:rsidR="00186E8E" w:rsidRPr="00A9381F" w:rsidRDefault="00186E8E" w:rsidP="00A9381F">
      <w:pPr>
        <w:jc w:val="center"/>
        <w:rPr>
          <w:sz w:val="28"/>
          <w:szCs w:val="28"/>
        </w:rPr>
      </w:pPr>
      <w:r w:rsidRPr="00A9381F">
        <w:rPr>
          <w:sz w:val="28"/>
          <w:szCs w:val="28"/>
        </w:rPr>
        <w:t>Frequency Bands</w:t>
      </w:r>
      <w:r w:rsidR="00D50C2B" w:rsidRPr="00A9381F">
        <w:rPr>
          <w:sz w:val="28"/>
          <w:szCs w:val="28"/>
        </w:rPr>
        <w:t xml:space="preserve"> Identified for IMT</w:t>
      </w:r>
      <w:r w:rsidRPr="00A9381F">
        <w:rPr>
          <w:sz w:val="28"/>
          <w:szCs w:val="28"/>
        </w:rPr>
        <w:t xml:space="preserve"> in Between </w:t>
      </w:r>
      <w:r w:rsidR="00C73796" w:rsidRPr="00A9381F">
        <w:rPr>
          <w:sz w:val="28"/>
          <w:szCs w:val="28"/>
        </w:rPr>
        <w:t>694/98 MHz and 2 700 MHz</w:t>
      </w:r>
    </w:p>
    <w:p w14:paraId="3BC47675" w14:textId="77777777" w:rsidR="00A9381F" w:rsidRDefault="00A9381F" w:rsidP="00DF4308">
      <w:pPr>
        <w:rPr>
          <w:rFonts w:ascii="Calibri" w:hAnsi="Calibri"/>
          <w:szCs w:val="24"/>
        </w:rPr>
      </w:pPr>
    </w:p>
    <w:tbl>
      <w:tblPr>
        <w:tblStyle w:val="TableGrid"/>
        <w:tblW w:w="0" w:type="auto"/>
        <w:tblLook w:val="04A0" w:firstRow="1" w:lastRow="0" w:firstColumn="1" w:lastColumn="0" w:noHBand="0" w:noVBand="1"/>
      </w:tblPr>
      <w:tblGrid>
        <w:gridCol w:w="1165"/>
        <w:gridCol w:w="2070"/>
        <w:gridCol w:w="6030"/>
      </w:tblGrid>
      <w:tr w:rsidR="00A9381F" w14:paraId="540F6C66" w14:textId="77777777" w:rsidTr="00486D2A">
        <w:tc>
          <w:tcPr>
            <w:tcW w:w="9265" w:type="dxa"/>
            <w:gridSpan w:val="3"/>
          </w:tcPr>
          <w:p w14:paraId="7053A5E0" w14:textId="77777777" w:rsidR="00A9381F" w:rsidRPr="00A76395" w:rsidRDefault="00A9381F" w:rsidP="00486D2A">
            <w:pPr>
              <w:jc w:val="center"/>
              <w:rPr>
                <w:b/>
                <w:bCs/>
                <w:szCs w:val="24"/>
              </w:rPr>
            </w:pPr>
            <w:r w:rsidRPr="00A76395">
              <w:rPr>
                <w:b/>
                <w:bCs/>
                <w:szCs w:val="24"/>
              </w:rPr>
              <w:t>Frequency bands and Regions identified for IMT use by FN</w:t>
            </w:r>
          </w:p>
        </w:tc>
      </w:tr>
      <w:tr w:rsidR="00A9381F" w14:paraId="5460803F" w14:textId="77777777" w:rsidTr="00486D2A">
        <w:tc>
          <w:tcPr>
            <w:tcW w:w="1165" w:type="dxa"/>
          </w:tcPr>
          <w:p w14:paraId="6EBE5FCA" w14:textId="77777777" w:rsidR="00A9381F" w:rsidRPr="00A9381F" w:rsidRDefault="00A9381F" w:rsidP="00486D2A">
            <w:pPr>
              <w:jc w:val="center"/>
              <w:rPr>
                <w:sz w:val="20"/>
              </w:rPr>
            </w:pPr>
            <w:r w:rsidRPr="00A9381F">
              <w:rPr>
                <w:sz w:val="20"/>
              </w:rPr>
              <w:t>RR FN</w:t>
            </w:r>
          </w:p>
        </w:tc>
        <w:tc>
          <w:tcPr>
            <w:tcW w:w="2070" w:type="dxa"/>
          </w:tcPr>
          <w:p w14:paraId="186DC750" w14:textId="77777777" w:rsidR="00A9381F" w:rsidRPr="00A9381F" w:rsidRDefault="00A9381F" w:rsidP="00486D2A">
            <w:pPr>
              <w:jc w:val="center"/>
              <w:rPr>
                <w:sz w:val="20"/>
              </w:rPr>
            </w:pPr>
            <w:r w:rsidRPr="00A9381F">
              <w:rPr>
                <w:sz w:val="20"/>
              </w:rPr>
              <w:t>Freq Band</w:t>
            </w:r>
          </w:p>
        </w:tc>
        <w:tc>
          <w:tcPr>
            <w:tcW w:w="6030" w:type="dxa"/>
          </w:tcPr>
          <w:p w14:paraId="46841683" w14:textId="77777777" w:rsidR="00A9381F" w:rsidRPr="00A9381F" w:rsidRDefault="00A9381F" w:rsidP="00486D2A">
            <w:pPr>
              <w:jc w:val="center"/>
              <w:rPr>
                <w:sz w:val="20"/>
              </w:rPr>
            </w:pPr>
            <w:r w:rsidRPr="00A9381F">
              <w:rPr>
                <w:sz w:val="20"/>
              </w:rPr>
              <w:t>Region</w:t>
            </w:r>
          </w:p>
        </w:tc>
      </w:tr>
      <w:tr w:rsidR="00A9381F" w14:paraId="63DF4214" w14:textId="77777777" w:rsidTr="00486D2A">
        <w:tc>
          <w:tcPr>
            <w:tcW w:w="1165" w:type="dxa"/>
            <w:vMerge w:val="restart"/>
          </w:tcPr>
          <w:p w14:paraId="1524D6DE" w14:textId="77777777" w:rsidR="00A9381F" w:rsidRPr="00A9381F" w:rsidRDefault="00A9381F" w:rsidP="00486D2A">
            <w:pPr>
              <w:jc w:val="center"/>
              <w:rPr>
                <w:sz w:val="20"/>
              </w:rPr>
            </w:pPr>
            <w:r w:rsidRPr="00A9381F">
              <w:rPr>
                <w:b/>
                <w:bCs/>
                <w:sz w:val="20"/>
              </w:rPr>
              <w:t>5.296A</w:t>
            </w:r>
          </w:p>
        </w:tc>
        <w:tc>
          <w:tcPr>
            <w:tcW w:w="2070" w:type="dxa"/>
          </w:tcPr>
          <w:p w14:paraId="4153BE4B" w14:textId="77777777" w:rsidR="00A9381F" w:rsidRPr="00A9381F" w:rsidRDefault="00A9381F" w:rsidP="00486D2A">
            <w:pPr>
              <w:jc w:val="center"/>
              <w:rPr>
                <w:sz w:val="20"/>
              </w:rPr>
            </w:pPr>
            <w:r w:rsidRPr="00A9381F">
              <w:rPr>
                <w:sz w:val="20"/>
              </w:rPr>
              <w:t>470-698 MHz</w:t>
            </w:r>
          </w:p>
        </w:tc>
        <w:tc>
          <w:tcPr>
            <w:tcW w:w="6030" w:type="dxa"/>
          </w:tcPr>
          <w:p w14:paraId="44B80D33" w14:textId="77777777" w:rsidR="00A9381F" w:rsidRPr="00A9381F" w:rsidRDefault="00A9381F" w:rsidP="00486D2A">
            <w:pPr>
              <w:rPr>
                <w:sz w:val="20"/>
              </w:rPr>
            </w:pPr>
            <w:r w:rsidRPr="00A9381F">
              <w:rPr>
                <w:sz w:val="20"/>
              </w:rPr>
              <w:t>In Micronesia, the Solomon Islands, Tuvalu and Vanuatu</w:t>
            </w:r>
          </w:p>
        </w:tc>
      </w:tr>
      <w:tr w:rsidR="00A9381F" w14:paraId="176FA236" w14:textId="77777777" w:rsidTr="00486D2A">
        <w:tc>
          <w:tcPr>
            <w:tcW w:w="1165" w:type="dxa"/>
            <w:vMerge/>
          </w:tcPr>
          <w:p w14:paraId="06F6F055" w14:textId="77777777" w:rsidR="00A9381F" w:rsidRPr="00A9381F" w:rsidRDefault="00A9381F" w:rsidP="00486D2A">
            <w:pPr>
              <w:jc w:val="center"/>
              <w:rPr>
                <w:sz w:val="20"/>
              </w:rPr>
            </w:pPr>
          </w:p>
        </w:tc>
        <w:tc>
          <w:tcPr>
            <w:tcW w:w="2070" w:type="dxa"/>
          </w:tcPr>
          <w:p w14:paraId="4A6E920B" w14:textId="77777777" w:rsidR="00A9381F" w:rsidRPr="00A9381F" w:rsidRDefault="00A9381F" w:rsidP="00486D2A">
            <w:pPr>
              <w:jc w:val="center"/>
              <w:rPr>
                <w:sz w:val="20"/>
              </w:rPr>
            </w:pPr>
            <w:r w:rsidRPr="00A9381F">
              <w:rPr>
                <w:sz w:val="20"/>
              </w:rPr>
              <w:t>610-698 MHz</w:t>
            </w:r>
          </w:p>
        </w:tc>
        <w:tc>
          <w:tcPr>
            <w:tcW w:w="6030" w:type="dxa"/>
          </w:tcPr>
          <w:p w14:paraId="0EE58D6F" w14:textId="77777777" w:rsidR="00A9381F" w:rsidRPr="00A9381F" w:rsidRDefault="00A9381F" w:rsidP="00486D2A">
            <w:pPr>
              <w:rPr>
                <w:sz w:val="20"/>
              </w:rPr>
            </w:pPr>
            <w:r w:rsidRPr="00A9381F">
              <w:rPr>
                <w:sz w:val="20"/>
              </w:rPr>
              <w:t>Bangladesh, Maldives and New Zealand</w:t>
            </w:r>
          </w:p>
        </w:tc>
      </w:tr>
      <w:tr w:rsidR="00A9381F" w14:paraId="51B643A1" w14:textId="77777777" w:rsidTr="00486D2A">
        <w:tc>
          <w:tcPr>
            <w:tcW w:w="1165" w:type="dxa"/>
            <w:vMerge w:val="restart"/>
          </w:tcPr>
          <w:p w14:paraId="30AE9EA6" w14:textId="77777777" w:rsidR="00A9381F" w:rsidRPr="00A9381F" w:rsidRDefault="00A9381F" w:rsidP="00486D2A">
            <w:pPr>
              <w:jc w:val="center"/>
              <w:rPr>
                <w:b/>
                <w:bCs/>
                <w:sz w:val="20"/>
              </w:rPr>
            </w:pPr>
            <w:r w:rsidRPr="00A9381F">
              <w:rPr>
                <w:b/>
                <w:bCs/>
                <w:sz w:val="20"/>
              </w:rPr>
              <w:t>MOD 5.296A</w:t>
            </w:r>
          </w:p>
        </w:tc>
        <w:tc>
          <w:tcPr>
            <w:tcW w:w="2070" w:type="dxa"/>
          </w:tcPr>
          <w:p w14:paraId="36092683" w14:textId="77777777" w:rsidR="00A9381F" w:rsidRPr="00A9381F" w:rsidRDefault="00A9381F" w:rsidP="00486D2A">
            <w:pPr>
              <w:jc w:val="center"/>
              <w:rPr>
                <w:sz w:val="20"/>
              </w:rPr>
            </w:pPr>
            <w:r w:rsidRPr="00A9381F">
              <w:rPr>
                <w:sz w:val="20"/>
              </w:rPr>
              <w:t>470-698 MHz</w:t>
            </w:r>
          </w:p>
        </w:tc>
        <w:tc>
          <w:tcPr>
            <w:tcW w:w="6030" w:type="dxa"/>
          </w:tcPr>
          <w:p w14:paraId="18175220" w14:textId="77777777" w:rsidR="00A9381F" w:rsidRPr="00A9381F" w:rsidRDefault="00A9381F" w:rsidP="00486D2A">
            <w:pPr>
              <w:rPr>
                <w:sz w:val="20"/>
              </w:rPr>
            </w:pPr>
            <w:r w:rsidRPr="00A9381F">
              <w:rPr>
                <w:sz w:val="20"/>
              </w:rPr>
              <w:t>Micronesia, the Solomon Islands, Tuvalu and Vanuatu</w:t>
            </w:r>
          </w:p>
        </w:tc>
      </w:tr>
      <w:tr w:rsidR="00A9381F" w14:paraId="69F208FC" w14:textId="77777777" w:rsidTr="00486D2A">
        <w:tc>
          <w:tcPr>
            <w:tcW w:w="1165" w:type="dxa"/>
            <w:vMerge/>
          </w:tcPr>
          <w:p w14:paraId="584D658F" w14:textId="77777777" w:rsidR="00A9381F" w:rsidRPr="00A9381F" w:rsidRDefault="00A9381F" w:rsidP="00486D2A">
            <w:pPr>
              <w:jc w:val="center"/>
              <w:rPr>
                <w:b/>
                <w:bCs/>
                <w:sz w:val="20"/>
              </w:rPr>
            </w:pPr>
          </w:p>
        </w:tc>
        <w:tc>
          <w:tcPr>
            <w:tcW w:w="2070" w:type="dxa"/>
          </w:tcPr>
          <w:p w14:paraId="2C3DF245" w14:textId="77777777" w:rsidR="00A9381F" w:rsidRPr="00A9381F" w:rsidRDefault="00A9381F" w:rsidP="00486D2A">
            <w:pPr>
              <w:jc w:val="center"/>
              <w:rPr>
                <w:sz w:val="20"/>
              </w:rPr>
            </w:pPr>
            <w:r w:rsidRPr="00A9381F">
              <w:rPr>
                <w:sz w:val="20"/>
              </w:rPr>
              <w:t>610-698 MHz</w:t>
            </w:r>
          </w:p>
        </w:tc>
        <w:tc>
          <w:tcPr>
            <w:tcW w:w="6030" w:type="dxa"/>
          </w:tcPr>
          <w:p w14:paraId="5F841A4E" w14:textId="77777777" w:rsidR="00A9381F" w:rsidRPr="00A9381F" w:rsidRDefault="00A9381F" w:rsidP="00486D2A">
            <w:pPr>
              <w:rPr>
                <w:sz w:val="20"/>
              </w:rPr>
            </w:pPr>
            <w:r w:rsidRPr="00A9381F">
              <w:rPr>
                <w:sz w:val="20"/>
              </w:rPr>
              <w:t>Bangladesh, Lao P.D.R., Maldives, New Zealand and Viet Nam</w:t>
            </w:r>
          </w:p>
        </w:tc>
      </w:tr>
      <w:tr w:rsidR="00A9381F" w14:paraId="3CE92689" w14:textId="77777777" w:rsidTr="00486D2A">
        <w:tc>
          <w:tcPr>
            <w:tcW w:w="1165" w:type="dxa"/>
          </w:tcPr>
          <w:p w14:paraId="054FA5E9" w14:textId="77777777" w:rsidR="00A9381F" w:rsidRPr="00A9381F" w:rsidRDefault="00A9381F" w:rsidP="00486D2A">
            <w:pPr>
              <w:jc w:val="center"/>
              <w:rPr>
                <w:sz w:val="20"/>
              </w:rPr>
            </w:pPr>
            <w:r w:rsidRPr="00A9381F">
              <w:rPr>
                <w:b/>
                <w:bCs/>
                <w:sz w:val="20"/>
              </w:rPr>
              <w:t>5.308A</w:t>
            </w:r>
          </w:p>
        </w:tc>
        <w:tc>
          <w:tcPr>
            <w:tcW w:w="2070" w:type="dxa"/>
          </w:tcPr>
          <w:p w14:paraId="5B9C8082" w14:textId="77777777" w:rsidR="00A9381F" w:rsidRPr="00A9381F" w:rsidRDefault="00A9381F" w:rsidP="00486D2A">
            <w:pPr>
              <w:jc w:val="center"/>
              <w:rPr>
                <w:sz w:val="20"/>
              </w:rPr>
            </w:pPr>
            <w:r w:rsidRPr="00A9381F">
              <w:rPr>
                <w:sz w:val="20"/>
              </w:rPr>
              <w:t>614-698 MHz</w:t>
            </w:r>
          </w:p>
        </w:tc>
        <w:tc>
          <w:tcPr>
            <w:tcW w:w="6030" w:type="dxa"/>
          </w:tcPr>
          <w:p w14:paraId="1DFAE328" w14:textId="77777777" w:rsidR="00A9381F" w:rsidRPr="00A9381F" w:rsidRDefault="00A9381F" w:rsidP="00486D2A">
            <w:pPr>
              <w:rPr>
                <w:sz w:val="20"/>
              </w:rPr>
            </w:pPr>
            <w:r w:rsidRPr="00A9381F">
              <w:rPr>
                <w:sz w:val="20"/>
              </w:rPr>
              <w:t>Bahamas, Barbados, Belize, Canada, Colombia, the United States, Guatemala and Mexico</w:t>
            </w:r>
          </w:p>
        </w:tc>
      </w:tr>
      <w:tr w:rsidR="00A9381F" w14:paraId="20B2D428" w14:textId="77777777" w:rsidTr="00486D2A">
        <w:tc>
          <w:tcPr>
            <w:tcW w:w="1165" w:type="dxa"/>
          </w:tcPr>
          <w:p w14:paraId="577827AA" w14:textId="77777777" w:rsidR="00A9381F" w:rsidRPr="00A9381F" w:rsidRDefault="00A9381F" w:rsidP="00486D2A">
            <w:pPr>
              <w:jc w:val="center"/>
              <w:rPr>
                <w:b/>
                <w:bCs/>
                <w:sz w:val="20"/>
              </w:rPr>
            </w:pPr>
            <w:r w:rsidRPr="00A9381F">
              <w:rPr>
                <w:b/>
                <w:bCs/>
                <w:sz w:val="20"/>
              </w:rPr>
              <w:t>MOD 5.308A</w:t>
            </w:r>
          </w:p>
        </w:tc>
        <w:tc>
          <w:tcPr>
            <w:tcW w:w="2070" w:type="dxa"/>
          </w:tcPr>
          <w:p w14:paraId="3796930E" w14:textId="77777777" w:rsidR="00A9381F" w:rsidRPr="00A9381F" w:rsidRDefault="00A9381F" w:rsidP="00486D2A">
            <w:pPr>
              <w:jc w:val="center"/>
              <w:rPr>
                <w:sz w:val="20"/>
              </w:rPr>
            </w:pPr>
            <w:r w:rsidRPr="00A9381F">
              <w:rPr>
                <w:sz w:val="20"/>
              </w:rPr>
              <w:t>614-698 MHz</w:t>
            </w:r>
          </w:p>
        </w:tc>
        <w:tc>
          <w:tcPr>
            <w:tcW w:w="6030" w:type="dxa"/>
          </w:tcPr>
          <w:p w14:paraId="269441F3" w14:textId="77777777" w:rsidR="00A9381F" w:rsidRPr="00A9381F" w:rsidRDefault="00A9381F" w:rsidP="00486D2A">
            <w:pPr>
              <w:rPr>
                <w:sz w:val="20"/>
              </w:rPr>
            </w:pPr>
            <w:r w:rsidRPr="00A9381F">
              <w:rPr>
                <w:sz w:val="20"/>
              </w:rPr>
              <w:t>Bahamas, Barbados, Belize, Canada, Colombia, El Salvador, the United States, Guatemala, Jamaica and Mexico</w:t>
            </w:r>
          </w:p>
        </w:tc>
      </w:tr>
      <w:tr w:rsidR="00A9381F" w14:paraId="52FF9F5A" w14:textId="77777777" w:rsidTr="00486D2A">
        <w:tc>
          <w:tcPr>
            <w:tcW w:w="1165" w:type="dxa"/>
          </w:tcPr>
          <w:p w14:paraId="0781C3F3" w14:textId="77777777" w:rsidR="00A9381F" w:rsidRPr="00A9381F" w:rsidRDefault="00A9381F" w:rsidP="00486D2A">
            <w:pPr>
              <w:jc w:val="center"/>
              <w:rPr>
                <w:sz w:val="20"/>
              </w:rPr>
            </w:pPr>
            <w:r w:rsidRPr="00A9381F">
              <w:rPr>
                <w:b/>
                <w:bCs/>
                <w:sz w:val="20"/>
              </w:rPr>
              <w:t>5.313A</w:t>
            </w:r>
          </w:p>
        </w:tc>
        <w:tc>
          <w:tcPr>
            <w:tcW w:w="2070" w:type="dxa"/>
          </w:tcPr>
          <w:p w14:paraId="1846E459" w14:textId="77777777" w:rsidR="00A9381F" w:rsidRPr="00A9381F" w:rsidRDefault="00A9381F" w:rsidP="00486D2A">
            <w:pPr>
              <w:jc w:val="center"/>
              <w:rPr>
                <w:sz w:val="20"/>
              </w:rPr>
            </w:pPr>
            <w:r w:rsidRPr="00A9381F">
              <w:rPr>
                <w:sz w:val="20"/>
              </w:rPr>
              <w:t>698-790 MHz</w:t>
            </w:r>
          </w:p>
        </w:tc>
        <w:tc>
          <w:tcPr>
            <w:tcW w:w="6030" w:type="dxa"/>
          </w:tcPr>
          <w:p w14:paraId="72B2DE1B" w14:textId="77777777" w:rsidR="00A9381F" w:rsidRPr="00A9381F" w:rsidRDefault="00A9381F" w:rsidP="00486D2A">
            <w:pPr>
              <w:rPr>
                <w:sz w:val="20"/>
              </w:rPr>
            </w:pPr>
            <w:r w:rsidRPr="00A9381F">
              <w:rPr>
                <w:sz w:val="20"/>
              </w:rPr>
              <w:t>Australia, Bangladesh, Brunei Darussalam, Cambodia, China, Korea (Rep. of), Fiji, India, Indonesia, Japan, Kiribati, Lao P.D.R., Malaysia, Myanmar (Union of), New Zealand, Pakistan, Papua New Guinea, the Philippines, the Dem. People’s Rep. of Korea, Solomon Islands, Samoa, Singapore, Thailand, Tonga, Tuvalu, Vanuatu and Viet Nam</w:t>
            </w:r>
          </w:p>
        </w:tc>
      </w:tr>
      <w:tr w:rsidR="00A9381F" w14:paraId="61BAFDAC" w14:textId="77777777" w:rsidTr="00486D2A">
        <w:tc>
          <w:tcPr>
            <w:tcW w:w="1165" w:type="dxa"/>
            <w:vMerge w:val="restart"/>
          </w:tcPr>
          <w:p w14:paraId="33912F1D" w14:textId="77777777" w:rsidR="00A9381F" w:rsidRPr="00A9381F" w:rsidRDefault="00A9381F" w:rsidP="00486D2A">
            <w:pPr>
              <w:jc w:val="center"/>
              <w:rPr>
                <w:sz w:val="20"/>
              </w:rPr>
            </w:pPr>
            <w:r w:rsidRPr="00A9381F">
              <w:rPr>
                <w:b/>
                <w:bCs/>
                <w:sz w:val="20"/>
              </w:rPr>
              <w:t>5.317A</w:t>
            </w:r>
          </w:p>
        </w:tc>
        <w:tc>
          <w:tcPr>
            <w:tcW w:w="2070" w:type="dxa"/>
          </w:tcPr>
          <w:p w14:paraId="63C94932" w14:textId="77777777" w:rsidR="00A9381F" w:rsidRPr="00A9381F" w:rsidRDefault="00A9381F" w:rsidP="00486D2A">
            <w:pPr>
              <w:jc w:val="center"/>
              <w:rPr>
                <w:sz w:val="20"/>
              </w:rPr>
            </w:pPr>
            <w:r w:rsidRPr="00A9381F">
              <w:rPr>
                <w:sz w:val="20"/>
              </w:rPr>
              <w:t>698-960 MHz</w:t>
            </w:r>
          </w:p>
        </w:tc>
        <w:tc>
          <w:tcPr>
            <w:tcW w:w="6030" w:type="dxa"/>
          </w:tcPr>
          <w:p w14:paraId="3C09DEF4" w14:textId="77777777" w:rsidR="00A9381F" w:rsidRPr="00A9381F" w:rsidRDefault="00A9381F" w:rsidP="00486D2A">
            <w:pPr>
              <w:rPr>
                <w:sz w:val="20"/>
              </w:rPr>
            </w:pPr>
            <w:r w:rsidRPr="00A9381F">
              <w:rPr>
                <w:sz w:val="20"/>
              </w:rPr>
              <w:t>Region 2 where MS allocated on primary basis</w:t>
            </w:r>
          </w:p>
        </w:tc>
      </w:tr>
      <w:tr w:rsidR="00A9381F" w14:paraId="02DB1680" w14:textId="77777777" w:rsidTr="00486D2A">
        <w:tc>
          <w:tcPr>
            <w:tcW w:w="1165" w:type="dxa"/>
            <w:vMerge/>
          </w:tcPr>
          <w:p w14:paraId="5DA290D1" w14:textId="77777777" w:rsidR="00A9381F" w:rsidRPr="00A9381F" w:rsidRDefault="00A9381F" w:rsidP="00486D2A">
            <w:pPr>
              <w:jc w:val="center"/>
              <w:rPr>
                <w:sz w:val="20"/>
              </w:rPr>
            </w:pPr>
          </w:p>
        </w:tc>
        <w:tc>
          <w:tcPr>
            <w:tcW w:w="2070" w:type="dxa"/>
          </w:tcPr>
          <w:p w14:paraId="409A79E4" w14:textId="77777777" w:rsidR="00A9381F" w:rsidRPr="00A9381F" w:rsidRDefault="00A9381F" w:rsidP="00486D2A">
            <w:pPr>
              <w:jc w:val="center"/>
              <w:rPr>
                <w:sz w:val="20"/>
              </w:rPr>
            </w:pPr>
            <w:r w:rsidRPr="00A9381F">
              <w:rPr>
                <w:sz w:val="20"/>
              </w:rPr>
              <w:t>694-790 MHz</w:t>
            </w:r>
          </w:p>
        </w:tc>
        <w:tc>
          <w:tcPr>
            <w:tcW w:w="6030" w:type="dxa"/>
          </w:tcPr>
          <w:p w14:paraId="0143031D" w14:textId="77777777" w:rsidR="00A9381F" w:rsidRPr="00A9381F" w:rsidRDefault="00A9381F" w:rsidP="00486D2A">
            <w:pPr>
              <w:rPr>
                <w:sz w:val="20"/>
              </w:rPr>
            </w:pPr>
            <w:r w:rsidRPr="00A9381F">
              <w:rPr>
                <w:sz w:val="20"/>
              </w:rPr>
              <w:t>Region 1 where MS allocated on primary basis</w:t>
            </w:r>
          </w:p>
        </w:tc>
      </w:tr>
      <w:tr w:rsidR="00A9381F" w14:paraId="130BA073" w14:textId="77777777" w:rsidTr="00486D2A">
        <w:tc>
          <w:tcPr>
            <w:tcW w:w="1165" w:type="dxa"/>
            <w:vMerge/>
          </w:tcPr>
          <w:p w14:paraId="29FAF15D" w14:textId="77777777" w:rsidR="00A9381F" w:rsidRPr="00A9381F" w:rsidRDefault="00A9381F" w:rsidP="00486D2A">
            <w:pPr>
              <w:jc w:val="center"/>
              <w:rPr>
                <w:sz w:val="20"/>
              </w:rPr>
            </w:pPr>
          </w:p>
        </w:tc>
        <w:tc>
          <w:tcPr>
            <w:tcW w:w="2070" w:type="dxa"/>
          </w:tcPr>
          <w:p w14:paraId="1B0A38FE" w14:textId="77777777" w:rsidR="00A9381F" w:rsidRPr="00A9381F" w:rsidRDefault="00A9381F" w:rsidP="00486D2A">
            <w:pPr>
              <w:jc w:val="center"/>
              <w:rPr>
                <w:sz w:val="20"/>
              </w:rPr>
            </w:pPr>
            <w:r w:rsidRPr="00A9381F">
              <w:rPr>
                <w:sz w:val="20"/>
              </w:rPr>
              <w:t>790-960 MHz</w:t>
            </w:r>
          </w:p>
        </w:tc>
        <w:tc>
          <w:tcPr>
            <w:tcW w:w="6030" w:type="dxa"/>
          </w:tcPr>
          <w:p w14:paraId="723915F1" w14:textId="77777777" w:rsidR="00A9381F" w:rsidRPr="00A9381F" w:rsidRDefault="00A9381F" w:rsidP="00486D2A">
            <w:pPr>
              <w:rPr>
                <w:sz w:val="20"/>
              </w:rPr>
            </w:pPr>
            <w:r w:rsidRPr="00A9381F">
              <w:rPr>
                <w:sz w:val="20"/>
              </w:rPr>
              <w:t>Regions 1 and 3 where MS allocated on primary basis</w:t>
            </w:r>
          </w:p>
        </w:tc>
      </w:tr>
      <w:tr w:rsidR="00A9381F" w14:paraId="0318DCD0" w14:textId="77777777" w:rsidTr="00486D2A">
        <w:tc>
          <w:tcPr>
            <w:tcW w:w="1165" w:type="dxa"/>
            <w:vMerge/>
          </w:tcPr>
          <w:p w14:paraId="40170836" w14:textId="77777777" w:rsidR="00A9381F" w:rsidRPr="00A9381F" w:rsidRDefault="00A9381F" w:rsidP="00486D2A">
            <w:pPr>
              <w:jc w:val="center"/>
              <w:rPr>
                <w:sz w:val="20"/>
              </w:rPr>
            </w:pPr>
          </w:p>
        </w:tc>
        <w:tc>
          <w:tcPr>
            <w:tcW w:w="2070" w:type="dxa"/>
          </w:tcPr>
          <w:p w14:paraId="4EA2CE71" w14:textId="77777777" w:rsidR="00A9381F" w:rsidRPr="00A9381F" w:rsidRDefault="00A9381F" w:rsidP="00486D2A">
            <w:pPr>
              <w:jc w:val="center"/>
              <w:rPr>
                <w:sz w:val="20"/>
              </w:rPr>
            </w:pPr>
            <w:r w:rsidRPr="00A9381F">
              <w:rPr>
                <w:sz w:val="20"/>
              </w:rPr>
              <w:t>1 427-1 452 MHz</w:t>
            </w:r>
          </w:p>
        </w:tc>
        <w:tc>
          <w:tcPr>
            <w:tcW w:w="6030" w:type="dxa"/>
          </w:tcPr>
          <w:p w14:paraId="56D6A230" w14:textId="77777777" w:rsidR="00A9381F" w:rsidRPr="00A9381F" w:rsidRDefault="00A9381F" w:rsidP="00486D2A">
            <w:pPr>
              <w:rPr>
                <w:sz w:val="20"/>
              </w:rPr>
            </w:pPr>
            <w:r w:rsidRPr="00A9381F">
              <w:rPr>
                <w:sz w:val="20"/>
              </w:rPr>
              <w:t>Region 1</w:t>
            </w:r>
          </w:p>
        </w:tc>
      </w:tr>
      <w:tr w:rsidR="00A9381F" w14:paraId="36BD5636" w14:textId="77777777" w:rsidTr="00486D2A">
        <w:tc>
          <w:tcPr>
            <w:tcW w:w="1165" w:type="dxa"/>
            <w:vMerge/>
          </w:tcPr>
          <w:p w14:paraId="6BDBD514" w14:textId="77777777" w:rsidR="00A9381F" w:rsidRPr="00A9381F" w:rsidRDefault="00A9381F" w:rsidP="00486D2A">
            <w:pPr>
              <w:jc w:val="center"/>
              <w:rPr>
                <w:sz w:val="20"/>
              </w:rPr>
            </w:pPr>
          </w:p>
        </w:tc>
        <w:tc>
          <w:tcPr>
            <w:tcW w:w="2070" w:type="dxa"/>
          </w:tcPr>
          <w:p w14:paraId="6B8A3EFA" w14:textId="77777777" w:rsidR="00A9381F" w:rsidRPr="00A9381F" w:rsidRDefault="00A9381F" w:rsidP="00486D2A">
            <w:pPr>
              <w:jc w:val="center"/>
              <w:rPr>
                <w:sz w:val="20"/>
              </w:rPr>
            </w:pPr>
            <w:r w:rsidRPr="00A9381F">
              <w:rPr>
                <w:sz w:val="20"/>
              </w:rPr>
              <w:t>1 492-1 518 MHz</w:t>
            </w:r>
          </w:p>
        </w:tc>
        <w:tc>
          <w:tcPr>
            <w:tcW w:w="6030" w:type="dxa"/>
          </w:tcPr>
          <w:p w14:paraId="319EDE27" w14:textId="77777777" w:rsidR="00A9381F" w:rsidRPr="00A9381F" w:rsidRDefault="00A9381F" w:rsidP="00486D2A">
            <w:pPr>
              <w:rPr>
                <w:sz w:val="20"/>
              </w:rPr>
            </w:pPr>
            <w:r w:rsidRPr="00A9381F">
              <w:rPr>
                <w:sz w:val="20"/>
              </w:rPr>
              <w:t>Region 1</w:t>
            </w:r>
          </w:p>
        </w:tc>
      </w:tr>
      <w:tr w:rsidR="00A9381F" w14:paraId="117DC57A" w14:textId="77777777" w:rsidTr="00486D2A">
        <w:tc>
          <w:tcPr>
            <w:tcW w:w="1165" w:type="dxa"/>
            <w:vMerge w:val="restart"/>
          </w:tcPr>
          <w:p w14:paraId="18A11981" w14:textId="77777777" w:rsidR="00A9381F" w:rsidRPr="00A9381F" w:rsidRDefault="00A9381F" w:rsidP="00486D2A">
            <w:pPr>
              <w:jc w:val="center"/>
              <w:rPr>
                <w:sz w:val="20"/>
              </w:rPr>
            </w:pPr>
            <w:r w:rsidRPr="00A9381F">
              <w:rPr>
                <w:b/>
                <w:bCs/>
                <w:sz w:val="20"/>
              </w:rPr>
              <w:t>MOD 5.317A</w:t>
            </w:r>
          </w:p>
        </w:tc>
        <w:tc>
          <w:tcPr>
            <w:tcW w:w="2070" w:type="dxa"/>
          </w:tcPr>
          <w:p w14:paraId="775C3311" w14:textId="77777777" w:rsidR="00A9381F" w:rsidRPr="00A9381F" w:rsidRDefault="00A9381F" w:rsidP="00486D2A">
            <w:pPr>
              <w:jc w:val="center"/>
              <w:rPr>
                <w:sz w:val="20"/>
              </w:rPr>
            </w:pPr>
            <w:r w:rsidRPr="00A9381F">
              <w:rPr>
                <w:sz w:val="20"/>
              </w:rPr>
              <w:t>698-960 MHz</w:t>
            </w:r>
          </w:p>
        </w:tc>
        <w:tc>
          <w:tcPr>
            <w:tcW w:w="6030" w:type="dxa"/>
          </w:tcPr>
          <w:p w14:paraId="271FFEC6" w14:textId="77777777" w:rsidR="00A9381F" w:rsidRPr="00A9381F" w:rsidRDefault="00A9381F" w:rsidP="00486D2A">
            <w:pPr>
              <w:rPr>
                <w:sz w:val="20"/>
              </w:rPr>
            </w:pPr>
            <w:r w:rsidRPr="00A9381F">
              <w:rPr>
                <w:sz w:val="20"/>
              </w:rPr>
              <w:t>Region 2 where MS allocated on primary basis</w:t>
            </w:r>
          </w:p>
        </w:tc>
      </w:tr>
      <w:tr w:rsidR="00A9381F" w14:paraId="2B5D4289" w14:textId="77777777" w:rsidTr="00486D2A">
        <w:tc>
          <w:tcPr>
            <w:tcW w:w="1165" w:type="dxa"/>
            <w:vMerge/>
          </w:tcPr>
          <w:p w14:paraId="210DA11B" w14:textId="77777777" w:rsidR="00A9381F" w:rsidRPr="00A9381F" w:rsidRDefault="00A9381F" w:rsidP="00486D2A">
            <w:pPr>
              <w:jc w:val="center"/>
              <w:rPr>
                <w:sz w:val="20"/>
              </w:rPr>
            </w:pPr>
          </w:p>
        </w:tc>
        <w:tc>
          <w:tcPr>
            <w:tcW w:w="2070" w:type="dxa"/>
          </w:tcPr>
          <w:p w14:paraId="22EA3CBC" w14:textId="77777777" w:rsidR="00A9381F" w:rsidRPr="00A9381F" w:rsidRDefault="00A9381F" w:rsidP="00486D2A">
            <w:pPr>
              <w:jc w:val="center"/>
              <w:rPr>
                <w:sz w:val="20"/>
              </w:rPr>
            </w:pPr>
            <w:r w:rsidRPr="00A9381F">
              <w:rPr>
                <w:sz w:val="20"/>
              </w:rPr>
              <w:t>694-790 MHz</w:t>
            </w:r>
          </w:p>
        </w:tc>
        <w:tc>
          <w:tcPr>
            <w:tcW w:w="6030" w:type="dxa"/>
          </w:tcPr>
          <w:p w14:paraId="0F28CD6B" w14:textId="77777777" w:rsidR="00A9381F" w:rsidRPr="00A9381F" w:rsidRDefault="00A9381F" w:rsidP="00486D2A">
            <w:pPr>
              <w:rPr>
                <w:sz w:val="20"/>
              </w:rPr>
            </w:pPr>
            <w:r w:rsidRPr="00A9381F">
              <w:rPr>
                <w:sz w:val="20"/>
              </w:rPr>
              <w:t>Region 1 where MS allocated on primary basis</w:t>
            </w:r>
          </w:p>
        </w:tc>
      </w:tr>
      <w:tr w:rsidR="00A9381F" w14:paraId="4617BC4D" w14:textId="77777777" w:rsidTr="00486D2A">
        <w:tc>
          <w:tcPr>
            <w:tcW w:w="1165" w:type="dxa"/>
            <w:vMerge/>
          </w:tcPr>
          <w:p w14:paraId="33CE523E" w14:textId="77777777" w:rsidR="00A9381F" w:rsidRPr="00A9381F" w:rsidRDefault="00A9381F" w:rsidP="00486D2A">
            <w:pPr>
              <w:jc w:val="center"/>
              <w:rPr>
                <w:b/>
                <w:bCs/>
                <w:sz w:val="20"/>
              </w:rPr>
            </w:pPr>
          </w:p>
        </w:tc>
        <w:tc>
          <w:tcPr>
            <w:tcW w:w="2070" w:type="dxa"/>
          </w:tcPr>
          <w:p w14:paraId="0D35F183" w14:textId="77777777" w:rsidR="00A9381F" w:rsidRPr="00A9381F" w:rsidRDefault="00A9381F" w:rsidP="00486D2A">
            <w:pPr>
              <w:jc w:val="center"/>
              <w:rPr>
                <w:sz w:val="20"/>
              </w:rPr>
            </w:pPr>
            <w:r w:rsidRPr="00A9381F">
              <w:rPr>
                <w:sz w:val="20"/>
              </w:rPr>
              <w:t>790-960 MHz</w:t>
            </w:r>
          </w:p>
        </w:tc>
        <w:tc>
          <w:tcPr>
            <w:tcW w:w="6030" w:type="dxa"/>
          </w:tcPr>
          <w:p w14:paraId="697EF206" w14:textId="77777777" w:rsidR="00A9381F" w:rsidRPr="00A9381F" w:rsidRDefault="00A9381F" w:rsidP="00486D2A">
            <w:pPr>
              <w:rPr>
                <w:sz w:val="20"/>
              </w:rPr>
            </w:pPr>
            <w:r w:rsidRPr="00A9381F">
              <w:rPr>
                <w:sz w:val="20"/>
              </w:rPr>
              <w:t>Regions 1 and 3 where MS allocated on primary basis</w:t>
            </w:r>
          </w:p>
        </w:tc>
      </w:tr>
      <w:tr w:rsidR="00A9381F" w14:paraId="6B7B65D0" w14:textId="77777777" w:rsidTr="00486D2A">
        <w:tc>
          <w:tcPr>
            <w:tcW w:w="1165" w:type="dxa"/>
          </w:tcPr>
          <w:p w14:paraId="179FB3EF" w14:textId="77777777" w:rsidR="00A9381F" w:rsidRPr="00A9381F" w:rsidRDefault="00A9381F" w:rsidP="00486D2A">
            <w:pPr>
              <w:jc w:val="center"/>
              <w:rPr>
                <w:sz w:val="20"/>
              </w:rPr>
            </w:pPr>
            <w:r w:rsidRPr="00A9381F">
              <w:rPr>
                <w:b/>
                <w:bCs/>
                <w:sz w:val="20"/>
              </w:rPr>
              <w:t>5.341B</w:t>
            </w:r>
          </w:p>
        </w:tc>
        <w:tc>
          <w:tcPr>
            <w:tcW w:w="2070" w:type="dxa"/>
          </w:tcPr>
          <w:p w14:paraId="64C6A91F" w14:textId="77777777" w:rsidR="00A9381F" w:rsidRPr="00A9381F" w:rsidRDefault="00A9381F" w:rsidP="00486D2A">
            <w:pPr>
              <w:jc w:val="center"/>
              <w:rPr>
                <w:sz w:val="20"/>
              </w:rPr>
            </w:pPr>
            <w:r w:rsidRPr="00A9381F">
              <w:rPr>
                <w:sz w:val="20"/>
              </w:rPr>
              <w:t>1 427-1 518 MHz</w:t>
            </w:r>
          </w:p>
        </w:tc>
        <w:tc>
          <w:tcPr>
            <w:tcW w:w="6030" w:type="dxa"/>
          </w:tcPr>
          <w:p w14:paraId="3452E72D" w14:textId="77777777" w:rsidR="00A9381F" w:rsidRPr="00A9381F" w:rsidRDefault="00A9381F" w:rsidP="00486D2A">
            <w:pPr>
              <w:rPr>
                <w:sz w:val="20"/>
              </w:rPr>
            </w:pPr>
            <w:r w:rsidRPr="00A9381F">
              <w:rPr>
                <w:sz w:val="20"/>
              </w:rPr>
              <w:t>Region 2</w:t>
            </w:r>
          </w:p>
        </w:tc>
      </w:tr>
      <w:tr w:rsidR="00A9381F" w14:paraId="4638A3E4" w14:textId="77777777" w:rsidTr="00486D2A">
        <w:tc>
          <w:tcPr>
            <w:tcW w:w="1165" w:type="dxa"/>
            <w:vMerge w:val="restart"/>
          </w:tcPr>
          <w:p w14:paraId="77FDCCCD" w14:textId="77777777" w:rsidR="00A9381F" w:rsidRPr="00A9381F" w:rsidRDefault="00A9381F" w:rsidP="00486D2A">
            <w:pPr>
              <w:jc w:val="center"/>
              <w:rPr>
                <w:sz w:val="20"/>
              </w:rPr>
            </w:pPr>
            <w:r w:rsidRPr="00A9381F">
              <w:rPr>
                <w:b/>
                <w:bCs/>
                <w:sz w:val="20"/>
              </w:rPr>
              <w:t>5.341C</w:t>
            </w:r>
          </w:p>
        </w:tc>
        <w:tc>
          <w:tcPr>
            <w:tcW w:w="2070" w:type="dxa"/>
          </w:tcPr>
          <w:p w14:paraId="5EA6D892" w14:textId="77777777" w:rsidR="00A9381F" w:rsidRPr="00A9381F" w:rsidRDefault="00A9381F" w:rsidP="00486D2A">
            <w:pPr>
              <w:jc w:val="center"/>
              <w:rPr>
                <w:sz w:val="20"/>
              </w:rPr>
            </w:pPr>
            <w:r w:rsidRPr="00A9381F">
              <w:rPr>
                <w:sz w:val="20"/>
              </w:rPr>
              <w:t>1 427-1 452 MHz</w:t>
            </w:r>
          </w:p>
        </w:tc>
        <w:tc>
          <w:tcPr>
            <w:tcW w:w="6030" w:type="dxa"/>
          </w:tcPr>
          <w:p w14:paraId="41CF3BDF" w14:textId="77777777" w:rsidR="00A9381F" w:rsidRPr="00A9381F" w:rsidRDefault="00A9381F" w:rsidP="00486D2A">
            <w:pPr>
              <w:rPr>
                <w:sz w:val="20"/>
              </w:rPr>
            </w:pPr>
            <w:r w:rsidRPr="00A9381F">
              <w:rPr>
                <w:sz w:val="20"/>
              </w:rPr>
              <w:t>Region 3</w:t>
            </w:r>
          </w:p>
        </w:tc>
      </w:tr>
      <w:tr w:rsidR="00A9381F" w14:paraId="1968A815" w14:textId="77777777" w:rsidTr="00486D2A">
        <w:tc>
          <w:tcPr>
            <w:tcW w:w="1165" w:type="dxa"/>
            <w:vMerge/>
          </w:tcPr>
          <w:p w14:paraId="05F43F6B" w14:textId="77777777" w:rsidR="00A9381F" w:rsidRPr="00A9381F" w:rsidRDefault="00A9381F" w:rsidP="00486D2A">
            <w:pPr>
              <w:jc w:val="center"/>
              <w:rPr>
                <w:sz w:val="20"/>
              </w:rPr>
            </w:pPr>
          </w:p>
        </w:tc>
        <w:tc>
          <w:tcPr>
            <w:tcW w:w="2070" w:type="dxa"/>
          </w:tcPr>
          <w:p w14:paraId="06319A55" w14:textId="77777777" w:rsidR="00A9381F" w:rsidRPr="00A9381F" w:rsidRDefault="00A9381F" w:rsidP="00486D2A">
            <w:pPr>
              <w:jc w:val="center"/>
              <w:rPr>
                <w:sz w:val="20"/>
              </w:rPr>
            </w:pPr>
            <w:r w:rsidRPr="00A9381F">
              <w:rPr>
                <w:sz w:val="20"/>
              </w:rPr>
              <w:t>1 492-1 518 MHz</w:t>
            </w:r>
          </w:p>
        </w:tc>
        <w:tc>
          <w:tcPr>
            <w:tcW w:w="6030" w:type="dxa"/>
          </w:tcPr>
          <w:p w14:paraId="37FA53AB" w14:textId="77777777" w:rsidR="00A9381F" w:rsidRPr="00A9381F" w:rsidRDefault="00A9381F" w:rsidP="00486D2A">
            <w:pPr>
              <w:rPr>
                <w:sz w:val="20"/>
              </w:rPr>
            </w:pPr>
            <w:r w:rsidRPr="00A9381F">
              <w:rPr>
                <w:sz w:val="20"/>
              </w:rPr>
              <w:t>Region 3</w:t>
            </w:r>
          </w:p>
        </w:tc>
      </w:tr>
      <w:tr w:rsidR="00A9381F" w14:paraId="74947501" w14:textId="77777777" w:rsidTr="00486D2A">
        <w:tc>
          <w:tcPr>
            <w:tcW w:w="1165" w:type="dxa"/>
          </w:tcPr>
          <w:p w14:paraId="5F04E2C0" w14:textId="77777777" w:rsidR="00A9381F" w:rsidRPr="00A9381F" w:rsidRDefault="00A9381F" w:rsidP="00486D2A">
            <w:pPr>
              <w:jc w:val="center"/>
              <w:rPr>
                <w:sz w:val="20"/>
              </w:rPr>
            </w:pPr>
            <w:r w:rsidRPr="00A9381F">
              <w:rPr>
                <w:b/>
                <w:bCs/>
                <w:sz w:val="20"/>
              </w:rPr>
              <w:t>5.346</w:t>
            </w:r>
          </w:p>
        </w:tc>
        <w:tc>
          <w:tcPr>
            <w:tcW w:w="2070" w:type="dxa"/>
          </w:tcPr>
          <w:p w14:paraId="597BD7A2" w14:textId="77777777" w:rsidR="00A9381F" w:rsidRPr="00A9381F" w:rsidRDefault="00A9381F" w:rsidP="00486D2A">
            <w:pPr>
              <w:jc w:val="center"/>
              <w:rPr>
                <w:sz w:val="20"/>
              </w:rPr>
            </w:pPr>
            <w:r w:rsidRPr="00A9381F">
              <w:rPr>
                <w:sz w:val="20"/>
              </w:rPr>
              <w:t>1 452-1 492 MHz</w:t>
            </w:r>
          </w:p>
        </w:tc>
        <w:tc>
          <w:tcPr>
            <w:tcW w:w="6030" w:type="dxa"/>
          </w:tcPr>
          <w:p w14:paraId="7F0C53AA" w14:textId="77777777" w:rsidR="00A9381F" w:rsidRPr="00A9381F" w:rsidRDefault="00A9381F" w:rsidP="00486D2A">
            <w:pPr>
              <w:rPr>
                <w:sz w:val="20"/>
              </w:rPr>
            </w:pPr>
            <w:r w:rsidRPr="00A9381F">
              <w:rPr>
                <w:sz w:val="20"/>
              </w:rPr>
              <w:t>Algeria, Angola, Saudi Arabia, Bahrain, Benin, Botswana, Burkina Faso, Burundi, Cameroon, Central African Republic, Congo (Rep. of the), Côte d'Ivoire, Djibouti, Egypt, United Arab Emirates, Eswatini, Gabon, Gambia, Ghana, Guinea, Iraq, Jordan, Kenya, Kuwait, Lesotho, Lebanon, Liberia, Madagascar, Malawi, Mali, Morocco, Mauritius, Mauritania, Mozambique, Namibia, Niger, Nigeria, Oman, Uganda, Palestine**, Qatar, Dem. Rep. of the Congo, Rwanda,</w:t>
            </w:r>
          </w:p>
          <w:p w14:paraId="16F29D97" w14:textId="77777777" w:rsidR="00A9381F" w:rsidRPr="00A9381F" w:rsidRDefault="00A9381F" w:rsidP="00486D2A">
            <w:pPr>
              <w:rPr>
                <w:sz w:val="20"/>
              </w:rPr>
            </w:pPr>
            <w:r w:rsidRPr="00A9381F">
              <w:rPr>
                <w:sz w:val="20"/>
              </w:rPr>
              <w:t>Senegal, Seychelles, Sudan, South Sudan, South Africa, Tanzania, Chad, Togo, Tunisia, Zambia, and Zimbabwe</w:t>
            </w:r>
          </w:p>
        </w:tc>
      </w:tr>
      <w:tr w:rsidR="00A9381F" w14:paraId="573B4059" w14:textId="77777777" w:rsidTr="00486D2A">
        <w:tc>
          <w:tcPr>
            <w:tcW w:w="1165" w:type="dxa"/>
          </w:tcPr>
          <w:p w14:paraId="7E59AEAE" w14:textId="77777777" w:rsidR="00A9381F" w:rsidRPr="00A9381F" w:rsidRDefault="00A9381F" w:rsidP="00486D2A">
            <w:pPr>
              <w:jc w:val="center"/>
              <w:rPr>
                <w:b/>
                <w:bCs/>
                <w:sz w:val="20"/>
              </w:rPr>
            </w:pPr>
            <w:r w:rsidRPr="00A9381F">
              <w:rPr>
                <w:b/>
                <w:bCs/>
                <w:sz w:val="20"/>
              </w:rPr>
              <w:t>MOD 5.346</w:t>
            </w:r>
          </w:p>
        </w:tc>
        <w:tc>
          <w:tcPr>
            <w:tcW w:w="2070" w:type="dxa"/>
          </w:tcPr>
          <w:p w14:paraId="518F4B36" w14:textId="77777777" w:rsidR="00A9381F" w:rsidRPr="00A9381F" w:rsidRDefault="00A9381F" w:rsidP="00486D2A">
            <w:pPr>
              <w:jc w:val="center"/>
              <w:rPr>
                <w:sz w:val="20"/>
              </w:rPr>
            </w:pPr>
            <w:r w:rsidRPr="00A9381F">
              <w:rPr>
                <w:sz w:val="20"/>
              </w:rPr>
              <w:t>1 452-1 492 MHz</w:t>
            </w:r>
          </w:p>
        </w:tc>
        <w:tc>
          <w:tcPr>
            <w:tcW w:w="6030" w:type="dxa"/>
          </w:tcPr>
          <w:p w14:paraId="01453628" w14:textId="77777777" w:rsidR="00A9381F" w:rsidRPr="00A9381F" w:rsidRDefault="00A9381F" w:rsidP="00486D2A">
            <w:pPr>
              <w:rPr>
                <w:sz w:val="20"/>
              </w:rPr>
            </w:pPr>
            <w:r w:rsidRPr="00A9381F">
              <w:rPr>
                <w:sz w:val="20"/>
              </w:rPr>
              <w:t xml:space="preserve">Algeria, Angola, Saudi Arabia, Bahrain, Benin, Botswana, Burkina Faso, Burundi, Cameroon, Central African Republic, Congo (Rep. of the), Côte d'Ivoire, Djibouti, Egypt, United Arab Emirates, Eswatini, Gabon, Gambia, Ghana, Guinea, Iraq, Jordan, Kenya, Kuwait, Lesotho, </w:t>
            </w:r>
            <w:r w:rsidRPr="00A9381F">
              <w:rPr>
                <w:sz w:val="20"/>
              </w:rPr>
              <w:lastRenderedPageBreak/>
              <w:t xml:space="preserve">Lebanon, Liberia, Madagascar, Malawi, Mali, Morocco, Mauritius, Mauritania, Mozambique, Namibia, Niger, Nigeria, Oman, Uganda, Palestine**, Qatar, Dem. Rep. of the Congo, Rwanda, Senegal, Seychelles, </w:t>
            </w:r>
            <w:r w:rsidRPr="00A9381F">
              <w:rPr>
                <w:sz w:val="20"/>
                <w:u w:val="single"/>
              </w:rPr>
              <w:t>Somalia</w:t>
            </w:r>
            <w:r w:rsidRPr="00A9381F">
              <w:rPr>
                <w:sz w:val="20"/>
              </w:rPr>
              <w:t>, Sudan, South Sudan, South Africa, Tanzania, Chad, Togo, Tunisia, Zambia, and Zimbabwe,</w:t>
            </w:r>
          </w:p>
        </w:tc>
      </w:tr>
      <w:tr w:rsidR="00A9381F" w14:paraId="64F6E37B" w14:textId="77777777" w:rsidTr="00486D2A">
        <w:tc>
          <w:tcPr>
            <w:tcW w:w="1165" w:type="dxa"/>
          </w:tcPr>
          <w:p w14:paraId="1720696E" w14:textId="77777777" w:rsidR="00A9381F" w:rsidRPr="00A9381F" w:rsidRDefault="00A9381F" w:rsidP="00486D2A">
            <w:pPr>
              <w:jc w:val="center"/>
              <w:rPr>
                <w:sz w:val="20"/>
              </w:rPr>
            </w:pPr>
            <w:r w:rsidRPr="00A9381F">
              <w:rPr>
                <w:b/>
                <w:bCs/>
                <w:sz w:val="20"/>
              </w:rPr>
              <w:lastRenderedPageBreak/>
              <w:t>5.346A</w:t>
            </w:r>
          </w:p>
        </w:tc>
        <w:tc>
          <w:tcPr>
            <w:tcW w:w="2070" w:type="dxa"/>
          </w:tcPr>
          <w:p w14:paraId="517970C2" w14:textId="77777777" w:rsidR="00A9381F" w:rsidRPr="00A9381F" w:rsidRDefault="00A9381F" w:rsidP="00486D2A">
            <w:pPr>
              <w:jc w:val="center"/>
              <w:rPr>
                <w:sz w:val="20"/>
              </w:rPr>
            </w:pPr>
            <w:r w:rsidRPr="00A9381F">
              <w:rPr>
                <w:sz w:val="20"/>
              </w:rPr>
              <w:t>1 452-1 492 MHz</w:t>
            </w:r>
          </w:p>
        </w:tc>
        <w:tc>
          <w:tcPr>
            <w:tcW w:w="6030" w:type="dxa"/>
          </w:tcPr>
          <w:p w14:paraId="3AE7AD7A" w14:textId="77777777" w:rsidR="00A9381F" w:rsidRPr="00A9381F" w:rsidRDefault="00A9381F" w:rsidP="00486D2A">
            <w:pPr>
              <w:rPr>
                <w:sz w:val="20"/>
              </w:rPr>
            </w:pPr>
            <w:r w:rsidRPr="00A9381F">
              <w:rPr>
                <w:sz w:val="20"/>
              </w:rPr>
              <w:t>Region 3</w:t>
            </w:r>
          </w:p>
        </w:tc>
      </w:tr>
      <w:tr w:rsidR="00A9381F" w14:paraId="101DE171" w14:textId="77777777" w:rsidTr="00486D2A">
        <w:tc>
          <w:tcPr>
            <w:tcW w:w="1165" w:type="dxa"/>
            <w:vMerge w:val="restart"/>
          </w:tcPr>
          <w:p w14:paraId="6E81CE6E" w14:textId="77777777" w:rsidR="00A9381F" w:rsidRPr="00A9381F" w:rsidRDefault="00A9381F" w:rsidP="00486D2A">
            <w:pPr>
              <w:jc w:val="center"/>
              <w:rPr>
                <w:sz w:val="20"/>
              </w:rPr>
            </w:pPr>
            <w:r w:rsidRPr="00A9381F">
              <w:rPr>
                <w:b/>
                <w:bCs/>
                <w:sz w:val="20"/>
              </w:rPr>
              <w:t>5.384A</w:t>
            </w:r>
          </w:p>
        </w:tc>
        <w:tc>
          <w:tcPr>
            <w:tcW w:w="2070" w:type="dxa"/>
          </w:tcPr>
          <w:p w14:paraId="04D94F9F" w14:textId="77777777" w:rsidR="00A9381F" w:rsidRPr="00A9381F" w:rsidRDefault="00A9381F" w:rsidP="00486D2A">
            <w:pPr>
              <w:jc w:val="center"/>
              <w:rPr>
                <w:sz w:val="20"/>
              </w:rPr>
            </w:pPr>
            <w:r w:rsidRPr="00A9381F">
              <w:rPr>
                <w:sz w:val="20"/>
              </w:rPr>
              <w:t>1 710-1 885 MHz</w:t>
            </w:r>
          </w:p>
        </w:tc>
        <w:tc>
          <w:tcPr>
            <w:tcW w:w="6030" w:type="dxa"/>
          </w:tcPr>
          <w:p w14:paraId="1FD02B67" w14:textId="77777777" w:rsidR="00A9381F" w:rsidRPr="00A9381F" w:rsidRDefault="00A9381F" w:rsidP="00486D2A">
            <w:pPr>
              <w:rPr>
                <w:sz w:val="20"/>
              </w:rPr>
            </w:pPr>
            <w:r w:rsidRPr="00A9381F">
              <w:rPr>
                <w:sz w:val="20"/>
              </w:rPr>
              <w:t>Global</w:t>
            </w:r>
          </w:p>
        </w:tc>
      </w:tr>
      <w:tr w:rsidR="00A9381F" w14:paraId="4F44EC14" w14:textId="77777777" w:rsidTr="00486D2A">
        <w:tc>
          <w:tcPr>
            <w:tcW w:w="1165" w:type="dxa"/>
            <w:vMerge/>
          </w:tcPr>
          <w:p w14:paraId="655E696A" w14:textId="77777777" w:rsidR="00A9381F" w:rsidRPr="00A9381F" w:rsidRDefault="00A9381F" w:rsidP="00486D2A">
            <w:pPr>
              <w:jc w:val="center"/>
              <w:rPr>
                <w:sz w:val="20"/>
              </w:rPr>
            </w:pPr>
          </w:p>
        </w:tc>
        <w:tc>
          <w:tcPr>
            <w:tcW w:w="2070" w:type="dxa"/>
          </w:tcPr>
          <w:p w14:paraId="71FEFEA4" w14:textId="77777777" w:rsidR="00A9381F" w:rsidRPr="00A9381F" w:rsidRDefault="00A9381F" w:rsidP="00486D2A">
            <w:pPr>
              <w:jc w:val="center"/>
              <w:rPr>
                <w:sz w:val="20"/>
              </w:rPr>
            </w:pPr>
            <w:r w:rsidRPr="00A9381F">
              <w:rPr>
                <w:sz w:val="20"/>
              </w:rPr>
              <w:t>2 300-2 400 MHz</w:t>
            </w:r>
          </w:p>
        </w:tc>
        <w:tc>
          <w:tcPr>
            <w:tcW w:w="6030" w:type="dxa"/>
          </w:tcPr>
          <w:p w14:paraId="5E7BD270" w14:textId="77777777" w:rsidR="00A9381F" w:rsidRPr="00A9381F" w:rsidRDefault="00A9381F" w:rsidP="00486D2A">
            <w:pPr>
              <w:rPr>
                <w:sz w:val="20"/>
              </w:rPr>
            </w:pPr>
            <w:r w:rsidRPr="00A9381F">
              <w:rPr>
                <w:sz w:val="20"/>
              </w:rPr>
              <w:t>Global</w:t>
            </w:r>
          </w:p>
        </w:tc>
      </w:tr>
      <w:tr w:rsidR="00A9381F" w14:paraId="675EADD9" w14:textId="77777777" w:rsidTr="00486D2A">
        <w:tc>
          <w:tcPr>
            <w:tcW w:w="1165" w:type="dxa"/>
            <w:vMerge/>
          </w:tcPr>
          <w:p w14:paraId="2221897E" w14:textId="77777777" w:rsidR="00A9381F" w:rsidRPr="00A9381F" w:rsidRDefault="00A9381F" w:rsidP="00486D2A">
            <w:pPr>
              <w:jc w:val="center"/>
              <w:rPr>
                <w:sz w:val="20"/>
              </w:rPr>
            </w:pPr>
          </w:p>
        </w:tc>
        <w:tc>
          <w:tcPr>
            <w:tcW w:w="2070" w:type="dxa"/>
          </w:tcPr>
          <w:p w14:paraId="7BA47286" w14:textId="77777777" w:rsidR="00A9381F" w:rsidRPr="00A9381F" w:rsidRDefault="00A9381F" w:rsidP="00486D2A">
            <w:pPr>
              <w:jc w:val="center"/>
              <w:rPr>
                <w:sz w:val="20"/>
              </w:rPr>
            </w:pPr>
            <w:r w:rsidRPr="00A9381F">
              <w:rPr>
                <w:sz w:val="20"/>
              </w:rPr>
              <w:t>2 500-2 690 MHz</w:t>
            </w:r>
          </w:p>
        </w:tc>
        <w:tc>
          <w:tcPr>
            <w:tcW w:w="6030" w:type="dxa"/>
          </w:tcPr>
          <w:p w14:paraId="6ECA7105" w14:textId="77777777" w:rsidR="00A9381F" w:rsidRPr="00A9381F" w:rsidRDefault="00A9381F" w:rsidP="00486D2A">
            <w:pPr>
              <w:rPr>
                <w:sz w:val="20"/>
              </w:rPr>
            </w:pPr>
            <w:r w:rsidRPr="00A9381F">
              <w:rPr>
                <w:sz w:val="20"/>
              </w:rPr>
              <w:t>Global</w:t>
            </w:r>
          </w:p>
        </w:tc>
      </w:tr>
      <w:tr w:rsidR="00A9381F" w14:paraId="0245097C" w14:textId="77777777" w:rsidTr="00486D2A">
        <w:tc>
          <w:tcPr>
            <w:tcW w:w="1165" w:type="dxa"/>
            <w:vMerge w:val="restart"/>
          </w:tcPr>
          <w:p w14:paraId="3640405D" w14:textId="77777777" w:rsidR="00A9381F" w:rsidRPr="00A9381F" w:rsidRDefault="00A9381F" w:rsidP="00486D2A">
            <w:pPr>
              <w:jc w:val="center"/>
              <w:rPr>
                <w:sz w:val="20"/>
              </w:rPr>
            </w:pPr>
            <w:r w:rsidRPr="00A9381F">
              <w:rPr>
                <w:b/>
                <w:bCs/>
                <w:sz w:val="20"/>
              </w:rPr>
              <w:t>5.388</w:t>
            </w:r>
          </w:p>
        </w:tc>
        <w:tc>
          <w:tcPr>
            <w:tcW w:w="2070" w:type="dxa"/>
          </w:tcPr>
          <w:p w14:paraId="59F20427" w14:textId="77777777" w:rsidR="00A9381F" w:rsidRPr="00A9381F" w:rsidRDefault="00A9381F" w:rsidP="00486D2A">
            <w:pPr>
              <w:jc w:val="center"/>
              <w:rPr>
                <w:sz w:val="20"/>
              </w:rPr>
            </w:pPr>
            <w:r w:rsidRPr="00A9381F">
              <w:rPr>
                <w:sz w:val="20"/>
              </w:rPr>
              <w:t>1 885-2 025 MHz</w:t>
            </w:r>
          </w:p>
        </w:tc>
        <w:tc>
          <w:tcPr>
            <w:tcW w:w="6030" w:type="dxa"/>
          </w:tcPr>
          <w:p w14:paraId="34963A3D" w14:textId="77777777" w:rsidR="00A9381F" w:rsidRPr="00A9381F" w:rsidRDefault="00A9381F" w:rsidP="00486D2A">
            <w:pPr>
              <w:rPr>
                <w:sz w:val="20"/>
              </w:rPr>
            </w:pPr>
            <w:r w:rsidRPr="00A9381F">
              <w:rPr>
                <w:sz w:val="20"/>
              </w:rPr>
              <w:t>Global</w:t>
            </w:r>
          </w:p>
        </w:tc>
      </w:tr>
      <w:tr w:rsidR="00A9381F" w14:paraId="06EFA5E5" w14:textId="77777777" w:rsidTr="00486D2A">
        <w:tc>
          <w:tcPr>
            <w:tcW w:w="1165" w:type="dxa"/>
            <w:vMerge/>
          </w:tcPr>
          <w:p w14:paraId="2D898CED" w14:textId="77777777" w:rsidR="00A9381F" w:rsidRPr="00A9381F" w:rsidRDefault="00A9381F" w:rsidP="00486D2A">
            <w:pPr>
              <w:jc w:val="center"/>
              <w:rPr>
                <w:sz w:val="20"/>
              </w:rPr>
            </w:pPr>
          </w:p>
        </w:tc>
        <w:tc>
          <w:tcPr>
            <w:tcW w:w="2070" w:type="dxa"/>
          </w:tcPr>
          <w:p w14:paraId="10F02064" w14:textId="77777777" w:rsidR="00A9381F" w:rsidRPr="00A9381F" w:rsidRDefault="00A9381F" w:rsidP="00486D2A">
            <w:pPr>
              <w:jc w:val="center"/>
              <w:rPr>
                <w:sz w:val="20"/>
              </w:rPr>
            </w:pPr>
            <w:r w:rsidRPr="00A9381F">
              <w:rPr>
                <w:sz w:val="20"/>
              </w:rPr>
              <w:t>2 110-2 200 MHz</w:t>
            </w:r>
          </w:p>
        </w:tc>
        <w:tc>
          <w:tcPr>
            <w:tcW w:w="6030" w:type="dxa"/>
          </w:tcPr>
          <w:p w14:paraId="671760F6" w14:textId="77777777" w:rsidR="00A9381F" w:rsidRPr="00A9381F" w:rsidRDefault="00A9381F" w:rsidP="00486D2A">
            <w:pPr>
              <w:rPr>
                <w:sz w:val="20"/>
              </w:rPr>
            </w:pPr>
            <w:r w:rsidRPr="00A9381F">
              <w:rPr>
                <w:sz w:val="20"/>
              </w:rPr>
              <w:t>Global</w:t>
            </w:r>
          </w:p>
        </w:tc>
      </w:tr>
      <w:tr w:rsidR="00A9381F" w14:paraId="3C09F84B" w14:textId="77777777" w:rsidTr="00486D2A">
        <w:tc>
          <w:tcPr>
            <w:tcW w:w="1165" w:type="dxa"/>
            <w:vMerge w:val="restart"/>
          </w:tcPr>
          <w:p w14:paraId="32BC0494" w14:textId="77777777" w:rsidR="00A9381F" w:rsidRPr="00A9381F" w:rsidRDefault="00A9381F" w:rsidP="00486D2A">
            <w:pPr>
              <w:jc w:val="center"/>
              <w:rPr>
                <w:sz w:val="20"/>
              </w:rPr>
            </w:pPr>
            <w:r w:rsidRPr="00A9381F">
              <w:rPr>
                <w:b/>
                <w:bCs/>
                <w:sz w:val="20"/>
              </w:rPr>
              <w:t>MOD</w:t>
            </w:r>
            <w:r w:rsidRPr="00A9381F">
              <w:rPr>
                <w:sz w:val="20"/>
              </w:rPr>
              <w:t xml:space="preserve"> </w:t>
            </w:r>
            <w:r w:rsidRPr="00A9381F">
              <w:rPr>
                <w:b/>
                <w:bCs/>
                <w:sz w:val="20"/>
              </w:rPr>
              <w:t>5.388</w:t>
            </w:r>
          </w:p>
        </w:tc>
        <w:tc>
          <w:tcPr>
            <w:tcW w:w="2070" w:type="dxa"/>
          </w:tcPr>
          <w:p w14:paraId="7208790E" w14:textId="77777777" w:rsidR="00A9381F" w:rsidRPr="00A9381F" w:rsidRDefault="00A9381F" w:rsidP="00486D2A">
            <w:pPr>
              <w:jc w:val="center"/>
              <w:rPr>
                <w:sz w:val="20"/>
              </w:rPr>
            </w:pPr>
            <w:r w:rsidRPr="00A9381F">
              <w:rPr>
                <w:sz w:val="20"/>
              </w:rPr>
              <w:t>1 885-2 025 MHz</w:t>
            </w:r>
          </w:p>
        </w:tc>
        <w:tc>
          <w:tcPr>
            <w:tcW w:w="6030" w:type="dxa"/>
          </w:tcPr>
          <w:p w14:paraId="4A18FF61" w14:textId="77777777" w:rsidR="00A9381F" w:rsidRPr="00A9381F" w:rsidRDefault="00A9381F" w:rsidP="00486D2A">
            <w:pPr>
              <w:rPr>
                <w:sz w:val="20"/>
              </w:rPr>
            </w:pPr>
            <w:r w:rsidRPr="00A9381F">
              <w:rPr>
                <w:sz w:val="20"/>
              </w:rPr>
              <w:t>Global</w:t>
            </w:r>
          </w:p>
        </w:tc>
      </w:tr>
      <w:tr w:rsidR="00A9381F" w14:paraId="15DA8522" w14:textId="77777777" w:rsidTr="00486D2A">
        <w:tc>
          <w:tcPr>
            <w:tcW w:w="1165" w:type="dxa"/>
            <w:vMerge/>
          </w:tcPr>
          <w:p w14:paraId="658716BB" w14:textId="77777777" w:rsidR="00A9381F" w:rsidRPr="00A9381F" w:rsidRDefault="00A9381F" w:rsidP="00486D2A">
            <w:pPr>
              <w:jc w:val="center"/>
              <w:rPr>
                <w:sz w:val="20"/>
              </w:rPr>
            </w:pPr>
          </w:p>
        </w:tc>
        <w:tc>
          <w:tcPr>
            <w:tcW w:w="2070" w:type="dxa"/>
          </w:tcPr>
          <w:p w14:paraId="0A7FFAB3" w14:textId="77777777" w:rsidR="00A9381F" w:rsidRPr="00A9381F" w:rsidRDefault="00A9381F" w:rsidP="00486D2A">
            <w:pPr>
              <w:jc w:val="center"/>
              <w:rPr>
                <w:sz w:val="20"/>
              </w:rPr>
            </w:pPr>
            <w:r w:rsidRPr="00A9381F">
              <w:rPr>
                <w:sz w:val="20"/>
              </w:rPr>
              <w:t>2 110-2 200 MHz</w:t>
            </w:r>
          </w:p>
        </w:tc>
        <w:tc>
          <w:tcPr>
            <w:tcW w:w="6030" w:type="dxa"/>
          </w:tcPr>
          <w:p w14:paraId="6AC154AE" w14:textId="77777777" w:rsidR="00A9381F" w:rsidRPr="00A9381F" w:rsidRDefault="00A9381F" w:rsidP="00486D2A">
            <w:pPr>
              <w:rPr>
                <w:sz w:val="20"/>
              </w:rPr>
            </w:pPr>
            <w:r w:rsidRPr="00A9381F">
              <w:rPr>
                <w:sz w:val="20"/>
              </w:rPr>
              <w:t>Global</w:t>
            </w:r>
          </w:p>
        </w:tc>
      </w:tr>
    </w:tbl>
    <w:p w14:paraId="7AE2F811" w14:textId="16249550" w:rsidR="00873E78" w:rsidRDefault="00873E78" w:rsidP="00DF4308">
      <w:pPr>
        <w:rPr>
          <w:rFonts w:ascii="Calibri" w:hAnsi="Calibri"/>
          <w:szCs w:val="24"/>
        </w:rPr>
      </w:pPr>
    </w:p>
    <w:p w14:paraId="1480DBE2" w14:textId="77777777" w:rsidR="00873E78" w:rsidRDefault="00873E78">
      <w:pPr>
        <w:tabs>
          <w:tab w:val="clear" w:pos="1134"/>
          <w:tab w:val="clear" w:pos="1871"/>
          <w:tab w:val="clear" w:pos="2268"/>
        </w:tabs>
        <w:overflowPunct/>
        <w:autoSpaceDE/>
        <w:autoSpaceDN/>
        <w:adjustRightInd/>
        <w:spacing w:before="0" w:after="160" w:line="259" w:lineRule="auto"/>
        <w:textAlignment w:val="auto"/>
        <w:rPr>
          <w:rFonts w:ascii="Calibri" w:hAnsi="Calibri"/>
          <w:szCs w:val="24"/>
        </w:rPr>
      </w:pPr>
      <w:r>
        <w:rPr>
          <w:rFonts w:ascii="Calibri" w:hAnsi="Calibri"/>
          <w:szCs w:val="24"/>
        </w:rPr>
        <w:br w:type="page"/>
      </w:r>
    </w:p>
    <w:p w14:paraId="2B3FB928" w14:textId="7482EE4B" w:rsidR="00BF310B" w:rsidRPr="00A9381F" w:rsidRDefault="00BF310B" w:rsidP="00BF310B">
      <w:pPr>
        <w:jc w:val="center"/>
        <w:rPr>
          <w:sz w:val="36"/>
          <w:szCs w:val="36"/>
        </w:rPr>
      </w:pPr>
      <w:r w:rsidRPr="00A9381F">
        <w:rPr>
          <w:sz w:val="36"/>
          <w:szCs w:val="36"/>
        </w:rPr>
        <w:lastRenderedPageBreak/>
        <w:t>A</w:t>
      </w:r>
      <w:r>
        <w:rPr>
          <w:sz w:val="36"/>
          <w:szCs w:val="36"/>
        </w:rPr>
        <w:t xml:space="preserve">ttachment </w:t>
      </w:r>
      <w:r w:rsidR="00D91BF9">
        <w:rPr>
          <w:sz w:val="36"/>
          <w:szCs w:val="36"/>
        </w:rPr>
        <w:t>2</w:t>
      </w:r>
    </w:p>
    <w:p w14:paraId="46AF0055" w14:textId="72139689" w:rsidR="00BF310B" w:rsidRPr="00A9381F" w:rsidRDefault="00D91BF9" w:rsidP="00BF310B">
      <w:pPr>
        <w:jc w:val="center"/>
        <w:rPr>
          <w:sz w:val="28"/>
          <w:szCs w:val="28"/>
        </w:rPr>
      </w:pPr>
      <w:r>
        <w:rPr>
          <w:sz w:val="28"/>
          <w:szCs w:val="28"/>
        </w:rPr>
        <w:t xml:space="preserve">Excerpt from </w:t>
      </w:r>
      <w:r w:rsidRPr="00D91BF9">
        <w:rPr>
          <w:sz w:val="28"/>
          <w:szCs w:val="28"/>
        </w:rPr>
        <w:t>A</w:t>
      </w:r>
      <w:r>
        <w:rPr>
          <w:sz w:val="28"/>
          <w:szCs w:val="28"/>
        </w:rPr>
        <w:t>nnex</w:t>
      </w:r>
      <w:r w:rsidRPr="00D91BF9">
        <w:rPr>
          <w:sz w:val="28"/>
          <w:szCs w:val="28"/>
        </w:rPr>
        <w:t xml:space="preserve"> </w:t>
      </w:r>
      <w:r>
        <w:rPr>
          <w:sz w:val="28"/>
          <w:szCs w:val="28"/>
        </w:rPr>
        <w:t>to</w:t>
      </w:r>
      <w:r w:rsidRPr="00D91BF9">
        <w:rPr>
          <w:sz w:val="28"/>
          <w:szCs w:val="28"/>
        </w:rPr>
        <w:t xml:space="preserve"> R</w:t>
      </w:r>
      <w:r>
        <w:rPr>
          <w:sz w:val="28"/>
          <w:szCs w:val="28"/>
        </w:rPr>
        <w:t>esolution</w:t>
      </w:r>
      <w:r w:rsidRPr="00D91BF9">
        <w:rPr>
          <w:sz w:val="28"/>
          <w:szCs w:val="28"/>
        </w:rPr>
        <w:t xml:space="preserve"> 212 (REV.WRC-19)</w:t>
      </w:r>
    </w:p>
    <w:p w14:paraId="5BEA2BE6" w14:textId="77777777" w:rsidR="00977098" w:rsidRDefault="00977098" w:rsidP="00977098">
      <w:pPr>
        <w:rPr>
          <w:rFonts w:ascii="Calibri" w:hAnsi="Calibri"/>
          <w:szCs w:val="24"/>
        </w:rPr>
      </w:pPr>
    </w:p>
    <w:p w14:paraId="2753F1AB" w14:textId="77777777" w:rsidR="00977098" w:rsidRDefault="00977098" w:rsidP="00977098">
      <w:pPr>
        <w:rPr>
          <w:rFonts w:ascii="Calibri" w:hAnsi="Calibri"/>
          <w:szCs w:val="24"/>
        </w:rPr>
      </w:pPr>
    </w:p>
    <w:p w14:paraId="78B25D00" w14:textId="41A30DC4" w:rsidR="00977098" w:rsidRPr="00D91BF9" w:rsidRDefault="00977098" w:rsidP="004304F6">
      <w:pPr>
        <w:jc w:val="both"/>
        <w:rPr>
          <w:szCs w:val="24"/>
        </w:rPr>
      </w:pPr>
      <w:r w:rsidRPr="00D91BF9">
        <w:rPr>
          <w:szCs w:val="24"/>
        </w:rPr>
        <w:t>2) Measures for the satellite component of IMT:</w:t>
      </w:r>
    </w:p>
    <w:p w14:paraId="6DA6C0CF" w14:textId="77777777" w:rsidR="00977098" w:rsidRPr="00D91BF9" w:rsidRDefault="00977098" w:rsidP="004304F6">
      <w:pPr>
        <w:jc w:val="both"/>
        <w:rPr>
          <w:szCs w:val="24"/>
        </w:rPr>
      </w:pPr>
      <w:r w:rsidRPr="00D91BF9">
        <w:rPr>
          <w:szCs w:val="24"/>
        </w:rPr>
        <w:t>a) Use narrower spot beams and steeper roll-off from the boresight of the satellite antenna (i.e. not only reducing the interference level from the antenna sidelobe but also increasing frequency reuse and resilience to interference).</w:t>
      </w:r>
    </w:p>
    <w:p w14:paraId="313FB020" w14:textId="77777777" w:rsidR="00977098" w:rsidRPr="00D91BF9" w:rsidRDefault="00977098" w:rsidP="004304F6">
      <w:pPr>
        <w:jc w:val="both"/>
        <w:rPr>
          <w:szCs w:val="24"/>
        </w:rPr>
      </w:pPr>
      <w:r w:rsidRPr="00D91BF9">
        <w:rPr>
          <w:szCs w:val="24"/>
        </w:rPr>
        <w:t>b) Antenna steering, where such capability exists in the satellite design.</w:t>
      </w:r>
    </w:p>
    <w:p w14:paraId="735476E4" w14:textId="77777777" w:rsidR="00977098" w:rsidRPr="00D91BF9" w:rsidRDefault="00977098" w:rsidP="004304F6">
      <w:pPr>
        <w:jc w:val="both"/>
        <w:rPr>
          <w:szCs w:val="24"/>
        </w:rPr>
      </w:pPr>
      <w:r w:rsidRPr="00D91BF9">
        <w:rPr>
          <w:szCs w:val="24"/>
        </w:rPr>
        <w:t>c) Beamforming and/or beam nulling of the satellite antenna (e.g. digital processing of multi-element beamforming technique, which has the capability to suppress received interference from regions on the Earth).</w:t>
      </w:r>
    </w:p>
    <w:p w14:paraId="0A61FCAC" w14:textId="77777777" w:rsidR="00977098" w:rsidRPr="00D91BF9" w:rsidRDefault="00977098" w:rsidP="004304F6">
      <w:pPr>
        <w:jc w:val="both"/>
        <w:rPr>
          <w:szCs w:val="24"/>
        </w:rPr>
      </w:pPr>
      <w:r w:rsidRPr="00D91BF9">
        <w:rPr>
          <w:szCs w:val="24"/>
        </w:rPr>
        <w:t>d) Dynamic frequency management paired with geographical separation (e.g. monitoring interference in real time and dynamically assigning channels and/or beams).</w:t>
      </w:r>
    </w:p>
    <w:p w14:paraId="2F1ACB3C" w14:textId="4A8D1CF6" w:rsidR="00977098" w:rsidRPr="00D91BF9" w:rsidRDefault="00977098" w:rsidP="004304F6">
      <w:pPr>
        <w:jc w:val="both"/>
        <w:rPr>
          <w:szCs w:val="24"/>
        </w:rPr>
      </w:pPr>
      <w:r w:rsidRPr="00D91BF9">
        <w:rPr>
          <w:szCs w:val="24"/>
        </w:rPr>
        <w:t>e) Consider reducing the power flux-density to a level sufficient for coexistence, for example to nominally 122 dBW/m</w:t>
      </w:r>
      <w:r w:rsidRPr="001C6D3F">
        <w:rPr>
          <w:szCs w:val="24"/>
          <w:vertAlign w:val="superscript"/>
        </w:rPr>
        <w:t>2</w:t>
      </w:r>
      <w:r w:rsidR="00CE13EA">
        <w:rPr>
          <w:szCs w:val="24"/>
        </w:rPr>
        <w:t xml:space="preserve"> </w:t>
      </w:r>
      <w:r w:rsidRPr="00D91BF9">
        <w:rPr>
          <w:szCs w:val="24"/>
        </w:rPr>
        <w:t>for 1 MHz</w:t>
      </w:r>
      <w:r w:rsidRPr="0005556F">
        <w:rPr>
          <w:szCs w:val="24"/>
          <w:vertAlign w:val="superscript"/>
        </w:rPr>
        <w:t>2</w:t>
      </w:r>
      <w:r w:rsidRPr="00D91BF9">
        <w:rPr>
          <w:szCs w:val="24"/>
        </w:rPr>
        <w:t xml:space="preserve"> for the protection of some base stations or nominally 108.8 dBW/m</w:t>
      </w:r>
      <w:r w:rsidRPr="001C6D3F">
        <w:rPr>
          <w:szCs w:val="24"/>
          <w:vertAlign w:val="superscript"/>
        </w:rPr>
        <w:t>2</w:t>
      </w:r>
      <w:r w:rsidR="00CE13EA">
        <w:rPr>
          <w:szCs w:val="24"/>
        </w:rPr>
        <w:t xml:space="preserve"> </w:t>
      </w:r>
      <w:r w:rsidRPr="00D91BF9">
        <w:rPr>
          <w:szCs w:val="24"/>
        </w:rPr>
        <w:t>for 1 MHz for the protection of some user equipment on the Earth</w:t>
      </w:r>
      <w:r w:rsidR="00D91BF9">
        <w:rPr>
          <w:szCs w:val="24"/>
        </w:rPr>
        <w:t>’</w:t>
      </w:r>
      <w:r w:rsidRPr="00D91BF9">
        <w:rPr>
          <w:szCs w:val="24"/>
        </w:rPr>
        <w:t>s surface on the territories of other administrations using this frequency band for the terrestrial IMT component.</w:t>
      </w:r>
    </w:p>
    <w:p w14:paraId="31F3767E" w14:textId="39B6530F" w:rsidR="00977098" w:rsidRPr="00D91BF9" w:rsidRDefault="00977098" w:rsidP="004304F6">
      <w:pPr>
        <w:jc w:val="both"/>
        <w:rPr>
          <w:szCs w:val="24"/>
        </w:rPr>
      </w:pPr>
      <w:r w:rsidRPr="00D91BF9">
        <w:rPr>
          <w:szCs w:val="24"/>
        </w:rPr>
        <w:t>f) Consider an appropriate elevation angle model of an earth station and handover method</w:t>
      </w:r>
      <w:r w:rsidR="0005556F">
        <w:rPr>
          <w:szCs w:val="24"/>
        </w:rPr>
        <w:t xml:space="preserve"> </w:t>
      </w:r>
      <w:r w:rsidRPr="00D91BF9">
        <w:rPr>
          <w:szCs w:val="24"/>
        </w:rPr>
        <w:t>by a satellite control system in the coexistence analysis.</w:t>
      </w:r>
    </w:p>
    <w:p w14:paraId="49DBD226" w14:textId="77777777" w:rsidR="004304F6" w:rsidRDefault="00977098" w:rsidP="004304F6">
      <w:pPr>
        <w:jc w:val="both"/>
        <w:rPr>
          <w:szCs w:val="24"/>
        </w:rPr>
      </w:pPr>
      <w:r w:rsidRPr="00D91BF9">
        <w:rPr>
          <w:szCs w:val="24"/>
        </w:rPr>
        <w:t>g) Consider actual activity factor values, which may result in a reduction of interference.</w:t>
      </w:r>
    </w:p>
    <w:p w14:paraId="6415945E" w14:textId="78D621CE" w:rsidR="00977098" w:rsidRPr="00D91BF9" w:rsidRDefault="00977098" w:rsidP="004304F6">
      <w:pPr>
        <w:jc w:val="both"/>
        <w:rPr>
          <w:szCs w:val="24"/>
        </w:rPr>
      </w:pPr>
      <w:r w:rsidRPr="00D91BF9">
        <w:rPr>
          <w:szCs w:val="24"/>
        </w:rPr>
        <w:t>h) Apply a polarization of the satellite antenna different from that of the terrestrial station receiver (for example, use of linear polarization by the terrestrial station receivers and circular polarization by the satellite may provide some benefit).</w:t>
      </w:r>
    </w:p>
    <w:p w14:paraId="647C786B" w14:textId="2AE9B6C3" w:rsidR="00A9381F" w:rsidRPr="00D91BF9" w:rsidRDefault="00977098" w:rsidP="004304F6">
      <w:pPr>
        <w:jc w:val="both"/>
        <w:rPr>
          <w:szCs w:val="24"/>
        </w:rPr>
      </w:pPr>
      <w:r w:rsidRPr="00D91BF9">
        <w:rPr>
          <w:szCs w:val="24"/>
        </w:rPr>
        <w:t>i) Implement other applicable interference mitigation techniques.</w:t>
      </w:r>
      <w:r w:rsidRPr="00D91BF9">
        <w:rPr>
          <w:szCs w:val="24"/>
        </w:rPr>
        <w:cr/>
      </w:r>
    </w:p>
    <w:sectPr w:rsidR="00A9381F" w:rsidRPr="00D91BF9" w:rsidSect="005E2A1C">
      <w:footerReference w:type="default" r:id="rId13"/>
      <w:pgSz w:w="12240" w:h="15840"/>
      <w:pgMar w:top="1080" w:right="1440" w:bottom="108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B4E10" w14:textId="77777777" w:rsidR="005E2A1C" w:rsidRDefault="005E2A1C" w:rsidP="00BF307E">
      <w:pPr>
        <w:spacing w:before="0"/>
      </w:pPr>
      <w:r>
        <w:separator/>
      </w:r>
    </w:p>
  </w:endnote>
  <w:endnote w:type="continuationSeparator" w:id="0">
    <w:p w14:paraId="2DD76435" w14:textId="77777777" w:rsidR="005E2A1C" w:rsidRDefault="005E2A1C" w:rsidP="00BF30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8123766"/>
      <w:docPartObj>
        <w:docPartGallery w:val="Page Numbers (Bottom of Page)"/>
        <w:docPartUnique/>
      </w:docPartObj>
    </w:sdtPr>
    <w:sdtEndPr>
      <w:rPr>
        <w:noProof/>
      </w:rPr>
    </w:sdtEndPr>
    <w:sdtContent>
      <w:p w14:paraId="1D8804B0" w14:textId="60A28858" w:rsidR="00BF307E" w:rsidRDefault="00BF30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C0A5B9" w14:textId="77777777" w:rsidR="00BF307E" w:rsidRDefault="00BF3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B10A5" w14:textId="77777777" w:rsidR="005E2A1C" w:rsidRDefault="005E2A1C" w:rsidP="00BF307E">
      <w:pPr>
        <w:spacing w:before="0"/>
      </w:pPr>
      <w:r>
        <w:separator/>
      </w:r>
    </w:p>
  </w:footnote>
  <w:footnote w:type="continuationSeparator" w:id="0">
    <w:p w14:paraId="2E66D606" w14:textId="77777777" w:rsidR="005E2A1C" w:rsidRDefault="005E2A1C" w:rsidP="00BF307E">
      <w:pPr>
        <w:spacing w:before="0"/>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Author">
    <w15:presenceInfo w15:providerId="None" w15:userId="USA 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9C7"/>
    <w:rsid w:val="000379B1"/>
    <w:rsid w:val="0004399A"/>
    <w:rsid w:val="00047635"/>
    <w:rsid w:val="00053978"/>
    <w:rsid w:val="0005556F"/>
    <w:rsid w:val="00063874"/>
    <w:rsid w:val="0007353A"/>
    <w:rsid w:val="0007466F"/>
    <w:rsid w:val="00076AB0"/>
    <w:rsid w:val="00087322"/>
    <w:rsid w:val="000A026A"/>
    <w:rsid w:val="000A33A3"/>
    <w:rsid w:val="000B0423"/>
    <w:rsid w:val="000B60D7"/>
    <w:rsid w:val="000C6391"/>
    <w:rsid w:val="000D27AD"/>
    <w:rsid w:val="000D772F"/>
    <w:rsid w:val="000F45FA"/>
    <w:rsid w:val="00125D4A"/>
    <w:rsid w:val="0012780A"/>
    <w:rsid w:val="001324C7"/>
    <w:rsid w:val="00133478"/>
    <w:rsid w:val="00186E8E"/>
    <w:rsid w:val="001C3DEB"/>
    <w:rsid w:val="001C6D3F"/>
    <w:rsid w:val="001D4DB0"/>
    <w:rsid w:val="001E0D23"/>
    <w:rsid w:val="001F3A7A"/>
    <w:rsid w:val="0021326A"/>
    <w:rsid w:val="0021485D"/>
    <w:rsid w:val="00220FDE"/>
    <w:rsid w:val="00230D81"/>
    <w:rsid w:val="00232FF3"/>
    <w:rsid w:val="00252197"/>
    <w:rsid w:val="00253A37"/>
    <w:rsid w:val="00256B0C"/>
    <w:rsid w:val="0028098B"/>
    <w:rsid w:val="0028376B"/>
    <w:rsid w:val="002B5AA2"/>
    <w:rsid w:val="002B68BA"/>
    <w:rsid w:val="002B7349"/>
    <w:rsid w:val="002B7B6D"/>
    <w:rsid w:val="002C02F6"/>
    <w:rsid w:val="002C3D0C"/>
    <w:rsid w:val="002C6FB7"/>
    <w:rsid w:val="002D265B"/>
    <w:rsid w:val="002F2E89"/>
    <w:rsid w:val="00307EEA"/>
    <w:rsid w:val="00314771"/>
    <w:rsid w:val="00344727"/>
    <w:rsid w:val="00344D10"/>
    <w:rsid w:val="003511F7"/>
    <w:rsid w:val="00370160"/>
    <w:rsid w:val="00373502"/>
    <w:rsid w:val="003753E8"/>
    <w:rsid w:val="003831F4"/>
    <w:rsid w:val="003B0657"/>
    <w:rsid w:val="003B08B4"/>
    <w:rsid w:val="003F07C2"/>
    <w:rsid w:val="003F236B"/>
    <w:rsid w:val="003F5DB3"/>
    <w:rsid w:val="00403444"/>
    <w:rsid w:val="004138D4"/>
    <w:rsid w:val="0041520A"/>
    <w:rsid w:val="00421F65"/>
    <w:rsid w:val="004304F6"/>
    <w:rsid w:val="004353FA"/>
    <w:rsid w:val="00436B6F"/>
    <w:rsid w:val="00437A15"/>
    <w:rsid w:val="00445B71"/>
    <w:rsid w:val="004474E2"/>
    <w:rsid w:val="004725F1"/>
    <w:rsid w:val="00473E96"/>
    <w:rsid w:val="004B30FD"/>
    <w:rsid w:val="004B6188"/>
    <w:rsid w:val="004B6CB1"/>
    <w:rsid w:val="004E544B"/>
    <w:rsid w:val="004E65D7"/>
    <w:rsid w:val="00500B32"/>
    <w:rsid w:val="0050244B"/>
    <w:rsid w:val="00511A02"/>
    <w:rsid w:val="00512705"/>
    <w:rsid w:val="00512C33"/>
    <w:rsid w:val="0051501E"/>
    <w:rsid w:val="00555F86"/>
    <w:rsid w:val="005603E9"/>
    <w:rsid w:val="00566B83"/>
    <w:rsid w:val="0057057E"/>
    <w:rsid w:val="005A1AE5"/>
    <w:rsid w:val="005A23E1"/>
    <w:rsid w:val="005A69E3"/>
    <w:rsid w:val="005B404B"/>
    <w:rsid w:val="005E2A1C"/>
    <w:rsid w:val="005E6923"/>
    <w:rsid w:val="005F2D3C"/>
    <w:rsid w:val="006005DE"/>
    <w:rsid w:val="006045C6"/>
    <w:rsid w:val="00643D10"/>
    <w:rsid w:val="00655571"/>
    <w:rsid w:val="00660CC4"/>
    <w:rsid w:val="00672679"/>
    <w:rsid w:val="00690E5C"/>
    <w:rsid w:val="0069177E"/>
    <w:rsid w:val="00695FA8"/>
    <w:rsid w:val="006A2CB1"/>
    <w:rsid w:val="006C3CA2"/>
    <w:rsid w:val="006D464E"/>
    <w:rsid w:val="006F24E4"/>
    <w:rsid w:val="007107A0"/>
    <w:rsid w:val="00714B63"/>
    <w:rsid w:val="0071670F"/>
    <w:rsid w:val="007255DF"/>
    <w:rsid w:val="007353DD"/>
    <w:rsid w:val="0073674D"/>
    <w:rsid w:val="007470E3"/>
    <w:rsid w:val="007731EC"/>
    <w:rsid w:val="00773DAD"/>
    <w:rsid w:val="00791B33"/>
    <w:rsid w:val="007941C1"/>
    <w:rsid w:val="007A5002"/>
    <w:rsid w:val="007A6321"/>
    <w:rsid w:val="007B2A97"/>
    <w:rsid w:val="007B5563"/>
    <w:rsid w:val="007B60AD"/>
    <w:rsid w:val="007B6101"/>
    <w:rsid w:val="007B786B"/>
    <w:rsid w:val="007D3771"/>
    <w:rsid w:val="007D3EE0"/>
    <w:rsid w:val="007F2933"/>
    <w:rsid w:val="007F5804"/>
    <w:rsid w:val="008055B1"/>
    <w:rsid w:val="00831AFB"/>
    <w:rsid w:val="008421C5"/>
    <w:rsid w:val="008673D6"/>
    <w:rsid w:val="00871516"/>
    <w:rsid w:val="00873E78"/>
    <w:rsid w:val="008869E2"/>
    <w:rsid w:val="008960BC"/>
    <w:rsid w:val="008A1F64"/>
    <w:rsid w:val="008A46AB"/>
    <w:rsid w:val="008B70F7"/>
    <w:rsid w:val="008E44E8"/>
    <w:rsid w:val="008F246A"/>
    <w:rsid w:val="008F7BB5"/>
    <w:rsid w:val="00901726"/>
    <w:rsid w:val="00903FEC"/>
    <w:rsid w:val="00906880"/>
    <w:rsid w:val="00907962"/>
    <w:rsid w:val="0091205E"/>
    <w:rsid w:val="009143B7"/>
    <w:rsid w:val="009265B2"/>
    <w:rsid w:val="00940997"/>
    <w:rsid w:val="00951E67"/>
    <w:rsid w:val="00977098"/>
    <w:rsid w:val="00981B3C"/>
    <w:rsid w:val="009A7A70"/>
    <w:rsid w:val="009C7381"/>
    <w:rsid w:val="009E5F9A"/>
    <w:rsid w:val="009F6AD1"/>
    <w:rsid w:val="00A07C94"/>
    <w:rsid w:val="00A11514"/>
    <w:rsid w:val="00A16BD1"/>
    <w:rsid w:val="00A26F1C"/>
    <w:rsid w:val="00A36EFB"/>
    <w:rsid w:val="00A72937"/>
    <w:rsid w:val="00A7321C"/>
    <w:rsid w:val="00A74F09"/>
    <w:rsid w:val="00A75B00"/>
    <w:rsid w:val="00A75E42"/>
    <w:rsid w:val="00A77C82"/>
    <w:rsid w:val="00A80819"/>
    <w:rsid w:val="00A855D0"/>
    <w:rsid w:val="00A9381F"/>
    <w:rsid w:val="00A95250"/>
    <w:rsid w:val="00AA1420"/>
    <w:rsid w:val="00AB04E9"/>
    <w:rsid w:val="00AB0BD9"/>
    <w:rsid w:val="00AC2D90"/>
    <w:rsid w:val="00AE04CD"/>
    <w:rsid w:val="00AE60DA"/>
    <w:rsid w:val="00AF5C8E"/>
    <w:rsid w:val="00AF6EA5"/>
    <w:rsid w:val="00B01EF3"/>
    <w:rsid w:val="00B1775E"/>
    <w:rsid w:val="00B22F62"/>
    <w:rsid w:val="00B25BB9"/>
    <w:rsid w:val="00B344DD"/>
    <w:rsid w:val="00B36A54"/>
    <w:rsid w:val="00B56764"/>
    <w:rsid w:val="00B63372"/>
    <w:rsid w:val="00B679E0"/>
    <w:rsid w:val="00B81CD7"/>
    <w:rsid w:val="00B82C5D"/>
    <w:rsid w:val="00B9070D"/>
    <w:rsid w:val="00B96B77"/>
    <w:rsid w:val="00B97A27"/>
    <w:rsid w:val="00BA2C9F"/>
    <w:rsid w:val="00BA5661"/>
    <w:rsid w:val="00BB2D3F"/>
    <w:rsid w:val="00BD13E7"/>
    <w:rsid w:val="00BE6006"/>
    <w:rsid w:val="00BE6DD1"/>
    <w:rsid w:val="00BF24C0"/>
    <w:rsid w:val="00BF307E"/>
    <w:rsid w:val="00BF310B"/>
    <w:rsid w:val="00BF499E"/>
    <w:rsid w:val="00C01F69"/>
    <w:rsid w:val="00C02ED0"/>
    <w:rsid w:val="00C12EB9"/>
    <w:rsid w:val="00C162EE"/>
    <w:rsid w:val="00C54B0C"/>
    <w:rsid w:val="00C5641E"/>
    <w:rsid w:val="00C604FB"/>
    <w:rsid w:val="00C72C77"/>
    <w:rsid w:val="00C73796"/>
    <w:rsid w:val="00C8036A"/>
    <w:rsid w:val="00C90D9B"/>
    <w:rsid w:val="00C96661"/>
    <w:rsid w:val="00CA36EF"/>
    <w:rsid w:val="00CE13EA"/>
    <w:rsid w:val="00D06C7F"/>
    <w:rsid w:val="00D16BD0"/>
    <w:rsid w:val="00D22F1F"/>
    <w:rsid w:val="00D26F46"/>
    <w:rsid w:val="00D42AC2"/>
    <w:rsid w:val="00D441EB"/>
    <w:rsid w:val="00D450CE"/>
    <w:rsid w:val="00D50C2B"/>
    <w:rsid w:val="00D52BE4"/>
    <w:rsid w:val="00D56192"/>
    <w:rsid w:val="00D71593"/>
    <w:rsid w:val="00D75F85"/>
    <w:rsid w:val="00D80E26"/>
    <w:rsid w:val="00D91BF9"/>
    <w:rsid w:val="00DD2CC5"/>
    <w:rsid w:val="00DE69B0"/>
    <w:rsid w:val="00DF4308"/>
    <w:rsid w:val="00E07517"/>
    <w:rsid w:val="00E1144A"/>
    <w:rsid w:val="00E204CD"/>
    <w:rsid w:val="00E252FA"/>
    <w:rsid w:val="00E349C9"/>
    <w:rsid w:val="00E36A29"/>
    <w:rsid w:val="00E36DEE"/>
    <w:rsid w:val="00E37A83"/>
    <w:rsid w:val="00E6008E"/>
    <w:rsid w:val="00E60E5B"/>
    <w:rsid w:val="00EC22EB"/>
    <w:rsid w:val="00EC2E5B"/>
    <w:rsid w:val="00EC34F4"/>
    <w:rsid w:val="00EC54A2"/>
    <w:rsid w:val="00ED62F4"/>
    <w:rsid w:val="00F01B80"/>
    <w:rsid w:val="00F029F8"/>
    <w:rsid w:val="00F047FD"/>
    <w:rsid w:val="00F15FEF"/>
    <w:rsid w:val="00F17BC9"/>
    <w:rsid w:val="00F3215E"/>
    <w:rsid w:val="00F35076"/>
    <w:rsid w:val="00F40421"/>
    <w:rsid w:val="00F618A7"/>
    <w:rsid w:val="00F623F2"/>
    <w:rsid w:val="00F640D8"/>
    <w:rsid w:val="00F70FA3"/>
    <w:rsid w:val="00F81484"/>
    <w:rsid w:val="00F86A71"/>
    <w:rsid w:val="00FA3CE4"/>
    <w:rsid w:val="00FA7A2D"/>
    <w:rsid w:val="00FB11E4"/>
    <w:rsid w:val="00FC09C7"/>
    <w:rsid w:val="00FC0B63"/>
    <w:rsid w:val="00FC25BC"/>
    <w:rsid w:val="00FC6739"/>
    <w:rsid w:val="00FD7B62"/>
    <w:rsid w:val="00FE34E1"/>
    <w:rsid w:val="00FE7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A7CF5"/>
  <w15:chartTrackingRefBased/>
  <w15:docId w15:val="{C8A4986C-13CC-43DD-BC17-FF8B535E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9C7"/>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rsid w:val="00FC09C7"/>
    <w:rPr>
      <w:rFonts w:cs="Times New Roman"/>
      <w:color w:val="0000FF"/>
      <w:u w:val="single"/>
    </w:rPr>
  </w:style>
  <w:style w:type="paragraph" w:customStyle="1" w:styleId="enumlev2">
    <w:name w:val="enumlev2"/>
    <w:basedOn w:val="Normal"/>
    <w:rsid w:val="00FC09C7"/>
    <w:pPr>
      <w:tabs>
        <w:tab w:val="clear" w:pos="2268"/>
        <w:tab w:val="left" w:pos="2608"/>
        <w:tab w:val="left" w:pos="3345"/>
      </w:tabs>
      <w:spacing w:before="80"/>
      <w:ind w:left="1871" w:hanging="737"/>
    </w:pPr>
  </w:style>
  <w:style w:type="paragraph" w:customStyle="1" w:styleId="TabletitleBR">
    <w:name w:val="Table_title_BR"/>
    <w:basedOn w:val="Normal"/>
    <w:next w:val="Normal"/>
    <w:rsid w:val="00FC09C7"/>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FC09C7"/>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FC09C7"/>
    <w:rPr>
      <w:rFonts w:ascii="CG Times" w:eastAsia="Times New Roman" w:hAnsi="CG Times" w:cs="Times New Roman"/>
      <w:kern w:val="0"/>
      <w:sz w:val="24"/>
      <w:szCs w:val="20"/>
      <w14:ligatures w14:val="none"/>
    </w:rPr>
  </w:style>
  <w:style w:type="paragraph" w:customStyle="1" w:styleId="Source">
    <w:name w:val="Source"/>
    <w:basedOn w:val="Normal"/>
    <w:next w:val="Normal"/>
    <w:rsid w:val="00AA1420"/>
    <w:pPr>
      <w:spacing w:before="840"/>
      <w:jc w:val="center"/>
    </w:pPr>
    <w:rPr>
      <w:b/>
      <w:sz w:val="28"/>
    </w:rPr>
  </w:style>
  <w:style w:type="paragraph" w:customStyle="1" w:styleId="Title1">
    <w:name w:val="Title 1"/>
    <w:basedOn w:val="Source"/>
    <w:next w:val="Normal"/>
    <w:link w:val="Title1Char"/>
    <w:rsid w:val="00AA1420"/>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AA1420"/>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0D27AD"/>
    <w:rPr>
      <w:color w:val="605E5C"/>
      <w:shd w:val="clear" w:color="auto" w:fill="E1DFDD"/>
    </w:rPr>
  </w:style>
  <w:style w:type="paragraph" w:styleId="Header">
    <w:name w:val="header"/>
    <w:basedOn w:val="Normal"/>
    <w:link w:val="HeaderChar"/>
    <w:uiPriority w:val="99"/>
    <w:unhideWhenUsed/>
    <w:rsid w:val="00BF307E"/>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BF307E"/>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BF307E"/>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BF307E"/>
    <w:rPr>
      <w:rFonts w:ascii="Times New Roman" w:eastAsia="Times New Roman" w:hAnsi="Times New Roman" w:cs="Times New Roman"/>
      <w:kern w:val="0"/>
      <w:sz w:val="24"/>
      <w:szCs w:val="20"/>
      <w:lang w:val="en-GB"/>
      <w14:ligatures w14:val="none"/>
    </w:rPr>
  </w:style>
  <w:style w:type="table" w:styleId="TableGrid">
    <w:name w:val="Table Grid"/>
    <w:basedOn w:val="TableNormal"/>
    <w:uiPriority w:val="39"/>
    <w:rsid w:val="00A938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A33A3"/>
    <w:pPr>
      <w:spacing w:after="0" w:line="240" w:lineRule="auto"/>
    </w:pPr>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00-CA-CIR-0270/en"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www.itu.int/dms_pub/itu-r/oth/0C/0A/R0C0A00000F0068PDFE.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christine.dilapi@hii-tsd.com" TargetMode="External"/><Relationship Id="rId11" Type="http://schemas.openxmlformats.org/officeDocument/2006/relationships/hyperlink" Target="https://www.itu.int/dms_pub/itu-r/opb/act/R-ACT-WRC.15-2023-PDF-E.pdf" TargetMode="External"/><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hyperlink" Target="https://www.itu.int/dms_pub/itu-r/oth/0C/0A/R0C0A00000F0068PDFE.pdf" TargetMode="External"/><Relationship Id="rId4" Type="http://schemas.openxmlformats.org/officeDocument/2006/relationships/footnotes" Target="footnotes.xml"/><Relationship Id="rId9" Type="http://schemas.openxmlformats.org/officeDocument/2006/relationships/hyperlink" Target="https://www.itu.int/dms_pub/itu-r/oth/0c/0a/R0C0A00000C0019PDF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7</Pages>
  <Words>2264</Words>
  <Characters>12910</Characters>
  <Application>Microsoft Office Word</Application>
  <DocSecurity>0</DocSecurity>
  <Lines>107</Lines>
  <Paragraphs>30</Paragraphs>
  <ScaleCrop>false</ScaleCrop>
  <Company>Alion Science and Technology</Company>
  <LinksUpToDate>false</LinksUpToDate>
  <CharactersWithSpaces>15144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USA Author</cp:lastModifiedBy>
  <cp:revision>37</cp:revision>
  <dcterms:created xsi:type="dcterms:W3CDTF">2024-02-27T00:24:00Z</dcterms:created>
  <dcterms:modified xsi:type="dcterms:W3CDTF">2024-02-27T14:28:00Z</dcterms:modified>
</cp:coreProperties>
</file>