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999F8" w14:textId="77777777" w:rsidR="00C04553" w:rsidRDefault="00C04553" w:rsidP="00C04553"/>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657"/>
        <w:gridCol w:w="4721"/>
      </w:tblGrid>
      <w:tr w:rsidR="00C04553" w14:paraId="566409E2" w14:textId="77777777" w:rsidTr="00C04553">
        <w:trPr>
          <w:jc w:val="center"/>
        </w:trPr>
        <w:tc>
          <w:tcPr>
            <w:tcW w:w="9378" w:type="dxa"/>
            <w:gridSpan w:val="2"/>
            <w:tcBorders>
              <w:top w:val="double" w:sz="6" w:space="0" w:color="auto"/>
              <w:left w:val="double" w:sz="6" w:space="0" w:color="auto"/>
              <w:bottom w:val="single" w:sz="6" w:space="0" w:color="auto"/>
              <w:right w:val="double" w:sz="6" w:space="0" w:color="auto"/>
            </w:tcBorders>
            <w:shd w:val="pct12" w:color="auto" w:fill="auto"/>
          </w:tcPr>
          <w:p w14:paraId="00D481C9" w14:textId="77777777" w:rsidR="00C04553" w:rsidRDefault="00C04553">
            <w:pPr>
              <w:overflowPunct/>
              <w:autoSpaceDE/>
              <w:adjustRightInd/>
              <w:spacing w:before="0"/>
              <w:ind w:left="144" w:right="144"/>
              <w:jc w:val="center"/>
              <w:rPr>
                <w:b/>
                <w:szCs w:val="24"/>
                <w:lang w:val="en-US" w:eastAsia="zh-CN"/>
              </w:rPr>
            </w:pPr>
            <w:r>
              <w:rPr>
                <w:lang w:val="en-US"/>
              </w:rPr>
              <w:br w:type="page"/>
            </w:r>
            <w:r>
              <w:br w:type="page"/>
            </w:r>
          </w:p>
          <w:p w14:paraId="7383A274" w14:textId="77777777" w:rsidR="00C04553" w:rsidRDefault="00C04553">
            <w:pPr>
              <w:overflowPunct/>
              <w:autoSpaceDE/>
              <w:adjustRightInd/>
              <w:spacing w:before="0"/>
              <w:ind w:left="144" w:right="144"/>
              <w:jc w:val="center"/>
              <w:rPr>
                <w:b/>
                <w:szCs w:val="24"/>
                <w:lang w:val="en-US" w:eastAsia="zh-CN"/>
              </w:rPr>
            </w:pPr>
            <w:r>
              <w:rPr>
                <w:b/>
                <w:szCs w:val="24"/>
                <w:lang w:val="en-US" w:eastAsia="zh-CN"/>
              </w:rPr>
              <w:t>US Radiocommunications Sector</w:t>
            </w:r>
          </w:p>
          <w:p w14:paraId="1BFC4351" w14:textId="77777777" w:rsidR="00C04553" w:rsidRDefault="00C04553">
            <w:pPr>
              <w:overflowPunct/>
              <w:autoSpaceDE/>
              <w:adjustRightInd/>
              <w:spacing w:before="0"/>
              <w:ind w:left="144" w:right="144"/>
              <w:jc w:val="center"/>
              <w:rPr>
                <w:b/>
                <w:szCs w:val="24"/>
                <w:lang w:val="en-US" w:eastAsia="zh-CN"/>
              </w:rPr>
            </w:pPr>
            <w:r>
              <w:rPr>
                <w:b/>
                <w:szCs w:val="24"/>
                <w:lang w:val="en-US" w:eastAsia="zh-CN"/>
              </w:rPr>
              <w:t>Fact Sheet</w:t>
            </w:r>
          </w:p>
          <w:p w14:paraId="37AF2D27" w14:textId="77777777" w:rsidR="00C04553" w:rsidRDefault="00C04553">
            <w:pPr>
              <w:overflowPunct/>
              <w:autoSpaceDE/>
              <w:adjustRightInd/>
              <w:spacing w:before="0"/>
              <w:ind w:left="144" w:right="144"/>
              <w:rPr>
                <w:b/>
                <w:szCs w:val="24"/>
                <w:lang w:val="en-US" w:eastAsia="zh-CN"/>
              </w:rPr>
            </w:pPr>
          </w:p>
        </w:tc>
      </w:tr>
      <w:tr w:rsidR="00C04553" w14:paraId="27E84F99" w14:textId="77777777" w:rsidTr="001B0469">
        <w:trPr>
          <w:trHeight w:val="507"/>
          <w:jc w:val="center"/>
        </w:trPr>
        <w:tc>
          <w:tcPr>
            <w:tcW w:w="4657" w:type="dxa"/>
            <w:tcBorders>
              <w:top w:val="single" w:sz="6" w:space="0" w:color="auto"/>
              <w:left w:val="double" w:sz="6" w:space="0" w:color="auto"/>
              <w:bottom w:val="single" w:sz="6" w:space="0" w:color="auto"/>
              <w:right w:val="single" w:sz="6" w:space="0" w:color="auto"/>
            </w:tcBorders>
            <w:hideMark/>
          </w:tcPr>
          <w:p w14:paraId="56DBFF56" w14:textId="77777777" w:rsidR="00C04553" w:rsidRDefault="00C04553">
            <w:pPr>
              <w:overflowPunct/>
              <w:autoSpaceDE/>
              <w:adjustRightInd/>
              <w:spacing w:before="0"/>
              <w:ind w:left="900" w:right="144" w:hanging="756"/>
              <w:rPr>
                <w:szCs w:val="24"/>
                <w:lang w:val="en-US" w:eastAsia="zh-CN"/>
              </w:rPr>
            </w:pPr>
            <w:r>
              <w:rPr>
                <w:b/>
                <w:szCs w:val="24"/>
                <w:lang w:val="en-US" w:eastAsia="zh-CN"/>
              </w:rPr>
              <w:t>Working Party:</w:t>
            </w:r>
            <w:r>
              <w:rPr>
                <w:szCs w:val="24"/>
                <w:lang w:val="en-US" w:eastAsia="zh-CN"/>
              </w:rPr>
              <w:t xml:space="preserve"> WP 5B</w:t>
            </w:r>
          </w:p>
        </w:tc>
        <w:tc>
          <w:tcPr>
            <w:tcW w:w="4721" w:type="dxa"/>
            <w:tcBorders>
              <w:top w:val="single" w:sz="6" w:space="0" w:color="auto"/>
              <w:left w:val="single" w:sz="6" w:space="0" w:color="auto"/>
              <w:bottom w:val="single" w:sz="6" w:space="0" w:color="auto"/>
              <w:right w:val="double" w:sz="6" w:space="0" w:color="auto"/>
            </w:tcBorders>
            <w:hideMark/>
          </w:tcPr>
          <w:p w14:paraId="50DF7715" w14:textId="437315FF" w:rsidR="00C04553" w:rsidRDefault="00C04553">
            <w:pPr>
              <w:overflowPunct/>
              <w:autoSpaceDE/>
              <w:adjustRightInd/>
              <w:spacing w:before="0"/>
              <w:ind w:left="144" w:right="144"/>
              <w:rPr>
                <w:szCs w:val="24"/>
                <w:lang w:val="en-US" w:eastAsia="zh-CN"/>
              </w:rPr>
            </w:pPr>
            <w:r>
              <w:rPr>
                <w:b/>
                <w:szCs w:val="24"/>
                <w:lang w:val="en-US" w:eastAsia="zh-CN"/>
              </w:rPr>
              <w:t>Document No:</w:t>
            </w:r>
            <w:r w:rsidR="00B10D1F">
              <w:rPr>
                <w:szCs w:val="24"/>
                <w:lang w:val="en-US" w:eastAsia="zh-CN"/>
              </w:rPr>
              <w:t xml:space="preserve">  USWP5B</w:t>
            </w:r>
            <w:r w:rsidR="00E86B3B">
              <w:rPr>
                <w:szCs w:val="24"/>
                <w:lang w:val="en-US" w:eastAsia="zh-CN"/>
              </w:rPr>
              <w:t>3</w:t>
            </w:r>
            <w:r w:rsidR="00F07117">
              <w:rPr>
                <w:szCs w:val="24"/>
                <w:lang w:val="en-US" w:eastAsia="zh-CN"/>
              </w:rPr>
              <w:t>2</w:t>
            </w:r>
            <w:r w:rsidR="00B10D1F">
              <w:rPr>
                <w:szCs w:val="24"/>
                <w:lang w:val="en-US" w:eastAsia="zh-CN"/>
              </w:rPr>
              <w:t>-</w:t>
            </w:r>
            <w:r w:rsidR="001B0469">
              <w:rPr>
                <w:szCs w:val="24"/>
                <w:lang w:val="en-US" w:eastAsia="zh-CN"/>
              </w:rPr>
              <w:t>11</w:t>
            </w:r>
          </w:p>
        </w:tc>
      </w:tr>
      <w:tr w:rsidR="00C04553" w14:paraId="5B92E774" w14:textId="77777777" w:rsidTr="001B0469">
        <w:trPr>
          <w:trHeight w:val="633"/>
          <w:jc w:val="center"/>
        </w:trPr>
        <w:tc>
          <w:tcPr>
            <w:tcW w:w="4657" w:type="dxa"/>
            <w:tcBorders>
              <w:top w:val="single" w:sz="6" w:space="0" w:color="auto"/>
              <w:left w:val="double" w:sz="6" w:space="0" w:color="auto"/>
              <w:bottom w:val="single" w:sz="6" w:space="0" w:color="auto"/>
              <w:right w:val="single" w:sz="6" w:space="0" w:color="auto"/>
            </w:tcBorders>
          </w:tcPr>
          <w:p w14:paraId="16427ACC" w14:textId="00FA3C2F" w:rsidR="00C04553" w:rsidRDefault="00C04553">
            <w:pPr>
              <w:spacing w:before="0"/>
              <w:ind w:left="144" w:right="144"/>
              <w:rPr>
                <w:szCs w:val="24"/>
                <w:lang w:val="en-CA" w:eastAsia="zh-CN"/>
              </w:rPr>
            </w:pPr>
            <w:r>
              <w:rPr>
                <w:b/>
                <w:szCs w:val="24"/>
                <w:lang w:val="en-CA" w:eastAsia="zh-CN"/>
              </w:rPr>
              <w:t>Ref:</w:t>
            </w:r>
            <w:r>
              <w:rPr>
                <w:szCs w:val="24"/>
                <w:lang w:val="en-CA" w:eastAsia="zh-CN"/>
              </w:rPr>
              <w:t xml:space="preserve"> </w:t>
            </w:r>
            <w:r w:rsidRPr="00714DA3">
              <w:rPr>
                <w:szCs w:val="24"/>
                <w:lang w:val="en-CA" w:eastAsia="zh-CN"/>
              </w:rPr>
              <w:t xml:space="preserve">Annex </w:t>
            </w:r>
            <w:r w:rsidR="00F07117">
              <w:rPr>
                <w:szCs w:val="24"/>
                <w:lang w:val="en-CA" w:eastAsia="zh-CN"/>
              </w:rPr>
              <w:t>1</w:t>
            </w:r>
            <w:r w:rsidRPr="00714DA3">
              <w:rPr>
                <w:szCs w:val="24"/>
                <w:lang w:val="en-CA" w:eastAsia="zh-CN"/>
              </w:rPr>
              <w:t xml:space="preserve"> to Document 5B/</w:t>
            </w:r>
            <w:r w:rsidR="00F07117">
              <w:rPr>
                <w:szCs w:val="24"/>
                <w:lang w:val="en-CA" w:eastAsia="zh-CN"/>
              </w:rPr>
              <w:t>819</w:t>
            </w:r>
          </w:p>
          <w:p w14:paraId="3C9F90B9" w14:textId="2507CA88" w:rsidR="00C04553" w:rsidRPr="001B0469" w:rsidRDefault="00C04553" w:rsidP="001B0469">
            <w:pPr>
              <w:overflowPunct/>
              <w:autoSpaceDE/>
              <w:adjustRightInd/>
              <w:spacing w:before="0"/>
              <w:ind w:left="144" w:right="144"/>
              <w:rPr>
                <w:bCs/>
                <w:szCs w:val="24"/>
                <w:lang w:val="en-CA" w:eastAsia="zh-CN"/>
              </w:rPr>
            </w:pPr>
            <w:r>
              <w:rPr>
                <w:b/>
                <w:szCs w:val="24"/>
                <w:lang w:val="en-CA" w:eastAsia="zh-CN"/>
              </w:rPr>
              <w:t xml:space="preserve">     </w:t>
            </w:r>
          </w:p>
        </w:tc>
        <w:tc>
          <w:tcPr>
            <w:tcW w:w="4721" w:type="dxa"/>
            <w:tcBorders>
              <w:top w:val="single" w:sz="6" w:space="0" w:color="auto"/>
              <w:left w:val="single" w:sz="6" w:space="0" w:color="auto"/>
              <w:bottom w:val="single" w:sz="6" w:space="0" w:color="auto"/>
              <w:right w:val="double" w:sz="6" w:space="0" w:color="auto"/>
            </w:tcBorders>
          </w:tcPr>
          <w:p w14:paraId="507FE9CA" w14:textId="65094281" w:rsidR="00C04553" w:rsidRDefault="00C04553">
            <w:pPr>
              <w:tabs>
                <w:tab w:val="left" w:pos="162"/>
              </w:tabs>
              <w:overflowPunct/>
              <w:autoSpaceDE/>
              <w:adjustRightInd/>
              <w:spacing w:before="0"/>
              <w:ind w:left="612" w:right="144" w:hanging="468"/>
              <w:rPr>
                <w:szCs w:val="24"/>
                <w:lang w:val="en-US" w:eastAsia="zh-CN"/>
              </w:rPr>
            </w:pPr>
            <w:r>
              <w:rPr>
                <w:b/>
                <w:szCs w:val="24"/>
                <w:lang w:val="en-US" w:eastAsia="zh-CN"/>
              </w:rPr>
              <w:t>Date:</w:t>
            </w:r>
            <w:r>
              <w:rPr>
                <w:szCs w:val="24"/>
                <w:lang w:val="en-US" w:eastAsia="zh-CN"/>
              </w:rPr>
              <w:t xml:space="preserve">   </w:t>
            </w:r>
            <w:r w:rsidR="00683506">
              <w:rPr>
                <w:szCs w:val="24"/>
                <w:lang w:val="en-US" w:eastAsia="zh-CN"/>
              </w:rPr>
              <w:t>1</w:t>
            </w:r>
            <w:r w:rsidR="00FD0F02">
              <w:rPr>
                <w:szCs w:val="24"/>
                <w:lang w:val="en-US" w:eastAsia="zh-CN"/>
              </w:rPr>
              <w:t>1</w:t>
            </w:r>
            <w:r w:rsidR="00714DA3" w:rsidRPr="00683506">
              <w:rPr>
                <w:szCs w:val="24"/>
                <w:lang w:val="en-US" w:eastAsia="zh-CN"/>
              </w:rPr>
              <w:t xml:space="preserve"> </w:t>
            </w:r>
            <w:r w:rsidR="00FD0F02">
              <w:rPr>
                <w:szCs w:val="24"/>
                <w:lang w:val="en-US" w:eastAsia="zh-CN"/>
              </w:rPr>
              <w:t>March</w:t>
            </w:r>
            <w:r w:rsidR="00714DA3" w:rsidRPr="00683506">
              <w:rPr>
                <w:szCs w:val="24"/>
                <w:lang w:val="en-US" w:eastAsia="zh-CN"/>
              </w:rPr>
              <w:t xml:space="preserve"> </w:t>
            </w:r>
            <w:r w:rsidRPr="00683506">
              <w:rPr>
                <w:szCs w:val="24"/>
                <w:lang w:val="en-US" w:eastAsia="zh-CN"/>
              </w:rPr>
              <w:t>202</w:t>
            </w:r>
            <w:r w:rsidR="00F07117" w:rsidRPr="00683506">
              <w:rPr>
                <w:szCs w:val="24"/>
                <w:lang w:val="en-US" w:eastAsia="zh-CN"/>
              </w:rPr>
              <w:t>4</w:t>
            </w:r>
          </w:p>
          <w:p w14:paraId="5638C964" w14:textId="77777777" w:rsidR="00C04553" w:rsidRDefault="00C04553">
            <w:pPr>
              <w:overflowPunct/>
              <w:autoSpaceDE/>
              <w:adjustRightInd/>
              <w:spacing w:before="0"/>
              <w:ind w:left="882" w:right="144" w:hanging="738"/>
              <w:rPr>
                <w:szCs w:val="24"/>
                <w:lang w:val="en-US" w:eastAsia="zh-CN"/>
              </w:rPr>
            </w:pPr>
          </w:p>
        </w:tc>
      </w:tr>
      <w:tr w:rsidR="00C04553" w14:paraId="3B518252" w14:textId="77777777" w:rsidTr="00C04553">
        <w:trPr>
          <w:jc w:val="center"/>
        </w:trPr>
        <w:tc>
          <w:tcPr>
            <w:tcW w:w="9378" w:type="dxa"/>
            <w:gridSpan w:val="2"/>
            <w:tcBorders>
              <w:top w:val="single" w:sz="6" w:space="0" w:color="auto"/>
              <w:left w:val="double" w:sz="6" w:space="0" w:color="auto"/>
              <w:bottom w:val="single" w:sz="6" w:space="0" w:color="auto"/>
              <w:right w:val="double" w:sz="6" w:space="0" w:color="auto"/>
            </w:tcBorders>
          </w:tcPr>
          <w:p w14:paraId="2DC63D16" w14:textId="77777777" w:rsidR="00C04553" w:rsidRDefault="00C04553">
            <w:pPr>
              <w:overflowPunct/>
              <w:autoSpaceDE/>
              <w:adjustRightInd/>
              <w:spacing w:before="0"/>
              <w:ind w:left="2160" w:right="144" w:hanging="2016"/>
              <w:rPr>
                <w:b/>
                <w:szCs w:val="24"/>
                <w:lang w:val="en-US" w:eastAsia="zh-CN"/>
              </w:rPr>
            </w:pPr>
          </w:p>
          <w:p w14:paraId="292236B5" w14:textId="2475A049" w:rsidR="00C04553" w:rsidRPr="00126EA6" w:rsidRDefault="00C04553" w:rsidP="00126EA6">
            <w:pPr>
              <w:keepNext/>
              <w:keepLines/>
              <w:spacing w:before="0"/>
              <w:rPr>
                <w:bCs/>
                <w:szCs w:val="24"/>
                <w:lang w:val="en-US" w:eastAsia="zh-CN"/>
              </w:rPr>
            </w:pPr>
            <w:r>
              <w:rPr>
                <w:b/>
                <w:szCs w:val="24"/>
                <w:lang w:val="en-US" w:eastAsia="zh-CN"/>
              </w:rPr>
              <w:t xml:space="preserve">Document Title: </w:t>
            </w:r>
            <w:r w:rsidR="00126EA6" w:rsidRPr="00126EA6">
              <w:rPr>
                <w:bCs/>
                <w:szCs w:val="24"/>
                <w:lang w:val="en-US" w:eastAsia="zh-CN"/>
              </w:rPr>
              <w:t>PRELIMINARY DRAFT REVISION OF RECOMMENDATION ITU-R M.1371-5</w:t>
            </w:r>
            <w:r w:rsidR="00126EA6">
              <w:rPr>
                <w:bCs/>
                <w:szCs w:val="24"/>
                <w:lang w:val="en-US" w:eastAsia="zh-CN"/>
              </w:rPr>
              <w:t xml:space="preserve"> </w:t>
            </w:r>
            <w:r w:rsidR="00126EA6" w:rsidRPr="00126EA6">
              <w:rPr>
                <w:bCs/>
                <w:szCs w:val="24"/>
                <w:lang w:val="en-US" w:eastAsia="zh-CN"/>
              </w:rPr>
              <w:t>Technical characteristics for an automatic identification system using time division multiple access in the VHF maritime mobile frequency band</w:t>
            </w:r>
          </w:p>
          <w:p w14:paraId="20997CB2" w14:textId="77777777" w:rsidR="00C04553" w:rsidRDefault="00C04553">
            <w:pPr>
              <w:keepNext/>
              <w:keepLines/>
              <w:spacing w:before="0"/>
              <w:jc w:val="center"/>
              <w:rPr>
                <w:bCs/>
                <w:szCs w:val="24"/>
                <w:lang w:val="en-US" w:eastAsia="zh-CN"/>
              </w:rPr>
            </w:pPr>
          </w:p>
        </w:tc>
      </w:tr>
      <w:tr w:rsidR="00C04553" w14:paraId="7183496B" w14:textId="77777777" w:rsidTr="00C04553">
        <w:trPr>
          <w:jc w:val="center"/>
        </w:trPr>
        <w:tc>
          <w:tcPr>
            <w:tcW w:w="4657" w:type="dxa"/>
            <w:tcBorders>
              <w:top w:val="single" w:sz="6" w:space="0" w:color="auto"/>
              <w:left w:val="double" w:sz="6" w:space="0" w:color="auto"/>
              <w:bottom w:val="single" w:sz="6" w:space="0" w:color="auto"/>
              <w:right w:val="single" w:sz="6" w:space="0" w:color="auto"/>
            </w:tcBorders>
          </w:tcPr>
          <w:p w14:paraId="41014C78" w14:textId="77777777" w:rsidR="00C04553" w:rsidRDefault="00C04553">
            <w:pPr>
              <w:overflowPunct/>
              <w:autoSpaceDE/>
              <w:adjustRightInd/>
              <w:spacing w:before="0"/>
              <w:rPr>
                <w:b/>
                <w:szCs w:val="24"/>
                <w:lang w:val="en-US" w:eastAsia="zh-CN"/>
              </w:rPr>
            </w:pPr>
          </w:p>
          <w:p w14:paraId="69DF78C6" w14:textId="77777777" w:rsidR="00C04553" w:rsidRDefault="00C04553">
            <w:pPr>
              <w:overflowPunct/>
              <w:autoSpaceDE/>
              <w:adjustRightInd/>
              <w:spacing w:before="0"/>
              <w:rPr>
                <w:b/>
                <w:szCs w:val="24"/>
                <w:lang w:val="en-US" w:eastAsia="zh-CN"/>
              </w:rPr>
            </w:pPr>
            <w:r>
              <w:rPr>
                <w:b/>
                <w:szCs w:val="24"/>
                <w:lang w:val="en-US" w:eastAsia="zh-CN"/>
              </w:rPr>
              <w:t>Author(s)/Contributors(s):</w:t>
            </w:r>
          </w:p>
          <w:p w14:paraId="3D293453" w14:textId="77777777" w:rsidR="00C04553" w:rsidRDefault="00C04553">
            <w:pPr>
              <w:overflowPunct/>
              <w:autoSpaceDE/>
              <w:adjustRightInd/>
              <w:spacing w:before="0"/>
              <w:rPr>
                <w:b/>
                <w:szCs w:val="24"/>
                <w:lang w:val="en-US" w:eastAsia="zh-CN"/>
              </w:rPr>
            </w:pPr>
          </w:p>
          <w:p w14:paraId="70C9194F" w14:textId="77777777" w:rsidR="00C04553" w:rsidRDefault="00C04553">
            <w:pPr>
              <w:spacing w:before="0"/>
              <w:ind w:right="144"/>
              <w:rPr>
                <w:bCs/>
                <w:iCs/>
                <w:szCs w:val="24"/>
                <w:lang w:val="en-US" w:eastAsia="zh-CN"/>
              </w:rPr>
            </w:pPr>
            <w:r>
              <w:rPr>
                <w:bCs/>
                <w:iCs/>
                <w:szCs w:val="24"/>
                <w:lang w:val="en-US" w:eastAsia="zh-CN"/>
              </w:rPr>
              <w:t>Jerry Ulcek</w:t>
            </w:r>
          </w:p>
          <w:p w14:paraId="6DDCDEA3" w14:textId="77777777" w:rsidR="00C04553" w:rsidRDefault="00C04553">
            <w:pPr>
              <w:spacing w:before="0"/>
              <w:ind w:right="144"/>
              <w:rPr>
                <w:bCs/>
                <w:iCs/>
                <w:szCs w:val="24"/>
                <w:lang w:val="en-US" w:eastAsia="zh-CN"/>
              </w:rPr>
            </w:pPr>
            <w:r>
              <w:rPr>
                <w:bCs/>
                <w:iCs/>
                <w:szCs w:val="24"/>
                <w:lang w:val="en-US" w:eastAsia="zh-CN"/>
              </w:rPr>
              <w:t>US Coast Guard, Washington DC</w:t>
            </w:r>
          </w:p>
          <w:p w14:paraId="2CA4F96C" w14:textId="77777777" w:rsidR="00C04553" w:rsidRDefault="00C04553">
            <w:pPr>
              <w:spacing w:before="0"/>
              <w:ind w:right="144"/>
              <w:rPr>
                <w:bCs/>
                <w:iCs/>
                <w:szCs w:val="24"/>
                <w:lang w:val="en-US" w:eastAsia="zh-CN"/>
              </w:rPr>
            </w:pPr>
          </w:p>
          <w:p w14:paraId="50017A2D" w14:textId="77777777" w:rsidR="00C04553" w:rsidRDefault="00C04553">
            <w:pPr>
              <w:spacing w:before="0"/>
              <w:ind w:right="144"/>
              <w:rPr>
                <w:bCs/>
                <w:iCs/>
                <w:szCs w:val="24"/>
                <w:lang w:val="en-US" w:eastAsia="zh-CN"/>
              </w:rPr>
            </w:pPr>
            <w:r>
              <w:rPr>
                <w:bCs/>
                <w:iCs/>
                <w:szCs w:val="24"/>
                <w:lang w:val="en-US" w:eastAsia="zh-CN"/>
              </w:rPr>
              <w:t>Johnny Schultz</w:t>
            </w:r>
          </w:p>
          <w:p w14:paraId="63B8F74C" w14:textId="77777777" w:rsidR="00C04553" w:rsidRDefault="00C04553">
            <w:pPr>
              <w:spacing w:before="0"/>
              <w:ind w:right="144"/>
              <w:rPr>
                <w:bCs/>
                <w:iCs/>
                <w:szCs w:val="24"/>
                <w:lang w:val="en-US" w:eastAsia="zh-CN"/>
              </w:rPr>
            </w:pPr>
            <w:r>
              <w:rPr>
                <w:bCs/>
                <w:iCs/>
                <w:szCs w:val="24"/>
                <w:lang w:val="en-US" w:eastAsia="zh-CN"/>
              </w:rPr>
              <w:t>Sev1Tech, Inc.</w:t>
            </w:r>
          </w:p>
          <w:p w14:paraId="02314578" w14:textId="77777777" w:rsidR="00C04553" w:rsidRDefault="00C04553">
            <w:pPr>
              <w:spacing w:before="0"/>
              <w:ind w:right="144"/>
              <w:rPr>
                <w:bCs/>
                <w:iCs/>
                <w:szCs w:val="24"/>
                <w:lang w:val="en-US" w:eastAsia="zh-CN"/>
              </w:rPr>
            </w:pPr>
          </w:p>
          <w:p w14:paraId="3742AF83" w14:textId="77777777" w:rsidR="00D01530" w:rsidRDefault="00D01530" w:rsidP="00D01530">
            <w:pPr>
              <w:spacing w:before="0"/>
              <w:ind w:right="144"/>
              <w:rPr>
                <w:bCs/>
                <w:iCs/>
                <w:szCs w:val="24"/>
                <w:lang w:val="en-US" w:eastAsia="zh-CN"/>
              </w:rPr>
            </w:pPr>
            <w:r>
              <w:rPr>
                <w:bCs/>
                <w:iCs/>
                <w:szCs w:val="24"/>
                <w:lang w:val="en-US" w:eastAsia="zh-CN"/>
              </w:rPr>
              <w:t>Ross Norsworthy</w:t>
            </w:r>
          </w:p>
          <w:p w14:paraId="145400CC" w14:textId="77777777" w:rsidR="00D01530" w:rsidRDefault="00D01530" w:rsidP="00D01530">
            <w:pPr>
              <w:spacing w:before="0"/>
              <w:ind w:right="144"/>
              <w:rPr>
                <w:bCs/>
                <w:iCs/>
                <w:szCs w:val="24"/>
                <w:lang w:val="en-US" w:eastAsia="zh-CN"/>
              </w:rPr>
            </w:pPr>
            <w:r>
              <w:rPr>
                <w:bCs/>
                <w:iCs/>
                <w:szCs w:val="24"/>
                <w:lang w:val="en-US" w:eastAsia="zh-CN"/>
              </w:rPr>
              <w:t>REC, Inc.</w:t>
            </w:r>
          </w:p>
          <w:p w14:paraId="49F40E7A" w14:textId="3C0AB793" w:rsidR="00D01530" w:rsidRDefault="00D01530">
            <w:pPr>
              <w:spacing w:before="0"/>
              <w:ind w:right="144"/>
              <w:rPr>
                <w:bCs/>
                <w:iCs/>
                <w:szCs w:val="24"/>
                <w:lang w:val="en-US" w:eastAsia="zh-CN"/>
              </w:rPr>
            </w:pPr>
          </w:p>
        </w:tc>
        <w:tc>
          <w:tcPr>
            <w:tcW w:w="4721" w:type="dxa"/>
            <w:tcBorders>
              <w:top w:val="single" w:sz="6" w:space="0" w:color="auto"/>
              <w:left w:val="single" w:sz="6" w:space="0" w:color="auto"/>
              <w:bottom w:val="single" w:sz="6" w:space="0" w:color="auto"/>
              <w:right w:val="double" w:sz="6" w:space="0" w:color="auto"/>
            </w:tcBorders>
          </w:tcPr>
          <w:p w14:paraId="32DC3F6E" w14:textId="77777777" w:rsidR="00C04553" w:rsidRDefault="00C04553">
            <w:pPr>
              <w:overflowPunct/>
              <w:autoSpaceDE/>
              <w:adjustRightInd/>
              <w:spacing w:before="0"/>
              <w:rPr>
                <w:b/>
                <w:szCs w:val="24"/>
                <w:lang w:val="en-CA" w:eastAsia="zh-CN"/>
              </w:rPr>
            </w:pPr>
          </w:p>
          <w:p w14:paraId="467A2206" w14:textId="77777777" w:rsidR="00C04553" w:rsidRDefault="00C04553">
            <w:pPr>
              <w:overflowPunct/>
              <w:autoSpaceDE/>
              <w:adjustRightInd/>
              <w:spacing w:before="0"/>
              <w:rPr>
                <w:b/>
                <w:szCs w:val="24"/>
                <w:lang w:val="en-CA" w:eastAsia="zh-CN"/>
              </w:rPr>
            </w:pPr>
          </w:p>
          <w:p w14:paraId="56780975" w14:textId="77777777" w:rsidR="00C04553" w:rsidRDefault="00C04553">
            <w:pPr>
              <w:overflowPunct/>
              <w:autoSpaceDE/>
              <w:adjustRightInd/>
              <w:spacing w:before="0"/>
              <w:rPr>
                <w:b/>
                <w:szCs w:val="24"/>
                <w:lang w:val="en-CA" w:eastAsia="zh-CN"/>
              </w:rPr>
            </w:pPr>
          </w:p>
          <w:p w14:paraId="560FC011" w14:textId="77777777" w:rsidR="00C04553" w:rsidRDefault="00C04553">
            <w:pPr>
              <w:spacing w:before="0"/>
              <w:ind w:right="144"/>
              <w:rPr>
                <w:bCs/>
                <w:color w:val="000000"/>
                <w:szCs w:val="24"/>
                <w:lang w:val="fr-CH" w:eastAsia="zh-CN"/>
              </w:rPr>
            </w:pPr>
            <w:r>
              <w:rPr>
                <w:bCs/>
                <w:color w:val="000000"/>
                <w:szCs w:val="24"/>
                <w:lang w:val="fr-CH" w:eastAsia="zh-CN"/>
              </w:rPr>
              <w:t>Phone : (202) 475-3607</w:t>
            </w:r>
          </w:p>
          <w:p w14:paraId="354841F7" w14:textId="77777777" w:rsidR="00C04553" w:rsidRDefault="00C04553">
            <w:pPr>
              <w:spacing w:before="0"/>
              <w:ind w:right="144"/>
              <w:rPr>
                <w:bCs/>
                <w:color w:val="000000"/>
                <w:szCs w:val="24"/>
                <w:lang w:val="fr-CH" w:eastAsia="zh-CN"/>
              </w:rPr>
            </w:pPr>
            <w:r>
              <w:rPr>
                <w:bCs/>
                <w:color w:val="000000"/>
                <w:szCs w:val="24"/>
                <w:lang w:val="fr-CH" w:eastAsia="zh-CN"/>
              </w:rPr>
              <w:t>E-mail: Jerry.l.Ulcek@uscg.mil</w:t>
            </w:r>
          </w:p>
          <w:p w14:paraId="7260C099" w14:textId="77777777" w:rsidR="00C04553" w:rsidRDefault="00C04553">
            <w:pPr>
              <w:spacing w:before="0"/>
              <w:ind w:right="144"/>
              <w:rPr>
                <w:bCs/>
                <w:color w:val="000000"/>
                <w:szCs w:val="24"/>
                <w:lang w:val="fr-CH" w:eastAsia="zh-CN"/>
              </w:rPr>
            </w:pPr>
          </w:p>
          <w:p w14:paraId="04C992D0" w14:textId="77777777" w:rsidR="00C04553" w:rsidRDefault="00C04553">
            <w:pPr>
              <w:spacing w:before="0"/>
              <w:ind w:right="144"/>
              <w:rPr>
                <w:bCs/>
                <w:color w:val="000000"/>
                <w:szCs w:val="24"/>
                <w:lang w:val="fr-CH" w:eastAsia="zh-CN"/>
              </w:rPr>
            </w:pPr>
            <w:r>
              <w:rPr>
                <w:bCs/>
                <w:color w:val="000000"/>
                <w:szCs w:val="24"/>
                <w:lang w:val="fr-CH" w:eastAsia="zh-CN"/>
              </w:rPr>
              <w:t>Phone : (727) 403-4029</w:t>
            </w:r>
          </w:p>
          <w:p w14:paraId="4411F853" w14:textId="77777777" w:rsidR="00C04553" w:rsidRDefault="00C04553">
            <w:pPr>
              <w:spacing w:before="0"/>
              <w:ind w:right="144"/>
              <w:rPr>
                <w:bCs/>
                <w:color w:val="000000"/>
                <w:szCs w:val="24"/>
                <w:lang w:val="fr-CH" w:eastAsia="zh-CN"/>
              </w:rPr>
            </w:pPr>
            <w:r>
              <w:rPr>
                <w:bCs/>
                <w:color w:val="000000"/>
                <w:szCs w:val="24"/>
                <w:lang w:val="fr-CH" w:eastAsia="zh-CN"/>
              </w:rPr>
              <w:t xml:space="preserve">E-mail: johnny.schultz@sev1tech.com </w:t>
            </w:r>
          </w:p>
          <w:p w14:paraId="1DB32957" w14:textId="77777777" w:rsidR="00C04553" w:rsidRDefault="00C04553">
            <w:pPr>
              <w:spacing w:before="0"/>
              <w:ind w:right="144"/>
              <w:rPr>
                <w:bCs/>
                <w:color w:val="000000"/>
                <w:szCs w:val="24"/>
                <w:lang w:val="fr-CH" w:eastAsia="zh-CN"/>
              </w:rPr>
            </w:pPr>
          </w:p>
          <w:p w14:paraId="7D45A1EE" w14:textId="77777777" w:rsidR="00D01530" w:rsidRDefault="00D01530" w:rsidP="00D01530">
            <w:pPr>
              <w:spacing w:before="0"/>
              <w:ind w:right="144"/>
              <w:rPr>
                <w:bCs/>
                <w:color w:val="000000"/>
                <w:szCs w:val="24"/>
                <w:lang w:val="fr-CH" w:eastAsia="zh-CN"/>
              </w:rPr>
            </w:pPr>
            <w:r>
              <w:rPr>
                <w:bCs/>
                <w:color w:val="000000"/>
                <w:szCs w:val="24"/>
                <w:lang w:val="fr-CH" w:eastAsia="zh-CN"/>
              </w:rPr>
              <w:t>Phone : (727) 515-8025</w:t>
            </w:r>
          </w:p>
          <w:p w14:paraId="7362118E" w14:textId="77777777" w:rsidR="00D01530" w:rsidRDefault="00D01530" w:rsidP="00D01530">
            <w:pPr>
              <w:spacing w:before="0"/>
              <w:ind w:right="144"/>
              <w:rPr>
                <w:bCs/>
                <w:color w:val="000000"/>
                <w:szCs w:val="24"/>
                <w:lang w:val="fr-CH" w:eastAsia="zh-CN"/>
              </w:rPr>
            </w:pPr>
            <w:r>
              <w:rPr>
                <w:bCs/>
                <w:color w:val="000000"/>
                <w:szCs w:val="24"/>
                <w:lang w:val="fr-CH" w:eastAsia="zh-CN"/>
              </w:rPr>
              <w:t>E-mail: Ross_Norsworthy@msn.com</w:t>
            </w:r>
          </w:p>
          <w:p w14:paraId="00705BED" w14:textId="59F16B6D" w:rsidR="00D01530" w:rsidRDefault="00D01530">
            <w:pPr>
              <w:spacing w:before="0"/>
              <w:ind w:right="144"/>
              <w:rPr>
                <w:bCs/>
                <w:color w:val="000000"/>
                <w:szCs w:val="24"/>
                <w:lang w:val="fr-CH" w:eastAsia="zh-CN"/>
              </w:rPr>
            </w:pPr>
          </w:p>
        </w:tc>
      </w:tr>
      <w:tr w:rsidR="00C04553" w14:paraId="462240AD" w14:textId="77777777" w:rsidTr="00C04553">
        <w:trPr>
          <w:jc w:val="center"/>
        </w:trPr>
        <w:tc>
          <w:tcPr>
            <w:tcW w:w="9378" w:type="dxa"/>
            <w:gridSpan w:val="2"/>
            <w:tcBorders>
              <w:top w:val="single" w:sz="6" w:space="0" w:color="auto"/>
              <w:left w:val="double" w:sz="6" w:space="0" w:color="auto"/>
              <w:bottom w:val="single" w:sz="6" w:space="0" w:color="auto"/>
              <w:right w:val="double" w:sz="6" w:space="0" w:color="auto"/>
            </w:tcBorders>
            <w:hideMark/>
          </w:tcPr>
          <w:p w14:paraId="54A48229" w14:textId="1C65E159" w:rsidR="00C04553" w:rsidRDefault="00C04553">
            <w:pPr>
              <w:spacing w:after="160" w:line="256" w:lineRule="auto"/>
              <w:rPr>
                <w:lang w:eastAsia="zh-CN"/>
              </w:rPr>
            </w:pPr>
            <w:r>
              <w:rPr>
                <w:b/>
                <w:lang w:val="en-US" w:eastAsia="zh-CN"/>
              </w:rPr>
              <w:t>Purpose/Objective:</w:t>
            </w:r>
            <w:r>
              <w:rPr>
                <w:lang w:val="en-US" w:eastAsia="zh-CN"/>
              </w:rPr>
              <w:t xml:space="preserve">  The purpose of this document is </w:t>
            </w:r>
            <w:r w:rsidR="00126EA6">
              <w:rPr>
                <w:lang w:val="en-US" w:eastAsia="zh-CN"/>
              </w:rPr>
              <w:t xml:space="preserve">to </w:t>
            </w:r>
            <w:r w:rsidR="00BD3975">
              <w:rPr>
                <w:lang w:val="en-US" w:eastAsia="zh-CN"/>
              </w:rPr>
              <w:t xml:space="preserve">provide updated content for </w:t>
            </w:r>
            <w:r w:rsidR="006D597F">
              <w:rPr>
                <w:lang w:val="en-US" w:eastAsia="zh-CN"/>
              </w:rPr>
              <w:t>the proposed</w:t>
            </w:r>
            <w:r w:rsidR="00126EA6">
              <w:rPr>
                <w:lang w:val="en-US" w:eastAsia="zh-CN"/>
              </w:rPr>
              <w:t xml:space="preserve"> </w:t>
            </w:r>
            <w:r w:rsidR="000F166A">
              <w:rPr>
                <w:lang w:val="en-US" w:eastAsia="zh-CN"/>
              </w:rPr>
              <w:t>AIS Message 28</w:t>
            </w:r>
            <w:r w:rsidR="00F07117">
              <w:rPr>
                <w:lang w:val="en-US" w:eastAsia="zh-CN"/>
              </w:rPr>
              <w:t xml:space="preserve"> and to clarify using addressed AIS </w:t>
            </w:r>
            <w:r w:rsidR="0022679E">
              <w:rPr>
                <w:lang w:val="en-US" w:eastAsia="zh-CN"/>
              </w:rPr>
              <w:t>Messages</w:t>
            </w:r>
            <w:r w:rsidR="00F07117">
              <w:rPr>
                <w:lang w:val="en-US" w:eastAsia="zh-CN"/>
              </w:rPr>
              <w:t xml:space="preserve"> 25 and 26.</w:t>
            </w:r>
          </w:p>
        </w:tc>
      </w:tr>
      <w:tr w:rsidR="00C04553" w14:paraId="61B86CC3" w14:textId="77777777" w:rsidTr="00C04553">
        <w:trPr>
          <w:trHeight w:val="1776"/>
          <w:jc w:val="center"/>
        </w:trPr>
        <w:tc>
          <w:tcPr>
            <w:tcW w:w="9378" w:type="dxa"/>
            <w:gridSpan w:val="2"/>
            <w:tcBorders>
              <w:top w:val="single" w:sz="6" w:space="0" w:color="auto"/>
              <w:left w:val="double" w:sz="6" w:space="0" w:color="auto"/>
              <w:bottom w:val="single" w:sz="12" w:space="0" w:color="auto"/>
              <w:right w:val="double" w:sz="6" w:space="0" w:color="auto"/>
            </w:tcBorders>
          </w:tcPr>
          <w:p w14:paraId="2B180843" w14:textId="77777777" w:rsidR="00C04553" w:rsidRDefault="00C04553">
            <w:pPr>
              <w:overflowPunct/>
              <w:autoSpaceDE/>
              <w:adjustRightInd/>
              <w:spacing w:before="0"/>
              <w:ind w:left="144" w:right="144"/>
              <w:rPr>
                <w:b/>
                <w:szCs w:val="24"/>
                <w:lang w:val="en-US" w:eastAsia="zh-CN"/>
              </w:rPr>
            </w:pPr>
          </w:p>
          <w:p w14:paraId="5401BCE5" w14:textId="03D38B10" w:rsidR="00C04553" w:rsidRDefault="00C04553">
            <w:pPr>
              <w:overflowPunct/>
              <w:autoSpaceDE/>
              <w:adjustRightInd/>
              <w:spacing w:before="0"/>
              <w:ind w:right="144"/>
              <w:rPr>
                <w:szCs w:val="24"/>
                <w:lang w:val="en-US" w:eastAsia="zh-CN"/>
              </w:rPr>
            </w:pPr>
            <w:r>
              <w:rPr>
                <w:b/>
                <w:szCs w:val="24"/>
                <w:lang w:val="en-US" w:eastAsia="zh-CN"/>
              </w:rPr>
              <w:t>Abstract:</w:t>
            </w:r>
            <w:r>
              <w:rPr>
                <w:szCs w:val="24"/>
                <w:lang w:val="en-US" w:eastAsia="zh-CN"/>
              </w:rPr>
              <w:t xml:space="preserve">  </w:t>
            </w:r>
            <w:r w:rsidR="006D597F">
              <w:rPr>
                <w:szCs w:val="24"/>
                <w:lang w:val="en-US" w:eastAsia="zh-CN"/>
              </w:rPr>
              <w:t>The USCG had previously proposed a new AIS Message 28, a single slot Aids to Navigation (AtoN)</w:t>
            </w:r>
            <w:r w:rsidR="00A20B5E">
              <w:rPr>
                <w:szCs w:val="24"/>
                <w:lang w:val="en-US" w:eastAsia="zh-CN"/>
              </w:rPr>
              <w:t xml:space="preserve"> message</w:t>
            </w:r>
            <w:r w:rsidR="006D597F">
              <w:rPr>
                <w:szCs w:val="24"/>
                <w:lang w:val="en-US" w:eastAsia="zh-CN"/>
              </w:rPr>
              <w:t>, 2 years ago.  Since that time, we have refined the message conten</w:t>
            </w:r>
            <w:r w:rsidR="00A20B5E">
              <w:rPr>
                <w:szCs w:val="24"/>
                <w:lang w:val="en-US" w:eastAsia="zh-CN"/>
              </w:rPr>
              <w:t>t. T</w:t>
            </w:r>
            <w:r w:rsidR="006D597F">
              <w:rPr>
                <w:szCs w:val="24"/>
                <w:lang w:val="en-US" w:eastAsia="zh-CN"/>
              </w:rPr>
              <w:t xml:space="preserve">his contribution provides an update to the message content to be in line with the ongoing work to mature </w:t>
            </w:r>
            <w:r w:rsidR="00A20B5E">
              <w:rPr>
                <w:szCs w:val="24"/>
                <w:lang w:val="en-US" w:eastAsia="zh-CN"/>
              </w:rPr>
              <w:t>AIS Message 28</w:t>
            </w:r>
            <w:r w:rsidR="006D597F">
              <w:rPr>
                <w:szCs w:val="24"/>
                <w:lang w:val="en-US" w:eastAsia="zh-CN"/>
              </w:rPr>
              <w:t xml:space="preserve">.  </w:t>
            </w:r>
            <w:r w:rsidR="00F07117">
              <w:rPr>
                <w:szCs w:val="24"/>
                <w:lang w:val="en-US" w:eastAsia="zh-CN"/>
              </w:rPr>
              <w:t xml:space="preserve">The addressed AIS </w:t>
            </w:r>
            <w:r w:rsidR="0022679E">
              <w:rPr>
                <w:szCs w:val="24"/>
                <w:lang w:val="en-US" w:eastAsia="zh-CN"/>
              </w:rPr>
              <w:t>Messages</w:t>
            </w:r>
            <w:r w:rsidR="00F07117">
              <w:rPr>
                <w:szCs w:val="24"/>
                <w:lang w:val="en-US" w:eastAsia="zh-CN"/>
              </w:rPr>
              <w:t xml:space="preserve"> 25 and 26 need to be acknowledged, but the standard does not clearly define this. </w:t>
            </w:r>
          </w:p>
        </w:tc>
      </w:tr>
    </w:tbl>
    <w:p w14:paraId="32D43F23" w14:textId="77777777" w:rsidR="00C04553" w:rsidRDefault="00C04553" w:rsidP="00C04553"/>
    <w:p w14:paraId="2CE3B866" w14:textId="72144832" w:rsidR="00344D6A" w:rsidRDefault="00344D6A">
      <w:pPr>
        <w:tabs>
          <w:tab w:val="clear" w:pos="1134"/>
          <w:tab w:val="clear" w:pos="1871"/>
          <w:tab w:val="clear" w:pos="2268"/>
        </w:tabs>
        <w:overflowPunct/>
        <w:autoSpaceDE/>
        <w:autoSpaceDN/>
        <w:adjustRightInd/>
        <w:spacing w:before="0" w:after="160" w:line="259" w:lineRule="auto"/>
      </w:pPr>
      <w:r>
        <w:br w:type="page"/>
      </w:r>
    </w:p>
    <w:p w14:paraId="3E9D3E2C" w14:textId="77777777" w:rsidR="00344D6A" w:rsidRDefault="00344D6A" w:rsidP="00344D6A">
      <w:pPr>
        <w:tabs>
          <w:tab w:val="clear" w:pos="1134"/>
          <w:tab w:val="clear" w:pos="1871"/>
          <w:tab w:val="clear" w:pos="2268"/>
        </w:tabs>
        <w:overflowPunct/>
        <w:autoSpaceDE/>
        <w:autoSpaceDN/>
        <w:adjustRightInd/>
        <w:spacing w:before="0" w:after="160" w:line="259" w:lineRule="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344D6A" w14:paraId="12646C08" w14:textId="77777777" w:rsidTr="006A04CB">
        <w:trPr>
          <w:cantSplit/>
        </w:trPr>
        <w:tc>
          <w:tcPr>
            <w:tcW w:w="6487" w:type="dxa"/>
            <w:vAlign w:val="center"/>
          </w:tcPr>
          <w:p w14:paraId="3166F98C" w14:textId="77777777" w:rsidR="00344D6A" w:rsidRDefault="00344D6A" w:rsidP="006A04CB">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56804859" w14:textId="77777777" w:rsidR="00344D6A" w:rsidRDefault="00344D6A" w:rsidP="006A04CB">
            <w:pPr>
              <w:shd w:val="solid" w:color="FFFFFF" w:fill="FFFFFF"/>
              <w:spacing w:before="0" w:line="240" w:lineRule="atLeast"/>
            </w:pPr>
            <w:bookmarkStart w:id="0" w:name="ditulogo"/>
            <w:bookmarkEnd w:id="0"/>
            <w:r>
              <w:rPr>
                <w:b/>
                <w:bCs/>
                <w:noProof/>
                <w:sz w:val="20"/>
                <w:lang w:val="en-US"/>
              </w:rPr>
              <w:drawing>
                <wp:inline distT="0" distB="0" distL="0" distR="0" wp14:anchorId="7C64E8E9" wp14:editId="46481A92">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344D6A" w14:paraId="3D485A31" w14:textId="77777777" w:rsidTr="006A04CB">
        <w:trPr>
          <w:cantSplit/>
        </w:trPr>
        <w:tc>
          <w:tcPr>
            <w:tcW w:w="6487" w:type="dxa"/>
            <w:tcBorders>
              <w:bottom w:val="single" w:sz="12" w:space="0" w:color="auto"/>
            </w:tcBorders>
          </w:tcPr>
          <w:p w14:paraId="31911F63" w14:textId="77777777" w:rsidR="00344D6A" w:rsidRDefault="00344D6A" w:rsidP="006A04CB">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76DE073" w14:textId="77777777" w:rsidR="00344D6A" w:rsidRDefault="00344D6A" w:rsidP="006A04CB">
            <w:pPr>
              <w:shd w:val="solid" w:color="FFFFFF" w:fill="FFFFFF"/>
              <w:spacing w:before="0" w:after="48" w:line="240" w:lineRule="atLeast"/>
              <w:rPr>
                <w:sz w:val="22"/>
                <w:szCs w:val="22"/>
                <w:lang w:val="en-US"/>
              </w:rPr>
            </w:pPr>
          </w:p>
        </w:tc>
      </w:tr>
      <w:tr w:rsidR="00344D6A" w14:paraId="469A4D79" w14:textId="77777777" w:rsidTr="006A04CB">
        <w:trPr>
          <w:cantSplit/>
        </w:trPr>
        <w:tc>
          <w:tcPr>
            <w:tcW w:w="6487" w:type="dxa"/>
            <w:tcBorders>
              <w:top w:val="single" w:sz="12" w:space="0" w:color="auto"/>
            </w:tcBorders>
          </w:tcPr>
          <w:p w14:paraId="1BB8EF68" w14:textId="77777777" w:rsidR="00344D6A" w:rsidRDefault="00344D6A" w:rsidP="006A04CB">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0C527F3" w14:textId="77777777" w:rsidR="00344D6A" w:rsidRDefault="00344D6A" w:rsidP="006A04CB">
            <w:pPr>
              <w:shd w:val="solid" w:color="FFFFFF" w:fill="FFFFFF"/>
              <w:spacing w:before="0" w:after="48" w:line="240" w:lineRule="atLeast"/>
              <w:rPr>
                <w:lang w:val="en-US"/>
              </w:rPr>
            </w:pPr>
          </w:p>
        </w:tc>
      </w:tr>
      <w:tr w:rsidR="00344D6A" w:rsidRPr="00CB587D" w14:paraId="4CF782C9" w14:textId="77777777" w:rsidTr="006A04CB">
        <w:trPr>
          <w:cantSplit/>
        </w:trPr>
        <w:tc>
          <w:tcPr>
            <w:tcW w:w="6487" w:type="dxa"/>
            <w:vMerge w:val="restart"/>
          </w:tcPr>
          <w:p w14:paraId="289AFDA4" w14:textId="703E64F2" w:rsidR="00344D6A" w:rsidRPr="00EF328E" w:rsidRDefault="00344D6A" w:rsidP="006A04CB">
            <w:pPr>
              <w:shd w:val="solid" w:color="FFFFFF" w:fill="FFFFFF"/>
              <w:tabs>
                <w:tab w:val="clear" w:pos="1134"/>
                <w:tab w:val="clear" w:pos="1871"/>
                <w:tab w:val="clear" w:pos="2268"/>
              </w:tabs>
              <w:spacing w:before="0" w:after="240"/>
              <w:ind w:left="1134" w:hanging="1134"/>
              <w:rPr>
                <w:rFonts w:ascii="Verdana" w:hAnsi="Verdana"/>
                <w:sz w:val="20"/>
                <w:lang w:val="fr-FR"/>
              </w:rPr>
            </w:pPr>
            <w:bookmarkStart w:id="1" w:name="recibido"/>
            <w:bookmarkStart w:id="2" w:name="dnum" w:colFirst="1" w:colLast="1"/>
            <w:bookmarkEnd w:id="1"/>
            <w:r w:rsidRPr="00EF328E">
              <w:rPr>
                <w:rFonts w:ascii="Verdana" w:hAnsi="Verdana"/>
                <w:sz w:val="20"/>
                <w:lang w:val="fr-FR"/>
              </w:rPr>
              <w:t>Source:</w:t>
            </w:r>
            <w:r w:rsidRPr="00EF328E">
              <w:rPr>
                <w:rFonts w:ascii="Verdana" w:hAnsi="Verdana"/>
                <w:sz w:val="20"/>
                <w:lang w:val="fr-FR"/>
              </w:rPr>
              <w:tab/>
            </w:r>
            <w:r>
              <w:rPr>
                <w:rFonts w:ascii="Verdana" w:hAnsi="Verdana"/>
                <w:b/>
                <w:sz w:val="20"/>
                <w:lang w:eastAsia="zh-CN"/>
              </w:rPr>
              <w:t xml:space="preserve"> </w:t>
            </w:r>
            <w:r w:rsidRPr="00714DA3">
              <w:rPr>
                <w:szCs w:val="24"/>
                <w:lang w:val="en-CA" w:eastAsia="zh-CN"/>
              </w:rPr>
              <w:t xml:space="preserve"> Annex </w:t>
            </w:r>
            <w:r>
              <w:rPr>
                <w:szCs w:val="24"/>
                <w:lang w:val="en-CA" w:eastAsia="zh-CN"/>
              </w:rPr>
              <w:t>1</w:t>
            </w:r>
            <w:r w:rsidRPr="00714DA3">
              <w:rPr>
                <w:szCs w:val="24"/>
                <w:lang w:val="en-CA" w:eastAsia="zh-CN"/>
              </w:rPr>
              <w:t xml:space="preserve"> to Document 5B/</w:t>
            </w:r>
            <w:r>
              <w:rPr>
                <w:szCs w:val="24"/>
                <w:lang w:val="en-CA" w:eastAsia="zh-CN"/>
              </w:rPr>
              <w:t>819</w:t>
            </w:r>
          </w:p>
          <w:p w14:paraId="5D013885" w14:textId="77777777" w:rsidR="00344D6A" w:rsidRDefault="00344D6A" w:rsidP="006A04CB">
            <w:pPr>
              <w:spacing w:before="0"/>
              <w:ind w:right="144"/>
              <w:rPr>
                <w:szCs w:val="24"/>
                <w:lang w:val="pt-BR"/>
              </w:rPr>
            </w:pPr>
            <w:r>
              <w:rPr>
                <w:rFonts w:ascii="Verdana" w:hAnsi="Verdana"/>
                <w:sz w:val="20"/>
                <w:lang w:val="fr-FR"/>
              </w:rPr>
              <w:t>Reference</w:t>
            </w:r>
            <w:r w:rsidRPr="00630618">
              <w:rPr>
                <w:b/>
                <w:szCs w:val="24"/>
                <w:lang w:val="fr-CH"/>
              </w:rPr>
              <w:t>:</w:t>
            </w:r>
            <w:r w:rsidRPr="00630618">
              <w:rPr>
                <w:szCs w:val="24"/>
                <w:lang w:val="fr-CH"/>
              </w:rPr>
              <w:t xml:space="preserve">  </w:t>
            </w:r>
            <w:r>
              <w:rPr>
                <w:szCs w:val="24"/>
                <w:lang w:val="en-US"/>
              </w:rPr>
              <w:t xml:space="preserve"> ITU-R M.1371-5</w:t>
            </w:r>
          </w:p>
          <w:p w14:paraId="12E22C26" w14:textId="77777777" w:rsidR="00344D6A" w:rsidRPr="00EF328E" w:rsidRDefault="00344D6A" w:rsidP="006A04CB">
            <w:pPr>
              <w:spacing w:before="0"/>
              <w:ind w:left="144" w:right="144"/>
              <w:rPr>
                <w:rFonts w:ascii="Verdana" w:hAnsi="Verdana"/>
                <w:sz w:val="20"/>
                <w:lang w:val="fr-FR"/>
              </w:rPr>
            </w:pPr>
            <w:r>
              <w:rPr>
                <w:szCs w:val="24"/>
                <w:lang w:val="en-US"/>
              </w:rPr>
              <w:t xml:space="preserve">                  </w:t>
            </w:r>
          </w:p>
        </w:tc>
        <w:tc>
          <w:tcPr>
            <w:tcW w:w="3402" w:type="dxa"/>
          </w:tcPr>
          <w:p w14:paraId="09C45B84" w14:textId="1E62A7EC" w:rsidR="00344D6A" w:rsidRPr="00561120" w:rsidRDefault="00344D6A" w:rsidP="006A04CB">
            <w:pPr>
              <w:shd w:val="solid" w:color="FFFFFF" w:fill="FFFFFF"/>
              <w:spacing w:before="0" w:line="240" w:lineRule="atLeast"/>
              <w:rPr>
                <w:rFonts w:ascii="Verdana" w:hAnsi="Verdana"/>
                <w:sz w:val="20"/>
                <w:lang w:eastAsia="zh-CN"/>
              </w:rPr>
            </w:pPr>
            <w:r>
              <w:rPr>
                <w:rFonts w:ascii="Verdana" w:hAnsi="Verdana"/>
                <w:b/>
                <w:sz w:val="20"/>
                <w:lang w:eastAsia="zh-CN"/>
              </w:rPr>
              <w:t>Document: USWP5B32-12</w:t>
            </w:r>
          </w:p>
        </w:tc>
      </w:tr>
      <w:tr w:rsidR="00344D6A" w14:paraId="2B6AEB11" w14:textId="77777777" w:rsidTr="006A04CB">
        <w:trPr>
          <w:cantSplit/>
        </w:trPr>
        <w:tc>
          <w:tcPr>
            <w:tcW w:w="6487" w:type="dxa"/>
            <w:vMerge/>
          </w:tcPr>
          <w:p w14:paraId="4E613CD3" w14:textId="77777777" w:rsidR="00344D6A" w:rsidRPr="00CB587D" w:rsidRDefault="00344D6A" w:rsidP="006A04CB">
            <w:pPr>
              <w:spacing w:before="60"/>
              <w:jc w:val="center"/>
              <w:rPr>
                <w:b/>
                <w:smallCaps/>
                <w:sz w:val="32"/>
                <w:lang w:val="pt-BR" w:eastAsia="zh-CN"/>
              </w:rPr>
            </w:pPr>
            <w:bookmarkStart w:id="3" w:name="ddate" w:colFirst="1" w:colLast="1"/>
            <w:bookmarkEnd w:id="2"/>
          </w:p>
        </w:tc>
        <w:tc>
          <w:tcPr>
            <w:tcW w:w="3402" w:type="dxa"/>
          </w:tcPr>
          <w:p w14:paraId="03674266" w14:textId="2D81F2A1" w:rsidR="00344D6A" w:rsidRPr="00561120" w:rsidRDefault="00344D6A" w:rsidP="006A04CB">
            <w:pPr>
              <w:shd w:val="solid" w:color="FFFFFF" w:fill="FFFFFF"/>
              <w:spacing w:before="0" w:line="240" w:lineRule="atLeast"/>
              <w:rPr>
                <w:rFonts w:ascii="Verdana" w:hAnsi="Verdana"/>
                <w:sz w:val="20"/>
                <w:lang w:eastAsia="zh-CN"/>
              </w:rPr>
            </w:pPr>
            <w:r w:rsidRPr="00BA5911">
              <w:rPr>
                <w:rFonts w:ascii="Verdana" w:hAnsi="Verdana"/>
                <w:b/>
                <w:sz w:val="20"/>
                <w:lang w:eastAsia="zh-CN"/>
              </w:rPr>
              <w:t>06 Mar 202</w:t>
            </w:r>
            <w:r>
              <w:rPr>
                <w:rFonts w:ascii="Verdana" w:hAnsi="Verdana"/>
                <w:b/>
                <w:sz w:val="20"/>
                <w:lang w:eastAsia="zh-CN"/>
              </w:rPr>
              <w:t>4</w:t>
            </w:r>
          </w:p>
        </w:tc>
      </w:tr>
      <w:tr w:rsidR="00344D6A" w14:paraId="595A5D3B" w14:textId="77777777" w:rsidTr="006A04CB">
        <w:trPr>
          <w:cantSplit/>
        </w:trPr>
        <w:tc>
          <w:tcPr>
            <w:tcW w:w="6487" w:type="dxa"/>
            <w:vMerge/>
          </w:tcPr>
          <w:p w14:paraId="3FC8C4DE" w14:textId="77777777" w:rsidR="00344D6A" w:rsidRDefault="00344D6A" w:rsidP="006A04CB">
            <w:pPr>
              <w:spacing w:before="60"/>
              <w:jc w:val="center"/>
              <w:rPr>
                <w:b/>
                <w:smallCaps/>
                <w:sz w:val="32"/>
                <w:lang w:eastAsia="zh-CN"/>
              </w:rPr>
            </w:pPr>
            <w:bookmarkStart w:id="4" w:name="dorlang" w:colFirst="1" w:colLast="1"/>
            <w:bookmarkEnd w:id="3"/>
          </w:p>
        </w:tc>
        <w:tc>
          <w:tcPr>
            <w:tcW w:w="3402" w:type="dxa"/>
          </w:tcPr>
          <w:p w14:paraId="14353C63" w14:textId="77777777" w:rsidR="00344D6A" w:rsidRPr="00561120" w:rsidRDefault="00344D6A" w:rsidP="006A04CB">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344D6A" w14:paraId="6FC01439" w14:textId="77777777" w:rsidTr="006A04CB">
        <w:trPr>
          <w:cantSplit/>
        </w:trPr>
        <w:tc>
          <w:tcPr>
            <w:tcW w:w="9889" w:type="dxa"/>
            <w:gridSpan w:val="2"/>
          </w:tcPr>
          <w:p w14:paraId="7AB79445" w14:textId="77777777" w:rsidR="00344D6A" w:rsidRDefault="00344D6A" w:rsidP="006A04CB">
            <w:pPr>
              <w:pStyle w:val="Source"/>
              <w:spacing w:before="360" w:after="360"/>
              <w:rPr>
                <w:lang w:eastAsia="zh-CN"/>
              </w:rPr>
            </w:pPr>
            <w:bookmarkStart w:id="5" w:name="dsource" w:colFirst="0" w:colLast="0"/>
            <w:bookmarkEnd w:id="4"/>
            <w:r>
              <w:rPr>
                <w:lang w:eastAsia="zh-CN"/>
              </w:rPr>
              <w:t>United States of America</w:t>
            </w:r>
          </w:p>
        </w:tc>
      </w:tr>
      <w:tr w:rsidR="00344D6A" w14:paraId="1B6EE547" w14:textId="77777777" w:rsidTr="006A04CB">
        <w:trPr>
          <w:cantSplit/>
        </w:trPr>
        <w:tc>
          <w:tcPr>
            <w:tcW w:w="9889" w:type="dxa"/>
            <w:gridSpan w:val="2"/>
          </w:tcPr>
          <w:p w14:paraId="36D4C3F8" w14:textId="77777777" w:rsidR="00344D6A" w:rsidRDefault="00344D6A" w:rsidP="006A04CB">
            <w:pPr>
              <w:pStyle w:val="Title1"/>
              <w:rPr>
                <w:lang w:eastAsia="zh-CN"/>
              </w:rPr>
            </w:pPr>
            <w:bookmarkStart w:id="6" w:name="drec" w:colFirst="0" w:colLast="0"/>
            <w:bookmarkEnd w:id="5"/>
            <w:r>
              <w:t>Working document towards a draft revision of Recommendation ITU-R M.1371-5</w:t>
            </w:r>
          </w:p>
        </w:tc>
      </w:tr>
    </w:tbl>
    <w:p w14:paraId="085E82A7" w14:textId="77777777" w:rsidR="00344D6A" w:rsidRDefault="00344D6A" w:rsidP="00344D6A">
      <w:pPr>
        <w:tabs>
          <w:tab w:val="clear" w:pos="1134"/>
          <w:tab w:val="clear" w:pos="1871"/>
          <w:tab w:val="clear" w:pos="2268"/>
        </w:tabs>
        <w:overflowPunct/>
        <w:autoSpaceDE/>
        <w:autoSpaceDN/>
        <w:adjustRightInd/>
        <w:spacing w:before="0"/>
        <w:jc w:val="right"/>
        <w:rPr>
          <w:sz w:val="20"/>
          <w:lang w:eastAsia="zh-CN"/>
        </w:rPr>
      </w:pPr>
      <w:bookmarkStart w:id="7" w:name="dbreak"/>
      <w:bookmarkEnd w:id="6"/>
      <w:bookmarkEnd w:id="7"/>
      <w:r w:rsidDel="002F6080">
        <w:rPr>
          <w:lang w:val="en-US"/>
        </w:rPr>
        <w:t xml:space="preserve"> </w:t>
      </w:r>
    </w:p>
    <w:p w14:paraId="2CC6FA70" w14:textId="77777777" w:rsidR="00344D6A" w:rsidRPr="00CD776C" w:rsidRDefault="00344D6A" w:rsidP="00344D6A">
      <w:pPr>
        <w:keepNext/>
        <w:keepLines/>
        <w:numPr>
          <w:ilvl w:val="0"/>
          <w:numId w:val="1"/>
        </w:numPr>
        <w:spacing w:before="280"/>
        <w:textAlignment w:val="baseline"/>
        <w:outlineLvl w:val="0"/>
        <w:rPr>
          <w:b/>
          <w:sz w:val="28"/>
          <w:lang w:val="en-US"/>
        </w:rPr>
      </w:pPr>
      <w:r w:rsidRPr="00CD776C">
        <w:rPr>
          <w:b/>
          <w:sz w:val="28"/>
          <w:lang w:val="en-US"/>
        </w:rPr>
        <w:t>Introduction</w:t>
      </w:r>
    </w:p>
    <w:p w14:paraId="6882763F" w14:textId="77777777" w:rsidR="00344D6A" w:rsidRDefault="00344D6A" w:rsidP="00344D6A">
      <w:pPr>
        <w:rPr>
          <w:szCs w:val="24"/>
          <w:lang w:val="en-US"/>
        </w:rPr>
      </w:pPr>
      <w:r w:rsidRPr="00E84EB1">
        <w:rPr>
          <w:szCs w:val="24"/>
          <w:lang w:val="en-US"/>
        </w:rPr>
        <w:t>This document propose</w:t>
      </w:r>
      <w:r>
        <w:rPr>
          <w:szCs w:val="24"/>
          <w:lang w:val="en-US"/>
        </w:rPr>
        <w:t>s</w:t>
      </w:r>
      <w:r w:rsidRPr="00E84EB1">
        <w:rPr>
          <w:szCs w:val="24"/>
          <w:lang w:val="en-US"/>
        </w:rPr>
        <w:t xml:space="preserve"> </w:t>
      </w:r>
      <w:r>
        <w:rPr>
          <w:szCs w:val="24"/>
          <w:lang w:val="en-US"/>
        </w:rPr>
        <w:t xml:space="preserve">updated </w:t>
      </w:r>
      <w:r w:rsidRPr="00E84EB1">
        <w:rPr>
          <w:szCs w:val="24"/>
          <w:lang w:val="en-US"/>
        </w:rPr>
        <w:t>technical content to Recommendation ITU-R M.1371-5</w:t>
      </w:r>
      <w:r>
        <w:rPr>
          <w:szCs w:val="24"/>
          <w:lang w:val="en-US"/>
        </w:rPr>
        <w:t xml:space="preserve"> for AIS Message 28.  These changes are a result of ongoing discussions about how to use the single slot Aids to Navigation report and what content is required. </w:t>
      </w:r>
    </w:p>
    <w:p w14:paraId="2B35F4A2" w14:textId="5E01FEE7" w:rsidR="00344D6A" w:rsidRDefault="00344D6A" w:rsidP="00344D6A">
      <w:pPr>
        <w:rPr>
          <w:szCs w:val="24"/>
          <w:lang w:val="en-US"/>
        </w:rPr>
      </w:pPr>
      <w:r>
        <w:rPr>
          <w:szCs w:val="24"/>
          <w:lang w:val="en-US"/>
        </w:rPr>
        <w:t xml:space="preserve">This document also addresses the Addressed messaging for AIS Messages 25 and 26. These messages require </w:t>
      </w:r>
      <w:r w:rsidR="00A90476">
        <w:rPr>
          <w:szCs w:val="24"/>
          <w:lang w:val="en-US"/>
        </w:rPr>
        <w:t>an</w:t>
      </w:r>
      <w:r>
        <w:rPr>
          <w:szCs w:val="24"/>
          <w:lang w:val="en-US"/>
        </w:rPr>
        <w:t xml:space="preserve"> Acknowledgement message. </w:t>
      </w:r>
    </w:p>
    <w:p w14:paraId="6FFF4DBD" w14:textId="77777777" w:rsidR="00344D6A" w:rsidRPr="00E84EB1" w:rsidRDefault="00344D6A" w:rsidP="00344D6A">
      <w:pPr>
        <w:keepNext/>
        <w:keepLines/>
        <w:numPr>
          <w:ilvl w:val="0"/>
          <w:numId w:val="1"/>
        </w:numPr>
        <w:spacing w:before="280"/>
        <w:textAlignment w:val="baseline"/>
        <w:outlineLvl w:val="0"/>
        <w:rPr>
          <w:b/>
          <w:sz w:val="28"/>
          <w:lang w:val="en-US"/>
        </w:rPr>
      </w:pPr>
      <w:r w:rsidRPr="00E84EB1">
        <w:rPr>
          <w:b/>
          <w:sz w:val="28"/>
          <w:lang w:val="en-US"/>
        </w:rPr>
        <w:t>Summary of changes</w:t>
      </w:r>
    </w:p>
    <w:p w14:paraId="3056395B" w14:textId="7F37F43E" w:rsidR="00344D6A" w:rsidRDefault="00344D6A" w:rsidP="00344D6A">
      <w:pPr>
        <w:rPr>
          <w:szCs w:val="24"/>
          <w:lang w:val="en-US"/>
        </w:rPr>
      </w:pPr>
      <w:r w:rsidRPr="00E84EB1">
        <w:rPr>
          <w:szCs w:val="24"/>
          <w:lang w:val="en-US"/>
        </w:rPr>
        <w:t>Listed below are the proposed changes to</w:t>
      </w:r>
      <w:r w:rsidRPr="00E84EB1">
        <w:rPr>
          <w:lang w:val="en-US"/>
        </w:rPr>
        <w:t xml:space="preserve"> Document </w:t>
      </w:r>
      <w:r w:rsidRPr="00190638">
        <w:rPr>
          <w:szCs w:val="24"/>
          <w:lang w:val="pt-BR"/>
        </w:rPr>
        <w:t>5B/</w:t>
      </w:r>
      <w:r>
        <w:rPr>
          <w:szCs w:val="24"/>
          <w:lang w:val="pt-BR"/>
        </w:rPr>
        <w:t>819</w:t>
      </w:r>
      <w:r w:rsidRPr="00190638">
        <w:rPr>
          <w:szCs w:val="24"/>
          <w:lang w:val="pt-BR"/>
        </w:rPr>
        <w:t xml:space="preserve"> Annex </w:t>
      </w:r>
      <w:r>
        <w:rPr>
          <w:szCs w:val="24"/>
          <w:lang w:val="pt-BR"/>
        </w:rPr>
        <w:t>1</w:t>
      </w:r>
      <w:r w:rsidR="005E294F">
        <w:rPr>
          <w:szCs w:val="24"/>
          <w:lang w:val="pt-BR"/>
        </w:rPr>
        <w:t>,</w:t>
      </w:r>
      <w:r>
        <w:rPr>
          <w:szCs w:val="24"/>
          <w:lang w:val="pt-BR"/>
        </w:rPr>
        <w:t xml:space="preserve"> </w:t>
      </w:r>
      <w:r w:rsidRPr="00E84EB1">
        <w:rPr>
          <w:lang w:val="en-US"/>
        </w:rPr>
        <w:t xml:space="preserve">which contribute to the revision of </w:t>
      </w:r>
      <w:r w:rsidRPr="00E84EB1">
        <w:rPr>
          <w:szCs w:val="24"/>
          <w:lang w:val="en-US"/>
        </w:rPr>
        <w:t>Recommendation ITU-R M.1371-5:</w:t>
      </w:r>
    </w:p>
    <w:p w14:paraId="76E32EE6" w14:textId="77777777" w:rsidR="00344D6A" w:rsidRPr="00344D6A" w:rsidRDefault="00344D6A" w:rsidP="00344D6A">
      <w:pPr>
        <w:pStyle w:val="ListParagraph"/>
        <w:numPr>
          <w:ilvl w:val="0"/>
          <w:numId w:val="2"/>
        </w:numPr>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highlight w:val="yellow"/>
          <w:lang w:val="en-US"/>
        </w:rPr>
      </w:pPr>
      <w:commentRangeStart w:id="8"/>
      <w:r w:rsidRPr="00344D6A">
        <w:rPr>
          <w:rFonts w:ascii="Times New Roman" w:hAnsi="Times New Roman" w:cs="Times New Roman"/>
          <w:highlight w:val="yellow"/>
          <w:lang w:val="en-US"/>
        </w:rPr>
        <w:t>Updated the message description.</w:t>
      </w:r>
      <w:commentRangeEnd w:id="8"/>
      <w:r w:rsidR="005E294F">
        <w:rPr>
          <w:rStyle w:val="CommentReference"/>
          <w:kern w:val="2"/>
          <w:lang w:val="en-US" w:eastAsia="en-US"/>
          <w14:ligatures w14:val="standardContextual"/>
        </w:rPr>
        <w:commentReference w:id="8"/>
      </w:r>
    </w:p>
    <w:p w14:paraId="546055AC" w14:textId="77777777" w:rsidR="00344D6A" w:rsidRPr="00AD2F9F" w:rsidRDefault="00344D6A" w:rsidP="00344D6A">
      <w:pPr>
        <w:keepNext/>
        <w:keepLines/>
        <w:numPr>
          <w:ilvl w:val="0"/>
          <w:numId w:val="1"/>
        </w:numPr>
        <w:spacing w:before="280"/>
        <w:textAlignment w:val="baseline"/>
        <w:outlineLvl w:val="0"/>
        <w:rPr>
          <w:b/>
          <w:sz w:val="28"/>
          <w:lang w:val="en-US"/>
        </w:rPr>
      </w:pPr>
      <w:r w:rsidRPr="00AD2F9F">
        <w:rPr>
          <w:b/>
          <w:sz w:val="28"/>
          <w:lang w:val="en-US"/>
        </w:rPr>
        <w:t>Attachments</w:t>
      </w:r>
    </w:p>
    <w:p w14:paraId="0EC37B7B" w14:textId="1EDB060F" w:rsidR="00344D6A" w:rsidRDefault="00344D6A" w:rsidP="00344D6A">
      <w:pPr>
        <w:rPr>
          <w:szCs w:val="24"/>
          <w:lang w:val="en-US"/>
        </w:rPr>
      </w:pPr>
      <w:r w:rsidRPr="00E84EB1">
        <w:rPr>
          <w:szCs w:val="24"/>
          <w:lang w:val="en-US"/>
        </w:rPr>
        <w:t xml:space="preserve">The following attachment contains the proposed changes to </w:t>
      </w:r>
      <w:r>
        <w:rPr>
          <w:szCs w:val="24"/>
          <w:lang w:val="en-US"/>
        </w:rPr>
        <w:t xml:space="preserve">Annex 1 of the chairman’s report </w:t>
      </w:r>
      <w:r w:rsidRPr="00E84EB1">
        <w:rPr>
          <w:szCs w:val="24"/>
          <w:lang w:val="en-US"/>
        </w:rPr>
        <w:t>with track changes</w:t>
      </w:r>
      <w:r w:rsidR="0032287F">
        <w:rPr>
          <w:szCs w:val="24"/>
          <w:lang w:val="en-US"/>
        </w:rPr>
        <w:t xml:space="preserve"> highlighted in </w:t>
      </w:r>
      <w:r w:rsidR="0032287F" w:rsidRPr="0032287F">
        <w:rPr>
          <w:szCs w:val="24"/>
          <w:highlight w:val="cyan"/>
          <w:lang w:val="en-US"/>
        </w:rPr>
        <w:t>blue</w:t>
      </w:r>
      <w:r>
        <w:rPr>
          <w:szCs w:val="24"/>
          <w:lang w:val="en-US"/>
        </w:rPr>
        <w:t>.  Note that only the relevant sections have been included in this proposal.</w:t>
      </w:r>
    </w:p>
    <w:p w14:paraId="0F22A193" w14:textId="2CCA14ED" w:rsidR="00344D6A" w:rsidRDefault="00344D6A">
      <w:pPr>
        <w:tabs>
          <w:tab w:val="clear" w:pos="1134"/>
          <w:tab w:val="clear" w:pos="1871"/>
          <w:tab w:val="clear" w:pos="2268"/>
        </w:tabs>
        <w:overflowPunct/>
        <w:autoSpaceDE/>
        <w:autoSpaceDN/>
        <w:adjustRightInd/>
        <w:spacing w:before="0" w:after="160" w:line="259" w:lineRule="auto"/>
      </w:pPr>
      <w:r>
        <w:br w:type="page"/>
      </w:r>
    </w:p>
    <w:p w14:paraId="143B6FA4" w14:textId="77777777" w:rsidR="007B4733" w:rsidRDefault="007B4733" w:rsidP="007B4733">
      <w:pPr>
        <w:pStyle w:val="AnnexNo"/>
      </w:pPr>
      <w:r>
        <w:lastRenderedPageBreak/>
        <w:t>attachment</w:t>
      </w:r>
    </w:p>
    <w:p w14:paraId="4736B40E" w14:textId="77777777" w:rsidR="007B4733" w:rsidRDefault="007B4733" w:rsidP="007B4733">
      <w:pPr>
        <w:pStyle w:val="RecNo"/>
      </w:pPr>
      <w:r w:rsidRPr="00A10CD1">
        <w:t xml:space="preserve">PRELIMINARY DRAFT REVISION OF RECOMMENDATION </w:t>
      </w:r>
      <w:r w:rsidRPr="00A10CD1">
        <w:rPr>
          <w:rFonts w:eastAsia="Calibri"/>
        </w:rPr>
        <w:t>ITU-R M.1371-5</w:t>
      </w:r>
    </w:p>
    <w:p w14:paraId="18A64FE2" w14:textId="77777777" w:rsidR="007B4733" w:rsidRDefault="007B4733" w:rsidP="007B4733">
      <w:pPr>
        <w:pStyle w:val="Rectitle"/>
      </w:pPr>
      <w:r w:rsidRPr="00A10CD1">
        <w:rPr>
          <w:lang w:eastAsia="ja-JP"/>
        </w:rPr>
        <w:t>Technical characteristics for an automatic identification system using time division multiple access in the VHF maritime mobile frequency band</w:t>
      </w:r>
    </w:p>
    <w:p w14:paraId="3F535FED" w14:textId="77777777" w:rsidR="007B4733" w:rsidRDefault="007B4733" w:rsidP="007B4733">
      <w:pPr>
        <w:pStyle w:val="Recref"/>
      </w:pPr>
      <w:r w:rsidRPr="004527F0">
        <w:t>(Question ITU-R 232/5)</w:t>
      </w:r>
    </w:p>
    <w:p w14:paraId="7C93E43B" w14:textId="77777777" w:rsidR="007B4733" w:rsidRDefault="007B4733" w:rsidP="007B4733">
      <w:pPr>
        <w:pStyle w:val="Recdate"/>
      </w:pPr>
      <w:r w:rsidRPr="004527F0">
        <w:t>(1998-2001-2006-2007-2010-2014-202X)</w:t>
      </w:r>
    </w:p>
    <w:p w14:paraId="50A7A32B" w14:textId="77777777" w:rsidR="007B4733" w:rsidRPr="00362715" w:rsidRDefault="007B4733" w:rsidP="007B4733">
      <w:pPr>
        <w:pStyle w:val="Headingb"/>
        <w:rPr>
          <w:rFonts w:eastAsia="MS Mincho"/>
          <w:sz w:val="22"/>
          <w:szCs w:val="18"/>
          <w:lang w:eastAsia="ja-JP"/>
        </w:rPr>
      </w:pPr>
      <w:r w:rsidRPr="00362715">
        <w:rPr>
          <w:sz w:val="22"/>
          <w:szCs w:val="18"/>
        </w:rPr>
        <w:t>Scope</w:t>
      </w:r>
    </w:p>
    <w:p w14:paraId="4A2B8CA6" w14:textId="77777777" w:rsidR="007B4733" w:rsidRPr="00A10CD1" w:rsidRDefault="007B4733" w:rsidP="007B4733">
      <w:pPr>
        <w:tabs>
          <w:tab w:val="clear" w:pos="1134"/>
          <w:tab w:val="clear" w:pos="1871"/>
          <w:tab w:val="clear" w:pos="2268"/>
          <w:tab w:val="left" w:pos="794"/>
          <w:tab w:val="left" w:pos="1191"/>
          <w:tab w:val="left" w:pos="1588"/>
          <w:tab w:val="left" w:pos="1985"/>
        </w:tabs>
        <w:spacing w:after="480"/>
        <w:jc w:val="both"/>
        <w:rPr>
          <w:sz w:val="22"/>
        </w:rPr>
      </w:pPr>
      <w:r w:rsidRPr="00A10CD1">
        <w:rPr>
          <w:sz w:val="22"/>
        </w:rPr>
        <w:t>This Recommendation provides the technical characteristics of an automatic identification system (AIS) using time division multiple access in the very high frequency (VHF) maritime mobile band.</w:t>
      </w:r>
    </w:p>
    <w:p w14:paraId="03BFA8F4" w14:textId="77777777" w:rsidR="007B4733" w:rsidRDefault="007B4733" w:rsidP="007B4733"/>
    <w:p w14:paraId="6AC15AA6" w14:textId="77777777" w:rsidR="007B4733" w:rsidRDefault="007B4733" w:rsidP="007B4733">
      <w:r>
        <w:t>*Note: no additional changes prior to this section.</w:t>
      </w:r>
    </w:p>
    <w:p w14:paraId="16BF937C" w14:textId="77777777" w:rsidR="007B4733" w:rsidRDefault="007B4733" w:rsidP="007B4733"/>
    <w:p w14:paraId="4858B1EA" w14:textId="77777777" w:rsidR="008754B0" w:rsidRPr="00A10CD1" w:rsidRDefault="008754B0" w:rsidP="008754B0">
      <w:pPr>
        <w:pStyle w:val="Heading2"/>
      </w:pPr>
      <w:bookmarkStart w:id="9" w:name="_Toc48639526"/>
      <w:r w:rsidRPr="00A10CD1">
        <w:t>5.3</w:t>
      </w:r>
      <w:r w:rsidRPr="00A10CD1">
        <w:tab/>
        <w:t>Transmission packets</w:t>
      </w:r>
      <w:bookmarkEnd w:id="9"/>
    </w:p>
    <w:p w14:paraId="0DAE451D" w14:textId="47D20A66" w:rsidR="008754B0" w:rsidRPr="008754B0" w:rsidRDefault="008754B0" w:rsidP="008754B0">
      <w:pPr>
        <w:pStyle w:val="Heading3"/>
        <w:tabs>
          <w:tab w:val="clear" w:pos="1134"/>
        </w:tabs>
        <w:spacing w:before="200"/>
        <w:ind w:left="1134" w:hanging="1134"/>
        <w:textAlignment w:val="baseline"/>
        <w:rPr>
          <w:rFonts w:ascii="Times New Roman" w:eastAsiaTheme="minorEastAsia" w:hAnsi="Times New Roman" w:cs="Times New Roman"/>
          <w:b/>
          <w:color w:val="auto"/>
          <w:szCs w:val="20"/>
        </w:rPr>
      </w:pPr>
      <w:bookmarkStart w:id="10" w:name="_Toc440784129"/>
      <w:r w:rsidRPr="008754B0">
        <w:rPr>
          <w:rFonts w:ascii="Times New Roman" w:eastAsiaTheme="minorEastAsia" w:hAnsi="Times New Roman" w:cs="Times New Roman"/>
          <w:b/>
          <w:color w:val="auto"/>
          <w:szCs w:val="20"/>
        </w:rPr>
        <w:t>5.3.1</w:t>
      </w:r>
      <w:r w:rsidRPr="008754B0">
        <w:rPr>
          <w:rFonts w:ascii="Times New Roman" w:eastAsiaTheme="minorEastAsia" w:hAnsi="Times New Roman" w:cs="Times New Roman"/>
          <w:b/>
          <w:color w:val="auto"/>
          <w:szCs w:val="20"/>
        </w:rPr>
        <w:tab/>
        <w:t xml:space="preserve">Addressed </w:t>
      </w:r>
      <w:bookmarkEnd w:id="10"/>
      <w:r w:rsidRPr="008754B0">
        <w:rPr>
          <w:rFonts w:ascii="Times New Roman" w:eastAsiaTheme="minorEastAsia" w:hAnsi="Times New Roman" w:cs="Times New Roman"/>
          <w:b/>
          <w:color w:val="auto"/>
          <w:szCs w:val="20"/>
        </w:rPr>
        <w:t>Messages 6</w:t>
      </w:r>
      <w:ins w:id="11" w:author="USA " w:date="2024-03-04T13:25:00Z">
        <w:r w:rsidRPr="008754B0">
          <w:rPr>
            <w:rFonts w:ascii="Times New Roman" w:eastAsiaTheme="minorEastAsia" w:hAnsi="Times New Roman" w:cs="Times New Roman"/>
            <w:b/>
            <w:color w:val="auto"/>
            <w:szCs w:val="20"/>
            <w:highlight w:val="cyan"/>
          </w:rPr>
          <w:t>,</w:t>
        </w:r>
      </w:ins>
      <w:del w:id="12" w:author="USA " w:date="2024-03-04T13:25:00Z">
        <w:r w:rsidRPr="008754B0" w:rsidDel="008754B0">
          <w:rPr>
            <w:rFonts w:ascii="Times New Roman" w:eastAsiaTheme="minorEastAsia" w:hAnsi="Times New Roman" w:cs="Times New Roman"/>
            <w:b/>
            <w:color w:val="auto"/>
            <w:szCs w:val="20"/>
            <w:highlight w:val="cyan"/>
          </w:rPr>
          <w:delText xml:space="preserve"> and</w:delText>
        </w:r>
      </w:del>
      <w:r w:rsidRPr="008754B0">
        <w:rPr>
          <w:rFonts w:ascii="Times New Roman" w:eastAsiaTheme="minorEastAsia" w:hAnsi="Times New Roman" w:cs="Times New Roman"/>
          <w:b/>
          <w:color w:val="auto"/>
          <w:szCs w:val="20"/>
        </w:rPr>
        <w:t xml:space="preserve"> 12</w:t>
      </w:r>
      <w:ins w:id="13" w:author="USA " w:date="2024-03-04T13:25:00Z">
        <w:r w:rsidRPr="008754B0">
          <w:rPr>
            <w:rFonts w:ascii="Times New Roman" w:eastAsiaTheme="minorEastAsia" w:hAnsi="Times New Roman" w:cs="Times New Roman"/>
            <w:b/>
            <w:color w:val="auto"/>
            <w:szCs w:val="20"/>
            <w:highlight w:val="cyan"/>
          </w:rPr>
          <w:t>, 25 and 26</w:t>
        </w:r>
      </w:ins>
    </w:p>
    <w:p w14:paraId="719E1A9C" w14:textId="77777777" w:rsidR="008754B0" w:rsidRPr="00A10CD1" w:rsidRDefault="008754B0" w:rsidP="008754B0">
      <w:pPr>
        <w:rPr>
          <w:spacing w:val="-2"/>
        </w:rPr>
      </w:pPr>
      <w:r w:rsidRPr="00A10CD1">
        <w:rPr>
          <w:spacing w:val="-2"/>
        </w:rPr>
        <w:t xml:space="preserve">Addressed messages should have a destination </w:t>
      </w:r>
      <w:del w:id="14" w:author="Author">
        <w:r w:rsidRPr="00A10CD1">
          <w:rPr>
            <w:spacing w:val="-2"/>
          </w:rPr>
          <w:delText xml:space="preserve">user </w:delText>
        </w:r>
      </w:del>
      <w:r w:rsidRPr="00A10CD1">
        <w:rPr>
          <w:spacing w:val="-2"/>
        </w:rPr>
        <w:t>ID. The source station should anticipate an acknowledgement message (Message 7 or Message 13). If an acknowledgement is not received the station</w:t>
      </w:r>
      <w:r w:rsidRPr="00A10CD1">
        <w:rPr>
          <w:spacing w:val="-2"/>
          <w:lang w:eastAsia="ja-JP"/>
        </w:rPr>
        <w:t xml:space="preserve"> excluding Class</w:t>
      </w:r>
      <w:r w:rsidRPr="00A10CD1">
        <w:rPr>
          <w:spacing w:val="-2"/>
        </w:rPr>
        <w:t xml:space="preserve"> B</w:t>
      </w:r>
      <w:r w:rsidRPr="00A10CD1">
        <w:rPr>
          <w:spacing w:val="-2"/>
          <w:lang w:eastAsia="ja-JP"/>
        </w:rPr>
        <w:t xml:space="preserve"> </w:t>
      </w:r>
      <w:r w:rsidRPr="00A10CD1">
        <w:rPr>
          <w:spacing w:val="-2"/>
        </w:rPr>
        <w:t>“SO” should retry the transmission. The station should wait 4 s before attempting retries. When a transmission is retried, the retransmit flag should be set to retransmitted. The number of retries should be 3, but it could be configurable between 0 and 3 retries by an external application via the presentation interface. When set to a different value by an external application, the number of retries should default to 3 retries after 8 min. The overall result of the data transfer should be forwarded to above layers. The acknowledgement should be between transport layers in two stations.</w:t>
      </w:r>
    </w:p>
    <w:p w14:paraId="46326447" w14:textId="77777777" w:rsidR="008754B0" w:rsidRDefault="008754B0" w:rsidP="007B4733"/>
    <w:p w14:paraId="296E37AA" w14:textId="77777777" w:rsidR="008754B0" w:rsidRDefault="008754B0" w:rsidP="008754B0">
      <w:pPr>
        <w:rPr>
          <w:ins w:id="15" w:author="USA " w:date="2024-03-04T13:32:00Z"/>
        </w:rPr>
      </w:pPr>
      <w:r>
        <w:t>*Note: no additional changes prior to this section.</w:t>
      </w:r>
    </w:p>
    <w:p w14:paraId="601E8C85" w14:textId="77777777" w:rsidR="008754B0" w:rsidRDefault="008754B0" w:rsidP="008754B0">
      <w:pPr>
        <w:rPr>
          <w:ins w:id="16" w:author="USA " w:date="2024-03-04T13:32:00Z"/>
        </w:rPr>
      </w:pPr>
    </w:p>
    <w:p w14:paraId="7C794F86" w14:textId="77777777" w:rsidR="008754B0" w:rsidRPr="008754B0" w:rsidRDefault="008754B0" w:rsidP="008754B0">
      <w:pPr>
        <w:pStyle w:val="Heading2"/>
      </w:pPr>
      <w:bookmarkStart w:id="17" w:name="_Toc48639579"/>
      <w:r w:rsidRPr="008754B0">
        <w:t>3.5</w:t>
      </w:r>
      <w:r w:rsidRPr="008754B0">
        <w:tab/>
        <w:t>Message 7: Binary acknowledge</w:t>
      </w:r>
      <w:bookmarkEnd w:id="17"/>
    </w:p>
    <w:p w14:paraId="54ECCCD4" w14:textId="77777777" w:rsidR="008754B0" w:rsidRPr="00A10CD1" w:rsidRDefault="008754B0" w:rsidP="008754B0">
      <w:pPr>
        <w:keepNext/>
        <w:keepLines/>
        <w:spacing w:before="160"/>
        <w:rPr>
          <w:rFonts w:ascii="Times New Roman Bold" w:hAnsi="Times New Roman Bold" w:cs="Times New Roman Bold"/>
          <w:b/>
          <w:lang w:eastAsia="zh-CN"/>
        </w:rPr>
      </w:pPr>
      <w:r w:rsidRPr="00A10CD1">
        <w:rPr>
          <w:rFonts w:ascii="Times New Roman Bold" w:hAnsi="Times New Roman Bold" w:cs="Times New Roman Bold"/>
          <w:b/>
          <w:lang w:eastAsia="zh-CN"/>
        </w:rPr>
        <w:t>Message 13: Safety related acknowledge</w:t>
      </w:r>
    </w:p>
    <w:p w14:paraId="1B7AB251" w14:textId="75AFA0D4" w:rsidR="008754B0" w:rsidRPr="008754B0" w:rsidRDefault="008754B0" w:rsidP="008754B0">
      <w:r w:rsidRPr="008754B0">
        <w:t>Message 7 should be used as an acknowledgement of up to four Message 6</w:t>
      </w:r>
      <w:ins w:id="18" w:author="USA " w:date="2024-03-04T13:32:00Z">
        <w:r w:rsidRPr="008754B0">
          <w:rPr>
            <w:highlight w:val="cyan"/>
          </w:rPr>
          <w:t>, 25 or 26</w:t>
        </w:r>
      </w:ins>
      <w:r w:rsidRPr="008754B0">
        <w:t xml:space="preserve"> messages received (see § 5.3.1, Annex 2) and should be transmitted on the channel, where the addressed message to be acknowledged was received.</w:t>
      </w:r>
    </w:p>
    <w:p w14:paraId="4D1783F9" w14:textId="77777777" w:rsidR="008754B0" w:rsidRPr="008754B0" w:rsidRDefault="008754B0" w:rsidP="008754B0">
      <w:r w:rsidRPr="008754B0">
        <w:lastRenderedPageBreak/>
        <w:t>Message 13 should be used as an acknowledgement of up to four Message 12 messages received (see § 5.3.1, Annex 2) and should be transmitted on the channel, where the addressed message to be acknowledged was received.</w:t>
      </w:r>
    </w:p>
    <w:p w14:paraId="50EE9711" w14:textId="77777777" w:rsidR="008754B0" w:rsidRDefault="008754B0" w:rsidP="008754B0">
      <w:pPr>
        <w:rPr>
          <w:ins w:id="19" w:author="USA " w:date="2024-03-04T13:32:00Z"/>
        </w:rPr>
      </w:pPr>
    </w:p>
    <w:p w14:paraId="531F5AD8" w14:textId="77777777" w:rsidR="008754B0" w:rsidRDefault="008754B0" w:rsidP="008754B0">
      <w:r>
        <w:t>*Note: no additional changes prior to this section.</w:t>
      </w:r>
    </w:p>
    <w:p w14:paraId="652F9AA5" w14:textId="77777777" w:rsidR="008754B0" w:rsidRDefault="008754B0" w:rsidP="007B4733"/>
    <w:p w14:paraId="16008613" w14:textId="361DF46C" w:rsidR="00813DDF" w:rsidRPr="00813DDF" w:rsidRDefault="00813DDF" w:rsidP="00813DDF">
      <w:pPr>
        <w:pStyle w:val="Heading2"/>
        <w:rPr>
          <w:ins w:id="20" w:author="Author" w:date="1900-01-01T00:00:00Z"/>
          <w:lang w:eastAsia="zh-CN"/>
        </w:rPr>
      </w:pPr>
      <w:ins w:id="21" w:author="Author">
        <w:r w:rsidRPr="00A10CD1">
          <w:t>Message 2</w:t>
        </w:r>
      </w:ins>
      <w:ins w:id="22" w:author="Editor USA" w:date="2020-09-25T10:52:00Z">
        <w:r w:rsidRPr="00A10CD1">
          <w:t>8</w:t>
        </w:r>
      </w:ins>
      <w:ins w:id="23" w:author="Author">
        <w:r w:rsidRPr="00813DDF">
          <w:t>:</w:t>
        </w:r>
      </w:ins>
      <w:r w:rsidR="004E5DEA">
        <w:t xml:space="preserve"> </w:t>
      </w:r>
      <w:ins w:id="24" w:author="Author">
        <w:del w:id="25" w:author="USA " w:date="2024-03-04T11:15:00Z">
          <w:r w:rsidRPr="00D81240" w:rsidDel="00D81240">
            <w:rPr>
              <w:highlight w:val="cyan"/>
            </w:rPr>
            <w:delText>Single-slot</w:delText>
          </w:r>
          <w:r w:rsidRPr="00813DDF" w:rsidDel="00D81240">
            <w:delText xml:space="preserve"> </w:delText>
          </w:r>
        </w:del>
        <w:del w:id="26" w:author="Author">
          <w:r w:rsidRPr="00813DDF">
            <w:delText xml:space="preserve">Electronic </w:delText>
          </w:r>
        </w:del>
        <w:r w:rsidRPr="00813DDF">
          <w:t>Aid</w:t>
        </w:r>
      </w:ins>
      <w:ins w:id="27" w:author="USA " w:date="2024-03-04T11:14:00Z">
        <w:r w:rsidR="00D81240" w:rsidRPr="00D81240">
          <w:rPr>
            <w:highlight w:val="cyan"/>
          </w:rPr>
          <w:t>-</w:t>
        </w:r>
      </w:ins>
      <w:ins w:id="28" w:author="Author">
        <w:del w:id="29" w:author="USA " w:date="2024-03-04T11:14:00Z">
          <w:r w:rsidRPr="00813DDF" w:rsidDel="00D81240">
            <w:delText xml:space="preserve"> </w:delText>
          </w:r>
        </w:del>
        <w:r w:rsidRPr="00813DDF">
          <w:t>to</w:t>
        </w:r>
      </w:ins>
      <w:ins w:id="30" w:author="USA " w:date="2024-03-04T11:14:00Z">
        <w:r w:rsidR="00D81240" w:rsidRPr="00D81240">
          <w:rPr>
            <w:highlight w:val="cyan"/>
          </w:rPr>
          <w:t>-</w:t>
        </w:r>
      </w:ins>
      <w:ins w:id="31" w:author="Author">
        <w:del w:id="32" w:author="USA " w:date="2024-03-04T11:14:00Z">
          <w:r w:rsidRPr="00813DDF" w:rsidDel="00D81240">
            <w:delText xml:space="preserve"> </w:delText>
          </w:r>
        </w:del>
        <w:r w:rsidRPr="00813DDF">
          <w:t xml:space="preserve">Navigation </w:t>
        </w:r>
        <w:del w:id="33" w:author="Author">
          <w:r w:rsidRPr="00813DDF">
            <w:delText xml:space="preserve">(eAtoN) </w:delText>
          </w:r>
        </w:del>
        <w:r w:rsidRPr="00813DDF">
          <w:t xml:space="preserve">Report </w:t>
        </w:r>
      </w:ins>
      <w:ins w:id="34" w:author="USA " w:date="2024-03-04T11:15:00Z">
        <w:r w:rsidR="00D81240">
          <w:t>(single-slo</w:t>
        </w:r>
      </w:ins>
      <w:ins w:id="35" w:author="USA " w:date="2024-03-04T11:16:00Z">
        <w:r w:rsidR="00D81240">
          <w:t>t</w:t>
        </w:r>
      </w:ins>
      <w:ins w:id="36" w:author="USA " w:date="2024-03-04T11:15:00Z">
        <w:r w:rsidR="00D81240">
          <w:t>ted)</w:t>
        </w:r>
      </w:ins>
    </w:p>
    <w:p w14:paraId="019BD757" w14:textId="5712E7BE" w:rsidR="00D81240" w:rsidRDefault="00D81240" w:rsidP="00D81240">
      <w:pPr>
        <w:rPr>
          <w:ins w:id="37" w:author="USA " w:date="2024-03-04T11:13:00Z"/>
          <w:color w:val="000000"/>
          <w:sz w:val="20"/>
        </w:rPr>
      </w:pPr>
      <w:ins w:id="38" w:author="USA " w:date="2024-03-04T11:13:00Z">
        <w:r w:rsidRPr="00707A06">
          <w:rPr>
            <w:color w:val="000000"/>
            <w:sz w:val="20"/>
            <w:highlight w:val="cyan"/>
          </w:rPr>
          <w:t xml:space="preserve">This single slot AIS Aid to Navigation (AtoN) Report (Table </w:t>
        </w:r>
        <w:r w:rsidRPr="00707A06">
          <w:rPr>
            <w:i/>
            <w:iCs/>
            <w:color w:val="000000"/>
            <w:sz w:val="20"/>
            <w:highlight w:val="cyan"/>
          </w:rPr>
          <w:t>BIS</w:t>
        </w:r>
        <w:r w:rsidRPr="00707A06">
          <w:rPr>
            <w:color w:val="000000"/>
            <w:sz w:val="20"/>
            <w:highlight w:val="cyan"/>
          </w:rPr>
          <w:t>) is primarily intended for the use by authorities in lieu of or to supplement AIS Message 21 AIS Aid to Navigation (AtoN) reports using either RATDMA or CSTDMA; to report Mobile AtoN types or provide extended information on the AtoN (i.e., its height) and what its marking (i.e., hazardous area). This message can coded to be repeated by the recipient station’s, so as to extend its range of coverage and create a mesh network. It may be accompanied by Message 24A - Static Data Report, Part A to provide the charted name of the AtoN if not already being provided by Message 21</w:t>
        </w:r>
        <w:r>
          <w:rPr>
            <w:color w:val="000000"/>
            <w:sz w:val="20"/>
          </w:rPr>
          <w:t xml:space="preserve"> </w:t>
        </w:r>
      </w:ins>
    </w:p>
    <w:p w14:paraId="2D244ADD" w14:textId="4E3EA32E" w:rsidR="00813DDF" w:rsidRPr="00813DDF" w:rsidRDefault="00813DDF" w:rsidP="00813DDF">
      <w:pPr>
        <w:rPr>
          <w:ins w:id="39" w:author="Author" w:date="1900-01-01T00:00:00Z"/>
          <w:lang w:eastAsia="zh-CN"/>
        </w:rPr>
      </w:pPr>
      <w:ins w:id="40" w:author="Author">
        <w:del w:id="41" w:author="USA " w:date="2024-03-04T11:12:00Z">
          <w:r w:rsidRPr="00D81240" w:rsidDel="00D81240">
            <w:rPr>
              <w:color w:val="000000"/>
              <w:highlight w:val="cyan"/>
            </w:rPr>
            <w:delText xml:space="preserve">Single slot AIS Aid to Navigation Report, is a 1-slot RATDMA/CSTDMA message, that may be used alternatively or alternating with a two-slot Message 21A AtoN Report; and, accompanied with Message 24A </w:delText>
          </w:r>
        </w:del>
      </w:ins>
      <w:del w:id="42" w:author="USA " w:date="2024-03-04T11:12:00Z">
        <w:r w:rsidRPr="00D81240" w:rsidDel="00D81240">
          <w:rPr>
            <w:color w:val="000000"/>
            <w:highlight w:val="cyan"/>
          </w:rPr>
          <w:delText>–</w:delText>
        </w:r>
      </w:del>
      <w:ins w:id="43" w:author="Author">
        <w:del w:id="44" w:author="USA " w:date="2024-03-04T11:12:00Z">
          <w:r w:rsidRPr="00D81240" w:rsidDel="00D81240">
            <w:rPr>
              <w:color w:val="000000"/>
              <w:highlight w:val="cyan"/>
            </w:rPr>
            <w:delText xml:space="preserve"> Static Data Report, Part A (to provide an ATON Name). It is primarily intended to provide the status of physical AtoN or to denote a virtual AtoN marking a special area, hazard other obstruction.  Can also be used to identify autonomous marine radio devices (i.e. Mobile AtoN and MOB Class M), and provide approximate direction and speed those that are mobile. Users should have the ability to filter individual AtoN or by type(s)</w:delText>
          </w:r>
          <w:r w:rsidRPr="00813DDF" w:rsidDel="00D81240">
            <w:rPr>
              <w:color w:val="000000"/>
            </w:rPr>
            <w:delText>.</w:delText>
          </w:r>
        </w:del>
        <w:del w:id="45" w:author="Author">
          <w:r w:rsidRPr="00813DDF">
            <w:rPr>
              <w:szCs w:val="24"/>
            </w:rPr>
            <w:delText>This single slot eAtoN Report in conjunction with Message 24A Static Data Report may be used alternatively for a Message 21 AtoN Report. [</w:delText>
          </w:r>
          <w:r w:rsidRPr="00813DDF">
            <w:rPr>
              <w:lang w:eastAsia="zh-CN"/>
            </w:rPr>
            <w:delText>Six minute or greater report rate]. [Message is primarily intended for use on radar. Users should have to ability to filter individual eAtoN or by category.]  This message can be used to augment existing Physical AtoN, by providing radar location or area and an AtoN status. This message also be used to identify other AMRD and provide approximate direction and speed of a mobile AtoN (MatoN) or AMR</w:delText>
          </w:r>
        </w:del>
      </w:ins>
    </w:p>
    <w:p w14:paraId="6458D075" w14:textId="77777777" w:rsidR="00813DDF" w:rsidRPr="00813DDF" w:rsidRDefault="00813DDF" w:rsidP="00813DDF">
      <w:pPr>
        <w:pStyle w:val="TableNo"/>
        <w:rPr>
          <w:ins w:id="46" w:author="Author" w:date="1900-01-01T00:00:00Z"/>
          <w:lang w:eastAsia="zh-CN"/>
        </w:rPr>
      </w:pPr>
      <w:ins w:id="47" w:author="Author">
        <w:r w:rsidRPr="00813DDF">
          <w:t>TABLE</w:t>
        </w:r>
        <w:r w:rsidRPr="00813DDF">
          <w:rPr>
            <w:lang w:eastAsia="zh-CN"/>
          </w:rPr>
          <w:t xml:space="preserve"> (</w:t>
        </w:r>
        <w:r w:rsidRPr="00813DDF">
          <w:rPr>
            <w:i/>
            <w:iCs/>
            <w:lang w:eastAsia="zh-CN"/>
          </w:rPr>
          <w:t>bis)</w:t>
        </w:r>
      </w:ins>
    </w:p>
    <w:tbl>
      <w:tblPr>
        <w:tblW w:w="963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4A0" w:firstRow="1" w:lastRow="0" w:firstColumn="1" w:lastColumn="0" w:noHBand="0" w:noVBand="1"/>
      </w:tblPr>
      <w:tblGrid>
        <w:gridCol w:w="1682"/>
        <w:gridCol w:w="1145"/>
        <w:gridCol w:w="6806"/>
      </w:tblGrid>
      <w:tr w:rsidR="00813DDF" w:rsidRPr="00813DDF" w14:paraId="4994BC39" w14:textId="77777777" w:rsidTr="006A04CB">
        <w:trPr>
          <w:cantSplit/>
          <w:tblHeader/>
          <w:jc w:val="center"/>
          <w:ins w:id="48" w:author="Author" w:date="1900-01-01T00:00:00Z"/>
        </w:trPr>
        <w:tc>
          <w:tcPr>
            <w:tcW w:w="1682" w:type="dxa"/>
            <w:shd w:val="clear" w:color="auto" w:fill="FFFFFF"/>
            <w:vAlign w:val="center"/>
          </w:tcPr>
          <w:p w14:paraId="3E41FFFB" w14:textId="77777777" w:rsidR="00813DDF" w:rsidRPr="00813DDF" w:rsidRDefault="00813DDF" w:rsidP="006A04CB">
            <w:pPr>
              <w:pStyle w:val="Tablehead"/>
              <w:rPr>
                <w:ins w:id="49" w:author="Author" w:date="1900-01-01T00:00:00Z"/>
              </w:rPr>
            </w:pPr>
            <w:ins w:id="50" w:author="Author">
              <w:r w:rsidRPr="00813DDF">
                <w:t>Parameter</w:t>
              </w:r>
            </w:ins>
          </w:p>
        </w:tc>
        <w:tc>
          <w:tcPr>
            <w:tcW w:w="1145" w:type="dxa"/>
            <w:shd w:val="clear" w:color="auto" w:fill="FFFFFF"/>
            <w:vAlign w:val="center"/>
          </w:tcPr>
          <w:p w14:paraId="0506141B" w14:textId="77777777" w:rsidR="00813DDF" w:rsidRPr="00813DDF" w:rsidRDefault="00813DDF" w:rsidP="006A04CB">
            <w:pPr>
              <w:pStyle w:val="Tablehead"/>
              <w:rPr>
                <w:ins w:id="51" w:author="Author" w:date="1900-01-01T00:00:00Z"/>
              </w:rPr>
            </w:pPr>
            <w:ins w:id="52" w:author="Author">
              <w:r w:rsidRPr="00813DDF">
                <w:t>Bits</w:t>
              </w:r>
            </w:ins>
          </w:p>
        </w:tc>
        <w:tc>
          <w:tcPr>
            <w:tcW w:w="6806" w:type="dxa"/>
            <w:shd w:val="clear" w:color="auto" w:fill="FFFFFF"/>
            <w:vAlign w:val="center"/>
          </w:tcPr>
          <w:p w14:paraId="553E1411" w14:textId="77777777" w:rsidR="00813DDF" w:rsidRPr="00813DDF" w:rsidRDefault="00813DDF" w:rsidP="006A04CB">
            <w:pPr>
              <w:pStyle w:val="Tablehead"/>
              <w:rPr>
                <w:ins w:id="53" w:author="Author" w:date="1900-01-01T00:00:00Z"/>
              </w:rPr>
            </w:pPr>
            <w:ins w:id="54" w:author="Author">
              <w:r w:rsidRPr="00813DDF">
                <w:t>Description</w:t>
              </w:r>
            </w:ins>
          </w:p>
        </w:tc>
      </w:tr>
      <w:tr w:rsidR="00813DDF" w:rsidRPr="00813DDF" w14:paraId="704726B4" w14:textId="77777777" w:rsidTr="006A04CB">
        <w:trPr>
          <w:cantSplit/>
          <w:jc w:val="center"/>
          <w:ins w:id="55" w:author="Author" w:date="1900-01-01T00:00:00Z"/>
        </w:trPr>
        <w:tc>
          <w:tcPr>
            <w:tcW w:w="1682" w:type="dxa"/>
            <w:vAlign w:val="center"/>
          </w:tcPr>
          <w:p w14:paraId="6A05ADB2" w14:textId="77777777" w:rsidR="00813DDF" w:rsidRPr="00813DDF"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6" w:author="Author" w:date="1900-01-01T00:00:00Z"/>
                <w:sz w:val="20"/>
              </w:rPr>
            </w:pPr>
            <w:ins w:id="57" w:author="Author">
              <w:r w:rsidRPr="00813DDF">
                <w:rPr>
                  <w:sz w:val="20"/>
                </w:rPr>
                <w:t>Message ID</w:t>
              </w:r>
            </w:ins>
          </w:p>
        </w:tc>
        <w:tc>
          <w:tcPr>
            <w:tcW w:w="1145" w:type="dxa"/>
            <w:vAlign w:val="center"/>
          </w:tcPr>
          <w:p w14:paraId="76E58171" w14:textId="77777777" w:rsidR="00813DDF" w:rsidRPr="00813DDF"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8" w:author="Author" w:date="1900-01-01T00:00:00Z"/>
                <w:sz w:val="20"/>
              </w:rPr>
            </w:pPr>
            <w:ins w:id="59" w:author="Author">
              <w:r w:rsidRPr="00813DDF">
                <w:rPr>
                  <w:sz w:val="20"/>
                </w:rPr>
                <w:t>6</w:t>
              </w:r>
            </w:ins>
          </w:p>
        </w:tc>
        <w:tc>
          <w:tcPr>
            <w:tcW w:w="6806" w:type="dxa"/>
            <w:vAlign w:val="center"/>
          </w:tcPr>
          <w:p w14:paraId="5DA3CEF3" w14:textId="1448105A" w:rsidR="00813DDF" w:rsidRPr="00813DDF"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0" w:author="Author" w:date="1900-01-01T00:00:00Z"/>
                <w:sz w:val="20"/>
              </w:rPr>
            </w:pPr>
            <w:del w:id="61" w:author="USA " w:date="2024-03-04T11:17:00Z">
              <w:r w:rsidRPr="00707A06" w:rsidDel="00707A06">
                <w:rPr>
                  <w:sz w:val="20"/>
                  <w:highlight w:val="cyan"/>
                </w:rPr>
                <w:delText>[</w:delText>
              </w:r>
            </w:del>
            <w:ins w:id="62" w:author="Author">
              <w:r w:rsidRPr="00813DDF">
                <w:rPr>
                  <w:sz w:val="20"/>
                </w:rPr>
                <w:t xml:space="preserve">Identifier for </w:t>
              </w:r>
            </w:ins>
            <w:ins w:id="63" w:author="USA " w:date="2024-03-04T11:17:00Z">
              <w:r w:rsidR="00707A06" w:rsidRPr="00707A06">
                <w:rPr>
                  <w:sz w:val="20"/>
                  <w:highlight w:val="cyan"/>
                </w:rPr>
                <w:t xml:space="preserve">this </w:t>
              </w:r>
            </w:ins>
            <w:ins w:id="64" w:author="Author">
              <w:del w:id="65" w:author="USA " w:date="2024-03-04T11:17:00Z">
                <w:r w:rsidRPr="00707A06" w:rsidDel="00707A06">
                  <w:rPr>
                    <w:sz w:val="20"/>
                    <w:highlight w:val="cyan"/>
                  </w:rPr>
                  <w:delText>M</w:delText>
                </w:r>
              </w:del>
            </w:ins>
            <w:ins w:id="66" w:author="USA " w:date="2024-03-04T11:17:00Z">
              <w:r w:rsidR="00707A06" w:rsidRPr="00707A06">
                <w:rPr>
                  <w:sz w:val="20"/>
                  <w:highlight w:val="cyan"/>
                </w:rPr>
                <w:t>m</w:t>
              </w:r>
            </w:ins>
            <w:ins w:id="67" w:author="Author">
              <w:r w:rsidRPr="00813DDF">
                <w:rPr>
                  <w:sz w:val="20"/>
                </w:rPr>
                <w:t>essage</w:t>
              </w:r>
            </w:ins>
            <w:ins w:id="68" w:author="USA " w:date="2024-03-04T11:18:00Z">
              <w:r w:rsidR="00707A06" w:rsidRPr="00707A06">
                <w:rPr>
                  <w:sz w:val="20"/>
                  <w:highlight w:val="cyan"/>
                </w:rPr>
                <w:t>; always</w:t>
              </w:r>
            </w:ins>
            <w:ins w:id="69" w:author="Author">
              <w:r w:rsidRPr="00813DDF">
                <w:rPr>
                  <w:sz w:val="20"/>
                </w:rPr>
                <w:t xml:space="preserve"> 28.</w:t>
              </w:r>
            </w:ins>
            <w:del w:id="70" w:author="USA " w:date="2024-03-04T11:17:00Z">
              <w:r w:rsidRPr="00707A06" w:rsidDel="00707A06">
                <w:rPr>
                  <w:sz w:val="20"/>
                  <w:highlight w:val="cyan"/>
                </w:rPr>
                <w:delText>]</w:delText>
              </w:r>
            </w:del>
          </w:p>
        </w:tc>
      </w:tr>
      <w:tr w:rsidR="00813DDF" w:rsidRPr="00813DDF" w14:paraId="3EBFBCE9" w14:textId="77777777" w:rsidTr="006A04CB">
        <w:trPr>
          <w:cantSplit/>
          <w:jc w:val="center"/>
          <w:ins w:id="71" w:author="Author" w:date="1900-01-01T00:00:00Z"/>
        </w:trPr>
        <w:tc>
          <w:tcPr>
            <w:tcW w:w="1682" w:type="dxa"/>
            <w:vAlign w:val="center"/>
          </w:tcPr>
          <w:p w14:paraId="74A4ACD7" w14:textId="77777777" w:rsidR="00813DDF" w:rsidRPr="00813DDF"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2" w:author="Author" w:date="1900-01-01T00:00:00Z"/>
                <w:sz w:val="20"/>
              </w:rPr>
            </w:pPr>
            <w:ins w:id="73" w:author="Author">
              <w:r w:rsidRPr="00813DDF">
                <w:rPr>
                  <w:sz w:val="20"/>
                </w:rPr>
                <w:t>Repeat indicator</w:t>
              </w:r>
            </w:ins>
          </w:p>
        </w:tc>
        <w:tc>
          <w:tcPr>
            <w:tcW w:w="1145" w:type="dxa"/>
            <w:vAlign w:val="center"/>
          </w:tcPr>
          <w:p w14:paraId="6C87B235" w14:textId="77777777" w:rsidR="00813DDF" w:rsidRPr="00813DDF"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4" w:author="Author" w:date="1900-01-01T00:00:00Z"/>
                <w:sz w:val="20"/>
              </w:rPr>
            </w:pPr>
            <w:ins w:id="75" w:author="Author">
              <w:r w:rsidRPr="00813DDF">
                <w:rPr>
                  <w:sz w:val="20"/>
                </w:rPr>
                <w:t>2</w:t>
              </w:r>
            </w:ins>
          </w:p>
        </w:tc>
        <w:tc>
          <w:tcPr>
            <w:tcW w:w="6806" w:type="dxa"/>
            <w:vAlign w:val="center"/>
          </w:tcPr>
          <w:p w14:paraId="2CCC9012" w14:textId="77777777" w:rsidR="00813DDF" w:rsidRPr="00813DDF"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6" w:author="Author" w:date="1900-01-01T00:00:00Z"/>
                <w:sz w:val="20"/>
              </w:rPr>
            </w:pPr>
            <w:ins w:id="77" w:author="Author">
              <w:r w:rsidRPr="00813DDF">
                <w:rPr>
                  <w:sz w:val="20"/>
                </w:rPr>
                <w:t>Used by the repeater to indicate how many times a message has been repeated.</w:t>
              </w:r>
            </w:ins>
          </w:p>
        </w:tc>
      </w:tr>
      <w:tr w:rsidR="00813DDF" w:rsidRPr="00813DDF" w14:paraId="0160E9EA" w14:textId="77777777" w:rsidTr="006A04CB">
        <w:trPr>
          <w:cantSplit/>
          <w:jc w:val="center"/>
          <w:ins w:id="78" w:author="Author" w:date="1900-01-01T00:00:00Z"/>
        </w:trPr>
        <w:tc>
          <w:tcPr>
            <w:tcW w:w="1682" w:type="dxa"/>
            <w:vAlign w:val="center"/>
          </w:tcPr>
          <w:p w14:paraId="5CBEFD3A" w14:textId="77777777" w:rsidR="00813DDF" w:rsidRPr="00813DDF"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9" w:author="Author" w:date="1900-01-01T00:00:00Z"/>
                <w:sz w:val="20"/>
              </w:rPr>
            </w:pPr>
            <w:ins w:id="80" w:author="Author">
              <w:r w:rsidRPr="00813DDF">
                <w:rPr>
                  <w:sz w:val="20"/>
                </w:rPr>
                <w:t>Source ID</w:t>
              </w:r>
            </w:ins>
          </w:p>
        </w:tc>
        <w:tc>
          <w:tcPr>
            <w:tcW w:w="1145" w:type="dxa"/>
            <w:vAlign w:val="center"/>
          </w:tcPr>
          <w:p w14:paraId="260577F5" w14:textId="77777777" w:rsidR="00813DDF" w:rsidRPr="00813DDF"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1" w:author="Author" w:date="1900-01-01T00:00:00Z"/>
                <w:sz w:val="20"/>
              </w:rPr>
            </w:pPr>
            <w:ins w:id="82" w:author="Author">
              <w:r w:rsidRPr="00813DDF">
                <w:rPr>
                  <w:sz w:val="20"/>
                </w:rPr>
                <w:t>30</w:t>
              </w:r>
            </w:ins>
          </w:p>
        </w:tc>
        <w:tc>
          <w:tcPr>
            <w:tcW w:w="6806" w:type="dxa"/>
            <w:vAlign w:val="center"/>
          </w:tcPr>
          <w:p w14:paraId="3AD7BC55" w14:textId="6F1AEA8F" w:rsidR="00813DDF" w:rsidRPr="00813DDF"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3" w:author="Author" w:date="1900-01-01T00:00:00Z"/>
                <w:sz w:val="20"/>
              </w:rPr>
            </w:pPr>
            <w:del w:id="84" w:author="USA " w:date="2024-03-04T11:19:00Z">
              <w:r w:rsidRPr="00707A06" w:rsidDel="00707A06">
                <w:rPr>
                  <w:sz w:val="20"/>
                  <w:highlight w:val="cyan"/>
                </w:rPr>
                <w:delText>[</w:delText>
              </w:r>
            </w:del>
            <w:ins w:id="85" w:author="Author">
              <w:r w:rsidRPr="00813DDF">
                <w:rPr>
                  <w:sz w:val="20"/>
                </w:rPr>
                <w:t xml:space="preserve">Identity (in the MMS) of the source of the message (see Article </w:t>
              </w:r>
              <w:r w:rsidRPr="00813DDF">
                <w:rPr>
                  <w:b/>
                  <w:bCs/>
                  <w:sz w:val="20"/>
                </w:rPr>
                <w:t>19</w:t>
              </w:r>
              <w:r w:rsidRPr="00813DDF">
                <w:rPr>
                  <w:sz w:val="20"/>
                </w:rPr>
                <w:t xml:space="preserve"> of the RR and Recommendation ITU R M.585)</w:t>
              </w:r>
              <w:del w:id="86" w:author="Author">
                <w:r w:rsidRPr="00813DDF">
                  <w:rPr>
                    <w:sz w:val="20"/>
                  </w:rPr>
                  <w:delText>MMSI or AMRD number</w:delText>
                </w:r>
              </w:del>
            </w:ins>
            <w:del w:id="87" w:author="USA " w:date="2024-03-04T11:19:00Z">
              <w:r w:rsidRPr="00707A06" w:rsidDel="00707A06">
                <w:rPr>
                  <w:sz w:val="20"/>
                  <w:highlight w:val="cyan"/>
                </w:rPr>
                <w:delText>]</w:delText>
              </w:r>
            </w:del>
          </w:p>
        </w:tc>
      </w:tr>
      <w:tr w:rsidR="00813DDF" w:rsidRPr="00813DDF" w14:paraId="2CB3BE4C" w14:textId="77777777" w:rsidTr="006A04CB">
        <w:trPr>
          <w:cantSplit/>
          <w:jc w:val="center"/>
          <w:ins w:id="88" w:author="Author" w:date="1900-01-01T00:00:00Z"/>
        </w:trPr>
        <w:tc>
          <w:tcPr>
            <w:tcW w:w="1682" w:type="dxa"/>
            <w:vAlign w:val="center"/>
          </w:tcPr>
          <w:p w14:paraId="7DFA7219" w14:textId="77777777" w:rsidR="00813DDF" w:rsidRPr="00813DDF"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9" w:author="Author" w:date="1900-01-01T00:00:00Z"/>
                <w:sz w:val="20"/>
              </w:rPr>
            </w:pPr>
            <w:ins w:id="90" w:author="Author">
              <w:r w:rsidRPr="00813DDF">
                <w:rPr>
                  <w:sz w:val="20"/>
                </w:rPr>
                <w:t>Time stamp</w:t>
              </w:r>
            </w:ins>
          </w:p>
        </w:tc>
        <w:tc>
          <w:tcPr>
            <w:tcW w:w="1145" w:type="dxa"/>
            <w:vAlign w:val="center"/>
          </w:tcPr>
          <w:p w14:paraId="0BF81CDA" w14:textId="77777777" w:rsidR="00813DDF" w:rsidRPr="00813DDF"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1" w:author="Author" w:date="1900-01-01T00:00:00Z"/>
                <w:sz w:val="20"/>
              </w:rPr>
            </w:pPr>
            <w:ins w:id="92" w:author="Author">
              <w:r w:rsidRPr="00813DDF">
                <w:rPr>
                  <w:sz w:val="20"/>
                </w:rPr>
                <w:t>6</w:t>
              </w:r>
            </w:ins>
          </w:p>
        </w:tc>
        <w:tc>
          <w:tcPr>
            <w:tcW w:w="6806" w:type="dxa"/>
            <w:vAlign w:val="center"/>
          </w:tcPr>
          <w:p w14:paraId="48778846" w14:textId="7C7A4E4D" w:rsidR="00813DDF" w:rsidRPr="00813DDF"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93" w:author="Author" w:date="1900-01-01T00:00:00Z"/>
                <w:sz w:val="20"/>
              </w:rPr>
            </w:pPr>
            <w:ins w:id="94" w:author="Author">
              <w:r w:rsidRPr="00813DDF">
                <w:rPr>
                  <w:sz w:val="20"/>
                </w:rPr>
                <w:t>UTC second when the report was generated by the EPFS (0-59</w:t>
              </w:r>
            </w:ins>
            <w:ins w:id="95" w:author="USA " w:date="2024-03-04T11:20:00Z">
              <w:r w:rsidR="00707A06" w:rsidRPr="00707A06">
                <w:rPr>
                  <w:sz w:val="20"/>
                  <w:highlight w:val="cyan"/>
                </w:rPr>
                <w:t>)</w:t>
              </w:r>
            </w:ins>
            <w:ins w:id="96" w:author="Author">
              <w:r w:rsidRPr="00813DDF">
                <w:rPr>
                  <w:sz w:val="20"/>
                </w:rPr>
                <w:t xml:space="preserve"> or 60</w:t>
              </w:r>
              <w:del w:id="97" w:author="USA " w:date="2024-03-04T11:21:00Z">
                <w:r w:rsidRPr="00707A06" w:rsidDel="00707A06">
                  <w:rPr>
                    <w:sz w:val="20"/>
                    <w:highlight w:val="cyan"/>
                  </w:rPr>
                  <w:delText>)</w:delText>
                </w:r>
              </w:del>
              <w:r w:rsidRPr="00813DDF">
                <w:rPr>
                  <w:sz w:val="20"/>
                </w:rPr>
                <w:t xml:space="preserve"> if time stamp is not available, which should also be the default value</w:t>
              </w:r>
            </w:ins>
            <w:ins w:id="98" w:author="USA " w:date="2024-03-04T11:21:00Z">
              <w:r w:rsidR="00707A06" w:rsidRPr="00707A06">
                <w:rPr>
                  <w:sz w:val="20"/>
                  <w:highlight w:val="cyan"/>
                </w:rPr>
                <w:t>,</w:t>
              </w:r>
            </w:ins>
            <w:ins w:id="99" w:author="Author">
              <w:r w:rsidRPr="00813DDF">
                <w:rPr>
                  <w:sz w:val="20"/>
                </w:rPr>
                <w:t xml:space="preserve"> or 61 if positioning system is in manual input mode</w:t>
              </w:r>
            </w:ins>
            <w:ins w:id="100" w:author="USA " w:date="2024-03-04T11:21:00Z">
              <w:r w:rsidR="00707A06" w:rsidRPr="00707A06">
                <w:rPr>
                  <w:sz w:val="20"/>
                  <w:highlight w:val="cyan"/>
                </w:rPr>
                <w:t>,</w:t>
              </w:r>
            </w:ins>
            <w:ins w:id="101" w:author="Author">
              <w:r w:rsidRPr="00813DDF">
                <w:rPr>
                  <w:sz w:val="20"/>
                </w:rPr>
                <w:t xml:space="preserve"> or 62 if electronic position fixing system operates in estimated (dead reckoning) mode</w:t>
              </w:r>
            </w:ins>
            <w:ins w:id="102" w:author="USA " w:date="2024-03-04T11:22:00Z">
              <w:r w:rsidR="00707A06" w:rsidRPr="00707A06">
                <w:rPr>
                  <w:sz w:val="20"/>
                  <w:highlight w:val="cyan"/>
                </w:rPr>
                <w:t>,</w:t>
              </w:r>
            </w:ins>
            <w:ins w:id="103" w:author="Author">
              <w:r w:rsidRPr="00813DDF">
                <w:rPr>
                  <w:sz w:val="20"/>
                </w:rPr>
                <w:t xml:space="preserve"> or 63 if the positioning system is inoperative)</w:t>
              </w:r>
            </w:ins>
          </w:p>
        </w:tc>
      </w:tr>
      <w:tr w:rsidR="00813DDF" w:rsidRPr="00813DDF" w14:paraId="1DFD493C" w14:textId="77777777" w:rsidTr="006A04CB">
        <w:trPr>
          <w:cantSplit/>
          <w:jc w:val="center"/>
          <w:ins w:id="104" w:author="Author" w:date="1900-01-01T00:00:00Z"/>
        </w:trPr>
        <w:tc>
          <w:tcPr>
            <w:tcW w:w="1682" w:type="dxa"/>
            <w:vAlign w:val="center"/>
          </w:tcPr>
          <w:p w14:paraId="06982D6C" w14:textId="77777777" w:rsidR="00813DDF" w:rsidRPr="00813DDF"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05" w:author="Author" w:date="1900-01-01T00:00:00Z"/>
                <w:sz w:val="20"/>
              </w:rPr>
            </w:pPr>
            <w:ins w:id="106" w:author="Author">
              <w:r w:rsidRPr="00813DDF">
                <w:rPr>
                  <w:sz w:val="20"/>
                </w:rPr>
                <w:t>Longitude</w:t>
              </w:r>
            </w:ins>
          </w:p>
        </w:tc>
        <w:tc>
          <w:tcPr>
            <w:tcW w:w="1145" w:type="dxa"/>
            <w:vAlign w:val="center"/>
          </w:tcPr>
          <w:p w14:paraId="17134A79" w14:textId="77777777" w:rsidR="00813DDF" w:rsidRPr="00813DDF"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07" w:author="Author" w:date="1900-01-01T00:00:00Z"/>
                <w:sz w:val="20"/>
              </w:rPr>
            </w:pPr>
            <w:ins w:id="108" w:author="Author">
              <w:r w:rsidRPr="00813DDF">
                <w:rPr>
                  <w:sz w:val="20"/>
                </w:rPr>
                <w:t>28</w:t>
              </w:r>
            </w:ins>
          </w:p>
        </w:tc>
        <w:tc>
          <w:tcPr>
            <w:tcW w:w="6806" w:type="dxa"/>
            <w:vAlign w:val="center"/>
          </w:tcPr>
          <w:p w14:paraId="5A1CCD50" w14:textId="77777777" w:rsidR="00813DDF" w:rsidRPr="00813DDF"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09" w:author="Author" w:date="1900-01-01T00:00:00Z"/>
                <w:sz w:val="20"/>
              </w:rPr>
            </w:pPr>
            <w:ins w:id="110" w:author="Author">
              <w:r w:rsidRPr="00813DDF">
                <w:rPr>
                  <w:sz w:val="20"/>
                </w:rPr>
                <w:t>Longitude in 1/10 000 min of position of an AtoN (±180°, East = positive, West = negative, 181 = (6791AC0h) = not available = default)</w:t>
              </w:r>
            </w:ins>
          </w:p>
        </w:tc>
      </w:tr>
      <w:tr w:rsidR="00813DDF" w:rsidRPr="00813DDF" w14:paraId="51BD9B72" w14:textId="77777777" w:rsidTr="006A04CB">
        <w:trPr>
          <w:cantSplit/>
          <w:jc w:val="center"/>
          <w:ins w:id="111" w:author="Author" w:date="1900-01-01T00:00:00Z"/>
        </w:trPr>
        <w:tc>
          <w:tcPr>
            <w:tcW w:w="1682" w:type="dxa"/>
            <w:vAlign w:val="center"/>
          </w:tcPr>
          <w:p w14:paraId="18EF4E1A" w14:textId="77777777" w:rsidR="00813DDF" w:rsidRPr="00813DDF"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12" w:author="Author" w:date="1900-01-01T00:00:00Z"/>
                <w:sz w:val="20"/>
              </w:rPr>
            </w:pPr>
            <w:ins w:id="113" w:author="Author">
              <w:r w:rsidRPr="00813DDF">
                <w:rPr>
                  <w:sz w:val="20"/>
                </w:rPr>
                <w:t>Latitude</w:t>
              </w:r>
            </w:ins>
          </w:p>
        </w:tc>
        <w:tc>
          <w:tcPr>
            <w:tcW w:w="1145" w:type="dxa"/>
            <w:vAlign w:val="center"/>
          </w:tcPr>
          <w:p w14:paraId="2F9403FA" w14:textId="77777777" w:rsidR="00813DDF" w:rsidRPr="00813DDF"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14" w:author="Author" w:date="1900-01-01T00:00:00Z"/>
                <w:sz w:val="20"/>
              </w:rPr>
            </w:pPr>
            <w:ins w:id="115" w:author="Author">
              <w:r w:rsidRPr="00813DDF">
                <w:rPr>
                  <w:sz w:val="20"/>
                </w:rPr>
                <w:t>27</w:t>
              </w:r>
            </w:ins>
          </w:p>
        </w:tc>
        <w:tc>
          <w:tcPr>
            <w:tcW w:w="6806" w:type="dxa"/>
            <w:vAlign w:val="center"/>
          </w:tcPr>
          <w:p w14:paraId="5C696110" w14:textId="77777777" w:rsidR="00813DDF" w:rsidRPr="00813DDF"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16" w:author="Author" w:date="1900-01-01T00:00:00Z"/>
                <w:sz w:val="20"/>
              </w:rPr>
            </w:pPr>
            <w:ins w:id="117" w:author="Author">
              <w:r w:rsidRPr="00813DDF">
                <w:rPr>
                  <w:sz w:val="20"/>
                </w:rPr>
                <w:t>Latitude in 1/10 000 min of an AtoN (±90°, North = positive, South = negative, 91 = (3412140h) = not available = default)</w:t>
              </w:r>
            </w:ins>
          </w:p>
        </w:tc>
      </w:tr>
      <w:tr w:rsidR="00813DDF" w:rsidRPr="00707A06" w:rsidDel="00707A06" w14:paraId="0E026A29" w14:textId="4A203238" w:rsidTr="006A04CB">
        <w:trPr>
          <w:cantSplit/>
          <w:jc w:val="center"/>
          <w:ins w:id="118" w:author="Author" w:date="1900-01-01T00:00:00Z"/>
          <w:del w:id="119" w:author="USA " w:date="2024-03-04T11:22:00Z"/>
        </w:trPr>
        <w:tc>
          <w:tcPr>
            <w:tcW w:w="1682" w:type="dxa"/>
            <w:vAlign w:val="center"/>
          </w:tcPr>
          <w:p w14:paraId="72014F2F" w14:textId="56A7C622" w:rsidR="00813DDF" w:rsidRPr="00707A06" w:rsidDel="00707A0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20" w:author="Author" w:date="1900-01-01T00:00:00Z"/>
                <w:del w:id="121" w:author="USA " w:date="2024-03-04T11:22:00Z"/>
                <w:sz w:val="20"/>
                <w:highlight w:val="cyan"/>
              </w:rPr>
            </w:pPr>
            <w:ins w:id="122" w:author="Author">
              <w:del w:id="123" w:author="USA " w:date="2024-03-04T11:22:00Z">
                <w:r w:rsidRPr="00707A06" w:rsidDel="00707A06">
                  <w:rPr>
                    <w:sz w:val="20"/>
                    <w:highlight w:val="cyan"/>
                  </w:rPr>
                  <w:lastRenderedPageBreak/>
                  <w:delText>Position accuracy</w:delText>
                </w:r>
              </w:del>
            </w:ins>
          </w:p>
        </w:tc>
        <w:tc>
          <w:tcPr>
            <w:tcW w:w="1145" w:type="dxa"/>
            <w:vAlign w:val="center"/>
          </w:tcPr>
          <w:p w14:paraId="3747B80F" w14:textId="3C286111" w:rsidR="00813DDF" w:rsidRPr="00707A06" w:rsidDel="00707A0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24" w:author="Author" w:date="1900-01-01T00:00:00Z"/>
                <w:del w:id="125" w:author="USA " w:date="2024-03-04T11:22:00Z"/>
                <w:sz w:val="20"/>
                <w:highlight w:val="cyan"/>
              </w:rPr>
            </w:pPr>
            <w:ins w:id="126" w:author="Author">
              <w:del w:id="127" w:author="USA " w:date="2024-03-04T11:22:00Z">
                <w:r w:rsidRPr="00707A06" w:rsidDel="00707A06">
                  <w:rPr>
                    <w:sz w:val="20"/>
                    <w:highlight w:val="cyan"/>
                  </w:rPr>
                  <w:delText>1</w:delText>
                </w:r>
              </w:del>
            </w:ins>
          </w:p>
        </w:tc>
        <w:tc>
          <w:tcPr>
            <w:tcW w:w="6806" w:type="dxa"/>
            <w:vAlign w:val="center"/>
          </w:tcPr>
          <w:p w14:paraId="556CE633" w14:textId="2326219C" w:rsidR="00813DDF" w:rsidRPr="00707A06" w:rsidDel="00707A0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28" w:author="Author" w:date="1900-01-01T00:00:00Z"/>
                <w:del w:id="129" w:author="USA " w:date="2024-03-04T11:22:00Z"/>
                <w:sz w:val="20"/>
                <w:highlight w:val="cyan"/>
              </w:rPr>
            </w:pPr>
            <w:ins w:id="130" w:author="Author">
              <w:del w:id="131" w:author="USA " w:date="2024-03-04T11:22:00Z">
                <w:r w:rsidRPr="00707A06" w:rsidDel="00707A06">
                  <w:rPr>
                    <w:sz w:val="20"/>
                    <w:highlight w:val="cyan"/>
                  </w:rPr>
                  <w:delText xml:space="preserve">1 = high (&lt; 10 m), </w:delText>
                </w:r>
              </w:del>
            </w:ins>
          </w:p>
          <w:p w14:paraId="4DC808B2" w14:textId="33AE8B3B" w:rsidR="00813DDF" w:rsidRPr="00707A06" w:rsidDel="00707A0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32" w:author="Author" w:date="1900-01-01T00:00:00Z"/>
                <w:del w:id="133" w:author="USA " w:date="2024-03-04T11:22:00Z"/>
                <w:sz w:val="20"/>
                <w:highlight w:val="cyan"/>
              </w:rPr>
            </w:pPr>
            <w:ins w:id="134" w:author="Author">
              <w:del w:id="135" w:author="USA " w:date="2024-03-04T11:22:00Z">
                <w:r w:rsidRPr="00707A06" w:rsidDel="00707A06">
                  <w:rPr>
                    <w:sz w:val="20"/>
                    <w:highlight w:val="cyan"/>
                  </w:rPr>
                  <w:delText>0 = low (&gt;10 m) = default</w:delText>
                </w:r>
              </w:del>
            </w:ins>
          </w:p>
        </w:tc>
      </w:tr>
      <w:tr w:rsidR="00707A06" w:rsidRPr="00813DDF" w14:paraId="469E41A1" w14:textId="77777777" w:rsidTr="006A04CB">
        <w:trPr>
          <w:cantSplit/>
          <w:jc w:val="center"/>
          <w:ins w:id="136" w:author="USA " w:date="2024-03-04T11:25:00Z"/>
        </w:trPr>
        <w:tc>
          <w:tcPr>
            <w:tcW w:w="1682" w:type="dxa"/>
            <w:vAlign w:val="center"/>
          </w:tcPr>
          <w:p w14:paraId="769C64EE" w14:textId="42F0206C" w:rsidR="00707A06" w:rsidRPr="00B474FC" w:rsidRDefault="00707A06"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37" w:author="USA " w:date="2024-03-04T11:25:00Z"/>
                <w:sz w:val="20"/>
                <w:highlight w:val="cyan"/>
              </w:rPr>
            </w:pPr>
            <w:ins w:id="138" w:author="USA " w:date="2024-03-04T11:25:00Z">
              <w:r w:rsidRPr="00B474FC">
                <w:rPr>
                  <w:sz w:val="20"/>
                  <w:highlight w:val="cyan"/>
                </w:rPr>
                <w:t>Restricted Use Indicator</w:t>
              </w:r>
            </w:ins>
          </w:p>
        </w:tc>
        <w:tc>
          <w:tcPr>
            <w:tcW w:w="1145" w:type="dxa"/>
            <w:vAlign w:val="center"/>
          </w:tcPr>
          <w:p w14:paraId="68D901CF" w14:textId="4296D574" w:rsidR="00707A06" w:rsidRPr="00B474FC" w:rsidRDefault="00707A06"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39" w:author="USA " w:date="2024-03-04T11:25:00Z"/>
                <w:sz w:val="20"/>
                <w:highlight w:val="cyan"/>
              </w:rPr>
            </w:pPr>
            <w:ins w:id="140" w:author="USA " w:date="2024-03-04T11:26:00Z">
              <w:r w:rsidRPr="00B474FC">
                <w:rPr>
                  <w:sz w:val="20"/>
                  <w:highlight w:val="cyan"/>
                </w:rPr>
                <w:t>2</w:t>
              </w:r>
            </w:ins>
          </w:p>
        </w:tc>
        <w:tc>
          <w:tcPr>
            <w:tcW w:w="6806" w:type="dxa"/>
            <w:vAlign w:val="center"/>
          </w:tcPr>
          <w:p w14:paraId="759A255F" w14:textId="77777777" w:rsidR="00707A06" w:rsidRPr="00B474FC" w:rsidRDefault="00707A06" w:rsidP="00707A06">
            <w:pPr>
              <w:rPr>
                <w:ins w:id="141" w:author="USA " w:date="2024-03-04T11:26:00Z"/>
                <w:color w:val="000000"/>
                <w:sz w:val="20"/>
                <w:highlight w:val="cyan"/>
              </w:rPr>
            </w:pPr>
            <w:ins w:id="142" w:author="USA " w:date="2024-03-04T11:26:00Z">
              <w:r w:rsidRPr="00B474FC">
                <w:rPr>
                  <w:color w:val="000000"/>
                  <w:sz w:val="20"/>
                  <w:highlight w:val="cyan"/>
                </w:rPr>
                <w:t>Denotes where the AtoN may be operated.</w:t>
              </w:r>
            </w:ins>
          </w:p>
          <w:p w14:paraId="3598A4CC" w14:textId="77777777" w:rsidR="00707A06" w:rsidRPr="00B474FC" w:rsidRDefault="00707A06" w:rsidP="00707A06">
            <w:pPr>
              <w:rPr>
                <w:ins w:id="143" w:author="USA " w:date="2024-03-04T11:26:00Z"/>
                <w:color w:val="000000"/>
                <w:sz w:val="20"/>
                <w:highlight w:val="cyan"/>
              </w:rPr>
            </w:pPr>
            <w:ins w:id="144" w:author="USA " w:date="2024-03-04T11:26:00Z">
              <w:r w:rsidRPr="00B474FC">
                <w:rPr>
                  <w:color w:val="000000"/>
                  <w:sz w:val="20"/>
                  <w:highlight w:val="cyan"/>
                </w:rPr>
                <w:t>0 = Unrestricted use (default)</w:t>
              </w:r>
              <w:r w:rsidRPr="00B474FC">
                <w:rPr>
                  <w:color w:val="000000"/>
                  <w:sz w:val="20"/>
                  <w:highlight w:val="cyan"/>
                </w:rPr>
                <w:br/>
                <w:t>1 = Use restricted to territorial waters of the flag state (of MMSI MID)</w:t>
              </w:r>
              <w:r w:rsidRPr="00B474FC">
                <w:rPr>
                  <w:color w:val="000000"/>
                  <w:sz w:val="20"/>
                  <w:highlight w:val="cyan"/>
                </w:rPr>
                <w:br/>
                <w:t>2 = Use restricted the Exclusive Economic Zone (EEZ) of the flag state (of MMSI MID)</w:t>
              </w:r>
              <w:r w:rsidRPr="00B474FC">
                <w:rPr>
                  <w:color w:val="000000"/>
                  <w:sz w:val="20"/>
                  <w:highlight w:val="cyan"/>
                </w:rPr>
                <w:br/>
                <w:t>3 = Use restricted as defined by its flag state (of MMSI MID)</w:t>
              </w:r>
            </w:ins>
          </w:p>
          <w:p w14:paraId="3BF7068B" w14:textId="77777777" w:rsidR="00707A06" w:rsidRPr="00B474FC" w:rsidRDefault="00707A06" w:rsidP="00707A06">
            <w:pPr>
              <w:rPr>
                <w:ins w:id="145" w:author="USA " w:date="2024-03-04T11:26:00Z"/>
                <w:color w:val="000000"/>
                <w:sz w:val="20"/>
                <w:highlight w:val="cyan"/>
              </w:rPr>
            </w:pPr>
          </w:p>
          <w:p w14:paraId="68274C12" w14:textId="0EC2D392" w:rsidR="00707A06" w:rsidRPr="00B474FC" w:rsidRDefault="00707A06" w:rsidP="00707A0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46" w:author="USA " w:date="2024-03-04T11:25:00Z"/>
                <w:sz w:val="20"/>
                <w:highlight w:val="cyan"/>
              </w:rPr>
            </w:pPr>
            <w:ins w:id="147" w:author="USA " w:date="2024-03-04T11:26:00Z">
              <w:r w:rsidRPr="00B474FC">
                <w:rPr>
                  <w:sz w:val="20"/>
                  <w:highlight w:val="cyan"/>
                </w:rPr>
                <w:t>NOTE 1-  Use outside of a restricted area requires permission of the flag state competent  authority.</w:t>
              </w:r>
            </w:ins>
          </w:p>
        </w:tc>
      </w:tr>
      <w:tr w:rsidR="00B474FC" w:rsidRPr="00813DDF" w14:paraId="6551D216" w14:textId="77777777" w:rsidTr="006A04CB">
        <w:trPr>
          <w:cantSplit/>
          <w:jc w:val="center"/>
          <w:ins w:id="148" w:author="USA " w:date="2024-03-04T11:26:00Z"/>
        </w:trPr>
        <w:tc>
          <w:tcPr>
            <w:tcW w:w="1682" w:type="dxa"/>
            <w:vAlign w:val="center"/>
          </w:tcPr>
          <w:p w14:paraId="378B0D62" w14:textId="78BDBDA8" w:rsidR="00B474FC" w:rsidRPr="00B474FC"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49" w:author="USA " w:date="2024-03-04T11:26:00Z"/>
                <w:sz w:val="20"/>
                <w:highlight w:val="cyan"/>
              </w:rPr>
            </w:pPr>
            <w:ins w:id="150" w:author="USA " w:date="2024-03-04T11:29:00Z">
              <w:r w:rsidRPr="00B474FC">
                <w:rPr>
                  <w:sz w:val="20"/>
                  <w:highlight w:val="cyan"/>
                </w:rPr>
                <w:t>AIS AtoN</w:t>
              </w:r>
            </w:ins>
            <w:ins w:id="151" w:author="USA " w:date="2024-03-05T13:24:00Z">
              <w:r w:rsidR="00800536">
                <w:rPr>
                  <w:sz w:val="20"/>
                  <w:highlight w:val="cyan"/>
                </w:rPr>
                <w:t xml:space="preserve"> Station</w:t>
              </w:r>
            </w:ins>
            <w:ins w:id="152" w:author="USA " w:date="2024-03-04T11:29:00Z">
              <w:r w:rsidRPr="00B474FC">
                <w:rPr>
                  <w:sz w:val="20"/>
                  <w:highlight w:val="cyan"/>
                </w:rPr>
                <w:t xml:space="preserve"> Type</w:t>
              </w:r>
            </w:ins>
          </w:p>
        </w:tc>
        <w:tc>
          <w:tcPr>
            <w:tcW w:w="1145" w:type="dxa"/>
            <w:vAlign w:val="center"/>
          </w:tcPr>
          <w:p w14:paraId="6C8D37E0" w14:textId="03FD3ED9" w:rsidR="00B474FC" w:rsidRPr="00800536"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53" w:author="USA " w:date="2024-03-04T11:26:00Z"/>
                <w:color w:val="000000"/>
                <w:sz w:val="20"/>
                <w:highlight w:val="cyan"/>
              </w:rPr>
            </w:pPr>
            <w:ins w:id="154" w:author="USA " w:date="2024-03-04T11:29:00Z">
              <w:r w:rsidRPr="00800536">
                <w:rPr>
                  <w:color w:val="000000"/>
                  <w:sz w:val="20"/>
                  <w:highlight w:val="cyan"/>
                </w:rPr>
                <w:t>3</w:t>
              </w:r>
            </w:ins>
          </w:p>
        </w:tc>
        <w:tc>
          <w:tcPr>
            <w:tcW w:w="6806" w:type="dxa"/>
            <w:vAlign w:val="center"/>
          </w:tcPr>
          <w:p w14:paraId="5D38485E" w14:textId="404C3C15" w:rsidR="00B474FC" w:rsidRPr="00B474FC" w:rsidRDefault="00B474FC" w:rsidP="00B474FC">
            <w:pPr>
              <w:rPr>
                <w:ins w:id="155" w:author="USA " w:date="2024-03-04T11:30:00Z"/>
                <w:color w:val="000000"/>
                <w:sz w:val="20"/>
                <w:highlight w:val="cyan"/>
              </w:rPr>
            </w:pPr>
            <w:ins w:id="156" w:author="USA " w:date="2024-03-04T11:30:00Z">
              <w:r w:rsidRPr="00B474FC">
                <w:rPr>
                  <w:color w:val="000000"/>
                  <w:sz w:val="20"/>
                  <w:highlight w:val="cyan"/>
                </w:rPr>
                <w:t>De</w:t>
              </w:r>
            </w:ins>
            <w:ins w:id="157" w:author="USA " w:date="2024-03-05T13:24:00Z">
              <w:r w:rsidR="00800536">
                <w:rPr>
                  <w:color w:val="000000"/>
                  <w:sz w:val="20"/>
                  <w:highlight w:val="cyan"/>
                </w:rPr>
                <w:t>n</w:t>
              </w:r>
            </w:ins>
            <w:ins w:id="158" w:author="USA " w:date="2024-03-04T11:30:00Z">
              <w:r w:rsidRPr="00B474FC">
                <w:rPr>
                  <w:color w:val="000000"/>
                  <w:sz w:val="20"/>
                  <w:highlight w:val="cyan"/>
                </w:rPr>
                <w:t xml:space="preserve">otes the type of AIS AtoN station. See IALA Recommendation R0126, </w:t>
              </w:r>
              <w:r w:rsidRPr="00800536">
                <w:rPr>
                  <w:color w:val="000000"/>
                  <w:sz w:val="20"/>
                  <w:highlight w:val="cyan"/>
                </w:rPr>
                <w:t xml:space="preserve">The Use of the AIS in Marine AtoN Services, </w:t>
              </w:r>
              <w:r w:rsidRPr="00B474FC">
                <w:rPr>
                  <w:color w:val="000000"/>
                  <w:sz w:val="20"/>
                  <w:highlight w:val="cyan"/>
                </w:rPr>
                <w:t xml:space="preserve"> R1016, </w:t>
              </w:r>
              <w:r w:rsidRPr="00800536">
                <w:rPr>
                  <w:color w:val="000000"/>
                  <w:sz w:val="20"/>
                  <w:highlight w:val="cyan"/>
                </w:rPr>
                <w:t>Mobile Marine Aids to Navigation (Mato,N)</w:t>
              </w:r>
              <w:r w:rsidRPr="00B474FC">
                <w:rPr>
                  <w:color w:val="000000"/>
                  <w:sz w:val="20"/>
                  <w:highlight w:val="cyan"/>
                </w:rPr>
                <w:t xml:space="preserve"> and IMO MSC Circular 1463, </w:t>
              </w:r>
              <w:r w:rsidRPr="00800536">
                <w:rPr>
                  <w:color w:val="000000"/>
                  <w:sz w:val="20"/>
                  <w:highlight w:val="cyan"/>
                </w:rPr>
                <w:t>Policy on Use of  AIS Aids to Navigatio</w:t>
              </w:r>
              <w:r w:rsidRPr="00B474FC">
                <w:rPr>
                  <w:color w:val="000000"/>
                  <w:sz w:val="20"/>
                  <w:highlight w:val="cyan"/>
                </w:rPr>
                <w:t>n.</w:t>
              </w:r>
            </w:ins>
          </w:p>
          <w:p w14:paraId="00A56CF6" w14:textId="07AEF777" w:rsidR="00B474FC" w:rsidRPr="00800536" w:rsidRDefault="00B474FC" w:rsidP="00086E66">
            <w:pPr>
              <w:rPr>
                <w:ins w:id="159" w:author="USA " w:date="2024-03-04T11:26:00Z"/>
                <w:color w:val="000000"/>
                <w:sz w:val="20"/>
                <w:highlight w:val="cyan"/>
              </w:rPr>
            </w:pPr>
            <w:ins w:id="160" w:author="USA " w:date="2024-03-04T11:30:00Z">
              <w:r w:rsidRPr="00B474FC">
                <w:rPr>
                  <w:color w:val="000000"/>
                  <w:sz w:val="20"/>
                  <w:highlight w:val="cyan"/>
                </w:rPr>
                <w:t>0 = A physical AIS AtoN;</w:t>
              </w:r>
            </w:ins>
            <w:ins w:id="161" w:author="USA " w:date="2024-03-05T13:41:00Z">
              <w:r w:rsidR="00086E66" w:rsidRPr="00026408">
                <w:rPr>
                  <w:color w:val="000000"/>
                  <w:sz w:val="20"/>
                  <w:highlight w:val="cyan"/>
                </w:rPr>
                <w:t xml:space="preserve"> </w:t>
              </w:r>
              <w:r w:rsidR="00086E66" w:rsidRPr="00026408">
                <w:rPr>
                  <w:color w:val="000000"/>
                  <w:sz w:val="20"/>
                  <w:highlight w:val="cyan"/>
                </w:rPr>
                <w:br/>
              </w:r>
            </w:ins>
            <w:ins w:id="162" w:author="USA " w:date="2024-03-04T11:30:00Z">
              <w:r w:rsidRPr="00B474FC">
                <w:rPr>
                  <w:color w:val="000000"/>
                  <w:sz w:val="20"/>
                  <w:highlight w:val="cyan"/>
                </w:rPr>
                <w:t xml:space="preserve">1 = </w:t>
              </w:r>
            </w:ins>
            <w:ins w:id="163" w:author="USA " w:date="2024-03-05T13:27:00Z">
              <w:r w:rsidR="00800536" w:rsidRPr="00800536">
                <w:rPr>
                  <w:color w:val="000000"/>
                  <w:sz w:val="20"/>
                  <w:highlight w:val="cyan"/>
                </w:rPr>
                <w:t>A</w:t>
              </w:r>
            </w:ins>
            <w:ins w:id="164" w:author="USA " w:date="2024-03-04T11:30:00Z">
              <w:r w:rsidRPr="00B474FC">
                <w:rPr>
                  <w:color w:val="000000"/>
                  <w:sz w:val="20"/>
                  <w:highlight w:val="cyan"/>
                </w:rPr>
                <w:t xml:space="preserve"> synthetic</w:t>
              </w:r>
              <w:r w:rsidRPr="00B474FC" w:rsidDel="00E84244">
                <w:rPr>
                  <w:color w:val="000000"/>
                  <w:sz w:val="20"/>
                  <w:highlight w:val="cyan"/>
                </w:rPr>
                <w:t>)</w:t>
              </w:r>
              <w:r w:rsidRPr="00B474FC">
                <w:rPr>
                  <w:color w:val="000000"/>
                  <w:sz w:val="20"/>
                  <w:highlight w:val="cyan"/>
                </w:rPr>
                <w:t xml:space="preserve"> predicted AIS AtoN;</w:t>
              </w:r>
            </w:ins>
            <w:ins w:id="165" w:author="USA " w:date="2024-03-05T13:41:00Z">
              <w:r w:rsidR="00086E66" w:rsidRPr="00026408">
                <w:rPr>
                  <w:color w:val="000000"/>
                  <w:sz w:val="20"/>
                  <w:highlight w:val="cyan"/>
                </w:rPr>
                <w:t xml:space="preserve"> </w:t>
              </w:r>
              <w:r w:rsidR="00086E66" w:rsidRPr="00026408">
                <w:rPr>
                  <w:color w:val="000000"/>
                  <w:sz w:val="20"/>
                  <w:highlight w:val="cyan"/>
                </w:rPr>
                <w:br/>
              </w:r>
            </w:ins>
            <w:ins w:id="166" w:author="USA " w:date="2024-03-04T11:30:00Z">
              <w:r w:rsidRPr="00B474FC">
                <w:rPr>
                  <w:color w:val="000000"/>
                  <w:sz w:val="20"/>
                  <w:highlight w:val="cyan"/>
                </w:rPr>
                <w:t>2 = A synthetic monitored AIS AtoN;</w:t>
              </w:r>
            </w:ins>
            <w:ins w:id="167" w:author="USA " w:date="2024-03-05T13:41:00Z">
              <w:r w:rsidR="00086E66" w:rsidRPr="00026408">
                <w:rPr>
                  <w:color w:val="000000"/>
                  <w:sz w:val="20"/>
                  <w:highlight w:val="cyan"/>
                </w:rPr>
                <w:t xml:space="preserve"> </w:t>
              </w:r>
              <w:r w:rsidR="00086E66" w:rsidRPr="00026408">
                <w:rPr>
                  <w:color w:val="000000"/>
                  <w:sz w:val="20"/>
                  <w:highlight w:val="cyan"/>
                </w:rPr>
                <w:br/>
              </w:r>
            </w:ins>
            <w:ins w:id="168" w:author="USA " w:date="2024-03-04T11:30:00Z">
              <w:r w:rsidRPr="00B474FC">
                <w:rPr>
                  <w:color w:val="000000"/>
                  <w:sz w:val="20"/>
                  <w:highlight w:val="cyan"/>
                </w:rPr>
                <w:t>3 = A</w:t>
              </w:r>
            </w:ins>
            <w:ins w:id="169" w:author="USA " w:date="2024-03-05T13:26:00Z">
              <w:r w:rsidR="00800536">
                <w:rPr>
                  <w:color w:val="000000"/>
                  <w:sz w:val="20"/>
                  <w:highlight w:val="cyan"/>
                </w:rPr>
                <w:t xml:space="preserve"> </w:t>
              </w:r>
            </w:ins>
            <w:ins w:id="170" w:author="USA " w:date="2024-03-04T11:30:00Z">
              <w:r w:rsidRPr="00B474FC">
                <w:rPr>
                  <w:color w:val="000000"/>
                  <w:sz w:val="20"/>
                  <w:highlight w:val="cyan"/>
                </w:rPr>
                <w:t>virtual AIS AtoN;</w:t>
              </w:r>
            </w:ins>
            <w:ins w:id="171" w:author="USA " w:date="2024-03-05T13:41:00Z">
              <w:r w:rsidR="00086E66" w:rsidRPr="00026408">
                <w:rPr>
                  <w:color w:val="000000"/>
                  <w:sz w:val="20"/>
                  <w:highlight w:val="cyan"/>
                </w:rPr>
                <w:t xml:space="preserve"> </w:t>
              </w:r>
              <w:r w:rsidR="00086E66" w:rsidRPr="00026408">
                <w:rPr>
                  <w:color w:val="000000"/>
                  <w:sz w:val="20"/>
                  <w:highlight w:val="cyan"/>
                </w:rPr>
                <w:br/>
              </w:r>
            </w:ins>
            <w:ins w:id="172" w:author="USA " w:date="2024-03-04T11:30:00Z">
              <w:r w:rsidRPr="00800536">
                <w:rPr>
                  <w:color w:val="000000"/>
                  <w:sz w:val="20"/>
                  <w:highlight w:val="cyan"/>
                </w:rPr>
                <w:t>4</w:t>
              </w:r>
              <w:r w:rsidRPr="00B474FC">
                <w:rPr>
                  <w:color w:val="000000"/>
                  <w:sz w:val="20"/>
                  <w:highlight w:val="cyan"/>
                </w:rPr>
                <w:t xml:space="preserve"> = A mobile AIS AtoN;</w:t>
              </w:r>
            </w:ins>
            <w:ins w:id="173" w:author="USA " w:date="2024-03-05T13:41:00Z">
              <w:r w:rsidR="00086E66" w:rsidRPr="00026408">
                <w:rPr>
                  <w:color w:val="000000"/>
                  <w:sz w:val="20"/>
                  <w:highlight w:val="cyan"/>
                </w:rPr>
                <w:t xml:space="preserve"> </w:t>
              </w:r>
              <w:r w:rsidR="00086E66" w:rsidRPr="00026408">
                <w:rPr>
                  <w:color w:val="000000"/>
                  <w:sz w:val="20"/>
                  <w:highlight w:val="cyan"/>
                </w:rPr>
                <w:br/>
              </w:r>
            </w:ins>
            <w:ins w:id="174" w:author="USA " w:date="2024-03-04T11:30:00Z">
              <w:r w:rsidRPr="00B474FC">
                <w:rPr>
                  <w:color w:val="000000"/>
                  <w:sz w:val="20"/>
                  <w:highlight w:val="cyan"/>
                </w:rPr>
                <w:t>5 = A mobile self-propelled AIS AtoN;</w:t>
              </w:r>
            </w:ins>
            <w:ins w:id="175" w:author="USA " w:date="2024-03-05T13:41:00Z">
              <w:r w:rsidR="00086E66" w:rsidRPr="00026408">
                <w:rPr>
                  <w:color w:val="000000"/>
                  <w:sz w:val="20"/>
                  <w:highlight w:val="cyan"/>
                </w:rPr>
                <w:t xml:space="preserve"> </w:t>
              </w:r>
              <w:r w:rsidR="00086E66" w:rsidRPr="00026408">
                <w:rPr>
                  <w:color w:val="000000"/>
                  <w:sz w:val="20"/>
                  <w:highlight w:val="cyan"/>
                </w:rPr>
                <w:br/>
              </w:r>
            </w:ins>
            <w:ins w:id="176" w:author="USA " w:date="2024-03-04T11:30:00Z">
              <w:r w:rsidRPr="00B474FC">
                <w:rPr>
                  <w:color w:val="000000"/>
                  <w:sz w:val="20"/>
                  <w:highlight w:val="cyan"/>
                </w:rPr>
                <w:t>6-7 = Reserved for future use.</w:t>
              </w:r>
            </w:ins>
          </w:p>
        </w:tc>
      </w:tr>
      <w:tr w:rsidR="00B474FC" w:rsidRPr="00813DDF" w14:paraId="32F5A19D" w14:textId="77777777" w:rsidTr="006A04CB">
        <w:trPr>
          <w:cantSplit/>
          <w:jc w:val="center"/>
          <w:ins w:id="177" w:author="Author" w:date="1900-01-01T00:00:00Z"/>
        </w:trPr>
        <w:tc>
          <w:tcPr>
            <w:tcW w:w="1682" w:type="dxa"/>
            <w:vAlign w:val="center"/>
          </w:tcPr>
          <w:p w14:paraId="0DAF640A" w14:textId="5B83D69A" w:rsidR="00B474FC" w:rsidRPr="00813DDF"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78" w:author="Author" w:date="1900-01-01T00:00:00Z"/>
                <w:sz w:val="20"/>
              </w:rPr>
            </w:pPr>
            <w:del w:id="179" w:author="USA " w:date="2024-03-04T11:30:00Z">
              <w:r w:rsidRPr="00B474FC" w:rsidDel="00B474FC">
                <w:rPr>
                  <w:sz w:val="20"/>
                  <w:highlight w:val="cyan"/>
                </w:rPr>
                <w:delText>[</w:delText>
              </w:r>
            </w:del>
            <w:ins w:id="180" w:author="Author">
              <w:del w:id="181" w:author="USA " w:date="2024-03-04T11:34:00Z">
                <w:r w:rsidRPr="00AE22E6" w:rsidDel="00B474FC">
                  <w:rPr>
                    <w:sz w:val="20"/>
                    <w:highlight w:val="cyan"/>
                  </w:rPr>
                  <w:delText>Nature of the eAtoN</w:delText>
                </w:r>
              </w:del>
            </w:ins>
            <w:ins w:id="182" w:author="USA " w:date="2024-03-04T11:34:00Z">
              <w:r w:rsidRPr="00AE22E6">
                <w:rPr>
                  <w:highlight w:val="cyan"/>
                </w:rPr>
                <w:t xml:space="preserve"> </w:t>
              </w:r>
              <w:r w:rsidRPr="00AE22E6">
                <w:rPr>
                  <w:sz w:val="20"/>
                  <w:highlight w:val="cyan"/>
                </w:rPr>
                <w:t>Types of aids-to-navigation</w:t>
              </w:r>
            </w:ins>
          </w:p>
        </w:tc>
        <w:tc>
          <w:tcPr>
            <w:tcW w:w="1145" w:type="dxa"/>
            <w:vAlign w:val="center"/>
          </w:tcPr>
          <w:p w14:paraId="1C9D8F81" w14:textId="75074CEF" w:rsidR="00B474FC" w:rsidRPr="00813DDF" w:rsidRDefault="00B9474F"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83" w:author="Author" w:date="1900-01-01T00:00:00Z"/>
                <w:sz w:val="20"/>
              </w:rPr>
            </w:pPr>
            <w:ins w:id="184" w:author="USA " w:date="2024-03-05T13:35:00Z">
              <w:r>
                <w:rPr>
                  <w:sz w:val="20"/>
                  <w:highlight w:val="cyan"/>
                </w:rPr>
                <w:t>7</w:t>
              </w:r>
            </w:ins>
            <w:ins w:id="185" w:author="Author">
              <w:del w:id="186" w:author="USA " w:date="2024-03-04T11:34:00Z">
                <w:r w:rsidR="00B474FC" w:rsidRPr="00AE22E6" w:rsidDel="00B474FC">
                  <w:rPr>
                    <w:sz w:val="20"/>
                    <w:highlight w:val="cyan"/>
                  </w:rPr>
                  <w:delText>7</w:delText>
                </w:r>
              </w:del>
            </w:ins>
          </w:p>
        </w:tc>
        <w:tc>
          <w:tcPr>
            <w:tcW w:w="6806" w:type="dxa"/>
            <w:vAlign w:val="center"/>
          </w:tcPr>
          <w:p w14:paraId="0BAABCE6" w14:textId="1541064D" w:rsidR="00AE22E6" w:rsidRPr="00AE22E6" w:rsidRDefault="00B474FC" w:rsidP="00086E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87" w:author="USA " w:date="2024-03-04T11:38:00Z"/>
                <w:color w:val="000000"/>
                <w:sz w:val="20"/>
                <w:highlight w:val="cyan"/>
              </w:rPr>
            </w:pPr>
            <w:ins w:id="188" w:author="Author">
              <w:del w:id="189" w:author="USA " w:date="2024-03-04T11:35:00Z">
                <w:r w:rsidRPr="00AE22E6" w:rsidDel="00B474FC">
                  <w:rPr>
                    <w:sz w:val="20"/>
                    <w:highlight w:val="cyan"/>
                  </w:rPr>
                  <w:delText>Identifies the category and type of eAtoN mark. See Table (</w:delText>
                </w:r>
                <w:r w:rsidRPr="00AE22E6" w:rsidDel="00B474FC">
                  <w:rPr>
                    <w:i/>
                    <w:iCs/>
                    <w:sz w:val="20"/>
                    <w:highlight w:val="cyan"/>
                  </w:rPr>
                  <w:delText>bis</w:delText>
                </w:r>
                <w:r w:rsidRPr="00AE22E6" w:rsidDel="00B474FC">
                  <w:rPr>
                    <w:sz w:val="20"/>
                    <w:highlight w:val="cyan"/>
                  </w:rPr>
                  <w:delText>)</w:delText>
                </w:r>
              </w:del>
            </w:ins>
            <w:del w:id="190" w:author="USA " w:date="2024-03-04T11:30:00Z">
              <w:r w:rsidRPr="00AE22E6" w:rsidDel="00B474FC">
                <w:rPr>
                  <w:sz w:val="20"/>
                  <w:highlight w:val="cyan"/>
                </w:rPr>
                <w:delText>]</w:delText>
              </w:r>
            </w:del>
            <w:ins w:id="191" w:author="USA " w:date="2024-03-04T11:38:00Z">
              <w:r w:rsidR="00AE22E6" w:rsidRPr="00AE22E6">
                <w:rPr>
                  <w:color w:val="000000"/>
                  <w:sz w:val="20"/>
                  <w:highlight w:val="cyan"/>
                </w:rPr>
                <w:t xml:space="preserve">0 = not available = default; </w:t>
              </w:r>
            </w:ins>
          </w:p>
          <w:p w14:paraId="6397005B" w14:textId="7A932D5F" w:rsidR="00AE22E6" w:rsidRPr="00813DDF" w:rsidRDefault="00AE22E6" w:rsidP="00AE22E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92" w:author="Author" w:date="1900-01-01T00:00:00Z"/>
                <w:sz w:val="20"/>
              </w:rPr>
            </w:pPr>
            <w:ins w:id="193" w:author="USA " w:date="2024-03-04T11:38:00Z">
              <w:r w:rsidRPr="00AE22E6">
                <w:rPr>
                  <w:color w:val="000000"/>
                  <w:sz w:val="20"/>
                  <w:highlight w:val="cyan"/>
                </w:rPr>
                <w:t xml:space="preserve">refer to appropriate definition set up by IALA; (see Table </w:t>
              </w:r>
            </w:ins>
            <w:r w:rsidR="0032287F">
              <w:rPr>
                <w:i/>
                <w:iCs/>
                <w:color w:val="000000"/>
                <w:sz w:val="20"/>
                <w:highlight w:val="cyan"/>
              </w:rPr>
              <w:t xml:space="preserve">BIS </w:t>
            </w:r>
            <w:ins w:id="194" w:author="USA " w:date="2024-03-04T11:38:00Z">
              <w:r w:rsidRPr="00AE22E6">
                <w:rPr>
                  <w:i/>
                  <w:iCs/>
                  <w:color w:val="000000"/>
                  <w:sz w:val="20"/>
                  <w:highlight w:val="cyan"/>
                </w:rPr>
                <w:t>2</w:t>
              </w:r>
              <w:r w:rsidRPr="00AE22E6">
                <w:rPr>
                  <w:color w:val="000000"/>
                  <w:sz w:val="20"/>
                  <w:highlight w:val="cyan"/>
                </w:rPr>
                <w:t>).</w:t>
              </w:r>
            </w:ins>
          </w:p>
        </w:tc>
      </w:tr>
      <w:tr w:rsidR="00B474FC" w:rsidRPr="00813DDF" w14:paraId="3E9F6298" w14:textId="77777777" w:rsidTr="006A04CB">
        <w:trPr>
          <w:cantSplit/>
          <w:jc w:val="center"/>
          <w:ins w:id="195" w:author="Author" w:date="1900-01-01T00:00:00Z"/>
          <w:del w:id="196" w:author="Author" w:date="1900-01-01T00:00:00Z"/>
        </w:trPr>
        <w:tc>
          <w:tcPr>
            <w:tcW w:w="1682" w:type="dxa"/>
            <w:vAlign w:val="center"/>
          </w:tcPr>
          <w:p w14:paraId="1445D5DC" w14:textId="77777777" w:rsidR="00B474FC" w:rsidRPr="00813DDF"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97" w:author="Author" w:date="1900-01-01T00:00:00Z"/>
                <w:del w:id="198" w:author="Author" w:date="1900-01-01T00:00:00Z"/>
                <w:sz w:val="20"/>
              </w:rPr>
            </w:pPr>
            <w:r w:rsidRPr="00813DDF">
              <w:rPr>
                <w:sz w:val="20"/>
              </w:rPr>
              <w:t>[</w:t>
            </w:r>
            <w:ins w:id="199" w:author="Author">
              <w:del w:id="200" w:author="Author">
                <w:r w:rsidRPr="00813DDF">
                  <w:rPr>
                    <w:sz w:val="20"/>
                  </w:rPr>
                  <w:delText>eAtoN COG / Dimensions Scale</w:delText>
                </w:r>
              </w:del>
            </w:ins>
          </w:p>
        </w:tc>
        <w:tc>
          <w:tcPr>
            <w:tcW w:w="1145" w:type="dxa"/>
            <w:vAlign w:val="center"/>
          </w:tcPr>
          <w:p w14:paraId="562A19E2" w14:textId="77777777" w:rsidR="00B474FC" w:rsidRPr="00813DDF"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01" w:author="Author" w:date="1900-01-01T00:00:00Z"/>
                <w:del w:id="202" w:author="Author" w:date="1900-01-01T00:00:00Z"/>
                <w:sz w:val="20"/>
              </w:rPr>
            </w:pPr>
            <w:ins w:id="203" w:author="Author">
              <w:del w:id="204" w:author="Author">
                <w:r w:rsidRPr="00813DDF">
                  <w:rPr>
                    <w:sz w:val="20"/>
                  </w:rPr>
                  <w:delText>2</w:delText>
                </w:r>
              </w:del>
            </w:ins>
          </w:p>
        </w:tc>
        <w:tc>
          <w:tcPr>
            <w:tcW w:w="6806" w:type="dxa"/>
            <w:vAlign w:val="center"/>
          </w:tcPr>
          <w:p w14:paraId="282FDF73" w14:textId="77777777" w:rsidR="00B474FC" w:rsidRPr="00813DDF"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05" w:author="Author" w:date="1900-01-01T00:00:00Z"/>
                <w:del w:id="206" w:author="Author" w:date="1900-01-01T00:00:00Z"/>
                <w:sz w:val="20"/>
              </w:rPr>
            </w:pPr>
            <w:ins w:id="207" w:author="Author">
              <w:del w:id="208" w:author="Author">
                <w:r w:rsidRPr="00813DDF">
                  <w:rPr>
                    <w:sz w:val="20"/>
                  </w:rPr>
                  <w:delText xml:space="preserve">0 = Default = Unspecified </w:delText>
                </w:r>
              </w:del>
            </w:ins>
          </w:p>
          <w:p w14:paraId="4F9C0B47" w14:textId="77777777" w:rsidR="00B474FC" w:rsidRPr="00813DDF"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09" w:author="Author" w:date="1900-01-01T00:00:00Z"/>
                <w:del w:id="210" w:author="Author" w:date="1900-01-01T00:00:00Z"/>
                <w:sz w:val="20"/>
              </w:rPr>
            </w:pPr>
            <w:ins w:id="211" w:author="Author">
              <w:del w:id="212" w:author="Author">
                <w:r w:rsidRPr="00813DDF">
                  <w:rPr>
                    <w:sz w:val="20"/>
                  </w:rPr>
                  <w:delText xml:space="preserve">1 -Radius from the reported position in 1 meter steps: 001-510 511 = greater than 510 meters 0 = default = unspecified </w:delText>
                </w:r>
              </w:del>
            </w:ins>
          </w:p>
          <w:p w14:paraId="30698E17" w14:textId="77777777" w:rsidR="00B474FC" w:rsidRPr="00813DDF"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13" w:author="Author" w:date="1900-01-01T00:00:00Z"/>
                <w:del w:id="214" w:author="Author" w:date="1900-01-01T00:00:00Z"/>
                <w:sz w:val="20"/>
              </w:rPr>
            </w:pPr>
            <w:ins w:id="215" w:author="Author">
              <w:del w:id="216" w:author="Author">
                <w:r w:rsidRPr="00813DDF">
                  <w:rPr>
                    <w:sz w:val="20"/>
                  </w:rPr>
                  <w:delText xml:space="preserve">2-Radius from the reported position in 100 meter steps: 001-510 511 = greater than 51 000 meters 0 = default = unspecified </w:delText>
                </w:r>
              </w:del>
            </w:ins>
          </w:p>
          <w:p w14:paraId="5C7CE664" w14:textId="77777777" w:rsidR="00B474FC" w:rsidRPr="00813DDF"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17" w:author="Author" w:date="1900-01-01T00:00:00Z"/>
                <w:del w:id="218" w:author="Author" w:date="1900-01-01T00:00:00Z"/>
                <w:sz w:val="20"/>
              </w:rPr>
            </w:pPr>
            <w:ins w:id="219" w:author="Author">
              <w:del w:id="220" w:author="Author">
                <w:r w:rsidRPr="00813DDF">
                  <w:rPr>
                    <w:sz w:val="20"/>
                  </w:rPr>
                  <w:delText>3-COG (used only by mobile AtoN/AMRD) in 0-359 degrees true steps 360 = not available 361 = SOG &lt; 2 knots, direction is not reported, 362-511-not to be used</w:delText>
                </w:r>
              </w:del>
            </w:ins>
          </w:p>
        </w:tc>
      </w:tr>
      <w:tr w:rsidR="00B474FC" w:rsidRPr="00813DDF" w14:paraId="7970B80D" w14:textId="77777777" w:rsidTr="006A04CB">
        <w:trPr>
          <w:cantSplit/>
          <w:jc w:val="center"/>
          <w:ins w:id="221" w:author="Author" w:date="1900-01-01T00:00:00Z"/>
          <w:del w:id="222" w:author="Author" w:date="1900-01-01T00:00:00Z"/>
        </w:trPr>
        <w:tc>
          <w:tcPr>
            <w:tcW w:w="1682" w:type="dxa"/>
            <w:vAlign w:val="center"/>
          </w:tcPr>
          <w:p w14:paraId="03963A03" w14:textId="77777777" w:rsidR="00B474FC" w:rsidRPr="00813DDF"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23" w:author="Author" w:date="1900-01-01T00:00:00Z"/>
                <w:del w:id="224" w:author="Author" w:date="1900-01-01T00:00:00Z"/>
                <w:sz w:val="20"/>
              </w:rPr>
            </w:pPr>
            <w:ins w:id="225" w:author="Author">
              <w:del w:id="226" w:author="Author">
                <w:r w:rsidRPr="00813DDF">
                  <w:rPr>
                    <w:sz w:val="20"/>
                  </w:rPr>
                  <w:delText>eAtoN COG / Dimensions</w:delText>
                </w:r>
              </w:del>
            </w:ins>
          </w:p>
        </w:tc>
        <w:tc>
          <w:tcPr>
            <w:tcW w:w="1145" w:type="dxa"/>
            <w:vAlign w:val="center"/>
          </w:tcPr>
          <w:p w14:paraId="353C41EF" w14:textId="77777777" w:rsidR="00B474FC" w:rsidRPr="00813DDF"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27" w:author="Author" w:date="1900-01-01T00:00:00Z"/>
                <w:del w:id="228" w:author="Author" w:date="1900-01-01T00:00:00Z"/>
                <w:sz w:val="20"/>
              </w:rPr>
            </w:pPr>
            <w:ins w:id="229" w:author="Author">
              <w:del w:id="230" w:author="Author">
                <w:r w:rsidRPr="00813DDF">
                  <w:rPr>
                    <w:sz w:val="20"/>
                  </w:rPr>
                  <w:delText>9</w:delText>
                </w:r>
              </w:del>
            </w:ins>
          </w:p>
        </w:tc>
        <w:tc>
          <w:tcPr>
            <w:tcW w:w="6806" w:type="dxa"/>
            <w:vAlign w:val="center"/>
          </w:tcPr>
          <w:p w14:paraId="63BA342E" w14:textId="77777777" w:rsidR="00B474FC" w:rsidRPr="00813DDF"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31" w:author="Author" w:date="1900-01-01T00:00:00Z"/>
                <w:del w:id="232" w:author="Author" w:date="1900-01-01T00:00:00Z"/>
                <w:sz w:val="20"/>
              </w:rPr>
            </w:pPr>
            <w:ins w:id="233" w:author="Author">
              <w:del w:id="234" w:author="Author">
                <w:r w:rsidRPr="00813DDF">
                  <w:rPr>
                    <w:sz w:val="20"/>
                  </w:rPr>
                  <w:delText>000 = Default = Unspecified; 1-511 meter or degrees (unit per eAtoN Measurement Scale)</w:delText>
                </w:r>
              </w:del>
            </w:ins>
          </w:p>
        </w:tc>
      </w:tr>
      <w:tr w:rsidR="00B474FC" w:rsidRPr="00813DDF" w14:paraId="436A7B7A" w14:textId="77777777" w:rsidTr="006A04CB">
        <w:trPr>
          <w:cantSplit/>
          <w:jc w:val="center"/>
          <w:ins w:id="235" w:author="Author" w:date="1900-01-01T00:00:00Z"/>
          <w:del w:id="236" w:author="Author" w:date="1900-01-01T00:00:00Z"/>
        </w:trPr>
        <w:tc>
          <w:tcPr>
            <w:tcW w:w="1682" w:type="dxa"/>
            <w:vAlign w:val="center"/>
          </w:tcPr>
          <w:p w14:paraId="7451C7C6" w14:textId="77777777" w:rsidR="00B474FC" w:rsidRPr="00813DDF"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37" w:author="Author" w:date="1900-01-01T00:00:00Z"/>
                <w:del w:id="238" w:author="Author" w:date="1900-01-01T00:00:00Z"/>
                <w:sz w:val="20"/>
              </w:rPr>
            </w:pPr>
            <w:ins w:id="239" w:author="Author">
              <w:del w:id="240" w:author="Author">
                <w:r w:rsidRPr="00813DDF">
                  <w:rPr>
                    <w:sz w:val="20"/>
                  </w:rPr>
                  <w:delText>SOG</w:delText>
                </w:r>
              </w:del>
            </w:ins>
          </w:p>
        </w:tc>
        <w:tc>
          <w:tcPr>
            <w:tcW w:w="1145" w:type="dxa"/>
            <w:vAlign w:val="center"/>
          </w:tcPr>
          <w:p w14:paraId="0069FD48" w14:textId="77777777" w:rsidR="00B474FC" w:rsidRPr="00813DDF"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41" w:author="Author" w:date="1900-01-01T00:00:00Z"/>
                <w:del w:id="242" w:author="Author" w:date="1900-01-01T00:00:00Z"/>
                <w:sz w:val="20"/>
              </w:rPr>
            </w:pPr>
            <w:ins w:id="243" w:author="Author">
              <w:del w:id="244" w:author="Author">
                <w:r w:rsidRPr="00813DDF">
                  <w:rPr>
                    <w:sz w:val="20"/>
                  </w:rPr>
                  <w:delText>5</w:delText>
                </w:r>
              </w:del>
            </w:ins>
          </w:p>
        </w:tc>
        <w:tc>
          <w:tcPr>
            <w:tcW w:w="6806" w:type="dxa"/>
            <w:vAlign w:val="center"/>
          </w:tcPr>
          <w:p w14:paraId="7D265A7D" w14:textId="77777777" w:rsidR="00B474FC" w:rsidRPr="00813DDF"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45" w:author="Author" w:date="1900-01-01T00:00:00Z"/>
                <w:del w:id="246" w:author="Author" w:date="1900-01-01T00:00:00Z"/>
                <w:sz w:val="20"/>
              </w:rPr>
            </w:pPr>
            <w:ins w:id="247" w:author="Author">
              <w:del w:id="248" w:author="Author">
                <w:r w:rsidRPr="00813DDF">
                  <w:rPr>
                    <w:sz w:val="20"/>
                  </w:rPr>
                  <w:delText xml:space="preserve">Speed over ground in 1 knot steps (0-30 knots), 0 </w:delText>
                </w:r>
              </w:del>
            </w:ins>
            <w:r w:rsidRPr="00813DDF">
              <w:rPr>
                <w:sz w:val="20"/>
              </w:rPr>
              <w:t>–</w:t>
            </w:r>
            <w:ins w:id="249" w:author="Author">
              <w:del w:id="250" w:author="Author">
                <w:r w:rsidRPr="00813DDF">
                  <w:rPr>
                    <w:sz w:val="20"/>
                  </w:rPr>
                  <w:delText xml:space="preserve"> 28 knots; 29 = 29 knots or higher; 30 = fixed (anchored); 31 = not available = default </w:delText>
                </w:r>
              </w:del>
            </w:ins>
            <w:r w:rsidRPr="00813DDF">
              <w:rPr>
                <w:sz w:val="20"/>
              </w:rPr>
              <w:t>]</w:t>
            </w:r>
          </w:p>
        </w:tc>
      </w:tr>
      <w:tr w:rsidR="00B474FC" w:rsidRPr="00813DDF" w14:paraId="79E9C111" w14:textId="77777777" w:rsidTr="006A04CB">
        <w:trPr>
          <w:cantSplit/>
          <w:jc w:val="center"/>
          <w:ins w:id="251" w:author="Author" w:date="1900-01-01T00:00:00Z"/>
        </w:trPr>
        <w:tc>
          <w:tcPr>
            <w:tcW w:w="1682" w:type="dxa"/>
            <w:vAlign w:val="center"/>
          </w:tcPr>
          <w:p w14:paraId="670FC82A" w14:textId="67734C61" w:rsidR="00B474FC" w:rsidRPr="00813DDF" w:rsidRDefault="00AE22E6"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52" w:author="Author" w:date="1900-01-01T00:00:00Z"/>
                <w:sz w:val="20"/>
              </w:rPr>
            </w:pPr>
            <w:ins w:id="253" w:author="USA " w:date="2024-03-04T11:41:00Z">
              <w:r w:rsidRPr="00AE22E6">
                <w:rPr>
                  <w:sz w:val="20"/>
                  <w:highlight w:val="cyan"/>
                </w:rPr>
                <w:t>IALA</w:t>
              </w:r>
              <w:r>
                <w:rPr>
                  <w:sz w:val="20"/>
                </w:rPr>
                <w:t xml:space="preserve"> </w:t>
              </w:r>
            </w:ins>
            <w:ins w:id="254" w:author="Author">
              <w:r w:rsidR="00B474FC" w:rsidRPr="00813DDF">
                <w:rPr>
                  <w:sz w:val="20"/>
                </w:rPr>
                <w:t xml:space="preserve">AtoN </w:t>
              </w:r>
            </w:ins>
            <w:ins w:id="255" w:author="USA " w:date="2024-03-04T11:41:00Z">
              <w:r w:rsidRPr="00AE22E6">
                <w:rPr>
                  <w:sz w:val="20"/>
                  <w:highlight w:val="cyan"/>
                </w:rPr>
                <w:t>MRN</w:t>
              </w:r>
            </w:ins>
            <w:ins w:id="256" w:author="USA " w:date="2024-03-04T11:42:00Z">
              <w:r w:rsidRPr="00AE22E6">
                <w:rPr>
                  <w:sz w:val="20"/>
                  <w:highlight w:val="cyan"/>
                </w:rPr>
                <w:t xml:space="preserve"> </w:t>
              </w:r>
            </w:ins>
            <w:ins w:id="257" w:author="Author">
              <w:del w:id="258" w:author="USA " w:date="2024-03-04T11:41:00Z">
                <w:r w:rsidR="00B474FC" w:rsidRPr="00AE22E6" w:rsidDel="00AE22E6">
                  <w:rPr>
                    <w:sz w:val="20"/>
                    <w:highlight w:val="cyan"/>
                  </w:rPr>
                  <w:delText>I</w:delText>
                </w:r>
              </w:del>
              <w:del w:id="259" w:author="USA " w:date="2024-03-04T11:42:00Z">
                <w:r w:rsidR="00B474FC" w:rsidRPr="00AE22E6" w:rsidDel="00AE22E6">
                  <w:rPr>
                    <w:sz w:val="20"/>
                    <w:highlight w:val="cyan"/>
                  </w:rPr>
                  <w:delText>D</w:delText>
                </w:r>
              </w:del>
            </w:ins>
          </w:p>
        </w:tc>
        <w:tc>
          <w:tcPr>
            <w:tcW w:w="1145" w:type="dxa"/>
            <w:vAlign w:val="center"/>
          </w:tcPr>
          <w:p w14:paraId="637EF315" w14:textId="5D0F3625" w:rsidR="00B474FC" w:rsidRPr="00813DDF" w:rsidRDefault="00AE22E6"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60" w:author="Author" w:date="1900-01-01T00:00:00Z"/>
                <w:sz w:val="20"/>
              </w:rPr>
            </w:pPr>
            <w:ins w:id="261" w:author="USA " w:date="2024-03-04T11:42:00Z">
              <w:r w:rsidRPr="00AE22E6">
                <w:rPr>
                  <w:sz w:val="20"/>
                  <w:highlight w:val="cyan"/>
                </w:rPr>
                <w:t>17</w:t>
              </w:r>
            </w:ins>
            <w:ins w:id="262" w:author="Author">
              <w:del w:id="263" w:author="USA " w:date="2024-03-04T11:42:00Z">
                <w:r w:rsidR="00B474FC" w:rsidRPr="00AE22E6" w:rsidDel="00AE22E6">
                  <w:rPr>
                    <w:sz w:val="20"/>
                    <w:highlight w:val="cyan"/>
                  </w:rPr>
                  <w:delText>30</w:delText>
                </w:r>
              </w:del>
            </w:ins>
          </w:p>
        </w:tc>
        <w:tc>
          <w:tcPr>
            <w:tcW w:w="6806" w:type="dxa"/>
            <w:vAlign w:val="center"/>
          </w:tcPr>
          <w:p w14:paraId="2731E6D5" w14:textId="60224E54" w:rsidR="00AE22E6"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64" w:author="USA " w:date="2024-03-04T11:44:00Z"/>
                <w:color w:val="000000"/>
                <w:sz w:val="20"/>
                <w:highlight w:val="cyan"/>
              </w:rPr>
            </w:pPr>
            <w:ins w:id="265" w:author="Author">
              <w:del w:id="266" w:author="USA " w:date="2024-03-04T11:44:00Z">
                <w:r w:rsidRPr="00AE22E6" w:rsidDel="00AE22E6">
                  <w:rPr>
                    <w:sz w:val="20"/>
                    <w:highlight w:val="cyan"/>
                  </w:rPr>
                  <w:delText xml:space="preserve">Identifies a Physical AtoN associated with this eAtoN, using five (5) character 6-bit ASCII unique identifier as assigned by the Administration per IALA Guideline GXXX; “@@@@@” = not available = default. </w:delText>
                </w:r>
              </w:del>
            </w:ins>
            <w:ins w:id="267" w:author="USA " w:date="2024-03-04T11:44:00Z">
              <w:r w:rsidR="00AE22E6" w:rsidRPr="00AE22E6">
                <w:rPr>
                  <w:color w:val="000000"/>
                  <w:sz w:val="20"/>
                  <w:highlight w:val="cyan"/>
                </w:rPr>
                <w:t xml:space="preserve">AtoN unique IALA Marine Resource Name (MRN). </w:t>
              </w:r>
            </w:ins>
            <w:ins w:id="268" w:author="USA " w:date="2024-03-05T13:30:00Z">
              <w:r w:rsidR="00800536">
                <w:rPr>
                  <w:color w:val="000000"/>
                  <w:sz w:val="20"/>
                  <w:highlight w:val="cyan"/>
                </w:rPr>
                <w:t>national identification number. The MMSI MID represents the nationality.</w:t>
              </w:r>
              <w:r w:rsidR="00800536">
                <w:rPr>
                  <w:color w:val="000000"/>
                  <w:sz w:val="20"/>
                  <w:highlight w:val="cyan"/>
                </w:rPr>
                <w:br/>
              </w:r>
            </w:ins>
            <w:ins w:id="269" w:author="USA " w:date="2024-03-04T11:44:00Z">
              <w:r w:rsidR="00AE22E6" w:rsidRPr="00AE22E6">
                <w:rPr>
                  <w:color w:val="000000"/>
                  <w:sz w:val="20"/>
                  <w:highlight w:val="cyan"/>
                </w:rPr>
                <w:t xml:space="preserve">000001-131 071, 0 = unassigned or unknown = default. </w:t>
              </w:r>
            </w:ins>
          </w:p>
          <w:p w14:paraId="18406830" w14:textId="7A804DB4" w:rsidR="00AE22E6" w:rsidRPr="00813DDF" w:rsidRDefault="00AE22E6"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70" w:author="Author" w:date="1900-01-01T00:00:00Z"/>
                <w:sz w:val="20"/>
              </w:rPr>
            </w:pPr>
            <w:ins w:id="271" w:author="USA " w:date="2024-03-04T11:44:00Z">
              <w:r w:rsidRPr="00AE22E6">
                <w:rPr>
                  <w:color w:val="000000"/>
                  <w:sz w:val="20"/>
                  <w:highlight w:val="cyan"/>
                </w:rPr>
                <w:t>See IALA Guideline G1143</w:t>
              </w:r>
              <w:r w:rsidRPr="00AE22E6">
                <w:rPr>
                  <w:i/>
                  <w:iCs/>
                  <w:color w:val="000000"/>
                  <w:sz w:val="20"/>
                  <w:highlight w:val="cyan"/>
                </w:rPr>
                <w:t>, IALA MRN for AtoN</w:t>
              </w:r>
              <w:r w:rsidRPr="00AE22E6">
                <w:rPr>
                  <w:color w:val="000000"/>
                  <w:sz w:val="20"/>
                  <w:highlight w:val="cyan"/>
                </w:rPr>
                <w:t>, e.g., urn:mrn:iala:aton:&lt;ISO 3166-1 alpha-2 code for its nationality&gt;:&lt;national identification number&gt;.</w:t>
              </w:r>
            </w:ins>
          </w:p>
        </w:tc>
      </w:tr>
      <w:tr w:rsidR="00B474FC" w:rsidRPr="00813DDF" w14:paraId="0D5689D3" w14:textId="77777777" w:rsidTr="006A04CB">
        <w:trPr>
          <w:cantSplit/>
          <w:jc w:val="center"/>
          <w:ins w:id="272" w:author="Author" w:date="1900-01-01T00:00:00Z"/>
        </w:trPr>
        <w:tc>
          <w:tcPr>
            <w:tcW w:w="1682" w:type="dxa"/>
            <w:vAlign w:val="center"/>
          </w:tcPr>
          <w:p w14:paraId="17A09BE5" w14:textId="78F513DC" w:rsidR="00B474FC" w:rsidRPr="00813DDF"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73" w:author="Author" w:date="1900-01-01T00:00:00Z"/>
                <w:sz w:val="20"/>
              </w:rPr>
            </w:pPr>
            <w:del w:id="274" w:author="USA " w:date="2024-03-04T11:45:00Z">
              <w:r w:rsidRPr="00AE22E6" w:rsidDel="00AE22E6">
                <w:rPr>
                  <w:sz w:val="20"/>
                  <w:highlight w:val="cyan"/>
                  <w:lang w:val="en-US"/>
                </w:rPr>
                <w:lastRenderedPageBreak/>
                <w:delText>[</w:delText>
              </w:r>
            </w:del>
            <w:ins w:id="275" w:author="USA " w:date="2024-03-04T11:45:00Z">
              <w:r w:rsidR="00AE22E6" w:rsidRPr="00AE22E6">
                <w:rPr>
                  <w:sz w:val="20"/>
                  <w:highlight w:val="cyan"/>
                  <w:lang w:val="en-US"/>
                </w:rPr>
                <w:t>AtoN</w:t>
              </w:r>
              <w:r w:rsidR="00AE22E6">
                <w:rPr>
                  <w:sz w:val="20"/>
                  <w:lang w:val="en-US"/>
                </w:rPr>
                <w:t xml:space="preserve"> </w:t>
              </w:r>
            </w:ins>
            <w:ins w:id="276" w:author="Author">
              <w:r w:rsidRPr="00813DDF">
                <w:rPr>
                  <w:sz w:val="20"/>
                  <w:lang w:val="en-US"/>
                </w:rPr>
                <w:t>Dimensions type</w:t>
              </w:r>
            </w:ins>
          </w:p>
        </w:tc>
        <w:tc>
          <w:tcPr>
            <w:tcW w:w="1145" w:type="dxa"/>
            <w:vAlign w:val="center"/>
          </w:tcPr>
          <w:p w14:paraId="07895744" w14:textId="77777777" w:rsidR="00B474FC" w:rsidRPr="00813DDF"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77" w:author="Author" w:date="1900-01-01T00:00:00Z"/>
                <w:sz w:val="20"/>
              </w:rPr>
            </w:pPr>
            <w:ins w:id="278" w:author="Author">
              <w:r w:rsidRPr="00813DDF">
                <w:rPr>
                  <w:sz w:val="20"/>
                  <w:lang w:val="en-US"/>
                </w:rPr>
                <w:t>2</w:t>
              </w:r>
            </w:ins>
          </w:p>
        </w:tc>
        <w:tc>
          <w:tcPr>
            <w:tcW w:w="6806" w:type="dxa"/>
            <w:vAlign w:val="center"/>
          </w:tcPr>
          <w:p w14:paraId="3AE59296" w14:textId="7EF9411F" w:rsidR="00B474FC" w:rsidRPr="00026408" w:rsidDel="00026408"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79" w:author="Author" w:date="1900-01-01T00:00:00Z"/>
                <w:del w:id="280" w:author="USA " w:date="2024-03-04T11:48:00Z"/>
                <w:sz w:val="20"/>
                <w:highlight w:val="cyan"/>
              </w:rPr>
            </w:pPr>
            <w:ins w:id="281" w:author="Author">
              <w:del w:id="282" w:author="USA " w:date="2024-03-04T11:48:00Z">
                <w:r w:rsidRPr="00026408" w:rsidDel="00026408">
                  <w:rPr>
                    <w:sz w:val="20"/>
                    <w:highlight w:val="cyan"/>
                  </w:rPr>
                  <w:delText>0 = circle, A = B = 0 represents a point; A + B = represents a diameter</w:delText>
                </w:r>
              </w:del>
            </w:ins>
          </w:p>
          <w:p w14:paraId="143557E4" w14:textId="414FBF2B" w:rsidR="00B474FC" w:rsidRPr="00026408" w:rsidDel="00026408"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83" w:author="Author" w:date="1900-01-01T00:00:00Z"/>
                <w:del w:id="284" w:author="USA " w:date="2024-03-04T11:48:00Z"/>
                <w:sz w:val="20"/>
                <w:highlight w:val="cyan"/>
              </w:rPr>
            </w:pPr>
            <w:ins w:id="285" w:author="Author">
              <w:del w:id="286" w:author="USA " w:date="2024-03-04T11:48:00Z">
                <w:r w:rsidRPr="00026408" w:rsidDel="00026408">
                  <w:rPr>
                    <w:sz w:val="20"/>
                    <w:highlight w:val="cyan"/>
                  </w:rPr>
                  <w:delText xml:space="preserve">1 = rectangle, A = True north dimension, B = True east-west dimension </w:delText>
                </w:r>
              </w:del>
            </w:ins>
          </w:p>
          <w:p w14:paraId="5D797FAC" w14:textId="73E8F8CF" w:rsidR="00B474FC" w:rsidRPr="00026408" w:rsidDel="00026408"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87" w:author="Author" w:date="1900-01-01T00:00:00Z"/>
                <w:del w:id="288" w:author="USA " w:date="2024-03-04T11:48:00Z"/>
                <w:sz w:val="20"/>
                <w:highlight w:val="cyan"/>
              </w:rPr>
            </w:pPr>
            <w:ins w:id="289" w:author="Author">
              <w:del w:id="290" w:author="USA " w:date="2024-03-04T11:48:00Z">
                <w:r w:rsidRPr="00026408" w:rsidDel="00026408">
                  <w:rPr>
                    <w:sz w:val="20"/>
                    <w:highlight w:val="cyan"/>
                  </w:rPr>
                  <w:delText>2 = polyline, A = bearing, B = length</w:delText>
                </w:r>
              </w:del>
            </w:ins>
          </w:p>
          <w:p w14:paraId="1923CC05" w14:textId="1F5D6CFE" w:rsidR="00026408" w:rsidRPr="00813DDF" w:rsidRDefault="00B474FC" w:rsidP="00086E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91" w:author="Author" w:date="1900-01-01T00:00:00Z"/>
                <w:sz w:val="20"/>
              </w:rPr>
            </w:pPr>
            <w:ins w:id="292" w:author="Author">
              <w:del w:id="293" w:author="USA " w:date="2024-03-04T11:48:00Z">
                <w:r w:rsidRPr="00026408" w:rsidDel="00026408">
                  <w:rPr>
                    <w:sz w:val="20"/>
                    <w:highlight w:val="cyan"/>
                  </w:rPr>
                  <w:delText>3 = vector, A = COG, B = SOG</w:delText>
                </w:r>
              </w:del>
            </w:ins>
            <w:ins w:id="294" w:author="USA " w:date="2024-03-04T11:52:00Z">
              <w:r w:rsidR="00026408" w:rsidRPr="00026408">
                <w:rPr>
                  <w:color w:val="000000"/>
                  <w:sz w:val="20"/>
                  <w:highlight w:val="cyan"/>
                </w:rPr>
                <w:t>Defines what Dimensions A and B represent.</w:t>
              </w:r>
              <w:r w:rsidR="00026408" w:rsidRPr="00026408">
                <w:rPr>
                  <w:color w:val="000000"/>
                  <w:sz w:val="20"/>
                  <w:highlight w:val="cyan"/>
                </w:rPr>
                <w:br/>
              </w:r>
              <w:r w:rsidR="00026408" w:rsidRPr="00026408">
                <w:rPr>
                  <w:color w:val="000000"/>
                  <w:sz w:val="20"/>
                  <w:highlight w:val="cyan"/>
                </w:rPr>
                <w:br/>
                <w:t>0 = AtoN Height and Width. Dimension A = represents a height above mean water (i.e., platform, structure, wind turbine, etc.), in 1 meter steps, 0-510, 511 = height greater than 510 meters; Dimension B = represents a circle radius from the broadcasted position encompassing the structure/object, in 10 meter steps, 0-126, 127 = a circle greater than 1260 meters. Used to convey the physical dimensions of a large AtoN or structure and assist its sightings. Dimension A = Dimension B = 0 = unknown = default.</w:t>
              </w:r>
              <w:r w:rsidR="00026408" w:rsidRPr="00026408">
                <w:rPr>
                  <w:color w:val="000000"/>
                  <w:sz w:val="20"/>
                  <w:highlight w:val="cyan"/>
                </w:rPr>
                <w:br/>
              </w:r>
              <w:r w:rsidR="00026408" w:rsidRPr="00026408">
                <w:rPr>
                  <w:color w:val="000000"/>
                  <w:sz w:val="20"/>
                  <w:highlight w:val="cyan"/>
                </w:rPr>
                <w:br/>
                <w:t>1 = Mobile AtoN Vector. Dimension A = COG, in true degrees: 0-359 in 1 degree steps, 360 = COG unreported; 361 = dynamically positioned on station, COG unreported, 362 = purposedly adrift, COG unreported, 362 = self-propelled, COG unreported; 363 = tethered, COG unreported, 364 = COG unknown = default, 365-511 reserved for future use; Dimension B = SOG, in 1 knot steps, 0-59; 60 = SOG unreported; 61 = dynamically positioned on station, SOG unreported, 62 = purposedly adrift, SOG unreported, 62 = self-propelled, SOG unreported; 63 = tethered, SOG unreported, 64 = SOG unknown = default, 65-127 reserved for future use.</w:t>
              </w:r>
            </w:ins>
            <w:ins w:id="295" w:author="USA " w:date="2024-03-05T13:40:00Z">
              <w:r w:rsidR="00086E66" w:rsidRPr="00026408">
                <w:rPr>
                  <w:color w:val="000000"/>
                  <w:sz w:val="20"/>
                  <w:highlight w:val="cyan"/>
                </w:rPr>
                <w:t xml:space="preserve"> </w:t>
              </w:r>
              <w:r w:rsidR="00086E66" w:rsidRPr="00026408">
                <w:rPr>
                  <w:color w:val="000000"/>
                  <w:sz w:val="20"/>
                  <w:highlight w:val="cyan"/>
                </w:rPr>
                <w:br/>
              </w:r>
              <w:r w:rsidR="00086E66" w:rsidRPr="00026408">
                <w:rPr>
                  <w:color w:val="000000"/>
                  <w:sz w:val="20"/>
                  <w:highlight w:val="cyan"/>
                </w:rPr>
                <w:br/>
              </w:r>
            </w:ins>
            <w:ins w:id="296" w:author="USA " w:date="2024-03-04T11:52:00Z">
              <w:r w:rsidR="00026408" w:rsidRPr="00026408">
                <w:rPr>
                  <w:color w:val="000000"/>
                  <w:sz w:val="20"/>
                  <w:highlight w:val="cyan"/>
                </w:rPr>
                <w:t>2 = AtoN Area/Line. Dimension A = length of a rectangle area or line, in 10 meter steps, 0 – 510, 511 = length greater than 5100 meters; Dimension B = width of the area, in 10 meter steps, 0 – 126, 127 = width greater than 1260 meters, 0 = Dimension A represents a line, the broadcasted position represents the mid-point of the height and width of a rectangular area denoting the area of the AtoN description. Dimension A = Dimension B = 0 = unknown = default.</w:t>
              </w:r>
              <w:r w:rsidR="00026408" w:rsidRPr="00026408">
                <w:rPr>
                  <w:color w:val="000000"/>
                  <w:sz w:val="20"/>
                  <w:highlight w:val="cyan"/>
                </w:rPr>
                <w:br/>
              </w:r>
              <w:r w:rsidR="00026408" w:rsidRPr="00026408">
                <w:rPr>
                  <w:color w:val="000000"/>
                  <w:sz w:val="20"/>
                  <w:highlight w:val="cyan"/>
                </w:rPr>
                <w:br/>
                <w:t>3 = Swing Circle</w:t>
              </w:r>
              <w:r w:rsidR="00026408" w:rsidRPr="00026408">
                <w:rPr>
                  <w:rFonts w:ascii="SimSun" w:eastAsia="SimSun" w:hAnsi="SimSun" w:cs="SimSun" w:hint="eastAsia"/>
                  <w:color w:val="000000"/>
                  <w:sz w:val="20"/>
                  <w:highlight w:val="cyan"/>
                  <w:lang w:eastAsia="zh-CN"/>
                </w:rPr>
                <w:t>.</w:t>
              </w:r>
              <w:r w:rsidR="00026408" w:rsidRPr="00026408">
                <w:rPr>
                  <w:color w:val="000000"/>
                  <w:sz w:val="20"/>
                  <w:highlight w:val="cyan"/>
                </w:rPr>
                <w:t xml:space="preserve"> Dimension A = Dimension B = 0 represents a point = default; Dimension A (in 1 meter steps, 0-127 meters) + Dimension B (in 10 meter steps, 0-1270 meters) = represents a radius from the broadcasted position to convey a large swing circle of this AtoN.</w:t>
              </w:r>
            </w:ins>
            <w:ins w:id="297" w:author="USA " w:date="2024-03-05T13:40:00Z">
              <w:r w:rsidR="00086E66" w:rsidRPr="00026408">
                <w:rPr>
                  <w:color w:val="000000"/>
                  <w:sz w:val="20"/>
                  <w:highlight w:val="cyan"/>
                </w:rPr>
                <w:t xml:space="preserve"> </w:t>
              </w:r>
              <w:r w:rsidR="00086E66" w:rsidRPr="00026408">
                <w:rPr>
                  <w:color w:val="000000"/>
                  <w:sz w:val="20"/>
                  <w:highlight w:val="cyan"/>
                </w:rPr>
                <w:br/>
              </w:r>
              <w:r w:rsidR="00086E66" w:rsidRPr="00026408">
                <w:rPr>
                  <w:color w:val="000000"/>
                  <w:sz w:val="20"/>
                  <w:highlight w:val="cyan"/>
                </w:rPr>
                <w:br/>
              </w:r>
            </w:ins>
            <w:ins w:id="298" w:author="USA " w:date="2024-03-04T11:52:00Z">
              <w:r w:rsidR="00026408" w:rsidRPr="00026408">
                <w:rPr>
                  <w:sz w:val="20"/>
                  <w:highlight w:val="cyan"/>
                </w:rPr>
                <w:t>NOTE</w:t>
              </w:r>
            </w:ins>
            <w:ins w:id="299" w:author="USA " w:date="2024-03-04T11:53:00Z">
              <w:r w:rsidR="00026408" w:rsidRPr="00026408">
                <w:rPr>
                  <w:sz w:val="20"/>
                  <w:highlight w:val="cyan"/>
                </w:rPr>
                <w:t>:</w:t>
              </w:r>
            </w:ins>
            <w:ins w:id="300" w:author="USA " w:date="2024-03-04T11:52:00Z">
              <w:r w:rsidR="00026408" w:rsidRPr="00026408">
                <w:rPr>
                  <w:sz w:val="20"/>
                  <w:highlight w:val="cyan"/>
                </w:rPr>
                <w:t xml:space="preserve"> AtoN Dimension Types may alternate to provide more information about the AtoN, i.e., using Type 0 to provide the height and width of a Mobile AtoN, using Type 2 to provide the area a Mobile AtoN is marking, e.g., oil spill.</w:t>
              </w:r>
            </w:ins>
          </w:p>
        </w:tc>
      </w:tr>
      <w:tr w:rsidR="00B474FC" w:rsidRPr="00813DDF" w:rsidDel="00026408" w14:paraId="030BE027" w14:textId="025968A8" w:rsidTr="006A04CB">
        <w:trPr>
          <w:cantSplit/>
          <w:jc w:val="center"/>
          <w:ins w:id="301" w:author="Author" w:date="1900-01-01T00:00:00Z"/>
          <w:del w:id="302" w:author="USA " w:date="2024-03-04T11:53:00Z"/>
        </w:trPr>
        <w:tc>
          <w:tcPr>
            <w:tcW w:w="1682" w:type="dxa"/>
            <w:vAlign w:val="center"/>
          </w:tcPr>
          <w:p w14:paraId="4BF22B5C" w14:textId="1CCDB965" w:rsidR="00B474FC" w:rsidRPr="00026408" w:rsidDel="00026408" w:rsidRDefault="00B474FC" w:rsidP="00B474FC">
            <w:pPr>
              <w:pStyle w:val="Tabletext"/>
              <w:rPr>
                <w:ins w:id="303" w:author="Author" w:date="1900-01-01T00:00:00Z"/>
                <w:del w:id="304" w:author="USA " w:date="2024-03-04T11:53:00Z"/>
                <w:highlight w:val="cyan"/>
              </w:rPr>
            </w:pPr>
            <w:ins w:id="305" w:author="Author">
              <w:del w:id="306" w:author="USA " w:date="2024-03-04T11:53:00Z">
                <w:r w:rsidRPr="00026408" w:rsidDel="00026408">
                  <w:rPr>
                    <w:highlight w:val="cyan"/>
                    <w:lang w:val="en-US"/>
                  </w:rPr>
                  <w:lastRenderedPageBreak/>
                  <w:delText>AtoN COG / Dimensions Scale</w:delText>
                </w:r>
              </w:del>
            </w:ins>
          </w:p>
        </w:tc>
        <w:tc>
          <w:tcPr>
            <w:tcW w:w="1145" w:type="dxa"/>
            <w:vAlign w:val="center"/>
          </w:tcPr>
          <w:p w14:paraId="24763BBF" w14:textId="1C2EE0DF" w:rsidR="00B474FC" w:rsidRPr="00026408" w:rsidDel="00026408" w:rsidRDefault="00B474FC" w:rsidP="00B474FC">
            <w:pPr>
              <w:pStyle w:val="Tabletext"/>
              <w:jc w:val="center"/>
              <w:rPr>
                <w:ins w:id="307" w:author="Author" w:date="1900-01-01T00:00:00Z"/>
                <w:del w:id="308" w:author="USA " w:date="2024-03-04T11:53:00Z"/>
                <w:highlight w:val="cyan"/>
              </w:rPr>
            </w:pPr>
            <w:ins w:id="309" w:author="Author">
              <w:del w:id="310" w:author="USA " w:date="2024-03-04T11:53:00Z">
                <w:r w:rsidRPr="00026408" w:rsidDel="00026408">
                  <w:rPr>
                    <w:highlight w:val="cyan"/>
                    <w:lang w:val="en-US"/>
                  </w:rPr>
                  <w:delText>2</w:delText>
                </w:r>
              </w:del>
            </w:ins>
          </w:p>
        </w:tc>
        <w:tc>
          <w:tcPr>
            <w:tcW w:w="6806" w:type="dxa"/>
            <w:vAlign w:val="center"/>
          </w:tcPr>
          <w:p w14:paraId="66DEC143" w14:textId="1D52FADD" w:rsidR="00B474FC" w:rsidRPr="00026408" w:rsidDel="00026408" w:rsidRDefault="00B474FC" w:rsidP="00B474FC">
            <w:pPr>
              <w:pStyle w:val="Tabletext"/>
              <w:rPr>
                <w:ins w:id="311" w:author="Author" w:date="1900-01-01T00:00:00Z"/>
                <w:del w:id="312" w:author="USA " w:date="2024-03-04T11:53:00Z"/>
                <w:highlight w:val="cyan"/>
              </w:rPr>
            </w:pPr>
            <w:ins w:id="313" w:author="Author">
              <w:del w:id="314" w:author="USA " w:date="2024-03-04T11:53:00Z">
                <w:r w:rsidRPr="00026408" w:rsidDel="00026408">
                  <w:rPr>
                    <w:highlight w:val="cyan"/>
                  </w:rPr>
                  <w:delText>0 = metres, in 1 metre steps: 001-511, 0 = default = unspecified</w:delText>
                </w:r>
              </w:del>
            </w:ins>
          </w:p>
          <w:p w14:paraId="0AA90DFF" w14:textId="1AC05125" w:rsidR="00B474FC" w:rsidRPr="00026408" w:rsidDel="00026408" w:rsidRDefault="00B474FC" w:rsidP="00B474FC">
            <w:pPr>
              <w:pStyle w:val="Tabletext"/>
              <w:rPr>
                <w:ins w:id="315" w:author="Author" w:date="1900-01-01T00:00:00Z"/>
                <w:del w:id="316" w:author="USA " w:date="2024-03-04T11:53:00Z"/>
                <w:highlight w:val="cyan"/>
              </w:rPr>
            </w:pPr>
            <w:ins w:id="317" w:author="Author">
              <w:del w:id="318" w:author="USA " w:date="2024-03-04T11:53:00Z">
                <w:r w:rsidRPr="00026408" w:rsidDel="00026408">
                  <w:rPr>
                    <w:highlight w:val="cyan"/>
                  </w:rPr>
                  <w:delText>1 = metres, in 10 metre steps: 001-511, 0 = default = unspecified</w:delText>
                </w:r>
              </w:del>
            </w:ins>
          </w:p>
          <w:p w14:paraId="128A9D45" w14:textId="31FC838B" w:rsidR="00B474FC" w:rsidRPr="00026408" w:rsidDel="00026408" w:rsidRDefault="00B474FC" w:rsidP="00B474FC">
            <w:pPr>
              <w:pStyle w:val="Tabletext"/>
              <w:rPr>
                <w:ins w:id="319" w:author="Author" w:date="1900-01-01T00:00:00Z"/>
                <w:del w:id="320" w:author="USA " w:date="2024-03-04T11:53:00Z"/>
                <w:highlight w:val="cyan"/>
              </w:rPr>
            </w:pPr>
            <w:ins w:id="321" w:author="Author">
              <w:del w:id="322" w:author="USA " w:date="2024-03-04T11:53:00Z">
                <w:r w:rsidRPr="00026408" w:rsidDel="00026408">
                  <w:rPr>
                    <w:highlight w:val="cyan"/>
                  </w:rPr>
                  <w:delText xml:space="preserve">2 = COG and SOG (used only by mobile AtoN/AMRD). COG in 0-359 true degree steps 360 = not available 361 = SOG &lt; 1 knots, direction is not reported, 362-511-not to be used. SOG in 1 knot steps 0-30 knots), 0 </w:delText>
                </w:r>
              </w:del>
            </w:ins>
            <w:del w:id="323" w:author="USA " w:date="2024-03-04T11:53:00Z">
              <w:r w:rsidRPr="00026408" w:rsidDel="00026408">
                <w:rPr>
                  <w:highlight w:val="cyan"/>
                </w:rPr>
                <w:delText>–</w:delText>
              </w:r>
            </w:del>
            <w:ins w:id="324" w:author="Author">
              <w:del w:id="325" w:author="USA " w:date="2024-03-04T11:53:00Z">
                <w:r w:rsidRPr="00026408" w:rsidDel="00026408">
                  <w:rPr>
                    <w:highlight w:val="cyan"/>
                  </w:rPr>
                  <w:delText xml:space="preserve"> 28 knots; 29 = 29 knots or higher; 30 = fixed (anchored); 31 = not available = default</w:delText>
                </w:r>
              </w:del>
            </w:ins>
          </w:p>
          <w:p w14:paraId="6AC02B4B" w14:textId="244F0273" w:rsidR="00B474FC" w:rsidRPr="00026408" w:rsidDel="00026408" w:rsidRDefault="00B474FC" w:rsidP="00B474FC">
            <w:pPr>
              <w:pStyle w:val="Tabletext"/>
              <w:rPr>
                <w:ins w:id="326" w:author="Author" w:date="1900-01-01T00:00:00Z"/>
                <w:del w:id="327" w:author="USA " w:date="2024-03-04T11:53:00Z"/>
                <w:highlight w:val="cyan"/>
                <w:lang w:val="en-US"/>
              </w:rPr>
            </w:pPr>
            <w:ins w:id="328" w:author="Author">
              <w:del w:id="329" w:author="USA " w:date="2024-03-04T11:53:00Z">
                <w:r w:rsidRPr="00026408" w:rsidDel="00026408">
                  <w:rPr>
                    <w:highlight w:val="cyan"/>
                  </w:rPr>
                  <w:delText>3 = Bearing and range.  Bearing in 0-359 true degree steps 360 = not available 361 = SOG &lt; 1 knots, direction is not reported, 362-511-not to be used.  Range in SOG in metres, in 10 metre steps: 00-30, 31 = not available = default</w:delText>
                </w:r>
                <w:r w:rsidRPr="00026408" w:rsidDel="00026408">
                  <w:rPr>
                    <w:highlight w:val="cyan"/>
                    <w:lang w:val="en-US"/>
                  </w:rPr>
                  <w:delText xml:space="preserve"> 0 = Default = Unspecified </w:delText>
                </w:r>
              </w:del>
            </w:ins>
          </w:p>
          <w:p w14:paraId="6949C42B" w14:textId="4042971D" w:rsidR="00B474FC" w:rsidRPr="00026408" w:rsidDel="00026408" w:rsidRDefault="00B474FC" w:rsidP="00B474FC">
            <w:pPr>
              <w:pStyle w:val="Tabletext"/>
              <w:rPr>
                <w:ins w:id="330" w:author="Author" w:date="1900-01-01T00:00:00Z"/>
                <w:del w:id="331" w:author="USA " w:date="2024-03-04T11:53:00Z"/>
                <w:highlight w:val="cyan"/>
                <w:lang w:val="en-US"/>
              </w:rPr>
            </w:pPr>
            <w:ins w:id="332" w:author="Author">
              <w:del w:id="333" w:author="USA " w:date="2024-03-04T11:53:00Z">
                <w:r w:rsidRPr="00026408" w:rsidDel="00026408">
                  <w:rPr>
                    <w:highlight w:val="cyan"/>
                    <w:lang w:val="en-US"/>
                  </w:rPr>
                  <w:delText xml:space="preserve">1 -Radius from the reported position in 1 meter steps: 001-510 511 = greater than 510 meters 0 = default = unspecified </w:delText>
                </w:r>
              </w:del>
            </w:ins>
          </w:p>
          <w:p w14:paraId="4DF7A35A" w14:textId="458F81C7" w:rsidR="00B474FC" w:rsidRPr="00026408" w:rsidDel="00026408" w:rsidRDefault="00B474FC" w:rsidP="00B474FC">
            <w:pPr>
              <w:pStyle w:val="Tabletext"/>
              <w:rPr>
                <w:ins w:id="334" w:author="Author" w:date="1900-01-01T00:00:00Z"/>
                <w:del w:id="335" w:author="USA " w:date="2024-03-04T11:53:00Z"/>
                <w:highlight w:val="cyan"/>
                <w:lang w:val="en-US"/>
              </w:rPr>
            </w:pPr>
            <w:ins w:id="336" w:author="Author">
              <w:del w:id="337" w:author="USA " w:date="2024-03-04T11:53:00Z">
                <w:r w:rsidRPr="00026408" w:rsidDel="00026408">
                  <w:rPr>
                    <w:highlight w:val="cyan"/>
                    <w:lang w:val="en-US"/>
                  </w:rPr>
                  <w:delText xml:space="preserve">2-Radius from the reported position in 100 meter steps: 001-510 511 = greater than 51 000 meters 0 = default = unspecified </w:delText>
                </w:r>
              </w:del>
            </w:ins>
          </w:p>
          <w:p w14:paraId="30428598" w14:textId="1F3D00EE" w:rsidR="00B474FC" w:rsidRPr="00026408" w:rsidDel="00026408" w:rsidRDefault="00B474FC" w:rsidP="00B474FC">
            <w:pPr>
              <w:pStyle w:val="Tabletext"/>
              <w:rPr>
                <w:ins w:id="338" w:author="Author" w:date="1900-01-01T00:00:00Z"/>
                <w:del w:id="339" w:author="USA " w:date="2024-03-04T11:53:00Z"/>
                <w:highlight w:val="cyan"/>
              </w:rPr>
            </w:pPr>
            <w:ins w:id="340" w:author="Author">
              <w:del w:id="341" w:author="USA " w:date="2024-03-04T11:53:00Z">
                <w:r w:rsidRPr="00026408" w:rsidDel="00026408">
                  <w:rPr>
                    <w:highlight w:val="cyan"/>
                    <w:lang w:val="en-US"/>
                  </w:rPr>
                  <w:delText>3-COG (used only by mobile AtoN/AMRD) in 0-359 degrees true steps 360 = not available 361 = SOG &lt; 2 knots, direction is not reported, 362-511-not to be used</w:delText>
                </w:r>
              </w:del>
            </w:ins>
          </w:p>
        </w:tc>
      </w:tr>
      <w:tr w:rsidR="00B474FC" w:rsidRPr="00813DDF" w14:paraId="70253CFE" w14:textId="77777777" w:rsidTr="006A04CB">
        <w:trPr>
          <w:cantSplit/>
          <w:jc w:val="center"/>
          <w:ins w:id="342" w:author="Author" w:date="1900-01-01T00:00:00Z"/>
        </w:trPr>
        <w:tc>
          <w:tcPr>
            <w:tcW w:w="1682" w:type="dxa"/>
            <w:vAlign w:val="center"/>
          </w:tcPr>
          <w:p w14:paraId="79A2FA07" w14:textId="7B6A69D1" w:rsidR="00B474FC" w:rsidRPr="00813DDF" w:rsidRDefault="00026408"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343" w:author="Author" w:date="1900-01-01T00:00:00Z"/>
                <w:sz w:val="20"/>
              </w:rPr>
            </w:pPr>
            <w:ins w:id="344" w:author="USA " w:date="2024-03-04T11:54:00Z">
              <w:r w:rsidRPr="00026408">
                <w:rPr>
                  <w:sz w:val="20"/>
                  <w:highlight w:val="cyan"/>
                  <w:lang w:val="en-US"/>
                </w:rPr>
                <w:t>AtoN</w:t>
              </w:r>
              <w:r>
                <w:rPr>
                  <w:sz w:val="20"/>
                  <w:lang w:val="en-US"/>
                </w:rPr>
                <w:t xml:space="preserve"> </w:t>
              </w:r>
            </w:ins>
            <w:ins w:id="345" w:author="Author">
              <w:r w:rsidR="00B474FC" w:rsidRPr="00813DDF">
                <w:rPr>
                  <w:sz w:val="20"/>
                  <w:lang w:val="en-US"/>
                </w:rPr>
                <w:t>Dimensions A</w:t>
              </w:r>
            </w:ins>
          </w:p>
        </w:tc>
        <w:tc>
          <w:tcPr>
            <w:tcW w:w="1145" w:type="dxa"/>
            <w:vAlign w:val="center"/>
          </w:tcPr>
          <w:p w14:paraId="7C5ED1C8" w14:textId="77777777" w:rsidR="00B474FC" w:rsidRPr="00813DDF"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46" w:author="Author" w:date="1900-01-01T00:00:00Z"/>
                <w:sz w:val="20"/>
              </w:rPr>
            </w:pPr>
            <w:ins w:id="347" w:author="Author">
              <w:r w:rsidRPr="00813DDF">
                <w:rPr>
                  <w:sz w:val="20"/>
                  <w:lang w:val="en-US"/>
                </w:rPr>
                <w:t>9</w:t>
              </w:r>
            </w:ins>
          </w:p>
        </w:tc>
        <w:tc>
          <w:tcPr>
            <w:tcW w:w="6806" w:type="dxa"/>
            <w:vAlign w:val="center"/>
          </w:tcPr>
          <w:p w14:paraId="5CA2E482" w14:textId="1CA0DF0C" w:rsidR="00026408" w:rsidRPr="00813DDF" w:rsidRDefault="00B474FC" w:rsidP="00086E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348" w:author="Author" w:date="1900-01-01T00:00:00Z"/>
                <w:sz w:val="20"/>
              </w:rPr>
            </w:pPr>
            <w:ins w:id="349" w:author="Author">
              <w:del w:id="350" w:author="USA " w:date="2024-03-04T11:54:00Z">
                <w:r w:rsidRPr="00026408" w:rsidDel="00026408">
                  <w:rPr>
                    <w:sz w:val="20"/>
                    <w:highlight w:val="cyan"/>
                    <w:lang w:val="en-US"/>
                  </w:rPr>
                  <w:delText>000 = Default = Unspecified; 1-511 meter or degrees (unit per AtoN Measurement Scale)</w:delText>
                </w:r>
              </w:del>
            </w:ins>
            <w:ins w:id="351" w:author="USA " w:date="2024-03-04T11:56:00Z">
              <w:r w:rsidR="00026408" w:rsidRPr="00026408">
                <w:rPr>
                  <w:color w:val="000000"/>
                  <w:sz w:val="20"/>
                  <w:highlight w:val="cyan"/>
                </w:rPr>
                <w:t>0-511 as defined by its AtoN Dimension Type (0 = default)</w:t>
              </w:r>
            </w:ins>
          </w:p>
        </w:tc>
      </w:tr>
      <w:tr w:rsidR="00B474FC" w:rsidRPr="00813DDF" w14:paraId="47F074BB" w14:textId="77777777" w:rsidTr="006A04CB">
        <w:trPr>
          <w:cantSplit/>
          <w:jc w:val="center"/>
          <w:ins w:id="352" w:author="Author" w:date="1900-01-01T00:00:00Z"/>
        </w:trPr>
        <w:tc>
          <w:tcPr>
            <w:tcW w:w="1682" w:type="dxa"/>
            <w:vAlign w:val="center"/>
          </w:tcPr>
          <w:p w14:paraId="5FA1E072" w14:textId="36664AD7" w:rsidR="00B474FC" w:rsidRPr="00813DDF" w:rsidRDefault="00026408"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353" w:author="Author" w:date="1900-01-01T00:00:00Z"/>
                <w:sz w:val="20"/>
              </w:rPr>
            </w:pPr>
            <w:ins w:id="354" w:author="USA " w:date="2024-03-04T11:54:00Z">
              <w:r w:rsidRPr="00026408">
                <w:rPr>
                  <w:sz w:val="20"/>
                  <w:highlight w:val="cyan"/>
                  <w:lang w:val="en-US"/>
                </w:rPr>
                <w:t>AtoN</w:t>
              </w:r>
              <w:r>
                <w:rPr>
                  <w:sz w:val="20"/>
                  <w:lang w:val="en-US"/>
                </w:rPr>
                <w:t xml:space="preserve"> </w:t>
              </w:r>
            </w:ins>
            <w:ins w:id="355" w:author="Author">
              <w:r w:rsidR="00B474FC" w:rsidRPr="00813DDF">
                <w:rPr>
                  <w:sz w:val="20"/>
                  <w:lang w:val="en-US"/>
                </w:rPr>
                <w:t>Dimension B</w:t>
              </w:r>
            </w:ins>
          </w:p>
        </w:tc>
        <w:tc>
          <w:tcPr>
            <w:tcW w:w="1145" w:type="dxa"/>
            <w:vAlign w:val="center"/>
          </w:tcPr>
          <w:p w14:paraId="602C5F23" w14:textId="2943F7FC" w:rsidR="00B474FC" w:rsidRPr="00813DDF" w:rsidRDefault="00026408"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56" w:author="Author" w:date="1900-01-01T00:00:00Z"/>
                <w:sz w:val="20"/>
              </w:rPr>
            </w:pPr>
            <w:ins w:id="357" w:author="USA " w:date="2024-03-04T11:54:00Z">
              <w:r w:rsidRPr="00026408">
                <w:rPr>
                  <w:sz w:val="20"/>
                  <w:highlight w:val="cyan"/>
                  <w:lang w:val="en-US"/>
                </w:rPr>
                <w:t>7</w:t>
              </w:r>
            </w:ins>
            <w:ins w:id="358" w:author="Author">
              <w:del w:id="359" w:author="USA " w:date="2024-03-04T11:54:00Z">
                <w:r w:rsidR="00B474FC" w:rsidRPr="00026408" w:rsidDel="00026408">
                  <w:rPr>
                    <w:sz w:val="20"/>
                    <w:highlight w:val="cyan"/>
                    <w:lang w:val="en-US"/>
                  </w:rPr>
                  <w:delText>5</w:delText>
                </w:r>
              </w:del>
            </w:ins>
          </w:p>
        </w:tc>
        <w:tc>
          <w:tcPr>
            <w:tcW w:w="6806" w:type="dxa"/>
            <w:vAlign w:val="center"/>
          </w:tcPr>
          <w:p w14:paraId="214AA6DF" w14:textId="47AE3174" w:rsidR="00026408" w:rsidRPr="00813DDF" w:rsidRDefault="00B474FC" w:rsidP="00086E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360" w:author="Author" w:date="1900-01-01T00:00:00Z"/>
                <w:sz w:val="20"/>
              </w:rPr>
            </w:pPr>
            <w:ins w:id="361" w:author="Author">
              <w:del w:id="362" w:author="USA " w:date="2024-03-04T11:55:00Z">
                <w:r w:rsidRPr="00026408" w:rsidDel="00026408">
                  <w:rPr>
                    <w:sz w:val="20"/>
                    <w:highlight w:val="cyan"/>
                    <w:lang w:val="en-US"/>
                  </w:rPr>
                  <w:delText>000 = Default = Unspecified; 1-511 meter or knots</w:delText>
                </w:r>
              </w:del>
            </w:ins>
            <w:del w:id="363" w:author="USA " w:date="2024-03-04T11:45:00Z">
              <w:r w:rsidRPr="00026408" w:rsidDel="00AE22E6">
                <w:rPr>
                  <w:sz w:val="20"/>
                  <w:highlight w:val="cyan"/>
                  <w:lang w:val="en-US"/>
                </w:rPr>
                <w:delText>]</w:delText>
              </w:r>
            </w:del>
            <w:ins w:id="364" w:author="USA " w:date="2024-03-04T11:56:00Z">
              <w:r w:rsidR="00026408" w:rsidRPr="00026408">
                <w:rPr>
                  <w:color w:val="000000"/>
                  <w:sz w:val="20"/>
                  <w:highlight w:val="cyan"/>
                </w:rPr>
                <w:t>0-127 as defined by its AtoN Dimension Type (0 = default)</w:t>
              </w:r>
            </w:ins>
          </w:p>
        </w:tc>
      </w:tr>
      <w:tr w:rsidR="00026408" w:rsidRPr="00813DDF" w14:paraId="3BF802C5" w14:textId="77777777" w:rsidTr="006A04CB">
        <w:trPr>
          <w:cantSplit/>
          <w:jc w:val="center"/>
          <w:ins w:id="365" w:author="USA " w:date="2024-03-04T11:57:00Z"/>
        </w:trPr>
        <w:tc>
          <w:tcPr>
            <w:tcW w:w="1682" w:type="dxa"/>
            <w:vAlign w:val="center"/>
          </w:tcPr>
          <w:p w14:paraId="7DE21C85" w14:textId="383DC4ED" w:rsidR="00026408" w:rsidRPr="00026408" w:rsidRDefault="00026408"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366" w:author="USA " w:date="2024-03-04T11:57:00Z"/>
                <w:sz w:val="20"/>
                <w:highlight w:val="cyan"/>
                <w:lang w:val="en-US"/>
              </w:rPr>
            </w:pPr>
            <w:ins w:id="367" w:author="USA " w:date="2024-03-04T11:57:00Z">
              <w:r w:rsidRPr="00026408">
                <w:rPr>
                  <w:color w:val="000000"/>
                  <w:sz w:val="20"/>
                  <w:highlight w:val="cyan"/>
                </w:rPr>
                <w:t>AtoN Charted Status</w:t>
              </w:r>
            </w:ins>
          </w:p>
        </w:tc>
        <w:tc>
          <w:tcPr>
            <w:tcW w:w="1145" w:type="dxa"/>
            <w:vAlign w:val="center"/>
          </w:tcPr>
          <w:p w14:paraId="666D20F6" w14:textId="6F57D4AC" w:rsidR="00026408" w:rsidRPr="00026408" w:rsidRDefault="00026408"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68" w:author="USA " w:date="2024-03-04T11:57:00Z"/>
                <w:sz w:val="20"/>
                <w:highlight w:val="cyan"/>
                <w:lang w:val="en-US"/>
              </w:rPr>
            </w:pPr>
            <w:ins w:id="369" w:author="USA " w:date="2024-03-04T11:57:00Z">
              <w:r w:rsidRPr="00026408">
                <w:rPr>
                  <w:sz w:val="20"/>
                  <w:highlight w:val="cyan"/>
                  <w:lang w:val="en-US"/>
                </w:rPr>
                <w:t>1</w:t>
              </w:r>
            </w:ins>
          </w:p>
        </w:tc>
        <w:tc>
          <w:tcPr>
            <w:tcW w:w="6806" w:type="dxa"/>
            <w:vAlign w:val="center"/>
          </w:tcPr>
          <w:p w14:paraId="528687F5" w14:textId="77777777" w:rsidR="00800536" w:rsidRDefault="00800536" w:rsidP="0080053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370" w:author="USA " w:date="2024-03-05T13:32:00Z"/>
                <w:color w:val="000000"/>
                <w:sz w:val="20"/>
                <w:highlight w:val="cyan"/>
              </w:rPr>
            </w:pPr>
            <w:ins w:id="371" w:author="USA " w:date="2024-03-05T13:32:00Z">
              <w:r>
                <w:rPr>
                  <w:color w:val="000000"/>
                  <w:sz w:val="20"/>
                  <w:highlight w:val="cyan"/>
                </w:rPr>
                <w:t>Denotes whether the AtoN is charted or not.</w:t>
              </w:r>
            </w:ins>
          </w:p>
          <w:p w14:paraId="039666F2" w14:textId="7123B4C2" w:rsidR="00026408" w:rsidRPr="00026408" w:rsidDel="00026408" w:rsidRDefault="00026408"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372" w:author="USA " w:date="2024-03-04T11:57:00Z"/>
                <w:sz w:val="20"/>
                <w:highlight w:val="cyan"/>
                <w:lang w:val="en-US"/>
              </w:rPr>
            </w:pPr>
            <w:ins w:id="373" w:author="USA " w:date="2024-03-04T11:58:00Z">
              <w:r w:rsidRPr="00026408">
                <w:rPr>
                  <w:color w:val="000000"/>
                  <w:sz w:val="20"/>
                  <w:highlight w:val="cyan"/>
                </w:rPr>
                <w:t>0 = AtoN is charted</w:t>
              </w:r>
              <w:r w:rsidRPr="00026408">
                <w:rPr>
                  <w:color w:val="000000"/>
                  <w:sz w:val="20"/>
                  <w:highlight w:val="cyan"/>
                </w:rPr>
                <w:br/>
                <w:t>1 = AtoN uncharted = default</w:t>
              </w:r>
            </w:ins>
          </w:p>
        </w:tc>
      </w:tr>
      <w:tr w:rsidR="00026408" w:rsidRPr="00813DDF" w14:paraId="1FD134D6" w14:textId="77777777" w:rsidTr="006A04CB">
        <w:trPr>
          <w:cantSplit/>
          <w:jc w:val="center"/>
          <w:ins w:id="374" w:author="USA " w:date="2024-03-04T11:58:00Z"/>
        </w:trPr>
        <w:tc>
          <w:tcPr>
            <w:tcW w:w="1682" w:type="dxa"/>
            <w:vAlign w:val="center"/>
          </w:tcPr>
          <w:p w14:paraId="780E6F8F" w14:textId="63A2450B" w:rsidR="00026408" w:rsidRPr="00026408" w:rsidRDefault="00026408"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375" w:author="USA " w:date="2024-03-04T11:58:00Z"/>
                <w:color w:val="000000"/>
                <w:sz w:val="20"/>
                <w:highlight w:val="cyan"/>
              </w:rPr>
            </w:pPr>
            <w:ins w:id="376" w:author="USA " w:date="2024-03-04T11:59:00Z">
              <w:r w:rsidRPr="00026408">
                <w:rPr>
                  <w:color w:val="000000"/>
                  <w:sz w:val="20"/>
                  <w:highlight w:val="cyan"/>
                </w:rPr>
                <w:t xml:space="preserve">AtoN </w:t>
              </w:r>
              <w:r w:rsidRPr="00026408">
                <w:rPr>
                  <w:sz w:val="20"/>
                  <w:highlight w:val="cyan"/>
                </w:rPr>
                <w:t>On-station Status</w:t>
              </w:r>
            </w:ins>
          </w:p>
        </w:tc>
        <w:tc>
          <w:tcPr>
            <w:tcW w:w="1145" w:type="dxa"/>
            <w:vAlign w:val="center"/>
          </w:tcPr>
          <w:p w14:paraId="5CDAAB7F" w14:textId="12C715BB" w:rsidR="00026408" w:rsidRPr="00026408" w:rsidRDefault="00026408"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77" w:author="USA " w:date="2024-03-04T11:58:00Z"/>
                <w:sz w:val="20"/>
                <w:highlight w:val="cyan"/>
                <w:lang w:val="en-US"/>
              </w:rPr>
            </w:pPr>
            <w:ins w:id="378" w:author="USA " w:date="2024-03-04T11:59:00Z">
              <w:r w:rsidRPr="00026408">
                <w:rPr>
                  <w:sz w:val="20"/>
                  <w:highlight w:val="cyan"/>
                  <w:lang w:val="en-US"/>
                </w:rPr>
                <w:t>3</w:t>
              </w:r>
            </w:ins>
          </w:p>
        </w:tc>
        <w:tc>
          <w:tcPr>
            <w:tcW w:w="6806" w:type="dxa"/>
            <w:vAlign w:val="center"/>
          </w:tcPr>
          <w:p w14:paraId="321D67E3" w14:textId="77777777" w:rsidR="00800536" w:rsidRDefault="00800536" w:rsidP="0080053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379" w:author="USA " w:date="2024-03-05T13:32:00Z"/>
                <w:color w:val="000000"/>
                <w:sz w:val="20"/>
                <w:highlight w:val="cyan"/>
              </w:rPr>
            </w:pPr>
            <w:ins w:id="380" w:author="USA " w:date="2024-03-05T13:32:00Z">
              <w:r>
                <w:rPr>
                  <w:color w:val="000000"/>
                  <w:sz w:val="20"/>
                  <w:highlight w:val="cyan"/>
                </w:rPr>
                <w:t>Denotes whether the AtoN is on-station or not.</w:t>
              </w:r>
            </w:ins>
          </w:p>
          <w:p w14:paraId="4BF20C5D" w14:textId="49BBE3DD" w:rsidR="00026408" w:rsidRPr="00026408" w:rsidRDefault="00026408"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381" w:author="USA " w:date="2024-03-04T11:58:00Z"/>
                <w:color w:val="000000"/>
                <w:sz w:val="20"/>
                <w:highlight w:val="cyan"/>
              </w:rPr>
            </w:pPr>
            <w:ins w:id="382" w:author="USA " w:date="2024-03-04T11:59:00Z">
              <w:r w:rsidRPr="00026408">
                <w:rPr>
                  <w:color w:val="000000"/>
                  <w:sz w:val="20"/>
                  <w:highlight w:val="cyan"/>
                </w:rPr>
                <w:t>0 = On-station or on course (Mobile AtoN) = default</w:t>
              </w:r>
              <w:r w:rsidRPr="00026408">
                <w:rPr>
                  <w:color w:val="000000"/>
                  <w:sz w:val="20"/>
                  <w:highlight w:val="cyan"/>
                </w:rPr>
                <w:br/>
                <w:t>1 = On-statio</w:t>
              </w:r>
              <w:r w:rsidRPr="00026408">
                <w:rPr>
                  <w:sz w:val="20"/>
                  <w:highlight w:val="cyan"/>
                </w:rPr>
                <w:t>n,</w:t>
              </w:r>
              <w:r w:rsidRPr="00026408">
                <w:rPr>
                  <w:color w:val="000000"/>
                  <w:sz w:val="20"/>
                  <w:highlight w:val="cyan"/>
                </w:rPr>
                <w:t xml:space="preserve"> but </w:t>
              </w:r>
              <w:r w:rsidRPr="00026408">
                <w:rPr>
                  <w:sz w:val="20"/>
                  <w:highlight w:val="cyan"/>
                </w:rPr>
                <w:t>damaged,</w:t>
              </w:r>
              <w:r w:rsidRPr="00026408">
                <w:rPr>
                  <w:color w:val="000000"/>
                  <w:sz w:val="20"/>
                  <w:highlight w:val="cyan"/>
                </w:rPr>
                <w:t xml:space="preserve"> occulted, submerged or otherwise not properly visible </w:t>
              </w:r>
              <w:r w:rsidRPr="00026408">
                <w:rPr>
                  <w:color w:val="000000"/>
                  <w:sz w:val="20"/>
                  <w:highlight w:val="cyan"/>
                </w:rPr>
                <w:br/>
                <w:t>2 = Off-stati</w:t>
              </w:r>
              <w:r w:rsidRPr="00026408">
                <w:rPr>
                  <w:sz w:val="20"/>
                  <w:highlight w:val="cyan"/>
                </w:rPr>
                <w:t>on location unknown</w:t>
              </w:r>
              <w:r w:rsidRPr="00026408">
                <w:rPr>
                  <w:color w:val="000000"/>
                  <w:sz w:val="20"/>
                  <w:highlight w:val="cyan"/>
                </w:rPr>
                <w:br/>
                <w:t xml:space="preserve">3 = Off-station, </w:t>
              </w:r>
              <w:r w:rsidRPr="00026408">
                <w:rPr>
                  <w:sz w:val="20"/>
                  <w:highlight w:val="cyan"/>
                </w:rPr>
                <w:t>but reporting its current position</w:t>
              </w:r>
              <w:r w:rsidRPr="00026408">
                <w:rPr>
                  <w:color w:val="000000"/>
                  <w:sz w:val="20"/>
                  <w:highlight w:val="cyan"/>
                </w:rPr>
                <w:br/>
                <w:t>4 = Off-station adrift</w:t>
              </w:r>
              <w:r w:rsidRPr="00026408">
                <w:rPr>
                  <w:color w:val="000000"/>
                  <w:sz w:val="20"/>
                  <w:highlight w:val="cyan"/>
                </w:rPr>
                <w:br/>
                <w:t>5 = Off-station, removed or relocated</w:t>
              </w:r>
              <w:r w:rsidRPr="00026408">
                <w:rPr>
                  <w:color w:val="000000"/>
                  <w:sz w:val="20"/>
                  <w:highlight w:val="cyan"/>
                </w:rPr>
                <w:br/>
                <w:t>6 = On-station, as a new or temporary AtoN</w:t>
              </w:r>
              <w:r w:rsidRPr="00026408">
                <w:rPr>
                  <w:color w:val="000000"/>
                  <w:sz w:val="20"/>
                  <w:highlight w:val="cyan"/>
                </w:rPr>
                <w:br/>
              </w:r>
              <w:r w:rsidRPr="00026408">
                <w:rPr>
                  <w:sz w:val="20"/>
                  <w:highlight w:val="cyan"/>
                </w:rPr>
                <w:t>7 = Reserved for future use</w:t>
              </w:r>
            </w:ins>
          </w:p>
        </w:tc>
      </w:tr>
      <w:tr w:rsidR="00B474FC" w:rsidRPr="00813DDF" w:rsidDel="00026408" w14:paraId="2E7140B9" w14:textId="19E43C31" w:rsidTr="006A04CB">
        <w:trPr>
          <w:cantSplit/>
          <w:jc w:val="center"/>
          <w:ins w:id="383" w:author="Author" w:date="1900-01-01T00:00:00Z"/>
          <w:del w:id="384" w:author="USA " w:date="2024-03-04T12:00:00Z"/>
        </w:trPr>
        <w:tc>
          <w:tcPr>
            <w:tcW w:w="1682" w:type="dxa"/>
            <w:vAlign w:val="center"/>
          </w:tcPr>
          <w:p w14:paraId="6EBAFADB" w14:textId="121B1DCF" w:rsidR="00B474FC" w:rsidRPr="00026408" w:rsidDel="00026408"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385" w:author="Author" w:date="1900-01-01T00:00:00Z"/>
                <w:del w:id="386" w:author="USA " w:date="2024-03-04T12:00:00Z"/>
                <w:sz w:val="20"/>
                <w:highlight w:val="cyan"/>
              </w:rPr>
            </w:pPr>
            <w:ins w:id="387" w:author="Author">
              <w:del w:id="388" w:author="USA " w:date="2024-03-04T12:00:00Z">
                <w:r w:rsidRPr="00026408" w:rsidDel="00026408">
                  <w:rPr>
                    <w:sz w:val="20"/>
                    <w:highlight w:val="cyan"/>
                  </w:rPr>
                  <w:delText>Type of Physical Aid to Navigation (AtoN) augmented by the eAtoN</w:delText>
                </w:r>
              </w:del>
            </w:ins>
          </w:p>
        </w:tc>
        <w:tc>
          <w:tcPr>
            <w:tcW w:w="1145" w:type="dxa"/>
            <w:vAlign w:val="center"/>
          </w:tcPr>
          <w:p w14:paraId="163683FF" w14:textId="584A41A7" w:rsidR="00B474FC" w:rsidRPr="00026408" w:rsidDel="00026408"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89" w:author="Author" w:date="1900-01-01T00:00:00Z"/>
                <w:del w:id="390" w:author="USA " w:date="2024-03-04T12:00:00Z"/>
                <w:sz w:val="20"/>
                <w:highlight w:val="cyan"/>
              </w:rPr>
            </w:pPr>
            <w:ins w:id="391" w:author="Author">
              <w:del w:id="392" w:author="USA " w:date="2024-03-04T12:00:00Z">
                <w:r w:rsidRPr="00026408" w:rsidDel="00026408">
                  <w:rPr>
                    <w:sz w:val="20"/>
                    <w:highlight w:val="cyan"/>
                  </w:rPr>
                  <w:delText>4</w:delText>
                </w:r>
              </w:del>
            </w:ins>
          </w:p>
        </w:tc>
        <w:tc>
          <w:tcPr>
            <w:tcW w:w="6806" w:type="dxa"/>
            <w:vAlign w:val="center"/>
          </w:tcPr>
          <w:p w14:paraId="4472786C" w14:textId="00251375" w:rsidR="00B474FC" w:rsidRPr="00026408" w:rsidDel="00026408"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393" w:author="Author" w:date="1900-01-01T00:00:00Z"/>
                <w:del w:id="394" w:author="USA " w:date="2024-03-04T12:00:00Z"/>
                <w:sz w:val="20"/>
                <w:highlight w:val="cyan"/>
              </w:rPr>
            </w:pPr>
            <w:ins w:id="395" w:author="Author">
              <w:del w:id="396" w:author="USA " w:date="2024-03-04T12:00:00Z">
                <w:r w:rsidRPr="00026408" w:rsidDel="00026408">
                  <w:rPr>
                    <w:sz w:val="20"/>
                    <w:highlight w:val="cyan"/>
                  </w:rPr>
                  <w:delText xml:space="preserve">0 </w:delText>
                </w:r>
              </w:del>
            </w:ins>
            <w:del w:id="397" w:author="USA " w:date="2024-03-04T12:00:00Z">
              <w:r w:rsidRPr="00026408" w:rsidDel="00026408">
                <w:rPr>
                  <w:sz w:val="20"/>
                  <w:highlight w:val="cyan"/>
                </w:rPr>
                <w:delText>–</w:delText>
              </w:r>
            </w:del>
            <w:ins w:id="398" w:author="Author">
              <w:del w:id="399" w:author="USA " w:date="2024-03-04T12:00:00Z">
                <w:r w:rsidRPr="00026408" w:rsidDel="00026408">
                  <w:rPr>
                    <w:sz w:val="20"/>
                    <w:highlight w:val="cyan"/>
                  </w:rPr>
                  <w:delText xml:space="preserve"> Undefined = default</w:delText>
                </w:r>
              </w:del>
            </w:ins>
          </w:p>
          <w:p w14:paraId="76829635" w14:textId="45D2C466" w:rsidR="00B474FC" w:rsidRPr="00026408" w:rsidDel="00026408"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400" w:author="Author" w:date="1900-01-01T00:00:00Z"/>
                <w:del w:id="401" w:author="USA " w:date="2024-03-04T12:00:00Z"/>
                <w:sz w:val="20"/>
                <w:highlight w:val="cyan"/>
              </w:rPr>
            </w:pPr>
            <w:ins w:id="402" w:author="Author">
              <w:del w:id="403" w:author="USA " w:date="2024-03-04T12:00:00Z">
                <w:r w:rsidRPr="00026408" w:rsidDel="00026408">
                  <w:rPr>
                    <w:sz w:val="20"/>
                    <w:highlight w:val="cyan"/>
                  </w:rPr>
                  <w:delText xml:space="preserve">1 </w:delText>
                </w:r>
              </w:del>
            </w:ins>
            <w:del w:id="404" w:author="USA " w:date="2024-03-04T12:00:00Z">
              <w:r w:rsidRPr="00026408" w:rsidDel="00026408">
                <w:rPr>
                  <w:sz w:val="20"/>
                  <w:highlight w:val="cyan"/>
                </w:rPr>
                <w:delText>–</w:delText>
              </w:r>
            </w:del>
            <w:ins w:id="405" w:author="Author">
              <w:del w:id="406" w:author="USA " w:date="2024-03-04T12:00:00Z">
                <w:r w:rsidRPr="00026408" w:rsidDel="00026408">
                  <w:rPr>
                    <w:sz w:val="20"/>
                    <w:highlight w:val="cyan"/>
                  </w:rPr>
                  <w:delText xml:space="preserve"> Buoy (nun)</w:delText>
                </w:r>
              </w:del>
            </w:ins>
          </w:p>
          <w:p w14:paraId="0AC95A54" w14:textId="3FE11F08" w:rsidR="00B474FC" w:rsidRPr="00026408" w:rsidDel="00026408"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407" w:author="Author" w:date="1900-01-01T00:00:00Z"/>
                <w:del w:id="408" w:author="USA " w:date="2024-03-04T12:00:00Z"/>
                <w:sz w:val="20"/>
                <w:highlight w:val="cyan"/>
              </w:rPr>
            </w:pPr>
            <w:ins w:id="409" w:author="Author">
              <w:del w:id="410" w:author="USA " w:date="2024-03-04T12:00:00Z">
                <w:r w:rsidRPr="00026408" w:rsidDel="00026408">
                  <w:rPr>
                    <w:sz w:val="20"/>
                    <w:highlight w:val="cyan"/>
                  </w:rPr>
                  <w:delText xml:space="preserve">2 </w:delText>
                </w:r>
              </w:del>
            </w:ins>
            <w:del w:id="411" w:author="USA " w:date="2024-03-04T12:00:00Z">
              <w:r w:rsidRPr="00026408" w:rsidDel="00026408">
                <w:rPr>
                  <w:sz w:val="20"/>
                  <w:highlight w:val="cyan"/>
                </w:rPr>
                <w:delText>–</w:delText>
              </w:r>
            </w:del>
            <w:ins w:id="412" w:author="Author">
              <w:del w:id="413" w:author="USA " w:date="2024-03-04T12:00:00Z">
                <w:r w:rsidRPr="00026408" w:rsidDel="00026408">
                  <w:rPr>
                    <w:sz w:val="20"/>
                    <w:highlight w:val="cyan"/>
                  </w:rPr>
                  <w:delText xml:space="preserve"> Buoy (can)</w:delText>
                </w:r>
              </w:del>
            </w:ins>
          </w:p>
          <w:p w14:paraId="699B11B8" w14:textId="05680C12" w:rsidR="00B474FC" w:rsidRPr="00026408" w:rsidDel="00026408"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414" w:author="Author" w:date="1900-01-01T00:00:00Z"/>
                <w:del w:id="415" w:author="USA " w:date="2024-03-04T12:00:00Z"/>
                <w:sz w:val="20"/>
                <w:highlight w:val="cyan"/>
              </w:rPr>
            </w:pPr>
            <w:ins w:id="416" w:author="Author">
              <w:del w:id="417" w:author="USA " w:date="2024-03-04T12:00:00Z">
                <w:r w:rsidRPr="00026408" w:rsidDel="00026408">
                  <w:rPr>
                    <w:sz w:val="20"/>
                    <w:highlight w:val="cyan"/>
                  </w:rPr>
                  <w:delText xml:space="preserve">3 </w:delText>
                </w:r>
              </w:del>
            </w:ins>
            <w:del w:id="418" w:author="USA " w:date="2024-03-04T12:00:00Z">
              <w:r w:rsidRPr="00026408" w:rsidDel="00026408">
                <w:rPr>
                  <w:sz w:val="20"/>
                  <w:highlight w:val="cyan"/>
                </w:rPr>
                <w:delText>–</w:delText>
              </w:r>
            </w:del>
            <w:ins w:id="419" w:author="Author">
              <w:del w:id="420" w:author="USA " w:date="2024-03-04T12:00:00Z">
                <w:r w:rsidRPr="00026408" w:rsidDel="00026408">
                  <w:rPr>
                    <w:sz w:val="20"/>
                    <w:highlight w:val="cyan"/>
                  </w:rPr>
                  <w:delText xml:space="preserve"> Buoy (lighted)</w:delText>
                </w:r>
              </w:del>
            </w:ins>
          </w:p>
          <w:p w14:paraId="7D03AB70" w14:textId="085D3883" w:rsidR="00B474FC" w:rsidRPr="00026408" w:rsidDel="00026408" w:rsidRDefault="00B474FC" w:rsidP="00B474FC">
            <w:pPr>
              <w:pStyle w:val="ListParagraph"/>
              <w:numPr>
                <w:ilvl w:val="0"/>
                <w:numId w:val="3"/>
              </w:numPr>
              <w:tabs>
                <w:tab w:val="clear" w:pos="855"/>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421" w:author="Author" w:date="1900-01-01T00:00:00Z"/>
                <w:del w:id="422" w:author="USA " w:date="2024-03-04T12:00:00Z"/>
                <w:sz w:val="20"/>
                <w:highlight w:val="cyan"/>
              </w:rPr>
            </w:pPr>
            <w:del w:id="423" w:author="USA " w:date="2024-03-04T12:00:00Z">
              <w:r w:rsidRPr="00026408" w:rsidDel="00026408">
                <w:rPr>
                  <w:sz w:val="20"/>
                  <w:highlight w:val="cyan"/>
                </w:rPr>
                <w:delText>–</w:delText>
              </w:r>
            </w:del>
            <w:ins w:id="424" w:author="Author">
              <w:del w:id="425" w:author="USA " w:date="2024-03-04T12:00:00Z">
                <w:r w:rsidRPr="00026408" w:rsidDel="00026408">
                  <w:rPr>
                    <w:sz w:val="20"/>
                    <w:highlight w:val="cyan"/>
                  </w:rPr>
                  <w:delText xml:space="preserve"> Buoy (sound)</w:delText>
                </w:r>
              </w:del>
            </w:ins>
          </w:p>
          <w:p w14:paraId="10D4E199" w14:textId="63351009" w:rsidR="00B474FC" w:rsidRPr="00026408" w:rsidDel="00026408" w:rsidRDefault="00B474FC" w:rsidP="00B474FC">
            <w:pPr>
              <w:pStyle w:val="ListParagraph"/>
              <w:numPr>
                <w:ilvl w:val="0"/>
                <w:numId w:val="3"/>
              </w:numPr>
              <w:tabs>
                <w:tab w:val="clear" w:pos="855"/>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426" w:author="Author" w:date="1900-01-01T00:00:00Z"/>
                <w:del w:id="427" w:author="USA " w:date="2024-03-04T12:00:00Z"/>
                <w:sz w:val="20"/>
                <w:highlight w:val="cyan"/>
              </w:rPr>
            </w:pPr>
            <w:del w:id="428" w:author="USA " w:date="2024-03-04T12:00:00Z">
              <w:r w:rsidRPr="00026408" w:rsidDel="00026408">
                <w:rPr>
                  <w:sz w:val="20"/>
                  <w:highlight w:val="cyan"/>
                </w:rPr>
                <w:delText>–</w:delText>
              </w:r>
            </w:del>
            <w:ins w:id="429" w:author="Author">
              <w:del w:id="430" w:author="USA " w:date="2024-03-04T12:00:00Z">
                <w:r w:rsidRPr="00026408" w:rsidDel="00026408">
                  <w:rPr>
                    <w:sz w:val="20"/>
                    <w:highlight w:val="cyan"/>
                  </w:rPr>
                  <w:delText xml:space="preserve"> Beacon (lighted)</w:delText>
                </w:r>
              </w:del>
            </w:ins>
          </w:p>
          <w:p w14:paraId="51DF7270" w14:textId="1D524046" w:rsidR="00B474FC" w:rsidRPr="00026408" w:rsidDel="00026408"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431" w:author="Author" w:date="1900-01-01T00:00:00Z"/>
                <w:del w:id="432" w:author="USA " w:date="2024-03-04T12:00:00Z"/>
                <w:sz w:val="20"/>
                <w:highlight w:val="cyan"/>
              </w:rPr>
            </w:pPr>
            <w:ins w:id="433" w:author="Author">
              <w:del w:id="434" w:author="USA " w:date="2024-03-04T12:00:00Z">
                <w:r w:rsidRPr="00026408" w:rsidDel="00026408">
                  <w:rPr>
                    <w:sz w:val="20"/>
                    <w:highlight w:val="cyan"/>
                  </w:rPr>
                  <w:delText xml:space="preserve">6 </w:delText>
                </w:r>
              </w:del>
            </w:ins>
            <w:del w:id="435" w:author="USA " w:date="2024-03-04T12:00:00Z">
              <w:r w:rsidRPr="00026408" w:rsidDel="00026408">
                <w:rPr>
                  <w:sz w:val="20"/>
                  <w:highlight w:val="cyan"/>
                </w:rPr>
                <w:delText>–</w:delText>
              </w:r>
            </w:del>
            <w:ins w:id="436" w:author="Author">
              <w:del w:id="437" w:author="USA " w:date="2024-03-04T12:00:00Z">
                <w:r w:rsidRPr="00026408" w:rsidDel="00026408">
                  <w:rPr>
                    <w:sz w:val="20"/>
                    <w:highlight w:val="cyan"/>
                  </w:rPr>
                  <w:delText xml:space="preserve"> Beacon (sound)</w:delText>
                </w:r>
              </w:del>
            </w:ins>
          </w:p>
          <w:p w14:paraId="043613F3" w14:textId="09CA0C8F" w:rsidR="00B474FC" w:rsidRPr="00026408" w:rsidDel="00026408"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438" w:author="Author" w:date="1900-01-01T00:00:00Z"/>
                <w:del w:id="439" w:author="USA " w:date="2024-03-04T12:00:00Z"/>
                <w:sz w:val="20"/>
                <w:highlight w:val="cyan"/>
              </w:rPr>
            </w:pPr>
            <w:ins w:id="440" w:author="Author">
              <w:del w:id="441" w:author="USA " w:date="2024-03-04T12:00:00Z">
                <w:r w:rsidRPr="00026408" w:rsidDel="00026408">
                  <w:rPr>
                    <w:sz w:val="20"/>
                    <w:highlight w:val="cyan"/>
                  </w:rPr>
                  <w:delText xml:space="preserve">7 </w:delText>
                </w:r>
              </w:del>
            </w:ins>
            <w:del w:id="442" w:author="USA " w:date="2024-03-04T12:00:00Z">
              <w:r w:rsidRPr="00026408" w:rsidDel="00026408">
                <w:rPr>
                  <w:sz w:val="20"/>
                  <w:highlight w:val="cyan"/>
                </w:rPr>
                <w:delText>–</w:delText>
              </w:r>
            </w:del>
            <w:ins w:id="443" w:author="Author">
              <w:del w:id="444" w:author="USA " w:date="2024-03-04T12:00:00Z">
                <w:r w:rsidRPr="00026408" w:rsidDel="00026408">
                  <w:rPr>
                    <w:sz w:val="20"/>
                    <w:highlight w:val="cyan"/>
                  </w:rPr>
                  <w:delText xml:space="preserve"> Beacon</w:delText>
                </w:r>
              </w:del>
            </w:ins>
          </w:p>
          <w:p w14:paraId="29A7FBEA" w14:textId="74CB4717" w:rsidR="00B474FC" w:rsidRPr="00026408" w:rsidDel="00026408"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445" w:author="Author" w:date="1900-01-01T00:00:00Z"/>
                <w:del w:id="446" w:author="USA " w:date="2024-03-04T12:00:00Z"/>
                <w:sz w:val="20"/>
                <w:highlight w:val="cyan"/>
              </w:rPr>
            </w:pPr>
            <w:ins w:id="447" w:author="Author">
              <w:del w:id="448" w:author="USA " w:date="2024-03-04T12:00:00Z">
                <w:r w:rsidRPr="00026408" w:rsidDel="00026408">
                  <w:rPr>
                    <w:sz w:val="20"/>
                    <w:highlight w:val="cyan"/>
                  </w:rPr>
                  <w:delText xml:space="preserve">8 </w:delText>
                </w:r>
              </w:del>
            </w:ins>
            <w:del w:id="449" w:author="USA " w:date="2024-03-04T12:00:00Z">
              <w:r w:rsidRPr="00026408" w:rsidDel="00026408">
                <w:rPr>
                  <w:sz w:val="20"/>
                  <w:highlight w:val="cyan"/>
                </w:rPr>
                <w:delText>–</w:delText>
              </w:r>
            </w:del>
            <w:ins w:id="450" w:author="Author">
              <w:del w:id="451" w:author="USA " w:date="2024-03-04T12:00:00Z">
                <w:r w:rsidRPr="00026408" w:rsidDel="00026408">
                  <w:rPr>
                    <w:sz w:val="20"/>
                    <w:highlight w:val="cyan"/>
                  </w:rPr>
                  <w:delText xml:space="preserve"> [TBD]</w:delText>
                </w:r>
              </w:del>
            </w:ins>
          </w:p>
          <w:p w14:paraId="2C78010C" w14:textId="3F5F6DDD" w:rsidR="00B474FC" w:rsidRPr="00026408" w:rsidDel="00026408"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452" w:author="Author" w:date="1900-01-01T00:00:00Z"/>
                <w:del w:id="453" w:author="USA " w:date="2024-03-04T12:00:00Z"/>
                <w:sz w:val="20"/>
                <w:highlight w:val="cyan"/>
              </w:rPr>
            </w:pPr>
            <w:ins w:id="454" w:author="Author">
              <w:del w:id="455" w:author="USA " w:date="2024-03-04T12:00:00Z">
                <w:r w:rsidRPr="00026408" w:rsidDel="00026408">
                  <w:rPr>
                    <w:sz w:val="20"/>
                    <w:highlight w:val="cyan"/>
                  </w:rPr>
                  <w:delText xml:space="preserve">9 </w:delText>
                </w:r>
              </w:del>
            </w:ins>
            <w:del w:id="456" w:author="USA " w:date="2024-03-04T12:00:00Z">
              <w:r w:rsidRPr="00026408" w:rsidDel="00026408">
                <w:rPr>
                  <w:sz w:val="20"/>
                  <w:highlight w:val="cyan"/>
                </w:rPr>
                <w:delText>–</w:delText>
              </w:r>
            </w:del>
            <w:ins w:id="457" w:author="Author">
              <w:del w:id="458" w:author="USA " w:date="2024-03-04T12:00:00Z">
                <w:r w:rsidRPr="00026408" w:rsidDel="00026408">
                  <w:rPr>
                    <w:sz w:val="20"/>
                    <w:highlight w:val="cyan"/>
                  </w:rPr>
                  <w:delText xml:space="preserve"> RACON</w:delText>
                </w:r>
              </w:del>
            </w:ins>
          </w:p>
          <w:p w14:paraId="12CCF650" w14:textId="3FD0F033" w:rsidR="00B474FC" w:rsidRPr="00026408" w:rsidDel="00026408" w:rsidRDefault="00B474FC" w:rsidP="00B474FC">
            <w:pPr>
              <w:pStyle w:val="ListParagraph"/>
              <w:numPr>
                <w:ilvl w:val="0"/>
                <w:numId w:val="4"/>
              </w:num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459" w:author="Author" w:date="1900-01-01T00:00:00Z"/>
                <w:del w:id="460" w:author="USA " w:date="2024-03-04T12:00:00Z"/>
                <w:sz w:val="20"/>
                <w:highlight w:val="cyan"/>
              </w:rPr>
            </w:pPr>
            <w:ins w:id="461" w:author="Author">
              <w:del w:id="462" w:author="USA " w:date="2024-03-04T12:00:00Z">
                <w:r w:rsidRPr="00026408" w:rsidDel="00026408">
                  <w:rPr>
                    <w:sz w:val="20"/>
                    <w:highlight w:val="cyan"/>
                  </w:rPr>
                  <w:delText xml:space="preserve">10 </w:delText>
                </w:r>
              </w:del>
            </w:ins>
            <w:del w:id="463" w:author="USA " w:date="2024-03-04T12:00:00Z">
              <w:r w:rsidRPr="00026408" w:rsidDel="00026408">
                <w:rPr>
                  <w:sz w:val="20"/>
                  <w:highlight w:val="cyan"/>
                </w:rPr>
                <w:delText>–</w:delText>
              </w:r>
            </w:del>
            <w:ins w:id="464" w:author="Author">
              <w:del w:id="465" w:author="USA " w:date="2024-03-04T12:00:00Z">
                <w:r w:rsidRPr="00026408" w:rsidDel="00026408">
                  <w:rPr>
                    <w:sz w:val="20"/>
                    <w:highlight w:val="cyan"/>
                  </w:rPr>
                  <w:delText xml:space="preserve"> Reserved for regional use</w:delText>
                </w:r>
              </w:del>
            </w:ins>
          </w:p>
          <w:p w14:paraId="5C122371" w14:textId="46ABCDCC" w:rsidR="00B474FC" w:rsidRPr="00026408" w:rsidDel="00026408" w:rsidRDefault="00B474FC" w:rsidP="00B474FC">
            <w:pPr>
              <w:pStyle w:val="ListParagraph"/>
              <w:numPr>
                <w:ilvl w:val="0"/>
                <w:numId w:val="5"/>
              </w:num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466" w:author="Author" w:date="1900-01-01T00:00:00Z"/>
                <w:del w:id="467" w:author="USA " w:date="2024-03-04T12:00:00Z"/>
                <w:sz w:val="20"/>
                <w:highlight w:val="cyan"/>
              </w:rPr>
            </w:pPr>
            <w:ins w:id="468" w:author="Author">
              <w:del w:id="469" w:author="USA " w:date="2024-03-04T12:00:00Z">
                <w:r w:rsidRPr="00026408" w:rsidDel="00026408">
                  <w:rPr>
                    <w:sz w:val="20"/>
                    <w:highlight w:val="cyan"/>
                  </w:rPr>
                  <w:delText xml:space="preserve">11 </w:delText>
                </w:r>
              </w:del>
            </w:ins>
            <w:del w:id="470" w:author="USA " w:date="2024-03-04T12:00:00Z">
              <w:r w:rsidRPr="00026408" w:rsidDel="00026408">
                <w:rPr>
                  <w:sz w:val="20"/>
                  <w:highlight w:val="cyan"/>
                </w:rPr>
                <w:delText>–</w:delText>
              </w:r>
            </w:del>
            <w:ins w:id="471" w:author="Author">
              <w:del w:id="472" w:author="USA " w:date="2024-03-04T12:00:00Z">
                <w:r w:rsidRPr="00026408" w:rsidDel="00026408">
                  <w:rPr>
                    <w:sz w:val="20"/>
                    <w:highlight w:val="cyan"/>
                  </w:rPr>
                  <w:delText xml:space="preserve"> Reserved for regional use</w:delText>
                </w:r>
              </w:del>
            </w:ins>
          </w:p>
          <w:p w14:paraId="3EE691B9" w14:textId="6AD21E60" w:rsidR="00B474FC" w:rsidRPr="00026408" w:rsidDel="00026408"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473" w:author="Author" w:date="1900-01-01T00:00:00Z"/>
                <w:del w:id="474" w:author="USA " w:date="2024-03-04T12:00:00Z"/>
                <w:sz w:val="20"/>
                <w:highlight w:val="cyan"/>
              </w:rPr>
            </w:pPr>
            <w:ins w:id="475" w:author="Author">
              <w:del w:id="476" w:author="USA " w:date="2024-03-04T12:00:00Z">
                <w:r w:rsidRPr="00026408" w:rsidDel="00026408">
                  <w:rPr>
                    <w:sz w:val="20"/>
                    <w:highlight w:val="cyan"/>
                  </w:rPr>
                  <w:delText xml:space="preserve">12 </w:delText>
                </w:r>
              </w:del>
            </w:ins>
            <w:del w:id="477" w:author="USA " w:date="2024-03-04T12:00:00Z">
              <w:r w:rsidRPr="00026408" w:rsidDel="00026408">
                <w:rPr>
                  <w:sz w:val="20"/>
                  <w:highlight w:val="cyan"/>
                </w:rPr>
                <w:delText>–</w:delText>
              </w:r>
            </w:del>
            <w:ins w:id="478" w:author="Author">
              <w:del w:id="479" w:author="USA " w:date="2024-03-04T12:00:00Z">
                <w:r w:rsidRPr="00026408" w:rsidDel="00026408">
                  <w:rPr>
                    <w:sz w:val="20"/>
                    <w:highlight w:val="cyan"/>
                  </w:rPr>
                  <w:delText xml:space="preserve"> 15 </w:delText>
                </w:r>
              </w:del>
            </w:ins>
            <w:del w:id="480" w:author="USA " w:date="2024-03-04T12:00:00Z">
              <w:r w:rsidRPr="00026408" w:rsidDel="00026408">
                <w:rPr>
                  <w:sz w:val="20"/>
                  <w:highlight w:val="cyan"/>
                </w:rPr>
                <w:delText>–</w:delText>
              </w:r>
            </w:del>
            <w:ins w:id="481" w:author="Author">
              <w:del w:id="482" w:author="USA " w:date="2024-03-04T12:00:00Z">
                <w:r w:rsidRPr="00026408" w:rsidDel="00026408">
                  <w:rPr>
                    <w:sz w:val="20"/>
                    <w:highlight w:val="cyan"/>
                  </w:rPr>
                  <w:delText xml:space="preserve"> Reserved for future use</w:delText>
                </w:r>
              </w:del>
            </w:ins>
          </w:p>
        </w:tc>
      </w:tr>
      <w:tr w:rsidR="00B474FC" w:rsidRPr="00813DDF" w14:paraId="272940F4" w14:textId="77777777" w:rsidTr="006A04CB">
        <w:trPr>
          <w:cantSplit/>
          <w:jc w:val="center"/>
          <w:ins w:id="483" w:author="Author" w:date="1900-01-01T00:00:00Z"/>
        </w:trPr>
        <w:tc>
          <w:tcPr>
            <w:tcW w:w="1682" w:type="dxa"/>
            <w:vAlign w:val="center"/>
          </w:tcPr>
          <w:p w14:paraId="49CCBCDE" w14:textId="33951CF2" w:rsidR="00B474FC" w:rsidRPr="00813DDF" w:rsidRDefault="003B0672"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484" w:author="Author" w:date="1900-01-01T00:00:00Z"/>
                <w:sz w:val="20"/>
              </w:rPr>
            </w:pPr>
            <w:ins w:id="485" w:author="USA " w:date="2024-03-04T12:00:00Z">
              <w:r w:rsidRPr="003B0672">
                <w:rPr>
                  <w:sz w:val="20"/>
                  <w:highlight w:val="cyan"/>
                </w:rPr>
                <w:lastRenderedPageBreak/>
                <w:t>AtoN</w:t>
              </w:r>
              <w:r>
                <w:rPr>
                  <w:sz w:val="20"/>
                </w:rPr>
                <w:t xml:space="preserve"> </w:t>
              </w:r>
            </w:ins>
            <w:ins w:id="486" w:author="Author">
              <w:r w:rsidR="00B474FC" w:rsidRPr="00813DDF">
                <w:rPr>
                  <w:sz w:val="20"/>
                </w:rPr>
                <w:t>Status</w:t>
              </w:r>
            </w:ins>
            <w:ins w:id="487" w:author="USA " w:date="2024-03-04T12:00:00Z">
              <w:r>
                <w:rPr>
                  <w:sz w:val="20"/>
                </w:rPr>
                <w:t xml:space="preserve"> </w:t>
              </w:r>
              <w:r w:rsidRPr="003B0672">
                <w:rPr>
                  <w:sz w:val="20"/>
                  <w:highlight w:val="cyan"/>
                </w:rPr>
                <w:t>bits</w:t>
              </w:r>
            </w:ins>
          </w:p>
        </w:tc>
        <w:tc>
          <w:tcPr>
            <w:tcW w:w="1145" w:type="dxa"/>
            <w:vAlign w:val="center"/>
          </w:tcPr>
          <w:p w14:paraId="4E766B50" w14:textId="467D8E25" w:rsidR="00B474FC" w:rsidRPr="00813DDF" w:rsidRDefault="00AC5110"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88" w:author="Author" w:date="1900-01-01T00:00:00Z"/>
                <w:sz w:val="20"/>
              </w:rPr>
            </w:pPr>
            <w:ins w:id="489" w:author="USA " w:date="2024-03-04T12:19:00Z">
              <w:r>
                <w:rPr>
                  <w:sz w:val="20"/>
                  <w:highlight w:val="cyan"/>
                </w:rPr>
                <w:t>8</w:t>
              </w:r>
            </w:ins>
            <w:ins w:id="490" w:author="Author">
              <w:del w:id="491" w:author="USA " w:date="2024-03-04T12:01:00Z">
                <w:r w:rsidR="00B474FC" w:rsidRPr="003B0672" w:rsidDel="003B0672">
                  <w:rPr>
                    <w:sz w:val="20"/>
                    <w:highlight w:val="cyan"/>
                  </w:rPr>
                  <w:delText>4</w:delText>
                </w:r>
              </w:del>
            </w:ins>
          </w:p>
        </w:tc>
        <w:tc>
          <w:tcPr>
            <w:tcW w:w="6806" w:type="dxa"/>
            <w:vAlign w:val="center"/>
          </w:tcPr>
          <w:p w14:paraId="2FFFADA9" w14:textId="53459E7F" w:rsidR="00B474FC" w:rsidRPr="003B0672" w:rsidDel="003B0672"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492" w:author="Author" w:date="1900-01-01T00:00:00Z"/>
                <w:del w:id="493" w:author="USA " w:date="2024-03-04T12:01:00Z"/>
                <w:sz w:val="20"/>
                <w:highlight w:val="cyan"/>
              </w:rPr>
            </w:pPr>
            <w:ins w:id="494" w:author="Author">
              <w:del w:id="495" w:author="USA " w:date="2024-03-04T12:01:00Z">
                <w:r w:rsidRPr="003B0672" w:rsidDel="003B0672">
                  <w:rPr>
                    <w:sz w:val="20"/>
                    <w:highlight w:val="cyan"/>
                  </w:rPr>
                  <w:delText xml:space="preserve">0 </w:delText>
                </w:r>
              </w:del>
            </w:ins>
            <w:del w:id="496" w:author="USA " w:date="2024-03-04T12:01:00Z">
              <w:r w:rsidRPr="003B0672" w:rsidDel="003B0672">
                <w:rPr>
                  <w:sz w:val="20"/>
                  <w:highlight w:val="cyan"/>
                </w:rPr>
                <w:delText>–</w:delText>
              </w:r>
            </w:del>
            <w:ins w:id="497" w:author="Author">
              <w:del w:id="498" w:author="USA " w:date="2024-03-04T12:01:00Z">
                <w:r w:rsidRPr="003B0672" w:rsidDel="003B0672">
                  <w:rPr>
                    <w:sz w:val="20"/>
                    <w:highlight w:val="cyan"/>
                  </w:rPr>
                  <w:delText xml:space="preserve"> Default = Watching Properly </w:delText>
                </w:r>
              </w:del>
            </w:ins>
          </w:p>
          <w:p w14:paraId="7EB5FED0" w14:textId="44C5F6CD" w:rsidR="00B474FC" w:rsidRPr="003B0672" w:rsidDel="003B0672"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499" w:author="Author" w:date="1900-01-01T00:00:00Z"/>
                <w:del w:id="500" w:author="USA " w:date="2024-03-04T12:01:00Z"/>
                <w:sz w:val="20"/>
                <w:highlight w:val="cyan"/>
              </w:rPr>
            </w:pPr>
            <w:ins w:id="501" w:author="Author">
              <w:del w:id="502" w:author="USA " w:date="2024-03-04T12:01:00Z">
                <w:r w:rsidRPr="003B0672" w:rsidDel="003B0672">
                  <w:rPr>
                    <w:sz w:val="20"/>
                    <w:highlight w:val="cyan"/>
                  </w:rPr>
                  <w:delText xml:space="preserve">1 </w:delText>
                </w:r>
              </w:del>
            </w:ins>
            <w:del w:id="503" w:author="USA " w:date="2024-03-04T12:01:00Z">
              <w:r w:rsidRPr="003B0672" w:rsidDel="003B0672">
                <w:rPr>
                  <w:sz w:val="20"/>
                  <w:highlight w:val="cyan"/>
                </w:rPr>
                <w:delText>–</w:delText>
              </w:r>
            </w:del>
            <w:ins w:id="504" w:author="Author">
              <w:del w:id="505" w:author="USA " w:date="2024-03-04T12:01:00Z">
                <w:r w:rsidRPr="003B0672" w:rsidDel="003B0672">
                  <w:rPr>
                    <w:sz w:val="20"/>
                    <w:highlight w:val="cyan"/>
                  </w:rPr>
                  <w:delText xml:space="preserve"> Inoperative </w:delText>
                </w:r>
              </w:del>
            </w:ins>
          </w:p>
          <w:p w14:paraId="26FD6A46" w14:textId="53BC3D20" w:rsidR="00B474FC" w:rsidRPr="003B0672" w:rsidDel="003B0672"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06" w:author="Author" w:date="1900-01-01T00:00:00Z"/>
                <w:del w:id="507" w:author="USA " w:date="2024-03-04T12:01:00Z"/>
                <w:sz w:val="20"/>
                <w:highlight w:val="cyan"/>
              </w:rPr>
            </w:pPr>
            <w:ins w:id="508" w:author="Author">
              <w:del w:id="509" w:author="USA " w:date="2024-03-04T12:01:00Z">
                <w:r w:rsidRPr="003B0672" w:rsidDel="003B0672">
                  <w:rPr>
                    <w:sz w:val="20"/>
                    <w:highlight w:val="cyan"/>
                  </w:rPr>
                  <w:delText xml:space="preserve">2 </w:delText>
                </w:r>
              </w:del>
            </w:ins>
            <w:del w:id="510" w:author="USA " w:date="2024-03-04T12:01:00Z">
              <w:r w:rsidRPr="003B0672" w:rsidDel="003B0672">
                <w:rPr>
                  <w:sz w:val="20"/>
                  <w:highlight w:val="cyan"/>
                </w:rPr>
                <w:delText>–</w:delText>
              </w:r>
            </w:del>
            <w:ins w:id="511" w:author="Author">
              <w:del w:id="512" w:author="USA " w:date="2024-03-04T12:01:00Z">
                <w:r w:rsidRPr="003B0672" w:rsidDel="003B0672">
                  <w:rPr>
                    <w:sz w:val="20"/>
                    <w:highlight w:val="cyan"/>
                  </w:rPr>
                  <w:delText xml:space="preserve"> Operating improperly (erratic) </w:delText>
                </w:r>
              </w:del>
            </w:ins>
          </w:p>
          <w:p w14:paraId="62E2CAE1" w14:textId="526C23A1" w:rsidR="00B474FC" w:rsidRPr="003B0672" w:rsidDel="003B0672"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13" w:author="Author" w:date="1900-01-01T00:00:00Z"/>
                <w:del w:id="514" w:author="USA " w:date="2024-03-04T12:01:00Z"/>
                <w:sz w:val="20"/>
                <w:highlight w:val="cyan"/>
              </w:rPr>
            </w:pPr>
            <w:ins w:id="515" w:author="Author">
              <w:del w:id="516" w:author="USA " w:date="2024-03-04T12:01:00Z">
                <w:r w:rsidRPr="003B0672" w:rsidDel="003B0672">
                  <w:rPr>
                    <w:sz w:val="20"/>
                    <w:highlight w:val="cyan"/>
                  </w:rPr>
                  <w:delText xml:space="preserve">3 </w:delText>
                </w:r>
              </w:del>
            </w:ins>
            <w:del w:id="517" w:author="USA " w:date="2024-03-04T12:01:00Z">
              <w:r w:rsidRPr="003B0672" w:rsidDel="003B0672">
                <w:rPr>
                  <w:sz w:val="20"/>
                  <w:highlight w:val="cyan"/>
                </w:rPr>
                <w:delText>–</w:delText>
              </w:r>
            </w:del>
            <w:ins w:id="518" w:author="Author">
              <w:del w:id="519" w:author="USA " w:date="2024-03-04T12:01:00Z">
                <w:r w:rsidRPr="003B0672" w:rsidDel="003B0672">
                  <w:rPr>
                    <w:sz w:val="20"/>
                    <w:highlight w:val="cyan"/>
                  </w:rPr>
                  <w:delText xml:space="preserve"> Operating improperly (reduced) </w:delText>
                </w:r>
              </w:del>
            </w:ins>
          </w:p>
          <w:p w14:paraId="318E1692" w14:textId="2C2867BD" w:rsidR="00B474FC" w:rsidRPr="003B0672" w:rsidDel="003B0672" w:rsidRDefault="00B474FC" w:rsidP="00B474FC">
            <w:pPr>
              <w:pStyle w:val="ListParagraph"/>
              <w:numPr>
                <w:ilvl w:val="0"/>
                <w:numId w:val="3"/>
              </w:numPr>
              <w:tabs>
                <w:tab w:val="clear" w:pos="855"/>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20" w:author="Author" w:date="1900-01-01T00:00:00Z"/>
                <w:del w:id="521" w:author="USA " w:date="2024-03-04T12:01:00Z"/>
                <w:sz w:val="20"/>
                <w:highlight w:val="cyan"/>
              </w:rPr>
            </w:pPr>
            <w:del w:id="522" w:author="USA " w:date="2024-03-04T12:01:00Z">
              <w:r w:rsidRPr="003B0672" w:rsidDel="003B0672">
                <w:rPr>
                  <w:sz w:val="20"/>
                  <w:highlight w:val="cyan"/>
                </w:rPr>
                <w:delText>–</w:delText>
              </w:r>
            </w:del>
            <w:ins w:id="523" w:author="Author">
              <w:del w:id="524" w:author="USA " w:date="2024-03-04T12:01:00Z">
                <w:r w:rsidRPr="003B0672" w:rsidDel="003B0672">
                  <w:rPr>
                    <w:sz w:val="20"/>
                    <w:highlight w:val="cyan"/>
                  </w:rPr>
                  <w:delText xml:space="preserve"> Off-station </w:delText>
                </w:r>
              </w:del>
            </w:ins>
          </w:p>
          <w:p w14:paraId="3304AA0B" w14:textId="251426D9" w:rsidR="00B474FC" w:rsidRPr="003B0672" w:rsidDel="003B0672" w:rsidRDefault="00B474FC" w:rsidP="00B474FC">
            <w:pPr>
              <w:pStyle w:val="ListParagraph"/>
              <w:numPr>
                <w:ilvl w:val="0"/>
                <w:numId w:val="3"/>
              </w:numPr>
              <w:tabs>
                <w:tab w:val="clear" w:pos="855"/>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25" w:author="Author" w:date="1900-01-01T00:00:00Z"/>
                <w:del w:id="526" w:author="USA " w:date="2024-03-04T12:01:00Z"/>
                <w:sz w:val="20"/>
                <w:highlight w:val="cyan"/>
              </w:rPr>
            </w:pPr>
            <w:del w:id="527" w:author="USA " w:date="2024-03-04T12:01:00Z">
              <w:r w:rsidRPr="003B0672" w:rsidDel="003B0672">
                <w:rPr>
                  <w:sz w:val="20"/>
                  <w:highlight w:val="cyan"/>
                </w:rPr>
                <w:delText>–</w:delText>
              </w:r>
            </w:del>
            <w:ins w:id="528" w:author="Author">
              <w:del w:id="529" w:author="USA " w:date="2024-03-04T12:01:00Z">
                <w:r w:rsidRPr="003B0672" w:rsidDel="003B0672">
                  <w:rPr>
                    <w:sz w:val="20"/>
                    <w:highlight w:val="cyan"/>
                  </w:rPr>
                  <w:delText xml:space="preserve"> Missing (location unknown) </w:delText>
                </w:r>
              </w:del>
            </w:ins>
          </w:p>
          <w:p w14:paraId="54FC3B04" w14:textId="3186E5DF" w:rsidR="00B474FC" w:rsidRPr="003B0672" w:rsidDel="003B0672"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30" w:author="Author" w:date="1900-01-01T00:00:00Z"/>
                <w:del w:id="531" w:author="USA " w:date="2024-03-04T12:01:00Z"/>
                <w:sz w:val="20"/>
                <w:highlight w:val="cyan"/>
              </w:rPr>
            </w:pPr>
            <w:ins w:id="532" w:author="Author">
              <w:del w:id="533" w:author="USA " w:date="2024-03-04T12:01:00Z">
                <w:r w:rsidRPr="003B0672" w:rsidDel="003B0672">
                  <w:rPr>
                    <w:sz w:val="20"/>
                    <w:highlight w:val="cyan"/>
                  </w:rPr>
                  <w:delText xml:space="preserve">6 </w:delText>
                </w:r>
              </w:del>
            </w:ins>
            <w:del w:id="534" w:author="USA " w:date="2024-03-04T12:01:00Z">
              <w:r w:rsidRPr="003B0672" w:rsidDel="003B0672">
                <w:rPr>
                  <w:sz w:val="20"/>
                  <w:highlight w:val="cyan"/>
                </w:rPr>
                <w:delText>–</w:delText>
              </w:r>
            </w:del>
            <w:ins w:id="535" w:author="Author">
              <w:del w:id="536" w:author="USA " w:date="2024-03-04T12:01:00Z">
                <w:r w:rsidRPr="003B0672" w:rsidDel="003B0672">
                  <w:rPr>
                    <w:sz w:val="20"/>
                    <w:highlight w:val="cyan"/>
                  </w:rPr>
                  <w:delText xml:space="preserve"> Missing (adrift) </w:delText>
                </w:r>
              </w:del>
            </w:ins>
          </w:p>
          <w:p w14:paraId="6B70EC2E" w14:textId="003DAB84" w:rsidR="00B474FC" w:rsidRPr="003B0672" w:rsidDel="003B0672"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37" w:author="Author" w:date="1900-01-01T00:00:00Z"/>
                <w:del w:id="538" w:author="USA " w:date="2024-03-04T12:01:00Z"/>
                <w:sz w:val="20"/>
                <w:highlight w:val="cyan"/>
              </w:rPr>
            </w:pPr>
            <w:ins w:id="539" w:author="Author">
              <w:del w:id="540" w:author="USA " w:date="2024-03-04T12:01:00Z">
                <w:r w:rsidRPr="003B0672" w:rsidDel="003B0672">
                  <w:rPr>
                    <w:sz w:val="20"/>
                    <w:highlight w:val="cyan"/>
                  </w:rPr>
                  <w:delText xml:space="preserve">7 </w:delText>
                </w:r>
              </w:del>
            </w:ins>
            <w:del w:id="541" w:author="USA " w:date="2024-03-04T12:01:00Z">
              <w:r w:rsidRPr="003B0672" w:rsidDel="003B0672">
                <w:rPr>
                  <w:sz w:val="20"/>
                  <w:highlight w:val="cyan"/>
                </w:rPr>
                <w:delText>–</w:delText>
              </w:r>
            </w:del>
            <w:ins w:id="542" w:author="Author">
              <w:del w:id="543" w:author="USA " w:date="2024-03-04T12:01:00Z">
                <w:r w:rsidRPr="003B0672" w:rsidDel="003B0672">
                  <w:rPr>
                    <w:sz w:val="20"/>
                    <w:highlight w:val="cyan"/>
                  </w:rPr>
                  <w:delText xml:space="preserve"> Damaged / occulted / submerged </w:delText>
                </w:r>
              </w:del>
            </w:ins>
          </w:p>
          <w:p w14:paraId="662197D8" w14:textId="42D32A62" w:rsidR="00B474FC" w:rsidRPr="003B0672" w:rsidDel="003B0672"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44" w:author="Author" w:date="1900-01-01T00:00:00Z"/>
                <w:del w:id="545" w:author="USA " w:date="2024-03-04T12:01:00Z"/>
                <w:sz w:val="20"/>
                <w:highlight w:val="cyan"/>
              </w:rPr>
            </w:pPr>
            <w:ins w:id="546" w:author="Author">
              <w:del w:id="547" w:author="USA " w:date="2024-03-04T12:01:00Z">
                <w:r w:rsidRPr="003B0672" w:rsidDel="003B0672">
                  <w:rPr>
                    <w:sz w:val="20"/>
                    <w:highlight w:val="cyan"/>
                  </w:rPr>
                  <w:delText xml:space="preserve">8 </w:delText>
                </w:r>
              </w:del>
            </w:ins>
            <w:del w:id="548" w:author="USA " w:date="2024-03-04T12:01:00Z">
              <w:r w:rsidRPr="003B0672" w:rsidDel="003B0672">
                <w:rPr>
                  <w:sz w:val="20"/>
                  <w:highlight w:val="cyan"/>
                </w:rPr>
                <w:delText>–</w:delText>
              </w:r>
            </w:del>
            <w:ins w:id="549" w:author="Author">
              <w:del w:id="550" w:author="USA " w:date="2024-03-04T12:01:00Z">
                <w:r w:rsidRPr="003B0672" w:rsidDel="003B0672">
                  <w:rPr>
                    <w:sz w:val="20"/>
                    <w:highlight w:val="cyan"/>
                  </w:rPr>
                  <w:delText xml:space="preserve"> Removed / Discontinued </w:delText>
                </w:r>
              </w:del>
            </w:ins>
          </w:p>
          <w:p w14:paraId="31CB327B" w14:textId="0354D116" w:rsidR="00B474FC" w:rsidRPr="003B0672" w:rsidDel="003B0672"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51" w:author="Author" w:date="1900-01-01T00:00:00Z"/>
                <w:del w:id="552" w:author="USA " w:date="2024-03-04T12:01:00Z"/>
                <w:sz w:val="20"/>
                <w:highlight w:val="cyan"/>
              </w:rPr>
            </w:pPr>
            <w:ins w:id="553" w:author="Author">
              <w:del w:id="554" w:author="USA " w:date="2024-03-04T12:01:00Z">
                <w:r w:rsidRPr="003B0672" w:rsidDel="003B0672">
                  <w:rPr>
                    <w:sz w:val="20"/>
                    <w:highlight w:val="cyan"/>
                  </w:rPr>
                  <w:delText xml:space="preserve">9 </w:delText>
                </w:r>
              </w:del>
            </w:ins>
            <w:del w:id="555" w:author="USA " w:date="2024-03-04T12:01:00Z">
              <w:r w:rsidRPr="003B0672" w:rsidDel="003B0672">
                <w:rPr>
                  <w:sz w:val="20"/>
                  <w:highlight w:val="cyan"/>
                </w:rPr>
                <w:delText>–</w:delText>
              </w:r>
            </w:del>
            <w:ins w:id="556" w:author="Author">
              <w:del w:id="557" w:author="USA " w:date="2024-03-04T12:01:00Z">
                <w:r w:rsidRPr="003B0672" w:rsidDel="003B0672">
                  <w:rPr>
                    <w:sz w:val="20"/>
                    <w:highlight w:val="cyan"/>
                  </w:rPr>
                  <w:delText xml:space="preserve"> Open </w:delText>
                </w:r>
              </w:del>
            </w:ins>
          </w:p>
          <w:p w14:paraId="5B5C5992" w14:textId="05EBC149" w:rsidR="00B474FC" w:rsidRPr="003B0672" w:rsidDel="003B0672"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58" w:author="Author" w:date="1900-01-01T00:00:00Z"/>
                <w:del w:id="559" w:author="USA " w:date="2024-03-04T12:01:00Z"/>
                <w:sz w:val="20"/>
                <w:highlight w:val="cyan"/>
              </w:rPr>
            </w:pPr>
            <w:ins w:id="560" w:author="Author">
              <w:del w:id="561" w:author="USA " w:date="2024-03-04T12:01:00Z">
                <w:r w:rsidRPr="003B0672" w:rsidDel="003B0672">
                  <w:rPr>
                    <w:sz w:val="20"/>
                    <w:highlight w:val="cyan"/>
                  </w:rPr>
                  <w:delText xml:space="preserve">10 </w:delText>
                </w:r>
              </w:del>
            </w:ins>
            <w:del w:id="562" w:author="USA " w:date="2024-03-04T12:01:00Z">
              <w:r w:rsidRPr="003B0672" w:rsidDel="003B0672">
                <w:rPr>
                  <w:sz w:val="20"/>
                  <w:highlight w:val="cyan"/>
                </w:rPr>
                <w:delText>–</w:delText>
              </w:r>
            </w:del>
            <w:ins w:id="563" w:author="Author">
              <w:del w:id="564" w:author="USA " w:date="2024-03-04T12:01:00Z">
                <w:r w:rsidRPr="003B0672" w:rsidDel="003B0672">
                  <w:rPr>
                    <w:sz w:val="20"/>
                    <w:highlight w:val="cyan"/>
                  </w:rPr>
                  <w:delText xml:space="preserve"> Closed </w:delText>
                </w:r>
              </w:del>
            </w:ins>
          </w:p>
          <w:p w14:paraId="00E51B6C" w14:textId="1A4D5041" w:rsidR="00B474FC" w:rsidRPr="003B0672" w:rsidDel="003B0672" w:rsidRDefault="00B474FC" w:rsidP="00B474FC">
            <w:pPr>
              <w:pStyle w:val="ListParagraph"/>
              <w:numPr>
                <w:ilvl w:val="0"/>
                <w:numId w:val="6"/>
              </w:num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65" w:author="Author" w:date="1900-01-01T00:00:00Z"/>
                <w:del w:id="566" w:author="USA " w:date="2024-03-04T12:01:00Z"/>
                <w:sz w:val="20"/>
                <w:highlight w:val="cyan"/>
              </w:rPr>
            </w:pPr>
            <w:ins w:id="567" w:author="Author">
              <w:del w:id="568" w:author="USA " w:date="2024-03-04T12:01:00Z">
                <w:r w:rsidRPr="003B0672" w:rsidDel="003B0672">
                  <w:rPr>
                    <w:sz w:val="20"/>
                    <w:highlight w:val="cyan"/>
                  </w:rPr>
                  <w:delText xml:space="preserve">11 </w:delText>
                </w:r>
              </w:del>
            </w:ins>
            <w:del w:id="569" w:author="USA " w:date="2024-03-04T12:01:00Z">
              <w:r w:rsidRPr="003B0672" w:rsidDel="003B0672">
                <w:rPr>
                  <w:sz w:val="20"/>
                  <w:highlight w:val="cyan"/>
                </w:rPr>
                <w:delText>–</w:delText>
              </w:r>
            </w:del>
            <w:ins w:id="570" w:author="Author">
              <w:del w:id="571" w:author="USA " w:date="2024-03-04T12:01:00Z">
                <w:r w:rsidRPr="003B0672" w:rsidDel="003B0672">
                  <w:rPr>
                    <w:sz w:val="20"/>
                    <w:highlight w:val="cyan"/>
                  </w:rPr>
                  <w:delText xml:space="preserve"> Partially Open </w:delText>
                </w:r>
              </w:del>
            </w:ins>
          </w:p>
          <w:p w14:paraId="7059A87E" w14:textId="61F58EC2" w:rsidR="00B474FC" w:rsidRPr="003B0672" w:rsidDel="003B0672" w:rsidRDefault="00B474FC" w:rsidP="00B474FC">
            <w:pPr>
              <w:pStyle w:val="ListParagraph"/>
              <w:numPr>
                <w:ilvl w:val="0"/>
                <w:numId w:val="7"/>
              </w:num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72" w:author="Author" w:date="1900-01-01T00:00:00Z"/>
                <w:del w:id="573" w:author="USA " w:date="2024-03-04T12:01:00Z"/>
                <w:sz w:val="20"/>
                <w:highlight w:val="cyan"/>
              </w:rPr>
            </w:pPr>
            <w:ins w:id="574" w:author="Author">
              <w:del w:id="575" w:author="USA " w:date="2024-03-04T12:01:00Z">
                <w:r w:rsidRPr="003B0672" w:rsidDel="003B0672">
                  <w:rPr>
                    <w:sz w:val="20"/>
                    <w:highlight w:val="cyan"/>
                  </w:rPr>
                  <w:delText xml:space="preserve">12 </w:delText>
                </w:r>
              </w:del>
            </w:ins>
            <w:del w:id="576" w:author="USA " w:date="2024-03-04T12:01:00Z">
              <w:r w:rsidRPr="003B0672" w:rsidDel="003B0672">
                <w:rPr>
                  <w:sz w:val="20"/>
                  <w:highlight w:val="cyan"/>
                </w:rPr>
                <w:delText>–</w:delText>
              </w:r>
            </w:del>
            <w:ins w:id="577" w:author="Author">
              <w:del w:id="578" w:author="USA " w:date="2024-03-04T12:01:00Z">
                <w:r w:rsidRPr="003B0672" w:rsidDel="003B0672">
                  <w:rPr>
                    <w:sz w:val="20"/>
                    <w:highlight w:val="cyan"/>
                  </w:rPr>
                  <w:delText xml:space="preserve"> Active </w:delText>
                </w:r>
              </w:del>
            </w:ins>
          </w:p>
          <w:p w14:paraId="3AA1D4B3" w14:textId="68BE88CE" w:rsidR="00B474FC" w:rsidRPr="003B0672" w:rsidDel="003B0672" w:rsidRDefault="00B474FC" w:rsidP="00B474FC">
            <w:pPr>
              <w:pStyle w:val="ListParagraph"/>
              <w:numPr>
                <w:ilvl w:val="0"/>
                <w:numId w:val="8"/>
              </w:num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79" w:author="Author" w:date="1900-01-01T00:00:00Z"/>
                <w:del w:id="580" w:author="USA " w:date="2024-03-04T12:01:00Z"/>
                <w:sz w:val="20"/>
                <w:highlight w:val="cyan"/>
              </w:rPr>
            </w:pPr>
            <w:ins w:id="581" w:author="Author">
              <w:del w:id="582" w:author="USA " w:date="2024-03-04T12:01:00Z">
                <w:r w:rsidRPr="003B0672" w:rsidDel="003B0672">
                  <w:rPr>
                    <w:sz w:val="20"/>
                    <w:highlight w:val="cyan"/>
                  </w:rPr>
                  <w:delText xml:space="preserve">13 </w:delText>
                </w:r>
              </w:del>
            </w:ins>
            <w:del w:id="583" w:author="USA " w:date="2024-03-04T12:01:00Z">
              <w:r w:rsidRPr="003B0672" w:rsidDel="003B0672">
                <w:rPr>
                  <w:sz w:val="20"/>
                  <w:highlight w:val="cyan"/>
                </w:rPr>
                <w:delText>–</w:delText>
              </w:r>
            </w:del>
            <w:ins w:id="584" w:author="Author">
              <w:del w:id="585" w:author="USA " w:date="2024-03-04T12:01:00Z">
                <w:r w:rsidRPr="003B0672" w:rsidDel="003B0672">
                  <w:rPr>
                    <w:sz w:val="20"/>
                    <w:highlight w:val="cyan"/>
                  </w:rPr>
                  <w:delText xml:space="preserve"> Inactive </w:delText>
                </w:r>
              </w:del>
            </w:ins>
          </w:p>
          <w:p w14:paraId="6D699DD5" w14:textId="681C6D0F" w:rsidR="00B474FC" w:rsidRPr="003B0672" w:rsidDel="003B0672"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86" w:author="Author" w:date="1900-01-01T00:00:00Z"/>
                <w:del w:id="587" w:author="USA " w:date="2024-03-04T12:01:00Z"/>
                <w:sz w:val="20"/>
                <w:highlight w:val="cyan"/>
              </w:rPr>
            </w:pPr>
            <w:ins w:id="588" w:author="Author">
              <w:del w:id="589" w:author="USA " w:date="2024-03-04T12:01:00Z">
                <w:r w:rsidRPr="003B0672" w:rsidDel="003B0672">
                  <w:rPr>
                    <w:sz w:val="20"/>
                    <w:highlight w:val="cyan"/>
                  </w:rPr>
                  <w:delText xml:space="preserve">14 </w:delText>
                </w:r>
              </w:del>
            </w:ins>
            <w:del w:id="590" w:author="USA " w:date="2024-03-04T12:01:00Z">
              <w:r w:rsidRPr="003B0672" w:rsidDel="003B0672">
                <w:rPr>
                  <w:sz w:val="20"/>
                  <w:highlight w:val="cyan"/>
                </w:rPr>
                <w:delText>–</w:delText>
              </w:r>
            </w:del>
            <w:ins w:id="591" w:author="Author">
              <w:del w:id="592" w:author="USA " w:date="2024-03-04T12:01:00Z">
                <w:r w:rsidRPr="003B0672" w:rsidDel="003B0672">
                  <w:rPr>
                    <w:sz w:val="20"/>
                    <w:highlight w:val="cyan"/>
                  </w:rPr>
                  <w:delText xml:space="preserve"> TBD </w:delText>
                </w:r>
              </w:del>
            </w:ins>
          </w:p>
          <w:p w14:paraId="1731F6E4" w14:textId="1F0FB5F0" w:rsidR="00AC5110" w:rsidRPr="00AC5110" w:rsidRDefault="00B474FC" w:rsidP="00B9474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93" w:author="USA " w:date="2024-03-04T12:21:00Z"/>
                <w:color w:val="000000"/>
                <w:sz w:val="20"/>
                <w:highlight w:val="cyan"/>
              </w:rPr>
            </w:pPr>
            <w:ins w:id="594" w:author="Author">
              <w:del w:id="595" w:author="USA " w:date="2024-03-04T12:01:00Z">
                <w:r w:rsidRPr="003B0672" w:rsidDel="003B0672">
                  <w:rPr>
                    <w:sz w:val="20"/>
                    <w:highlight w:val="cyan"/>
                  </w:rPr>
                  <w:delText>15 -</w:delText>
                </w:r>
              </w:del>
            </w:ins>
            <w:ins w:id="596" w:author="Stefan Bober" w:date="2022-07-20T15:33:00Z">
              <w:del w:id="597" w:author="USA " w:date="2024-03-04T12:01:00Z">
                <w:r w:rsidRPr="003B0672" w:rsidDel="003B0672">
                  <w:rPr>
                    <w:sz w:val="20"/>
                    <w:highlight w:val="cyan"/>
                  </w:rPr>
                  <w:delText>–</w:delText>
                </w:r>
              </w:del>
            </w:ins>
            <w:ins w:id="598" w:author="Author">
              <w:del w:id="599" w:author="USA " w:date="2024-03-04T12:01:00Z">
                <w:r w:rsidRPr="003B0672" w:rsidDel="003B0672">
                  <w:rPr>
                    <w:sz w:val="20"/>
                    <w:highlight w:val="cyan"/>
                  </w:rPr>
                  <w:delText xml:space="preserve"> TBD</w:delText>
                </w:r>
              </w:del>
            </w:ins>
            <w:ins w:id="600" w:author="USA " w:date="2024-03-04T12:21:00Z">
              <w:r w:rsidR="00AC5110" w:rsidRPr="00AC5110">
                <w:rPr>
                  <w:color w:val="000000"/>
                  <w:sz w:val="20"/>
                  <w:highlight w:val="cyan"/>
                </w:rPr>
                <w:t>Reserved for the indication of the AtoN status. See</w:t>
              </w:r>
              <w:r w:rsidR="00AC5110" w:rsidRPr="00AC5110">
                <w:rPr>
                  <w:strike/>
                  <w:color w:val="000000"/>
                  <w:sz w:val="20"/>
                  <w:highlight w:val="cyan"/>
                </w:rPr>
                <w:t xml:space="preserve"> </w:t>
              </w:r>
              <w:r w:rsidR="00AC5110" w:rsidRPr="00AC5110">
                <w:rPr>
                  <w:color w:val="000000"/>
                  <w:sz w:val="20"/>
                  <w:highlight w:val="cyan"/>
                </w:rPr>
                <w:t>IALA Recommendation R0126.</w:t>
              </w:r>
            </w:ins>
          </w:p>
          <w:p w14:paraId="07D8E72C" w14:textId="72D93688" w:rsidR="003B0672" w:rsidRPr="00813DDF" w:rsidRDefault="00AC5110" w:rsidP="00AC511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01" w:author="Author" w:date="1900-01-01T00:00:00Z"/>
                <w:sz w:val="20"/>
              </w:rPr>
            </w:pPr>
            <w:ins w:id="602" w:author="USA " w:date="2024-03-04T12:21:00Z">
              <w:r w:rsidRPr="00AC5110">
                <w:rPr>
                  <w:color w:val="000000"/>
                  <w:sz w:val="20"/>
                  <w:highlight w:val="cyan"/>
                </w:rPr>
                <w:t>00000000 = default</w:t>
              </w:r>
            </w:ins>
          </w:p>
        </w:tc>
      </w:tr>
      <w:tr w:rsidR="003B0672" w:rsidRPr="00813DDF" w14:paraId="0645C586" w14:textId="77777777" w:rsidTr="006A04CB">
        <w:trPr>
          <w:cantSplit/>
          <w:jc w:val="center"/>
          <w:ins w:id="603" w:author="USA " w:date="2024-03-04T12:02:00Z"/>
        </w:trPr>
        <w:tc>
          <w:tcPr>
            <w:tcW w:w="1682" w:type="dxa"/>
            <w:vAlign w:val="center"/>
          </w:tcPr>
          <w:p w14:paraId="0C62A739" w14:textId="30C549FA" w:rsidR="003B0672" w:rsidRPr="003B0672" w:rsidRDefault="003B0672"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04" w:author="USA " w:date="2024-03-04T12:02:00Z"/>
                <w:sz w:val="20"/>
                <w:highlight w:val="cyan"/>
              </w:rPr>
            </w:pPr>
            <w:ins w:id="605" w:author="USA " w:date="2024-03-04T12:03:00Z">
              <w:r w:rsidRPr="003B0672">
                <w:rPr>
                  <w:color w:val="000000"/>
                  <w:sz w:val="20"/>
                  <w:highlight w:val="cyan"/>
                </w:rPr>
                <w:t>Rebroadcast Flag</w:t>
              </w:r>
            </w:ins>
          </w:p>
        </w:tc>
        <w:tc>
          <w:tcPr>
            <w:tcW w:w="1145" w:type="dxa"/>
            <w:vAlign w:val="center"/>
          </w:tcPr>
          <w:p w14:paraId="3FB5DE65" w14:textId="4F025C54" w:rsidR="003B0672" w:rsidRPr="003B0672" w:rsidRDefault="003B0672"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06" w:author="USA " w:date="2024-03-04T12:02:00Z"/>
                <w:sz w:val="20"/>
                <w:highlight w:val="cyan"/>
              </w:rPr>
            </w:pPr>
            <w:ins w:id="607" w:author="USA " w:date="2024-03-04T12:03:00Z">
              <w:r w:rsidRPr="003B0672">
                <w:rPr>
                  <w:sz w:val="20"/>
                  <w:highlight w:val="cyan"/>
                </w:rPr>
                <w:t>1</w:t>
              </w:r>
            </w:ins>
          </w:p>
        </w:tc>
        <w:tc>
          <w:tcPr>
            <w:tcW w:w="6806" w:type="dxa"/>
            <w:vAlign w:val="center"/>
          </w:tcPr>
          <w:p w14:paraId="3F21945F" w14:textId="289CE832" w:rsidR="003B0672" w:rsidRPr="003B0672" w:rsidDel="003B0672" w:rsidRDefault="003B0672"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08" w:author="USA " w:date="2024-03-04T12:02:00Z"/>
                <w:sz w:val="20"/>
                <w:highlight w:val="cyan"/>
              </w:rPr>
            </w:pPr>
            <w:ins w:id="609" w:author="USA " w:date="2024-03-04T12:03:00Z">
              <w:r w:rsidRPr="003B0672">
                <w:rPr>
                  <w:color w:val="000000"/>
                  <w:sz w:val="20"/>
                  <w:highlight w:val="cyan"/>
                </w:rPr>
                <w:t>Use to indicate whether this AtoN Report should be rebroadcasted upon receipt;-to extend the range of the original report.</w:t>
              </w:r>
              <w:r w:rsidRPr="003B0672">
                <w:rPr>
                  <w:color w:val="000000"/>
                  <w:sz w:val="20"/>
                  <w:highlight w:val="cyan"/>
                </w:rPr>
                <w:br/>
                <w:t xml:space="preserve">0 = do not rebroadcast = default; </w:t>
              </w:r>
              <w:r w:rsidRPr="003B0672">
                <w:rPr>
                  <w:color w:val="000000"/>
                  <w:sz w:val="20"/>
                  <w:highlight w:val="cyan"/>
                </w:rPr>
                <w:br/>
                <w:t>1 = rebroadcast this report.</w:t>
              </w:r>
            </w:ins>
          </w:p>
        </w:tc>
      </w:tr>
      <w:tr w:rsidR="00B474FC" w:rsidRPr="00813DDF" w14:paraId="679BE690" w14:textId="77777777" w:rsidTr="006A04CB">
        <w:trPr>
          <w:cantSplit/>
          <w:jc w:val="center"/>
          <w:ins w:id="610" w:author="Author" w:date="1900-01-01T00:00:00Z"/>
        </w:trPr>
        <w:tc>
          <w:tcPr>
            <w:tcW w:w="1682" w:type="dxa"/>
            <w:vAlign w:val="center"/>
          </w:tcPr>
          <w:p w14:paraId="74AD8C6E" w14:textId="77777777" w:rsidR="00B474FC" w:rsidRPr="00813DDF"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11" w:author="Author" w:date="1900-01-01T00:00:00Z"/>
                <w:sz w:val="20"/>
              </w:rPr>
            </w:pPr>
            <w:ins w:id="612" w:author="Author">
              <w:r w:rsidRPr="00813DDF">
                <w:rPr>
                  <w:sz w:val="20"/>
                </w:rPr>
                <w:t>Spare</w:t>
              </w:r>
            </w:ins>
          </w:p>
        </w:tc>
        <w:tc>
          <w:tcPr>
            <w:tcW w:w="1145" w:type="dxa"/>
            <w:vAlign w:val="center"/>
          </w:tcPr>
          <w:p w14:paraId="40F15637" w14:textId="67A669C9" w:rsidR="00B474FC" w:rsidRPr="00813DDF" w:rsidRDefault="00B9474F"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13" w:author="Author" w:date="1900-01-01T00:00:00Z"/>
                <w:sz w:val="20"/>
              </w:rPr>
            </w:pPr>
            <w:ins w:id="614" w:author="USA " w:date="2024-03-05T13:34:00Z">
              <w:r>
                <w:rPr>
                  <w:sz w:val="20"/>
                  <w:highlight w:val="cyan"/>
                </w:rPr>
                <w:t>9</w:t>
              </w:r>
            </w:ins>
            <w:del w:id="615" w:author="USA " w:date="2024-03-04T12:03:00Z">
              <w:r w:rsidR="00B474FC" w:rsidRPr="003B0672" w:rsidDel="003B0672">
                <w:rPr>
                  <w:sz w:val="20"/>
                  <w:highlight w:val="cyan"/>
                </w:rPr>
                <w:delText>[</w:delText>
              </w:r>
            </w:del>
            <w:ins w:id="616" w:author="Author">
              <w:del w:id="617" w:author="USA " w:date="2024-03-04T12:03:00Z">
                <w:r w:rsidR="00B474FC" w:rsidRPr="003B0672" w:rsidDel="003B0672">
                  <w:rPr>
                    <w:sz w:val="20"/>
                    <w:highlight w:val="cyan"/>
                  </w:rPr>
                  <w:delText>5</w:delText>
                </w:r>
              </w:del>
              <w:del w:id="618" w:author="Author">
                <w:r w:rsidR="00B474FC" w:rsidRPr="003B0672">
                  <w:rPr>
                    <w:sz w:val="20"/>
                    <w:highlight w:val="cyan"/>
                  </w:rPr>
                  <w:delText>7</w:delText>
                </w:r>
              </w:del>
            </w:ins>
          </w:p>
        </w:tc>
        <w:tc>
          <w:tcPr>
            <w:tcW w:w="6806" w:type="dxa"/>
            <w:vAlign w:val="center"/>
          </w:tcPr>
          <w:p w14:paraId="0585585F" w14:textId="07B2DAAA" w:rsidR="00B474FC" w:rsidRPr="00813DDF"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19" w:author="Author" w:date="1900-01-01T00:00:00Z"/>
                <w:sz w:val="20"/>
              </w:rPr>
            </w:pPr>
            <w:ins w:id="620" w:author="Author">
              <w:del w:id="621" w:author="Author">
                <w:r w:rsidRPr="00813DDF">
                  <w:rPr>
                    <w:sz w:val="20"/>
                  </w:rPr>
                  <w:delText>Spare. Not used</w:delText>
                </w:r>
                <w:r w:rsidRPr="003B0672">
                  <w:rPr>
                    <w:sz w:val="20"/>
                    <w:highlight w:val="cyan"/>
                  </w:rPr>
                  <w:delText>.</w:delText>
                </w:r>
              </w:del>
            </w:ins>
            <w:del w:id="622" w:author="USA " w:date="2024-03-04T12:04:00Z">
              <w:r w:rsidRPr="003B0672" w:rsidDel="003B0672">
                <w:rPr>
                  <w:sz w:val="20"/>
                  <w:highlight w:val="cyan"/>
                </w:rPr>
                <w:delText>]</w:delText>
              </w:r>
            </w:del>
            <w:ins w:id="623" w:author="Author">
              <w:del w:id="624" w:author="Author">
                <w:r w:rsidRPr="00813DDF">
                  <w:rPr>
                    <w:sz w:val="20"/>
                  </w:rPr>
                  <w:delText xml:space="preserve"> </w:delText>
                </w:r>
              </w:del>
              <w:r w:rsidRPr="00813DDF">
                <w:rPr>
                  <w:sz w:val="20"/>
                </w:rPr>
                <w:t>Should be set to zero. Reserved for future use</w:t>
              </w:r>
            </w:ins>
          </w:p>
        </w:tc>
      </w:tr>
      <w:tr w:rsidR="00B474FC" w:rsidRPr="00813DDF" w14:paraId="2923833D" w14:textId="77777777" w:rsidTr="006A04CB">
        <w:trPr>
          <w:cantSplit/>
          <w:jc w:val="center"/>
          <w:ins w:id="625" w:author="Author" w:date="1900-01-01T00:00:00Z"/>
        </w:trPr>
        <w:tc>
          <w:tcPr>
            <w:tcW w:w="1682" w:type="dxa"/>
            <w:vAlign w:val="center"/>
          </w:tcPr>
          <w:p w14:paraId="62E9090A" w14:textId="77777777" w:rsidR="00B474FC" w:rsidRPr="00813DDF"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26" w:author="Author" w:date="1900-01-01T00:00:00Z"/>
                <w:sz w:val="20"/>
              </w:rPr>
            </w:pPr>
            <w:ins w:id="627" w:author="Author">
              <w:r w:rsidRPr="00813DDF">
                <w:rPr>
                  <w:sz w:val="20"/>
                </w:rPr>
                <w:t>Number of bits</w:t>
              </w:r>
            </w:ins>
          </w:p>
        </w:tc>
        <w:tc>
          <w:tcPr>
            <w:tcW w:w="1145" w:type="dxa"/>
            <w:vAlign w:val="center"/>
          </w:tcPr>
          <w:p w14:paraId="210C9F99" w14:textId="77777777" w:rsidR="00B474FC" w:rsidRPr="00813DDF"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28" w:author="Author" w:date="1900-01-01T00:00:00Z"/>
                <w:sz w:val="20"/>
              </w:rPr>
            </w:pPr>
            <w:ins w:id="629" w:author="Author">
              <w:r w:rsidRPr="00813DDF">
                <w:rPr>
                  <w:sz w:val="20"/>
                </w:rPr>
                <w:t>168</w:t>
              </w:r>
            </w:ins>
          </w:p>
        </w:tc>
        <w:tc>
          <w:tcPr>
            <w:tcW w:w="6806" w:type="dxa"/>
            <w:vAlign w:val="center"/>
          </w:tcPr>
          <w:p w14:paraId="7C5377B0" w14:textId="77777777" w:rsidR="00B474FC" w:rsidRPr="00813DDF" w:rsidRDefault="00B474FC" w:rsidP="00B474F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30" w:author="Author" w:date="1900-01-01T00:00:00Z"/>
                <w:sz w:val="20"/>
              </w:rPr>
            </w:pPr>
            <w:ins w:id="631" w:author="Author">
              <w:r w:rsidRPr="00813DDF">
                <w:rPr>
                  <w:sz w:val="20"/>
                </w:rPr>
                <w:t>Occupies one slot</w:t>
              </w:r>
            </w:ins>
          </w:p>
        </w:tc>
      </w:tr>
    </w:tbl>
    <w:p w14:paraId="526E8F01" w14:textId="77777777" w:rsidR="00813DDF" w:rsidRPr="00813DDF" w:rsidRDefault="00813DDF" w:rsidP="00813DDF">
      <w:pPr>
        <w:tabs>
          <w:tab w:val="clear" w:pos="1134"/>
          <w:tab w:val="clear" w:pos="1871"/>
          <w:tab w:val="clear" w:pos="2268"/>
        </w:tabs>
        <w:spacing w:before="0"/>
        <w:rPr>
          <w:ins w:id="632" w:author="Author" w:date="1900-01-01T00:00:00Z"/>
          <w:sz w:val="20"/>
          <w:lang w:eastAsia="zh-CN"/>
        </w:rPr>
      </w:pPr>
    </w:p>
    <w:p w14:paraId="7670FD04" w14:textId="1E98AF58" w:rsidR="00813DDF" w:rsidRDefault="00813DDF" w:rsidP="00813DDF">
      <w:pPr>
        <w:pStyle w:val="TableNo"/>
        <w:rPr>
          <w:ins w:id="633" w:author="USA " w:date="2024-03-04T13:09:00Z"/>
        </w:rPr>
      </w:pPr>
      <w:ins w:id="634" w:author="Author">
        <w:r w:rsidRPr="00813DDF">
          <w:t>Table (</w:t>
        </w:r>
        <w:r w:rsidRPr="00813DDF">
          <w:rPr>
            <w:i/>
            <w:iCs/>
          </w:rPr>
          <w:t>bis</w:t>
        </w:r>
      </w:ins>
      <w:r w:rsidR="0032287F">
        <w:rPr>
          <w:i/>
          <w:iCs/>
        </w:rPr>
        <w:t xml:space="preserve"> </w:t>
      </w:r>
      <w:r w:rsidR="0032287F" w:rsidRPr="0032287F">
        <w:rPr>
          <w:i/>
          <w:iCs/>
          <w:highlight w:val="cyan"/>
        </w:rPr>
        <w:t>2</w:t>
      </w:r>
      <w:ins w:id="635" w:author="Author">
        <w:r w:rsidRPr="00813DDF">
          <w:t>)</w:t>
        </w:r>
      </w:ins>
    </w:p>
    <w:p w14:paraId="31E3E1D8" w14:textId="77777777" w:rsidR="00EB77C4" w:rsidRDefault="00EB77C4" w:rsidP="00EB77C4">
      <w:pPr>
        <w:rPr>
          <w:ins w:id="636" w:author="USA " w:date="2024-03-04T13:09:00Z"/>
        </w:rPr>
      </w:pPr>
    </w:p>
    <w:tbl>
      <w:tblPr>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960"/>
        <w:gridCol w:w="6940"/>
      </w:tblGrid>
      <w:tr w:rsidR="00EB77C4" w:rsidRPr="00C713D0" w14:paraId="730908AF" w14:textId="77777777" w:rsidTr="000E508B">
        <w:trPr>
          <w:trHeight w:val="403"/>
          <w:ins w:id="637" w:author="USA " w:date="2024-03-04T13:09:00Z"/>
        </w:trPr>
        <w:tc>
          <w:tcPr>
            <w:tcW w:w="960" w:type="dxa"/>
            <w:vMerge w:val="restart"/>
            <w:shd w:val="clear" w:color="auto" w:fill="auto"/>
            <w:noWrap/>
            <w:vAlign w:val="center"/>
            <w:hideMark/>
          </w:tcPr>
          <w:p w14:paraId="0E5BE188" w14:textId="77777777" w:rsidR="00EB77C4" w:rsidRPr="00C713C1" w:rsidRDefault="00EB77C4" w:rsidP="000E508B">
            <w:pPr>
              <w:rPr>
                <w:ins w:id="638" w:author="USA " w:date="2024-03-04T13:09:00Z"/>
                <w:color w:val="000000"/>
                <w:sz w:val="20"/>
              </w:rPr>
            </w:pPr>
            <w:ins w:id="639" w:author="USA " w:date="2024-03-04T13:09:00Z">
              <w:r w:rsidRPr="00C713C1">
                <w:rPr>
                  <w:color w:val="000000"/>
                  <w:sz w:val="20"/>
                </w:rPr>
                <w:t> </w:t>
              </w:r>
            </w:ins>
          </w:p>
        </w:tc>
        <w:tc>
          <w:tcPr>
            <w:tcW w:w="960" w:type="dxa"/>
            <w:shd w:val="clear" w:color="auto" w:fill="auto"/>
            <w:noWrap/>
            <w:vAlign w:val="center"/>
            <w:hideMark/>
          </w:tcPr>
          <w:p w14:paraId="75E7CB83" w14:textId="77777777" w:rsidR="00EB77C4" w:rsidRPr="00C713D0" w:rsidRDefault="00EB77C4" w:rsidP="000E508B">
            <w:pPr>
              <w:jc w:val="center"/>
              <w:rPr>
                <w:ins w:id="640" w:author="USA " w:date="2024-03-04T13:09:00Z"/>
                <w:color w:val="000000"/>
                <w:sz w:val="20"/>
                <w:highlight w:val="cyan"/>
              </w:rPr>
            </w:pPr>
            <w:ins w:id="641" w:author="USA " w:date="2024-03-04T13:09:00Z">
              <w:r w:rsidRPr="00C713D0">
                <w:rPr>
                  <w:color w:val="000000"/>
                  <w:sz w:val="20"/>
                  <w:highlight w:val="cyan"/>
                </w:rPr>
                <w:t>0</w:t>
              </w:r>
            </w:ins>
          </w:p>
        </w:tc>
        <w:tc>
          <w:tcPr>
            <w:tcW w:w="6940" w:type="dxa"/>
            <w:shd w:val="clear" w:color="auto" w:fill="auto"/>
            <w:noWrap/>
            <w:vAlign w:val="center"/>
            <w:hideMark/>
          </w:tcPr>
          <w:p w14:paraId="587747C4" w14:textId="77777777" w:rsidR="00EB77C4" w:rsidRPr="00C713D0" w:rsidRDefault="00EB77C4" w:rsidP="000E508B">
            <w:pPr>
              <w:rPr>
                <w:ins w:id="642" w:author="USA " w:date="2024-03-04T13:09:00Z"/>
                <w:color w:val="000000"/>
                <w:sz w:val="20"/>
                <w:highlight w:val="cyan"/>
              </w:rPr>
            </w:pPr>
            <w:ins w:id="643" w:author="USA " w:date="2024-03-04T13:09:00Z">
              <w:r w:rsidRPr="00C713D0">
                <w:rPr>
                  <w:color w:val="000000"/>
                  <w:sz w:val="20"/>
                  <w:highlight w:val="cyan"/>
                </w:rPr>
                <w:t>Unknown or unspecified = default</w:t>
              </w:r>
            </w:ins>
          </w:p>
        </w:tc>
      </w:tr>
      <w:tr w:rsidR="00EB77C4" w:rsidRPr="00C713D0" w14:paraId="5525318E" w14:textId="77777777" w:rsidTr="000E508B">
        <w:trPr>
          <w:trHeight w:val="403"/>
          <w:ins w:id="644" w:author="USA " w:date="2024-03-04T13:09:00Z"/>
        </w:trPr>
        <w:tc>
          <w:tcPr>
            <w:tcW w:w="960" w:type="dxa"/>
            <w:vMerge/>
            <w:vAlign w:val="center"/>
            <w:hideMark/>
          </w:tcPr>
          <w:p w14:paraId="3C9F23A6" w14:textId="77777777" w:rsidR="00EB77C4" w:rsidRPr="00C713D0" w:rsidRDefault="00EB77C4" w:rsidP="000E508B">
            <w:pPr>
              <w:rPr>
                <w:ins w:id="645" w:author="USA " w:date="2024-03-04T13:09:00Z"/>
                <w:color w:val="000000"/>
                <w:sz w:val="20"/>
                <w:highlight w:val="cyan"/>
              </w:rPr>
            </w:pPr>
          </w:p>
        </w:tc>
        <w:tc>
          <w:tcPr>
            <w:tcW w:w="960" w:type="dxa"/>
            <w:shd w:val="clear" w:color="auto" w:fill="auto"/>
            <w:noWrap/>
            <w:vAlign w:val="center"/>
            <w:hideMark/>
          </w:tcPr>
          <w:p w14:paraId="40277DBB" w14:textId="77777777" w:rsidR="00EB77C4" w:rsidRPr="00C713D0" w:rsidRDefault="00EB77C4" w:rsidP="000E508B">
            <w:pPr>
              <w:jc w:val="center"/>
              <w:rPr>
                <w:ins w:id="646" w:author="USA " w:date="2024-03-04T13:09:00Z"/>
                <w:color w:val="000000"/>
                <w:sz w:val="20"/>
                <w:highlight w:val="cyan"/>
              </w:rPr>
            </w:pPr>
            <w:ins w:id="647" w:author="USA " w:date="2024-03-04T13:09:00Z">
              <w:r w:rsidRPr="00C713D0">
                <w:rPr>
                  <w:color w:val="000000"/>
                  <w:sz w:val="20"/>
                  <w:highlight w:val="cyan"/>
                </w:rPr>
                <w:t>1</w:t>
              </w:r>
            </w:ins>
          </w:p>
        </w:tc>
        <w:tc>
          <w:tcPr>
            <w:tcW w:w="6940" w:type="dxa"/>
            <w:shd w:val="clear" w:color="auto" w:fill="auto"/>
            <w:noWrap/>
            <w:vAlign w:val="center"/>
            <w:hideMark/>
          </w:tcPr>
          <w:p w14:paraId="460F5463" w14:textId="77777777" w:rsidR="00EB77C4" w:rsidRPr="00C713D0" w:rsidRDefault="00EB77C4" w:rsidP="000E508B">
            <w:pPr>
              <w:rPr>
                <w:ins w:id="648" w:author="USA " w:date="2024-03-04T13:09:00Z"/>
                <w:color w:val="000000"/>
                <w:sz w:val="20"/>
                <w:highlight w:val="cyan"/>
              </w:rPr>
            </w:pPr>
            <w:ins w:id="649" w:author="USA " w:date="2024-03-04T13:09:00Z">
              <w:r w:rsidRPr="00C713D0">
                <w:rPr>
                  <w:color w:val="000000"/>
                  <w:sz w:val="20"/>
                  <w:highlight w:val="cyan"/>
                </w:rPr>
                <w:t>Reference point</w:t>
              </w:r>
            </w:ins>
          </w:p>
        </w:tc>
      </w:tr>
      <w:tr w:rsidR="00EB77C4" w:rsidRPr="00C713D0" w14:paraId="05723ED0" w14:textId="77777777" w:rsidTr="000E508B">
        <w:trPr>
          <w:trHeight w:val="403"/>
          <w:ins w:id="650" w:author="USA " w:date="2024-03-04T13:09:00Z"/>
        </w:trPr>
        <w:tc>
          <w:tcPr>
            <w:tcW w:w="960" w:type="dxa"/>
            <w:vMerge/>
            <w:vAlign w:val="center"/>
            <w:hideMark/>
          </w:tcPr>
          <w:p w14:paraId="0EEAFB64" w14:textId="77777777" w:rsidR="00EB77C4" w:rsidRPr="00C713D0" w:rsidRDefault="00EB77C4" w:rsidP="000E508B">
            <w:pPr>
              <w:rPr>
                <w:ins w:id="651" w:author="USA " w:date="2024-03-04T13:09:00Z"/>
                <w:color w:val="000000"/>
                <w:sz w:val="20"/>
                <w:highlight w:val="cyan"/>
              </w:rPr>
            </w:pPr>
          </w:p>
        </w:tc>
        <w:tc>
          <w:tcPr>
            <w:tcW w:w="960" w:type="dxa"/>
            <w:shd w:val="clear" w:color="auto" w:fill="auto"/>
            <w:noWrap/>
            <w:vAlign w:val="center"/>
            <w:hideMark/>
          </w:tcPr>
          <w:p w14:paraId="67BAE6E5" w14:textId="77777777" w:rsidR="00EB77C4" w:rsidRPr="00C713D0" w:rsidRDefault="00EB77C4" w:rsidP="000E508B">
            <w:pPr>
              <w:jc w:val="center"/>
              <w:rPr>
                <w:ins w:id="652" w:author="USA " w:date="2024-03-04T13:09:00Z"/>
                <w:color w:val="000000"/>
                <w:sz w:val="20"/>
                <w:highlight w:val="cyan"/>
              </w:rPr>
            </w:pPr>
            <w:ins w:id="653" w:author="USA " w:date="2024-03-04T13:09:00Z">
              <w:r w:rsidRPr="00C713D0">
                <w:rPr>
                  <w:color w:val="000000"/>
                  <w:sz w:val="20"/>
                  <w:highlight w:val="cyan"/>
                </w:rPr>
                <w:t>2</w:t>
              </w:r>
            </w:ins>
          </w:p>
        </w:tc>
        <w:tc>
          <w:tcPr>
            <w:tcW w:w="6940" w:type="dxa"/>
            <w:shd w:val="clear" w:color="auto" w:fill="auto"/>
            <w:noWrap/>
            <w:vAlign w:val="center"/>
            <w:hideMark/>
          </w:tcPr>
          <w:p w14:paraId="0838C88B" w14:textId="0750446F" w:rsidR="00EB77C4" w:rsidRPr="00C713D0" w:rsidRDefault="00EB77C4" w:rsidP="000E508B">
            <w:pPr>
              <w:rPr>
                <w:ins w:id="654" w:author="USA " w:date="2024-03-04T13:09:00Z"/>
                <w:color w:val="000000"/>
                <w:sz w:val="20"/>
                <w:highlight w:val="cyan"/>
              </w:rPr>
            </w:pPr>
            <w:ins w:id="655" w:author="USA " w:date="2024-03-04T13:09:00Z">
              <w:r w:rsidRPr="00C713D0">
                <w:rPr>
                  <w:color w:val="000000"/>
                  <w:sz w:val="20"/>
                  <w:highlight w:val="cyan"/>
                </w:rPr>
                <w:t>RACON or MAtoN  (</w:t>
              </w:r>
            </w:ins>
            <w:ins w:id="656" w:author="USA " w:date="2024-03-05T13:37:00Z">
              <w:r w:rsidR="00B9474F">
                <w:rPr>
                  <w:color w:val="000000"/>
                  <w:sz w:val="20"/>
                  <w:highlight w:val="cyan"/>
                </w:rPr>
                <w:t xml:space="preserve">when not otherwise </w:t>
              </w:r>
            </w:ins>
            <w:ins w:id="657" w:author="USA " w:date="2024-03-04T13:09:00Z">
              <w:r w:rsidRPr="00C713D0">
                <w:rPr>
                  <w:color w:val="000000"/>
                  <w:sz w:val="20"/>
                  <w:highlight w:val="cyan"/>
                </w:rPr>
                <w:t>type 32-56)</w:t>
              </w:r>
            </w:ins>
          </w:p>
        </w:tc>
      </w:tr>
      <w:tr w:rsidR="00EB77C4" w:rsidRPr="00C713D0" w14:paraId="77E13B0B" w14:textId="77777777" w:rsidTr="000E508B">
        <w:trPr>
          <w:trHeight w:val="403"/>
          <w:ins w:id="658" w:author="USA " w:date="2024-03-04T13:09:00Z"/>
        </w:trPr>
        <w:tc>
          <w:tcPr>
            <w:tcW w:w="960" w:type="dxa"/>
            <w:vMerge/>
            <w:vAlign w:val="center"/>
            <w:hideMark/>
          </w:tcPr>
          <w:p w14:paraId="0AE05B87" w14:textId="77777777" w:rsidR="00EB77C4" w:rsidRPr="00C713D0" w:rsidRDefault="00EB77C4" w:rsidP="000E508B">
            <w:pPr>
              <w:rPr>
                <w:ins w:id="659" w:author="USA " w:date="2024-03-04T13:09:00Z"/>
                <w:color w:val="000000"/>
                <w:sz w:val="20"/>
                <w:highlight w:val="cyan"/>
              </w:rPr>
            </w:pPr>
          </w:p>
        </w:tc>
        <w:tc>
          <w:tcPr>
            <w:tcW w:w="960" w:type="dxa"/>
            <w:shd w:val="clear" w:color="auto" w:fill="auto"/>
            <w:noWrap/>
            <w:vAlign w:val="center"/>
            <w:hideMark/>
          </w:tcPr>
          <w:p w14:paraId="5C23F2BA" w14:textId="77777777" w:rsidR="00EB77C4" w:rsidRPr="00C713D0" w:rsidRDefault="00EB77C4" w:rsidP="000E508B">
            <w:pPr>
              <w:jc w:val="center"/>
              <w:rPr>
                <w:ins w:id="660" w:author="USA " w:date="2024-03-04T13:09:00Z"/>
                <w:color w:val="000000"/>
                <w:sz w:val="20"/>
                <w:highlight w:val="cyan"/>
              </w:rPr>
            </w:pPr>
            <w:ins w:id="661" w:author="USA " w:date="2024-03-04T13:09:00Z">
              <w:r w:rsidRPr="00C713D0">
                <w:rPr>
                  <w:color w:val="000000"/>
                  <w:sz w:val="20"/>
                  <w:highlight w:val="cyan"/>
                </w:rPr>
                <w:t>3</w:t>
              </w:r>
            </w:ins>
          </w:p>
        </w:tc>
        <w:tc>
          <w:tcPr>
            <w:tcW w:w="6940" w:type="dxa"/>
            <w:shd w:val="clear" w:color="auto" w:fill="auto"/>
            <w:noWrap/>
            <w:vAlign w:val="center"/>
            <w:hideMark/>
          </w:tcPr>
          <w:p w14:paraId="6A23BB9C" w14:textId="77777777" w:rsidR="00EB77C4" w:rsidRPr="00C713D0" w:rsidRDefault="00EB77C4" w:rsidP="000E508B">
            <w:pPr>
              <w:rPr>
                <w:ins w:id="662" w:author="USA " w:date="2024-03-04T13:09:00Z"/>
                <w:color w:val="000000"/>
                <w:sz w:val="20"/>
                <w:highlight w:val="cyan"/>
              </w:rPr>
            </w:pPr>
            <w:ins w:id="663" w:author="USA " w:date="2024-03-04T13:09:00Z">
              <w:r w:rsidRPr="00C713D0">
                <w:rPr>
                  <w:color w:val="000000"/>
                  <w:sz w:val="20"/>
                  <w:highlight w:val="cyan"/>
                </w:rPr>
                <w:t>Fixed structures, such as platforms or towers</w:t>
              </w:r>
            </w:ins>
          </w:p>
        </w:tc>
      </w:tr>
      <w:tr w:rsidR="00EB77C4" w:rsidRPr="00C713D0" w14:paraId="5FBFC3FE" w14:textId="77777777" w:rsidTr="000E508B">
        <w:trPr>
          <w:trHeight w:val="403"/>
          <w:ins w:id="664" w:author="USA " w:date="2024-03-04T13:09:00Z"/>
        </w:trPr>
        <w:tc>
          <w:tcPr>
            <w:tcW w:w="960" w:type="dxa"/>
            <w:vMerge/>
            <w:vAlign w:val="center"/>
            <w:hideMark/>
          </w:tcPr>
          <w:p w14:paraId="16A2FA01" w14:textId="77777777" w:rsidR="00EB77C4" w:rsidRPr="00C713D0" w:rsidRDefault="00EB77C4" w:rsidP="000E508B">
            <w:pPr>
              <w:rPr>
                <w:ins w:id="665" w:author="USA " w:date="2024-03-04T13:09:00Z"/>
                <w:color w:val="000000"/>
                <w:sz w:val="20"/>
                <w:highlight w:val="cyan"/>
              </w:rPr>
            </w:pPr>
          </w:p>
        </w:tc>
        <w:tc>
          <w:tcPr>
            <w:tcW w:w="960" w:type="dxa"/>
            <w:shd w:val="clear" w:color="auto" w:fill="auto"/>
            <w:noWrap/>
            <w:vAlign w:val="center"/>
            <w:hideMark/>
          </w:tcPr>
          <w:p w14:paraId="055DA626" w14:textId="77777777" w:rsidR="00EB77C4" w:rsidRPr="00C713D0" w:rsidRDefault="00EB77C4" w:rsidP="000E508B">
            <w:pPr>
              <w:jc w:val="center"/>
              <w:rPr>
                <w:ins w:id="666" w:author="USA " w:date="2024-03-04T13:09:00Z"/>
                <w:color w:val="000000"/>
                <w:sz w:val="20"/>
                <w:highlight w:val="cyan"/>
              </w:rPr>
            </w:pPr>
            <w:ins w:id="667" w:author="USA " w:date="2024-03-04T13:09:00Z">
              <w:r w:rsidRPr="00C713D0">
                <w:rPr>
                  <w:color w:val="000000"/>
                  <w:sz w:val="20"/>
                  <w:highlight w:val="cyan"/>
                </w:rPr>
                <w:t>4</w:t>
              </w:r>
            </w:ins>
          </w:p>
        </w:tc>
        <w:tc>
          <w:tcPr>
            <w:tcW w:w="6940" w:type="dxa"/>
            <w:shd w:val="clear" w:color="auto" w:fill="auto"/>
            <w:noWrap/>
            <w:vAlign w:val="center"/>
            <w:hideMark/>
          </w:tcPr>
          <w:p w14:paraId="74BBB29A" w14:textId="77777777" w:rsidR="00EB77C4" w:rsidRPr="00C713D0" w:rsidRDefault="00EB77C4" w:rsidP="000E508B">
            <w:pPr>
              <w:rPr>
                <w:ins w:id="668" w:author="USA " w:date="2024-03-04T13:09:00Z"/>
                <w:color w:val="000000"/>
                <w:sz w:val="20"/>
                <w:highlight w:val="cyan"/>
              </w:rPr>
            </w:pPr>
            <w:ins w:id="669" w:author="USA " w:date="2024-03-04T13:09:00Z">
              <w:r w:rsidRPr="00C713D0">
                <w:rPr>
                  <w:color w:val="000000"/>
                  <w:sz w:val="20"/>
                  <w:highlight w:val="cyan"/>
                </w:rPr>
                <w:t>IALA Emergency Wreck Marking Buoy</w:t>
              </w:r>
            </w:ins>
          </w:p>
        </w:tc>
      </w:tr>
      <w:tr w:rsidR="00EB77C4" w:rsidRPr="00C713D0" w14:paraId="616DC4B4" w14:textId="77777777" w:rsidTr="000E508B">
        <w:trPr>
          <w:trHeight w:val="403"/>
          <w:ins w:id="670" w:author="USA " w:date="2024-03-04T13:09:00Z"/>
        </w:trPr>
        <w:tc>
          <w:tcPr>
            <w:tcW w:w="960" w:type="dxa"/>
            <w:vMerge w:val="restart"/>
            <w:shd w:val="clear" w:color="auto" w:fill="auto"/>
            <w:vAlign w:val="center"/>
            <w:hideMark/>
          </w:tcPr>
          <w:p w14:paraId="5ACEBF76" w14:textId="77777777" w:rsidR="00EB77C4" w:rsidRPr="00C713D0" w:rsidRDefault="00EB77C4" w:rsidP="000E508B">
            <w:pPr>
              <w:jc w:val="center"/>
              <w:rPr>
                <w:ins w:id="671" w:author="USA " w:date="2024-03-04T13:09:00Z"/>
                <w:i/>
                <w:iCs/>
                <w:color w:val="000000"/>
                <w:sz w:val="20"/>
                <w:highlight w:val="cyan"/>
              </w:rPr>
            </w:pPr>
            <w:ins w:id="672" w:author="USA " w:date="2024-03-04T13:09:00Z">
              <w:r w:rsidRPr="00C713D0">
                <w:rPr>
                  <w:i/>
                  <w:iCs/>
                  <w:color w:val="000000"/>
                  <w:sz w:val="20"/>
                  <w:highlight w:val="cyan"/>
                </w:rPr>
                <w:t>Fixed AtoN</w:t>
              </w:r>
            </w:ins>
          </w:p>
        </w:tc>
        <w:tc>
          <w:tcPr>
            <w:tcW w:w="960" w:type="dxa"/>
            <w:shd w:val="clear" w:color="auto" w:fill="auto"/>
            <w:noWrap/>
            <w:vAlign w:val="center"/>
            <w:hideMark/>
          </w:tcPr>
          <w:p w14:paraId="48940A0D" w14:textId="77777777" w:rsidR="00EB77C4" w:rsidRPr="00C713D0" w:rsidRDefault="00EB77C4" w:rsidP="000E508B">
            <w:pPr>
              <w:jc w:val="center"/>
              <w:rPr>
                <w:ins w:id="673" w:author="USA " w:date="2024-03-04T13:09:00Z"/>
                <w:color w:val="000000"/>
                <w:sz w:val="20"/>
                <w:highlight w:val="cyan"/>
              </w:rPr>
            </w:pPr>
            <w:ins w:id="674" w:author="USA " w:date="2024-03-04T13:09:00Z">
              <w:r w:rsidRPr="00C713D0">
                <w:rPr>
                  <w:color w:val="000000"/>
                  <w:sz w:val="20"/>
                  <w:highlight w:val="cyan"/>
                </w:rPr>
                <w:t>5</w:t>
              </w:r>
            </w:ins>
          </w:p>
        </w:tc>
        <w:tc>
          <w:tcPr>
            <w:tcW w:w="6940" w:type="dxa"/>
            <w:shd w:val="clear" w:color="auto" w:fill="auto"/>
            <w:noWrap/>
            <w:vAlign w:val="center"/>
            <w:hideMark/>
          </w:tcPr>
          <w:p w14:paraId="72527C0C" w14:textId="77777777" w:rsidR="00EB77C4" w:rsidRPr="00C713D0" w:rsidRDefault="00EB77C4" w:rsidP="000E508B">
            <w:pPr>
              <w:rPr>
                <w:ins w:id="675" w:author="USA " w:date="2024-03-04T13:09:00Z"/>
                <w:color w:val="000000"/>
                <w:sz w:val="20"/>
                <w:highlight w:val="cyan"/>
              </w:rPr>
            </w:pPr>
            <w:ins w:id="676" w:author="USA " w:date="2024-03-04T13:09:00Z">
              <w:r w:rsidRPr="00C713D0">
                <w:rPr>
                  <w:color w:val="000000"/>
                  <w:sz w:val="20"/>
                  <w:highlight w:val="cyan"/>
                </w:rPr>
                <w:t>Light, without sectors</w:t>
              </w:r>
            </w:ins>
          </w:p>
        </w:tc>
      </w:tr>
      <w:tr w:rsidR="00EB77C4" w:rsidRPr="00C713D0" w14:paraId="613DBBE1" w14:textId="77777777" w:rsidTr="000E508B">
        <w:trPr>
          <w:trHeight w:val="403"/>
          <w:ins w:id="677" w:author="USA " w:date="2024-03-04T13:09:00Z"/>
        </w:trPr>
        <w:tc>
          <w:tcPr>
            <w:tcW w:w="960" w:type="dxa"/>
            <w:vMerge/>
            <w:vAlign w:val="center"/>
            <w:hideMark/>
          </w:tcPr>
          <w:p w14:paraId="4B202068" w14:textId="77777777" w:rsidR="00EB77C4" w:rsidRPr="00C713D0" w:rsidRDefault="00EB77C4" w:rsidP="000E508B">
            <w:pPr>
              <w:rPr>
                <w:ins w:id="678" w:author="USA " w:date="2024-03-04T13:09:00Z"/>
                <w:i/>
                <w:iCs/>
                <w:color w:val="000000"/>
                <w:sz w:val="20"/>
                <w:highlight w:val="cyan"/>
              </w:rPr>
            </w:pPr>
          </w:p>
        </w:tc>
        <w:tc>
          <w:tcPr>
            <w:tcW w:w="960" w:type="dxa"/>
            <w:shd w:val="clear" w:color="auto" w:fill="auto"/>
            <w:noWrap/>
            <w:vAlign w:val="center"/>
            <w:hideMark/>
          </w:tcPr>
          <w:p w14:paraId="2A8808A7" w14:textId="77777777" w:rsidR="00EB77C4" w:rsidRPr="00C713D0" w:rsidRDefault="00EB77C4" w:rsidP="000E508B">
            <w:pPr>
              <w:jc w:val="center"/>
              <w:rPr>
                <w:ins w:id="679" w:author="USA " w:date="2024-03-04T13:09:00Z"/>
                <w:color w:val="000000"/>
                <w:sz w:val="20"/>
                <w:highlight w:val="cyan"/>
              </w:rPr>
            </w:pPr>
            <w:ins w:id="680" w:author="USA " w:date="2024-03-04T13:09:00Z">
              <w:r w:rsidRPr="00C713D0">
                <w:rPr>
                  <w:color w:val="000000"/>
                  <w:sz w:val="20"/>
                  <w:highlight w:val="cyan"/>
                </w:rPr>
                <w:t>6</w:t>
              </w:r>
            </w:ins>
          </w:p>
        </w:tc>
        <w:tc>
          <w:tcPr>
            <w:tcW w:w="6940" w:type="dxa"/>
            <w:shd w:val="clear" w:color="auto" w:fill="auto"/>
            <w:noWrap/>
            <w:vAlign w:val="center"/>
            <w:hideMark/>
          </w:tcPr>
          <w:p w14:paraId="3FC0C476" w14:textId="77777777" w:rsidR="00EB77C4" w:rsidRPr="00C713D0" w:rsidRDefault="00EB77C4" w:rsidP="000E508B">
            <w:pPr>
              <w:rPr>
                <w:ins w:id="681" w:author="USA " w:date="2024-03-04T13:09:00Z"/>
                <w:color w:val="000000"/>
                <w:sz w:val="20"/>
                <w:highlight w:val="cyan"/>
              </w:rPr>
            </w:pPr>
            <w:ins w:id="682" w:author="USA " w:date="2024-03-04T13:09:00Z">
              <w:r w:rsidRPr="00C713D0">
                <w:rPr>
                  <w:color w:val="000000"/>
                  <w:sz w:val="20"/>
                  <w:highlight w:val="cyan"/>
                </w:rPr>
                <w:t>Light, with sectors</w:t>
              </w:r>
            </w:ins>
          </w:p>
        </w:tc>
      </w:tr>
      <w:tr w:rsidR="00EB77C4" w:rsidRPr="00C713D0" w14:paraId="7ADEF068" w14:textId="77777777" w:rsidTr="000E508B">
        <w:trPr>
          <w:trHeight w:val="403"/>
          <w:ins w:id="683" w:author="USA " w:date="2024-03-04T13:09:00Z"/>
        </w:trPr>
        <w:tc>
          <w:tcPr>
            <w:tcW w:w="960" w:type="dxa"/>
            <w:vMerge/>
            <w:vAlign w:val="center"/>
            <w:hideMark/>
          </w:tcPr>
          <w:p w14:paraId="185D9EDA" w14:textId="77777777" w:rsidR="00EB77C4" w:rsidRPr="00C713D0" w:rsidRDefault="00EB77C4" w:rsidP="000E508B">
            <w:pPr>
              <w:rPr>
                <w:ins w:id="684" w:author="USA " w:date="2024-03-04T13:09:00Z"/>
                <w:i/>
                <w:iCs/>
                <w:color w:val="000000"/>
                <w:sz w:val="20"/>
                <w:highlight w:val="cyan"/>
              </w:rPr>
            </w:pPr>
          </w:p>
        </w:tc>
        <w:tc>
          <w:tcPr>
            <w:tcW w:w="960" w:type="dxa"/>
            <w:shd w:val="clear" w:color="auto" w:fill="auto"/>
            <w:noWrap/>
            <w:vAlign w:val="center"/>
            <w:hideMark/>
          </w:tcPr>
          <w:p w14:paraId="5AA3CB30" w14:textId="77777777" w:rsidR="00EB77C4" w:rsidRPr="00C713D0" w:rsidRDefault="00EB77C4" w:rsidP="000E508B">
            <w:pPr>
              <w:jc w:val="center"/>
              <w:rPr>
                <w:ins w:id="685" w:author="USA " w:date="2024-03-04T13:09:00Z"/>
                <w:color w:val="000000"/>
                <w:sz w:val="20"/>
                <w:highlight w:val="cyan"/>
              </w:rPr>
            </w:pPr>
            <w:ins w:id="686" w:author="USA " w:date="2024-03-04T13:09:00Z">
              <w:r w:rsidRPr="00C713D0">
                <w:rPr>
                  <w:color w:val="000000"/>
                  <w:sz w:val="20"/>
                  <w:highlight w:val="cyan"/>
                </w:rPr>
                <w:t>7</w:t>
              </w:r>
            </w:ins>
          </w:p>
        </w:tc>
        <w:tc>
          <w:tcPr>
            <w:tcW w:w="6940" w:type="dxa"/>
            <w:shd w:val="clear" w:color="auto" w:fill="auto"/>
            <w:noWrap/>
            <w:vAlign w:val="center"/>
            <w:hideMark/>
          </w:tcPr>
          <w:p w14:paraId="58B6E0E7" w14:textId="77777777" w:rsidR="00EB77C4" w:rsidRPr="00C713D0" w:rsidRDefault="00EB77C4" w:rsidP="000E508B">
            <w:pPr>
              <w:rPr>
                <w:ins w:id="687" w:author="USA " w:date="2024-03-04T13:09:00Z"/>
                <w:color w:val="000000"/>
                <w:sz w:val="20"/>
                <w:highlight w:val="cyan"/>
              </w:rPr>
            </w:pPr>
            <w:ins w:id="688" w:author="USA " w:date="2024-03-04T13:09:00Z">
              <w:r w:rsidRPr="00C713D0">
                <w:rPr>
                  <w:color w:val="000000"/>
                  <w:sz w:val="20"/>
                  <w:highlight w:val="cyan"/>
                </w:rPr>
                <w:t>Leading Light Front</w:t>
              </w:r>
            </w:ins>
          </w:p>
        </w:tc>
      </w:tr>
      <w:tr w:rsidR="00EB77C4" w:rsidRPr="00C713D0" w14:paraId="154CB460" w14:textId="77777777" w:rsidTr="000E508B">
        <w:trPr>
          <w:trHeight w:val="403"/>
          <w:ins w:id="689" w:author="USA " w:date="2024-03-04T13:09:00Z"/>
        </w:trPr>
        <w:tc>
          <w:tcPr>
            <w:tcW w:w="960" w:type="dxa"/>
            <w:vMerge/>
            <w:vAlign w:val="center"/>
            <w:hideMark/>
          </w:tcPr>
          <w:p w14:paraId="55B9B499" w14:textId="77777777" w:rsidR="00EB77C4" w:rsidRPr="00C713D0" w:rsidRDefault="00EB77C4" w:rsidP="000E508B">
            <w:pPr>
              <w:rPr>
                <w:ins w:id="690" w:author="USA " w:date="2024-03-04T13:09:00Z"/>
                <w:i/>
                <w:iCs/>
                <w:color w:val="000000"/>
                <w:sz w:val="20"/>
                <w:highlight w:val="cyan"/>
              </w:rPr>
            </w:pPr>
          </w:p>
        </w:tc>
        <w:tc>
          <w:tcPr>
            <w:tcW w:w="960" w:type="dxa"/>
            <w:shd w:val="clear" w:color="auto" w:fill="auto"/>
            <w:noWrap/>
            <w:vAlign w:val="center"/>
            <w:hideMark/>
          </w:tcPr>
          <w:p w14:paraId="5052444C" w14:textId="77777777" w:rsidR="00EB77C4" w:rsidRPr="00C713D0" w:rsidRDefault="00EB77C4" w:rsidP="000E508B">
            <w:pPr>
              <w:jc w:val="center"/>
              <w:rPr>
                <w:ins w:id="691" w:author="USA " w:date="2024-03-04T13:09:00Z"/>
                <w:color w:val="000000"/>
                <w:sz w:val="20"/>
                <w:highlight w:val="cyan"/>
              </w:rPr>
            </w:pPr>
            <w:ins w:id="692" w:author="USA " w:date="2024-03-04T13:09:00Z">
              <w:r w:rsidRPr="00C713D0">
                <w:rPr>
                  <w:color w:val="000000"/>
                  <w:sz w:val="20"/>
                  <w:highlight w:val="cyan"/>
                </w:rPr>
                <w:t>8</w:t>
              </w:r>
            </w:ins>
          </w:p>
        </w:tc>
        <w:tc>
          <w:tcPr>
            <w:tcW w:w="6940" w:type="dxa"/>
            <w:shd w:val="clear" w:color="auto" w:fill="auto"/>
            <w:noWrap/>
            <w:vAlign w:val="center"/>
            <w:hideMark/>
          </w:tcPr>
          <w:p w14:paraId="7F12F4F7" w14:textId="77777777" w:rsidR="00EB77C4" w:rsidRPr="00C713D0" w:rsidRDefault="00EB77C4" w:rsidP="000E508B">
            <w:pPr>
              <w:rPr>
                <w:ins w:id="693" w:author="USA " w:date="2024-03-04T13:09:00Z"/>
                <w:color w:val="000000"/>
                <w:sz w:val="20"/>
                <w:highlight w:val="cyan"/>
              </w:rPr>
            </w:pPr>
            <w:ins w:id="694" w:author="USA " w:date="2024-03-04T13:09:00Z">
              <w:r w:rsidRPr="00C713D0">
                <w:rPr>
                  <w:color w:val="000000"/>
                  <w:sz w:val="20"/>
                  <w:highlight w:val="cyan"/>
                </w:rPr>
                <w:t>Leading Light Rear</w:t>
              </w:r>
            </w:ins>
          </w:p>
        </w:tc>
      </w:tr>
      <w:tr w:rsidR="00EB77C4" w:rsidRPr="00C713D0" w14:paraId="08728947" w14:textId="77777777" w:rsidTr="000E508B">
        <w:trPr>
          <w:trHeight w:val="403"/>
          <w:ins w:id="695" w:author="USA " w:date="2024-03-04T13:09:00Z"/>
        </w:trPr>
        <w:tc>
          <w:tcPr>
            <w:tcW w:w="960" w:type="dxa"/>
            <w:vMerge/>
            <w:vAlign w:val="center"/>
            <w:hideMark/>
          </w:tcPr>
          <w:p w14:paraId="3AB0781B" w14:textId="77777777" w:rsidR="00EB77C4" w:rsidRPr="00C713D0" w:rsidRDefault="00EB77C4" w:rsidP="000E508B">
            <w:pPr>
              <w:rPr>
                <w:ins w:id="696" w:author="USA " w:date="2024-03-04T13:09:00Z"/>
                <w:i/>
                <w:iCs/>
                <w:color w:val="000000"/>
                <w:sz w:val="20"/>
                <w:highlight w:val="cyan"/>
              </w:rPr>
            </w:pPr>
          </w:p>
        </w:tc>
        <w:tc>
          <w:tcPr>
            <w:tcW w:w="960" w:type="dxa"/>
            <w:shd w:val="clear" w:color="auto" w:fill="auto"/>
            <w:noWrap/>
            <w:vAlign w:val="center"/>
            <w:hideMark/>
          </w:tcPr>
          <w:p w14:paraId="1EFC6440" w14:textId="77777777" w:rsidR="00EB77C4" w:rsidRPr="00C713D0" w:rsidRDefault="00EB77C4" w:rsidP="000E508B">
            <w:pPr>
              <w:jc w:val="center"/>
              <w:rPr>
                <w:ins w:id="697" w:author="USA " w:date="2024-03-04T13:09:00Z"/>
                <w:color w:val="000000"/>
                <w:sz w:val="20"/>
                <w:highlight w:val="cyan"/>
              </w:rPr>
            </w:pPr>
            <w:ins w:id="698" w:author="USA " w:date="2024-03-04T13:09:00Z">
              <w:r w:rsidRPr="00C713D0">
                <w:rPr>
                  <w:color w:val="000000"/>
                  <w:sz w:val="20"/>
                  <w:highlight w:val="cyan"/>
                </w:rPr>
                <w:t>9</w:t>
              </w:r>
            </w:ins>
          </w:p>
        </w:tc>
        <w:tc>
          <w:tcPr>
            <w:tcW w:w="6940" w:type="dxa"/>
            <w:shd w:val="clear" w:color="auto" w:fill="auto"/>
            <w:noWrap/>
            <w:vAlign w:val="center"/>
            <w:hideMark/>
          </w:tcPr>
          <w:p w14:paraId="539EA6D1" w14:textId="77777777" w:rsidR="00EB77C4" w:rsidRPr="00C713D0" w:rsidRDefault="00EB77C4" w:rsidP="000E508B">
            <w:pPr>
              <w:rPr>
                <w:ins w:id="699" w:author="USA " w:date="2024-03-04T13:09:00Z"/>
                <w:color w:val="000000"/>
                <w:sz w:val="20"/>
                <w:highlight w:val="cyan"/>
              </w:rPr>
            </w:pPr>
            <w:ins w:id="700" w:author="USA " w:date="2024-03-04T13:09:00Z">
              <w:r w:rsidRPr="00C713D0">
                <w:rPr>
                  <w:color w:val="000000"/>
                  <w:sz w:val="20"/>
                  <w:highlight w:val="cyan"/>
                </w:rPr>
                <w:t>Beacon, Cardinal N</w:t>
              </w:r>
            </w:ins>
          </w:p>
        </w:tc>
      </w:tr>
      <w:tr w:rsidR="00EB77C4" w:rsidRPr="00C713D0" w14:paraId="6B55B918" w14:textId="77777777" w:rsidTr="00245B79">
        <w:trPr>
          <w:trHeight w:val="539"/>
          <w:ins w:id="701" w:author="USA " w:date="2024-03-04T13:09:00Z"/>
        </w:trPr>
        <w:tc>
          <w:tcPr>
            <w:tcW w:w="960" w:type="dxa"/>
            <w:vMerge/>
            <w:vAlign w:val="center"/>
            <w:hideMark/>
          </w:tcPr>
          <w:p w14:paraId="2D092B1B" w14:textId="77777777" w:rsidR="00EB77C4" w:rsidRPr="00C713D0" w:rsidRDefault="00EB77C4" w:rsidP="000E508B">
            <w:pPr>
              <w:rPr>
                <w:ins w:id="702" w:author="USA " w:date="2024-03-04T13:09:00Z"/>
                <w:i/>
                <w:iCs/>
                <w:color w:val="000000"/>
                <w:sz w:val="20"/>
                <w:highlight w:val="cyan"/>
              </w:rPr>
            </w:pPr>
          </w:p>
        </w:tc>
        <w:tc>
          <w:tcPr>
            <w:tcW w:w="960" w:type="dxa"/>
            <w:shd w:val="clear" w:color="auto" w:fill="auto"/>
            <w:noWrap/>
            <w:vAlign w:val="center"/>
            <w:hideMark/>
          </w:tcPr>
          <w:p w14:paraId="53C77B21" w14:textId="77777777" w:rsidR="00EB77C4" w:rsidRPr="00C713D0" w:rsidRDefault="00EB77C4" w:rsidP="000E508B">
            <w:pPr>
              <w:jc w:val="center"/>
              <w:rPr>
                <w:ins w:id="703" w:author="USA " w:date="2024-03-04T13:09:00Z"/>
                <w:color w:val="000000"/>
                <w:sz w:val="20"/>
                <w:highlight w:val="cyan"/>
              </w:rPr>
            </w:pPr>
            <w:ins w:id="704" w:author="USA " w:date="2024-03-04T13:09:00Z">
              <w:r w:rsidRPr="00C713D0">
                <w:rPr>
                  <w:color w:val="000000"/>
                  <w:sz w:val="20"/>
                  <w:highlight w:val="cyan"/>
                </w:rPr>
                <w:t>10</w:t>
              </w:r>
            </w:ins>
          </w:p>
        </w:tc>
        <w:tc>
          <w:tcPr>
            <w:tcW w:w="6940" w:type="dxa"/>
            <w:shd w:val="clear" w:color="auto" w:fill="auto"/>
            <w:noWrap/>
            <w:vAlign w:val="center"/>
            <w:hideMark/>
          </w:tcPr>
          <w:p w14:paraId="26CB9667" w14:textId="77777777" w:rsidR="00EB77C4" w:rsidRPr="00C713D0" w:rsidRDefault="00EB77C4" w:rsidP="000E508B">
            <w:pPr>
              <w:rPr>
                <w:ins w:id="705" w:author="USA " w:date="2024-03-04T13:09:00Z"/>
                <w:color w:val="000000"/>
                <w:sz w:val="20"/>
                <w:highlight w:val="cyan"/>
              </w:rPr>
            </w:pPr>
            <w:ins w:id="706" w:author="USA " w:date="2024-03-04T13:09:00Z">
              <w:r w:rsidRPr="00C713D0">
                <w:rPr>
                  <w:color w:val="000000"/>
                  <w:sz w:val="20"/>
                  <w:highlight w:val="cyan"/>
                </w:rPr>
                <w:t>Beacon, Cardinal E</w:t>
              </w:r>
            </w:ins>
          </w:p>
        </w:tc>
      </w:tr>
      <w:tr w:rsidR="00EB77C4" w:rsidRPr="00C713D0" w14:paraId="074EF2BC" w14:textId="77777777" w:rsidTr="000E508B">
        <w:trPr>
          <w:trHeight w:val="403"/>
          <w:ins w:id="707" w:author="USA " w:date="2024-03-04T13:09:00Z"/>
        </w:trPr>
        <w:tc>
          <w:tcPr>
            <w:tcW w:w="960" w:type="dxa"/>
            <w:vMerge/>
            <w:vAlign w:val="center"/>
            <w:hideMark/>
          </w:tcPr>
          <w:p w14:paraId="52AAB917" w14:textId="77777777" w:rsidR="00EB77C4" w:rsidRPr="00C713D0" w:rsidRDefault="00EB77C4" w:rsidP="000E508B">
            <w:pPr>
              <w:rPr>
                <w:ins w:id="708" w:author="USA " w:date="2024-03-04T13:09:00Z"/>
                <w:i/>
                <w:iCs/>
                <w:color w:val="000000"/>
                <w:sz w:val="20"/>
                <w:highlight w:val="cyan"/>
              </w:rPr>
            </w:pPr>
          </w:p>
        </w:tc>
        <w:tc>
          <w:tcPr>
            <w:tcW w:w="960" w:type="dxa"/>
            <w:shd w:val="clear" w:color="auto" w:fill="auto"/>
            <w:noWrap/>
            <w:vAlign w:val="center"/>
            <w:hideMark/>
          </w:tcPr>
          <w:p w14:paraId="7A8B8C6E" w14:textId="77777777" w:rsidR="00EB77C4" w:rsidRPr="00C713D0" w:rsidRDefault="00EB77C4" w:rsidP="000E508B">
            <w:pPr>
              <w:jc w:val="center"/>
              <w:rPr>
                <w:ins w:id="709" w:author="USA " w:date="2024-03-04T13:09:00Z"/>
                <w:color w:val="000000"/>
                <w:sz w:val="20"/>
                <w:highlight w:val="cyan"/>
              </w:rPr>
            </w:pPr>
            <w:ins w:id="710" w:author="USA " w:date="2024-03-04T13:09:00Z">
              <w:r w:rsidRPr="00C713D0">
                <w:rPr>
                  <w:color w:val="000000"/>
                  <w:sz w:val="20"/>
                  <w:highlight w:val="cyan"/>
                </w:rPr>
                <w:t>11</w:t>
              </w:r>
            </w:ins>
          </w:p>
        </w:tc>
        <w:tc>
          <w:tcPr>
            <w:tcW w:w="6940" w:type="dxa"/>
            <w:shd w:val="clear" w:color="auto" w:fill="auto"/>
            <w:noWrap/>
            <w:vAlign w:val="center"/>
            <w:hideMark/>
          </w:tcPr>
          <w:p w14:paraId="56975970" w14:textId="77777777" w:rsidR="00EB77C4" w:rsidRPr="00C713D0" w:rsidRDefault="00EB77C4" w:rsidP="000E508B">
            <w:pPr>
              <w:rPr>
                <w:ins w:id="711" w:author="USA " w:date="2024-03-04T13:09:00Z"/>
                <w:color w:val="000000"/>
                <w:sz w:val="20"/>
                <w:highlight w:val="cyan"/>
              </w:rPr>
            </w:pPr>
            <w:ins w:id="712" w:author="USA " w:date="2024-03-04T13:09:00Z">
              <w:r w:rsidRPr="00C713D0">
                <w:rPr>
                  <w:color w:val="000000"/>
                  <w:sz w:val="20"/>
                  <w:highlight w:val="cyan"/>
                </w:rPr>
                <w:t>Beacon, Cardinal S</w:t>
              </w:r>
            </w:ins>
          </w:p>
        </w:tc>
      </w:tr>
      <w:tr w:rsidR="00EB77C4" w:rsidRPr="00C713D0" w14:paraId="1190BD2C" w14:textId="77777777" w:rsidTr="000E508B">
        <w:trPr>
          <w:trHeight w:val="403"/>
          <w:ins w:id="713" w:author="USA " w:date="2024-03-04T13:09:00Z"/>
        </w:trPr>
        <w:tc>
          <w:tcPr>
            <w:tcW w:w="960" w:type="dxa"/>
            <w:vMerge/>
            <w:vAlign w:val="center"/>
            <w:hideMark/>
          </w:tcPr>
          <w:p w14:paraId="7AC2CFFD" w14:textId="77777777" w:rsidR="00EB77C4" w:rsidRPr="00C713D0" w:rsidRDefault="00EB77C4" w:rsidP="000E508B">
            <w:pPr>
              <w:rPr>
                <w:ins w:id="714" w:author="USA " w:date="2024-03-04T13:09:00Z"/>
                <w:i/>
                <w:iCs/>
                <w:color w:val="000000"/>
                <w:sz w:val="20"/>
                <w:highlight w:val="cyan"/>
              </w:rPr>
            </w:pPr>
          </w:p>
        </w:tc>
        <w:tc>
          <w:tcPr>
            <w:tcW w:w="960" w:type="dxa"/>
            <w:shd w:val="clear" w:color="auto" w:fill="auto"/>
            <w:noWrap/>
            <w:vAlign w:val="center"/>
            <w:hideMark/>
          </w:tcPr>
          <w:p w14:paraId="1EB217DF" w14:textId="77777777" w:rsidR="00EB77C4" w:rsidRPr="00C713D0" w:rsidRDefault="00EB77C4" w:rsidP="000E508B">
            <w:pPr>
              <w:jc w:val="center"/>
              <w:rPr>
                <w:ins w:id="715" w:author="USA " w:date="2024-03-04T13:09:00Z"/>
                <w:color w:val="000000"/>
                <w:sz w:val="20"/>
                <w:highlight w:val="cyan"/>
              </w:rPr>
            </w:pPr>
            <w:ins w:id="716" w:author="USA " w:date="2024-03-04T13:09:00Z">
              <w:r w:rsidRPr="00C713D0">
                <w:rPr>
                  <w:color w:val="000000"/>
                  <w:sz w:val="20"/>
                  <w:highlight w:val="cyan"/>
                </w:rPr>
                <w:t>12</w:t>
              </w:r>
            </w:ins>
          </w:p>
        </w:tc>
        <w:tc>
          <w:tcPr>
            <w:tcW w:w="6940" w:type="dxa"/>
            <w:shd w:val="clear" w:color="auto" w:fill="auto"/>
            <w:noWrap/>
            <w:vAlign w:val="center"/>
            <w:hideMark/>
          </w:tcPr>
          <w:p w14:paraId="314A7C56" w14:textId="77777777" w:rsidR="00EB77C4" w:rsidRPr="00C713D0" w:rsidRDefault="00EB77C4" w:rsidP="000E508B">
            <w:pPr>
              <w:rPr>
                <w:ins w:id="717" w:author="USA " w:date="2024-03-04T13:09:00Z"/>
                <w:color w:val="000000"/>
                <w:sz w:val="20"/>
                <w:highlight w:val="cyan"/>
              </w:rPr>
            </w:pPr>
            <w:ins w:id="718" w:author="USA " w:date="2024-03-04T13:09:00Z">
              <w:r w:rsidRPr="00C713D0">
                <w:rPr>
                  <w:color w:val="000000"/>
                  <w:sz w:val="20"/>
                  <w:highlight w:val="cyan"/>
                </w:rPr>
                <w:t>Beacon, Cardinal W</w:t>
              </w:r>
            </w:ins>
          </w:p>
        </w:tc>
      </w:tr>
      <w:tr w:rsidR="00EB77C4" w:rsidRPr="00C713D0" w14:paraId="3FAFE7FD" w14:textId="77777777" w:rsidTr="000E508B">
        <w:trPr>
          <w:trHeight w:val="403"/>
          <w:ins w:id="719" w:author="USA " w:date="2024-03-04T13:09:00Z"/>
        </w:trPr>
        <w:tc>
          <w:tcPr>
            <w:tcW w:w="960" w:type="dxa"/>
            <w:vMerge/>
            <w:vAlign w:val="center"/>
            <w:hideMark/>
          </w:tcPr>
          <w:p w14:paraId="78B5F0DC" w14:textId="77777777" w:rsidR="00EB77C4" w:rsidRPr="00C713D0" w:rsidRDefault="00EB77C4" w:rsidP="000E508B">
            <w:pPr>
              <w:rPr>
                <w:ins w:id="720" w:author="USA " w:date="2024-03-04T13:09:00Z"/>
                <w:i/>
                <w:iCs/>
                <w:color w:val="000000"/>
                <w:sz w:val="20"/>
                <w:highlight w:val="cyan"/>
              </w:rPr>
            </w:pPr>
          </w:p>
        </w:tc>
        <w:tc>
          <w:tcPr>
            <w:tcW w:w="960" w:type="dxa"/>
            <w:shd w:val="clear" w:color="auto" w:fill="auto"/>
            <w:noWrap/>
            <w:vAlign w:val="center"/>
            <w:hideMark/>
          </w:tcPr>
          <w:p w14:paraId="76E62ABE" w14:textId="77777777" w:rsidR="00EB77C4" w:rsidRPr="00C713D0" w:rsidRDefault="00EB77C4" w:rsidP="000E508B">
            <w:pPr>
              <w:jc w:val="center"/>
              <w:rPr>
                <w:ins w:id="721" w:author="USA " w:date="2024-03-04T13:09:00Z"/>
                <w:color w:val="000000"/>
                <w:sz w:val="20"/>
                <w:highlight w:val="cyan"/>
              </w:rPr>
            </w:pPr>
            <w:ins w:id="722" w:author="USA " w:date="2024-03-04T13:09:00Z">
              <w:r w:rsidRPr="00C713D0">
                <w:rPr>
                  <w:color w:val="000000"/>
                  <w:sz w:val="20"/>
                  <w:highlight w:val="cyan"/>
                </w:rPr>
                <w:t>13</w:t>
              </w:r>
            </w:ins>
          </w:p>
        </w:tc>
        <w:tc>
          <w:tcPr>
            <w:tcW w:w="6940" w:type="dxa"/>
            <w:shd w:val="clear" w:color="auto" w:fill="auto"/>
            <w:noWrap/>
            <w:vAlign w:val="center"/>
            <w:hideMark/>
          </w:tcPr>
          <w:p w14:paraId="7702C0EB" w14:textId="77777777" w:rsidR="00EB77C4" w:rsidRPr="00C713D0" w:rsidRDefault="00EB77C4" w:rsidP="000E508B">
            <w:pPr>
              <w:rPr>
                <w:ins w:id="723" w:author="USA " w:date="2024-03-04T13:09:00Z"/>
                <w:color w:val="000000"/>
                <w:sz w:val="20"/>
                <w:highlight w:val="cyan"/>
              </w:rPr>
            </w:pPr>
            <w:ins w:id="724" w:author="USA " w:date="2024-03-04T13:09:00Z">
              <w:r w:rsidRPr="00C713D0">
                <w:rPr>
                  <w:color w:val="000000"/>
                  <w:sz w:val="20"/>
                  <w:highlight w:val="cyan"/>
                </w:rPr>
                <w:t>Beacon, Port Hand</w:t>
              </w:r>
            </w:ins>
          </w:p>
        </w:tc>
      </w:tr>
      <w:tr w:rsidR="00EB77C4" w:rsidRPr="00C713D0" w14:paraId="1016E62A" w14:textId="77777777" w:rsidTr="000E508B">
        <w:trPr>
          <w:trHeight w:val="403"/>
          <w:ins w:id="725" w:author="USA " w:date="2024-03-04T13:09:00Z"/>
        </w:trPr>
        <w:tc>
          <w:tcPr>
            <w:tcW w:w="960" w:type="dxa"/>
            <w:vMerge/>
            <w:vAlign w:val="center"/>
            <w:hideMark/>
          </w:tcPr>
          <w:p w14:paraId="5A63AF0C" w14:textId="77777777" w:rsidR="00EB77C4" w:rsidRPr="00C713D0" w:rsidRDefault="00EB77C4" w:rsidP="000E508B">
            <w:pPr>
              <w:rPr>
                <w:ins w:id="726" w:author="USA " w:date="2024-03-04T13:09:00Z"/>
                <w:i/>
                <w:iCs/>
                <w:color w:val="000000"/>
                <w:sz w:val="20"/>
                <w:highlight w:val="cyan"/>
              </w:rPr>
            </w:pPr>
          </w:p>
        </w:tc>
        <w:tc>
          <w:tcPr>
            <w:tcW w:w="960" w:type="dxa"/>
            <w:shd w:val="clear" w:color="auto" w:fill="auto"/>
            <w:noWrap/>
            <w:vAlign w:val="center"/>
            <w:hideMark/>
          </w:tcPr>
          <w:p w14:paraId="3D3F4CE8" w14:textId="77777777" w:rsidR="00EB77C4" w:rsidRPr="00C713D0" w:rsidRDefault="00EB77C4" w:rsidP="000E508B">
            <w:pPr>
              <w:jc w:val="center"/>
              <w:rPr>
                <w:ins w:id="727" w:author="USA " w:date="2024-03-04T13:09:00Z"/>
                <w:color w:val="000000"/>
                <w:sz w:val="20"/>
                <w:highlight w:val="cyan"/>
              </w:rPr>
            </w:pPr>
            <w:ins w:id="728" w:author="USA " w:date="2024-03-04T13:09:00Z">
              <w:r w:rsidRPr="00C713D0">
                <w:rPr>
                  <w:color w:val="000000"/>
                  <w:sz w:val="20"/>
                  <w:highlight w:val="cyan"/>
                </w:rPr>
                <w:t>14</w:t>
              </w:r>
            </w:ins>
          </w:p>
        </w:tc>
        <w:tc>
          <w:tcPr>
            <w:tcW w:w="6940" w:type="dxa"/>
            <w:shd w:val="clear" w:color="auto" w:fill="auto"/>
            <w:noWrap/>
            <w:vAlign w:val="center"/>
            <w:hideMark/>
          </w:tcPr>
          <w:p w14:paraId="40762930" w14:textId="77777777" w:rsidR="00EB77C4" w:rsidRPr="00C713D0" w:rsidRDefault="00EB77C4" w:rsidP="000E508B">
            <w:pPr>
              <w:rPr>
                <w:ins w:id="729" w:author="USA " w:date="2024-03-04T13:09:00Z"/>
                <w:color w:val="000000"/>
                <w:sz w:val="20"/>
                <w:highlight w:val="cyan"/>
              </w:rPr>
            </w:pPr>
            <w:ins w:id="730" w:author="USA " w:date="2024-03-04T13:09:00Z">
              <w:r w:rsidRPr="00C713D0">
                <w:rPr>
                  <w:color w:val="000000"/>
                  <w:sz w:val="20"/>
                  <w:highlight w:val="cyan"/>
                </w:rPr>
                <w:t>Beacon, Starboard Hand</w:t>
              </w:r>
            </w:ins>
          </w:p>
        </w:tc>
      </w:tr>
      <w:tr w:rsidR="00EB77C4" w:rsidRPr="00C713D0" w14:paraId="534976D9" w14:textId="77777777" w:rsidTr="000E508B">
        <w:trPr>
          <w:trHeight w:val="403"/>
          <w:ins w:id="731" w:author="USA " w:date="2024-03-04T13:09:00Z"/>
        </w:trPr>
        <w:tc>
          <w:tcPr>
            <w:tcW w:w="960" w:type="dxa"/>
            <w:vMerge/>
            <w:vAlign w:val="center"/>
            <w:hideMark/>
          </w:tcPr>
          <w:p w14:paraId="598896EC" w14:textId="77777777" w:rsidR="00EB77C4" w:rsidRPr="00C713D0" w:rsidRDefault="00EB77C4" w:rsidP="000E508B">
            <w:pPr>
              <w:rPr>
                <w:ins w:id="732" w:author="USA " w:date="2024-03-04T13:09:00Z"/>
                <w:i/>
                <w:iCs/>
                <w:color w:val="000000"/>
                <w:sz w:val="20"/>
                <w:highlight w:val="cyan"/>
              </w:rPr>
            </w:pPr>
          </w:p>
        </w:tc>
        <w:tc>
          <w:tcPr>
            <w:tcW w:w="960" w:type="dxa"/>
            <w:shd w:val="clear" w:color="auto" w:fill="auto"/>
            <w:noWrap/>
            <w:vAlign w:val="center"/>
            <w:hideMark/>
          </w:tcPr>
          <w:p w14:paraId="6812C861" w14:textId="77777777" w:rsidR="00EB77C4" w:rsidRPr="00C713D0" w:rsidRDefault="00EB77C4" w:rsidP="000E508B">
            <w:pPr>
              <w:jc w:val="center"/>
              <w:rPr>
                <w:ins w:id="733" w:author="USA " w:date="2024-03-04T13:09:00Z"/>
                <w:color w:val="000000"/>
                <w:sz w:val="20"/>
                <w:highlight w:val="cyan"/>
              </w:rPr>
            </w:pPr>
            <w:ins w:id="734" w:author="USA " w:date="2024-03-04T13:09:00Z">
              <w:r w:rsidRPr="00C713D0">
                <w:rPr>
                  <w:color w:val="000000"/>
                  <w:sz w:val="20"/>
                  <w:highlight w:val="cyan"/>
                </w:rPr>
                <w:t>15</w:t>
              </w:r>
            </w:ins>
          </w:p>
        </w:tc>
        <w:tc>
          <w:tcPr>
            <w:tcW w:w="6940" w:type="dxa"/>
            <w:shd w:val="clear" w:color="auto" w:fill="auto"/>
            <w:noWrap/>
            <w:vAlign w:val="center"/>
            <w:hideMark/>
          </w:tcPr>
          <w:p w14:paraId="339E199D" w14:textId="77777777" w:rsidR="00EB77C4" w:rsidRPr="00C713D0" w:rsidRDefault="00EB77C4" w:rsidP="000E508B">
            <w:pPr>
              <w:rPr>
                <w:ins w:id="735" w:author="USA " w:date="2024-03-04T13:09:00Z"/>
                <w:color w:val="000000"/>
                <w:sz w:val="20"/>
                <w:highlight w:val="cyan"/>
              </w:rPr>
            </w:pPr>
            <w:ins w:id="736" w:author="USA " w:date="2024-03-04T13:09:00Z">
              <w:r w:rsidRPr="00C713D0">
                <w:rPr>
                  <w:color w:val="000000"/>
                  <w:sz w:val="20"/>
                  <w:highlight w:val="cyan"/>
                </w:rPr>
                <w:t>Beacon, Preferred Channel Port Hand</w:t>
              </w:r>
            </w:ins>
          </w:p>
        </w:tc>
      </w:tr>
      <w:tr w:rsidR="00EB77C4" w:rsidRPr="00C713D0" w14:paraId="2FE59A5F" w14:textId="77777777" w:rsidTr="000E508B">
        <w:trPr>
          <w:trHeight w:val="403"/>
          <w:ins w:id="737" w:author="USA " w:date="2024-03-04T13:09:00Z"/>
        </w:trPr>
        <w:tc>
          <w:tcPr>
            <w:tcW w:w="960" w:type="dxa"/>
            <w:vMerge/>
            <w:vAlign w:val="center"/>
            <w:hideMark/>
          </w:tcPr>
          <w:p w14:paraId="4461425E" w14:textId="77777777" w:rsidR="00EB77C4" w:rsidRPr="00C713D0" w:rsidRDefault="00EB77C4" w:rsidP="000E508B">
            <w:pPr>
              <w:rPr>
                <w:ins w:id="738" w:author="USA " w:date="2024-03-04T13:09:00Z"/>
                <w:i/>
                <w:iCs/>
                <w:color w:val="000000"/>
                <w:sz w:val="20"/>
                <w:highlight w:val="cyan"/>
              </w:rPr>
            </w:pPr>
          </w:p>
        </w:tc>
        <w:tc>
          <w:tcPr>
            <w:tcW w:w="960" w:type="dxa"/>
            <w:shd w:val="clear" w:color="auto" w:fill="auto"/>
            <w:noWrap/>
            <w:vAlign w:val="center"/>
            <w:hideMark/>
          </w:tcPr>
          <w:p w14:paraId="623BDA53" w14:textId="77777777" w:rsidR="00EB77C4" w:rsidRPr="00C713D0" w:rsidRDefault="00EB77C4" w:rsidP="000E508B">
            <w:pPr>
              <w:jc w:val="center"/>
              <w:rPr>
                <w:ins w:id="739" w:author="USA " w:date="2024-03-04T13:09:00Z"/>
                <w:color w:val="000000"/>
                <w:sz w:val="20"/>
                <w:highlight w:val="cyan"/>
              </w:rPr>
            </w:pPr>
            <w:ins w:id="740" w:author="USA " w:date="2024-03-04T13:09:00Z">
              <w:r w:rsidRPr="00C713D0">
                <w:rPr>
                  <w:color w:val="000000"/>
                  <w:sz w:val="20"/>
                  <w:highlight w:val="cyan"/>
                </w:rPr>
                <w:t>16</w:t>
              </w:r>
            </w:ins>
          </w:p>
        </w:tc>
        <w:tc>
          <w:tcPr>
            <w:tcW w:w="6940" w:type="dxa"/>
            <w:shd w:val="clear" w:color="auto" w:fill="auto"/>
            <w:noWrap/>
            <w:vAlign w:val="center"/>
            <w:hideMark/>
          </w:tcPr>
          <w:p w14:paraId="2D339B9D" w14:textId="77777777" w:rsidR="00EB77C4" w:rsidRPr="00C713D0" w:rsidRDefault="00EB77C4" w:rsidP="000E508B">
            <w:pPr>
              <w:rPr>
                <w:ins w:id="741" w:author="USA " w:date="2024-03-04T13:09:00Z"/>
                <w:color w:val="000000"/>
                <w:sz w:val="20"/>
                <w:highlight w:val="cyan"/>
              </w:rPr>
            </w:pPr>
            <w:ins w:id="742" w:author="USA " w:date="2024-03-04T13:09:00Z">
              <w:r w:rsidRPr="00C713D0">
                <w:rPr>
                  <w:color w:val="000000"/>
                  <w:sz w:val="20"/>
                  <w:highlight w:val="cyan"/>
                </w:rPr>
                <w:t>Beacon, Preferred Channel Starboard Hand</w:t>
              </w:r>
            </w:ins>
          </w:p>
        </w:tc>
      </w:tr>
      <w:tr w:rsidR="00EB77C4" w:rsidRPr="00C713D0" w14:paraId="224A91C0" w14:textId="77777777" w:rsidTr="000E508B">
        <w:trPr>
          <w:trHeight w:val="403"/>
          <w:ins w:id="743" w:author="USA " w:date="2024-03-04T13:09:00Z"/>
        </w:trPr>
        <w:tc>
          <w:tcPr>
            <w:tcW w:w="960" w:type="dxa"/>
            <w:vMerge/>
            <w:vAlign w:val="center"/>
            <w:hideMark/>
          </w:tcPr>
          <w:p w14:paraId="165FFB2B" w14:textId="77777777" w:rsidR="00EB77C4" w:rsidRPr="00C713D0" w:rsidRDefault="00EB77C4" w:rsidP="000E508B">
            <w:pPr>
              <w:rPr>
                <w:ins w:id="744" w:author="USA " w:date="2024-03-04T13:09:00Z"/>
                <w:i/>
                <w:iCs/>
                <w:color w:val="000000"/>
                <w:sz w:val="20"/>
                <w:highlight w:val="cyan"/>
              </w:rPr>
            </w:pPr>
          </w:p>
        </w:tc>
        <w:tc>
          <w:tcPr>
            <w:tcW w:w="960" w:type="dxa"/>
            <w:shd w:val="clear" w:color="auto" w:fill="auto"/>
            <w:noWrap/>
            <w:vAlign w:val="center"/>
            <w:hideMark/>
          </w:tcPr>
          <w:p w14:paraId="7B334D20" w14:textId="77777777" w:rsidR="00EB77C4" w:rsidRPr="00C713D0" w:rsidRDefault="00EB77C4" w:rsidP="000E508B">
            <w:pPr>
              <w:jc w:val="center"/>
              <w:rPr>
                <w:ins w:id="745" w:author="USA " w:date="2024-03-04T13:09:00Z"/>
                <w:color w:val="000000"/>
                <w:sz w:val="20"/>
                <w:highlight w:val="cyan"/>
              </w:rPr>
            </w:pPr>
            <w:ins w:id="746" w:author="USA " w:date="2024-03-04T13:09:00Z">
              <w:r w:rsidRPr="00C713D0">
                <w:rPr>
                  <w:color w:val="000000"/>
                  <w:sz w:val="20"/>
                  <w:highlight w:val="cyan"/>
                </w:rPr>
                <w:t>17</w:t>
              </w:r>
            </w:ins>
          </w:p>
        </w:tc>
        <w:tc>
          <w:tcPr>
            <w:tcW w:w="6940" w:type="dxa"/>
            <w:shd w:val="clear" w:color="auto" w:fill="auto"/>
            <w:noWrap/>
            <w:vAlign w:val="center"/>
            <w:hideMark/>
          </w:tcPr>
          <w:p w14:paraId="7A22C0C7" w14:textId="77777777" w:rsidR="00EB77C4" w:rsidRPr="00C713D0" w:rsidRDefault="00EB77C4" w:rsidP="000E508B">
            <w:pPr>
              <w:rPr>
                <w:ins w:id="747" w:author="USA " w:date="2024-03-04T13:09:00Z"/>
                <w:color w:val="000000"/>
                <w:sz w:val="20"/>
                <w:highlight w:val="cyan"/>
              </w:rPr>
            </w:pPr>
            <w:ins w:id="748" w:author="USA " w:date="2024-03-04T13:09:00Z">
              <w:r w:rsidRPr="00C713D0">
                <w:rPr>
                  <w:color w:val="000000"/>
                  <w:sz w:val="20"/>
                  <w:highlight w:val="cyan"/>
                </w:rPr>
                <w:t>Beacon, Isolated Danger</w:t>
              </w:r>
            </w:ins>
          </w:p>
        </w:tc>
      </w:tr>
      <w:tr w:rsidR="00EB77C4" w:rsidRPr="00C713D0" w14:paraId="588AE7E5" w14:textId="77777777" w:rsidTr="000E508B">
        <w:trPr>
          <w:trHeight w:val="403"/>
          <w:ins w:id="749" w:author="USA " w:date="2024-03-04T13:09:00Z"/>
        </w:trPr>
        <w:tc>
          <w:tcPr>
            <w:tcW w:w="960" w:type="dxa"/>
            <w:vMerge/>
            <w:vAlign w:val="center"/>
            <w:hideMark/>
          </w:tcPr>
          <w:p w14:paraId="21C6252E" w14:textId="77777777" w:rsidR="00EB77C4" w:rsidRPr="00C713D0" w:rsidRDefault="00EB77C4" w:rsidP="000E508B">
            <w:pPr>
              <w:rPr>
                <w:ins w:id="750" w:author="USA " w:date="2024-03-04T13:09:00Z"/>
                <w:i/>
                <w:iCs/>
                <w:color w:val="000000"/>
                <w:sz w:val="20"/>
                <w:highlight w:val="cyan"/>
              </w:rPr>
            </w:pPr>
          </w:p>
        </w:tc>
        <w:tc>
          <w:tcPr>
            <w:tcW w:w="960" w:type="dxa"/>
            <w:shd w:val="clear" w:color="auto" w:fill="auto"/>
            <w:noWrap/>
            <w:vAlign w:val="center"/>
            <w:hideMark/>
          </w:tcPr>
          <w:p w14:paraId="498D128D" w14:textId="77777777" w:rsidR="00EB77C4" w:rsidRPr="00C713D0" w:rsidRDefault="00EB77C4" w:rsidP="000E508B">
            <w:pPr>
              <w:jc w:val="center"/>
              <w:rPr>
                <w:ins w:id="751" w:author="USA " w:date="2024-03-04T13:09:00Z"/>
                <w:color w:val="000000"/>
                <w:sz w:val="20"/>
                <w:highlight w:val="cyan"/>
              </w:rPr>
            </w:pPr>
            <w:ins w:id="752" w:author="USA " w:date="2024-03-04T13:09:00Z">
              <w:r w:rsidRPr="00C713D0">
                <w:rPr>
                  <w:color w:val="000000"/>
                  <w:sz w:val="20"/>
                  <w:highlight w:val="cyan"/>
                </w:rPr>
                <w:t>18</w:t>
              </w:r>
            </w:ins>
          </w:p>
        </w:tc>
        <w:tc>
          <w:tcPr>
            <w:tcW w:w="6940" w:type="dxa"/>
            <w:shd w:val="clear" w:color="auto" w:fill="auto"/>
            <w:noWrap/>
            <w:vAlign w:val="center"/>
            <w:hideMark/>
          </w:tcPr>
          <w:p w14:paraId="440D97F2" w14:textId="77777777" w:rsidR="00EB77C4" w:rsidRPr="00C713D0" w:rsidRDefault="00EB77C4" w:rsidP="000E508B">
            <w:pPr>
              <w:rPr>
                <w:ins w:id="753" w:author="USA " w:date="2024-03-04T13:09:00Z"/>
                <w:color w:val="000000"/>
                <w:sz w:val="20"/>
                <w:highlight w:val="cyan"/>
              </w:rPr>
            </w:pPr>
            <w:ins w:id="754" w:author="USA " w:date="2024-03-04T13:09:00Z">
              <w:r w:rsidRPr="00C713D0">
                <w:rPr>
                  <w:color w:val="000000"/>
                  <w:sz w:val="20"/>
                  <w:highlight w:val="cyan"/>
                </w:rPr>
                <w:t>Beacon, Safe Water</w:t>
              </w:r>
            </w:ins>
          </w:p>
        </w:tc>
      </w:tr>
      <w:tr w:rsidR="00EB77C4" w:rsidRPr="00C713D0" w14:paraId="1121C13E" w14:textId="77777777" w:rsidTr="000E508B">
        <w:trPr>
          <w:trHeight w:val="403"/>
          <w:ins w:id="755" w:author="USA " w:date="2024-03-04T13:09:00Z"/>
        </w:trPr>
        <w:tc>
          <w:tcPr>
            <w:tcW w:w="960" w:type="dxa"/>
            <w:vMerge/>
            <w:vAlign w:val="center"/>
            <w:hideMark/>
          </w:tcPr>
          <w:p w14:paraId="63EF12E2" w14:textId="77777777" w:rsidR="00EB77C4" w:rsidRPr="00C713D0" w:rsidRDefault="00EB77C4" w:rsidP="000E508B">
            <w:pPr>
              <w:rPr>
                <w:ins w:id="756" w:author="USA " w:date="2024-03-04T13:09:00Z"/>
                <w:i/>
                <w:iCs/>
                <w:color w:val="000000"/>
                <w:sz w:val="20"/>
                <w:highlight w:val="cyan"/>
              </w:rPr>
            </w:pPr>
          </w:p>
        </w:tc>
        <w:tc>
          <w:tcPr>
            <w:tcW w:w="960" w:type="dxa"/>
            <w:shd w:val="clear" w:color="auto" w:fill="auto"/>
            <w:noWrap/>
            <w:vAlign w:val="center"/>
            <w:hideMark/>
          </w:tcPr>
          <w:p w14:paraId="65B44802" w14:textId="77777777" w:rsidR="00EB77C4" w:rsidRPr="00C713D0" w:rsidRDefault="00EB77C4" w:rsidP="000E508B">
            <w:pPr>
              <w:jc w:val="center"/>
              <w:rPr>
                <w:ins w:id="757" w:author="USA " w:date="2024-03-04T13:09:00Z"/>
                <w:color w:val="000000"/>
                <w:sz w:val="20"/>
                <w:highlight w:val="cyan"/>
              </w:rPr>
            </w:pPr>
            <w:ins w:id="758" w:author="USA " w:date="2024-03-04T13:09:00Z">
              <w:r w:rsidRPr="00C713D0">
                <w:rPr>
                  <w:color w:val="000000"/>
                  <w:sz w:val="20"/>
                  <w:highlight w:val="cyan"/>
                </w:rPr>
                <w:t>19</w:t>
              </w:r>
            </w:ins>
          </w:p>
        </w:tc>
        <w:tc>
          <w:tcPr>
            <w:tcW w:w="6940" w:type="dxa"/>
            <w:shd w:val="clear" w:color="auto" w:fill="auto"/>
            <w:noWrap/>
            <w:vAlign w:val="center"/>
            <w:hideMark/>
          </w:tcPr>
          <w:p w14:paraId="503B61BF" w14:textId="77777777" w:rsidR="00EB77C4" w:rsidRPr="00C713D0" w:rsidRDefault="00EB77C4" w:rsidP="000E508B">
            <w:pPr>
              <w:rPr>
                <w:ins w:id="759" w:author="USA " w:date="2024-03-04T13:09:00Z"/>
                <w:color w:val="000000"/>
                <w:sz w:val="20"/>
                <w:highlight w:val="cyan"/>
              </w:rPr>
            </w:pPr>
            <w:ins w:id="760" w:author="USA " w:date="2024-03-04T13:09:00Z">
              <w:r w:rsidRPr="00C713D0">
                <w:rPr>
                  <w:color w:val="000000"/>
                  <w:sz w:val="20"/>
                  <w:highlight w:val="cyan"/>
                </w:rPr>
                <w:t>Beacon, Special Mark</w:t>
              </w:r>
            </w:ins>
          </w:p>
        </w:tc>
      </w:tr>
      <w:tr w:rsidR="00EB77C4" w:rsidRPr="00C713D0" w14:paraId="4FC7154B" w14:textId="77777777" w:rsidTr="000E508B">
        <w:trPr>
          <w:trHeight w:val="403"/>
          <w:ins w:id="761" w:author="USA " w:date="2024-03-04T13:09:00Z"/>
        </w:trPr>
        <w:tc>
          <w:tcPr>
            <w:tcW w:w="960" w:type="dxa"/>
            <w:vMerge w:val="restart"/>
            <w:shd w:val="clear" w:color="auto" w:fill="auto"/>
            <w:vAlign w:val="center"/>
            <w:hideMark/>
          </w:tcPr>
          <w:p w14:paraId="56FF2DBB" w14:textId="77777777" w:rsidR="00EB77C4" w:rsidRPr="00C713D0" w:rsidRDefault="00EB77C4" w:rsidP="000E508B">
            <w:pPr>
              <w:jc w:val="center"/>
              <w:rPr>
                <w:ins w:id="762" w:author="USA " w:date="2024-03-04T13:09:00Z"/>
                <w:i/>
                <w:iCs/>
                <w:color w:val="000000"/>
                <w:sz w:val="20"/>
                <w:highlight w:val="cyan"/>
              </w:rPr>
            </w:pPr>
            <w:ins w:id="763" w:author="USA " w:date="2024-03-04T13:09:00Z">
              <w:r w:rsidRPr="00C713D0">
                <w:rPr>
                  <w:i/>
                  <w:iCs/>
                  <w:color w:val="000000"/>
                  <w:sz w:val="20"/>
                  <w:highlight w:val="cyan"/>
                </w:rPr>
                <w:t>Floating AtoN</w:t>
              </w:r>
            </w:ins>
          </w:p>
        </w:tc>
        <w:tc>
          <w:tcPr>
            <w:tcW w:w="960" w:type="dxa"/>
            <w:shd w:val="clear" w:color="auto" w:fill="auto"/>
            <w:noWrap/>
            <w:vAlign w:val="center"/>
            <w:hideMark/>
          </w:tcPr>
          <w:p w14:paraId="168A4058" w14:textId="77777777" w:rsidR="00EB77C4" w:rsidRPr="00C713D0" w:rsidRDefault="00EB77C4" w:rsidP="000E508B">
            <w:pPr>
              <w:jc w:val="center"/>
              <w:rPr>
                <w:ins w:id="764" w:author="USA " w:date="2024-03-04T13:09:00Z"/>
                <w:color w:val="000000"/>
                <w:sz w:val="20"/>
                <w:highlight w:val="cyan"/>
              </w:rPr>
            </w:pPr>
            <w:ins w:id="765" w:author="USA " w:date="2024-03-04T13:09:00Z">
              <w:r w:rsidRPr="00C713D0">
                <w:rPr>
                  <w:color w:val="000000"/>
                  <w:sz w:val="20"/>
                  <w:highlight w:val="cyan"/>
                </w:rPr>
                <w:t>20</w:t>
              </w:r>
            </w:ins>
          </w:p>
        </w:tc>
        <w:tc>
          <w:tcPr>
            <w:tcW w:w="6940" w:type="dxa"/>
            <w:shd w:val="clear" w:color="auto" w:fill="auto"/>
            <w:noWrap/>
            <w:vAlign w:val="center"/>
            <w:hideMark/>
          </w:tcPr>
          <w:p w14:paraId="50D3288A" w14:textId="77777777" w:rsidR="00EB77C4" w:rsidRPr="00C713D0" w:rsidRDefault="00EB77C4" w:rsidP="000E508B">
            <w:pPr>
              <w:rPr>
                <w:ins w:id="766" w:author="USA " w:date="2024-03-04T13:09:00Z"/>
                <w:color w:val="000000"/>
                <w:sz w:val="20"/>
                <w:highlight w:val="cyan"/>
              </w:rPr>
            </w:pPr>
            <w:ins w:id="767" w:author="USA " w:date="2024-03-04T13:09:00Z">
              <w:r w:rsidRPr="00C713D0">
                <w:rPr>
                  <w:color w:val="000000"/>
                  <w:sz w:val="20"/>
                  <w:highlight w:val="cyan"/>
                </w:rPr>
                <w:t>Cardinal Mark N</w:t>
              </w:r>
            </w:ins>
          </w:p>
        </w:tc>
      </w:tr>
      <w:tr w:rsidR="00EB77C4" w:rsidRPr="00C713D0" w14:paraId="03814330" w14:textId="77777777" w:rsidTr="000E508B">
        <w:trPr>
          <w:trHeight w:val="403"/>
          <w:ins w:id="768" w:author="USA " w:date="2024-03-04T13:09:00Z"/>
        </w:trPr>
        <w:tc>
          <w:tcPr>
            <w:tcW w:w="960" w:type="dxa"/>
            <w:vMerge/>
            <w:vAlign w:val="center"/>
            <w:hideMark/>
          </w:tcPr>
          <w:p w14:paraId="2388ABF3" w14:textId="77777777" w:rsidR="00EB77C4" w:rsidRPr="00C713D0" w:rsidRDefault="00EB77C4" w:rsidP="000E508B">
            <w:pPr>
              <w:rPr>
                <w:ins w:id="769" w:author="USA " w:date="2024-03-04T13:09:00Z"/>
                <w:i/>
                <w:iCs/>
                <w:color w:val="000000"/>
                <w:sz w:val="20"/>
                <w:highlight w:val="cyan"/>
              </w:rPr>
            </w:pPr>
          </w:p>
        </w:tc>
        <w:tc>
          <w:tcPr>
            <w:tcW w:w="960" w:type="dxa"/>
            <w:shd w:val="clear" w:color="auto" w:fill="auto"/>
            <w:noWrap/>
            <w:vAlign w:val="center"/>
            <w:hideMark/>
          </w:tcPr>
          <w:p w14:paraId="4D394A9D" w14:textId="77777777" w:rsidR="00EB77C4" w:rsidRPr="00C713D0" w:rsidRDefault="00EB77C4" w:rsidP="000E508B">
            <w:pPr>
              <w:jc w:val="center"/>
              <w:rPr>
                <w:ins w:id="770" w:author="USA " w:date="2024-03-04T13:09:00Z"/>
                <w:color w:val="000000"/>
                <w:sz w:val="20"/>
                <w:highlight w:val="cyan"/>
              </w:rPr>
            </w:pPr>
            <w:ins w:id="771" w:author="USA " w:date="2024-03-04T13:09:00Z">
              <w:r w:rsidRPr="00C713D0">
                <w:rPr>
                  <w:color w:val="000000"/>
                  <w:sz w:val="20"/>
                  <w:highlight w:val="cyan"/>
                </w:rPr>
                <w:t>21</w:t>
              </w:r>
            </w:ins>
          </w:p>
        </w:tc>
        <w:tc>
          <w:tcPr>
            <w:tcW w:w="6940" w:type="dxa"/>
            <w:shd w:val="clear" w:color="auto" w:fill="auto"/>
            <w:noWrap/>
            <w:vAlign w:val="center"/>
            <w:hideMark/>
          </w:tcPr>
          <w:p w14:paraId="29F051DD" w14:textId="77777777" w:rsidR="00EB77C4" w:rsidRPr="00C713D0" w:rsidRDefault="00EB77C4" w:rsidP="000E508B">
            <w:pPr>
              <w:rPr>
                <w:ins w:id="772" w:author="USA " w:date="2024-03-04T13:09:00Z"/>
                <w:color w:val="000000"/>
                <w:sz w:val="20"/>
                <w:highlight w:val="cyan"/>
              </w:rPr>
            </w:pPr>
            <w:ins w:id="773" w:author="USA " w:date="2024-03-04T13:09:00Z">
              <w:r w:rsidRPr="00C713D0">
                <w:rPr>
                  <w:color w:val="000000"/>
                  <w:sz w:val="20"/>
                  <w:highlight w:val="cyan"/>
                </w:rPr>
                <w:t>Cardinal Mark E</w:t>
              </w:r>
            </w:ins>
          </w:p>
        </w:tc>
      </w:tr>
      <w:tr w:rsidR="00EB77C4" w:rsidRPr="00C713D0" w14:paraId="060AA3AC" w14:textId="77777777" w:rsidTr="000E508B">
        <w:trPr>
          <w:trHeight w:val="403"/>
          <w:ins w:id="774" w:author="USA " w:date="2024-03-04T13:09:00Z"/>
        </w:trPr>
        <w:tc>
          <w:tcPr>
            <w:tcW w:w="960" w:type="dxa"/>
            <w:vMerge/>
            <w:vAlign w:val="center"/>
            <w:hideMark/>
          </w:tcPr>
          <w:p w14:paraId="10FB28E2" w14:textId="77777777" w:rsidR="00EB77C4" w:rsidRPr="00C713D0" w:rsidRDefault="00EB77C4" w:rsidP="000E508B">
            <w:pPr>
              <w:rPr>
                <w:ins w:id="775" w:author="USA " w:date="2024-03-04T13:09:00Z"/>
                <w:i/>
                <w:iCs/>
                <w:color w:val="000000"/>
                <w:sz w:val="20"/>
                <w:highlight w:val="cyan"/>
              </w:rPr>
            </w:pPr>
          </w:p>
        </w:tc>
        <w:tc>
          <w:tcPr>
            <w:tcW w:w="960" w:type="dxa"/>
            <w:shd w:val="clear" w:color="auto" w:fill="auto"/>
            <w:noWrap/>
            <w:vAlign w:val="center"/>
            <w:hideMark/>
          </w:tcPr>
          <w:p w14:paraId="0E5C3288" w14:textId="77777777" w:rsidR="00EB77C4" w:rsidRPr="00C713D0" w:rsidRDefault="00EB77C4" w:rsidP="000E508B">
            <w:pPr>
              <w:jc w:val="center"/>
              <w:rPr>
                <w:ins w:id="776" w:author="USA " w:date="2024-03-04T13:09:00Z"/>
                <w:color w:val="000000"/>
                <w:sz w:val="20"/>
                <w:highlight w:val="cyan"/>
              </w:rPr>
            </w:pPr>
            <w:ins w:id="777" w:author="USA " w:date="2024-03-04T13:09:00Z">
              <w:r w:rsidRPr="00C713D0">
                <w:rPr>
                  <w:color w:val="000000"/>
                  <w:sz w:val="20"/>
                  <w:highlight w:val="cyan"/>
                </w:rPr>
                <w:t>22</w:t>
              </w:r>
            </w:ins>
          </w:p>
        </w:tc>
        <w:tc>
          <w:tcPr>
            <w:tcW w:w="6940" w:type="dxa"/>
            <w:shd w:val="clear" w:color="auto" w:fill="auto"/>
            <w:noWrap/>
            <w:vAlign w:val="center"/>
            <w:hideMark/>
          </w:tcPr>
          <w:p w14:paraId="020B4960" w14:textId="77777777" w:rsidR="00EB77C4" w:rsidRPr="00C713D0" w:rsidRDefault="00EB77C4" w:rsidP="000E508B">
            <w:pPr>
              <w:rPr>
                <w:ins w:id="778" w:author="USA " w:date="2024-03-04T13:09:00Z"/>
                <w:color w:val="000000"/>
                <w:sz w:val="20"/>
                <w:highlight w:val="cyan"/>
              </w:rPr>
            </w:pPr>
            <w:ins w:id="779" w:author="USA " w:date="2024-03-04T13:09:00Z">
              <w:r w:rsidRPr="00C713D0">
                <w:rPr>
                  <w:color w:val="000000"/>
                  <w:sz w:val="20"/>
                  <w:highlight w:val="cyan"/>
                </w:rPr>
                <w:t>Cardinal Mark S</w:t>
              </w:r>
            </w:ins>
          </w:p>
        </w:tc>
      </w:tr>
      <w:tr w:rsidR="00EB77C4" w:rsidRPr="00C713D0" w14:paraId="6C22D660" w14:textId="77777777" w:rsidTr="000E508B">
        <w:trPr>
          <w:trHeight w:val="403"/>
          <w:ins w:id="780" w:author="USA " w:date="2024-03-04T13:09:00Z"/>
        </w:trPr>
        <w:tc>
          <w:tcPr>
            <w:tcW w:w="960" w:type="dxa"/>
            <w:vMerge/>
            <w:vAlign w:val="center"/>
            <w:hideMark/>
          </w:tcPr>
          <w:p w14:paraId="6135AF03" w14:textId="77777777" w:rsidR="00EB77C4" w:rsidRPr="00C713D0" w:rsidRDefault="00EB77C4" w:rsidP="000E508B">
            <w:pPr>
              <w:rPr>
                <w:ins w:id="781" w:author="USA " w:date="2024-03-04T13:09:00Z"/>
                <w:i/>
                <w:iCs/>
                <w:color w:val="000000"/>
                <w:sz w:val="20"/>
                <w:highlight w:val="cyan"/>
              </w:rPr>
            </w:pPr>
          </w:p>
        </w:tc>
        <w:tc>
          <w:tcPr>
            <w:tcW w:w="960" w:type="dxa"/>
            <w:shd w:val="clear" w:color="auto" w:fill="auto"/>
            <w:noWrap/>
            <w:vAlign w:val="center"/>
            <w:hideMark/>
          </w:tcPr>
          <w:p w14:paraId="6387F965" w14:textId="77777777" w:rsidR="00EB77C4" w:rsidRPr="00C713D0" w:rsidRDefault="00EB77C4" w:rsidP="000E508B">
            <w:pPr>
              <w:jc w:val="center"/>
              <w:rPr>
                <w:ins w:id="782" w:author="USA " w:date="2024-03-04T13:09:00Z"/>
                <w:color w:val="000000"/>
                <w:sz w:val="20"/>
                <w:highlight w:val="cyan"/>
              </w:rPr>
            </w:pPr>
            <w:ins w:id="783" w:author="USA " w:date="2024-03-04T13:09:00Z">
              <w:r w:rsidRPr="00C713D0">
                <w:rPr>
                  <w:color w:val="000000"/>
                  <w:sz w:val="20"/>
                  <w:highlight w:val="cyan"/>
                </w:rPr>
                <w:t>23</w:t>
              </w:r>
            </w:ins>
          </w:p>
        </w:tc>
        <w:tc>
          <w:tcPr>
            <w:tcW w:w="6940" w:type="dxa"/>
            <w:shd w:val="clear" w:color="auto" w:fill="auto"/>
            <w:noWrap/>
            <w:vAlign w:val="center"/>
            <w:hideMark/>
          </w:tcPr>
          <w:p w14:paraId="72777726" w14:textId="77777777" w:rsidR="00EB77C4" w:rsidRPr="00C713D0" w:rsidRDefault="00EB77C4" w:rsidP="000E508B">
            <w:pPr>
              <w:rPr>
                <w:ins w:id="784" w:author="USA " w:date="2024-03-04T13:09:00Z"/>
                <w:color w:val="000000"/>
                <w:sz w:val="20"/>
                <w:highlight w:val="cyan"/>
              </w:rPr>
            </w:pPr>
            <w:ins w:id="785" w:author="USA " w:date="2024-03-04T13:09:00Z">
              <w:r w:rsidRPr="00C713D0">
                <w:rPr>
                  <w:color w:val="000000"/>
                  <w:sz w:val="20"/>
                  <w:highlight w:val="cyan"/>
                </w:rPr>
                <w:t>Cardinal Mark W</w:t>
              </w:r>
            </w:ins>
          </w:p>
        </w:tc>
      </w:tr>
      <w:tr w:rsidR="00EB77C4" w:rsidRPr="00C713D0" w14:paraId="674843FC" w14:textId="77777777" w:rsidTr="000E508B">
        <w:trPr>
          <w:trHeight w:val="403"/>
          <w:ins w:id="786" w:author="USA " w:date="2024-03-04T13:09:00Z"/>
        </w:trPr>
        <w:tc>
          <w:tcPr>
            <w:tcW w:w="960" w:type="dxa"/>
            <w:vMerge/>
            <w:vAlign w:val="center"/>
            <w:hideMark/>
          </w:tcPr>
          <w:p w14:paraId="0F871E88" w14:textId="77777777" w:rsidR="00EB77C4" w:rsidRPr="00C713D0" w:rsidRDefault="00EB77C4" w:rsidP="000E508B">
            <w:pPr>
              <w:rPr>
                <w:ins w:id="787" w:author="USA " w:date="2024-03-04T13:09:00Z"/>
                <w:i/>
                <w:iCs/>
                <w:color w:val="000000"/>
                <w:sz w:val="20"/>
                <w:highlight w:val="cyan"/>
              </w:rPr>
            </w:pPr>
          </w:p>
        </w:tc>
        <w:tc>
          <w:tcPr>
            <w:tcW w:w="960" w:type="dxa"/>
            <w:shd w:val="clear" w:color="auto" w:fill="auto"/>
            <w:noWrap/>
            <w:vAlign w:val="center"/>
            <w:hideMark/>
          </w:tcPr>
          <w:p w14:paraId="4DAB1269" w14:textId="77777777" w:rsidR="00EB77C4" w:rsidRPr="00C713D0" w:rsidRDefault="00EB77C4" w:rsidP="000E508B">
            <w:pPr>
              <w:jc w:val="center"/>
              <w:rPr>
                <w:ins w:id="788" w:author="USA " w:date="2024-03-04T13:09:00Z"/>
                <w:color w:val="000000"/>
                <w:sz w:val="20"/>
                <w:highlight w:val="cyan"/>
              </w:rPr>
            </w:pPr>
            <w:ins w:id="789" w:author="USA " w:date="2024-03-04T13:09:00Z">
              <w:r w:rsidRPr="00C713D0">
                <w:rPr>
                  <w:color w:val="000000"/>
                  <w:sz w:val="20"/>
                  <w:highlight w:val="cyan"/>
                </w:rPr>
                <w:t>24</w:t>
              </w:r>
            </w:ins>
          </w:p>
        </w:tc>
        <w:tc>
          <w:tcPr>
            <w:tcW w:w="6940" w:type="dxa"/>
            <w:shd w:val="clear" w:color="auto" w:fill="auto"/>
            <w:noWrap/>
            <w:vAlign w:val="center"/>
            <w:hideMark/>
          </w:tcPr>
          <w:p w14:paraId="36EE192A" w14:textId="77777777" w:rsidR="00EB77C4" w:rsidRPr="00C713D0" w:rsidRDefault="00EB77C4" w:rsidP="000E508B">
            <w:pPr>
              <w:rPr>
                <w:ins w:id="790" w:author="USA " w:date="2024-03-04T13:09:00Z"/>
                <w:color w:val="000000"/>
                <w:sz w:val="20"/>
                <w:highlight w:val="cyan"/>
              </w:rPr>
            </w:pPr>
            <w:ins w:id="791" w:author="USA " w:date="2024-03-04T13:09:00Z">
              <w:r w:rsidRPr="00C713D0">
                <w:rPr>
                  <w:color w:val="000000"/>
                  <w:sz w:val="20"/>
                  <w:highlight w:val="cyan"/>
                </w:rPr>
                <w:t>Port Hand Mark</w:t>
              </w:r>
            </w:ins>
          </w:p>
        </w:tc>
      </w:tr>
      <w:tr w:rsidR="00EB77C4" w:rsidRPr="00C713D0" w14:paraId="143AD8D2" w14:textId="77777777" w:rsidTr="000E508B">
        <w:trPr>
          <w:trHeight w:val="403"/>
          <w:ins w:id="792" w:author="USA " w:date="2024-03-04T13:09:00Z"/>
        </w:trPr>
        <w:tc>
          <w:tcPr>
            <w:tcW w:w="960" w:type="dxa"/>
            <w:vMerge/>
            <w:vAlign w:val="center"/>
            <w:hideMark/>
          </w:tcPr>
          <w:p w14:paraId="5A6511AE" w14:textId="77777777" w:rsidR="00EB77C4" w:rsidRPr="00C713D0" w:rsidRDefault="00EB77C4" w:rsidP="000E508B">
            <w:pPr>
              <w:rPr>
                <w:ins w:id="793" w:author="USA " w:date="2024-03-04T13:09:00Z"/>
                <w:i/>
                <w:iCs/>
                <w:color w:val="000000"/>
                <w:sz w:val="20"/>
                <w:highlight w:val="cyan"/>
              </w:rPr>
            </w:pPr>
          </w:p>
        </w:tc>
        <w:tc>
          <w:tcPr>
            <w:tcW w:w="960" w:type="dxa"/>
            <w:shd w:val="clear" w:color="auto" w:fill="auto"/>
            <w:noWrap/>
            <w:vAlign w:val="center"/>
            <w:hideMark/>
          </w:tcPr>
          <w:p w14:paraId="72643911" w14:textId="77777777" w:rsidR="00EB77C4" w:rsidRPr="00C713D0" w:rsidRDefault="00EB77C4" w:rsidP="000E508B">
            <w:pPr>
              <w:jc w:val="center"/>
              <w:rPr>
                <w:ins w:id="794" w:author="USA " w:date="2024-03-04T13:09:00Z"/>
                <w:color w:val="000000"/>
                <w:sz w:val="20"/>
                <w:highlight w:val="cyan"/>
              </w:rPr>
            </w:pPr>
            <w:ins w:id="795" w:author="USA " w:date="2024-03-04T13:09:00Z">
              <w:r w:rsidRPr="00C713D0">
                <w:rPr>
                  <w:color w:val="000000"/>
                  <w:sz w:val="20"/>
                  <w:highlight w:val="cyan"/>
                </w:rPr>
                <w:t>25</w:t>
              </w:r>
            </w:ins>
          </w:p>
        </w:tc>
        <w:tc>
          <w:tcPr>
            <w:tcW w:w="6940" w:type="dxa"/>
            <w:shd w:val="clear" w:color="auto" w:fill="auto"/>
            <w:noWrap/>
            <w:vAlign w:val="center"/>
            <w:hideMark/>
          </w:tcPr>
          <w:p w14:paraId="09EE40DB" w14:textId="77777777" w:rsidR="00EB77C4" w:rsidRPr="00C713D0" w:rsidRDefault="00EB77C4" w:rsidP="000E508B">
            <w:pPr>
              <w:rPr>
                <w:ins w:id="796" w:author="USA " w:date="2024-03-04T13:09:00Z"/>
                <w:color w:val="000000"/>
                <w:sz w:val="20"/>
                <w:highlight w:val="cyan"/>
              </w:rPr>
            </w:pPr>
            <w:ins w:id="797" w:author="USA " w:date="2024-03-04T13:09:00Z">
              <w:r w:rsidRPr="00C713D0">
                <w:rPr>
                  <w:color w:val="000000"/>
                  <w:sz w:val="20"/>
                  <w:highlight w:val="cyan"/>
                </w:rPr>
                <w:t>Starboard Hand Mark</w:t>
              </w:r>
            </w:ins>
          </w:p>
        </w:tc>
      </w:tr>
      <w:tr w:rsidR="00EB77C4" w:rsidRPr="00C713D0" w14:paraId="1D13E377" w14:textId="77777777" w:rsidTr="000E508B">
        <w:trPr>
          <w:trHeight w:val="403"/>
          <w:ins w:id="798" w:author="USA " w:date="2024-03-04T13:09:00Z"/>
        </w:trPr>
        <w:tc>
          <w:tcPr>
            <w:tcW w:w="960" w:type="dxa"/>
            <w:vMerge/>
            <w:vAlign w:val="center"/>
            <w:hideMark/>
          </w:tcPr>
          <w:p w14:paraId="309C99CD" w14:textId="77777777" w:rsidR="00EB77C4" w:rsidRPr="00C713D0" w:rsidRDefault="00EB77C4" w:rsidP="000E508B">
            <w:pPr>
              <w:rPr>
                <w:ins w:id="799" w:author="USA " w:date="2024-03-04T13:09:00Z"/>
                <w:i/>
                <w:iCs/>
                <w:color w:val="000000"/>
                <w:sz w:val="20"/>
                <w:highlight w:val="cyan"/>
              </w:rPr>
            </w:pPr>
          </w:p>
        </w:tc>
        <w:tc>
          <w:tcPr>
            <w:tcW w:w="960" w:type="dxa"/>
            <w:shd w:val="clear" w:color="auto" w:fill="auto"/>
            <w:noWrap/>
            <w:vAlign w:val="center"/>
            <w:hideMark/>
          </w:tcPr>
          <w:p w14:paraId="02C51914" w14:textId="77777777" w:rsidR="00EB77C4" w:rsidRPr="00C713D0" w:rsidRDefault="00EB77C4" w:rsidP="000E508B">
            <w:pPr>
              <w:jc w:val="center"/>
              <w:rPr>
                <w:ins w:id="800" w:author="USA " w:date="2024-03-04T13:09:00Z"/>
                <w:color w:val="000000"/>
                <w:sz w:val="20"/>
                <w:highlight w:val="cyan"/>
              </w:rPr>
            </w:pPr>
            <w:ins w:id="801" w:author="USA " w:date="2024-03-04T13:09:00Z">
              <w:r w:rsidRPr="00C713D0">
                <w:rPr>
                  <w:color w:val="000000"/>
                  <w:sz w:val="20"/>
                  <w:highlight w:val="cyan"/>
                </w:rPr>
                <w:t>26</w:t>
              </w:r>
            </w:ins>
          </w:p>
        </w:tc>
        <w:tc>
          <w:tcPr>
            <w:tcW w:w="6940" w:type="dxa"/>
            <w:shd w:val="clear" w:color="auto" w:fill="auto"/>
            <w:noWrap/>
            <w:vAlign w:val="center"/>
            <w:hideMark/>
          </w:tcPr>
          <w:p w14:paraId="5E5FD24E" w14:textId="77777777" w:rsidR="00EB77C4" w:rsidRPr="00C713D0" w:rsidRDefault="00EB77C4" w:rsidP="000E508B">
            <w:pPr>
              <w:rPr>
                <w:ins w:id="802" w:author="USA " w:date="2024-03-04T13:09:00Z"/>
                <w:color w:val="000000"/>
                <w:sz w:val="20"/>
                <w:highlight w:val="cyan"/>
              </w:rPr>
            </w:pPr>
            <w:ins w:id="803" w:author="USA " w:date="2024-03-04T13:09:00Z">
              <w:r w:rsidRPr="00C713D0">
                <w:rPr>
                  <w:color w:val="000000"/>
                  <w:sz w:val="20"/>
                  <w:highlight w:val="cyan"/>
                </w:rPr>
                <w:t>Preferred Channel Port Hand</w:t>
              </w:r>
            </w:ins>
          </w:p>
        </w:tc>
      </w:tr>
      <w:tr w:rsidR="00EB77C4" w:rsidRPr="00C713D0" w14:paraId="68B26FF5" w14:textId="77777777" w:rsidTr="000E508B">
        <w:trPr>
          <w:trHeight w:val="403"/>
          <w:ins w:id="804" w:author="USA " w:date="2024-03-04T13:09:00Z"/>
        </w:trPr>
        <w:tc>
          <w:tcPr>
            <w:tcW w:w="960" w:type="dxa"/>
            <w:vMerge/>
            <w:vAlign w:val="center"/>
            <w:hideMark/>
          </w:tcPr>
          <w:p w14:paraId="1F0A10A4" w14:textId="77777777" w:rsidR="00EB77C4" w:rsidRPr="00C713D0" w:rsidRDefault="00EB77C4" w:rsidP="000E508B">
            <w:pPr>
              <w:rPr>
                <w:ins w:id="805" w:author="USA " w:date="2024-03-04T13:09:00Z"/>
                <w:i/>
                <w:iCs/>
                <w:color w:val="000000"/>
                <w:sz w:val="20"/>
                <w:highlight w:val="cyan"/>
              </w:rPr>
            </w:pPr>
          </w:p>
        </w:tc>
        <w:tc>
          <w:tcPr>
            <w:tcW w:w="960" w:type="dxa"/>
            <w:shd w:val="clear" w:color="auto" w:fill="auto"/>
            <w:noWrap/>
            <w:vAlign w:val="center"/>
            <w:hideMark/>
          </w:tcPr>
          <w:p w14:paraId="602D3732" w14:textId="77777777" w:rsidR="00EB77C4" w:rsidRPr="00C713D0" w:rsidRDefault="00EB77C4" w:rsidP="000E508B">
            <w:pPr>
              <w:jc w:val="center"/>
              <w:rPr>
                <w:ins w:id="806" w:author="USA " w:date="2024-03-04T13:09:00Z"/>
                <w:color w:val="000000"/>
                <w:sz w:val="20"/>
                <w:highlight w:val="cyan"/>
              </w:rPr>
            </w:pPr>
            <w:ins w:id="807" w:author="USA " w:date="2024-03-04T13:09:00Z">
              <w:r w:rsidRPr="00C713D0">
                <w:rPr>
                  <w:color w:val="000000"/>
                  <w:sz w:val="20"/>
                  <w:highlight w:val="cyan"/>
                </w:rPr>
                <w:t>27</w:t>
              </w:r>
            </w:ins>
          </w:p>
        </w:tc>
        <w:tc>
          <w:tcPr>
            <w:tcW w:w="6940" w:type="dxa"/>
            <w:shd w:val="clear" w:color="auto" w:fill="auto"/>
            <w:noWrap/>
            <w:vAlign w:val="center"/>
            <w:hideMark/>
          </w:tcPr>
          <w:p w14:paraId="41AB6E47" w14:textId="77777777" w:rsidR="00EB77C4" w:rsidRPr="00C713D0" w:rsidRDefault="00EB77C4" w:rsidP="000E508B">
            <w:pPr>
              <w:rPr>
                <w:ins w:id="808" w:author="USA " w:date="2024-03-04T13:09:00Z"/>
                <w:color w:val="000000"/>
                <w:sz w:val="20"/>
                <w:highlight w:val="cyan"/>
              </w:rPr>
            </w:pPr>
            <w:ins w:id="809" w:author="USA " w:date="2024-03-04T13:09:00Z">
              <w:r w:rsidRPr="00C713D0">
                <w:rPr>
                  <w:color w:val="000000"/>
                  <w:sz w:val="20"/>
                  <w:highlight w:val="cyan"/>
                </w:rPr>
                <w:t>Preferred Channel Starboard Hand</w:t>
              </w:r>
            </w:ins>
          </w:p>
        </w:tc>
      </w:tr>
      <w:tr w:rsidR="00EB77C4" w:rsidRPr="00C713D0" w14:paraId="1701AAE1" w14:textId="77777777" w:rsidTr="000E508B">
        <w:trPr>
          <w:trHeight w:val="403"/>
          <w:ins w:id="810" w:author="USA " w:date="2024-03-04T13:09:00Z"/>
        </w:trPr>
        <w:tc>
          <w:tcPr>
            <w:tcW w:w="960" w:type="dxa"/>
            <w:vMerge/>
            <w:vAlign w:val="center"/>
            <w:hideMark/>
          </w:tcPr>
          <w:p w14:paraId="207E05DD" w14:textId="77777777" w:rsidR="00EB77C4" w:rsidRPr="00C713D0" w:rsidRDefault="00EB77C4" w:rsidP="000E508B">
            <w:pPr>
              <w:rPr>
                <w:ins w:id="811" w:author="USA " w:date="2024-03-04T13:09:00Z"/>
                <w:i/>
                <w:iCs/>
                <w:color w:val="000000"/>
                <w:sz w:val="20"/>
                <w:highlight w:val="cyan"/>
              </w:rPr>
            </w:pPr>
          </w:p>
        </w:tc>
        <w:tc>
          <w:tcPr>
            <w:tcW w:w="960" w:type="dxa"/>
            <w:shd w:val="clear" w:color="auto" w:fill="auto"/>
            <w:noWrap/>
            <w:vAlign w:val="center"/>
            <w:hideMark/>
          </w:tcPr>
          <w:p w14:paraId="1DB3AC6E" w14:textId="77777777" w:rsidR="00EB77C4" w:rsidRPr="00C713D0" w:rsidRDefault="00EB77C4" w:rsidP="000E508B">
            <w:pPr>
              <w:jc w:val="center"/>
              <w:rPr>
                <w:ins w:id="812" w:author="USA " w:date="2024-03-04T13:09:00Z"/>
                <w:color w:val="000000"/>
                <w:sz w:val="20"/>
                <w:highlight w:val="cyan"/>
              </w:rPr>
            </w:pPr>
            <w:ins w:id="813" w:author="USA " w:date="2024-03-04T13:09:00Z">
              <w:r w:rsidRPr="00C713D0">
                <w:rPr>
                  <w:color w:val="000000"/>
                  <w:sz w:val="20"/>
                  <w:highlight w:val="cyan"/>
                </w:rPr>
                <w:t>28</w:t>
              </w:r>
            </w:ins>
          </w:p>
        </w:tc>
        <w:tc>
          <w:tcPr>
            <w:tcW w:w="6940" w:type="dxa"/>
            <w:shd w:val="clear" w:color="auto" w:fill="auto"/>
            <w:noWrap/>
            <w:vAlign w:val="center"/>
            <w:hideMark/>
          </w:tcPr>
          <w:p w14:paraId="10EAB3D5" w14:textId="77777777" w:rsidR="00EB77C4" w:rsidRPr="00C713D0" w:rsidRDefault="00EB77C4" w:rsidP="000E508B">
            <w:pPr>
              <w:rPr>
                <w:ins w:id="814" w:author="USA " w:date="2024-03-04T13:09:00Z"/>
                <w:color w:val="000000"/>
                <w:sz w:val="20"/>
                <w:highlight w:val="cyan"/>
              </w:rPr>
            </w:pPr>
            <w:ins w:id="815" w:author="USA " w:date="2024-03-04T13:09:00Z">
              <w:r w:rsidRPr="00C713D0">
                <w:rPr>
                  <w:color w:val="000000"/>
                  <w:sz w:val="20"/>
                  <w:highlight w:val="cyan"/>
                </w:rPr>
                <w:t>Isolated Danger</w:t>
              </w:r>
            </w:ins>
          </w:p>
        </w:tc>
      </w:tr>
      <w:tr w:rsidR="00EB77C4" w:rsidRPr="00C713D0" w14:paraId="7F603149" w14:textId="77777777" w:rsidTr="000E508B">
        <w:trPr>
          <w:trHeight w:val="403"/>
          <w:ins w:id="816" w:author="USA " w:date="2024-03-04T13:09:00Z"/>
        </w:trPr>
        <w:tc>
          <w:tcPr>
            <w:tcW w:w="960" w:type="dxa"/>
            <w:vMerge/>
            <w:vAlign w:val="center"/>
            <w:hideMark/>
          </w:tcPr>
          <w:p w14:paraId="36052B91" w14:textId="77777777" w:rsidR="00EB77C4" w:rsidRPr="00C713D0" w:rsidRDefault="00EB77C4" w:rsidP="000E508B">
            <w:pPr>
              <w:rPr>
                <w:ins w:id="817" w:author="USA " w:date="2024-03-04T13:09:00Z"/>
                <w:i/>
                <w:iCs/>
                <w:color w:val="000000"/>
                <w:sz w:val="20"/>
                <w:highlight w:val="cyan"/>
              </w:rPr>
            </w:pPr>
          </w:p>
        </w:tc>
        <w:tc>
          <w:tcPr>
            <w:tcW w:w="960" w:type="dxa"/>
            <w:shd w:val="clear" w:color="auto" w:fill="auto"/>
            <w:noWrap/>
            <w:vAlign w:val="center"/>
            <w:hideMark/>
          </w:tcPr>
          <w:p w14:paraId="7F652B7E" w14:textId="77777777" w:rsidR="00EB77C4" w:rsidRPr="00C713D0" w:rsidRDefault="00EB77C4" w:rsidP="000E508B">
            <w:pPr>
              <w:jc w:val="center"/>
              <w:rPr>
                <w:ins w:id="818" w:author="USA " w:date="2024-03-04T13:09:00Z"/>
                <w:color w:val="000000"/>
                <w:sz w:val="20"/>
                <w:highlight w:val="cyan"/>
              </w:rPr>
            </w:pPr>
            <w:ins w:id="819" w:author="USA " w:date="2024-03-04T13:09:00Z">
              <w:r w:rsidRPr="00C713D0">
                <w:rPr>
                  <w:color w:val="000000"/>
                  <w:sz w:val="20"/>
                  <w:highlight w:val="cyan"/>
                </w:rPr>
                <w:t>29</w:t>
              </w:r>
            </w:ins>
          </w:p>
        </w:tc>
        <w:tc>
          <w:tcPr>
            <w:tcW w:w="6940" w:type="dxa"/>
            <w:shd w:val="clear" w:color="auto" w:fill="auto"/>
            <w:noWrap/>
            <w:vAlign w:val="center"/>
            <w:hideMark/>
          </w:tcPr>
          <w:p w14:paraId="67428E76" w14:textId="77777777" w:rsidR="00EB77C4" w:rsidRPr="00C713D0" w:rsidRDefault="00EB77C4" w:rsidP="000E508B">
            <w:pPr>
              <w:rPr>
                <w:ins w:id="820" w:author="USA " w:date="2024-03-04T13:09:00Z"/>
                <w:color w:val="000000"/>
                <w:sz w:val="20"/>
                <w:highlight w:val="cyan"/>
              </w:rPr>
            </w:pPr>
            <w:ins w:id="821" w:author="USA " w:date="2024-03-04T13:09:00Z">
              <w:r w:rsidRPr="00C713D0">
                <w:rPr>
                  <w:color w:val="000000"/>
                  <w:sz w:val="20"/>
                  <w:highlight w:val="cyan"/>
                </w:rPr>
                <w:t>Safe Water</w:t>
              </w:r>
            </w:ins>
          </w:p>
        </w:tc>
      </w:tr>
      <w:tr w:rsidR="00EB77C4" w:rsidRPr="00C713D0" w14:paraId="3BA5AAC3" w14:textId="77777777" w:rsidTr="000E508B">
        <w:trPr>
          <w:trHeight w:val="403"/>
          <w:ins w:id="822" w:author="USA " w:date="2024-03-04T13:09:00Z"/>
        </w:trPr>
        <w:tc>
          <w:tcPr>
            <w:tcW w:w="960" w:type="dxa"/>
            <w:vMerge/>
            <w:vAlign w:val="center"/>
            <w:hideMark/>
          </w:tcPr>
          <w:p w14:paraId="284FB75B" w14:textId="77777777" w:rsidR="00EB77C4" w:rsidRPr="00C713D0" w:rsidRDefault="00EB77C4" w:rsidP="000E508B">
            <w:pPr>
              <w:rPr>
                <w:ins w:id="823" w:author="USA " w:date="2024-03-04T13:09:00Z"/>
                <w:i/>
                <w:iCs/>
                <w:color w:val="000000"/>
                <w:sz w:val="20"/>
                <w:highlight w:val="cyan"/>
              </w:rPr>
            </w:pPr>
          </w:p>
        </w:tc>
        <w:tc>
          <w:tcPr>
            <w:tcW w:w="960" w:type="dxa"/>
            <w:shd w:val="clear" w:color="auto" w:fill="auto"/>
            <w:noWrap/>
            <w:vAlign w:val="center"/>
            <w:hideMark/>
          </w:tcPr>
          <w:p w14:paraId="1539DF06" w14:textId="77777777" w:rsidR="00EB77C4" w:rsidRPr="00C713D0" w:rsidRDefault="00EB77C4" w:rsidP="000E508B">
            <w:pPr>
              <w:jc w:val="center"/>
              <w:rPr>
                <w:ins w:id="824" w:author="USA " w:date="2024-03-04T13:09:00Z"/>
                <w:color w:val="000000"/>
                <w:sz w:val="20"/>
                <w:highlight w:val="cyan"/>
              </w:rPr>
            </w:pPr>
            <w:ins w:id="825" w:author="USA " w:date="2024-03-04T13:09:00Z">
              <w:r w:rsidRPr="00C713D0">
                <w:rPr>
                  <w:color w:val="000000"/>
                  <w:sz w:val="20"/>
                  <w:highlight w:val="cyan"/>
                </w:rPr>
                <w:t>30</w:t>
              </w:r>
            </w:ins>
          </w:p>
        </w:tc>
        <w:tc>
          <w:tcPr>
            <w:tcW w:w="6940" w:type="dxa"/>
            <w:shd w:val="clear" w:color="auto" w:fill="auto"/>
            <w:noWrap/>
            <w:vAlign w:val="center"/>
            <w:hideMark/>
          </w:tcPr>
          <w:p w14:paraId="682DAF29" w14:textId="77777777" w:rsidR="00EB77C4" w:rsidRPr="00C713D0" w:rsidRDefault="00EB77C4" w:rsidP="000E508B">
            <w:pPr>
              <w:rPr>
                <w:ins w:id="826" w:author="USA " w:date="2024-03-04T13:09:00Z"/>
                <w:color w:val="000000"/>
                <w:sz w:val="20"/>
                <w:highlight w:val="cyan"/>
              </w:rPr>
            </w:pPr>
            <w:ins w:id="827" w:author="USA " w:date="2024-03-04T13:09:00Z">
              <w:r w:rsidRPr="00C713D0">
                <w:rPr>
                  <w:color w:val="000000"/>
                  <w:sz w:val="20"/>
                  <w:highlight w:val="cyan"/>
                </w:rPr>
                <w:t>Special Mark</w:t>
              </w:r>
            </w:ins>
          </w:p>
        </w:tc>
      </w:tr>
      <w:tr w:rsidR="00EB77C4" w:rsidRPr="00C713D0" w14:paraId="4B7BEA6D" w14:textId="77777777" w:rsidTr="000E508B">
        <w:trPr>
          <w:trHeight w:val="403"/>
          <w:ins w:id="828" w:author="USA " w:date="2024-03-04T13:09:00Z"/>
        </w:trPr>
        <w:tc>
          <w:tcPr>
            <w:tcW w:w="960" w:type="dxa"/>
            <w:shd w:val="clear" w:color="auto" w:fill="auto"/>
            <w:noWrap/>
            <w:vAlign w:val="center"/>
            <w:hideMark/>
          </w:tcPr>
          <w:p w14:paraId="5D94BFC6" w14:textId="77777777" w:rsidR="00EB77C4" w:rsidRPr="00C713D0" w:rsidRDefault="00EB77C4" w:rsidP="000E508B">
            <w:pPr>
              <w:rPr>
                <w:ins w:id="829" w:author="USA " w:date="2024-03-04T13:09:00Z"/>
                <w:color w:val="000000"/>
                <w:sz w:val="20"/>
                <w:highlight w:val="cyan"/>
              </w:rPr>
            </w:pPr>
            <w:bookmarkStart w:id="830" w:name="RANGE!C36"/>
            <w:ins w:id="831" w:author="USA " w:date="2024-03-04T13:09:00Z">
              <w:r w:rsidRPr="00C713D0">
                <w:rPr>
                  <w:color w:val="000000"/>
                  <w:sz w:val="20"/>
                  <w:highlight w:val="cyan"/>
                </w:rPr>
                <w:t> </w:t>
              </w:r>
              <w:bookmarkEnd w:id="830"/>
            </w:ins>
          </w:p>
        </w:tc>
        <w:tc>
          <w:tcPr>
            <w:tcW w:w="960" w:type="dxa"/>
            <w:shd w:val="clear" w:color="auto" w:fill="auto"/>
            <w:noWrap/>
            <w:vAlign w:val="center"/>
            <w:hideMark/>
          </w:tcPr>
          <w:p w14:paraId="2E8DECF7" w14:textId="77777777" w:rsidR="00EB77C4" w:rsidRPr="00C713D0" w:rsidRDefault="00EB77C4" w:rsidP="000E508B">
            <w:pPr>
              <w:jc w:val="center"/>
              <w:rPr>
                <w:ins w:id="832" w:author="USA " w:date="2024-03-04T13:09:00Z"/>
                <w:color w:val="000000"/>
                <w:sz w:val="20"/>
                <w:highlight w:val="cyan"/>
              </w:rPr>
            </w:pPr>
            <w:ins w:id="833" w:author="USA " w:date="2024-03-04T13:09:00Z">
              <w:r w:rsidRPr="00C713D0">
                <w:rPr>
                  <w:color w:val="000000"/>
                  <w:sz w:val="20"/>
                  <w:highlight w:val="cyan"/>
                </w:rPr>
                <w:t>31</w:t>
              </w:r>
            </w:ins>
          </w:p>
        </w:tc>
        <w:tc>
          <w:tcPr>
            <w:tcW w:w="6940" w:type="dxa"/>
            <w:shd w:val="clear" w:color="auto" w:fill="auto"/>
            <w:noWrap/>
            <w:vAlign w:val="center"/>
            <w:hideMark/>
          </w:tcPr>
          <w:p w14:paraId="15C89800" w14:textId="77777777" w:rsidR="00EB77C4" w:rsidRPr="00C713D0" w:rsidRDefault="00EB77C4" w:rsidP="000E508B">
            <w:pPr>
              <w:rPr>
                <w:ins w:id="834" w:author="USA " w:date="2024-03-04T13:09:00Z"/>
                <w:color w:val="000000"/>
                <w:sz w:val="20"/>
                <w:highlight w:val="cyan"/>
              </w:rPr>
            </w:pPr>
            <w:ins w:id="835" w:author="USA " w:date="2024-03-04T13:09:00Z">
              <w:r w:rsidRPr="00C713D0">
                <w:rPr>
                  <w:color w:val="000000"/>
                  <w:sz w:val="20"/>
                  <w:highlight w:val="cyan"/>
                </w:rPr>
                <w:t>Light vessel, LANBY, Rigs    </w:t>
              </w:r>
            </w:ins>
          </w:p>
        </w:tc>
      </w:tr>
      <w:tr w:rsidR="00EB77C4" w:rsidRPr="00C713D0" w14:paraId="5BB4BC01" w14:textId="77777777" w:rsidTr="000E508B">
        <w:trPr>
          <w:trHeight w:val="403"/>
          <w:ins w:id="836" w:author="USA " w:date="2024-03-04T13:09:00Z"/>
        </w:trPr>
        <w:tc>
          <w:tcPr>
            <w:tcW w:w="960" w:type="dxa"/>
            <w:vMerge w:val="restart"/>
            <w:shd w:val="clear" w:color="auto" w:fill="auto"/>
            <w:vAlign w:val="center"/>
            <w:hideMark/>
          </w:tcPr>
          <w:p w14:paraId="6BDD3ACD" w14:textId="77777777" w:rsidR="00EB77C4" w:rsidRPr="00C713D0" w:rsidRDefault="00EB77C4" w:rsidP="000E508B">
            <w:pPr>
              <w:rPr>
                <w:ins w:id="837" w:author="USA " w:date="2024-03-04T13:09:00Z"/>
                <w:color w:val="000000"/>
                <w:sz w:val="20"/>
                <w:highlight w:val="cyan"/>
              </w:rPr>
            </w:pPr>
            <w:ins w:id="838" w:author="USA " w:date="2024-03-04T13:09:00Z">
              <w:r w:rsidRPr="00C713D0">
                <w:rPr>
                  <w:color w:val="000000"/>
                  <w:sz w:val="20"/>
                  <w:highlight w:val="cyan"/>
                </w:rPr>
                <w:t>Mobile AtoN</w:t>
              </w:r>
            </w:ins>
          </w:p>
        </w:tc>
        <w:tc>
          <w:tcPr>
            <w:tcW w:w="960" w:type="dxa"/>
            <w:shd w:val="clear" w:color="auto" w:fill="auto"/>
            <w:noWrap/>
            <w:vAlign w:val="center"/>
            <w:hideMark/>
          </w:tcPr>
          <w:p w14:paraId="2125B732" w14:textId="77777777" w:rsidR="00EB77C4" w:rsidRPr="00C713D0" w:rsidRDefault="00EB77C4" w:rsidP="000E508B">
            <w:pPr>
              <w:jc w:val="center"/>
              <w:rPr>
                <w:ins w:id="839" w:author="USA " w:date="2024-03-04T13:09:00Z"/>
                <w:color w:val="000000"/>
                <w:sz w:val="20"/>
                <w:highlight w:val="cyan"/>
              </w:rPr>
            </w:pPr>
            <w:ins w:id="840" w:author="USA " w:date="2024-03-04T13:09:00Z">
              <w:r w:rsidRPr="00C713D0">
                <w:rPr>
                  <w:color w:val="000000"/>
                  <w:sz w:val="20"/>
                  <w:highlight w:val="cyan"/>
                </w:rPr>
                <w:t>32</w:t>
              </w:r>
            </w:ins>
          </w:p>
        </w:tc>
        <w:tc>
          <w:tcPr>
            <w:tcW w:w="6940" w:type="dxa"/>
            <w:shd w:val="clear" w:color="auto" w:fill="auto"/>
            <w:noWrap/>
            <w:vAlign w:val="center"/>
            <w:hideMark/>
          </w:tcPr>
          <w:p w14:paraId="3EF1C238" w14:textId="77777777" w:rsidR="00EB77C4" w:rsidRPr="00C713D0" w:rsidRDefault="00EB77C4" w:rsidP="000E508B">
            <w:pPr>
              <w:rPr>
                <w:ins w:id="841" w:author="USA " w:date="2024-03-04T13:09:00Z"/>
                <w:color w:val="000000"/>
                <w:sz w:val="20"/>
                <w:highlight w:val="cyan"/>
              </w:rPr>
            </w:pPr>
            <w:ins w:id="842" w:author="USA " w:date="2024-03-04T13:09:00Z">
              <w:r w:rsidRPr="00C713D0">
                <w:rPr>
                  <w:color w:val="000000"/>
                  <w:sz w:val="20"/>
                  <w:highlight w:val="cyan"/>
                </w:rPr>
                <w:t>Mobile AtoN fitted to Ocean Data Acquisition System (ODAS)</w:t>
              </w:r>
            </w:ins>
          </w:p>
        </w:tc>
      </w:tr>
      <w:tr w:rsidR="00EB77C4" w:rsidRPr="00C713D0" w14:paraId="0C647DE4" w14:textId="77777777" w:rsidTr="000E508B">
        <w:trPr>
          <w:trHeight w:val="403"/>
          <w:ins w:id="843" w:author="USA " w:date="2024-03-04T13:09:00Z"/>
        </w:trPr>
        <w:tc>
          <w:tcPr>
            <w:tcW w:w="960" w:type="dxa"/>
            <w:vMerge/>
            <w:vAlign w:val="center"/>
            <w:hideMark/>
          </w:tcPr>
          <w:p w14:paraId="3F9D4E27" w14:textId="77777777" w:rsidR="00EB77C4" w:rsidRPr="00C713D0" w:rsidRDefault="00EB77C4" w:rsidP="000E508B">
            <w:pPr>
              <w:rPr>
                <w:ins w:id="844" w:author="USA " w:date="2024-03-04T13:09:00Z"/>
                <w:color w:val="000000"/>
                <w:sz w:val="20"/>
                <w:highlight w:val="cyan"/>
              </w:rPr>
            </w:pPr>
          </w:p>
        </w:tc>
        <w:tc>
          <w:tcPr>
            <w:tcW w:w="960" w:type="dxa"/>
            <w:shd w:val="clear" w:color="auto" w:fill="auto"/>
            <w:noWrap/>
            <w:vAlign w:val="center"/>
            <w:hideMark/>
          </w:tcPr>
          <w:p w14:paraId="10CBF534" w14:textId="77777777" w:rsidR="00EB77C4" w:rsidRPr="00C713D0" w:rsidRDefault="00EB77C4" w:rsidP="000E508B">
            <w:pPr>
              <w:jc w:val="center"/>
              <w:rPr>
                <w:ins w:id="845" w:author="USA " w:date="2024-03-04T13:09:00Z"/>
                <w:color w:val="000000"/>
                <w:sz w:val="20"/>
                <w:highlight w:val="cyan"/>
              </w:rPr>
            </w:pPr>
            <w:ins w:id="846" w:author="USA " w:date="2024-03-04T13:09:00Z">
              <w:r w:rsidRPr="00C713D0">
                <w:rPr>
                  <w:color w:val="000000"/>
                  <w:sz w:val="20"/>
                  <w:highlight w:val="cyan"/>
                </w:rPr>
                <w:t>33</w:t>
              </w:r>
            </w:ins>
          </w:p>
        </w:tc>
        <w:tc>
          <w:tcPr>
            <w:tcW w:w="6940" w:type="dxa"/>
            <w:shd w:val="clear" w:color="auto" w:fill="auto"/>
            <w:noWrap/>
            <w:vAlign w:val="center"/>
            <w:hideMark/>
          </w:tcPr>
          <w:p w14:paraId="7B8A86DB" w14:textId="77777777" w:rsidR="00EB77C4" w:rsidRPr="00C713D0" w:rsidRDefault="00EB77C4" w:rsidP="000E508B">
            <w:pPr>
              <w:rPr>
                <w:ins w:id="847" w:author="USA " w:date="2024-03-04T13:09:00Z"/>
                <w:color w:val="000000"/>
                <w:sz w:val="20"/>
                <w:highlight w:val="cyan"/>
              </w:rPr>
            </w:pPr>
            <w:ins w:id="848" w:author="USA " w:date="2024-03-04T13:09:00Z">
              <w:r w:rsidRPr="00C713D0">
                <w:rPr>
                  <w:color w:val="000000"/>
                  <w:sz w:val="20"/>
                  <w:highlight w:val="cyan"/>
                </w:rPr>
                <w:t>Mobile AtoN fitted to a Water Sampling and/or Monitoring Vehicle</w:t>
              </w:r>
            </w:ins>
          </w:p>
        </w:tc>
      </w:tr>
      <w:tr w:rsidR="00EB77C4" w:rsidRPr="00C713D0" w14:paraId="308BAA14" w14:textId="77777777" w:rsidTr="000E508B">
        <w:trPr>
          <w:trHeight w:val="403"/>
          <w:ins w:id="849" w:author="USA " w:date="2024-03-04T13:09:00Z"/>
        </w:trPr>
        <w:tc>
          <w:tcPr>
            <w:tcW w:w="960" w:type="dxa"/>
            <w:vMerge/>
            <w:vAlign w:val="center"/>
            <w:hideMark/>
          </w:tcPr>
          <w:p w14:paraId="063E50E6" w14:textId="77777777" w:rsidR="00EB77C4" w:rsidRPr="00C713D0" w:rsidRDefault="00EB77C4" w:rsidP="000E508B">
            <w:pPr>
              <w:rPr>
                <w:ins w:id="850" w:author="USA " w:date="2024-03-04T13:09:00Z"/>
                <w:color w:val="000000"/>
                <w:sz w:val="20"/>
                <w:highlight w:val="cyan"/>
              </w:rPr>
            </w:pPr>
          </w:p>
        </w:tc>
        <w:tc>
          <w:tcPr>
            <w:tcW w:w="960" w:type="dxa"/>
            <w:shd w:val="clear" w:color="auto" w:fill="auto"/>
            <w:noWrap/>
            <w:vAlign w:val="center"/>
            <w:hideMark/>
          </w:tcPr>
          <w:p w14:paraId="1FB23C75" w14:textId="77777777" w:rsidR="00EB77C4" w:rsidRPr="00C713D0" w:rsidRDefault="00EB77C4" w:rsidP="000E508B">
            <w:pPr>
              <w:jc w:val="center"/>
              <w:rPr>
                <w:ins w:id="851" w:author="USA " w:date="2024-03-04T13:09:00Z"/>
                <w:color w:val="000000"/>
                <w:sz w:val="20"/>
                <w:highlight w:val="cyan"/>
              </w:rPr>
            </w:pPr>
            <w:ins w:id="852" w:author="USA " w:date="2024-03-04T13:09:00Z">
              <w:r w:rsidRPr="00C713D0">
                <w:rPr>
                  <w:color w:val="000000"/>
                  <w:sz w:val="20"/>
                  <w:highlight w:val="cyan"/>
                </w:rPr>
                <w:t>34</w:t>
              </w:r>
            </w:ins>
          </w:p>
        </w:tc>
        <w:tc>
          <w:tcPr>
            <w:tcW w:w="6940" w:type="dxa"/>
            <w:shd w:val="clear" w:color="auto" w:fill="auto"/>
            <w:noWrap/>
            <w:vAlign w:val="center"/>
            <w:hideMark/>
          </w:tcPr>
          <w:p w14:paraId="13C61120" w14:textId="77777777" w:rsidR="00EB77C4" w:rsidRPr="00C713D0" w:rsidRDefault="00EB77C4" w:rsidP="000E508B">
            <w:pPr>
              <w:rPr>
                <w:ins w:id="853" w:author="USA " w:date="2024-03-04T13:09:00Z"/>
                <w:color w:val="000000"/>
                <w:sz w:val="20"/>
                <w:highlight w:val="cyan"/>
              </w:rPr>
            </w:pPr>
            <w:ins w:id="854" w:author="USA " w:date="2024-03-04T13:09:00Z">
              <w:r w:rsidRPr="00C713D0">
                <w:rPr>
                  <w:color w:val="000000"/>
                  <w:sz w:val="20"/>
                  <w:highlight w:val="cyan"/>
                </w:rPr>
                <w:t>Mobile AtoN fitted to a Research Vehicle</w:t>
              </w:r>
            </w:ins>
          </w:p>
        </w:tc>
      </w:tr>
      <w:tr w:rsidR="00EB77C4" w:rsidRPr="00C713D0" w14:paraId="41E94EB4" w14:textId="77777777" w:rsidTr="000E508B">
        <w:trPr>
          <w:trHeight w:val="403"/>
          <w:ins w:id="855" w:author="USA " w:date="2024-03-04T13:09:00Z"/>
        </w:trPr>
        <w:tc>
          <w:tcPr>
            <w:tcW w:w="960" w:type="dxa"/>
            <w:vMerge/>
            <w:vAlign w:val="center"/>
            <w:hideMark/>
          </w:tcPr>
          <w:p w14:paraId="7908969B" w14:textId="77777777" w:rsidR="00EB77C4" w:rsidRPr="00C713D0" w:rsidRDefault="00EB77C4" w:rsidP="000E508B">
            <w:pPr>
              <w:rPr>
                <w:ins w:id="856" w:author="USA " w:date="2024-03-04T13:09:00Z"/>
                <w:color w:val="000000"/>
                <w:sz w:val="20"/>
                <w:highlight w:val="cyan"/>
              </w:rPr>
            </w:pPr>
          </w:p>
        </w:tc>
        <w:tc>
          <w:tcPr>
            <w:tcW w:w="960" w:type="dxa"/>
            <w:shd w:val="clear" w:color="auto" w:fill="auto"/>
            <w:noWrap/>
            <w:vAlign w:val="center"/>
            <w:hideMark/>
          </w:tcPr>
          <w:p w14:paraId="5986B43D" w14:textId="77777777" w:rsidR="00EB77C4" w:rsidRPr="00C713D0" w:rsidRDefault="00EB77C4" w:rsidP="000E508B">
            <w:pPr>
              <w:jc w:val="center"/>
              <w:rPr>
                <w:ins w:id="857" w:author="USA " w:date="2024-03-04T13:09:00Z"/>
                <w:color w:val="000000"/>
                <w:sz w:val="20"/>
                <w:highlight w:val="cyan"/>
              </w:rPr>
            </w:pPr>
            <w:ins w:id="858" w:author="USA " w:date="2024-03-04T13:09:00Z">
              <w:r w:rsidRPr="00C713D0">
                <w:rPr>
                  <w:color w:val="000000"/>
                  <w:sz w:val="20"/>
                  <w:highlight w:val="cyan"/>
                </w:rPr>
                <w:t>35</w:t>
              </w:r>
            </w:ins>
          </w:p>
        </w:tc>
        <w:tc>
          <w:tcPr>
            <w:tcW w:w="6940" w:type="dxa"/>
            <w:shd w:val="clear" w:color="auto" w:fill="auto"/>
            <w:noWrap/>
            <w:vAlign w:val="center"/>
            <w:hideMark/>
          </w:tcPr>
          <w:p w14:paraId="1FBD72C9" w14:textId="77777777" w:rsidR="00EB77C4" w:rsidRPr="00C713D0" w:rsidRDefault="00EB77C4" w:rsidP="000E508B">
            <w:pPr>
              <w:rPr>
                <w:ins w:id="859" w:author="USA " w:date="2024-03-04T13:09:00Z"/>
                <w:color w:val="000000"/>
                <w:sz w:val="20"/>
                <w:highlight w:val="cyan"/>
              </w:rPr>
            </w:pPr>
            <w:ins w:id="860" w:author="USA " w:date="2024-03-04T13:09:00Z">
              <w:r w:rsidRPr="00C713D0">
                <w:rPr>
                  <w:color w:val="000000"/>
                  <w:sz w:val="20"/>
                  <w:highlight w:val="cyan"/>
                </w:rPr>
                <w:t>Mobile AtoN: Towed Cable, Pipe or Semi-submerged Object Marker</w:t>
              </w:r>
            </w:ins>
          </w:p>
        </w:tc>
      </w:tr>
      <w:tr w:rsidR="00EB77C4" w:rsidRPr="00C713D0" w14:paraId="49223A0C" w14:textId="77777777" w:rsidTr="000E508B">
        <w:trPr>
          <w:trHeight w:val="403"/>
          <w:ins w:id="861" w:author="USA " w:date="2024-03-04T13:09:00Z"/>
        </w:trPr>
        <w:tc>
          <w:tcPr>
            <w:tcW w:w="960" w:type="dxa"/>
            <w:vMerge/>
            <w:vAlign w:val="center"/>
            <w:hideMark/>
          </w:tcPr>
          <w:p w14:paraId="2E7D2662" w14:textId="77777777" w:rsidR="00EB77C4" w:rsidRPr="00C713D0" w:rsidRDefault="00EB77C4" w:rsidP="000E508B">
            <w:pPr>
              <w:rPr>
                <w:ins w:id="862" w:author="USA " w:date="2024-03-04T13:09:00Z"/>
                <w:color w:val="000000"/>
                <w:sz w:val="20"/>
                <w:highlight w:val="cyan"/>
              </w:rPr>
            </w:pPr>
          </w:p>
        </w:tc>
        <w:tc>
          <w:tcPr>
            <w:tcW w:w="960" w:type="dxa"/>
            <w:shd w:val="clear" w:color="auto" w:fill="auto"/>
            <w:noWrap/>
            <w:vAlign w:val="center"/>
            <w:hideMark/>
          </w:tcPr>
          <w:p w14:paraId="12365306" w14:textId="77777777" w:rsidR="00EB77C4" w:rsidRPr="00C713D0" w:rsidRDefault="00EB77C4" w:rsidP="000E508B">
            <w:pPr>
              <w:jc w:val="center"/>
              <w:rPr>
                <w:ins w:id="863" w:author="USA " w:date="2024-03-04T13:09:00Z"/>
                <w:color w:val="000000"/>
                <w:sz w:val="20"/>
                <w:highlight w:val="cyan"/>
              </w:rPr>
            </w:pPr>
            <w:ins w:id="864" w:author="USA " w:date="2024-03-04T13:09:00Z">
              <w:r w:rsidRPr="00C713D0">
                <w:rPr>
                  <w:color w:val="000000"/>
                  <w:sz w:val="20"/>
                  <w:highlight w:val="cyan"/>
                </w:rPr>
                <w:t>36</w:t>
              </w:r>
            </w:ins>
          </w:p>
        </w:tc>
        <w:tc>
          <w:tcPr>
            <w:tcW w:w="6940" w:type="dxa"/>
            <w:shd w:val="clear" w:color="auto" w:fill="auto"/>
            <w:noWrap/>
            <w:vAlign w:val="center"/>
            <w:hideMark/>
          </w:tcPr>
          <w:p w14:paraId="491BC35A" w14:textId="77777777" w:rsidR="00EB77C4" w:rsidRPr="00C713D0" w:rsidRDefault="00EB77C4" w:rsidP="000E508B">
            <w:pPr>
              <w:rPr>
                <w:ins w:id="865" w:author="USA " w:date="2024-03-04T13:09:00Z"/>
                <w:color w:val="000000"/>
                <w:sz w:val="20"/>
                <w:highlight w:val="cyan"/>
              </w:rPr>
            </w:pPr>
            <w:ins w:id="866" w:author="USA " w:date="2024-03-04T13:09:00Z">
              <w:r w:rsidRPr="00C713D0">
                <w:rPr>
                  <w:color w:val="000000"/>
                  <w:sz w:val="20"/>
                  <w:highlight w:val="cyan"/>
                </w:rPr>
                <w:t>Mobile AtoN: Towed Vessel or Object</w:t>
              </w:r>
            </w:ins>
          </w:p>
        </w:tc>
      </w:tr>
      <w:tr w:rsidR="00EB77C4" w:rsidRPr="00C713D0" w14:paraId="361A192B" w14:textId="77777777" w:rsidTr="000E508B">
        <w:trPr>
          <w:trHeight w:val="403"/>
          <w:ins w:id="867" w:author="USA " w:date="2024-03-04T13:09:00Z"/>
        </w:trPr>
        <w:tc>
          <w:tcPr>
            <w:tcW w:w="960" w:type="dxa"/>
            <w:vMerge/>
            <w:vAlign w:val="center"/>
            <w:hideMark/>
          </w:tcPr>
          <w:p w14:paraId="4119BCD8" w14:textId="77777777" w:rsidR="00EB77C4" w:rsidRPr="00C713D0" w:rsidRDefault="00EB77C4" w:rsidP="000E508B">
            <w:pPr>
              <w:rPr>
                <w:ins w:id="868" w:author="USA " w:date="2024-03-04T13:09:00Z"/>
                <w:color w:val="000000"/>
                <w:sz w:val="20"/>
                <w:highlight w:val="cyan"/>
              </w:rPr>
            </w:pPr>
          </w:p>
        </w:tc>
        <w:tc>
          <w:tcPr>
            <w:tcW w:w="960" w:type="dxa"/>
            <w:shd w:val="clear" w:color="auto" w:fill="auto"/>
            <w:noWrap/>
            <w:vAlign w:val="center"/>
            <w:hideMark/>
          </w:tcPr>
          <w:p w14:paraId="136E862F" w14:textId="77777777" w:rsidR="00EB77C4" w:rsidRPr="00C713D0" w:rsidRDefault="00EB77C4" w:rsidP="000E508B">
            <w:pPr>
              <w:jc w:val="center"/>
              <w:rPr>
                <w:ins w:id="869" w:author="USA " w:date="2024-03-04T13:09:00Z"/>
                <w:color w:val="000000"/>
                <w:sz w:val="20"/>
                <w:highlight w:val="cyan"/>
              </w:rPr>
            </w:pPr>
            <w:ins w:id="870" w:author="USA " w:date="2024-03-04T13:09:00Z">
              <w:r w:rsidRPr="00C713D0">
                <w:rPr>
                  <w:color w:val="000000"/>
                  <w:sz w:val="20"/>
                  <w:highlight w:val="cyan"/>
                </w:rPr>
                <w:t>37</w:t>
              </w:r>
            </w:ins>
          </w:p>
        </w:tc>
        <w:tc>
          <w:tcPr>
            <w:tcW w:w="6940" w:type="dxa"/>
            <w:shd w:val="clear" w:color="auto" w:fill="auto"/>
            <w:noWrap/>
            <w:vAlign w:val="center"/>
            <w:hideMark/>
          </w:tcPr>
          <w:p w14:paraId="121E7924" w14:textId="77777777" w:rsidR="00EB77C4" w:rsidRPr="00C713D0" w:rsidRDefault="00EB77C4" w:rsidP="000E508B">
            <w:pPr>
              <w:rPr>
                <w:ins w:id="871" w:author="USA " w:date="2024-03-04T13:09:00Z"/>
                <w:color w:val="000000"/>
                <w:sz w:val="20"/>
                <w:highlight w:val="cyan"/>
              </w:rPr>
            </w:pPr>
            <w:ins w:id="872" w:author="USA " w:date="2024-03-04T13:09:00Z">
              <w:r w:rsidRPr="00C713D0">
                <w:rPr>
                  <w:color w:val="000000"/>
                  <w:sz w:val="20"/>
                  <w:highlight w:val="cyan"/>
                </w:rPr>
                <w:t>Mobile AtoN: Flotsam Marker, Large (greater than XX meters)</w:t>
              </w:r>
            </w:ins>
          </w:p>
        </w:tc>
      </w:tr>
      <w:tr w:rsidR="00EB77C4" w:rsidRPr="00C713D0" w14:paraId="132FE7D3" w14:textId="77777777" w:rsidTr="000E508B">
        <w:trPr>
          <w:trHeight w:val="403"/>
          <w:ins w:id="873" w:author="USA " w:date="2024-03-04T13:09:00Z"/>
        </w:trPr>
        <w:tc>
          <w:tcPr>
            <w:tcW w:w="960" w:type="dxa"/>
            <w:vMerge/>
            <w:vAlign w:val="center"/>
            <w:hideMark/>
          </w:tcPr>
          <w:p w14:paraId="22445E37" w14:textId="77777777" w:rsidR="00EB77C4" w:rsidRPr="00C713D0" w:rsidRDefault="00EB77C4" w:rsidP="000E508B">
            <w:pPr>
              <w:rPr>
                <w:ins w:id="874" w:author="USA " w:date="2024-03-04T13:09:00Z"/>
                <w:color w:val="000000"/>
                <w:sz w:val="20"/>
                <w:highlight w:val="cyan"/>
              </w:rPr>
            </w:pPr>
          </w:p>
        </w:tc>
        <w:tc>
          <w:tcPr>
            <w:tcW w:w="960" w:type="dxa"/>
            <w:shd w:val="clear" w:color="auto" w:fill="auto"/>
            <w:noWrap/>
            <w:vAlign w:val="center"/>
            <w:hideMark/>
          </w:tcPr>
          <w:p w14:paraId="33DF246B" w14:textId="77777777" w:rsidR="00EB77C4" w:rsidRPr="00C713D0" w:rsidRDefault="00EB77C4" w:rsidP="000E508B">
            <w:pPr>
              <w:jc w:val="center"/>
              <w:rPr>
                <w:ins w:id="875" w:author="USA " w:date="2024-03-04T13:09:00Z"/>
                <w:color w:val="000000"/>
                <w:sz w:val="20"/>
                <w:highlight w:val="cyan"/>
              </w:rPr>
            </w:pPr>
            <w:ins w:id="876" w:author="USA " w:date="2024-03-04T13:09:00Z">
              <w:r w:rsidRPr="00C713D0">
                <w:rPr>
                  <w:color w:val="000000"/>
                  <w:sz w:val="20"/>
                  <w:highlight w:val="cyan"/>
                </w:rPr>
                <w:t>38</w:t>
              </w:r>
            </w:ins>
          </w:p>
        </w:tc>
        <w:tc>
          <w:tcPr>
            <w:tcW w:w="6940" w:type="dxa"/>
            <w:shd w:val="clear" w:color="auto" w:fill="auto"/>
            <w:noWrap/>
            <w:vAlign w:val="center"/>
            <w:hideMark/>
          </w:tcPr>
          <w:p w14:paraId="1284FECE" w14:textId="77777777" w:rsidR="00EB77C4" w:rsidRPr="00C713D0" w:rsidRDefault="00EB77C4" w:rsidP="000E508B">
            <w:pPr>
              <w:rPr>
                <w:ins w:id="877" w:author="USA " w:date="2024-03-04T13:09:00Z"/>
                <w:color w:val="000000"/>
                <w:sz w:val="20"/>
                <w:highlight w:val="cyan"/>
              </w:rPr>
            </w:pPr>
            <w:ins w:id="878" w:author="USA " w:date="2024-03-04T13:09:00Z">
              <w:r w:rsidRPr="00C713D0">
                <w:rPr>
                  <w:color w:val="000000"/>
                  <w:sz w:val="20"/>
                  <w:highlight w:val="cyan"/>
                </w:rPr>
                <w:t>Mobile AtoN: Flotsam Marker, Small (less than XX meters)</w:t>
              </w:r>
            </w:ins>
          </w:p>
        </w:tc>
      </w:tr>
      <w:tr w:rsidR="00EB77C4" w:rsidRPr="00C713D0" w14:paraId="187A3D65" w14:textId="77777777" w:rsidTr="000E508B">
        <w:trPr>
          <w:trHeight w:val="403"/>
          <w:ins w:id="879" w:author="USA " w:date="2024-03-04T13:09:00Z"/>
        </w:trPr>
        <w:tc>
          <w:tcPr>
            <w:tcW w:w="960" w:type="dxa"/>
            <w:vMerge/>
            <w:vAlign w:val="center"/>
            <w:hideMark/>
          </w:tcPr>
          <w:p w14:paraId="2FDD4BF7" w14:textId="77777777" w:rsidR="00EB77C4" w:rsidRPr="00C713D0" w:rsidRDefault="00EB77C4" w:rsidP="000E508B">
            <w:pPr>
              <w:rPr>
                <w:ins w:id="880" w:author="USA " w:date="2024-03-04T13:09:00Z"/>
                <w:color w:val="000000"/>
                <w:sz w:val="20"/>
                <w:highlight w:val="cyan"/>
              </w:rPr>
            </w:pPr>
          </w:p>
        </w:tc>
        <w:tc>
          <w:tcPr>
            <w:tcW w:w="960" w:type="dxa"/>
            <w:shd w:val="clear" w:color="auto" w:fill="auto"/>
            <w:noWrap/>
            <w:vAlign w:val="center"/>
            <w:hideMark/>
          </w:tcPr>
          <w:p w14:paraId="57B8130D" w14:textId="77777777" w:rsidR="00EB77C4" w:rsidRPr="00C713D0" w:rsidRDefault="00EB77C4" w:rsidP="000E508B">
            <w:pPr>
              <w:jc w:val="center"/>
              <w:rPr>
                <w:ins w:id="881" w:author="USA " w:date="2024-03-04T13:09:00Z"/>
                <w:color w:val="000000"/>
                <w:sz w:val="20"/>
                <w:highlight w:val="cyan"/>
              </w:rPr>
            </w:pPr>
            <w:ins w:id="882" w:author="USA " w:date="2024-03-04T13:09:00Z">
              <w:r w:rsidRPr="00C713D0">
                <w:rPr>
                  <w:color w:val="000000"/>
                  <w:sz w:val="20"/>
                  <w:highlight w:val="cyan"/>
                </w:rPr>
                <w:t>39</w:t>
              </w:r>
            </w:ins>
          </w:p>
        </w:tc>
        <w:tc>
          <w:tcPr>
            <w:tcW w:w="6940" w:type="dxa"/>
            <w:shd w:val="clear" w:color="auto" w:fill="auto"/>
            <w:noWrap/>
            <w:vAlign w:val="center"/>
            <w:hideMark/>
          </w:tcPr>
          <w:p w14:paraId="4BBFCF23" w14:textId="77777777" w:rsidR="00EB77C4" w:rsidRPr="00C713D0" w:rsidRDefault="00EB77C4" w:rsidP="000E508B">
            <w:pPr>
              <w:rPr>
                <w:ins w:id="883" w:author="USA " w:date="2024-03-04T13:09:00Z"/>
                <w:color w:val="000000"/>
                <w:sz w:val="20"/>
                <w:highlight w:val="cyan"/>
              </w:rPr>
            </w:pPr>
            <w:ins w:id="884" w:author="USA " w:date="2024-03-04T13:09:00Z">
              <w:r w:rsidRPr="00C713D0">
                <w:rPr>
                  <w:color w:val="000000"/>
                  <w:sz w:val="20"/>
                  <w:highlight w:val="cyan"/>
                </w:rPr>
                <w:t>Mobile AtoN: Fishing Apparatus</w:t>
              </w:r>
            </w:ins>
          </w:p>
        </w:tc>
      </w:tr>
      <w:tr w:rsidR="00EB77C4" w:rsidRPr="00C713D0" w14:paraId="74931EE2" w14:textId="77777777" w:rsidTr="000E508B">
        <w:trPr>
          <w:trHeight w:val="403"/>
          <w:ins w:id="885" w:author="USA " w:date="2024-03-04T13:09:00Z"/>
        </w:trPr>
        <w:tc>
          <w:tcPr>
            <w:tcW w:w="960" w:type="dxa"/>
            <w:vMerge/>
            <w:vAlign w:val="center"/>
            <w:hideMark/>
          </w:tcPr>
          <w:p w14:paraId="249210B4" w14:textId="77777777" w:rsidR="00EB77C4" w:rsidRPr="00C713D0" w:rsidRDefault="00EB77C4" w:rsidP="000E508B">
            <w:pPr>
              <w:rPr>
                <w:ins w:id="886" w:author="USA " w:date="2024-03-04T13:09:00Z"/>
                <w:color w:val="000000"/>
                <w:sz w:val="20"/>
                <w:highlight w:val="cyan"/>
              </w:rPr>
            </w:pPr>
          </w:p>
        </w:tc>
        <w:tc>
          <w:tcPr>
            <w:tcW w:w="960" w:type="dxa"/>
            <w:shd w:val="clear" w:color="auto" w:fill="auto"/>
            <w:noWrap/>
            <w:vAlign w:val="center"/>
            <w:hideMark/>
          </w:tcPr>
          <w:p w14:paraId="12978809" w14:textId="77777777" w:rsidR="00EB77C4" w:rsidRPr="00C713D0" w:rsidRDefault="00EB77C4" w:rsidP="000E508B">
            <w:pPr>
              <w:jc w:val="center"/>
              <w:rPr>
                <w:ins w:id="887" w:author="USA " w:date="2024-03-04T13:09:00Z"/>
                <w:color w:val="000000"/>
                <w:sz w:val="20"/>
                <w:highlight w:val="cyan"/>
              </w:rPr>
            </w:pPr>
            <w:ins w:id="888" w:author="USA " w:date="2024-03-04T13:09:00Z">
              <w:r w:rsidRPr="00C713D0">
                <w:rPr>
                  <w:color w:val="000000"/>
                  <w:sz w:val="20"/>
                  <w:highlight w:val="cyan"/>
                </w:rPr>
                <w:t>40</w:t>
              </w:r>
            </w:ins>
          </w:p>
        </w:tc>
        <w:tc>
          <w:tcPr>
            <w:tcW w:w="6940" w:type="dxa"/>
            <w:shd w:val="clear" w:color="auto" w:fill="auto"/>
            <w:noWrap/>
            <w:vAlign w:val="center"/>
            <w:hideMark/>
          </w:tcPr>
          <w:p w14:paraId="5A4A6F0D" w14:textId="77777777" w:rsidR="00EB77C4" w:rsidRPr="00C713D0" w:rsidRDefault="00EB77C4" w:rsidP="000E508B">
            <w:pPr>
              <w:rPr>
                <w:ins w:id="889" w:author="USA " w:date="2024-03-04T13:09:00Z"/>
                <w:color w:val="000000"/>
                <w:sz w:val="20"/>
                <w:highlight w:val="cyan"/>
              </w:rPr>
            </w:pPr>
            <w:ins w:id="890" w:author="USA " w:date="2024-03-04T13:09:00Z">
              <w:r w:rsidRPr="00C713D0">
                <w:rPr>
                  <w:color w:val="000000"/>
                  <w:sz w:val="20"/>
                  <w:highlight w:val="cyan"/>
                </w:rPr>
                <w:t xml:space="preserve">Mobile AtoN: Synthetic Target Marker </w:t>
              </w:r>
            </w:ins>
          </w:p>
        </w:tc>
      </w:tr>
      <w:tr w:rsidR="00EB77C4" w:rsidRPr="00C713D0" w14:paraId="6AC2DAD4" w14:textId="77777777" w:rsidTr="000E508B">
        <w:trPr>
          <w:trHeight w:val="403"/>
          <w:ins w:id="891" w:author="USA " w:date="2024-03-04T13:09:00Z"/>
        </w:trPr>
        <w:tc>
          <w:tcPr>
            <w:tcW w:w="960" w:type="dxa"/>
            <w:vMerge/>
            <w:vAlign w:val="center"/>
            <w:hideMark/>
          </w:tcPr>
          <w:p w14:paraId="4B14CA26" w14:textId="77777777" w:rsidR="00EB77C4" w:rsidRPr="00C713D0" w:rsidRDefault="00EB77C4" w:rsidP="000E508B">
            <w:pPr>
              <w:rPr>
                <w:ins w:id="892" w:author="USA " w:date="2024-03-04T13:09:00Z"/>
                <w:color w:val="000000"/>
                <w:sz w:val="20"/>
                <w:highlight w:val="cyan"/>
              </w:rPr>
            </w:pPr>
          </w:p>
        </w:tc>
        <w:tc>
          <w:tcPr>
            <w:tcW w:w="960" w:type="dxa"/>
            <w:shd w:val="clear" w:color="auto" w:fill="auto"/>
            <w:noWrap/>
            <w:vAlign w:val="center"/>
            <w:hideMark/>
          </w:tcPr>
          <w:p w14:paraId="779BEBFE" w14:textId="77777777" w:rsidR="00EB77C4" w:rsidRPr="00C713D0" w:rsidRDefault="00EB77C4" w:rsidP="000E508B">
            <w:pPr>
              <w:jc w:val="center"/>
              <w:rPr>
                <w:ins w:id="893" w:author="USA " w:date="2024-03-04T13:09:00Z"/>
                <w:color w:val="000000"/>
                <w:sz w:val="20"/>
                <w:highlight w:val="cyan"/>
              </w:rPr>
            </w:pPr>
            <w:ins w:id="894" w:author="USA " w:date="2024-03-04T13:09:00Z">
              <w:r w:rsidRPr="00C713D0">
                <w:rPr>
                  <w:color w:val="000000"/>
                  <w:sz w:val="20"/>
                  <w:highlight w:val="cyan"/>
                </w:rPr>
                <w:t>41</w:t>
              </w:r>
            </w:ins>
          </w:p>
        </w:tc>
        <w:tc>
          <w:tcPr>
            <w:tcW w:w="6940" w:type="dxa"/>
            <w:shd w:val="clear" w:color="auto" w:fill="auto"/>
            <w:noWrap/>
            <w:vAlign w:val="center"/>
            <w:hideMark/>
          </w:tcPr>
          <w:p w14:paraId="33B96776" w14:textId="77777777" w:rsidR="00EB77C4" w:rsidRPr="00C713D0" w:rsidRDefault="00EB77C4" w:rsidP="000E508B">
            <w:pPr>
              <w:rPr>
                <w:ins w:id="895" w:author="USA " w:date="2024-03-04T13:09:00Z"/>
                <w:color w:val="000000"/>
                <w:sz w:val="20"/>
                <w:highlight w:val="cyan"/>
              </w:rPr>
            </w:pPr>
            <w:ins w:id="896" w:author="USA " w:date="2024-03-04T13:09:00Z">
              <w:r w:rsidRPr="00C713D0">
                <w:rPr>
                  <w:color w:val="000000"/>
                  <w:sz w:val="20"/>
                  <w:highlight w:val="cyan"/>
                </w:rPr>
                <w:t>Mobile AtoN: Protected Species Marker</w:t>
              </w:r>
            </w:ins>
          </w:p>
        </w:tc>
      </w:tr>
      <w:tr w:rsidR="00EB77C4" w:rsidRPr="00C713D0" w14:paraId="6A13C9F5" w14:textId="77777777" w:rsidTr="000E508B">
        <w:trPr>
          <w:trHeight w:val="403"/>
          <w:ins w:id="897" w:author="USA " w:date="2024-03-04T13:09:00Z"/>
        </w:trPr>
        <w:tc>
          <w:tcPr>
            <w:tcW w:w="960" w:type="dxa"/>
            <w:vMerge/>
            <w:vAlign w:val="center"/>
            <w:hideMark/>
          </w:tcPr>
          <w:p w14:paraId="5051E35C" w14:textId="77777777" w:rsidR="00EB77C4" w:rsidRPr="00C713D0" w:rsidRDefault="00EB77C4" w:rsidP="000E508B">
            <w:pPr>
              <w:rPr>
                <w:ins w:id="898" w:author="USA " w:date="2024-03-04T13:09:00Z"/>
                <w:color w:val="000000"/>
                <w:sz w:val="20"/>
                <w:highlight w:val="cyan"/>
              </w:rPr>
            </w:pPr>
          </w:p>
        </w:tc>
        <w:tc>
          <w:tcPr>
            <w:tcW w:w="960" w:type="dxa"/>
            <w:shd w:val="clear" w:color="auto" w:fill="auto"/>
            <w:noWrap/>
            <w:vAlign w:val="center"/>
            <w:hideMark/>
          </w:tcPr>
          <w:p w14:paraId="708C3349" w14:textId="77777777" w:rsidR="00EB77C4" w:rsidRPr="00C713D0" w:rsidRDefault="00EB77C4" w:rsidP="000E508B">
            <w:pPr>
              <w:jc w:val="center"/>
              <w:rPr>
                <w:ins w:id="899" w:author="USA " w:date="2024-03-04T13:09:00Z"/>
                <w:color w:val="000000"/>
                <w:sz w:val="20"/>
                <w:highlight w:val="cyan"/>
              </w:rPr>
            </w:pPr>
            <w:ins w:id="900" w:author="USA " w:date="2024-03-04T13:09:00Z">
              <w:r w:rsidRPr="00C713D0">
                <w:rPr>
                  <w:color w:val="000000"/>
                  <w:sz w:val="20"/>
                  <w:highlight w:val="cyan"/>
                </w:rPr>
                <w:t>42</w:t>
              </w:r>
            </w:ins>
          </w:p>
        </w:tc>
        <w:tc>
          <w:tcPr>
            <w:tcW w:w="6940" w:type="dxa"/>
            <w:shd w:val="clear" w:color="auto" w:fill="auto"/>
            <w:noWrap/>
            <w:vAlign w:val="center"/>
            <w:hideMark/>
          </w:tcPr>
          <w:p w14:paraId="4D9862D1" w14:textId="77777777" w:rsidR="00EB77C4" w:rsidRPr="00C713D0" w:rsidRDefault="00EB77C4" w:rsidP="000E508B">
            <w:pPr>
              <w:rPr>
                <w:ins w:id="901" w:author="USA " w:date="2024-03-04T13:09:00Z"/>
                <w:color w:val="000000"/>
                <w:sz w:val="20"/>
                <w:highlight w:val="cyan"/>
              </w:rPr>
            </w:pPr>
            <w:ins w:id="902" w:author="USA " w:date="2024-03-04T13:09:00Z">
              <w:r w:rsidRPr="00C713D0">
                <w:rPr>
                  <w:color w:val="000000"/>
                  <w:sz w:val="20"/>
                  <w:highlight w:val="cyan"/>
                </w:rPr>
                <w:t>Mobile AtoN: Military Operation Target Marker</w:t>
              </w:r>
            </w:ins>
          </w:p>
        </w:tc>
      </w:tr>
      <w:tr w:rsidR="00EB77C4" w:rsidRPr="00C713D0" w14:paraId="1CB9BC61" w14:textId="77777777" w:rsidTr="000E508B">
        <w:trPr>
          <w:trHeight w:val="403"/>
          <w:ins w:id="903" w:author="USA " w:date="2024-03-04T13:09:00Z"/>
        </w:trPr>
        <w:tc>
          <w:tcPr>
            <w:tcW w:w="960" w:type="dxa"/>
            <w:vMerge/>
            <w:vAlign w:val="center"/>
            <w:hideMark/>
          </w:tcPr>
          <w:p w14:paraId="1437BAA3" w14:textId="77777777" w:rsidR="00EB77C4" w:rsidRPr="00C713D0" w:rsidRDefault="00EB77C4" w:rsidP="000E508B">
            <w:pPr>
              <w:rPr>
                <w:ins w:id="904" w:author="USA " w:date="2024-03-04T13:09:00Z"/>
                <w:color w:val="000000"/>
                <w:sz w:val="20"/>
                <w:highlight w:val="cyan"/>
              </w:rPr>
            </w:pPr>
          </w:p>
        </w:tc>
        <w:tc>
          <w:tcPr>
            <w:tcW w:w="960" w:type="dxa"/>
            <w:shd w:val="clear" w:color="auto" w:fill="auto"/>
            <w:noWrap/>
            <w:vAlign w:val="center"/>
            <w:hideMark/>
          </w:tcPr>
          <w:p w14:paraId="38FFB1A4" w14:textId="77777777" w:rsidR="00EB77C4" w:rsidRPr="00C713D0" w:rsidRDefault="00EB77C4" w:rsidP="000E508B">
            <w:pPr>
              <w:jc w:val="center"/>
              <w:rPr>
                <w:ins w:id="905" w:author="USA " w:date="2024-03-04T13:09:00Z"/>
                <w:color w:val="000000"/>
                <w:sz w:val="20"/>
                <w:highlight w:val="cyan"/>
              </w:rPr>
            </w:pPr>
            <w:ins w:id="906" w:author="USA " w:date="2024-03-04T13:09:00Z">
              <w:r w:rsidRPr="00C713D0">
                <w:rPr>
                  <w:color w:val="000000"/>
                  <w:sz w:val="20"/>
                  <w:highlight w:val="cyan"/>
                </w:rPr>
                <w:t>43</w:t>
              </w:r>
            </w:ins>
          </w:p>
        </w:tc>
        <w:tc>
          <w:tcPr>
            <w:tcW w:w="6940" w:type="dxa"/>
            <w:shd w:val="clear" w:color="auto" w:fill="auto"/>
            <w:noWrap/>
            <w:vAlign w:val="center"/>
            <w:hideMark/>
          </w:tcPr>
          <w:p w14:paraId="444EC3C9" w14:textId="77777777" w:rsidR="00EB77C4" w:rsidRPr="00C713D0" w:rsidRDefault="00EB77C4" w:rsidP="000E508B">
            <w:pPr>
              <w:rPr>
                <w:ins w:id="907" w:author="USA " w:date="2024-03-04T13:09:00Z"/>
                <w:color w:val="000000"/>
                <w:sz w:val="20"/>
                <w:highlight w:val="cyan"/>
              </w:rPr>
            </w:pPr>
            <w:ins w:id="908" w:author="USA " w:date="2024-03-04T13:09:00Z">
              <w:r w:rsidRPr="00C713D0">
                <w:rPr>
                  <w:color w:val="000000"/>
                  <w:sz w:val="20"/>
                  <w:highlight w:val="cyan"/>
                </w:rPr>
                <w:t>Mobile AtoN: Dangerous Object</w:t>
              </w:r>
            </w:ins>
          </w:p>
        </w:tc>
      </w:tr>
      <w:tr w:rsidR="00EB77C4" w:rsidRPr="00C713D0" w14:paraId="24CDC95F" w14:textId="77777777" w:rsidTr="000E508B">
        <w:trPr>
          <w:trHeight w:val="403"/>
          <w:ins w:id="909" w:author="USA " w:date="2024-03-04T13:09:00Z"/>
        </w:trPr>
        <w:tc>
          <w:tcPr>
            <w:tcW w:w="960" w:type="dxa"/>
            <w:vMerge/>
            <w:vAlign w:val="center"/>
            <w:hideMark/>
          </w:tcPr>
          <w:p w14:paraId="1C7C9E39" w14:textId="77777777" w:rsidR="00EB77C4" w:rsidRPr="00C713D0" w:rsidRDefault="00EB77C4" w:rsidP="000E508B">
            <w:pPr>
              <w:rPr>
                <w:ins w:id="910" w:author="USA " w:date="2024-03-04T13:09:00Z"/>
                <w:color w:val="000000"/>
                <w:sz w:val="20"/>
                <w:highlight w:val="cyan"/>
              </w:rPr>
            </w:pPr>
          </w:p>
        </w:tc>
        <w:tc>
          <w:tcPr>
            <w:tcW w:w="960" w:type="dxa"/>
            <w:shd w:val="clear" w:color="auto" w:fill="auto"/>
            <w:noWrap/>
            <w:vAlign w:val="center"/>
            <w:hideMark/>
          </w:tcPr>
          <w:p w14:paraId="73CEA108" w14:textId="77777777" w:rsidR="00EB77C4" w:rsidRPr="00C713D0" w:rsidRDefault="00EB77C4" w:rsidP="000E508B">
            <w:pPr>
              <w:jc w:val="center"/>
              <w:rPr>
                <w:ins w:id="911" w:author="USA " w:date="2024-03-04T13:09:00Z"/>
                <w:color w:val="000000"/>
                <w:sz w:val="20"/>
                <w:highlight w:val="cyan"/>
              </w:rPr>
            </w:pPr>
            <w:ins w:id="912" w:author="USA " w:date="2024-03-04T13:09:00Z">
              <w:r w:rsidRPr="00C713D0">
                <w:rPr>
                  <w:color w:val="000000"/>
                  <w:sz w:val="20"/>
                  <w:highlight w:val="cyan"/>
                </w:rPr>
                <w:t>44</w:t>
              </w:r>
            </w:ins>
          </w:p>
        </w:tc>
        <w:tc>
          <w:tcPr>
            <w:tcW w:w="6940" w:type="dxa"/>
            <w:shd w:val="clear" w:color="auto" w:fill="auto"/>
            <w:noWrap/>
            <w:vAlign w:val="center"/>
            <w:hideMark/>
          </w:tcPr>
          <w:p w14:paraId="5904B62D" w14:textId="77777777" w:rsidR="00EB77C4" w:rsidRPr="00C713D0" w:rsidRDefault="00EB77C4" w:rsidP="000E508B">
            <w:pPr>
              <w:rPr>
                <w:ins w:id="913" w:author="USA " w:date="2024-03-04T13:09:00Z"/>
                <w:color w:val="000000"/>
                <w:sz w:val="20"/>
                <w:highlight w:val="cyan"/>
              </w:rPr>
            </w:pPr>
            <w:ins w:id="914" w:author="USA " w:date="2024-03-04T13:09:00Z">
              <w:r w:rsidRPr="00C713D0">
                <w:rPr>
                  <w:color w:val="000000"/>
                  <w:sz w:val="20"/>
                  <w:highlight w:val="cyan"/>
                </w:rPr>
                <w:t>Mobile AtoN: Pollution Spill Marker</w:t>
              </w:r>
            </w:ins>
          </w:p>
        </w:tc>
      </w:tr>
      <w:tr w:rsidR="00EB77C4" w:rsidRPr="00C713D0" w14:paraId="6F6ABA58" w14:textId="77777777" w:rsidTr="000E508B">
        <w:trPr>
          <w:trHeight w:val="403"/>
          <w:ins w:id="915" w:author="USA " w:date="2024-03-04T13:09:00Z"/>
        </w:trPr>
        <w:tc>
          <w:tcPr>
            <w:tcW w:w="960" w:type="dxa"/>
            <w:vMerge/>
            <w:vAlign w:val="center"/>
            <w:hideMark/>
          </w:tcPr>
          <w:p w14:paraId="05B30001" w14:textId="77777777" w:rsidR="00EB77C4" w:rsidRPr="00C713D0" w:rsidRDefault="00EB77C4" w:rsidP="000E508B">
            <w:pPr>
              <w:rPr>
                <w:ins w:id="916" w:author="USA " w:date="2024-03-04T13:09:00Z"/>
                <w:color w:val="000000"/>
                <w:sz w:val="20"/>
                <w:highlight w:val="cyan"/>
              </w:rPr>
            </w:pPr>
          </w:p>
        </w:tc>
        <w:tc>
          <w:tcPr>
            <w:tcW w:w="960" w:type="dxa"/>
            <w:shd w:val="clear" w:color="auto" w:fill="auto"/>
            <w:noWrap/>
            <w:vAlign w:val="center"/>
            <w:hideMark/>
          </w:tcPr>
          <w:p w14:paraId="3F13EC92" w14:textId="77777777" w:rsidR="00EB77C4" w:rsidRPr="00C713D0" w:rsidRDefault="00EB77C4" w:rsidP="000E508B">
            <w:pPr>
              <w:jc w:val="center"/>
              <w:rPr>
                <w:ins w:id="917" w:author="USA " w:date="2024-03-04T13:09:00Z"/>
                <w:color w:val="000000"/>
                <w:sz w:val="20"/>
                <w:highlight w:val="cyan"/>
              </w:rPr>
            </w:pPr>
            <w:ins w:id="918" w:author="USA " w:date="2024-03-04T13:09:00Z">
              <w:r w:rsidRPr="00C713D0">
                <w:rPr>
                  <w:color w:val="000000"/>
                  <w:sz w:val="20"/>
                  <w:highlight w:val="cyan"/>
                </w:rPr>
                <w:t>45</w:t>
              </w:r>
            </w:ins>
          </w:p>
        </w:tc>
        <w:tc>
          <w:tcPr>
            <w:tcW w:w="6940" w:type="dxa"/>
            <w:shd w:val="clear" w:color="auto" w:fill="auto"/>
            <w:noWrap/>
            <w:vAlign w:val="center"/>
            <w:hideMark/>
          </w:tcPr>
          <w:p w14:paraId="7A677E71" w14:textId="77777777" w:rsidR="00EB77C4" w:rsidRPr="00C713D0" w:rsidRDefault="00EB77C4" w:rsidP="000E508B">
            <w:pPr>
              <w:rPr>
                <w:ins w:id="919" w:author="USA " w:date="2024-03-04T13:09:00Z"/>
                <w:color w:val="000000"/>
                <w:sz w:val="20"/>
                <w:highlight w:val="cyan"/>
              </w:rPr>
            </w:pPr>
            <w:ins w:id="920" w:author="USA " w:date="2024-03-04T13:09:00Z">
              <w:r w:rsidRPr="00C713D0">
                <w:rPr>
                  <w:color w:val="000000"/>
                  <w:sz w:val="20"/>
                  <w:highlight w:val="cyan"/>
                </w:rPr>
                <w:t>Mobile AtoN: Search &amp; Rescue Datum Mark</w:t>
              </w:r>
            </w:ins>
          </w:p>
        </w:tc>
      </w:tr>
      <w:tr w:rsidR="00EB77C4" w:rsidRPr="00C713D0" w14:paraId="1A4E3ED3" w14:textId="77777777" w:rsidTr="000E508B">
        <w:trPr>
          <w:trHeight w:val="403"/>
          <w:ins w:id="921" w:author="USA " w:date="2024-03-04T13:09:00Z"/>
        </w:trPr>
        <w:tc>
          <w:tcPr>
            <w:tcW w:w="960" w:type="dxa"/>
            <w:vMerge/>
            <w:vAlign w:val="center"/>
            <w:hideMark/>
          </w:tcPr>
          <w:p w14:paraId="6C7BC790" w14:textId="77777777" w:rsidR="00EB77C4" w:rsidRPr="00C713D0" w:rsidRDefault="00EB77C4" w:rsidP="000E508B">
            <w:pPr>
              <w:rPr>
                <w:ins w:id="922" w:author="USA " w:date="2024-03-04T13:09:00Z"/>
                <w:color w:val="000000"/>
                <w:sz w:val="20"/>
                <w:highlight w:val="cyan"/>
              </w:rPr>
            </w:pPr>
          </w:p>
        </w:tc>
        <w:tc>
          <w:tcPr>
            <w:tcW w:w="960" w:type="dxa"/>
            <w:shd w:val="clear" w:color="auto" w:fill="auto"/>
            <w:noWrap/>
            <w:vAlign w:val="center"/>
            <w:hideMark/>
          </w:tcPr>
          <w:p w14:paraId="63A3DA6B" w14:textId="77777777" w:rsidR="00EB77C4" w:rsidRPr="00C713D0" w:rsidRDefault="00EB77C4" w:rsidP="000E508B">
            <w:pPr>
              <w:jc w:val="center"/>
              <w:rPr>
                <w:ins w:id="923" w:author="USA " w:date="2024-03-04T13:09:00Z"/>
                <w:color w:val="000000"/>
                <w:sz w:val="20"/>
                <w:highlight w:val="cyan"/>
              </w:rPr>
            </w:pPr>
            <w:ins w:id="924" w:author="USA " w:date="2024-03-04T13:09:00Z">
              <w:r w:rsidRPr="00C713D0">
                <w:rPr>
                  <w:color w:val="000000"/>
                  <w:sz w:val="20"/>
                  <w:highlight w:val="cyan"/>
                </w:rPr>
                <w:t>46</w:t>
              </w:r>
            </w:ins>
          </w:p>
        </w:tc>
        <w:tc>
          <w:tcPr>
            <w:tcW w:w="6940" w:type="dxa"/>
            <w:shd w:val="clear" w:color="auto" w:fill="auto"/>
            <w:noWrap/>
            <w:vAlign w:val="center"/>
            <w:hideMark/>
          </w:tcPr>
          <w:p w14:paraId="1FFF257F" w14:textId="77777777" w:rsidR="00EB77C4" w:rsidRPr="00C713D0" w:rsidRDefault="00EB77C4" w:rsidP="000E508B">
            <w:pPr>
              <w:rPr>
                <w:ins w:id="925" w:author="USA " w:date="2024-03-04T13:09:00Z"/>
                <w:color w:val="000000"/>
                <w:sz w:val="20"/>
                <w:highlight w:val="cyan"/>
              </w:rPr>
            </w:pPr>
            <w:ins w:id="926" w:author="USA " w:date="2024-03-04T13:09:00Z">
              <w:r w:rsidRPr="00C713D0">
                <w:rPr>
                  <w:color w:val="000000"/>
                  <w:sz w:val="20"/>
                  <w:highlight w:val="cyan"/>
                </w:rPr>
                <w:t>Mobile AtoN: Datum Mark</w:t>
              </w:r>
            </w:ins>
          </w:p>
        </w:tc>
      </w:tr>
      <w:tr w:rsidR="00EB77C4" w:rsidRPr="00C713D0" w14:paraId="72E65489" w14:textId="77777777" w:rsidTr="000E508B">
        <w:trPr>
          <w:trHeight w:val="403"/>
          <w:ins w:id="927" w:author="USA " w:date="2024-03-04T13:09:00Z"/>
        </w:trPr>
        <w:tc>
          <w:tcPr>
            <w:tcW w:w="960" w:type="dxa"/>
            <w:vMerge/>
            <w:vAlign w:val="center"/>
            <w:hideMark/>
          </w:tcPr>
          <w:p w14:paraId="46CCD548" w14:textId="77777777" w:rsidR="00EB77C4" w:rsidRPr="00C713D0" w:rsidRDefault="00EB77C4" w:rsidP="000E508B">
            <w:pPr>
              <w:rPr>
                <w:ins w:id="928" w:author="USA " w:date="2024-03-04T13:09:00Z"/>
                <w:color w:val="000000"/>
                <w:sz w:val="20"/>
                <w:highlight w:val="cyan"/>
              </w:rPr>
            </w:pPr>
          </w:p>
        </w:tc>
        <w:tc>
          <w:tcPr>
            <w:tcW w:w="960" w:type="dxa"/>
            <w:shd w:val="clear" w:color="auto" w:fill="auto"/>
            <w:noWrap/>
            <w:vAlign w:val="center"/>
            <w:hideMark/>
          </w:tcPr>
          <w:p w14:paraId="3B1F0093" w14:textId="77777777" w:rsidR="00EB77C4" w:rsidRPr="00C713D0" w:rsidRDefault="00EB77C4" w:rsidP="000E508B">
            <w:pPr>
              <w:jc w:val="center"/>
              <w:rPr>
                <w:ins w:id="929" w:author="USA " w:date="2024-03-04T13:09:00Z"/>
                <w:color w:val="000000"/>
                <w:sz w:val="20"/>
                <w:highlight w:val="cyan"/>
              </w:rPr>
            </w:pPr>
            <w:ins w:id="930" w:author="USA " w:date="2024-03-04T13:09:00Z">
              <w:r w:rsidRPr="00C713D0">
                <w:rPr>
                  <w:color w:val="000000"/>
                  <w:sz w:val="20"/>
                  <w:highlight w:val="cyan"/>
                </w:rPr>
                <w:t>47</w:t>
              </w:r>
            </w:ins>
          </w:p>
        </w:tc>
        <w:tc>
          <w:tcPr>
            <w:tcW w:w="6940" w:type="dxa"/>
            <w:shd w:val="clear" w:color="auto" w:fill="auto"/>
            <w:noWrap/>
            <w:vAlign w:val="center"/>
            <w:hideMark/>
          </w:tcPr>
          <w:p w14:paraId="2F65E3F1" w14:textId="13A75FC9" w:rsidR="00EB77C4" w:rsidRPr="00C713D0" w:rsidRDefault="00EB77C4" w:rsidP="000E508B">
            <w:pPr>
              <w:rPr>
                <w:ins w:id="931" w:author="USA " w:date="2024-03-04T13:09:00Z"/>
                <w:color w:val="000000"/>
                <w:sz w:val="20"/>
                <w:highlight w:val="cyan"/>
              </w:rPr>
            </w:pPr>
            <w:ins w:id="932" w:author="USA " w:date="2024-03-04T13:09:00Z">
              <w:r w:rsidRPr="00C713D0">
                <w:rPr>
                  <w:color w:val="000000"/>
                  <w:sz w:val="20"/>
                  <w:highlight w:val="cyan"/>
                </w:rPr>
                <w:t>Mobile AtoN: Operat</w:t>
              </w:r>
            </w:ins>
            <w:ins w:id="933" w:author="USA " w:date="2024-03-04T13:10:00Z">
              <w:r w:rsidRPr="00C713D0">
                <w:rPr>
                  <w:color w:val="000000"/>
                  <w:sz w:val="20"/>
                  <w:highlight w:val="cyan"/>
                </w:rPr>
                <w:t>i</w:t>
              </w:r>
            </w:ins>
            <w:ins w:id="934" w:author="USA " w:date="2024-03-04T13:09:00Z">
              <w:r w:rsidRPr="00C713D0">
                <w:rPr>
                  <w:color w:val="000000"/>
                  <w:sz w:val="20"/>
                  <w:highlight w:val="cyan"/>
                </w:rPr>
                <w:t xml:space="preserve">ng Underwater (at times) </w:t>
              </w:r>
            </w:ins>
          </w:p>
        </w:tc>
      </w:tr>
      <w:tr w:rsidR="00EB77C4" w:rsidRPr="00C713D0" w14:paraId="02E2D5EE" w14:textId="77777777" w:rsidTr="000E508B">
        <w:trPr>
          <w:trHeight w:val="403"/>
          <w:ins w:id="935" w:author="USA " w:date="2024-03-04T13:09:00Z"/>
        </w:trPr>
        <w:tc>
          <w:tcPr>
            <w:tcW w:w="960" w:type="dxa"/>
            <w:vMerge/>
            <w:vAlign w:val="center"/>
            <w:hideMark/>
          </w:tcPr>
          <w:p w14:paraId="0946109F" w14:textId="77777777" w:rsidR="00EB77C4" w:rsidRPr="00C713D0" w:rsidRDefault="00EB77C4" w:rsidP="000E508B">
            <w:pPr>
              <w:rPr>
                <w:ins w:id="936" w:author="USA " w:date="2024-03-04T13:09:00Z"/>
                <w:color w:val="000000"/>
                <w:sz w:val="20"/>
                <w:highlight w:val="cyan"/>
              </w:rPr>
            </w:pPr>
          </w:p>
        </w:tc>
        <w:tc>
          <w:tcPr>
            <w:tcW w:w="960" w:type="dxa"/>
            <w:shd w:val="clear" w:color="auto" w:fill="auto"/>
            <w:noWrap/>
            <w:vAlign w:val="center"/>
            <w:hideMark/>
          </w:tcPr>
          <w:p w14:paraId="5FF8592F" w14:textId="77777777" w:rsidR="00EB77C4" w:rsidRPr="00C713D0" w:rsidRDefault="00EB77C4" w:rsidP="000E508B">
            <w:pPr>
              <w:jc w:val="center"/>
              <w:rPr>
                <w:ins w:id="937" w:author="USA " w:date="2024-03-04T13:09:00Z"/>
                <w:color w:val="000000"/>
                <w:sz w:val="20"/>
                <w:highlight w:val="cyan"/>
              </w:rPr>
            </w:pPr>
            <w:ins w:id="938" w:author="USA " w:date="2024-03-04T13:09:00Z">
              <w:r w:rsidRPr="00C713D0">
                <w:rPr>
                  <w:color w:val="000000"/>
                  <w:sz w:val="20"/>
                  <w:highlight w:val="cyan"/>
                </w:rPr>
                <w:t>48</w:t>
              </w:r>
            </w:ins>
          </w:p>
        </w:tc>
        <w:tc>
          <w:tcPr>
            <w:tcW w:w="6940" w:type="dxa"/>
            <w:shd w:val="clear" w:color="auto" w:fill="auto"/>
            <w:noWrap/>
            <w:vAlign w:val="center"/>
            <w:hideMark/>
          </w:tcPr>
          <w:p w14:paraId="55824D78" w14:textId="77777777" w:rsidR="00EB77C4" w:rsidRPr="00C713D0" w:rsidRDefault="00EB77C4" w:rsidP="000E508B">
            <w:pPr>
              <w:rPr>
                <w:ins w:id="939" w:author="USA " w:date="2024-03-04T13:09:00Z"/>
                <w:color w:val="000000"/>
                <w:sz w:val="20"/>
                <w:highlight w:val="cyan"/>
              </w:rPr>
            </w:pPr>
            <w:ins w:id="940" w:author="USA " w:date="2024-03-04T13:09:00Z">
              <w:r w:rsidRPr="00C713D0">
                <w:rPr>
                  <w:color w:val="000000"/>
                  <w:sz w:val="20"/>
                  <w:highlight w:val="cyan"/>
                </w:rPr>
                <w:t>Mobile AtoN: Underwater Operations Marker</w:t>
              </w:r>
            </w:ins>
          </w:p>
        </w:tc>
      </w:tr>
      <w:tr w:rsidR="00EB77C4" w:rsidRPr="00C713D0" w14:paraId="44341984" w14:textId="77777777" w:rsidTr="000E508B">
        <w:trPr>
          <w:trHeight w:val="403"/>
          <w:ins w:id="941" w:author="USA " w:date="2024-03-04T13:09:00Z"/>
        </w:trPr>
        <w:tc>
          <w:tcPr>
            <w:tcW w:w="960" w:type="dxa"/>
            <w:vMerge/>
            <w:vAlign w:val="center"/>
            <w:hideMark/>
          </w:tcPr>
          <w:p w14:paraId="5335BD10" w14:textId="77777777" w:rsidR="00EB77C4" w:rsidRPr="00C713D0" w:rsidRDefault="00EB77C4" w:rsidP="000E508B">
            <w:pPr>
              <w:rPr>
                <w:ins w:id="942" w:author="USA " w:date="2024-03-04T13:09:00Z"/>
                <w:color w:val="000000"/>
                <w:sz w:val="20"/>
                <w:highlight w:val="cyan"/>
              </w:rPr>
            </w:pPr>
          </w:p>
        </w:tc>
        <w:tc>
          <w:tcPr>
            <w:tcW w:w="960" w:type="dxa"/>
            <w:shd w:val="clear" w:color="auto" w:fill="auto"/>
            <w:noWrap/>
            <w:vAlign w:val="center"/>
            <w:hideMark/>
          </w:tcPr>
          <w:p w14:paraId="4FA2F218" w14:textId="77777777" w:rsidR="00EB77C4" w:rsidRPr="00C713D0" w:rsidRDefault="00EB77C4" w:rsidP="000E508B">
            <w:pPr>
              <w:jc w:val="center"/>
              <w:rPr>
                <w:ins w:id="943" w:author="USA " w:date="2024-03-04T13:09:00Z"/>
                <w:color w:val="000000"/>
                <w:sz w:val="20"/>
                <w:highlight w:val="cyan"/>
              </w:rPr>
            </w:pPr>
            <w:ins w:id="944" w:author="USA " w:date="2024-03-04T13:09:00Z">
              <w:r w:rsidRPr="00C713D0">
                <w:rPr>
                  <w:color w:val="000000"/>
                  <w:sz w:val="20"/>
                  <w:highlight w:val="cyan"/>
                </w:rPr>
                <w:t>49</w:t>
              </w:r>
            </w:ins>
          </w:p>
        </w:tc>
        <w:tc>
          <w:tcPr>
            <w:tcW w:w="6940" w:type="dxa"/>
            <w:shd w:val="clear" w:color="auto" w:fill="auto"/>
            <w:noWrap/>
            <w:vAlign w:val="center"/>
            <w:hideMark/>
          </w:tcPr>
          <w:p w14:paraId="392E670C" w14:textId="77777777" w:rsidR="00EB77C4" w:rsidRPr="00C713D0" w:rsidRDefault="00EB77C4" w:rsidP="000E508B">
            <w:pPr>
              <w:rPr>
                <w:ins w:id="945" w:author="USA " w:date="2024-03-04T13:09:00Z"/>
                <w:color w:val="000000"/>
                <w:sz w:val="20"/>
                <w:highlight w:val="cyan"/>
              </w:rPr>
            </w:pPr>
            <w:ins w:id="946" w:author="USA " w:date="2024-03-04T13:09:00Z">
              <w:r w:rsidRPr="00C713D0">
                <w:rPr>
                  <w:color w:val="000000"/>
                  <w:sz w:val="20"/>
                  <w:highlight w:val="cyan"/>
                </w:rPr>
                <w:t>Mobile AtoN: Military Operation or Restricted Area Marker N</w:t>
              </w:r>
            </w:ins>
          </w:p>
        </w:tc>
      </w:tr>
      <w:tr w:rsidR="00EB77C4" w:rsidRPr="00C713D0" w14:paraId="295F405F" w14:textId="77777777" w:rsidTr="000E508B">
        <w:trPr>
          <w:trHeight w:val="403"/>
          <w:ins w:id="947" w:author="USA " w:date="2024-03-04T13:09:00Z"/>
        </w:trPr>
        <w:tc>
          <w:tcPr>
            <w:tcW w:w="960" w:type="dxa"/>
            <w:vMerge/>
            <w:vAlign w:val="center"/>
            <w:hideMark/>
          </w:tcPr>
          <w:p w14:paraId="1DC3B4D9" w14:textId="77777777" w:rsidR="00EB77C4" w:rsidRPr="00C713D0" w:rsidRDefault="00EB77C4" w:rsidP="000E508B">
            <w:pPr>
              <w:rPr>
                <w:ins w:id="948" w:author="USA " w:date="2024-03-04T13:09:00Z"/>
                <w:color w:val="000000"/>
                <w:sz w:val="20"/>
                <w:highlight w:val="cyan"/>
              </w:rPr>
            </w:pPr>
          </w:p>
        </w:tc>
        <w:tc>
          <w:tcPr>
            <w:tcW w:w="960" w:type="dxa"/>
            <w:shd w:val="clear" w:color="auto" w:fill="auto"/>
            <w:noWrap/>
            <w:vAlign w:val="center"/>
            <w:hideMark/>
          </w:tcPr>
          <w:p w14:paraId="77FD9EC7" w14:textId="77777777" w:rsidR="00EB77C4" w:rsidRPr="00C713D0" w:rsidRDefault="00EB77C4" w:rsidP="000E508B">
            <w:pPr>
              <w:jc w:val="center"/>
              <w:rPr>
                <w:ins w:id="949" w:author="USA " w:date="2024-03-04T13:09:00Z"/>
                <w:color w:val="000000"/>
                <w:sz w:val="20"/>
                <w:highlight w:val="cyan"/>
              </w:rPr>
            </w:pPr>
            <w:ins w:id="950" w:author="USA " w:date="2024-03-04T13:09:00Z">
              <w:r w:rsidRPr="00C713D0">
                <w:rPr>
                  <w:color w:val="000000"/>
                  <w:sz w:val="20"/>
                  <w:highlight w:val="cyan"/>
                </w:rPr>
                <w:t>50</w:t>
              </w:r>
            </w:ins>
          </w:p>
        </w:tc>
        <w:tc>
          <w:tcPr>
            <w:tcW w:w="6940" w:type="dxa"/>
            <w:shd w:val="clear" w:color="auto" w:fill="auto"/>
            <w:noWrap/>
            <w:vAlign w:val="center"/>
            <w:hideMark/>
          </w:tcPr>
          <w:p w14:paraId="57C1301A" w14:textId="24A0C7B4" w:rsidR="00EB77C4" w:rsidRPr="00C713D0" w:rsidRDefault="00EB77C4" w:rsidP="000E508B">
            <w:pPr>
              <w:rPr>
                <w:ins w:id="951" w:author="USA " w:date="2024-03-04T13:09:00Z"/>
                <w:color w:val="000000"/>
                <w:sz w:val="20"/>
                <w:highlight w:val="cyan"/>
              </w:rPr>
            </w:pPr>
            <w:ins w:id="952" w:author="USA " w:date="2024-03-04T13:09:00Z">
              <w:r w:rsidRPr="00C713D0">
                <w:rPr>
                  <w:color w:val="000000"/>
                  <w:sz w:val="20"/>
                  <w:highlight w:val="cyan"/>
                </w:rPr>
                <w:t>Mobile AtoN: Military Operation or Restricted Area Marker E</w:t>
              </w:r>
            </w:ins>
          </w:p>
        </w:tc>
      </w:tr>
      <w:tr w:rsidR="00EB77C4" w:rsidRPr="00C713D0" w14:paraId="7FF0186D" w14:textId="77777777" w:rsidTr="000E508B">
        <w:trPr>
          <w:trHeight w:val="403"/>
          <w:ins w:id="953" w:author="USA " w:date="2024-03-04T13:09:00Z"/>
        </w:trPr>
        <w:tc>
          <w:tcPr>
            <w:tcW w:w="960" w:type="dxa"/>
            <w:vMerge/>
            <w:vAlign w:val="center"/>
            <w:hideMark/>
          </w:tcPr>
          <w:p w14:paraId="463537B4" w14:textId="77777777" w:rsidR="00EB77C4" w:rsidRPr="00C713D0" w:rsidRDefault="00EB77C4" w:rsidP="000E508B">
            <w:pPr>
              <w:rPr>
                <w:ins w:id="954" w:author="USA " w:date="2024-03-04T13:09:00Z"/>
                <w:color w:val="000000"/>
                <w:sz w:val="20"/>
                <w:highlight w:val="cyan"/>
              </w:rPr>
            </w:pPr>
          </w:p>
        </w:tc>
        <w:tc>
          <w:tcPr>
            <w:tcW w:w="960" w:type="dxa"/>
            <w:shd w:val="clear" w:color="auto" w:fill="auto"/>
            <w:noWrap/>
            <w:vAlign w:val="center"/>
            <w:hideMark/>
          </w:tcPr>
          <w:p w14:paraId="02A6E144" w14:textId="77777777" w:rsidR="00EB77C4" w:rsidRPr="00C713D0" w:rsidRDefault="00EB77C4" w:rsidP="000E508B">
            <w:pPr>
              <w:jc w:val="center"/>
              <w:rPr>
                <w:ins w:id="955" w:author="USA " w:date="2024-03-04T13:09:00Z"/>
                <w:color w:val="000000"/>
                <w:sz w:val="20"/>
                <w:highlight w:val="cyan"/>
              </w:rPr>
            </w:pPr>
            <w:ins w:id="956" w:author="USA " w:date="2024-03-04T13:09:00Z">
              <w:r w:rsidRPr="00C713D0">
                <w:rPr>
                  <w:color w:val="000000"/>
                  <w:sz w:val="20"/>
                  <w:highlight w:val="cyan"/>
                </w:rPr>
                <w:t>51</w:t>
              </w:r>
            </w:ins>
          </w:p>
        </w:tc>
        <w:tc>
          <w:tcPr>
            <w:tcW w:w="6940" w:type="dxa"/>
            <w:shd w:val="clear" w:color="auto" w:fill="auto"/>
            <w:noWrap/>
            <w:vAlign w:val="center"/>
            <w:hideMark/>
          </w:tcPr>
          <w:p w14:paraId="571C9E41" w14:textId="77777777" w:rsidR="00EB77C4" w:rsidRPr="00C713D0" w:rsidRDefault="00EB77C4" w:rsidP="000E508B">
            <w:pPr>
              <w:rPr>
                <w:ins w:id="957" w:author="USA " w:date="2024-03-04T13:09:00Z"/>
                <w:color w:val="000000"/>
                <w:sz w:val="20"/>
                <w:highlight w:val="cyan"/>
              </w:rPr>
            </w:pPr>
            <w:ins w:id="958" w:author="USA " w:date="2024-03-04T13:09:00Z">
              <w:r w:rsidRPr="00C713D0">
                <w:rPr>
                  <w:color w:val="000000"/>
                  <w:sz w:val="20"/>
                  <w:highlight w:val="cyan"/>
                </w:rPr>
                <w:t>Mobile AtoN: Military Operation or Restricted Area Marker W</w:t>
              </w:r>
            </w:ins>
          </w:p>
        </w:tc>
      </w:tr>
      <w:tr w:rsidR="00EB77C4" w:rsidRPr="00C713D0" w14:paraId="1FB55B62" w14:textId="77777777" w:rsidTr="000E508B">
        <w:trPr>
          <w:trHeight w:val="403"/>
          <w:ins w:id="959" w:author="USA " w:date="2024-03-04T13:09:00Z"/>
        </w:trPr>
        <w:tc>
          <w:tcPr>
            <w:tcW w:w="960" w:type="dxa"/>
            <w:vMerge/>
            <w:vAlign w:val="center"/>
            <w:hideMark/>
          </w:tcPr>
          <w:p w14:paraId="38E60542" w14:textId="77777777" w:rsidR="00EB77C4" w:rsidRPr="00C713D0" w:rsidRDefault="00EB77C4" w:rsidP="000E508B">
            <w:pPr>
              <w:rPr>
                <w:ins w:id="960" w:author="USA " w:date="2024-03-04T13:09:00Z"/>
                <w:color w:val="000000"/>
                <w:sz w:val="20"/>
                <w:highlight w:val="cyan"/>
              </w:rPr>
            </w:pPr>
          </w:p>
        </w:tc>
        <w:tc>
          <w:tcPr>
            <w:tcW w:w="960" w:type="dxa"/>
            <w:shd w:val="clear" w:color="auto" w:fill="auto"/>
            <w:noWrap/>
            <w:vAlign w:val="center"/>
            <w:hideMark/>
          </w:tcPr>
          <w:p w14:paraId="6B6491F6" w14:textId="77777777" w:rsidR="00EB77C4" w:rsidRPr="00C713D0" w:rsidRDefault="00EB77C4" w:rsidP="000E508B">
            <w:pPr>
              <w:jc w:val="center"/>
              <w:rPr>
                <w:ins w:id="961" w:author="USA " w:date="2024-03-04T13:09:00Z"/>
                <w:color w:val="000000"/>
                <w:sz w:val="20"/>
                <w:highlight w:val="cyan"/>
              </w:rPr>
            </w:pPr>
            <w:ins w:id="962" w:author="USA " w:date="2024-03-04T13:09:00Z">
              <w:r w:rsidRPr="00C713D0">
                <w:rPr>
                  <w:color w:val="000000"/>
                  <w:sz w:val="20"/>
                  <w:highlight w:val="cyan"/>
                </w:rPr>
                <w:t>52</w:t>
              </w:r>
            </w:ins>
          </w:p>
        </w:tc>
        <w:tc>
          <w:tcPr>
            <w:tcW w:w="6940" w:type="dxa"/>
            <w:shd w:val="clear" w:color="auto" w:fill="auto"/>
            <w:noWrap/>
            <w:vAlign w:val="center"/>
            <w:hideMark/>
          </w:tcPr>
          <w:p w14:paraId="0C40742B" w14:textId="77777777" w:rsidR="00EB77C4" w:rsidRPr="00C713D0" w:rsidRDefault="00EB77C4" w:rsidP="000E508B">
            <w:pPr>
              <w:rPr>
                <w:ins w:id="963" w:author="USA " w:date="2024-03-04T13:09:00Z"/>
                <w:color w:val="000000"/>
                <w:sz w:val="20"/>
                <w:highlight w:val="cyan"/>
              </w:rPr>
            </w:pPr>
            <w:ins w:id="964" w:author="USA " w:date="2024-03-04T13:09:00Z">
              <w:r w:rsidRPr="00C713D0">
                <w:rPr>
                  <w:color w:val="000000"/>
                  <w:sz w:val="20"/>
                  <w:highlight w:val="cyan"/>
                </w:rPr>
                <w:t>Mobile AtoN: Military Operation or Restricted Area Marker S</w:t>
              </w:r>
            </w:ins>
          </w:p>
        </w:tc>
      </w:tr>
      <w:tr w:rsidR="00EB77C4" w:rsidRPr="00C713D0" w14:paraId="4CAB5124" w14:textId="77777777" w:rsidTr="000E508B">
        <w:trPr>
          <w:trHeight w:val="403"/>
          <w:ins w:id="965" w:author="USA " w:date="2024-03-04T13:09:00Z"/>
        </w:trPr>
        <w:tc>
          <w:tcPr>
            <w:tcW w:w="960" w:type="dxa"/>
            <w:vMerge/>
            <w:vAlign w:val="center"/>
            <w:hideMark/>
          </w:tcPr>
          <w:p w14:paraId="0B7F7634" w14:textId="77777777" w:rsidR="00EB77C4" w:rsidRPr="00C713D0" w:rsidRDefault="00EB77C4" w:rsidP="000E508B">
            <w:pPr>
              <w:rPr>
                <w:ins w:id="966" w:author="USA " w:date="2024-03-04T13:09:00Z"/>
                <w:color w:val="000000"/>
                <w:sz w:val="20"/>
                <w:highlight w:val="cyan"/>
              </w:rPr>
            </w:pPr>
          </w:p>
        </w:tc>
        <w:tc>
          <w:tcPr>
            <w:tcW w:w="960" w:type="dxa"/>
            <w:shd w:val="clear" w:color="auto" w:fill="auto"/>
            <w:noWrap/>
            <w:vAlign w:val="center"/>
            <w:hideMark/>
          </w:tcPr>
          <w:p w14:paraId="33E653D3" w14:textId="77777777" w:rsidR="00EB77C4" w:rsidRPr="00C713D0" w:rsidRDefault="00EB77C4" w:rsidP="000E508B">
            <w:pPr>
              <w:jc w:val="center"/>
              <w:rPr>
                <w:ins w:id="967" w:author="USA " w:date="2024-03-04T13:09:00Z"/>
                <w:color w:val="000000"/>
                <w:sz w:val="20"/>
                <w:highlight w:val="cyan"/>
              </w:rPr>
            </w:pPr>
            <w:ins w:id="968" w:author="USA " w:date="2024-03-04T13:09:00Z">
              <w:r w:rsidRPr="00C713D0">
                <w:rPr>
                  <w:color w:val="000000"/>
                  <w:sz w:val="20"/>
                  <w:highlight w:val="cyan"/>
                </w:rPr>
                <w:t>53</w:t>
              </w:r>
            </w:ins>
          </w:p>
        </w:tc>
        <w:tc>
          <w:tcPr>
            <w:tcW w:w="6940" w:type="dxa"/>
            <w:shd w:val="clear" w:color="auto" w:fill="auto"/>
            <w:noWrap/>
            <w:vAlign w:val="center"/>
            <w:hideMark/>
          </w:tcPr>
          <w:p w14:paraId="262AA291" w14:textId="77777777" w:rsidR="00EB77C4" w:rsidRPr="00C713D0" w:rsidRDefault="00EB77C4" w:rsidP="000E508B">
            <w:pPr>
              <w:rPr>
                <w:ins w:id="969" w:author="USA " w:date="2024-03-04T13:09:00Z"/>
                <w:color w:val="000000"/>
                <w:sz w:val="20"/>
                <w:highlight w:val="cyan"/>
              </w:rPr>
            </w:pPr>
            <w:ins w:id="970" w:author="USA " w:date="2024-03-04T13:09:00Z">
              <w:r w:rsidRPr="00C713D0">
                <w:rPr>
                  <w:color w:val="000000"/>
                  <w:sz w:val="20"/>
                  <w:highlight w:val="cyan"/>
                </w:rPr>
                <w:t>Mobile AtoN: Dynamic Area Cardinal Marker N</w:t>
              </w:r>
            </w:ins>
          </w:p>
        </w:tc>
      </w:tr>
      <w:tr w:rsidR="00EB77C4" w:rsidRPr="00C713D0" w14:paraId="7DF6DBD0" w14:textId="77777777" w:rsidTr="000E508B">
        <w:trPr>
          <w:trHeight w:val="403"/>
          <w:ins w:id="971" w:author="USA " w:date="2024-03-04T13:09:00Z"/>
        </w:trPr>
        <w:tc>
          <w:tcPr>
            <w:tcW w:w="960" w:type="dxa"/>
            <w:vMerge/>
            <w:vAlign w:val="center"/>
            <w:hideMark/>
          </w:tcPr>
          <w:p w14:paraId="6354C252" w14:textId="77777777" w:rsidR="00EB77C4" w:rsidRPr="00C713D0" w:rsidRDefault="00EB77C4" w:rsidP="000E508B">
            <w:pPr>
              <w:rPr>
                <w:ins w:id="972" w:author="USA " w:date="2024-03-04T13:09:00Z"/>
                <w:color w:val="000000"/>
                <w:sz w:val="20"/>
                <w:highlight w:val="cyan"/>
              </w:rPr>
            </w:pPr>
          </w:p>
        </w:tc>
        <w:tc>
          <w:tcPr>
            <w:tcW w:w="960" w:type="dxa"/>
            <w:shd w:val="clear" w:color="auto" w:fill="auto"/>
            <w:noWrap/>
            <w:vAlign w:val="center"/>
            <w:hideMark/>
          </w:tcPr>
          <w:p w14:paraId="45AFA160" w14:textId="77777777" w:rsidR="00EB77C4" w:rsidRPr="00C713D0" w:rsidRDefault="00EB77C4" w:rsidP="000E508B">
            <w:pPr>
              <w:jc w:val="center"/>
              <w:rPr>
                <w:ins w:id="973" w:author="USA " w:date="2024-03-04T13:09:00Z"/>
                <w:color w:val="000000"/>
                <w:sz w:val="20"/>
                <w:highlight w:val="cyan"/>
              </w:rPr>
            </w:pPr>
            <w:ins w:id="974" w:author="USA " w:date="2024-03-04T13:09:00Z">
              <w:r w:rsidRPr="00C713D0">
                <w:rPr>
                  <w:color w:val="000000"/>
                  <w:sz w:val="20"/>
                  <w:highlight w:val="cyan"/>
                </w:rPr>
                <w:t>54</w:t>
              </w:r>
            </w:ins>
          </w:p>
        </w:tc>
        <w:tc>
          <w:tcPr>
            <w:tcW w:w="6940" w:type="dxa"/>
            <w:shd w:val="clear" w:color="auto" w:fill="auto"/>
            <w:noWrap/>
            <w:vAlign w:val="center"/>
            <w:hideMark/>
          </w:tcPr>
          <w:p w14:paraId="7DCEB4B1" w14:textId="77777777" w:rsidR="00EB77C4" w:rsidRPr="00C713D0" w:rsidRDefault="00EB77C4" w:rsidP="000E508B">
            <w:pPr>
              <w:rPr>
                <w:ins w:id="975" w:author="USA " w:date="2024-03-04T13:09:00Z"/>
                <w:color w:val="000000"/>
                <w:sz w:val="20"/>
                <w:highlight w:val="cyan"/>
              </w:rPr>
            </w:pPr>
            <w:ins w:id="976" w:author="USA " w:date="2024-03-04T13:09:00Z">
              <w:r w:rsidRPr="00C713D0">
                <w:rPr>
                  <w:color w:val="000000"/>
                  <w:sz w:val="20"/>
                  <w:highlight w:val="cyan"/>
                </w:rPr>
                <w:t>Mobile AtoN: Dynamic Area Cardinal Marker E</w:t>
              </w:r>
            </w:ins>
          </w:p>
        </w:tc>
      </w:tr>
      <w:tr w:rsidR="00EB77C4" w:rsidRPr="00C713D0" w14:paraId="565195C9" w14:textId="77777777" w:rsidTr="000E508B">
        <w:trPr>
          <w:trHeight w:val="403"/>
          <w:ins w:id="977" w:author="USA " w:date="2024-03-04T13:09:00Z"/>
        </w:trPr>
        <w:tc>
          <w:tcPr>
            <w:tcW w:w="960" w:type="dxa"/>
            <w:vMerge/>
            <w:vAlign w:val="center"/>
            <w:hideMark/>
          </w:tcPr>
          <w:p w14:paraId="025BC1F6" w14:textId="77777777" w:rsidR="00EB77C4" w:rsidRPr="00C713D0" w:rsidRDefault="00EB77C4" w:rsidP="000E508B">
            <w:pPr>
              <w:rPr>
                <w:ins w:id="978" w:author="USA " w:date="2024-03-04T13:09:00Z"/>
                <w:color w:val="000000"/>
                <w:sz w:val="20"/>
                <w:highlight w:val="cyan"/>
              </w:rPr>
            </w:pPr>
          </w:p>
        </w:tc>
        <w:tc>
          <w:tcPr>
            <w:tcW w:w="960" w:type="dxa"/>
            <w:shd w:val="clear" w:color="auto" w:fill="auto"/>
            <w:noWrap/>
            <w:vAlign w:val="center"/>
            <w:hideMark/>
          </w:tcPr>
          <w:p w14:paraId="152CB68A" w14:textId="77777777" w:rsidR="00EB77C4" w:rsidRPr="00C713D0" w:rsidRDefault="00EB77C4" w:rsidP="000E508B">
            <w:pPr>
              <w:jc w:val="center"/>
              <w:rPr>
                <w:ins w:id="979" w:author="USA " w:date="2024-03-04T13:09:00Z"/>
                <w:color w:val="000000"/>
                <w:sz w:val="20"/>
                <w:highlight w:val="cyan"/>
              </w:rPr>
            </w:pPr>
            <w:ins w:id="980" w:author="USA " w:date="2024-03-04T13:09:00Z">
              <w:r w:rsidRPr="00C713D0">
                <w:rPr>
                  <w:color w:val="000000"/>
                  <w:sz w:val="20"/>
                  <w:highlight w:val="cyan"/>
                </w:rPr>
                <w:t>55</w:t>
              </w:r>
            </w:ins>
          </w:p>
        </w:tc>
        <w:tc>
          <w:tcPr>
            <w:tcW w:w="6940" w:type="dxa"/>
            <w:shd w:val="clear" w:color="auto" w:fill="auto"/>
            <w:noWrap/>
            <w:vAlign w:val="center"/>
            <w:hideMark/>
          </w:tcPr>
          <w:p w14:paraId="6F637A23" w14:textId="77777777" w:rsidR="00EB77C4" w:rsidRPr="00C713D0" w:rsidRDefault="00EB77C4" w:rsidP="000E508B">
            <w:pPr>
              <w:rPr>
                <w:ins w:id="981" w:author="USA " w:date="2024-03-04T13:09:00Z"/>
                <w:color w:val="000000"/>
                <w:sz w:val="20"/>
                <w:highlight w:val="cyan"/>
              </w:rPr>
            </w:pPr>
            <w:ins w:id="982" w:author="USA " w:date="2024-03-04T13:09:00Z">
              <w:r w:rsidRPr="00C713D0">
                <w:rPr>
                  <w:color w:val="000000"/>
                  <w:sz w:val="20"/>
                  <w:highlight w:val="cyan"/>
                </w:rPr>
                <w:t>Mobile AtoN: Dynamic Area Cardinal Marker W</w:t>
              </w:r>
            </w:ins>
          </w:p>
        </w:tc>
      </w:tr>
      <w:tr w:rsidR="00EB77C4" w:rsidRPr="00C713D0" w14:paraId="33F0DA8A" w14:textId="77777777" w:rsidTr="000E508B">
        <w:trPr>
          <w:trHeight w:val="403"/>
          <w:ins w:id="983" w:author="USA " w:date="2024-03-04T13:09:00Z"/>
        </w:trPr>
        <w:tc>
          <w:tcPr>
            <w:tcW w:w="960" w:type="dxa"/>
            <w:vMerge/>
            <w:vAlign w:val="center"/>
            <w:hideMark/>
          </w:tcPr>
          <w:p w14:paraId="12EC30A4" w14:textId="77777777" w:rsidR="00EB77C4" w:rsidRPr="00C713D0" w:rsidRDefault="00EB77C4" w:rsidP="000E508B">
            <w:pPr>
              <w:rPr>
                <w:ins w:id="984" w:author="USA " w:date="2024-03-04T13:09:00Z"/>
                <w:color w:val="000000"/>
                <w:sz w:val="20"/>
                <w:highlight w:val="cyan"/>
              </w:rPr>
            </w:pPr>
          </w:p>
        </w:tc>
        <w:tc>
          <w:tcPr>
            <w:tcW w:w="960" w:type="dxa"/>
            <w:shd w:val="clear" w:color="auto" w:fill="auto"/>
            <w:noWrap/>
            <w:vAlign w:val="center"/>
            <w:hideMark/>
          </w:tcPr>
          <w:p w14:paraId="0A12B748" w14:textId="77777777" w:rsidR="00EB77C4" w:rsidRPr="00C713D0" w:rsidRDefault="00EB77C4" w:rsidP="000E508B">
            <w:pPr>
              <w:jc w:val="center"/>
              <w:rPr>
                <w:ins w:id="985" w:author="USA " w:date="2024-03-04T13:09:00Z"/>
                <w:color w:val="000000"/>
                <w:sz w:val="20"/>
                <w:highlight w:val="cyan"/>
              </w:rPr>
            </w:pPr>
            <w:ins w:id="986" w:author="USA " w:date="2024-03-04T13:09:00Z">
              <w:r w:rsidRPr="00C713D0">
                <w:rPr>
                  <w:color w:val="000000"/>
                  <w:sz w:val="20"/>
                  <w:highlight w:val="cyan"/>
                </w:rPr>
                <w:t>56</w:t>
              </w:r>
            </w:ins>
          </w:p>
        </w:tc>
        <w:tc>
          <w:tcPr>
            <w:tcW w:w="6940" w:type="dxa"/>
            <w:shd w:val="clear" w:color="auto" w:fill="auto"/>
            <w:noWrap/>
            <w:vAlign w:val="center"/>
            <w:hideMark/>
          </w:tcPr>
          <w:p w14:paraId="0B0E0560" w14:textId="77777777" w:rsidR="00EB77C4" w:rsidRPr="00C713D0" w:rsidRDefault="00EB77C4" w:rsidP="000E508B">
            <w:pPr>
              <w:rPr>
                <w:ins w:id="987" w:author="USA " w:date="2024-03-04T13:09:00Z"/>
                <w:color w:val="000000"/>
                <w:sz w:val="20"/>
                <w:highlight w:val="cyan"/>
              </w:rPr>
            </w:pPr>
            <w:ins w:id="988" w:author="USA " w:date="2024-03-04T13:09:00Z">
              <w:r w:rsidRPr="00C713D0">
                <w:rPr>
                  <w:color w:val="000000"/>
                  <w:sz w:val="20"/>
                  <w:highlight w:val="cyan"/>
                </w:rPr>
                <w:t>Mobile AtoN: Dynamic Area Caedinal Marker S</w:t>
              </w:r>
            </w:ins>
          </w:p>
        </w:tc>
      </w:tr>
      <w:tr w:rsidR="00EB77C4" w:rsidRPr="00C713D0" w14:paraId="0FE68914" w14:textId="77777777" w:rsidTr="000E508B">
        <w:trPr>
          <w:trHeight w:val="403"/>
          <w:ins w:id="989" w:author="USA " w:date="2024-03-04T13:09:00Z"/>
        </w:trPr>
        <w:tc>
          <w:tcPr>
            <w:tcW w:w="960" w:type="dxa"/>
            <w:vMerge/>
            <w:vAlign w:val="center"/>
            <w:hideMark/>
          </w:tcPr>
          <w:p w14:paraId="39FCAF7C" w14:textId="77777777" w:rsidR="00EB77C4" w:rsidRPr="00C713D0" w:rsidRDefault="00EB77C4" w:rsidP="000E508B">
            <w:pPr>
              <w:rPr>
                <w:ins w:id="990" w:author="USA " w:date="2024-03-04T13:09:00Z"/>
                <w:color w:val="000000"/>
                <w:sz w:val="20"/>
                <w:highlight w:val="cyan"/>
              </w:rPr>
            </w:pPr>
          </w:p>
        </w:tc>
        <w:tc>
          <w:tcPr>
            <w:tcW w:w="960" w:type="dxa"/>
            <w:shd w:val="clear" w:color="auto" w:fill="auto"/>
            <w:noWrap/>
            <w:vAlign w:val="center"/>
            <w:hideMark/>
          </w:tcPr>
          <w:p w14:paraId="2DE4E93C" w14:textId="77777777" w:rsidR="00EB77C4" w:rsidRPr="00C713D0" w:rsidRDefault="00EB77C4" w:rsidP="000E508B">
            <w:pPr>
              <w:jc w:val="center"/>
              <w:rPr>
                <w:ins w:id="991" w:author="USA " w:date="2024-03-04T13:09:00Z"/>
                <w:color w:val="000000"/>
                <w:sz w:val="20"/>
                <w:highlight w:val="cyan"/>
              </w:rPr>
            </w:pPr>
            <w:ins w:id="992" w:author="USA " w:date="2024-03-04T13:09:00Z">
              <w:r w:rsidRPr="00C713D0">
                <w:rPr>
                  <w:color w:val="000000"/>
                  <w:sz w:val="20"/>
                  <w:highlight w:val="cyan"/>
                </w:rPr>
                <w:t>57 - 63</w:t>
              </w:r>
            </w:ins>
          </w:p>
        </w:tc>
        <w:tc>
          <w:tcPr>
            <w:tcW w:w="6940" w:type="dxa"/>
            <w:shd w:val="clear" w:color="auto" w:fill="auto"/>
            <w:noWrap/>
            <w:vAlign w:val="center"/>
            <w:hideMark/>
          </w:tcPr>
          <w:p w14:paraId="41D47DAF" w14:textId="77777777" w:rsidR="00EB77C4" w:rsidRPr="00C713D0" w:rsidRDefault="00EB77C4" w:rsidP="000E508B">
            <w:pPr>
              <w:rPr>
                <w:ins w:id="993" w:author="USA " w:date="2024-03-04T13:09:00Z"/>
                <w:color w:val="000000"/>
                <w:sz w:val="20"/>
                <w:highlight w:val="cyan"/>
              </w:rPr>
            </w:pPr>
            <w:ins w:id="994" w:author="USA " w:date="2024-03-04T13:09:00Z">
              <w:r w:rsidRPr="00C713D0">
                <w:rPr>
                  <w:color w:val="000000"/>
                  <w:sz w:val="20"/>
                  <w:highlight w:val="cyan"/>
                </w:rPr>
                <w:t>Reserved for future use</w:t>
              </w:r>
            </w:ins>
          </w:p>
        </w:tc>
      </w:tr>
      <w:tr w:rsidR="00EB77C4" w:rsidRPr="00C713D0" w14:paraId="69FCB498" w14:textId="77777777" w:rsidTr="000E508B">
        <w:trPr>
          <w:trHeight w:val="403"/>
          <w:ins w:id="995" w:author="USA " w:date="2024-03-04T13:09:00Z"/>
        </w:trPr>
        <w:tc>
          <w:tcPr>
            <w:tcW w:w="960" w:type="dxa"/>
            <w:vMerge/>
            <w:vAlign w:val="center"/>
            <w:hideMark/>
          </w:tcPr>
          <w:p w14:paraId="1A258A54" w14:textId="77777777" w:rsidR="00EB77C4" w:rsidRPr="00C713D0" w:rsidRDefault="00EB77C4" w:rsidP="000E508B">
            <w:pPr>
              <w:rPr>
                <w:ins w:id="996" w:author="USA " w:date="2024-03-04T13:09:00Z"/>
                <w:color w:val="000000"/>
                <w:sz w:val="20"/>
                <w:highlight w:val="cyan"/>
              </w:rPr>
            </w:pPr>
          </w:p>
        </w:tc>
        <w:tc>
          <w:tcPr>
            <w:tcW w:w="960" w:type="dxa"/>
            <w:shd w:val="clear" w:color="auto" w:fill="auto"/>
            <w:noWrap/>
            <w:vAlign w:val="center"/>
            <w:hideMark/>
          </w:tcPr>
          <w:p w14:paraId="2D3865A0" w14:textId="03E194E1" w:rsidR="00EB77C4" w:rsidRPr="00C713D0" w:rsidRDefault="00EB77C4" w:rsidP="000E508B">
            <w:pPr>
              <w:jc w:val="center"/>
              <w:rPr>
                <w:ins w:id="997" w:author="USA " w:date="2024-03-04T13:09:00Z"/>
                <w:color w:val="000000"/>
                <w:sz w:val="20"/>
                <w:highlight w:val="cyan"/>
              </w:rPr>
            </w:pPr>
            <w:ins w:id="998" w:author="USA " w:date="2024-03-04T13:09:00Z">
              <w:r w:rsidRPr="00C713D0">
                <w:rPr>
                  <w:color w:val="000000"/>
                  <w:sz w:val="20"/>
                  <w:highlight w:val="cyan"/>
                </w:rPr>
                <w:t xml:space="preserve">64 – </w:t>
              </w:r>
            </w:ins>
            <w:ins w:id="999" w:author="USA " w:date="2024-03-05T13:37:00Z">
              <w:r w:rsidR="00B9474F">
                <w:rPr>
                  <w:color w:val="000000"/>
                  <w:sz w:val="20"/>
                  <w:highlight w:val="cyan"/>
                </w:rPr>
                <w:t>127</w:t>
              </w:r>
            </w:ins>
            <w:ins w:id="1000" w:author="USA " w:date="2024-03-04T13:09:00Z">
              <w:r w:rsidRPr="00C713D0">
                <w:rPr>
                  <w:color w:val="000000"/>
                  <w:sz w:val="20"/>
                  <w:highlight w:val="cyan"/>
                </w:rPr>
                <w:t xml:space="preserve"> </w:t>
              </w:r>
            </w:ins>
          </w:p>
        </w:tc>
        <w:tc>
          <w:tcPr>
            <w:tcW w:w="6940" w:type="dxa"/>
            <w:shd w:val="clear" w:color="auto" w:fill="auto"/>
            <w:noWrap/>
            <w:vAlign w:val="center"/>
            <w:hideMark/>
          </w:tcPr>
          <w:p w14:paraId="679F6BF0" w14:textId="77777777" w:rsidR="00EB77C4" w:rsidRPr="00C713D0" w:rsidRDefault="00EB77C4" w:rsidP="000E508B">
            <w:pPr>
              <w:rPr>
                <w:ins w:id="1001" w:author="USA " w:date="2024-03-04T13:09:00Z"/>
                <w:color w:val="000000"/>
                <w:sz w:val="20"/>
                <w:highlight w:val="cyan"/>
              </w:rPr>
            </w:pPr>
            <w:ins w:id="1002" w:author="USA " w:date="2024-03-04T13:09:00Z">
              <w:r w:rsidRPr="00C713D0">
                <w:rPr>
                  <w:color w:val="000000"/>
                  <w:sz w:val="20"/>
                  <w:highlight w:val="cyan"/>
                </w:rPr>
                <w:t>Reserved for regional use</w:t>
              </w:r>
            </w:ins>
          </w:p>
        </w:tc>
      </w:tr>
    </w:tbl>
    <w:p w14:paraId="1EA92654" w14:textId="77777777" w:rsidR="00EB77C4" w:rsidRPr="00C713D0" w:rsidRDefault="00EB77C4" w:rsidP="00EB77C4">
      <w:pPr>
        <w:rPr>
          <w:ins w:id="1003" w:author="USA " w:date="2024-03-04T13:09:00Z"/>
          <w:highlight w:val="cyan"/>
        </w:rPr>
      </w:pPr>
    </w:p>
    <w:p w14:paraId="6134AD78" w14:textId="77777777" w:rsidR="00EB77C4" w:rsidRPr="00C713D0" w:rsidRDefault="00EB77C4" w:rsidP="00EB77C4">
      <w:pPr>
        <w:rPr>
          <w:ins w:id="1004" w:author="Author" w:date="1900-01-01T00:00:00Z"/>
          <w:highlight w:val="cyan"/>
        </w:rPr>
      </w:pPr>
    </w:p>
    <w:tbl>
      <w:tblPr>
        <w:tblW w:w="9604" w:type="dxa"/>
        <w:tblInd w:w="108" w:type="dxa"/>
        <w:tblLook w:val="04A0" w:firstRow="1" w:lastRow="0" w:firstColumn="1" w:lastColumn="0" w:noHBand="0" w:noVBand="1"/>
      </w:tblPr>
      <w:tblGrid>
        <w:gridCol w:w="516"/>
        <w:gridCol w:w="4288"/>
        <w:gridCol w:w="516"/>
        <w:gridCol w:w="4284"/>
      </w:tblGrid>
      <w:tr w:rsidR="00813DDF" w:rsidRPr="00C713D0" w:rsidDel="00EB77C4" w14:paraId="1DE51475" w14:textId="7E18E43E" w:rsidTr="006A04CB">
        <w:trPr>
          <w:trHeight w:val="288"/>
          <w:ins w:id="1005" w:author="Author" w:date="1900-01-01T00:00:00Z"/>
          <w:del w:id="1006" w:author="USA " w:date="2024-03-04T13:07:00Z"/>
        </w:trPr>
        <w:tc>
          <w:tcPr>
            <w:tcW w:w="960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7A7729E" w14:textId="1DA28018" w:rsidR="00813DDF" w:rsidRPr="00C713D0" w:rsidDel="00EB77C4" w:rsidRDefault="00813DDF" w:rsidP="006A04CB">
            <w:pPr>
              <w:pStyle w:val="Tablehead"/>
              <w:rPr>
                <w:ins w:id="1007" w:author="Author" w:date="1900-01-01T00:00:00Z"/>
                <w:del w:id="1008" w:author="USA " w:date="2024-03-04T13:07:00Z"/>
                <w:highlight w:val="cyan"/>
              </w:rPr>
            </w:pPr>
            <w:del w:id="1009" w:author="USA " w:date="2024-03-04T13:07:00Z">
              <w:r w:rsidRPr="00C713D0" w:rsidDel="00EB77C4">
                <w:rPr>
                  <w:highlight w:val="cyan"/>
                </w:rPr>
                <w:delText>[</w:delText>
              </w:r>
            </w:del>
            <w:ins w:id="1010" w:author="Author">
              <w:del w:id="1011" w:author="USA " w:date="2024-03-04T13:07:00Z">
                <w:r w:rsidRPr="00C713D0" w:rsidDel="00EB77C4">
                  <w:rPr>
                    <w:highlight w:val="cyan"/>
                  </w:rPr>
                  <w:delText>AtoN Type</w:delText>
                </w:r>
              </w:del>
            </w:ins>
          </w:p>
        </w:tc>
      </w:tr>
      <w:tr w:rsidR="00813DDF" w:rsidRPr="00C713D0" w:rsidDel="00EB77C4" w14:paraId="79F63643" w14:textId="10BEAEEA" w:rsidTr="006A04CB">
        <w:trPr>
          <w:trHeight w:val="144"/>
          <w:ins w:id="1012" w:author="Author" w:date="1900-01-01T00:00:00Z"/>
          <w:del w:id="1013" w:author="USA " w:date="2024-03-04T13:07:00Z"/>
        </w:trPr>
        <w:tc>
          <w:tcPr>
            <w:tcW w:w="517" w:type="dxa"/>
            <w:tcBorders>
              <w:top w:val="nil"/>
              <w:left w:val="single" w:sz="4" w:space="0" w:color="auto"/>
              <w:bottom w:val="single" w:sz="4" w:space="0" w:color="auto"/>
              <w:right w:val="single" w:sz="4" w:space="0" w:color="auto"/>
            </w:tcBorders>
            <w:shd w:val="clear" w:color="000000" w:fill="BFBFBF"/>
            <w:vAlign w:val="center"/>
          </w:tcPr>
          <w:p w14:paraId="784E860C" w14:textId="3FA6911C"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014" w:author="Author" w:date="1900-01-01T00:00:00Z"/>
                <w:del w:id="1015" w:author="USA " w:date="2024-03-04T13:07:00Z"/>
                <w:b/>
                <w:bCs/>
                <w:sz w:val="20"/>
                <w:highlight w:val="cyan"/>
              </w:rPr>
            </w:pPr>
            <w:ins w:id="1016" w:author="Author">
              <w:del w:id="1017" w:author="USA " w:date="2024-03-04T13:07:00Z">
                <w:r w:rsidRPr="00C713D0" w:rsidDel="00EB77C4">
                  <w:rPr>
                    <w:b/>
                    <w:bCs/>
                    <w:sz w:val="20"/>
                    <w:highlight w:val="cyan"/>
                  </w:rPr>
                  <w:delText>00</w:delText>
                </w:r>
              </w:del>
            </w:ins>
          </w:p>
        </w:tc>
        <w:tc>
          <w:tcPr>
            <w:tcW w:w="4302" w:type="dxa"/>
            <w:tcBorders>
              <w:top w:val="nil"/>
              <w:left w:val="nil"/>
              <w:bottom w:val="single" w:sz="4" w:space="0" w:color="auto"/>
              <w:right w:val="single" w:sz="4" w:space="0" w:color="auto"/>
            </w:tcBorders>
            <w:shd w:val="clear" w:color="auto" w:fill="auto"/>
            <w:vAlign w:val="center"/>
          </w:tcPr>
          <w:p w14:paraId="77796761" w14:textId="17C7EC8B"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018" w:author="Author" w:date="1900-01-01T00:00:00Z"/>
                <w:del w:id="1019" w:author="USA " w:date="2024-03-04T13:07:00Z"/>
                <w:sz w:val="20"/>
                <w:highlight w:val="cyan"/>
              </w:rPr>
            </w:pPr>
            <w:ins w:id="1020" w:author="Author">
              <w:del w:id="1021" w:author="USA " w:date="2024-03-04T13:07:00Z">
                <w:r w:rsidRPr="00C713D0" w:rsidDel="00EB77C4">
                  <w:rPr>
                    <w:sz w:val="20"/>
                    <w:highlight w:val="cyan"/>
                  </w:rPr>
                  <w:delText>Default, Type Of Aton Not Specified</w:delText>
                </w:r>
              </w:del>
            </w:ins>
          </w:p>
        </w:tc>
        <w:tc>
          <w:tcPr>
            <w:tcW w:w="486" w:type="dxa"/>
            <w:tcBorders>
              <w:top w:val="nil"/>
              <w:left w:val="nil"/>
              <w:bottom w:val="single" w:sz="4" w:space="0" w:color="auto"/>
              <w:right w:val="single" w:sz="4" w:space="0" w:color="auto"/>
            </w:tcBorders>
            <w:shd w:val="clear" w:color="000000" w:fill="BFBFBF"/>
            <w:vAlign w:val="center"/>
          </w:tcPr>
          <w:p w14:paraId="077FD92C" w14:textId="4950DC9F"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022" w:author="Author" w:date="1900-01-01T00:00:00Z"/>
                <w:del w:id="1023" w:author="USA " w:date="2024-03-04T13:07:00Z"/>
                <w:sz w:val="20"/>
                <w:highlight w:val="cyan"/>
              </w:rPr>
            </w:pPr>
            <w:ins w:id="1024" w:author="Author">
              <w:del w:id="1025" w:author="USA " w:date="2024-03-04T13:07:00Z">
                <w:r w:rsidRPr="00C713D0" w:rsidDel="00EB77C4">
                  <w:rPr>
                    <w:sz w:val="20"/>
                    <w:highlight w:val="cyan"/>
                  </w:rPr>
                  <w:delText>60</w:delText>
                </w:r>
              </w:del>
            </w:ins>
          </w:p>
        </w:tc>
        <w:tc>
          <w:tcPr>
            <w:tcW w:w="4299" w:type="dxa"/>
            <w:tcBorders>
              <w:top w:val="nil"/>
              <w:left w:val="nil"/>
              <w:bottom w:val="single" w:sz="4" w:space="0" w:color="auto"/>
              <w:right w:val="single" w:sz="4" w:space="0" w:color="auto"/>
            </w:tcBorders>
            <w:shd w:val="clear" w:color="000000" w:fill="FFFFFF"/>
            <w:vAlign w:val="center"/>
          </w:tcPr>
          <w:p w14:paraId="4EBB13DF" w14:textId="4F6C81DC"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026" w:author="Author" w:date="1900-01-01T00:00:00Z"/>
                <w:del w:id="1027" w:author="USA " w:date="2024-03-04T13:07:00Z"/>
                <w:sz w:val="20"/>
                <w:highlight w:val="cyan"/>
              </w:rPr>
            </w:pPr>
            <w:ins w:id="1028" w:author="Author">
              <w:del w:id="1029" w:author="USA " w:date="2024-03-04T13:07:00Z">
                <w:r w:rsidRPr="00C713D0" w:rsidDel="00EB77C4">
                  <w:rPr>
                    <w:sz w:val="20"/>
                    <w:highlight w:val="cyan"/>
                  </w:rPr>
                  <w:delText>Special Mark (Area): Aquaculture Farm</w:delText>
                </w:r>
              </w:del>
            </w:ins>
          </w:p>
        </w:tc>
      </w:tr>
      <w:tr w:rsidR="00813DDF" w:rsidRPr="00C713D0" w:rsidDel="00EB77C4" w14:paraId="77BBB3E9" w14:textId="556ACAFF" w:rsidTr="006A04CB">
        <w:trPr>
          <w:trHeight w:val="144"/>
          <w:ins w:id="1030" w:author="Author" w:date="1900-01-01T00:00:00Z"/>
          <w:del w:id="1031"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758CA9E3" w14:textId="519B8EC3"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032" w:author="Author" w:date="1900-01-01T00:00:00Z"/>
                <w:del w:id="1033" w:author="USA " w:date="2024-03-04T13:07:00Z"/>
                <w:b/>
                <w:bCs/>
                <w:sz w:val="20"/>
                <w:highlight w:val="cyan"/>
              </w:rPr>
            </w:pPr>
            <w:ins w:id="1034" w:author="Author">
              <w:del w:id="1035" w:author="USA " w:date="2024-03-04T13:07:00Z">
                <w:r w:rsidRPr="00C713D0" w:rsidDel="00EB77C4">
                  <w:rPr>
                    <w:b/>
                    <w:bCs/>
                    <w:sz w:val="20"/>
                    <w:highlight w:val="cyan"/>
                  </w:rPr>
                  <w:delText>01</w:delText>
                </w:r>
              </w:del>
            </w:ins>
          </w:p>
        </w:tc>
        <w:tc>
          <w:tcPr>
            <w:tcW w:w="4302" w:type="dxa"/>
            <w:tcBorders>
              <w:top w:val="nil"/>
              <w:left w:val="nil"/>
              <w:bottom w:val="single" w:sz="4" w:space="0" w:color="auto"/>
              <w:right w:val="single" w:sz="4" w:space="0" w:color="auto"/>
            </w:tcBorders>
            <w:shd w:val="clear" w:color="000000" w:fill="FFFFFF"/>
            <w:vAlign w:val="center"/>
          </w:tcPr>
          <w:p w14:paraId="305E6BEB" w14:textId="1375FF82"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036" w:author="Author" w:date="1900-01-01T00:00:00Z"/>
                <w:del w:id="1037" w:author="USA " w:date="2024-03-04T13:07:00Z"/>
                <w:sz w:val="20"/>
                <w:highlight w:val="cyan"/>
              </w:rPr>
            </w:pPr>
            <w:ins w:id="1038" w:author="Author">
              <w:del w:id="1039" w:author="USA " w:date="2024-03-04T13:07:00Z">
                <w:r w:rsidRPr="00C713D0" w:rsidDel="00EB77C4">
                  <w:rPr>
                    <w:sz w:val="20"/>
                    <w:highlight w:val="cyan"/>
                  </w:rPr>
                  <w:delText xml:space="preserve">Augmenting an existing physical AtoN </w:delText>
                </w:r>
              </w:del>
            </w:ins>
          </w:p>
        </w:tc>
        <w:tc>
          <w:tcPr>
            <w:tcW w:w="486" w:type="dxa"/>
            <w:tcBorders>
              <w:top w:val="nil"/>
              <w:left w:val="nil"/>
              <w:bottom w:val="single" w:sz="4" w:space="0" w:color="auto"/>
              <w:right w:val="single" w:sz="4" w:space="0" w:color="auto"/>
            </w:tcBorders>
            <w:shd w:val="clear" w:color="000000" w:fill="BFBFBF"/>
            <w:vAlign w:val="center"/>
          </w:tcPr>
          <w:p w14:paraId="315ED2FD" w14:textId="653559CC"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040" w:author="Author" w:date="1900-01-01T00:00:00Z"/>
                <w:del w:id="1041" w:author="USA " w:date="2024-03-04T13:07:00Z"/>
                <w:sz w:val="20"/>
                <w:highlight w:val="cyan"/>
              </w:rPr>
            </w:pPr>
            <w:ins w:id="1042" w:author="Author">
              <w:del w:id="1043" w:author="USA " w:date="2024-03-04T13:07:00Z">
                <w:r w:rsidRPr="00C713D0" w:rsidDel="00EB77C4">
                  <w:rPr>
                    <w:sz w:val="20"/>
                    <w:highlight w:val="cyan"/>
                  </w:rPr>
                  <w:delText>61</w:delText>
                </w:r>
              </w:del>
            </w:ins>
          </w:p>
        </w:tc>
        <w:tc>
          <w:tcPr>
            <w:tcW w:w="4299" w:type="dxa"/>
            <w:tcBorders>
              <w:top w:val="nil"/>
              <w:left w:val="nil"/>
              <w:bottom w:val="single" w:sz="4" w:space="0" w:color="auto"/>
              <w:right w:val="single" w:sz="4" w:space="0" w:color="auto"/>
            </w:tcBorders>
            <w:shd w:val="clear" w:color="auto" w:fill="auto"/>
            <w:vAlign w:val="center"/>
          </w:tcPr>
          <w:p w14:paraId="1DD10BBB" w14:textId="31564390"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044" w:author="Author" w:date="1900-01-01T00:00:00Z"/>
                <w:del w:id="1045" w:author="USA " w:date="2024-03-04T13:07:00Z"/>
                <w:sz w:val="20"/>
                <w:highlight w:val="cyan"/>
              </w:rPr>
            </w:pPr>
            <w:ins w:id="1046" w:author="Author">
              <w:del w:id="1047" w:author="USA " w:date="2024-03-04T13:07:00Z">
                <w:r w:rsidRPr="00C713D0" w:rsidDel="00EB77C4">
                  <w:rPr>
                    <w:sz w:val="20"/>
                    <w:highlight w:val="cyan"/>
                  </w:rPr>
                  <w:delText>Special Mark (Area): Guard Zone</w:delText>
                </w:r>
              </w:del>
            </w:ins>
          </w:p>
        </w:tc>
      </w:tr>
      <w:tr w:rsidR="00813DDF" w:rsidRPr="00C713D0" w:rsidDel="00EB77C4" w14:paraId="0ED82646" w14:textId="3549CDF5" w:rsidTr="006A04CB">
        <w:trPr>
          <w:trHeight w:val="144"/>
          <w:ins w:id="1048" w:author="Author" w:date="1900-01-01T00:00:00Z"/>
          <w:del w:id="1049"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76F1ED93" w14:textId="2EC466F8"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050" w:author="Author" w:date="1900-01-01T00:00:00Z"/>
                <w:del w:id="1051" w:author="USA " w:date="2024-03-04T13:07:00Z"/>
                <w:b/>
                <w:bCs/>
                <w:sz w:val="20"/>
                <w:highlight w:val="cyan"/>
              </w:rPr>
            </w:pPr>
            <w:ins w:id="1052" w:author="Author">
              <w:del w:id="1053" w:author="USA " w:date="2024-03-04T13:07:00Z">
                <w:r w:rsidRPr="00C713D0" w:rsidDel="00EB77C4">
                  <w:rPr>
                    <w:b/>
                    <w:bCs/>
                    <w:sz w:val="20"/>
                    <w:highlight w:val="cyan"/>
                  </w:rPr>
                  <w:delText>02</w:delText>
                </w:r>
              </w:del>
            </w:ins>
          </w:p>
        </w:tc>
        <w:tc>
          <w:tcPr>
            <w:tcW w:w="4302" w:type="dxa"/>
            <w:tcBorders>
              <w:top w:val="nil"/>
              <w:left w:val="nil"/>
              <w:bottom w:val="single" w:sz="4" w:space="0" w:color="auto"/>
              <w:right w:val="single" w:sz="4" w:space="0" w:color="auto"/>
            </w:tcBorders>
            <w:shd w:val="clear" w:color="000000" w:fill="FFFFFF"/>
            <w:vAlign w:val="center"/>
          </w:tcPr>
          <w:p w14:paraId="3A340B07" w14:textId="37367331"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054" w:author="Author" w:date="1900-01-01T00:00:00Z"/>
                <w:del w:id="1055" w:author="USA " w:date="2024-03-04T13:07:00Z"/>
                <w:sz w:val="20"/>
                <w:highlight w:val="cyan"/>
              </w:rPr>
            </w:pPr>
            <w:ins w:id="1056" w:author="Author">
              <w:del w:id="1057" w:author="USA " w:date="2024-03-04T13:07:00Z">
                <w:r w:rsidRPr="00C713D0" w:rsidDel="00EB77C4">
                  <w:rPr>
                    <w:sz w:val="20"/>
                    <w:highlight w:val="cyan"/>
                  </w:rPr>
                  <w:delText>Reference Point / Area</w:delText>
                </w:r>
              </w:del>
            </w:ins>
          </w:p>
        </w:tc>
        <w:tc>
          <w:tcPr>
            <w:tcW w:w="486" w:type="dxa"/>
            <w:tcBorders>
              <w:top w:val="nil"/>
              <w:left w:val="nil"/>
              <w:bottom w:val="single" w:sz="4" w:space="0" w:color="auto"/>
              <w:right w:val="single" w:sz="4" w:space="0" w:color="auto"/>
            </w:tcBorders>
            <w:shd w:val="clear" w:color="000000" w:fill="BFBFBF"/>
            <w:vAlign w:val="center"/>
          </w:tcPr>
          <w:p w14:paraId="7997D14C" w14:textId="4851D54E"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058" w:author="Author" w:date="1900-01-01T00:00:00Z"/>
                <w:del w:id="1059" w:author="USA " w:date="2024-03-04T13:07:00Z"/>
                <w:sz w:val="20"/>
                <w:highlight w:val="cyan"/>
              </w:rPr>
            </w:pPr>
            <w:ins w:id="1060" w:author="Author">
              <w:del w:id="1061" w:author="USA " w:date="2024-03-04T13:07:00Z">
                <w:r w:rsidRPr="00C713D0" w:rsidDel="00EB77C4">
                  <w:rPr>
                    <w:sz w:val="20"/>
                    <w:highlight w:val="cyan"/>
                  </w:rPr>
                  <w:delText>62</w:delText>
                </w:r>
              </w:del>
            </w:ins>
          </w:p>
        </w:tc>
        <w:tc>
          <w:tcPr>
            <w:tcW w:w="4299" w:type="dxa"/>
            <w:tcBorders>
              <w:top w:val="nil"/>
              <w:left w:val="nil"/>
              <w:bottom w:val="single" w:sz="4" w:space="0" w:color="auto"/>
              <w:right w:val="single" w:sz="4" w:space="0" w:color="auto"/>
            </w:tcBorders>
            <w:shd w:val="clear" w:color="auto" w:fill="auto"/>
            <w:vAlign w:val="center"/>
          </w:tcPr>
          <w:p w14:paraId="504554EF" w14:textId="34CCF117"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062" w:author="Author" w:date="1900-01-01T00:00:00Z"/>
                <w:del w:id="1063" w:author="USA " w:date="2024-03-04T13:07:00Z"/>
                <w:sz w:val="20"/>
                <w:highlight w:val="cyan"/>
              </w:rPr>
            </w:pPr>
            <w:ins w:id="1064" w:author="Author">
              <w:del w:id="1065" w:author="USA " w:date="2024-03-04T13:07:00Z">
                <w:r w:rsidRPr="00C713D0" w:rsidDel="00EB77C4">
                  <w:rPr>
                    <w:sz w:val="20"/>
                    <w:highlight w:val="cyan"/>
                  </w:rPr>
                  <w:delText>Special Mark (Area): Ice Floe Edge</w:delText>
                </w:r>
              </w:del>
            </w:ins>
          </w:p>
        </w:tc>
      </w:tr>
      <w:tr w:rsidR="00813DDF" w:rsidRPr="00C713D0" w:rsidDel="00EB77C4" w14:paraId="1292BADF" w14:textId="56D44C0C" w:rsidTr="006A04CB">
        <w:trPr>
          <w:trHeight w:val="144"/>
          <w:ins w:id="1066" w:author="Author" w:date="1900-01-01T00:00:00Z"/>
          <w:del w:id="1067"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15410FEB" w14:textId="1B35F389"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068" w:author="Author" w:date="1900-01-01T00:00:00Z"/>
                <w:del w:id="1069" w:author="USA " w:date="2024-03-04T13:07:00Z"/>
                <w:b/>
                <w:bCs/>
                <w:sz w:val="20"/>
                <w:highlight w:val="cyan"/>
              </w:rPr>
            </w:pPr>
            <w:ins w:id="1070" w:author="Author">
              <w:del w:id="1071" w:author="USA " w:date="2024-03-04T13:07:00Z">
                <w:r w:rsidRPr="00C713D0" w:rsidDel="00EB77C4">
                  <w:rPr>
                    <w:b/>
                    <w:bCs/>
                    <w:sz w:val="20"/>
                    <w:highlight w:val="cyan"/>
                  </w:rPr>
                  <w:delText>03</w:delText>
                </w:r>
              </w:del>
            </w:ins>
          </w:p>
        </w:tc>
        <w:tc>
          <w:tcPr>
            <w:tcW w:w="4302" w:type="dxa"/>
            <w:tcBorders>
              <w:top w:val="nil"/>
              <w:left w:val="nil"/>
              <w:bottom w:val="single" w:sz="4" w:space="0" w:color="auto"/>
              <w:right w:val="single" w:sz="4" w:space="0" w:color="auto"/>
            </w:tcBorders>
            <w:shd w:val="clear" w:color="000000" w:fill="FFFFFF"/>
            <w:vAlign w:val="center"/>
          </w:tcPr>
          <w:p w14:paraId="7C0C5E98" w14:textId="65066D0A"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072" w:author="Author" w:date="1900-01-01T00:00:00Z"/>
                <w:del w:id="1073" w:author="USA " w:date="2024-03-04T13:07:00Z"/>
                <w:sz w:val="20"/>
                <w:highlight w:val="cyan"/>
              </w:rPr>
            </w:pPr>
            <w:ins w:id="1074" w:author="Author">
              <w:del w:id="1075" w:author="USA " w:date="2024-03-04T13:07:00Z">
                <w:r w:rsidRPr="00C713D0" w:rsidDel="00EB77C4">
                  <w:rPr>
                    <w:sz w:val="20"/>
                    <w:highlight w:val="cyan"/>
                  </w:rPr>
                  <w:delText>RACON</w:delText>
                </w:r>
              </w:del>
            </w:ins>
          </w:p>
        </w:tc>
        <w:tc>
          <w:tcPr>
            <w:tcW w:w="486" w:type="dxa"/>
            <w:tcBorders>
              <w:top w:val="nil"/>
              <w:left w:val="nil"/>
              <w:bottom w:val="single" w:sz="4" w:space="0" w:color="auto"/>
              <w:right w:val="single" w:sz="4" w:space="0" w:color="auto"/>
            </w:tcBorders>
            <w:shd w:val="clear" w:color="000000" w:fill="BFBFBF"/>
            <w:vAlign w:val="center"/>
          </w:tcPr>
          <w:p w14:paraId="0195DE37" w14:textId="74A556E7"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076" w:author="Author" w:date="1900-01-01T00:00:00Z"/>
                <w:del w:id="1077" w:author="USA " w:date="2024-03-04T13:07:00Z"/>
                <w:sz w:val="20"/>
                <w:highlight w:val="cyan"/>
              </w:rPr>
            </w:pPr>
            <w:ins w:id="1078" w:author="Author">
              <w:del w:id="1079" w:author="USA " w:date="2024-03-04T13:07:00Z">
                <w:r w:rsidRPr="00C713D0" w:rsidDel="00EB77C4">
                  <w:rPr>
                    <w:sz w:val="20"/>
                    <w:highlight w:val="cyan"/>
                  </w:rPr>
                  <w:delText>63</w:delText>
                </w:r>
              </w:del>
            </w:ins>
          </w:p>
        </w:tc>
        <w:tc>
          <w:tcPr>
            <w:tcW w:w="4299" w:type="dxa"/>
            <w:tcBorders>
              <w:top w:val="nil"/>
              <w:left w:val="nil"/>
              <w:bottom w:val="single" w:sz="4" w:space="0" w:color="auto"/>
              <w:right w:val="single" w:sz="4" w:space="0" w:color="auto"/>
            </w:tcBorders>
            <w:shd w:val="clear" w:color="auto" w:fill="auto"/>
            <w:vAlign w:val="center"/>
          </w:tcPr>
          <w:p w14:paraId="6D7A9428" w14:textId="6E58918A"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080" w:author="Author" w:date="1900-01-01T00:00:00Z"/>
                <w:del w:id="1081" w:author="USA " w:date="2024-03-04T13:07:00Z"/>
                <w:sz w:val="20"/>
                <w:highlight w:val="cyan"/>
              </w:rPr>
            </w:pPr>
            <w:ins w:id="1082" w:author="Author">
              <w:del w:id="1083" w:author="USA " w:date="2024-03-04T13:07:00Z">
                <w:r w:rsidRPr="00C713D0" w:rsidDel="00EB77C4">
                  <w:rPr>
                    <w:sz w:val="20"/>
                    <w:highlight w:val="cyan"/>
                  </w:rPr>
                  <w:delText>Special Mark (Area): Maritime Event / Regatta</w:delText>
                </w:r>
              </w:del>
            </w:ins>
          </w:p>
        </w:tc>
      </w:tr>
      <w:tr w:rsidR="00813DDF" w:rsidRPr="00C713D0" w:rsidDel="00EB77C4" w14:paraId="38D481B4" w14:textId="1EFEC644" w:rsidTr="006A04CB">
        <w:trPr>
          <w:trHeight w:val="144"/>
          <w:ins w:id="1084" w:author="Author" w:date="1900-01-01T00:00:00Z"/>
          <w:del w:id="1085"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2217B117" w14:textId="3D0F3F93"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086" w:author="Author" w:date="1900-01-01T00:00:00Z"/>
                <w:del w:id="1087" w:author="USA " w:date="2024-03-04T13:07:00Z"/>
                <w:b/>
                <w:bCs/>
                <w:sz w:val="20"/>
                <w:highlight w:val="cyan"/>
              </w:rPr>
            </w:pPr>
            <w:ins w:id="1088" w:author="Author">
              <w:del w:id="1089" w:author="USA " w:date="2024-03-04T13:07:00Z">
                <w:r w:rsidRPr="00C713D0" w:rsidDel="00EB77C4">
                  <w:rPr>
                    <w:b/>
                    <w:bCs/>
                    <w:sz w:val="20"/>
                    <w:highlight w:val="cyan"/>
                  </w:rPr>
                  <w:delText>04</w:delText>
                </w:r>
              </w:del>
            </w:ins>
          </w:p>
        </w:tc>
        <w:tc>
          <w:tcPr>
            <w:tcW w:w="4302" w:type="dxa"/>
            <w:tcBorders>
              <w:top w:val="nil"/>
              <w:left w:val="nil"/>
              <w:bottom w:val="single" w:sz="4" w:space="0" w:color="auto"/>
              <w:right w:val="single" w:sz="4" w:space="0" w:color="auto"/>
            </w:tcBorders>
            <w:shd w:val="clear" w:color="000000" w:fill="FFFFFF"/>
            <w:vAlign w:val="center"/>
          </w:tcPr>
          <w:p w14:paraId="01F17C0D" w14:textId="55532AD6"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090" w:author="Author" w:date="1900-01-01T00:00:00Z"/>
                <w:del w:id="1091" w:author="USA " w:date="2024-03-04T13:07:00Z"/>
                <w:sz w:val="20"/>
                <w:highlight w:val="cyan"/>
              </w:rPr>
            </w:pPr>
            <w:ins w:id="1092" w:author="Author">
              <w:del w:id="1093" w:author="USA " w:date="2024-03-04T13:07:00Z">
                <w:r w:rsidRPr="00C713D0" w:rsidDel="00EB77C4">
                  <w:rPr>
                    <w:sz w:val="20"/>
                    <w:highlight w:val="cyan"/>
                  </w:rPr>
                  <w:delText xml:space="preserve"> </w:delText>
                </w:r>
              </w:del>
            </w:ins>
          </w:p>
        </w:tc>
        <w:tc>
          <w:tcPr>
            <w:tcW w:w="486" w:type="dxa"/>
            <w:tcBorders>
              <w:top w:val="nil"/>
              <w:left w:val="nil"/>
              <w:bottom w:val="single" w:sz="4" w:space="0" w:color="auto"/>
              <w:right w:val="single" w:sz="4" w:space="0" w:color="auto"/>
            </w:tcBorders>
            <w:shd w:val="clear" w:color="000000" w:fill="BFBFBF"/>
            <w:vAlign w:val="center"/>
          </w:tcPr>
          <w:p w14:paraId="2830B725" w14:textId="6050F70A"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094" w:author="Author" w:date="1900-01-01T00:00:00Z"/>
                <w:del w:id="1095" w:author="USA " w:date="2024-03-04T13:07:00Z"/>
                <w:sz w:val="20"/>
                <w:highlight w:val="cyan"/>
              </w:rPr>
            </w:pPr>
            <w:ins w:id="1096" w:author="Author">
              <w:del w:id="1097" w:author="USA " w:date="2024-03-04T13:07:00Z">
                <w:r w:rsidRPr="00C713D0" w:rsidDel="00EB77C4">
                  <w:rPr>
                    <w:sz w:val="20"/>
                    <w:highlight w:val="cyan"/>
                  </w:rPr>
                  <w:delText>64</w:delText>
                </w:r>
              </w:del>
            </w:ins>
          </w:p>
        </w:tc>
        <w:tc>
          <w:tcPr>
            <w:tcW w:w="4299" w:type="dxa"/>
            <w:tcBorders>
              <w:top w:val="nil"/>
              <w:left w:val="nil"/>
              <w:bottom w:val="single" w:sz="4" w:space="0" w:color="auto"/>
              <w:right w:val="single" w:sz="4" w:space="0" w:color="auto"/>
            </w:tcBorders>
            <w:shd w:val="clear" w:color="auto" w:fill="auto"/>
            <w:vAlign w:val="center"/>
          </w:tcPr>
          <w:p w14:paraId="6FEED7AA" w14:textId="429D136B"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098" w:author="Author" w:date="1900-01-01T00:00:00Z"/>
                <w:del w:id="1099" w:author="USA " w:date="2024-03-04T13:07:00Z"/>
                <w:sz w:val="20"/>
                <w:highlight w:val="cyan"/>
              </w:rPr>
            </w:pPr>
            <w:ins w:id="1100" w:author="Author">
              <w:del w:id="1101" w:author="USA " w:date="2024-03-04T13:07:00Z">
                <w:r w:rsidRPr="00C713D0" w:rsidDel="00EB77C4">
                  <w:rPr>
                    <w:sz w:val="20"/>
                    <w:highlight w:val="cyan"/>
                  </w:rPr>
                  <w:delText>Special Mark (Area): Military Operations Area</w:delText>
                </w:r>
              </w:del>
            </w:ins>
          </w:p>
        </w:tc>
      </w:tr>
      <w:tr w:rsidR="00813DDF" w:rsidRPr="00C713D0" w:rsidDel="00EB77C4" w14:paraId="2B5B0888" w14:textId="2497D341" w:rsidTr="006A04CB">
        <w:trPr>
          <w:trHeight w:val="144"/>
          <w:ins w:id="1102" w:author="Author" w:date="1900-01-01T00:00:00Z"/>
          <w:del w:id="1103"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4B80B46D" w14:textId="02EF43CE"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104" w:author="Author" w:date="1900-01-01T00:00:00Z"/>
                <w:del w:id="1105" w:author="USA " w:date="2024-03-04T13:07:00Z"/>
                <w:b/>
                <w:bCs/>
                <w:sz w:val="20"/>
                <w:highlight w:val="cyan"/>
              </w:rPr>
            </w:pPr>
            <w:ins w:id="1106" w:author="Author">
              <w:del w:id="1107" w:author="USA " w:date="2024-03-04T13:07:00Z">
                <w:r w:rsidRPr="00C713D0" w:rsidDel="00EB77C4">
                  <w:rPr>
                    <w:b/>
                    <w:bCs/>
                    <w:sz w:val="20"/>
                    <w:highlight w:val="cyan"/>
                  </w:rPr>
                  <w:delText>05</w:delText>
                </w:r>
              </w:del>
            </w:ins>
          </w:p>
        </w:tc>
        <w:tc>
          <w:tcPr>
            <w:tcW w:w="4302" w:type="dxa"/>
            <w:tcBorders>
              <w:top w:val="nil"/>
              <w:left w:val="nil"/>
              <w:bottom w:val="single" w:sz="4" w:space="0" w:color="auto"/>
              <w:right w:val="single" w:sz="4" w:space="0" w:color="auto"/>
            </w:tcBorders>
            <w:shd w:val="clear" w:color="000000" w:fill="FFFFFF"/>
            <w:vAlign w:val="center"/>
          </w:tcPr>
          <w:p w14:paraId="239691DE" w14:textId="3008F2D4"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108" w:author="Author" w:date="1900-01-01T00:00:00Z"/>
                <w:del w:id="1109" w:author="USA " w:date="2024-03-04T13:07:00Z"/>
                <w:sz w:val="20"/>
                <w:highlight w:val="cyan"/>
              </w:rPr>
            </w:pPr>
          </w:p>
        </w:tc>
        <w:tc>
          <w:tcPr>
            <w:tcW w:w="486" w:type="dxa"/>
            <w:tcBorders>
              <w:top w:val="nil"/>
              <w:left w:val="nil"/>
              <w:bottom w:val="single" w:sz="4" w:space="0" w:color="auto"/>
              <w:right w:val="single" w:sz="4" w:space="0" w:color="auto"/>
            </w:tcBorders>
            <w:shd w:val="clear" w:color="000000" w:fill="BFBFBF"/>
            <w:vAlign w:val="center"/>
          </w:tcPr>
          <w:p w14:paraId="6266A413" w14:textId="78B26BCD"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110" w:author="Author" w:date="1900-01-01T00:00:00Z"/>
                <w:del w:id="1111" w:author="USA " w:date="2024-03-04T13:07:00Z"/>
                <w:sz w:val="20"/>
                <w:highlight w:val="cyan"/>
              </w:rPr>
            </w:pPr>
            <w:ins w:id="1112" w:author="Author">
              <w:del w:id="1113" w:author="USA " w:date="2024-03-04T13:07:00Z">
                <w:r w:rsidRPr="00C713D0" w:rsidDel="00EB77C4">
                  <w:rPr>
                    <w:sz w:val="20"/>
                    <w:highlight w:val="cyan"/>
                  </w:rPr>
                  <w:delText>65</w:delText>
                </w:r>
              </w:del>
            </w:ins>
          </w:p>
        </w:tc>
        <w:tc>
          <w:tcPr>
            <w:tcW w:w="4299" w:type="dxa"/>
            <w:tcBorders>
              <w:top w:val="nil"/>
              <w:left w:val="nil"/>
              <w:bottom w:val="single" w:sz="4" w:space="0" w:color="auto"/>
              <w:right w:val="single" w:sz="4" w:space="0" w:color="auto"/>
            </w:tcBorders>
            <w:shd w:val="clear" w:color="auto" w:fill="auto"/>
            <w:vAlign w:val="center"/>
          </w:tcPr>
          <w:p w14:paraId="16B1501C" w14:textId="47B5CD75"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114" w:author="Author" w:date="1900-01-01T00:00:00Z"/>
                <w:del w:id="1115" w:author="USA " w:date="2024-03-04T13:07:00Z"/>
                <w:sz w:val="20"/>
                <w:highlight w:val="cyan"/>
              </w:rPr>
            </w:pPr>
            <w:ins w:id="1116" w:author="Author">
              <w:del w:id="1117" w:author="USA " w:date="2024-03-04T13:07:00Z">
                <w:r w:rsidRPr="00C713D0" w:rsidDel="00EB77C4">
                  <w:rPr>
                    <w:sz w:val="20"/>
                    <w:highlight w:val="cyan"/>
                  </w:rPr>
                  <w:delText>Special Mark (Area): Mooring Area</w:delText>
                </w:r>
              </w:del>
            </w:ins>
          </w:p>
        </w:tc>
      </w:tr>
      <w:tr w:rsidR="00813DDF" w:rsidRPr="00C713D0" w:rsidDel="00EB77C4" w14:paraId="2E75241C" w14:textId="7D6B4781" w:rsidTr="006A04CB">
        <w:trPr>
          <w:trHeight w:val="144"/>
          <w:ins w:id="1118" w:author="Author" w:date="1900-01-01T00:00:00Z"/>
          <w:del w:id="1119"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5E631263" w14:textId="06F310C8"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120" w:author="Author" w:date="1900-01-01T00:00:00Z"/>
                <w:del w:id="1121" w:author="USA " w:date="2024-03-04T13:07:00Z"/>
                <w:b/>
                <w:bCs/>
                <w:sz w:val="20"/>
                <w:highlight w:val="cyan"/>
              </w:rPr>
            </w:pPr>
            <w:ins w:id="1122" w:author="Author">
              <w:del w:id="1123" w:author="USA " w:date="2024-03-04T13:07:00Z">
                <w:r w:rsidRPr="00C713D0" w:rsidDel="00EB77C4">
                  <w:rPr>
                    <w:b/>
                    <w:bCs/>
                    <w:sz w:val="20"/>
                    <w:highlight w:val="cyan"/>
                  </w:rPr>
                  <w:delText>06</w:delText>
                </w:r>
              </w:del>
            </w:ins>
          </w:p>
        </w:tc>
        <w:tc>
          <w:tcPr>
            <w:tcW w:w="4302" w:type="dxa"/>
            <w:tcBorders>
              <w:top w:val="nil"/>
              <w:left w:val="nil"/>
              <w:bottom w:val="single" w:sz="4" w:space="0" w:color="auto"/>
              <w:right w:val="single" w:sz="4" w:space="0" w:color="auto"/>
            </w:tcBorders>
            <w:shd w:val="clear" w:color="000000" w:fill="FFFFFF"/>
            <w:vAlign w:val="center"/>
          </w:tcPr>
          <w:p w14:paraId="19C536A9" w14:textId="35D76E7F"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124" w:author="Author" w:date="1900-01-01T00:00:00Z"/>
                <w:del w:id="1125" w:author="USA " w:date="2024-03-04T13:07:00Z"/>
                <w:sz w:val="20"/>
                <w:highlight w:val="cyan"/>
              </w:rPr>
            </w:pPr>
          </w:p>
        </w:tc>
        <w:tc>
          <w:tcPr>
            <w:tcW w:w="486" w:type="dxa"/>
            <w:tcBorders>
              <w:top w:val="nil"/>
              <w:left w:val="nil"/>
              <w:bottom w:val="single" w:sz="4" w:space="0" w:color="auto"/>
              <w:right w:val="single" w:sz="4" w:space="0" w:color="auto"/>
            </w:tcBorders>
            <w:shd w:val="clear" w:color="000000" w:fill="BFBFBF"/>
            <w:vAlign w:val="center"/>
          </w:tcPr>
          <w:p w14:paraId="3DCEAAF1" w14:textId="13F8D579"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126" w:author="Author" w:date="1900-01-01T00:00:00Z"/>
                <w:del w:id="1127" w:author="USA " w:date="2024-03-04T13:07:00Z"/>
                <w:sz w:val="20"/>
                <w:highlight w:val="cyan"/>
              </w:rPr>
            </w:pPr>
            <w:ins w:id="1128" w:author="Author">
              <w:del w:id="1129" w:author="USA " w:date="2024-03-04T13:07:00Z">
                <w:r w:rsidRPr="00C713D0" w:rsidDel="00EB77C4">
                  <w:rPr>
                    <w:sz w:val="20"/>
                    <w:highlight w:val="cyan"/>
                  </w:rPr>
                  <w:delText>66</w:delText>
                </w:r>
              </w:del>
            </w:ins>
          </w:p>
        </w:tc>
        <w:tc>
          <w:tcPr>
            <w:tcW w:w="4299" w:type="dxa"/>
            <w:tcBorders>
              <w:top w:val="nil"/>
              <w:left w:val="nil"/>
              <w:bottom w:val="single" w:sz="4" w:space="0" w:color="auto"/>
              <w:right w:val="single" w:sz="4" w:space="0" w:color="auto"/>
            </w:tcBorders>
            <w:shd w:val="clear" w:color="auto" w:fill="auto"/>
            <w:vAlign w:val="center"/>
          </w:tcPr>
          <w:p w14:paraId="3C80A635" w14:textId="5719374C"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130" w:author="Author" w:date="1900-01-01T00:00:00Z"/>
                <w:del w:id="1131" w:author="USA " w:date="2024-03-04T13:07:00Z"/>
                <w:sz w:val="20"/>
                <w:highlight w:val="cyan"/>
              </w:rPr>
            </w:pPr>
            <w:ins w:id="1132" w:author="Author">
              <w:del w:id="1133" w:author="USA " w:date="2024-03-04T13:07:00Z">
                <w:r w:rsidRPr="00C713D0" w:rsidDel="00EB77C4">
                  <w:rPr>
                    <w:sz w:val="20"/>
                    <w:highlight w:val="cyan"/>
                  </w:rPr>
                  <w:delText>Special Mark (Area): Pollution Response / Recovery Area</w:delText>
                </w:r>
              </w:del>
            </w:ins>
          </w:p>
        </w:tc>
      </w:tr>
      <w:tr w:rsidR="00813DDF" w:rsidRPr="00C713D0" w:rsidDel="00EB77C4" w14:paraId="173A3B9F" w14:textId="6F1A7A44" w:rsidTr="006A04CB">
        <w:trPr>
          <w:trHeight w:val="144"/>
          <w:ins w:id="1134" w:author="Author" w:date="1900-01-01T00:00:00Z"/>
          <w:del w:id="1135"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5EF70C61" w14:textId="69C6EA43"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136" w:author="Author" w:date="1900-01-01T00:00:00Z"/>
                <w:del w:id="1137" w:author="USA " w:date="2024-03-04T13:07:00Z"/>
                <w:b/>
                <w:bCs/>
                <w:sz w:val="20"/>
                <w:highlight w:val="cyan"/>
              </w:rPr>
            </w:pPr>
            <w:ins w:id="1138" w:author="Author">
              <w:del w:id="1139" w:author="USA " w:date="2024-03-04T13:07:00Z">
                <w:r w:rsidRPr="00C713D0" w:rsidDel="00EB77C4">
                  <w:rPr>
                    <w:b/>
                    <w:bCs/>
                    <w:sz w:val="20"/>
                    <w:highlight w:val="cyan"/>
                  </w:rPr>
                  <w:delText>07</w:delText>
                </w:r>
              </w:del>
            </w:ins>
          </w:p>
        </w:tc>
        <w:tc>
          <w:tcPr>
            <w:tcW w:w="4302" w:type="dxa"/>
            <w:tcBorders>
              <w:top w:val="nil"/>
              <w:left w:val="nil"/>
              <w:bottom w:val="single" w:sz="4" w:space="0" w:color="auto"/>
              <w:right w:val="single" w:sz="4" w:space="0" w:color="auto"/>
            </w:tcBorders>
            <w:shd w:val="clear" w:color="000000" w:fill="FFFFFF"/>
            <w:vAlign w:val="center"/>
          </w:tcPr>
          <w:p w14:paraId="46A2C6A5" w14:textId="0F16067A"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140" w:author="Author" w:date="1900-01-01T00:00:00Z"/>
                <w:del w:id="1141" w:author="USA " w:date="2024-03-04T13:07:00Z"/>
                <w:sz w:val="20"/>
                <w:highlight w:val="cyan"/>
              </w:rPr>
            </w:pPr>
          </w:p>
        </w:tc>
        <w:tc>
          <w:tcPr>
            <w:tcW w:w="486" w:type="dxa"/>
            <w:tcBorders>
              <w:top w:val="nil"/>
              <w:left w:val="nil"/>
              <w:bottom w:val="single" w:sz="4" w:space="0" w:color="auto"/>
              <w:right w:val="single" w:sz="4" w:space="0" w:color="auto"/>
            </w:tcBorders>
            <w:shd w:val="clear" w:color="000000" w:fill="BFBFBF"/>
            <w:vAlign w:val="center"/>
          </w:tcPr>
          <w:p w14:paraId="6DAB86E0" w14:textId="23D483DE"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142" w:author="Author" w:date="1900-01-01T00:00:00Z"/>
                <w:del w:id="1143" w:author="USA " w:date="2024-03-04T13:07:00Z"/>
                <w:sz w:val="20"/>
                <w:highlight w:val="cyan"/>
              </w:rPr>
            </w:pPr>
            <w:ins w:id="1144" w:author="Author">
              <w:del w:id="1145" w:author="USA " w:date="2024-03-04T13:07:00Z">
                <w:r w:rsidRPr="00C713D0" w:rsidDel="00EB77C4">
                  <w:rPr>
                    <w:sz w:val="20"/>
                    <w:highlight w:val="cyan"/>
                  </w:rPr>
                  <w:delText>67</w:delText>
                </w:r>
              </w:del>
            </w:ins>
          </w:p>
        </w:tc>
        <w:tc>
          <w:tcPr>
            <w:tcW w:w="4299" w:type="dxa"/>
            <w:tcBorders>
              <w:top w:val="nil"/>
              <w:left w:val="nil"/>
              <w:bottom w:val="single" w:sz="4" w:space="0" w:color="auto"/>
              <w:right w:val="single" w:sz="4" w:space="0" w:color="auto"/>
            </w:tcBorders>
            <w:shd w:val="clear" w:color="auto" w:fill="auto"/>
            <w:vAlign w:val="center"/>
          </w:tcPr>
          <w:p w14:paraId="68621E88" w14:textId="165C544B"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146" w:author="Author" w:date="1900-01-01T00:00:00Z"/>
                <w:del w:id="1147" w:author="USA " w:date="2024-03-04T13:07:00Z"/>
                <w:sz w:val="20"/>
                <w:highlight w:val="cyan"/>
              </w:rPr>
            </w:pPr>
            <w:ins w:id="1148" w:author="Author">
              <w:del w:id="1149" w:author="USA " w:date="2024-03-04T13:07:00Z">
                <w:r w:rsidRPr="00C713D0" w:rsidDel="00EB77C4">
                  <w:rPr>
                    <w:sz w:val="20"/>
                    <w:highlight w:val="cyan"/>
                  </w:rPr>
                  <w:delText>Special Mark (Area): Restricted Operations Area</w:delText>
                </w:r>
              </w:del>
            </w:ins>
          </w:p>
        </w:tc>
      </w:tr>
      <w:tr w:rsidR="00813DDF" w:rsidRPr="00C713D0" w:rsidDel="00EB77C4" w14:paraId="3304FF66" w14:textId="458F9FF7" w:rsidTr="006A04CB">
        <w:trPr>
          <w:trHeight w:val="144"/>
          <w:ins w:id="1150" w:author="Author" w:date="1900-01-01T00:00:00Z"/>
          <w:del w:id="1151"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300E120A" w14:textId="2D28630A"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152" w:author="Author" w:date="1900-01-01T00:00:00Z"/>
                <w:del w:id="1153" w:author="USA " w:date="2024-03-04T13:07:00Z"/>
                <w:b/>
                <w:bCs/>
                <w:sz w:val="20"/>
                <w:highlight w:val="cyan"/>
              </w:rPr>
            </w:pPr>
            <w:ins w:id="1154" w:author="Author">
              <w:del w:id="1155" w:author="USA " w:date="2024-03-04T13:07:00Z">
                <w:r w:rsidRPr="00C713D0" w:rsidDel="00EB77C4">
                  <w:rPr>
                    <w:b/>
                    <w:bCs/>
                    <w:sz w:val="20"/>
                    <w:highlight w:val="cyan"/>
                  </w:rPr>
                  <w:delText>08</w:delText>
                </w:r>
              </w:del>
            </w:ins>
          </w:p>
        </w:tc>
        <w:tc>
          <w:tcPr>
            <w:tcW w:w="4302" w:type="dxa"/>
            <w:tcBorders>
              <w:top w:val="nil"/>
              <w:left w:val="nil"/>
              <w:bottom w:val="single" w:sz="4" w:space="0" w:color="auto"/>
              <w:right w:val="single" w:sz="4" w:space="0" w:color="auto"/>
            </w:tcBorders>
            <w:shd w:val="clear" w:color="000000" w:fill="FFFFFF"/>
            <w:vAlign w:val="center"/>
          </w:tcPr>
          <w:p w14:paraId="26D6C3DB" w14:textId="016C3A39"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156" w:author="Author" w:date="1900-01-01T00:00:00Z"/>
                <w:del w:id="1157" w:author="USA " w:date="2024-03-04T13:07:00Z"/>
                <w:sz w:val="20"/>
                <w:highlight w:val="cyan"/>
              </w:rPr>
            </w:pPr>
          </w:p>
        </w:tc>
        <w:tc>
          <w:tcPr>
            <w:tcW w:w="486" w:type="dxa"/>
            <w:tcBorders>
              <w:top w:val="nil"/>
              <w:left w:val="nil"/>
              <w:bottom w:val="single" w:sz="4" w:space="0" w:color="auto"/>
              <w:right w:val="single" w:sz="4" w:space="0" w:color="auto"/>
            </w:tcBorders>
            <w:shd w:val="clear" w:color="000000" w:fill="BFBFBF"/>
            <w:vAlign w:val="center"/>
          </w:tcPr>
          <w:p w14:paraId="18246135" w14:textId="62DF375A"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158" w:author="Author" w:date="1900-01-01T00:00:00Z"/>
                <w:del w:id="1159" w:author="USA " w:date="2024-03-04T13:07:00Z"/>
                <w:sz w:val="20"/>
                <w:highlight w:val="cyan"/>
              </w:rPr>
            </w:pPr>
            <w:ins w:id="1160" w:author="Author">
              <w:del w:id="1161" w:author="USA " w:date="2024-03-04T13:07:00Z">
                <w:r w:rsidRPr="00C713D0" w:rsidDel="00EB77C4">
                  <w:rPr>
                    <w:sz w:val="20"/>
                    <w:highlight w:val="cyan"/>
                  </w:rPr>
                  <w:delText>68</w:delText>
                </w:r>
              </w:del>
            </w:ins>
          </w:p>
        </w:tc>
        <w:tc>
          <w:tcPr>
            <w:tcW w:w="4299" w:type="dxa"/>
            <w:tcBorders>
              <w:top w:val="nil"/>
              <w:left w:val="nil"/>
              <w:bottom w:val="single" w:sz="4" w:space="0" w:color="auto"/>
              <w:right w:val="single" w:sz="4" w:space="0" w:color="auto"/>
            </w:tcBorders>
            <w:shd w:val="clear" w:color="000000" w:fill="FFFFFF"/>
            <w:vAlign w:val="center"/>
          </w:tcPr>
          <w:p w14:paraId="46B1EE05" w14:textId="52E21014"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162" w:author="Author" w:date="1900-01-01T00:00:00Z"/>
                <w:del w:id="1163" w:author="USA " w:date="2024-03-04T13:07:00Z"/>
                <w:sz w:val="20"/>
                <w:highlight w:val="cyan"/>
              </w:rPr>
            </w:pPr>
            <w:ins w:id="1164" w:author="Author">
              <w:del w:id="1165" w:author="USA " w:date="2024-03-04T13:07:00Z">
                <w:r w:rsidRPr="00C713D0" w:rsidDel="00EB77C4">
                  <w:rPr>
                    <w:sz w:val="20"/>
                    <w:highlight w:val="cyan"/>
                  </w:rPr>
                  <w:delText>Special Mark (Area): Search And Rescue Area</w:delText>
                </w:r>
              </w:del>
            </w:ins>
          </w:p>
        </w:tc>
      </w:tr>
      <w:tr w:rsidR="00813DDF" w:rsidRPr="00C713D0" w:rsidDel="00EB77C4" w14:paraId="3E0C1CD7" w14:textId="3F45AC57" w:rsidTr="006A04CB">
        <w:trPr>
          <w:trHeight w:val="144"/>
          <w:ins w:id="1166" w:author="Author" w:date="1900-01-01T00:00:00Z"/>
          <w:del w:id="1167"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61C6ADC4" w14:textId="280FCB6A"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168" w:author="Author" w:date="1900-01-01T00:00:00Z"/>
                <w:del w:id="1169" w:author="USA " w:date="2024-03-04T13:07:00Z"/>
                <w:b/>
                <w:bCs/>
                <w:sz w:val="20"/>
                <w:highlight w:val="cyan"/>
              </w:rPr>
            </w:pPr>
            <w:ins w:id="1170" w:author="Author">
              <w:del w:id="1171" w:author="USA " w:date="2024-03-04T13:07:00Z">
                <w:r w:rsidRPr="00C713D0" w:rsidDel="00EB77C4">
                  <w:rPr>
                    <w:b/>
                    <w:bCs/>
                    <w:sz w:val="20"/>
                    <w:highlight w:val="cyan"/>
                  </w:rPr>
                  <w:delText>09</w:delText>
                </w:r>
              </w:del>
            </w:ins>
          </w:p>
        </w:tc>
        <w:tc>
          <w:tcPr>
            <w:tcW w:w="4302" w:type="dxa"/>
            <w:tcBorders>
              <w:top w:val="nil"/>
              <w:left w:val="nil"/>
              <w:bottom w:val="single" w:sz="4" w:space="0" w:color="auto"/>
              <w:right w:val="single" w:sz="4" w:space="0" w:color="auto"/>
            </w:tcBorders>
            <w:shd w:val="clear" w:color="000000" w:fill="FFFFFF"/>
            <w:vAlign w:val="center"/>
          </w:tcPr>
          <w:p w14:paraId="1E051D82" w14:textId="00FB6865"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172" w:author="Author" w:date="1900-01-01T00:00:00Z"/>
                <w:del w:id="1173" w:author="USA " w:date="2024-03-04T13:07:00Z"/>
                <w:sz w:val="20"/>
                <w:highlight w:val="cyan"/>
              </w:rPr>
            </w:pPr>
          </w:p>
        </w:tc>
        <w:tc>
          <w:tcPr>
            <w:tcW w:w="486" w:type="dxa"/>
            <w:tcBorders>
              <w:top w:val="nil"/>
              <w:left w:val="nil"/>
              <w:bottom w:val="single" w:sz="4" w:space="0" w:color="auto"/>
              <w:right w:val="single" w:sz="4" w:space="0" w:color="auto"/>
            </w:tcBorders>
            <w:shd w:val="clear" w:color="000000" w:fill="BFBFBF"/>
            <w:vAlign w:val="center"/>
          </w:tcPr>
          <w:p w14:paraId="4549CDE2" w14:textId="0E29746B"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174" w:author="Author" w:date="1900-01-01T00:00:00Z"/>
                <w:del w:id="1175" w:author="USA " w:date="2024-03-04T13:07:00Z"/>
                <w:sz w:val="20"/>
                <w:highlight w:val="cyan"/>
              </w:rPr>
            </w:pPr>
            <w:ins w:id="1176" w:author="Author">
              <w:del w:id="1177" w:author="USA " w:date="2024-03-04T13:07:00Z">
                <w:r w:rsidRPr="00C713D0" w:rsidDel="00EB77C4">
                  <w:rPr>
                    <w:sz w:val="20"/>
                    <w:highlight w:val="cyan"/>
                  </w:rPr>
                  <w:delText>69</w:delText>
                </w:r>
              </w:del>
            </w:ins>
          </w:p>
        </w:tc>
        <w:tc>
          <w:tcPr>
            <w:tcW w:w="4299" w:type="dxa"/>
            <w:tcBorders>
              <w:top w:val="nil"/>
              <w:left w:val="nil"/>
              <w:bottom w:val="single" w:sz="4" w:space="0" w:color="auto"/>
              <w:right w:val="single" w:sz="4" w:space="0" w:color="auto"/>
            </w:tcBorders>
            <w:shd w:val="clear" w:color="auto" w:fill="auto"/>
            <w:vAlign w:val="center"/>
          </w:tcPr>
          <w:p w14:paraId="3B6C1FC8" w14:textId="00A7C538"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178" w:author="Author" w:date="1900-01-01T00:00:00Z"/>
                <w:del w:id="1179" w:author="USA " w:date="2024-03-04T13:07:00Z"/>
                <w:sz w:val="20"/>
                <w:highlight w:val="cyan"/>
              </w:rPr>
            </w:pPr>
            <w:ins w:id="1180" w:author="Author">
              <w:del w:id="1181" w:author="USA " w:date="2024-03-04T13:07:00Z">
                <w:r w:rsidRPr="00C713D0" w:rsidDel="00EB77C4">
                  <w:rPr>
                    <w:sz w:val="20"/>
                    <w:highlight w:val="cyan"/>
                  </w:rPr>
                  <w:delText>Special Mark (Area): Substance Fishing Area</w:delText>
                </w:r>
              </w:del>
            </w:ins>
          </w:p>
        </w:tc>
      </w:tr>
      <w:tr w:rsidR="00813DDF" w:rsidRPr="00C713D0" w:rsidDel="00EB77C4" w14:paraId="2F132674" w14:textId="7CB216F2" w:rsidTr="006A04CB">
        <w:trPr>
          <w:trHeight w:val="144"/>
          <w:ins w:id="1182" w:author="Author" w:date="1900-01-01T00:00:00Z"/>
          <w:del w:id="1183"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71BB2E22" w14:textId="3EC4A015"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184" w:author="Author" w:date="1900-01-01T00:00:00Z"/>
                <w:del w:id="1185" w:author="USA " w:date="2024-03-04T13:07:00Z"/>
                <w:b/>
                <w:bCs/>
                <w:sz w:val="20"/>
                <w:highlight w:val="cyan"/>
              </w:rPr>
            </w:pPr>
            <w:ins w:id="1186" w:author="Author">
              <w:del w:id="1187" w:author="USA " w:date="2024-03-04T13:07:00Z">
                <w:r w:rsidRPr="00C713D0" w:rsidDel="00EB77C4">
                  <w:rPr>
                    <w:b/>
                    <w:bCs/>
                    <w:sz w:val="20"/>
                    <w:highlight w:val="cyan"/>
                  </w:rPr>
                  <w:delText>10</w:delText>
                </w:r>
              </w:del>
            </w:ins>
          </w:p>
        </w:tc>
        <w:tc>
          <w:tcPr>
            <w:tcW w:w="4302" w:type="dxa"/>
            <w:tcBorders>
              <w:top w:val="nil"/>
              <w:left w:val="nil"/>
              <w:bottom w:val="single" w:sz="4" w:space="0" w:color="auto"/>
              <w:right w:val="single" w:sz="4" w:space="0" w:color="auto"/>
            </w:tcBorders>
            <w:shd w:val="clear" w:color="000000" w:fill="FFFFFF"/>
            <w:vAlign w:val="center"/>
          </w:tcPr>
          <w:p w14:paraId="34E5B9E0" w14:textId="21FF53A1"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188" w:author="Author" w:date="1900-01-01T00:00:00Z"/>
                <w:del w:id="1189" w:author="USA " w:date="2024-03-04T13:07:00Z"/>
                <w:sz w:val="20"/>
                <w:highlight w:val="cyan"/>
              </w:rPr>
            </w:pPr>
            <w:ins w:id="1190" w:author="Author">
              <w:del w:id="1191" w:author="USA " w:date="2024-03-04T13:07:00Z">
                <w:r w:rsidRPr="00C713D0" w:rsidDel="00EB77C4">
                  <w:rPr>
                    <w:sz w:val="20"/>
                    <w:highlight w:val="cyan"/>
                  </w:rPr>
                  <w:delText>Cardinal Mark: Bifurcation / Junction</w:delText>
                </w:r>
              </w:del>
            </w:ins>
          </w:p>
        </w:tc>
        <w:tc>
          <w:tcPr>
            <w:tcW w:w="486" w:type="dxa"/>
            <w:tcBorders>
              <w:top w:val="nil"/>
              <w:left w:val="nil"/>
              <w:bottom w:val="single" w:sz="4" w:space="0" w:color="auto"/>
              <w:right w:val="single" w:sz="4" w:space="0" w:color="auto"/>
            </w:tcBorders>
            <w:shd w:val="clear" w:color="000000" w:fill="BFBFBF"/>
            <w:vAlign w:val="center"/>
          </w:tcPr>
          <w:p w14:paraId="6C189306" w14:textId="122173AD"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192" w:author="Author" w:date="1900-01-01T00:00:00Z"/>
                <w:del w:id="1193" w:author="USA " w:date="2024-03-04T13:07:00Z"/>
                <w:sz w:val="20"/>
                <w:highlight w:val="cyan"/>
              </w:rPr>
            </w:pPr>
            <w:ins w:id="1194" w:author="Author">
              <w:del w:id="1195" w:author="USA " w:date="2024-03-04T13:07:00Z">
                <w:r w:rsidRPr="00C713D0" w:rsidDel="00EB77C4">
                  <w:rPr>
                    <w:sz w:val="20"/>
                    <w:highlight w:val="cyan"/>
                  </w:rPr>
                  <w:delText>70</w:delText>
                </w:r>
              </w:del>
            </w:ins>
          </w:p>
        </w:tc>
        <w:tc>
          <w:tcPr>
            <w:tcW w:w="4299" w:type="dxa"/>
            <w:tcBorders>
              <w:top w:val="nil"/>
              <w:left w:val="nil"/>
              <w:bottom w:val="single" w:sz="4" w:space="0" w:color="auto"/>
              <w:right w:val="single" w:sz="4" w:space="0" w:color="auto"/>
            </w:tcBorders>
            <w:shd w:val="clear" w:color="auto" w:fill="auto"/>
            <w:vAlign w:val="center"/>
          </w:tcPr>
          <w:p w14:paraId="05CD466B" w14:textId="6F286B87"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196" w:author="Author" w:date="1900-01-01T00:00:00Z"/>
                <w:del w:id="1197" w:author="USA " w:date="2024-03-04T13:07:00Z"/>
                <w:sz w:val="20"/>
                <w:highlight w:val="cyan"/>
              </w:rPr>
            </w:pPr>
            <w:ins w:id="1198" w:author="Author">
              <w:del w:id="1199" w:author="USA " w:date="2024-03-04T13:07:00Z">
                <w:r w:rsidRPr="00C713D0" w:rsidDel="00EB77C4">
                  <w:rPr>
                    <w:sz w:val="20"/>
                    <w:highlight w:val="cyan"/>
                  </w:rPr>
                  <w:delText>Special Mark (Area): Underwater Operations Area</w:delText>
                </w:r>
              </w:del>
            </w:ins>
          </w:p>
        </w:tc>
      </w:tr>
      <w:tr w:rsidR="00813DDF" w:rsidRPr="00C713D0" w:rsidDel="00EB77C4" w14:paraId="31EBEE44" w14:textId="77465C04" w:rsidTr="006A04CB">
        <w:trPr>
          <w:trHeight w:val="144"/>
          <w:ins w:id="1200" w:author="Author" w:date="1900-01-01T00:00:00Z"/>
          <w:del w:id="1201"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0CB6F0BB" w14:textId="16F55819"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202" w:author="Author" w:date="1900-01-01T00:00:00Z"/>
                <w:del w:id="1203" w:author="USA " w:date="2024-03-04T13:07:00Z"/>
                <w:b/>
                <w:bCs/>
                <w:sz w:val="20"/>
                <w:highlight w:val="cyan"/>
              </w:rPr>
            </w:pPr>
            <w:ins w:id="1204" w:author="Author">
              <w:del w:id="1205" w:author="USA " w:date="2024-03-04T13:07:00Z">
                <w:r w:rsidRPr="00C713D0" w:rsidDel="00EB77C4">
                  <w:rPr>
                    <w:b/>
                    <w:bCs/>
                    <w:sz w:val="20"/>
                    <w:highlight w:val="cyan"/>
                  </w:rPr>
                  <w:delText>11</w:delText>
                </w:r>
              </w:del>
            </w:ins>
          </w:p>
        </w:tc>
        <w:tc>
          <w:tcPr>
            <w:tcW w:w="4302" w:type="dxa"/>
            <w:tcBorders>
              <w:top w:val="nil"/>
              <w:left w:val="nil"/>
              <w:bottom w:val="single" w:sz="4" w:space="0" w:color="auto"/>
              <w:right w:val="single" w:sz="4" w:space="0" w:color="auto"/>
            </w:tcBorders>
            <w:shd w:val="clear" w:color="auto" w:fill="auto"/>
            <w:vAlign w:val="center"/>
          </w:tcPr>
          <w:p w14:paraId="613DFF70" w14:textId="3398CAFD"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206" w:author="Author" w:date="1900-01-01T00:00:00Z"/>
                <w:del w:id="1207" w:author="USA " w:date="2024-03-04T13:07:00Z"/>
                <w:sz w:val="20"/>
                <w:highlight w:val="cyan"/>
              </w:rPr>
            </w:pPr>
            <w:ins w:id="1208" w:author="Author">
              <w:del w:id="1209" w:author="USA " w:date="2024-03-04T13:07:00Z">
                <w:r w:rsidRPr="00C713D0" w:rsidDel="00EB77C4">
                  <w:rPr>
                    <w:sz w:val="20"/>
                    <w:highlight w:val="cyan"/>
                  </w:rPr>
                  <w:delText>Cardinal Mark: Bifurcation / Junction, Pass Left-Hand Side</w:delText>
                </w:r>
              </w:del>
            </w:ins>
          </w:p>
        </w:tc>
        <w:tc>
          <w:tcPr>
            <w:tcW w:w="486" w:type="dxa"/>
            <w:tcBorders>
              <w:top w:val="nil"/>
              <w:left w:val="nil"/>
              <w:bottom w:val="single" w:sz="4" w:space="0" w:color="auto"/>
              <w:right w:val="single" w:sz="4" w:space="0" w:color="auto"/>
            </w:tcBorders>
            <w:shd w:val="clear" w:color="000000" w:fill="BFBFBF"/>
            <w:vAlign w:val="center"/>
          </w:tcPr>
          <w:p w14:paraId="227D4CCC" w14:textId="0CBBDBE1"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210" w:author="Author" w:date="1900-01-01T00:00:00Z"/>
                <w:del w:id="1211" w:author="USA " w:date="2024-03-04T13:07:00Z"/>
                <w:sz w:val="20"/>
                <w:highlight w:val="cyan"/>
              </w:rPr>
            </w:pPr>
            <w:ins w:id="1212" w:author="Author">
              <w:del w:id="1213" w:author="USA " w:date="2024-03-04T13:07:00Z">
                <w:r w:rsidRPr="00C713D0" w:rsidDel="00EB77C4">
                  <w:rPr>
                    <w:sz w:val="20"/>
                    <w:highlight w:val="cyan"/>
                  </w:rPr>
                  <w:delText>71</w:delText>
                </w:r>
              </w:del>
            </w:ins>
          </w:p>
        </w:tc>
        <w:tc>
          <w:tcPr>
            <w:tcW w:w="4299" w:type="dxa"/>
            <w:tcBorders>
              <w:top w:val="nil"/>
              <w:left w:val="nil"/>
              <w:bottom w:val="single" w:sz="4" w:space="0" w:color="auto"/>
              <w:right w:val="single" w:sz="4" w:space="0" w:color="auto"/>
            </w:tcBorders>
            <w:shd w:val="clear" w:color="auto" w:fill="auto"/>
            <w:vAlign w:val="center"/>
          </w:tcPr>
          <w:p w14:paraId="3BF7F12C" w14:textId="1DEF1005"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214" w:author="Author" w:date="1900-01-01T00:00:00Z"/>
                <w:del w:id="1215" w:author="USA " w:date="2024-03-04T13:07:00Z"/>
                <w:sz w:val="20"/>
                <w:highlight w:val="cyan"/>
              </w:rPr>
            </w:pPr>
          </w:p>
        </w:tc>
      </w:tr>
      <w:tr w:rsidR="00813DDF" w:rsidRPr="00C713D0" w:rsidDel="00EB77C4" w14:paraId="2A1C1006" w14:textId="1BD877C0" w:rsidTr="006A04CB">
        <w:trPr>
          <w:trHeight w:val="144"/>
          <w:ins w:id="1216" w:author="Author" w:date="1900-01-01T00:00:00Z"/>
          <w:del w:id="1217"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432072E8" w14:textId="2E6741AE"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218" w:author="Author" w:date="1900-01-01T00:00:00Z"/>
                <w:del w:id="1219" w:author="USA " w:date="2024-03-04T13:07:00Z"/>
                <w:b/>
                <w:bCs/>
                <w:sz w:val="20"/>
                <w:highlight w:val="cyan"/>
              </w:rPr>
            </w:pPr>
            <w:ins w:id="1220" w:author="Author">
              <w:del w:id="1221" w:author="USA " w:date="2024-03-04T13:07:00Z">
                <w:r w:rsidRPr="00C713D0" w:rsidDel="00EB77C4">
                  <w:rPr>
                    <w:b/>
                    <w:bCs/>
                    <w:sz w:val="20"/>
                    <w:highlight w:val="cyan"/>
                  </w:rPr>
                  <w:lastRenderedPageBreak/>
                  <w:delText>12</w:delText>
                </w:r>
              </w:del>
            </w:ins>
          </w:p>
        </w:tc>
        <w:tc>
          <w:tcPr>
            <w:tcW w:w="4302" w:type="dxa"/>
            <w:tcBorders>
              <w:top w:val="nil"/>
              <w:left w:val="nil"/>
              <w:bottom w:val="single" w:sz="4" w:space="0" w:color="auto"/>
              <w:right w:val="single" w:sz="4" w:space="0" w:color="auto"/>
            </w:tcBorders>
            <w:shd w:val="clear" w:color="auto" w:fill="auto"/>
            <w:vAlign w:val="center"/>
          </w:tcPr>
          <w:p w14:paraId="4EE4FDB4" w14:textId="67FA0BB2"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222" w:author="Author" w:date="1900-01-01T00:00:00Z"/>
                <w:del w:id="1223" w:author="USA " w:date="2024-03-04T13:07:00Z"/>
                <w:sz w:val="20"/>
                <w:highlight w:val="cyan"/>
              </w:rPr>
            </w:pPr>
            <w:ins w:id="1224" w:author="Author">
              <w:del w:id="1225" w:author="USA " w:date="2024-03-04T13:07:00Z">
                <w:r w:rsidRPr="00C713D0" w:rsidDel="00EB77C4">
                  <w:rPr>
                    <w:sz w:val="20"/>
                    <w:highlight w:val="cyan"/>
                  </w:rPr>
                  <w:delText>Cardinal Mark: Bifurcation / Junction, Pass Right-Hand Side</w:delText>
                </w:r>
              </w:del>
            </w:ins>
          </w:p>
        </w:tc>
        <w:tc>
          <w:tcPr>
            <w:tcW w:w="486" w:type="dxa"/>
            <w:tcBorders>
              <w:top w:val="nil"/>
              <w:left w:val="nil"/>
              <w:bottom w:val="single" w:sz="4" w:space="0" w:color="auto"/>
              <w:right w:val="single" w:sz="4" w:space="0" w:color="auto"/>
            </w:tcBorders>
            <w:shd w:val="clear" w:color="000000" w:fill="BFBFBF"/>
            <w:vAlign w:val="center"/>
          </w:tcPr>
          <w:p w14:paraId="41E5D0E9" w14:textId="4B133D8A"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226" w:author="Author" w:date="1900-01-01T00:00:00Z"/>
                <w:del w:id="1227" w:author="USA " w:date="2024-03-04T13:07:00Z"/>
                <w:sz w:val="20"/>
                <w:highlight w:val="cyan"/>
              </w:rPr>
            </w:pPr>
            <w:ins w:id="1228" w:author="Author">
              <w:del w:id="1229" w:author="USA " w:date="2024-03-04T13:07:00Z">
                <w:r w:rsidRPr="00C713D0" w:rsidDel="00EB77C4">
                  <w:rPr>
                    <w:sz w:val="20"/>
                    <w:highlight w:val="cyan"/>
                  </w:rPr>
                  <w:delText>72</w:delText>
                </w:r>
              </w:del>
            </w:ins>
          </w:p>
        </w:tc>
        <w:tc>
          <w:tcPr>
            <w:tcW w:w="4299" w:type="dxa"/>
            <w:tcBorders>
              <w:top w:val="nil"/>
              <w:left w:val="nil"/>
              <w:bottom w:val="single" w:sz="4" w:space="0" w:color="auto"/>
              <w:right w:val="single" w:sz="4" w:space="0" w:color="auto"/>
            </w:tcBorders>
            <w:shd w:val="clear" w:color="auto" w:fill="auto"/>
            <w:vAlign w:val="center"/>
          </w:tcPr>
          <w:p w14:paraId="288C516A" w14:textId="3C2CC042"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230" w:author="Author" w:date="1900-01-01T00:00:00Z"/>
                <w:del w:id="1231" w:author="USA " w:date="2024-03-04T13:07:00Z"/>
                <w:sz w:val="20"/>
                <w:highlight w:val="cyan"/>
              </w:rPr>
            </w:pPr>
          </w:p>
        </w:tc>
      </w:tr>
      <w:tr w:rsidR="00813DDF" w:rsidRPr="00C713D0" w:rsidDel="00EB77C4" w14:paraId="24454206" w14:textId="793727A5" w:rsidTr="006A04CB">
        <w:trPr>
          <w:trHeight w:val="144"/>
          <w:ins w:id="1232" w:author="Author" w:date="1900-01-01T00:00:00Z"/>
          <w:del w:id="1233"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119F78B8" w14:textId="175A21D5"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234" w:author="Author" w:date="1900-01-01T00:00:00Z"/>
                <w:del w:id="1235" w:author="USA " w:date="2024-03-04T13:07:00Z"/>
                <w:b/>
                <w:bCs/>
                <w:sz w:val="20"/>
                <w:highlight w:val="cyan"/>
              </w:rPr>
            </w:pPr>
            <w:ins w:id="1236" w:author="Author">
              <w:del w:id="1237" w:author="USA " w:date="2024-03-04T13:07:00Z">
                <w:r w:rsidRPr="00C713D0" w:rsidDel="00EB77C4">
                  <w:rPr>
                    <w:b/>
                    <w:bCs/>
                    <w:sz w:val="20"/>
                    <w:highlight w:val="cyan"/>
                  </w:rPr>
                  <w:delText>13</w:delText>
                </w:r>
              </w:del>
            </w:ins>
          </w:p>
        </w:tc>
        <w:tc>
          <w:tcPr>
            <w:tcW w:w="4302" w:type="dxa"/>
            <w:tcBorders>
              <w:top w:val="nil"/>
              <w:left w:val="nil"/>
              <w:bottom w:val="single" w:sz="4" w:space="0" w:color="auto"/>
              <w:right w:val="single" w:sz="4" w:space="0" w:color="auto"/>
            </w:tcBorders>
            <w:shd w:val="clear" w:color="000000" w:fill="FFFFFF"/>
            <w:vAlign w:val="center"/>
          </w:tcPr>
          <w:p w14:paraId="2DE6E9B6" w14:textId="186DF871"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238" w:author="Author" w:date="1900-01-01T00:00:00Z"/>
                <w:del w:id="1239" w:author="USA " w:date="2024-03-04T13:07:00Z"/>
                <w:sz w:val="20"/>
                <w:highlight w:val="cyan"/>
                <w:lang w:val="de-DE"/>
              </w:rPr>
            </w:pPr>
            <w:ins w:id="1240" w:author="Author">
              <w:del w:id="1241" w:author="USA " w:date="2024-03-04T13:07:00Z">
                <w:r w:rsidRPr="00C713D0" w:rsidDel="00EB77C4">
                  <w:rPr>
                    <w:sz w:val="20"/>
                    <w:highlight w:val="cyan"/>
                    <w:lang w:val="de-DE"/>
                  </w:rPr>
                  <w:delText>Cardinal Mark: Cardinal Mark E</w:delText>
                </w:r>
              </w:del>
            </w:ins>
          </w:p>
        </w:tc>
        <w:tc>
          <w:tcPr>
            <w:tcW w:w="486" w:type="dxa"/>
            <w:tcBorders>
              <w:top w:val="nil"/>
              <w:left w:val="nil"/>
              <w:bottom w:val="single" w:sz="4" w:space="0" w:color="auto"/>
              <w:right w:val="single" w:sz="4" w:space="0" w:color="auto"/>
            </w:tcBorders>
            <w:shd w:val="clear" w:color="000000" w:fill="BFBFBF"/>
            <w:vAlign w:val="center"/>
          </w:tcPr>
          <w:p w14:paraId="0EA0ADCF" w14:textId="423B14E3"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242" w:author="Author" w:date="1900-01-01T00:00:00Z"/>
                <w:del w:id="1243" w:author="USA " w:date="2024-03-04T13:07:00Z"/>
                <w:sz w:val="20"/>
                <w:highlight w:val="cyan"/>
              </w:rPr>
            </w:pPr>
            <w:ins w:id="1244" w:author="Author">
              <w:del w:id="1245" w:author="USA " w:date="2024-03-04T13:07:00Z">
                <w:r w:rsidRPr="00C713D0" w:rsidDel="00EB77C4">
                  <w:rPr>
                    <w:sz w:val="20"/>
                    <w:highlight w:val="cyan"/>
                  </w:rPr>
                  <w:delText>73</w:delText>
                </w:r>
              </w:del>
            </w:ins>
          </w:p>
        </w:tc>
        <w:tc>
          <w:tcPr>
            <w:tcW w:w="4299" w:type="dxa"/>
            <w:tcBorders>
              <w:top w:val="nil"/>
              <w:left w:val="nil"/>
              <w:bottom w:val="single" w:sz="4" w:space="0" w:color="auto"/>
              <w:right w:val="single" w:sz="4" w:space="0" w:color="auto"/>
            </w:tcBorders>
            <w:shd w:val="clear" w:color="auto" w:fill="auto"/>
            <w:vAlign w:val="center"/>
          </w:tcPr>
          <w:p w14:paraId="453884A3" w14:textId="6F9D1B8F"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246" w:author="Author" w:date="1900-01-01T00:00:00Z"/>
                <w:del w:id="1247" w:author="USA " w:date="2024-03-04T13:07:00Z"/>
                <w:sz w:val="20"/>
                <w:highlight w:val="cyan"/>
              </w:rPr>
            </w:pPr>
          </w:p>
        </w:tc>
      </w:tr>
      <w:tr w:rsidR="00813DDF" w:rsidRPr="00C713D0" w:rsidDel="00EB77C4" w14:paraId="477C3744" w14:textId="6BE221FF" w:rsidTr="006A04CB">
        <w:trPr>
          <w:trHeight w:val="144"/>
          <w:ins w:id="1248" w:author="Author" w:date="1900-01-01T00:00:00Z"/>
          <w:del w:id="1249"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1002ADBC" w14:textId="0C81A4F4"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250" w:author="Author" w:date="1900-01-01T00:00:00Z"/>
                <w:del w:id="1251" w:author="USA " w:date="2024-03-04T13:07:00Z"/>
                <w:b/>
                <w:bCs/>
                <w:sz w:val="20"/>
                <w:highlight w:val="cyan"/>
              </w:rPr>
            </w:pPr>
            <w:ins w:id="1252" w:author="Author">
              <w:del w:id="1253" w:author="USA " w:date="2024-03-04T13:07:00Z">
                <w:r w:rsidRPr="00C713D0" w:rsidDel="00EB77C4">
                  <w:rPr>
                    <w:b/>
                    <w:bCs/>
                    <w:sz w:val="20"/>
                    <w:highlight w:val="cyan"/>
                  </w:rPr>
                  <w:delText>14</w:delText>
                </w:r>
              </w:del>
            </w:ins>
          </w:p>
        </w:tc>
        <w:tc>
          <w:tcPr>
            <w:tcW w:w="4302" w:type="dxa"/>
            <w:tcBorders>
              <w:top w:val="nil"/>
              <w:left w:val="nil"/>
              <w:bottom w:val="single" w:sz="4" w:space="0" w:color="auto"/>
              <w:right w:val="single" w:sz="4" w:space="0" w:color="auto"/>
            </w:tcBorders>
            <w:shd w:val="clear" w:color="auto" w:fill="auto"/>
            <w:vAlign w:val="center"/>
          </w:tcPr>
          <w:p w14:paraId="51CFB8B2" w14:textId="305CE387"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254" w:author="Author" w:date="1900-01-01T00:00:00Z"/>
                <w:del w:id="1255" w:author="USA " w:date="2024-03-04T13:07:00Z"/>
                <w:sz w:val="20"/>
                <w:highlight w:val="cyan"/>
              </w:rPr>
            </w:pPr>
            <w:ins w:id="1256" w:author="Author">
              <w:del w:id="1257" w:author="USA " w:date="2024-03-04T13:07:00Z">
                <w:r w:rsidRPr="00C713D0" w:rsidDel="00EB77C4">
                  <w:rPr>
                    <w:sz w:val="20"/>
                    <w:highlight w:val="cyan"/>
                  </w:rPr>
                  <w:delText>Cardinal Mark: Cardinal Mark N</w:delText>
                </w:r>
              </w:del>
            </w:ins>
          </w:p>
        </w:tc>
        <w:tc>
          <w:tcPr>
            <w:tcW w:w="486" w:type="dxa"/>
            <w:tcBorders>
              <w:top w:val="nil"/>
              <w:left w:val="nil"/>
              <w:bottom w:val="single" w:sz="4" w:space="0" w:color="auto"/>
              <w:right w:val="single" w:sz="4" w:space="0" w:color="auto"/>
            </w:tcBorders>
            <w:shd w:val="clear" w:color="000000" w:fill="BFBFBF"/>
            <w:vAlign w:val="center"/>
          </w:tcPr>
          <w:p w14:paraId="28ED75BC" w14:textId="47881C18"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258" w:author="Author" w:date="1900-01-01T00:00:00Z"/>
                <w:del w:id="1259" w:author="USA " w:date="2024-03-04T13:07:00Z"/>
                <w:sz w:val="20"/>
                <w:highlight w:val="cyan"/>
              </w:rPr>
            </w:pPr>
            <w:ins w:id="1260" w:author="Author">
              <w:del w:id="1261" w:author="USA " w:date="2024-03-04T13:07:00Z">
                <w:r w:rsidRPr="00C713D0" w:rsidDel="00EB77C4">
                  <w:rPr>
                    <w:sz w:val="20"/>
                    <w:highlight w:val="cyan"/>
                  </w:rPr>
                  <w:delText>74</w:delText>
                </w:r>
              </w:del>
            </w:ins>
          </w:p>
        </w:tc>
        <w:tc>
          <w:tcPr>
            <w:tcW w:w="4299" w:type="dxa"/>
            <w:tcBorders>
              <w:top w:val="nil"/>
              <w:left w:val="nil"/>
              <w:bottom w:val="single" w:sz="4" w:space="0" w:color="auto"/>
              <w:right w:val="single" w:sz="4" w:space="0" w:color="auto"/>
            </w:tcBorders>
            <w:shd w:val="clear" w:color="auto" w:fill="auto"/>
            <w:vAlign w:val="center"/>
          </w:tcPr>
          <w:p w14:paraId="38CA6472" w14:textId="4BAAA0A8"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262" w:author="Author" w:date="1900-01-01T00:00:00Z"/>
                <w:del w:id="1263" w:author="USA " w:date="2024-03-04T13:07:00Z"/>
                <w:sz w:val="20"/>
                <w:highlight w:val="cyan"/>
              </w:rPr>
            </w:pPr>
          </w:p>
        </w:tc>
      </w:tr>
      <w:tr w:rsidR="00813DDF" w:rsidRPr="00C713D0" w:rsidDel="00EB77C4" w14:paraId="440E2326" w14:textId="6819A5D6" w:rsidTr="006A04CB">
        <w:trPr>
          <w:trHeight w:val="144"/>
          <w:ins w:id="1264" w:author="Author" w:date="1900-01-01T00:00:00Z"/>
          <w:del w:id="1265"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0360FAFB" w14:textId="5C97D225"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266" w:author="Author" w:date="1900-01-01T00:00:00Z"/>
                <w:del w:id="1267" w:author="USA " w:date="2024-03-04T13:07:00Z"/>
                <w:b/>
                <w:bCs/>
                <w:sz w:val="20"/>
                <w:highlight w:val="cyan"/>
              </w:rPr>
            </w:pPr>
            <w:ins w:id="1268" w:author="Author">
              <w:del w:id="1269" w:author="USA " w:date="2024-03-04T13:07:00Z">
                <w:r w:rsidRPr="00C713D0" w:rsidDel="00EB77C4">
                  <w:rPr>
                    <w:b/>
                    <w:bCs/>
                    <w:sz w:val="20"/>
                    <w:highlight w:val="cyan"/>
                  </w:rPr>
                  <w:delText>15</w:delText>
                </w:r>
              </w:del>
            </w:ins>
          </w:p>
        </w:tc>
        <w:tc>
          <w:tcPr>
            <w:tcW w:w="4302" w:type="dxa"/>
            <w:tcBorders>
              <w:top w:val="nil"/>
              <w:left w:val="nil"/>
              <w:bottom w:val="single" w:sz="4" w:space="0" w:color="auto"/>
              <w:right w:val="single" w:sz="4" w:space="0" w:color="auto"/>
            </w:tcBorders>
            <w:shd w:val="clear" w:color="auto" w:fill="auto"/>
            <w:vAlign w:val="center"/>
          </w:tcPr>
          <w:p w14:paraId="3A892967" w14:textId="24697EAA"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270" w:author="Author" w:date="1900-01-01T00:00:00Z"/>
                <w:del w:id="1271" w:author="USA " w:date="2024-03-04T13:07:00Z"/>
                <w:sz w:val="20"/>
                <w:highlight w:val="cyan"/>
              </w:rPr>
            </w:pPr>
            <w:ins w:id="1272" w:author="Author">
              <w:del w:id="1273" w:author="USA " w:date="2024-03-04T13:07:00Z">
                <w:r w:rsidRPr="00C713D0" w:rsidDel="00EB77C4">
                  <w:rPr>
                    <w:sz w:val="20"/>
                    <w:highlight w:val="cyan"/>
                  </w:rPr>
                  <w:delText>Cardinal Mark: Cardinal Mark S</w:delText>
                </w:r>
              </w:del>
            </w:ins>
          </w:p>
        </w:tc>
        <w:tc>
          <w:tcPr>
            <w:tcW w:w="486" w:type="dxa"/>
            <w:tcBorders>
              <w:top w:val="nil"/>
              <w:left w:val="nil"/>
              <w:bottom w:val="single" w:sz="4" w:space="0" w:color="auto"/>
              <w:right w:val="single" w:sz="4" w:space="0" w:color="auto"/>
            </w:tcBorders>
            <w:shd w:val="clear" w:color="000000" w:fill="BFBFBF"/>
            <w:vAlign w:val="center"/>
          </w:tcPr>
          <w:p w14:paraId="3B06336D" w14:textId="20B5115B"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274" w:author="Author" w:date="1900-01-01T00:00:00Z"/>
                <w:del w:id="1275" w:author="USA " w:date="2024-03-04T13:07:00Z"/>
                <w:sz w:val="20"/>
                <w:highlight w:val="cyan"/>
              </w:rPr>
            </w:pPr>
            <w:ins w:id="1276" w:author="Author">
              <w:del w:id="1277" w:author="USA " w:date="2024-03-04T13:07:00Z">
                <w:r w:rsidRPr="00C713D0" w:rsidDel="00EB77C4">
                  <w:rPr>
                    <w:sz w:val="20"/>
                    <w:highlight w:val="cyan"/>
                  </w:rPr>
                  <w:delText>75</w:delText>
                </w:r>
              </w:del>
            </w:ins>
          </w:p>
        </w:tc>
        <w:tc>
          <w:tcPr>
            <w:tcW w:w="4299" w:type="dxa"/>
            <w:tcBorders>
              <w:top w:val="nil"/>
              <w:left w:val="nil"/>
              <w:bottom w:val="single" w:sz="4" w:space="0" w:color="auto"/>
              <w:right w:val="single" w:sz="4" w:space="0" w:color="auto"/>
            </w:tcBorders>
            <w:shd w:val="clear" w:color="auto" w:fill="auto"/>
            <w:vAlign w:val="center"/>
          </w:tcPr>
          <w:p w14:paraId="77EFC2B9" w14:textId="5D6789AD"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278" w:author="Author" w:date="1900-01-01T00:00:00Z"/>
                <w:del w:id="1279" w:author="USA " w:date="2024-03-04T13:07:00Z"/>
                <w:sz w:val="20"/>
                <w:highlight w:val="cyan"/>
              </w:rPr>
            </w:pPr>
          </w:p>
        </w:tc>
      </w:tr>
      <w:tr w:rsidR="00813DDF" w:rsidRPr="00C713D0" w:rsidDel="00EB77C4" w14:paraId="71C07508" w14:textId="116E3CED" w:rsidTr="006A04CB">
        <w:trPr>
          <w:trHeight w:val="144"/>
          <w:ins w:id="1280" w:author="Author" w:date="1900-01-01T00:00:00Z"/>
          <w:del w:id="1281"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6D675107" w14:textId="6C5285E6"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282" w:author="Author" w:date="1900-01-01T00:00:00Z"/>
                <w:del w:id="1283" w:author="USA " w:date="2024-03-04T13:07:00Z"/>
                <w:b/>
                <w:bCs/>
                <w:sz w:val="20"/>
                <w:highlight w:val="cyan"/>
              </w:rPr>
            </w:pPr>
            <w:ins w:id="1284" w:author="Author">
              <w:del w:id="1285" w:author="USA " w:date="2024-03-04T13:07:00Z">
                <w:r w:rsidRPr="00C713D0" w:rsidDel="00EB77C4">
                  <w:rPr>
                    <w:b/>
                    <w:bCs/>
                    <w:sz w:val="20"/>
                    <w:highlight w:val="cyan"/>
                  </w:rPr>
                  <w:delText>16</w:delText>
                </w:r>
              </w:del>
            </w:ins>
          </w:p>
        </w:tc>
        <w:tc>
          <w:tcPr>
            <w:tcW w:w="4302" w:type="dxa"/>
            <w:tcBorders>
              <w:top w:val="nil"/>
              <w:left w:val="nil"/>
              <w:bottom w:val="single" w:sz="4" w:space="0" w:color="auto"/>
              <w:right w:val="single" w:sz="4" w:space="0" w:color="auto"/>
            </w:tcBorders>
            <w:shd w:val="clear" w:color="auto" w:fill="auto"/>
            <w:vAlign w:val="center"/>
          </w:tcPr>
          <w:p w14:paraId="2F9C6CC9" w14:textId="3BA8C53E"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286" w:author="Author" w:date="1900-01-01T00:00:00Z"/>
                <w:del w:id="1287" w:author="USA " w:date="2024-03-04T13:07:00Z"/>
                <w:sz w:val="20"/>
                <w:highlight w:val="cyan"/>
              </w:rPr>
            </w:pPr>
            <w:ins w:id="1288" w:author="Author">
              <w:del w:id="1289" w:author="USA " w:date="2024-03-04T13:07:00Z">
                <w:r w:rsidRPr="00C713D0" w:rsidDel="00EB77C4">
                  <w:rPr>
                    <w:sz w:val="20"/>
                    <w:highlight w:val="cyan"/>
                  </w:rPr>
                  <w:delText>Cardinal Mark: Cardinal Mark W</w:delText>
                </w:r>
              </w:del>
            </w:ins>
          </w:p>
        </w:tc>
        <w:tc>
          <w:tcPr>
            <w:tcW w:w="486" w:type="dxa"/>
            <w:tcBorders>
              <w:top w:val="nil"/>
              <w:left w:val="nil"/>
              <w:bottom w:val="single" w:sz="4" w:space="0" w:color="auto"/>
              <w:right w:val="single" w:sz="4" w:space="0" w:color="auto"/>
            </w:tcBorders>
            <w:shd w:val="clear" w:color="000000" w:fill="BFBFBF"/>
            <w:vAlign w:val="center"/>
          </w:tcPr>
          <w:p w14:paraId="1F061C96" w14:textId="23D10C3B"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290" w:author="Author" w:date="1900-01-01T00:00:00Z"/>
                <w:del w:id="1291" w:author="USA " w:date="2024-03-04T13:07:00Z"/>
                <w:sz w:val="20"/>
                <w:highlight w:val="cyan"/>
              </w:rPr>
            </w:pPr>
            <w:ins w:id="1292" w:author="Author">
              <w:del w:id="1293" w:author="USA " w:date="2024-03-04T13:07:00Z">
                <w:r w:rsidRPr="00C713D0" w:rsidDel="00EB77C4">
                  <w:rPr>
                    <w:sz w:val="20"/>
                    <w:highlight w:val="cyan"/>
                  </w:rPr>
                  <w:delText>76</w:delText>
                </w:r>
              </w:del>
            </w:ins>
          </w:p>
        </w:tc>
        <w:tc>
          <w:tcPr>
            <w:tcW w:w="4299" w:type="dxa"/>
            <w:tcBorders>
              <w:top w:val="nil"/>
              <w:left w:val="nil"/>
              <w:bottom w:val="single" w:sz="4" w:space="0" w:color="auto"/>
              <w:right w:val="single" w:sz="4" w:space="0" w:color="auto"/>
            </w:tcBorders>
            <w:shd w:val="clear" w:color="auto" w:fill="auto"/>
            <w:vAlign w:val="center"/>
          </w:tcPr>
          <w:p w14:paraId="4883577F" w14:textId="25CF0136"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294" w:author="Author" w:date="1900-01-01T00:00:00Z"/>
                <w:del w:id="1295" w:author="USA " w:date="2024-03-04T13:07:00Z"/>
                <w:sz w:val="20"/>
                <w:highlight w:val="cyan"/>
              </w:rPr>
            </w:pPr>
          </w:p>
        </w:tc>
      </w:tr>
      <w:tr w:rsidR="00813DDF" w:rsidRPr="00C713D0" w:rsidDel="00EB77C4" w14:paraId="6831F641" w14:textId="223DB24C" w:rsidTr="006A04CB">
        <w:trPr>
          <w:trHeight w:val="144"/>
          <w:ins w:id="1296" w:author="Author" w:date="1900-01-01T00:00:00Z"/>
          <w:del w:id="1297"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7F56A232" w14:textId="7B4ABD52"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298" w:author="Author" w:date="1900-01-01T00:00:00Z"/>
                <w:del w:id="1299" w:author="USA " w:date="2024-03-04T13:07:00Z"/>
                <w:b/>
                <w:bCs/>
                <w:sz w:val="20"/>
                <w:highlight w:val="cyan"/>
              </w:rPr>
            </w:pPr>
            <w:ins w:id="1300" w:author="Author">
              <w:del w:id="1301" w:author="USA " w:date="2024-03-04T13:07:00Z">
                <w:r w:rsidRPr="00C713D0" w:rsidDel="00EB77C4">
                  <w:rPr>
                    <w:b/>
                    <w:bCs/>
                    <w:sz w:val="20"/>
                    <w:highlight w:val="cyan"/>
                  </w:rPr>
                  <w:delText>17</w:delText>
                </w:r>
              </w:del>
            </w:ins>
          </w:p>
        </w:tc>
        <w:tc>
          <w:tcPr>
            <w:tcW w:w="4302" w:type="dxa"/>
            <w:tcBorders>
              <w:top w:val="nil"/>
              <w:left w:val="nil"/>
              <w:bottom w:val="single" w:sz="4" w:space="0" w:color="auto"/>
              <w:right w:val="single" w:sz="4" w:space="0" w:color="auto"/>
            </w:tcBorders>
            <w:shd w:val="clear" w:color="000000" w:fill="FFFFFF"/>
            <w:vAlign w:val="center"/>
          </w:tcPr>
          <w:p w14:paraId="399966C1" w14:textId="7D4DDC6F"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302" w:author="Author" w:date="1900-01-01T00:00:00Z"/>
                <w:del w:id="1303" w:author="USA " w:date="2024-03-04T13:07:00Z"/>
                <w:sz w:val="20"/>
                <w:highlight w:val="cyan"/>
              </w:rPr>
            </w:pPr>
          </w:p>
        </w:tc>
        <w:tc>
          <w:tcPr>
            <w:tcW w:w="486" w:type="dxa"/>
            <w:tcBorders>
              <w:top w:val="nil"/>
              <w:left w:val="nil"/>
              <w:bottom w:val="single" w:sz="4" w:space="0" w:color="auto"/>
              <w:right w:val="single" w:sz="4" w:space="0" w:color="auto"/>
            </w:tcBorders>
            <w:shd w:val="clear" w:color="000000" w:fill="BFBFBF"/>
            <w:vAlign w:val="center"/>
          </w:tcPr>
          <w:p w14:paraId="4D07C710" w14:textId="5D2B1B07"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304" w:author="Author" w:date="1900-01-01T00:00:00Z"/>
                <w:del w:id="1305" w:author="USA " w:date="2024-03-04T13:07:00Z"/>
                <w:sz w:val="20"/>
                <w:highlight w:val="cyan"/>
              </w:rPr>
            </w:pPr>
            <w:ins w:id="1306" w:author="Author">
              <w:del w:id="1307" w:author="USA " w:date="2024-03-04T13:07:00Z">
                <w:r w:rsidRPr="00C713D0" w:rsidDel="00EB77C4">
                  <w:rPr>
                    <w:sz w:val="20"/>
                    <w:highlight w:val="cyan"/>
                  </w:rPr>
                  <w:delText>77</w:delText>
                </w:r>
              </w:del>
            </w:ins>
          </w:p>
        </w:tc>
        <w:tc>
          <w:tcPr>
            <w:tcW w:w="4299" w:type="dxa"/>
            <w:tcBorders>
              <w:top w:val="nil"/>
              <w:left w:val="nil"/>
              <w:bottom w:val="single" w:sz="4" w:space="0" w:color="auto"/>
              <w:right w:val="single" w:sz="4" w:space="0" w:color="auto"/>
            </w:tcBorders>
            <w:shd w:val="clear" w:color="auto" w:fill="auto"/>
            <w:vAlign w:val="center"/>
          </w:tcPr>
          <w:p w14:paraId="3E6C9F8F" w14:textId="59B8D12E"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308" w:author="Author" w:date="1900-01-01T00:00:00Z"/>
                <w:del w:id="1309" w:author="USA " w:date="2024-03-04T13:07:00Z"/>
                <w:sz w:val="20"/>
                <w:highlight w:val="cyan"/>
              </w:rPr>
            </w:pPr>
          </w:p>
        </w:tc>
      </w:tr>
      <w:tr w:rsidR="00813DDF" w:rsidRPr="00C713D0" w:rsidDel="00EB77C4" w14:paraId="3574ADA6" w14:textId="6FF28E0D" w:rsidTr="006A04CB">
        <w:trPr>
          <w:trHeight w:val="144"/>
          <w:ins w:id="1310" w:author="Author" w:date="1900-01-01T00:00:00Z"/>
          <w:del w:id="1311"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5FC11C7D" w14:textId="43DB91BE"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312" w:author="Author" w:date="1900-01-01T00:00:00Z"/>
                <w:del w:id="1313" w:author="USA " w:date="2024-03-04T13:07:00Z"/>
                <w:b/>
                <w:bCs/>
                <w:sz w:val="20"/>
                <w:highlight w:val="cyan"/>
              </w:rPr>
            </w:pPr>
            <w:ins w:id="1314" w:author="Author">
              <w:del w:id="1315" w:author="USA " w:date="2024-03-04T13:07:00Z">
                <w:r w:rsidRPr="00C713D0" w:rsidDel="00EB77C4">
                  <w:rPr>
                    <w:b/>
                    <w:bCs/>
                    <w:sz w:val="20"/>
                    <w:highlight w:val="cyan"/>
                  </w:rPr>
                  <w:delText>18</w:delText>
                </w:r>
              </w:del>
            </w:ins>
          </w:p>
        </w:tc>
        <w:tc>
          <w:tcPr>
            <w:tcW w:w="4302" w:type="dxa"/>
            <w:tcBorders>
              <w:top w:val="nil"/>
              <w:left w:val="nil"/>
              <w:bottom w:val="single" w:sz="4" w:space="0" w:color="auto"/>
              <w:right w:val="single" w:sz="4" w:space="0" w:color="auto"/>
            </w:tcBorders>
            <w:shd w:val="clear" w:color="auto" w:fill="auto"/>
            <w:vAlign w:val="center"/>
          </w:tcPr>
          <w:p w14:paraId="0E6ED170" w14:textId="5972EF9A"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316" w:author="Author" w:date="1900-01-01T00:00:00Z"/>
                <w:del w:id="1317" w:author="USA " w:date="2024-03-04T13:07:00Z"/>
                <w:sz w:val="20"/>
                <w:highlight w:val="cyan"/>
              </w:rPr>
            </w:pPr>
          </w:p>
        </w:tc>
        <w:tc>
          <w:tcPr>
            <w:tcW w:w="486" w:type="dxa"/>
            <w:tcBorders>
              <w:top w:val="nil"/>
              <w:left w:val="nil"/>
              <w:bottom w:val="single" w:sz="4" w:space="0" w:color="auto"/>
              <w:right w:val="single" w:sz="4" w:space="0" w:color="auto"/>
            </w:tcBorders>
            <w:shd w:val="clear" w:color="000000" w:fill="BFBFBF"/>
            <w:vAlign w:val="center"/>
          </w:tcPr>
          <w:p w14:paraId="4C6569FD" w14:textId="3538D81F"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318" w:author="Author" w:date="1900-01-01T00:00:00Z"/>
                <w:del w:id="1319" w:author="USA " w:date="2024-03-04T13:07:00Z"/>
                <w:sz w:val="20"/>
                <w:highlight w:val="cyan"/>
              </w:rPr>
            </w:pPr>
            <w:ins w:id="1320" w:author="Author">
              <w:del w:id="1321" w:author="USA " w:date="2024-03-04T13:07:00Z">
                <w:r w:rsidRPr="00C713D0" w:rsidDel="00EB77C4">
                  <w:rPr>
                    <w:sz w:val="20"/>
                    <w:highlight w:val="cyan"/>
                  </w:rPr>
                  <w:delText>78</w:delText>
                </w:r>
              </w:del>
            </w:ins>
          </w:p>
        </w:tc>
        <w:tc>
          <w:tcPr>
            <w:tcW w:w="4299" w:type="dxa"/>
            <w:tcBorders>
              <w:top w:val="nil"/>
              <w:left w:val="nil"/>
              <w:bottom w:val="single" w:sz="4" w:space="0" w:color="auto"/>
              <w:right w:val="single" w:sz="4" w:space="0" w:color="auto"/>
            </w:tcBorders>
            <w:shd w:val="clear" w:color="auto" w:fill="auto"/>
            <w:vAlign w:val="center"/>
          </w:tcPr>
          <w:p w14:paraId="699FE081" w14:textId="60C7E6EA"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322" w:author="Author" w:date="1900-01-01T00:00:00Z"/>
                <w:del w:id="1323" w:author="USA " w:date="2024-03-04T13:07:00Z"/>
                <w:sz w:val="20"/>
                <w:highlight w:val="cyan"/>
              </w:rPr>
            </w:pPr>
          </w:p>
        </w:tc>
      </w:tr>
      <w:tr w:rsidR="00813DDF" w:rsidRPr="00C713D0" w:rsidDel="00EB77C4" w14:paraId="72623201" w14:textId="4C597A5A" w:rsidTr="006A04CB">
        <w:trPr>
          <w:trHeight w:val="144"/>
          <w:ins w:id="1324" w:author="Author" w:date="1900-01-01T00:00:00Z"/>
          <w:del w:id="1325"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58368BA6" w14:textId="0D2BB364"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326" w:author="Author" w:date="1900-01-01T00:00:00Z"/>
                <w:del w:id="1327" w:author="USA " w:date="2024-03-04T13:07:00Z"/>
                <w:b/>
                <w:bCs/>
                <w:sz w:val="20"/>
                <w:highlight w:val="cyan"/>
              </w:rPr>
            </w:pPr>
            <w:ins w:id="1328" w:author="Author">
              <w:del w:id="1329" w:author="USA " w:date="2024-03-04T13:07:00Z">
                <w:r w:rsidRPr="00C713D0" w:rsidDel="00EB77C4">
                  <w:rPr>
                    <w:b/>
                    <w:bCs/>
                    <w:sz w:val="20"/>
                    <w:highlight w:val="cyan"/>
                  </w:rPr>
                  <w:delText>19</w:delText>
                </w:r>
              </w:del>
            </w:ins>
          </w:p>
        </w:tc>
        <w:tc>
          <w:tcPr>
            <w:tcW w:w="4302" w:type="dxa"/>
            <w:tcBorders>
              <w:top w:val="nil"/>
              <w:left w:val="nil"/>
              <w:bottom w:val="single" w:sz="4" w:space="0" w:color="auto"/>
              <w:right w:val="single" w:sz="4" w:space="0" w:color="auto"/>
            </w:tcBorders>
            <w:shd w:val="clear" w:color="auto" w:fill="auto"/>
            <w:vAlign w:val="center"/>
          </w:tcPr>
          <w:p w14:paraId="3F98510C" w14:textId="608DA917"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330" w:author="Author" w:date="1900-01-01T00:00:00Z"/>
                <w:del w:id="1331" w:author="USA " w:date="2024-03-04T13:07:00Z"/>
                <w:sz w:val="20"/>
                <w:highlight w:val="cyan"/>
              </w:rPr>
            </w:pPr>
          </w:p>
        </w:tc>
        <w:tc>
          <w:tcPr>
            <w:tcW w:w="486" w:type="dxa"/>
            <w:tcBorders>
              <w:top w:val="nil"/>
              <w:left w:val="nil"/>
              <w:bottom w:val="single" w:sz="4" w:space="0" w:color="auto"/>
              <w:right w:val="single" w:sz="4" w:space="0" w:color="auto"/>
            </w:tcBorders>
            <w:shd w:val="clear" w:color="000000" w:fill="BFBFBF"/>
            <w:vAlign w:val="center"/>
          </w:tcPr>
          <w:p w14:paraId="516A08DC" w14:textId="5A6B78A0"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332" w:author="Author" w:date="1900-01-01T00:00:00Z"/>
                <w:del w:id="1333" w:author="USA " w:date="2024-03-04T13:07:00Z"/>
                <w:sz w:val="20"/>
                <w:highlight w:val="cyan"/>
              </w:rPr>
            </w:pPr>
            <w:ins w:id="1334" w:author="Author">
              <w:del w:id="1335" w:author="USA " w:date="2024-03-04T13:07:00Z">
                <w:r w:rsidRPr="00C713D0" w:rsidDel="00EB77C4">
                  <w:rPr>
                    <w:sz w:val="20"/>
                    <w:highlight w:val="cyan"/>
                  </w:rPr>
                  <w:delText>79</w:delText>
                </w:r>
              </w:del>
            </w:ins>
          </w:p>
        </w:tc>
        <w:tc>
          <w:tcPr>
            <w:tcW w:w="4299" w:type="dxa"/>
            <w:tcBorders>
              <w:top w:val="nil"/>
              <w:left w:val="nil"/>
              <w:bottom w:val="single" w:sz="4" w:space="0" w:color="auto"/>
              <w:right w:val="single" w:sz="4" w:space="0" w:color="auto"/>
            </w:tcBorders>
            <w:shd w:val="clear" w:color="auto" w:fill="auto"/>
            <w:vAlign w:val="center"/>
          </w:tcPr>
          <w:p w14:paraId="6BE2AF0B" w14:textId="67FF6884"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336" w:author="Author" w:date="1900-01-01T00:00:00Z"/>
                <w:del w:id="1337" w:author="USA " w:date="2024-03-04T13:07:00Z"/>
                <w:sz w:val="20"/>
                <w:highlight w:val="cyan"/>
              </w:rPr>
            </w:pPr>
          </w:p>
        </w:tc>
      </w:tr>
      <w:tr w:rsidR="00813DDF" w:rsidRPr="00C713D0" w:rsidDel="00EB77C4" w14:paraId="1B902D84" w14:textId="185009DE" w:rsidTr="006A04CB">
        <w:trPr>
          <w:trHeight w:val="144"/>
          <w:ins w:id="1338" w:author="Author" w:date="1900-01-01T00:00:00Z"/>
          <w:del w:id="1339"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3C2537B1" w14:textId="6361E618"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340" w:author="Author" w:date="1900-01-01T00:00:00Z"/>
                <w:del w:id="1341" w:author="USA " w:date="2024-03-04T13:07:00Z"/>
                <w:b/>
                <w:bCs/>
                <w:sz w:val="20"/>
                <w:highlight w:val="cyan"/>
              </w:rPr>
            </w:pPr>
            <w:ins w:id="1342" w:author="Author">
              <w:del w:id="1343" w:author="USA " w:date="2024-03-04T13:07:00Z">
                <w:r w:rsidRPr="00C713D0" w:rsidDel="00EB77C4">
                  <w:rPr>
                    <w:b/>
                    <w:bCs/>
                    <w:sz w:val="20"/>
                    <w:highlight w:val="cyan"/>
                  </w:rPr>
                  <w:delText>20</w:delText>
                </w:r>
              </w:del>
            </w:ins>
          </w:p>
        </w:tc>
        <w:tc>
          <w:tcPr>
            <w:tcW w:w="4302" w:type="dxa"/>
            <w:tcBorders>
              <w:top w:val="nil"/>
              <w:left w:val="nil"/>
              <w:bottom w:val="single" w:sz="4" w:space="0" w:color="auto"/>
              <w:right w:val="single" w:sz="4" w:space="0" w:color="auto"/>
            </w:tcBorders>
            <w:shd w:val="clear" w:color="auto" w:fill="auto"/>
            <w:vAlign w:val="center"/>
          </w:tcPr>
          <w:p w14:paraId="7AD6475B" w14:textId="4E9E46FA"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344" w:author="Author" w:date="1900-01-01T00:00:00Z"/>
                <w:del w:id="1345" w:author="USA " w:date="2024-03-04T13:07:00Z"/>
                <w:sz w:val="20"/>
                <w:highlight w:val="cyan"/>
              </w:rPr>
            </w:pPr>
            <w:ins w:id="1346" w:author="Author">
              <w:del w:id="1347" w:author="USA " w:date="2024-03-04T13:07:00Z">
                <w:r w:rsidRPr="00C713D0" w:rsidDel="00EB77C4">
                  <w:rPr>
                    <w:sz w:val="20"/>
                    <w:highlight w:val="cyan"/>
                  </w:rPr>
                  <w:delText xml:space="preserve">Cardinal Mark: Channel Near The Left Bank (Green) </w:delText>
                </w:r>
              </w:del>
            </w:ins>
          </w:p>
        </w:tc>
        <w:tc>
          <w:tcPr>
            <w:tcW w:w="486" w:type="dxa"/>
            <w:tcBorders>
              <w:top w:val="nil"/>
              <w:left w:val="nil"/>
              <w:bottom w:val="single" w:sz="4" w:space="0" w:color="auto"/>
              <w:right w:val="single" w:sz="4" w:space="0" w:color="auto"/>
            </w:tcBorders>
            <w:shd w:val="clear" w:color="000000" w:fill="BFBFBF"/>
            <w:vAlign w:val="center"/>
          </w:tcPr>
          <w:p w14:paraId="097C67E5" w14:textId="41E42F34"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348" w:author="Author" w:date="1900-01-01T00:00:00Z"/>
                <w:del w:id="1349" w:author="USA " w:date="2024-03-04T13:07:00Z"/>
                <w:sz w:val="20"/>
                <w:highlight w:val="cyan"/>
              </w:rPr>
            </w:pPr>
            <w:ins w:id="1350" w:author="Author">
              <w:del w:id="1351" w:author="USA " w:date="2024-03-04T13:07:00Z">
                <w:r w:rsidRPr="00C713D0" w:rsidDel="00EB77C4">
                  <w:rPr>
                    <w:sz w:val="20"/>
                    <w:highlight w:val="cyan"/>
                  </w:rPr>
                  <w:delText>80</w:delText>
                </w:r>
              </w:del>
            </w:ins>
          </w:p>
        </w:tc>
        <w:tc>
          <w:tcPr>
            <w:tcW w:w="4299" w:type="dxa"/>
            <w:tcBorders>
              <w:top w:val="nil"/>
              <w:left w:val="nil"/>
              <w:bottom w:val="single" w:sz="4" w:space="0" w:color="auto"/>
              <w:right w:val="single" w:sz="4" w:space="0" w:color="auto"/>
            </w:tcBorders>
            <w:shd w:val="clear" w:color="auto" w:fill="auto"/>
            <w:vAlign w:val="center"/>
          </w:tcPr>
          <w:p w14:paraId="04AA7D28" w14:textId="484EF66A"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352" w:author="Author" w:date="1900-01-01T00:00:00Z"/>
                <w:del w:id="1353" w:author="USA " w:date="2024-03-04T13:07:00Z"/>
                <w:sz w:val="20"/>
                <w:highlight w:val="cyan"/>
              </w:rPr>
            </w:pPr>
            <w:ins w:id="1354" w:author="Author">
              <w:del w:id="1355" w:author="USA " w:date="2024-03-04T13:07:00Z">
                <w:r w:rsidRPr="00C713D0" w:rsidDel="00EB77C4">
                  <w:rPr>
                    <w:sz w:val="20"/>
                    <w:highlight w:val="cyan"/>
                  </w:rPr>
                  <w:delText>Special Mark (Instruction): Proceed (At Reduced Speed)</w:delText>
                </w:r>
              </w:del>
            </w:ins>
          </w:p>
        </w:tc>
      </w:tr>
      <w:tr w:rsidR="00813DDF" w:rsidRPr="00C713D0" w:rsidDel="00EB77C4" w14:paraId="6DA3DBB1" w14:textId="64BFDCA3" w:rsidTr="006A04CB">
        <w:trPr>
          <w:trHeight w:val="144"/>
          <w:ins w:id="1356" w:author="Author" w:date="1900-01-01T00:00:00Z"/>
          <w:del w:id="1357"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052EED75" w14:textId="3110F1CF"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358" w:author="Author" w:date="1900-01-01T00:00:00Z"/>
                <w:del w:id="1359" w:author="USA " w:date="2024-03-04T13:07:00Z"/>
                <w:b/>
                <w:bCs/>
                <w:sz w:val="20"/>
                <w:highlight w:val="cyan"/>
              </w:rPr>
            </w:pPr>
            <w:ins w:id="1360" w:author="Author">
              <w:del w:id="1361" w:author="USA " w:date="2024-03-04T13:07:00Z">
                <w:r w:rsidRPr="00C713D0" w:rsidDel="00EB77C4">
                  <w:rPr>
                    <w:b/>
                    <w:bCs/>
                    <w:sz w:val="20"/>
                    <w:highlight w:val="cyan"/>
                  </w:rPr>
                  <w:delText>21</w:delText>
                </w:r>
              </w:del>
            </w:ins>
          </w:p>
        </w:tc>
        <w:tc>
          <w:tcPr>
            <w:tcW w:w="4302" w:type="dxa"/>
            <w:tcBorders>
              <w:top w:val="nil"/>
              <w:left w:val="nil"/>
              <w:bottom w:val="single" w:sz="4" w:space="0" w:color="auto"/>
              <w:right w:val="single" w:sz="4" w:space="0" w:color="auto"/>
            </w:tcBorders>
            <w:shd w:val="clear" w:color="auto" w:fill="auto"/>
            <w:vAlign w:val="center"/>
          </w:tcPr>
          <w:p w14:paraId="7458666F" w14:textId="51BA8B2E"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362" w:author="Author" w:date="1900-01-01T00:00:00Z"/>
                <w:del w:id="1363" w:author="USA " w:date="2024-03-04T13:07:00Z"/>
                <w:sz w:val="20"/>
                <w:highlight w:val="cyan"/>
              </w:rPr>
            </w:pPr>
            <w:ins w:id="1364" w:author="Author">
              <w:del w:id="1365" w:author="USA " w:date="2024-03-04T13:07:00Z">
                <w:r w:rsidRPr="00C713D0" w:rsidDel="00EB77C4">
                  <w:rPr>
                    <w:sz w:val="20"/>
                    <w:highlight w:val="cyan"/>
                  </w:rPr>
                  <w:delText>Cardinal Mark: Channel Near The Right Bank (Red)</w:delText>
                </w:r>
              </w:del>
            </w:ins>
          </w:p>
        </w:tc>
        <w:tc>
          <w:tcPr>
            <w:tcW w:w="486" w:type="dxa"/>
            <w:tcBorders>
              <w:top w:val="nil"/>
              <w:left w:val="nil"/>
              <w:bottom w:val="single" w:sz="4" w:space="0" w:color="auto"/>
              <w:right w:val="single" w:sz="4" w:space="0" w:color="auto"/>
            </w:tcBorders>
            <w:shd w:val="clear" w:color="000000" w:fill="BFBFBF"/>
            <w:vAlign w:val="center"/>
          </w:tcPr>
          <w:p w14:paraId="7E5EB4B8" w14:textId="7778A8D3"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366" w:author="Author" w:date="1900-01-01T00:00:00Z"/>
                <w:del w:id="1367" w:author="USA " w:date="2024-03-04T13:07:00Z"/>
                <w:sz w:val="20"/>
                <w:highlight w:val="cyan"/>
              </w:rPr>
            </w:pPr>
            <w:ins w:id="1368" w:author="Author">
              <w:del w:id="1369" w:author="USA " w:date="2024-03-04T13:07:00Z">
                <w:r w:rsidRPr="00C713D0" w:rsidDel="00EB77C4">
                  <w:rPr>
                    <w:sz w:val="20"/>
                    <w:highlight w:val="cyan"/>
                  </w:rPr>
                  <w:delText>81</w:delText>
                </w:r>
              </w:del>
            </w:ins>
          </w:p>
        </w:tc>
        <w:tc>
          <w:tcPr>
            <w:tcW w:w="4299" w:type="dxa"/>
            <w:tcBorders>
              <w:top w:val="nil"/>
              <w:left w:val="nil"/>
              <w:bottom w:val="single" w:sz="4" w:space="0" w:color="auto"/>
              <w:right w:val="single" w:sz="4" w:space="0" w:color="auto"/>
            </w:tcBorders>
            <w:shd w:val="clear" w:color="auto" w:fill="auto"/>
            <w:vAlign w:val="center"/>
          </w:tcPr>
          <w:p w14:paraId="1247F58D" w14:textId="521402E5"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370" w:author="Author" w:date="1900-01-01T00:00:00Z"/>
                <w:del w:id="1371" w:author="USA " w:date="2024-03-04T13:07:00Z"/>
                <w:sz w:val="20"/>
                <w:highlight w:val="cyan"/>
              </w:rPr>
            </w:pPr>
            <w:ins w:id="1372" w:author="Author">
              <w:del w:id="1373" w:author="USA " w:date="2024-03-04T13:07:00Z">
                <w:r w:rsidRPr="00C713D0" w:rsidDel="00EB77C4">
                  <w:rPr>
                    <w:sz w:val="20"/>
                    <w:highlight w:val="cyan"/>
                  </w:rPr>
                  <w:delText>Special Mark (Instruction): Proceed (From Here)</w:delText>
                </w:r>
              </w:del>
            </w:ins>
          </w:p>
        </w:tc>
      </w:tr>
      <w:tr w:rsidR="00813DDF" w:rsidRPr="00C713D0" w:rsidDel="00EB77C4" w14:paraId="082FC8A5" w14:textId="1AB48F3B" w:rsidTr="006A04CB">
        <w:trPr>
          <w:trHeight w:val="144"/>
          <w:ins w:id="1374" w:author="Author" w:date="1900-01-01T00:00:00Z"/>
          <w:del w:id="1375"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422FFB5A" w14:textId="66BFF466"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376" w:author="Author" w:date="1900-01-01T00:00:00Z"/>
                <w:del w:id="1377" w:author="USA " w:date="2024-03-04T13:07:00Z"/>
                <w:b/>
                <w:bCs/>
                <w:sz w:val="20"/>
                <w:highlight w:val="cyan"/>
              </w:rPr>
            </w:pPr>
            <w:ins w:id="1378" w:author="Author">
              <w:del w:id="1379" w:author="USA " w:date="2024-03-04T13:07:00Z">
                <w:r w:rsidRPr="00C713D0" w:rsidDel="00EB77C4">
                  <w:rPr>
                    <w:b/>
                    <w:bCs/>
                    <w:sz w:val="20"/>
                    <w:highlight w:val="cyan"/>
                  </w:rPr>
                  <w:delText>22</w:delText>
                </w:r>
              </w:del>
            </w:ins>
          </w:p>
        </w:tc>
        <w:tc>
          <w:tcPr>
            <w:tcW w:w="4302" w:type="dxa"/>
            <w:tcBorders>
              <w:top w:val="nil"/>
              <w:left w:val="nil"/>
              <w:bottom w:val="single" w:sz="4" w:space="0" w:color="auto"/>
              <w:right w:val="single" w:sz="4" w:space="0" w:color="auto"/>
            </w:tcBorders>
            <w:shd w:val="clear" w:color="auto" w:fill="auto"/>
            <w:vAlign w:val="center"/>
          </w:tcPr>
          <w:p w14:paraId="45CA94D2" w14:textId="15E797F8"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380" w:author="Author" w:date="1900-01-01T00:00:00Z"/>
                <w:del w:id="1381" w:author="USA " w:date="2024-03-04T13:07:00Z"/>
                <w:sz w:val="20"/>
                <w:highlight w:val="cyan"/>
              </w:rPr>
            </w:pPr>
            <w:ins w:id="1382" w:author="Author">
              <w:del w:id="1383" w:author="USA " w:date="2024-03-04T13:07:00Z">
                <w:r w:rsidRPr="00C713D0" w:rsidDel="00EB77C4">
                  <w:rPr>
                    <w:sz w:val="20"/>
                    <w:highlight w:val="cyan"/>
                  </w:rPr>
                  <w:delText>Cardinal Mark: Cross-Over Left Bank</w:delText>
                </w:r>
              </w:del>
            </w:ins>
          </w:p>
        </w:tc>
        <w:tc>
          <w:tcPr>
            <w:tcW w:w="486" w:type="dxa"/>
            <w:tcBorders>
              <w:top w:val="nil"/>
              <w:left w:val="nil"/>
              <w:bottom w:val="single" w:sz="4" w:space="0" w:color="auto"/>
              <w:right w:val="single" w:sz="4" w:space="0" w:color="auto"/>
            </w:tcBorders>
            <w:shd w:val="clear" w:color="000000" w:fill="BFBFBF"/>
            <w:vAlign w:val="center"/>
          </w:tcPr>
          <w:p w14:paraId="07BC1010" w14:textId="38C63191"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384" w:author="Author" w:date="1900-01-01T00:00:00Z"/>
                <w:del w:id="1385" w:author="USA " w:date="2024-03-04T13:07:00Z"/>
                <w:sz w:val="20"/>
                <w:highlight w:val="cyan"/>
              </w:rPr>
            </w:pPr>
            <w:ins w:id="1386" w:author="Author">
              <w:del w:id="1387" w:author="USA " w:date="2024-03-04T13:07:00Z">
                <w:r w:rsidRPr="00C713D0" w:rsidDel="00EB77C4">
                  <w:rPr>
                    <w:sz w:val="20"/>
                    <w:highlight w:val="cyan"/>
                  </w:rPr>
                  <w:delText>82</w:delText>
                </w:r>
              </w:del>
            </w:ins>
          </w:p>
        </w:tc>
        <w:tc>
          <w:tcPr>
            <w:tcW w:w="4299" w:type="dxa"/>
            <w:tcBorders>
              <w:top w:val="nil"/>
              <w:left w:val="nil"/>
              <w:bottom w:val="single" w:sz="4" w:space="0" w:color="auto"/>
              <w:right w:val="single" w:sz="4" w:space="0" w:color="auto"/>
            </w:tcBorders>
            <w:shd w:val="clear" w:color="auto" w:fill="auto"/>
            <w:vAlign w:val="center"/>
          </w:tcPr>
          <w:p w14:paraId="54C0EC22" w14:textId="0BA02B94"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388" w:author="Author" w:date="1900-01-01T00:00:00Z"/>
                <w:del w:id="1389" w:author="USA " w:date="2024-03-04T13:07:00Z"/>
                <w:sz w:val="20"/>
                <w:highlight w:val="cyan"/>
              </w:rPr>
            </w:pPr>
            <w:ins w:id="1390" w:author="Author">
              <w:del w:id="1391" w:author="USA " w:date="2024-03-04T13:07:00Z">
                <w:r w:rsidRPr="00C713D0" w:rsidDel="00EB77C4">
                  <w:rPr>
                    <w:sz w:val="20"/>
                    <w:highlight w:val="cyan"/>
                  </w:rPr>
                  <w:delText>Special Mark (Instruction): Proceed (One-Way Traffic Only)</w:delText>
                </w:r>
              </w:del>
            </w:ins>
          </w:p>
        </w:tc>
      </w:tr>
      <w:tr w:rsidR="00813DDF" w:rsidRPr="00C713D0" w:rsidDel="00EB77C4" w14:paraId="20BF5637" w14:textId="6747821B" w:rsidTr="006A04CB">
        <w:trPr>
          <w:trHeight w:val="144"/>
          <w:ins w:id="1392" w:author="Author" w:date="1900-01-01T00:00:00Z"/>
          <w:del w:id="1393"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2C3111D2" w14:textId="1B7FBDB0"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394" w:author="Author" w:date="1900-01-01T00:00:00Z"/>
                <w:del w:id="1395" w:author="USA " w:date="2024-03-04T13:07:00Z"/>
                <w:b/>
                <w:bCs/>
                <w:sz w:val="20"/>
                <w:highlight w:val="cyan"/>
              </w:rPr>
            </w:pPr>
            <w:ins w:id="1396" w:author="Author">
              <w:del w:id="1397" w:author="USA " w:date="2024-03-04T13:07:00Z">
                <w:r w:rsidRPr="00C713D0" w:rsidDel="00EB77C4">
                  <w:rPr>
                    <w:b/>
                    <w:bCs/>
                    <w:sz w:val="20"/>
                    <w:highlight w:val="cyan"/>
                  </w:rPr>
                  <w:delText>23</w:delText>
                </w:r>
              </w:del>
            </w:ins>
          </w:p>
        </w:tc>
        <w:tc>
          <w:tcPr>
            <w:tcW w:w="4302" w:type="dxa"/>
            <w:tcBorders>
              <w:top w:val="nil"/>
              <w:left w:val="nil"/>
              <w:bottom w:val="single" w:sz="4" w:space="0" w:color="auto"/>
              <w:right w:val="single" w:sz="4" w:space="0" w:color="auto"/>
            </w:tcBorders>
            <w:shd w:val="clear" w:color="auto" w:fill="auto"/>
            <w:vAlign w:val="center"/>
          </w:tcPr>
          <w:p w14:paraId="718581BF" w14:textId="31B2351E"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398" w:author="Author" w:date="1900-01-01T00:00:00Z"/>
                <w:del w:id="1399" w:author="USA " w:date="2024-03-04T13:07:00Z"/>
                <w:sz w:val="20"/>
                <w:highlight w:val="cyan"/>
              </w:rPr>
            </w:pPr>
            <w:ins w:id="1400" w:author="Author">
              <w:del w:id="1401" w:author="USA " w:date="2024-03-04T13:07:00Z">
                <w:r w:rsidRPr="00C713D0" w:rsidDel="00EB77C4">
                  <w:rPr>
                    <w:sz w:val="20"/>
                    <w:highlight w:val="cyan"/>
                  </w:rPr>
                  <w:delText>Cardinal Mark: Cross-Over Right Bank</w:delText>
                </w:r>
              </w:del>
            </w:ins>
          </w:p>
        </w:tc>
        <w:tc>
          <w:tcPr>
            <w:tcW w:w="486" w:type="dxa"/>
            <w:tcBorders>
              <w:top w:val="nil"/>
              <w:left w:val="nil"/>
              <w:bottom w:val="single" w:sz="4" w:space="0" w:color="auto"/>
              <w:right w:val="single" w:sz="4" w:space="0" w:color="auto"/>
            </w:tcBorders>
            <w:shd w:val="clear" w:color="000000" w:fill="BFBFBF"/>
            <w:vAlign w:val="center"/>
          </w:tcPr>
          <w:p w14:paraId="29CF8223" w14:textId="20120D32"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402" w:author="Author" w:date="1900-01-01T00:00:00Z"/>
                <w:del w:id="1403" w:author="USA " w:date="2024-03-04T13:07:00Z"/>
                <w:sz w:val="20"/>
                <w:highlight w:val="cyan"/>
              </w:rPr>
            </w:pPr>
            <w:ins w:id="1404" w:author="Author">
              <w:del w:id="1405" w:author="USA " w:date="2024-03-04T13:07:00Z">
                <w:r w:rsidRPr="00C713D0" w:rsidDel="00EB77C4">
                  <w:rPr>
                    <w:sz w:val="20"/>
                    <w:highlight w:val="cyan"/>
                  </w:rPr>
                  <w:delText>83</w:delText>
                </w:r>
              </w:del>
            </w:ins>
          </w:p>
        </w:tc>
        <w:tc>
          <w:tcPr>
            <w:tcW w:w="4299" w:type="dxa"/>
            <w:tcBorders>
              <w:top w:val="nil"/>
              <w:left w:val="nil"/>
              <w:bottom w:val="single" w:sz="4" w:space="0" w:color="auto"/>
              <w:right w:val="single" w:sz="4" w:space="0" w:color="auto"/>
            </w:tcBorders>
            <w:shd w:val="clear" w:color="auto" w:fill="auto"/>
            <w:vAlign w:val="center"/>
          </w:tcPr>
          <w:p w14:paraId="18C03509" w14:textId="25E542FC"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406" w:author="Author" w:date="1900-01-01T00:00:00Z"/>
                <w:del w:id="1407" w:author="USA " w:date="2024-03-04T13:07:00Z"/>
                <w:sz w:val="20"/>
                <w:highlight w:val="cyan"/>
              </w:rPr>
            </w:pPr>
            <w:ins w:id="1408" w:author="Author">
              <w:del w:id="1409" w:author="USA " w:date="2024-03-04T13:07:00Z">
                <w:r w:rsidRPr="00C713D0" w:rsidDel="00EB77C4">
                  <w:rPr>
                    <w:sz w:val="20"/>
                    <w:highlight w:val="cyan"/>
                  </w:rPr>
                  <w:delText>Special Mark (Instruction): Proceed (Outside Channel Only)</w:delText>
                </w:r>
              </w:del>
            </w:ins>
          </w:p>
        </w:tc>
      </w:tr>
      <w:tr w:rsidR="00813DDF" w:rsidRPr="00C713D0" w:rsidDel="00EB77C4" w14:paraId="7784BB41" w14:textId="6128931A" w:rsidTr="006A04CB">
        <w:trPr>
          <w:trHeight w:val="144"/>
          <w:ins w:id="1410" w:author="Author" w:date="1900-01-01T00:00:00Z"/>
          <w:del w:id="1411"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675B3B71" w14:textId="538E07A8"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412" w:author="Author" w:date="1900-01-01T00:00:00Z"/>
                <w:del w:id="1413" w:author="USA " w:date="2024-03-04T13:07:00Z"/>
                <w:b/>
                <w:bCs/>
                <w:sz w:val="20"/>
                <w:highlight w:val="cyan"/>
              </w:rPr>
            </w:pPr>
            <w:ins w:id="1414" w:author="Author">
              <w:del w:id="1415" w:author="USA " w:date="2024-03-04T13:07:00Z">
                <w:r w:rsidRPr="00C713D0" w:rsidDel="00EB77C4">
                  <w:rPr>
                    <w:b/>
                    <w:bCs/>
                    <w:sz w:val="20"/>
                    <w:highlight w:val="cyan"/>
                  </w:rPr>
                  <w:delText>24</w:delText>
                </w:r>
              </w:del>
            </w:ins>
          </w:p>
        </w:tc>
        <w:tc>
          <w:tcPr>
            <w:tcW w:w="4302" w:type="dxa"/>
            <w:tcBorders>
              <w:top w:val="nil"/>
              <w:left w:val="nil"/>
              <w:bottom w:val="single" w:sz="4" w:space="0" w:color="auto"/>
              <w:right w:val="single" w:sz="4" w:space="0" w:color="auto"/>
            </w:tcBorders>
            <w:shd w:val="clear" w:color="auto" w:fill="auto"/>
            <w:vAlign w:val="center"/>
          </w:tcPr>
          <w:p w14:paraId="3204587C" w14:textId="4B20CEBA"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416" w:author="Author" w:date="1900-01-01T00:00:00Z"/>
                <w:del w:id="1417" w:author="USA " w:date="2024-03-04T13:07:00Z"/>
                <w:sz w:val="20"/>
                <w:highlight w:val="cyan"/>
              </w:rPr>
            </w:pPr>
            <w:ins w:id="1418" w:author="Author">
              <w:del w:id="1419" w:author="USA " w:date="2024-03-04T13:07:00Z">
                <w:r w:rsidRPr="00C713D0" w:rsidDel="00EB77C4">
                  <w:rPr>
                    <w:sz w:val="20"/>
                    <w:highlight w:val="cyan"/>
                  </w:rPr>
                  <w:delText>Cardinal Mark: Port / Left Hand Mark</w:delText>
                </w:r>
              </w:del>
            </w:ins>
          </w:p>
        </w:tc>
        <w:tc>
          <w:tcPr>
            <w:tcW w:w="486" w:type="dxa"/>
            <w:tcBorders>
              <w:top w:val="nil"/>
              <w:left w:val="nil"/>
              <w:bottom w:val="single" w:sz="4" w:space="0" w:color="auto"/>
              <w:right w:val="single" w:sz="4" w:space="0" w:color="auto"/>
            </w:tcBorders>
            <w:shd w:val="clear" w:color="000000" w:fill="BFBFBF"/>
            <w:vAlign w:val="center"/>
          </w:tcPr>
          <w:p w14:paraId="6BC35F3E" w14:textId="6C3B150C"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420" w:author="Author" w:date="1900-01-01T00:00:00Z"/>
                <w:del w:id="1421" w:author="USA " w:date="2024-03-04T13:07:00Z"/>
                <w:sz w:val="20"/>
                <w:highlight w:val="cyan"/>
              </w:rPr>
            </w:pPr>
            <w:ins w:id="1422" w:author="Author">
              <w:del w:id="1423" w:author="USA " w:date="2024-03-04T13:07:00Z">
                <w:r w:rsidRPr="00C713D0" w:rsidDel="00EB77C4">
                  <w:rPr>
                    <w:sz w:val="20"/>
                    <w:highlight w:val="cyan"/>
                  </w:rPr>
                  <w:delText>84</w:delText>
                </w:r>
              </w:del>
            </w:ins>
          </w:p>
        </w:tc>
        <w:tc>
          <w:tcPr>
            <w:tcW w:w="4299" w:type="dxa"/>
            <w:tcBorders>
              <w:top w:val="nil"/>
              <w:left w:val="nil"/>
              <w:bottom w:val="single" w:sz="4" w:space="0" w:color="auto"/>
              <w:right w:val="single" w:sz="4" w:space="0" w:color="auto"/>
            </w:tcBorders>
            <w:shd w:val="clear" w:color="auto" w:fill="auto"/>
            <w:vAlign w:val="center"/>
          </w:tcPr>
          <w:p w14:paraId="4129B154" w14:textId="31A34F5E"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424" w:author="Author" w:date="1900-01-01T00:00:00Z"/>
                <w:del w:id="1425" w:author="USA " w:date="2024-03-04T13:07:00Z"/>
                <w:sz w:val="20"/>
                <w:highlight w:val="cyan"/>
              </w:rPr>
            </w:pPr>
          </w:p>
        </w:tc>
      </w:tr>
      <w:tr w:rsidR="00813DDF" w:rsidRPr="00C713D0" w:rsidDel="00EB77C4" w14:paraId="68916546" w14:textId="1C6A8D95" w:rsidTr="006A04CB">
        <w:trPr>
          <w:trHeight w:val="144"/>
          <w:ins w:id="1426" w:author="Author" w:date="1900-01-01T00:00:00Z"/>
          <w:del w:id="1427"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3A10A15A" w14:textId="58849DB2"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428" w:author="Author" w:date="1900-01-01T00:00:00Z"/>
                <w:del w:id="1429" w:author="USA " w:date="2024-03-04T13:07:00Z"/>
                <w:b/>
                <w:bCs/>
                <w:sz w:val="20"/>
                <w:highlight w:val="cyan"/>
              </w:rPr>
            </w:pPr>
            <w:ins w:id="1430" w:author="Author">
              <w:del w:id="1431" w:author="USA " w:date="2024-03-04T13:07:00Z">
                <w:r w:rsidRPr="00C713D0" w:rsidDel="00EB77C4">
                  <w:rPr>
                    <w:b/>
                    <w:bCs/>
                    <w:sz w:val="20"/>
                    <w:highlight w:val="cyan"/>
                  </w:rPr>
                  <w:delText>25</w:delText>
                </w:r>
              </w:del>
            </w:ins>
          </w:p>
        </w:tc>
        <w:tc>
          <w:tcPr>
            <w:tcW w:w="4302" w:type="dxa"/>
            <w:tcBorders>
              <w:top w:val="nil"/>
              <w:left w:val="nil"/>
              <w:bottom w:val="single" w:sz="4" w:space="0" w:color="auto"/>
              <w:right w:val="single" w:sz="4" w:space="0" w:color="auto"/>
            </w:tcBorders>
            <w:shd w:val="clear" w:color="auto" w:fill="auto"/>
            <w:vAlign w:val="center"/>
          </w:tcPr>
          <w:p w14:paraId="2B0AD389" w14:textId="2639A6F4"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432" w:author="Author" w:date="1900-01-01T00:00:00Z"/>
                <w:del w:id="1433" w:author="USA " w:date="2024-03-04T13:07:00Z"/>
                <w:sz w:val="20"/>
                <w:highlight w:val="cyan"/>
              </w:rPr>
            </w:pPr>
            <w:ins w:id="1434" w:author="Author">
              <w:del w:id="1435" w:author="USA " w:date="2024-03-04T13:07:00Z">
                <w:r w:rsidRPr="00C713D0" w:rsidDel="00EB77C4">
                  <w:rPr>
                    <w:sz w:val="20"/>
                    <w:highlight w:val="cyan"/>
                  </w:rPr>
                  <w:delText>Cardinal Mark: Port Side / Right Descending Bank</w:delText>
                </w:r>
              </w:del>
            </w:ins>
          </w:p>
        </w:tc>
        <w:tc>
          <w:tcPr>
            <w:tcW w:w="486" w:type="dxa"/>
            <w:tcBorders>
              <w:top w:val="nil"/>
              <w:left w:val="nil"/>
              <w:bottom w:val="single" w:sz="4" w:space="0" w:color="auto"/>
              <w:right w:val="single" w:sz="4" w:space="0" w:color="auto"/>
            </w:tcBorders>
            <w:shd w:val="clear" w:color="000000" w:fill="BFBFBF"/>
            <w:vAlign w:val="center"/>
          </w:tcPr>
          <w:p w14:paraId="59620071" w14:textId="3DB742D5"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436" w:author="Author" w:date="1900-01-01T00:00:00Z"/>
                <w:del w:id="1437" w:author="USA " w:date="2024-03-04T13:07:00Z"/>
                <w:sz w:val="20"/>
                <w:highlight w:val="cyan"/>
              </w:rPr>
            </w:pPr>
            <w:ins w:id="1438" w:author="Author">
              <w:del w:id="1439" w:author="USA " w:date="2024-03-04T13:07:00Z">
                <w:r w:rsidRPr="00C713D0" w:rsidDel="00EB77C4">
                  <w:rPr>
                    <w:sz w:val="20"/>
                    <w:highlight w:val="cyan"/>
                  </w:rPr>
                  <w:delText>85</w:delText>
                </w:r>
              </w:del>
            </w:ins>
          </w:p>
        </w:tc>
        <w:tc>
          <w:tcPr>
            <w:tcW w:w="4299" w:type="dxa"/>
            <w:tcBorders>
              <w:top w:val="nil"/>
              <w:left w:val="nil"/>
              <w:bottom w:val="single" w:sz="4" w:space="0" w:color="auto"/>
              <w:right w:val="single" w:sz="4" w:space="0" w:color="auto"/>
            </w:tcBorders>
            <w:shd w:val="clear" w:color="auto" w:fill="auto"/>
            <w:vAlign w:val="center"/>
          </w:tcPr>
          <w:p w14:paraId="1FB7C871" w14:textId="3A8BB34E"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440" w:author="Author" w:date="1900-01-01T00:00:00Z"/>
                <w:del w:id="1441" w:author="USA " w:date="2024-03-04T13:07:00Z"/>
                <w:sz w:val="20"/>
                <w:highlight w:val="cyan"/>
              </w:rPr>
            </w:pPr>
          </w:p>
        </w:tc>
      </w:tr>
      <w:tr w:rsidR="00813DDF" w:rsidRPr="00C713D0" w:rsidDel="00EB77C4" w14:paraId="43F66596" w14:textId="11CAD34E" w:rsidTr="006A04CB">
        <w:trPr>
          <w:trHeight w:val="144"/>
          <w:ins w:id="1442" w:author="Author" w:date="1900-01-01T00:00:00Z"/>
          <w:del w:id="1443"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2CE7208C" w14:textId="570DE774"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444" w:author="Author" w:date="1900-01-01T00:00:00Z"/>
                <w:del w:id="1445" w:author="USA " w:date="2024-03-04T13:07:00Z"/>
                <w:b/>
                <w:bCs/>
                <w:sz w:val="20"/>
                <w:highlight w:val="cyan"/>
              </w:rPr>
            </w:pPr>
            <w:ins w:id="1446" w:author="Author">
              <w:del w:id="1447" w:author="USA " w:date="2024-03-04T13:07:00Z">
                <w:r w:rsidRPr="00C713D0" w:rsidDel="00EB77C4">
                  <w:rPr>
                    <w:b/>
                    <w:bCs/>
                    <w:sz w:val="20"/>
                    <w:highlight w:val="cyan"/>
                  </w:rPr>
                  <w:delText>26</w:delText>
                </w:r>
              </w:del>
            </w:ins>
          </w:p>
        </w:tc>
        <w:tc>
          <w:tcPr>
            <w:tcW w:w="4302" w:type="dxa"/>
            <w:tcBorders>
              <w:top w:val="nil"/>
              <w:left w:val="nil"/>
              <w:bottom w:val="single" w:sz="4" w:space="0" w:color="auto"/>
              <w:right w:val="single" w:sz="4" w:space="0" w:color="auto"/>
            </w:tcBorders>
            <w:shd w:val="clear" w:color="auto" w:fill="auto"/>
            <w:vAlign w:val="center"/>
          </w:tcPr>
          <w:p w14:paraId="39D866D6" w14:textId="69B58DB9"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448" w:author="Author" w:date="1900-01-01T00:00:00Z"/>
                <w:del w:id="1449" w:author="USA " w:date="2024-03-04T13:07:00Z"/>
                <w:sz w:val="20"/>
                <w:highlight w:val="cyan"/>
              </w:rPr>
            </w:pPr>
            <w:ins w:id="1450" w:author="Author">
              <w:del w:id="1451" w:author="USA " w:date="2024-03-04T13:07:00Z">
                <w:r w:rsidRPr="00C713D0" w:rsidDel="00EB77C4">
                  <w:rPr>
                    <w:sz w:val="20"/>
                    <w:highlight w:val="cyan"/>
                  </w:rPr>
                  <w:delText>Cardinal Mark: Preferred Channel Port Hand</w:delText>
                </w:r>
              </w:del>
            </w:ins>
          </w:p>
        </w:tc>
        <w:tc>
          <w:tcPr>
            <w:tcW w:w="486" w:type="dxa"/>
            <w:tcBorders>
              <w:top w:val="nil"/>
              <w:left w:val="nil"/>
              <w:bottom w:val="single" w:sz="4" w:space="0" w:color="auto"/>
              <w:right w:val="single" w:sz="4" w:space="0" w:color="auto"/>
            </w:tcBorders>
            <w:shd w:val="clear" w:color="000000" w:fill="BFBFBF"/>
            <w:vAlign w:val="center"/>
          </w:tcPr>
          <w:p w14:paraId="3DEE00A0" w14:textId="3CACBE3A"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452" w:author="Author" w:date="1900-01-01T00:00:00Z"/>
                <w:del w:id="1453" w:author="USA " w:date="2024-03-04T13:07:00Z"/>
                <w:sz w:val="20"/>
                <w:highlight w:val="cyan"/>
              </w:rPr>
            </w:pPr>
            <w:ins w:id="1454" w:author="Author">
              <w:del w:id="1455" w:author="USA " w:date="2024-03-04T13:07:00Z">
                <w:r w:rsidRPr="00C713D0" w:rsidDel="00EB77C4">
                  <w:rPr>
                    <w:sz w:val="20"/>
                    <w:highlight w:val="cyan"/>
                  </w:rPr>
                  <w:delText>86</w:delText>
                </w:r>
              </w:del>
            </w:ins>
          </w:p>
        </w:tc>
        <w:tc>
          <w:tcPr>
            <w:tcW w:w="4299" w:type="dxa"/>
            <w:tcBorders>
              <w:top w:val="nil"/>
              <w:left w:val="nil"/>
              <w:bottom w:val="single" w:sz="4" w:space="0" w:color="auto"/>
              <w:right w:val="single" w:sz="4" w:space="0" w:color="auto"/>
            </w:tcBorders>
            <w:shd w:val="clear" w:color="auto" w:fill="auto"/>
            <w:vAlign w:val="center"/>
          </w:tcPr>
          <w:p w14:paraId="6E9ACEA4" w14:textId="4A0A8CDD"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456" w:author="Author" w:date="1900-01-01T00:00:00Z"/>
                <w:del w:id="1457" w:author="USA " w:date="2024-03-04T13:07:00Z"/>
                <w:sz w:val="20"/>
                <w:highlight w:val="cyan"/>
              </w:rPr>
            </w:pPr>
          </w:p>
        </w:tc>
      </w:tr>
      <w:tr w:rsidR="00813DDF" w:rsidRPr="00C713D0" w:rsidDel="00EB77C4" w14:paraId="1C5CF7C6" w14:textId="54BD0C83" w:rsidTr="006A04CB">
        <w:trPr>
          <w:trHeight w:val="144"/>
          <w:ins w:id="1458" w:author="Author" w:date="1900-01-01T00:00:00Z"/>
          <w:del w:id="1459"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5EA3F6A5" w14:textId="338A2D34"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460" w:author="Author" w:date="1900-01-01T00:00:00Z"/>
                <w:del w:id="1461" w:author="USA " w:date="2024-03-04T13:07:00Z"/>
                <w:b/>
                <w:bCs/>
                <w:sz w:val="20"/>
                <w:highlight w:val="cyan"/>
              </w:rPr>
            </w:pPr>
            <w:ins w:id="1462" w:author="Author">
              <w:del w:id="1463" w:author="USA " w:date="2024-03-04T13:07:00Z">
                <w:r w:rsidRPr="00C713D0" w:rsidDel="00EB77C4">
                  <w:rPr>
                    <w:b/>
                    <w:bCs/>
                    <w:sz w:val="20"/>
                    <w:highlight w:val="cyan"/>
                  </w:rPr>
                  <w:delText>27</w:delText>
                </w:r>
              </w:del>
            </w:ins>
          </w:p>
        </w:tc>
        <w:tc>
          <w:tcPr>
            <w:tcW w:w="4302" w:type="dxa"/>
            <w:tcBorders>
              <w:top w:val="nil"/>
              <w:left w:val="nil"/>
              <w:bottom w:val="single" w:sz="4" w:space="0" w:color="auto"/>
              <w:right w:val="single" w:sz="4" w:space="0" w:color="auto"/>
            </w:tcBorders>
            <w:shd w:val="clear" w:color="auto" w:fill="auto"/>
            <w:vAlign w:val="center"/>
          </w:tcPr>
          <w:p w14:paraId="5339F8E6" w14:textId="0D5B1BC4"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464" w:author="Author" w:date="1900-01-01T00:00:00Z"/>
                <w:del w:id="1465" w:author="USA " w:date="2024-03-04T13:07:00Z"/>
                <w:sz w:val="20"/>
                <w:highlight w:val="cyan"/>
              </w:rPr>
            </w:pPr>
            <w:ins w:id="1466" w:author="Author">
              <w:del w:id="1467" w:author="USA " w:date="2024-03-04T13:07:00Z">
                <w:r w:rsidRPr="00C713D0" w:rsidDel="00EB77C4">
                  <w:rPr>
                    <w:sz w:val="20"/>
                    <w:highlight w:val="cyan"/>
                  </w:rPr>
                  <w:delText>Cardinal Mark: Preferred Channel Starboard Hand</w:delText>
                </w:r>
              </w:del>
            </w:ins>
          </w:p>
        </w:tc>
        <w:tc>
          <w:tcPr>
            <w:tcW w:w="486" w:type="dxa"/>
            <w:tcBorders>
              <w:top w:val="nil"/>
              <w:left w:val="nil"/>
              <w:bottom w:val="single" w:sz="4" w:space="0" w:color="auto"/>
              <w:right w:val="single" w:sz="4" w:space="0" w:color="auto"/>
            </w:tcBorders>
            <w:shd w:val="clear" w:color="000000" w:fill="BFBFBF"/>
            <w:vAlign w:val="center"/>
          </w:tcPr>
          <w:p w14:paraId="720E6B0A" w14:textId="1FB77DAD"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468" w:author="Author" w:date="1900-01-01T00:00:00Z"/>
                <w:del w:id="1469" w:author="USA " w:date="2024-03-04T13:07:00Z"/>
                <w:sz w:val="20"/>
                <w:highlight w:val="cyan"/>
              </w:rPr>
            </w:pPr>
            <w:ins w:id="1470" w:author="Author">
              <w:del w:id="1471" w:author="USA " w:date="2024-03-04T13:07:00Z">
                <w:r w:rsidRPr="00C713D0" w:rsidDel="00EB77C4">
                  <w:rPr>
                    <w:sz w:val="20"/>
                    <w:highlight w:val="cyan"/>
                  </w:rPr>
                  <w:delText>87</w:delText>
                </w:r>
              </w:del>
            </w:ins>
          </w:p>
        </w:tc>
        <w:tc>
          <w:tcPr>
            <w:tcW w:w="4299" w:type="dxa"/>
            <w:tcBorders>
              <w:top w:val="nil"/>
              <w:left w:val="nil"/>
              <w:bottom w:val="single" w:sz="4" w:space="0" w:color="auto"/>
              <w:right w:val="single" w:sz="4" w:space="0" w:color="auto"/>
            </w:tcBorders>
            <w:shd w:val="clear" w:color="auto" w:fill="auto"/>
            <w:vAlign w:val="center"/>
          </w:tcPr>
          <w:p w14:paraId="2E2D5685" w14:textId="5D5D0606"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472" w:author="Author" w:date="1900-01-01T00:00:00Z"/>
                <w:del w:id="1473" w:author="USA " w:date="2024-03-04T13:07:00Z"/>
                <w:sz w:val="20"/>
                <w:highlight w:val="cyan"/>
              </w:rPr>
            </w:pPr>
          </w:p>
        </w:tc>
      </w:tr>
      <w:tr w:rsidR="00813DDF" w:rsidRPr="00C713D0" w:rsidDel="00EB77C4" w14:paraId="7A7DD9FF" w14:textId="381F0549" w:rsidTr="006A04CB">
        <w:trPr>
          <w:trHeight w:val="144"/>
          <w:ins w:id="1474" w:author="Author" w:date="1900-01-01T00:00:00Z"/>
          <w:del w:id="1475"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359A1709" w14:textId="5A92794C"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476" w:author="Author" w:date="1900-01-01T00:00:00Z"/>
                <w:del w:id="1477" w:author="USA " w:date="2024-03-04T13:07:00Z"/>
                <w:b/>
                <w:bCs/>
                <w:sz w:val="20"/>
                <w:highlight w:val="cyan"/>
              </w:rPr>
            </w:pPr>
            <w:ins w:id="1478" w:author="Author">
              <w:del w:id="1479" w:author="USA " w:date="2024-03-04T13:07:00Z">
                <w:r w:rsidRPr="00C713D0" w:rsidDel="00EB77C4">
                  <w:rPr>
                    <w:b/>
                    <w:bCs/>
                    <w:sz w:val="20"/>
                    <w:highlight w:val="cyan"/>
                  </w:rPr>
                  <w:delText>28</w:delText>
                </w:r>
              </w:del>
            </w:ins>
          </w:p>
        </w:tc>
        <w:tc>
          <w:tcPr>
            <w:tcW w:w="4302" w:type="dxa"/>
            <w:tcBorders>
              <w:top w:val="nil"/>
              <w:left w:val="nil"/>
              <w:bottom w:val="single" w:sz="4" w:space="0" w:color="auto"/>
              <w:right w:val="single" w:sz="4" w:space="0" w:color="auto"/>
            </w:tcBorders>
            <w:shd w:val="clear" w:color="auto" w:fill="auto"/>
            <w:vAlign w:val="center"/>
          </w:tcPr>
          <w:p w14:paraId="73727F45" w14:textId="172D0AF7"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480" w:author="Author" w:date="1900-01-01T00:00:00Z"/>
                <w:del w:id="1481" w:author="USA " w:date="2024-03-04T13:07:00Z"/>
                <w:sz w:val="20"/>
                <w:highlight w:val="cyan"/>
              </w:rPr>
            </w:pPr>
            <w:ins w:id="1482" w:author="Author">
              <w:del w:id="1483" w:author="USA " w:date="2024-03-04T13:07:00Z">
                <w:r w:rsidRPr="00C713D0" w:rsidDel="00EB77C4">
                  <w:rPr>
                    <w:sz w:val="20"/>
                    <w:highlight w:val="cyan"/>
                  </w:rPr>
                  <w:delText>Cardinal Mark: Range Front</w:delText>
                </w:r>
              </w:del>
            </w:ins>
          </w:p>
        </w:tc>
        <w:tc>
          <w:tcPr>
            <w:tcW w:w="486" w:type="dxa"/>
            <w:tcBorders>
              <w:top w:val="nil"/>
              <w:left w:val="nil"/>
              <w:bottom w:val="single" w:sz="4" w:space="0" w:color="auto"/>
              <w:right w:val="single" w:sz="4" w:space="0" w:color="auto"/>
            </w:tcBorders>
            <w:shd w:val="clear" w:color="000000" w:fill="BFBFBF"/>
            <w:vAlign w:val="center"/>
          </w:tcPr>
          <w:p w14:paraId="0A897374" w14:textId="4640D599"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484" w:author="Author" w:date="1900-01-01T00:00:00Z"/>
                <w:del w:id="1485" w:author="USA " w:date="2024-03-04T13:07:00Z"/>
                <w:sz w:val="20"/>
                <w:highlight w:val="cyan"/>
              </w:rPr>
            </w:pPr>
            <w:ins w:id="1486" w:author="Author">
              <w:del w:id="1487" w:author="USA " w:date="2024-03-04T13:07:00Z">
                <w:r w:rsidRPr="00C713D0" w:rsidDel="00EB77C4">
                  <w:rPr>
                    <w:sz w:val="20"/>
                    <w:highlight w:val="cyan"/>
                  </w:rPr>
                  <w:delText>88</w:delText>
                </w:r>
              </w:del>
            </w:ins>
          </w:p>
        </w:tc>
        <w:tc>
          <w:tcPr>
            <w:tcW w:w="4299" w:type="dxa"/>
            <w:tcBorders>
              <w:top w:val="nil"/>
              <w:left w:val="nil"/>
              <w:bottom w:val="single" w:sz="4" w:space="0" w:color="auto"/>
              <w:right w:val="single" w:sz="4" w:space="0" w:color="auto"/>
            </w:tcBorders>
            <w:shd w:val="clear" w:color="auto" w:fill="auto"/>
            <w:vAlign w:val="center"/>
          </w:tcPr>
          <w:p w14:paraId="561EE682" w14:textId="404F2A85"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488" w:author="Author" w:date="1900-01-01T00:00:00Z"/>
                <w:del w:id="1489" w:author="USA " w:date="2024-03-04T13:07:00Z"/>
                <w:sz w:val="20"/>
                <w:highlight w:val="cyan"/>
              </w:rPr>
            </w:pPr>
          </w:p>
        </w:tc>
      </w:tr>
      <w:tr w:rsidR="00813DDF" w:rsidRPr="00C713D0" w:rsidDel="00EB77C4" w14:paraId="282C5858" w14:textId="1A738EB9" w:rsidTr="006A04CB">
        <w:trPr>
          <w:trHeight w:val="144"/>
          <w:ins w:id="1490" w:author="Author" w:date="1900-01-01T00:00:00Z"/>
          <w:del w:id="1491"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4921047F" w14:textId="2CAA2B63"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492" w:author="Author" w:date="1900-01-01T00:00:00Z"/>
                <w:del w:id="1493" w:author="USA " w:date="2024-03-04T13:07:00Z"/>
                <w:b/>
                <w:bCs/>
                <w:sz w:val="20"/>
                <w:highlight w:val="cyan"/>
              </w:rPr>
            </w:pPr>
            <w:ins w:id="1494" w:author="Author">
              <w:del w:id="1495" w:author="USA " w:date="2024-03-04T13:07:00Z">
                <w:r w:rsidRPr="00C713D0" w:rsidDel="00EB77C4">
                  <w:rPr>
                    <w:b/>
                    <w:bCs/>
                    <w:sz w:val="20"/>
                    <w:highlight w:val="cyan"/>
                  </w:rPr>
                  <w:delText>29</w:delText>
                </w:r>
              </w:del>
            </w:ins>
          </w:p>
        </w:tc>
        <w:tc>
          <w:tcPr>
            <w:tcW w:w="4302" w:type="dxa"/>
            <w:tcBorders>
              <w:top w:val="nil"/>
              <w:left w:val="nil"/>
              <w:bottom w:val="single" w:sz="4" w:space="0" w:color="auto"/>
              <w:right w:val="single" w:sz="4" w:space="0" w:color="auto"/>
            </w:tcBorders>
            <w:shd w:val="clear" w:color="auto" w:fill="auto"/>
            <w:vAlign w:val="center"/>
          </w:tcPr>
          <w:p w14:paraId="12B65587" w14:textId="58EB025E"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496" w:author="Author" w:date="1900-01-01T00:00:00Z"/>
                <w:del w:id="1497" w:author="USA " w:date="2024-03-04T13:07:00Z"/>
                <w:sz w:val="20"/>
                <w:highlight w:val="cyan"/>
              </w:rPr>
            </w:pPr>
            <w:ins w:id="1498" w:author="Author">
              <w:del w:id="1499" w:author="USA " w:date="2024-03-04T13:07:00Z">
                <w:r w:rsidRPr="00C713D0" w:rsidDel="00EB77C4">
                  <w:rPr>
                    <w:sz w:val="20"/>
                    <w:highlight w:val="cyan"/>
                  </w:rPr>
                  <w:delText>Cardinal Mark: Range Rear</w:delText>
                </w:r>
              </w:del>
            </w:ins>
          </w:p>
        </w:tc>
        <w:tc>
          <w:tcPr>
            <w:tcW w:w="486" w:type="dxa"/>
            <w:tcBorders>
              <w:top w:val="nil"/>
              <w:left w:val="nil"/>
              <w:bottom w:val="single" w:sz="4" w:space="0" w:color="auto"/>
              <w:right w:val="single" w:sz="4" w:space="0" w:color="auto"/>
            </w:tcBorders>
            <w:shd w:val="clear" w:color="000000" w:fill="BFBFBF"/>
            <w:vAlign w:val="center"/>
          </w:tcPr>
          <w:p w14:paraId="77FBEA44" w14:textId="459EBC1D"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500" w:author="Author" w:date="1900-01-01T00:00:00Z"/>
                <w:del w:id="1501" w:author="USA " w:date="2024-03-04T13:07:00Z"/>
                <w:sz w:val="20"/>
                <w:highlight w:val="cyan"/>
              </w:rPr>
            </w:pPr>
            <w:ins w:id="1502" w:author="Author">
              <w:del w:id="1503" w:author="USA " w:date="2024-03-04T13:07:00Z">
                <w:r w:rsidRPr="00C713D0" w:rsidDel="00EB77C4">
                  <w:rPr>
                    <w:sz w:val="20"/>
                    <w:highlight w:val="cyan"/>
                  </w:rPr>
                  <w:delText>89</w:delText>
                </w:r>
              </w:del>
            </w:ins>
          </w:p>
        </w:tc>
        <w:tc>
          <w:tcPr>
            <w:tcW w:w="4299" w:type="dxa"/>
            <w:tcBorders>
              <w:top w:val="nil"/>
              <w:left w:val="nil"/>
              <w:bottom w:val="single" w:sz="4" w:space="0" w:color="auto"/>
              <w:right w:val="single" w:sz="4" w:space="0" w:color="auto"/>
            </w:tcBorders>
            <w:shd w:val="clear" w:color="auto" w:fill="auto"/>
            <w:vAlign w:val="center"/>
          </w:tcPr>
          <w:p w14:paraId="165724D2" w14:textId="75A372AF"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504" w:author="Author" w:date="1900-01-01T00:00:00Z"/>
                <w:del w:id="1505" w:author="USA " w:date="2024-03-04T13:07:00Z"/>
                <w:sz w:val="20"/>
                <w:highlight w:val="cyan"/>
              </w:rPr>
            </w:pPr>
          </w:p>
        </w:tc>
      </w:tr>
      <w:tr w:rsidR="00813DDF" w:rsidRPr="00C713D0" w:rsidDel="00EB77C4" w14:paraId="6B64A6C5" w14:textId="4416CED9" w:rsidTr="006A04CB">
        <w:trPr>
          <w:trHeight w:val="144"/>
          <w:ins w:id="1506" w:author="Author" w:date="1900-01-01T00:00:00Z"/>
          <w:del w:id="1507"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4845E975" w14:textId="03BE9397"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508" w:author="Author" w:date="1900-01-01T00:00:00Z"/>
                <w:del w:id="1509" w:author="USA " w:date="2024-03-04T13:07:00Z"/>
                <w:b/>
                <w:bCs/>
                <w:sz w:val="20"/>
                <w:highlight w:val="cyan"/>
              </w:rPr>
            </w:pPr>
            <w:ins w:id="1510" w:author="Author">
              <w:del w:id="1511" w:author="USA " w:date="2024-03-04T13:07:00Z">
                <w:r w:rsidRPr="00C713D0" w:rsidDel="00EB77C4">
                  <w:rPr>
                    <w:b/>
                    <w:bCs/>
                    <w:sz w:val="20"/>
                    <w:highlight w:val="cyan"/>
                  </w:rPr>
                  <w:delText>30</w:delText>
                </w:r>
              </w:del>
            </w:ins>
          </w:p>
        </w:tc>
        <w:tc>
          <w:tcPr>
            <w:tcW w:w="4302" w:type="dxa"/>
            <w:tcBorders>
              <w:top w:val="nil"/>
              <w:left w:val="nil"/>
              <w:bottom w:val="single" w:sz="4" w:space="0" w:color="auto"/>
              <w:right w:val="single" w:sz="4" w:space="0" w:color="auto"/>
            </w:tcBorders>
            <w:shd w:val="clear" w:color="auto" w:fill="auto"/>
            <w:vAlign w:val="center"/>
          </w:tcPr>
          <w:p w14:paraId="3D19FDE7" w14:textId="040E4EE2"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512" w:author="Author" w:date="1900-01-01T00:00:00Z"/>
                <w:del w:id="1513" w:author="USA " w:date="2024-03-04T13:07:00Z"/>
                <w:sz w:val="20"/>
                <w:highlight w:val="cyan"/>
              </w:rPr>
            </w:pPr>
            <w:ins w:id="1514" w:author="Author">
              <w:del w:id="1515" w:author="USA " w:date="2024-03-04T13:07:00Z">
                <w:r w:rsidRPr="00C713D0" w:rsidDel="00EB77C4">
                  <w:rPr>
                    <w:sz w:val="20"/>
                    <w:highlight w:val="cyan"/>
                  </w:rPr>
                  <w:delText>Cardinal Mark: Sector Light</w:delText>
                </w:r>
              </w:del>
            </w:ins>
          </w:p>
        </w:tc>
        <w:tc>
          <w:tcPr>
            <w:tcW w:w="486" w:type="dxa"/>
            <w:tcBorders>
              <w:top w:val="nil"/>
              <w:left w:val="nil"/>
              <w:bottom w:val="single" w:sz="4" w:space="0" w:color="auto"/>
              <w:right w:val="single" w:sz="4" w:space="0" w:color="auto"/>
            </w:tcBorders>
            <w:shd w:val="clear" w:color="000000" w:fill="BFBFBF"/>
            <w:vAlign w:val="center"/>
          </w:tcPr>
          <w:p w14:paraId="292E5CF0" w14:textId="57985117"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516" w:author="Author" w:date="1900-01-01T00:00:00Z"/>
                <w:del w:id="1517" w:author="USA " w:date="2024-03-04T13:07:00Z"/>
                <w:sz w:val="20"/>
                <w:highlight w:val="cyan"/>
              </w:rPr>
            </w:pPr>
            <w:ins w:id="1518" w:author="Author">
              <w:del w:id="1519" w:author="USA " w:date="2024-03-04T13:07:00Z">
                <w:r w:rsidRPr="00C713D0" w:rsidDel="00EB77C4">
                  <w:rPr>
                    <w:sz w:val="20"/>
                    <w:highlight w:val="cyan"/>
                  </w:rPr>
                  <w:delText>90</w:delText>
                </w:r>
              </w:del>
            </w:ins>
          </w:p>
        </w:tc>
        <w:tc>
          <w:tcPr>
            <w:tcW w:w="4299" w:type="dxa"/>
            <w:tcBorders>
              <w:top w:val="nil"/>
              <w:left w:val="nil"/>
              <w:bottom w:val="single" w:sz="4" w:space="0" w:color="auto"/>
              <w:right w:val="single" w:sz="4" w:space="0" w:color="auto"/>
            </w:tcBorders>
            <w:shd w:val="clear" w:color="auto" w:fill="auto"/>
            <w:vAlign w:val="center"/>
          </w:tcPr>
          <w:p w14:paraId="72B02ABE" w14:textId="044AC93D"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520" w:author="Author" w:date="1900-01-01T00:00:00Z"/>
                <w:del w:id="1521" w:author="USA " w:date="2024-03-04T13:07:00Z"/>
                <w:sz w:val="20"/>
                <w:highlight w:val="cyan"/>
              </w:rPr>
            </w:pPr>
            <w:ins w:id="1522" w:author="Author">
              <w:del w:id="1523" w:author="USA " w:date="2024-03-04T13:07:00Z">
                <w:r w:rsidRPr="00C713D0" w:rsidDel="00EB77C4">
                  <w:rPr>
                    <w:sz w:val="20"/>
                    <w:highlight w:val="cyan"/>
                  </w:rPr>
                  <w:delText>Special Mark (Object): End Of Towed Line / Cable / Net / Object / System</w:delText>
                </w:r>
              </w:del>
            </w:ins>
          </w:p>
        </w:tc>
      </w:tr>
      <w:tr w:rsidR="00813DDF" w:rsidRPr="00C713D0" w:rsidDel="00EB77C4" w14:paraId="1A088730" w14:textId="7C498CF2" w:rsidTr="006A04CB">
        <w:trPr>
          <w:trHeight w:val="144"/>
          <w:ins w:id="1524" w:author="Author" w:date="1900-01-01T00:00:00Z"/>
          <w:del w:id="1525"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0F5EB534" w14:textId="36AD03F9"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526" w:author="Author" w:date="1900-01-01T00:00:00Z"/>
                <w:del w:id="1527" w:author="USA " w:date="2024-03-04T13:07:00Z"/>
                <w:b/>
                <w:bCs/>
                <w:sz w:val="20"/>
                <w:highlight w:val="cyan"/>
              </w:rPr>
            </w:pPr>
            <w:ins w:id="1528" w:author="Author">
              <w:del w:id="1529" w:author="USA " w:date="2024-03-04T13:07:00Z">
                <w:r w:rsidRPr="00C713D0" w:rsidDel="00EB77C4">
                  <w:rPr>
                    <w:b/>
                    <w:bCs/>
                    <w:sz w:val="20"/>
                    <w:highlight w:val="cyan"/>
                  </w:rPr>
                  <w:delText>31</w:delText>
                </w:r>
              </w:del>
            </w:ins>
          </w:p>
        </w:tc>
        <w:tc>
          <w:tcPr>
            <w:tcW w:w="4302" w:type="dxa"/>
            <w:tcBorders>
              <w:top w:val="nil"/>
              <w:left w:val="nil"/>
              <w:bottom w:val="single" w:sz="4" w:space="0" w:color="auto"/>
              <w:right w:val="single" w:sz="4" w:space="0" w:color="auto"/>
            </w:tcBorders>
            <w:shd w:val="clear" w:color="auto" w:fill="auto"/>
            <w:vAlign w:val="center"/>
          </w:tcPr>
          <w:p w14:paraId="3F5A3314" w14:textId="540938E0"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530" w:author="Author" w:date="1900-01-01T00:00:00Z"/>
                <w:del w:id="1531" w:author="USA " w:date="2024-03-04T13:07:00Z"/>
                <w:sz w:val="20"/>
                <w:highlight w:val="cyan"/>
              </w:rPr>
            </w:pPr>
            <w:ins w:id="1532" w:author="Author">
              <w:del w:id="1533" w:author="USA " w:date="2024-03-04T13:07:00Z">
                <w:r w:rsidRPr="00C713D0" w:rsidDel="00EB77C4">
                  <w:rPr>
                    <w:sz w:val="20"/>
                    <w:highlight w:val="cyan"/>
                  </w:rPr>
                  <w:delText>Cardinal Mark: Starboard / Right Hand Mark</w:delText>
                </w:r>
              </w:del>
            </w:ins>
          </w:p>
        </w:tc>
        <w:tc>
          <w:tcPr>
            <w:tcW w:w="486" w:type="dxa"/>
            <w:tcBorders>
              <w:top w:val="nil"/>
              <w:left w:val="nil"/>
              <w:bottom w:val="single" w:sz="4" w:space="0" w:color="auto"/>
              <w:right w:val="single" w:sz="4" w:space="0" w:color="auto"/>
            </w:tcBorders>
            <w:shd w:val="clear" w:color="000000" w:fill="BFBFBF"/>
            <w:vAlign w:val="center"/>
          </w:tcPr>
          <w:p w14:paraId="02666009" w14:textId="7317E7BE"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534" w:author="Author" w:date="1900-01-01T00:00:00Z"/>
                <w:del w:id="1535" w:author="USA " w:date="2024-03-04T13:07:00Z"/>
                <w:sz w:val="20"/>
                <w:highlight w:val="cyan"/>
              </w:rPr>
            </w:pPr>
            <w:ins w:id="1536" w:author="Author">
              <w:del w:id="1537" w:author="USA " w:date="2024-03-04T13:07:00Z">
                <w:r w:rsidRPr="00C713D0" w:rsidDel="00EB77C4">
                  <w:rPr>
                    <w:sz w:val="20"/>
                    <w:highlight w:val="cyan"/>
                  </w:rPr>
                  <w:delText>91</w:delText>
                </w:r>
              </w:del>
            </w:ins>
          </w:p>
        </w:tc>
        <w:tc>
          <w:tcPr>
            <w:tcW w:w="4299" w:type="dxa"/>
            <w:tcBorders>
              <w:top w:val="nil"/>
              <w:left w:val="nil"/>
              <w:bottom w:val="single" w:sz="4" w:space="0" w:color="auto"/>
              <w:right w:val="single" w:sz="4" w:space="0" w:color="auto"/>
            </w:tcBorders>
            <w:shd w:val="clear" w:color="auto" w:fill="auto"/>
            <w:vAlign w:val="center"/>
          </w:tcPr>
          <w:p w14:paraId="2C7EDD9C" w14:textId="797AEFAC"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538" w:author="Author" w:date="1900-01-01T00:00:00Z"/>
                <w:del w:id="1539" w:author="USA " w:date="2024-03-04T13:07:00Z"/>
                <w:sz w:val="20"/>
                <w:highlight w:val="cyan"/>
              </w:rPr>
            </w:pPr>
            <w:ins w:id="1540" w:author="Author">
              <w:del w:id="1541" w:author="USA " w:date="2024-03-04T13:07:00Z">
                <w:r w:rsidRPr="00C713D0" w:rsidDel="00EB77C4">
                  <w:rPr>
                    <w:sz w:val="20"/>
                    <w:highlight w:val="cyan"/>
                  </w:rPr>
                  <w:delText>Special Mark (Object): Fishing Net Indicator</w:delText>
                </w:r>
              </w:del>
            </w:ins>
          </w:p>
        </w:tc>
      </w:tr>
      <w:tr w:rsidR="00813DDF" w:rsidRPr="00C713D0" w:rsidDel="00EB77C4" w14:paraId="2C50FDFB" w14:textId="40BB3E29" w:rsidTr="006A04CB">
        <w:trPr>
          <w:trHeight w:val="144"/>
          <w:ins w:id="1542" w:author="Author" w:date="1900-01-01T00:00:00Z"/>
          <w:del w:id="1543"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5436FAED" w14:textId="21A5B699"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544" w:author="Author" w:date="1900-01-01T00:00:00Z"/>
                <w:del w:id="1545" w:author="USA " w:date="2024-03-04T13:07:00Z"/>
                <w:b/>
                <w:bCs/>
                <w:sz w:val="20"/>
                <w:highlight w:val="cyan"/>
              </w:rPr>
            </w:pPr>
            <w:ins w:id="1546" w:author="Author">
              <w:del w:id="1547" w:author="USA " w:date="2024-03-04T13:07:00Z">
                <w:r w:rsidRPr="00C713D0" w:rsidDel="00EB77C4">
                  <w:rPr>
                    <w:b/>
                    <w:bCs/>
                    <w:sz w:val="20"/>
                    <w:highlight w:val="cyan"/>
                  </w:rPr>
                  <w:delText>32</w:delText>
                </w:r>
              </w:del>
            </w:ins>
          </w:p>
        </w:tc>
        <w:tc>
          <w:tcPr>
            <w:tcW w:w="4302" w:type="dxa"/>
            <w:tcBorders>
              <w:top w:val="nil"/>
              <w:left w:val="nil"/>
              <w:bottom w:val="single" w:sz="4" w:space="0" w:color="auto"/>
              <w:right w:val="single" w:sz="4" w:space="0" w:color="auto"/>
            </w:tcBorders>
            <w:shd w:val="clear" w:color="auto" w:fill="auto"/>
            <w:vAlign w:val="center"/>
          </w:tcPr>
          <w:p w14:paraId="5C4542AB" w14:textId="4E044CC0"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548" w:author="Author" w:date="1900-01-01T00:00:00Z"/>
                <w:del w:id="1549" w:author="USA " w:date="2024-03-04T13:07:00Z"/>
                <w:sz w:val="20"/>
                <w:highlight w:val="cyan"/>
              </w:rPr>
            </w:pPr>
            <w:ins w:id="1550" w:author="Author">
              <w:del w:id="1551" w:author="USA " w:date="2024-03-04T13:07:00Z">
                <w:r w:rsidRPr="00C713D0" w:rsidDel="00EB77C4">
                  <w:rPr>
                    <w:sz w:val="20"/>
                    <w:highlight w:val="cyan"/>
                  </w:rPr>
                  <w:delText>Cardinal Mark: Starboard Side / Left Descending Bank</w:delText>
                </w:r>
              </w:del>
            </w:ins>
          </w:p>
        </w:tc>
        <w:tc>
          <w:tcPr>
            <w:tcW w:w="486" w:type="dxa"/>
            <w:tcBorders>
              <w:top w:val="nil"/>
              <w:left w:val="nil"/>
              <w:bottom w:val="single" w:sz="4" w:space="0" w:color="auto"/>
              <w:right w:val="single" w:sz="4" w:space="0" w:color="auto"/>
            </w:tcBorders>
            <w:shd w:val="clear" w:color="000000" w:fill="BFBFBF"/>
            <w:vAlign w:val="center"/>
          </w:tcPr>
          <w:p w14:paraId="681B7B87" w14:textId="47946A52"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552" w:author="Author" w:date="1900-01-01T00:00:00Z"/>
                <w:del w:id="1553" w:author="USA " w:date="2024-03-04T13:07:00Z"/>
                <w:sz w:val="20"/>
                <w:highlight w:val="cyan"/>
              </w:rPr>
            </w:pPr>
            <w:ins w:id="1554" w:author="Author">
              <w:del w:id="1555" w:author="USA " w:date="2024-03-04T13:07:00Z">
                <w:r w:rsidRPr="00C713D0" w:rsidDel="00EB77C4">
                  <w:rPr>
                    <w:sz w:val="20"/>
                    <w:highlight w:val="cyan"/>
                  </w:rPr>
                  <w:delText>92</w:delText>
                </w:r>
              </w:del>
            </w:ins>
          </w:p>
        </w:tc>
        <w:tc>
          <w:tcPr>
            <w:tcW w:w="4299" w:type="dxa"/>
            <w:tcBorders>
              <w:top w:val="nil"/>
              <w:left w:val="nil"/>
              <w:bottom w:val="single" w:sz="4" w:space="0" w:color="auto"/>
              <w:right w:val="single" w:sz="4" w:space="0" w:color="auto"/>
            </w:tcBorders>
            <w:shd w:val="clear" w:color="auto" w:fill="auto"/>
            <w:vAlign w:val="center"/>
          </w:tcPr>
          <w:p w14:paraId="015EC8FB" w14:textId="39F680E2" w:rsidR="00813DDF" w:rsidRPr="00C713D0" w:rsidDel="00EB77C4" w:rsidRDefault="00813DDF" w:rsidP="006A04CB">
            <w:pPr>
              <w:pStyle w:val="Tabletext"/>
              <w:rPr>
                <w:ins w:id="1556" w:author="Author" w:date="1900-01-01T00:00:00Z"/>
                <w:del w:id="1557" w:author="USA " w:date="2024-03-04T13:07:00Z"/>
                <w:highlight w:val="cyan"/>
              </w:rPr>
            </w:pPr>
            <w:ins w:id="1558" w:author="Author">
              <w:del w:id="1559" w:author="USA " w:date="2024-03-04T13:07:00Z">
                <w:r w:rsidRPr="00C713D0" w:rsidDel="00EB77C4">
                  <w:rPr>
                    <w:highlight w:val="cyan"/>
                  </w:rPr>
                  <w:delText>Special Mark (Object): Iceberg / Ice Floe</w:delText>
                </w:r>
              </w:del>
            </w:ins>
          </w:p>
        </w:tc>
      </w:tr>
      <w:tr w:rsidR="00813DDF" w:rsidRPr="00C713D0" w:rsidDel="00EB77C4" w14:paraId="5E47B5FF" w14:textId="249E784C" w:rsidTr="006A04CB">
        <w:trPr>
          <w:trHeight w:val="144"/>
          <w:ins w:id="1560" w:author="Author" w:date="1900-01-01T00:00:00Z"/>
          <w:del w:id="1561"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3A2C53E3" w14:textId="13C3BB06"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562" w:author="Author" w:date="1900-01-01T00:00:00Z"/>
                <w:del w:id="1563" w:author="USA " w:date="2024-03-04T13:07:00Z"/>
                <w:b/>
                <w:bCs/>
                <w:sz w:val="20"/>
                <w:highlight w:val="cyan"/>
              </w:rPr>
            </w:pPr>
            <w:ins w:id="1564" w:author="Author">
              <w:del w:id="1565" w:author="USA " w:date="2024-03-04T13:07:00Z">
                <w:r w:rsidRPr="00C713D0" w:rsidDel="00EB77C4">
                  <w:rPr>
                    <w:b/>
                    <w:bCs/>
                    <w:sz w:val="20"/>
                    <w:highlight w:val="cyan"/>
                  </w:rPr>
                  <w:delText>33</w:delText>
                </w:r>
              </w:del>
            </w:ins>
          </w:p>
        </w:tc>
        <w:tc>
          <w:tcPr>
            <w:tcW w:w="4302" w:type="dxa"/>
            <w:tcBorders>
              <w:top w:val="nil"/>
              <w:left w:val="nil"/>
              <w:bottom w:val="single" w:sz="4" w:space="0" w:color="auto"/>
              <w:right w:val="single" w:sz="4" w:space="0" w:color="auto"/>
            </w:tcBorders>
            <w:shd w:val="clear" w:color="000000" w:fill="FFFFFF"/>
            <w:vAlign w:val="center"/>
          </w:tcPr>
          <w:p w14:paraId="519AF84E" w14:textId="56EA9C23"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566" w:author="Author" w:date="1900-01-01T00:00:00Z"/>
                <w:del w:id="1567" w:author="USA " w:date="2024-03-04T13:07:00Z"/>
                <w:sz w:val="20"/>
                <w:highlight w:val="cyan"/>
              </w:rPr>
            </w:pPr>
          </w:p>
        </w:tc>
        <w:tc>
          <w:tcPr>
            <w:tcW w:w="486" w:type="dxa"/>
            <w:tcBorders>
              <w:top w:val="nil"/>
              <w:left w:val="nil"/>
              <w:bottom w:val="single" w:sz="4" w:space="0" w:color="auto"/>
              <w:right w:val="single" w:sz="4" w:space="0" w:color="auto"/>
            </w:tcBorders>
            <w:shd w:val="clear" w:color="000000" w:fill="BFBFBF"/>
            <w:vAlign w:val="center"/>
          </w:tcPr>
          <w:p w14:paraId="41349969" w14:textId="77B96C59"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568" w:author="Author" w:date="1900-01-01T00:00:00Z"/>
                <w:del w:id="1569" w:author="USA " w:date="2024-03-04T13:07:00Z"/>
                <w:sz w:val="20"/>
                <w:highlight w:val="cyan"/>
              </w:rPr>
            </w:pPr>
            <w:ins w:id="1570" w:author="Author">
              <w:del w:id="1571" w:author="USA " w:date="2024-03-04T13:07:00Z">
                <w:r w:rsidRPr="00C713D0" w:rsidDel="00EB77C4">
                  <w:rPr>
                    <w:sz w:val="20"/>
                    <w:highlight w:val="cyan"/>
                  </w:rPr>
                  <w:delText>93</w:delText>
                </w:r>
              </w:del>
            </w:ins>
          </w:p>
        </w:tc>
        <w:tc>
          <w:tcPr>
            <w:tcW w:w="4299" w:type="dxa"/>
            <w:tcBorders>
              <w:top w:val="nil"/>
              <w:left w:val="nil"/>
              <w:bottom w:val="single" w:sz="4" w:space="0" w:color="auto"/>
              <w:right w:val="single" w:sz="4" w:space="0" w:color="auto"/>
            </w:tcBorders>
            <w:shd w:val="clear" w:color="auto" w:fill="auto"/>
            <w:vAlign w:val="center"/>
          </w:tcPr>
          <w:p w14:paraId="19EE1927" w14:textId="57243F55" w:rsidR="00813DDF" w:rsidRPr="00C713D0" w:rsidDel="00EB77C4" w:rsidRDefault="00813DDF" w:rsidP="006A04CB">
            <w:pPr>
              <w:pStyle w:val="Tabletext"/>
              <w:rPr>
                <w:ins w:id="1572" w:author="Author" w:date="1900-01-01T00:00:00Z"/>
                <w:del w:id="1573" w:author="USA " w:date="2024-03-04T13:07:00Z"/>
                <w:highlight w:val="cyan"/>
              </w:rPr>
            </w:pPr>
            <w:ins w:id="1574" w:author="Author">
              <w:del w:id="1575" w:author="USA " w:date="2024-03-04T13:07:00Z">
                <w:r w:rsidRPr="00C713D0" w:rsidDel="00EB77C4">
                  <w:rPr>
                    <w:highlight w:val="cyan"/>
                  </w:rPr>
                  <w:delText>Special Mark (Object): Light Vessel</w:delText>
                </w:r>
              </w:del>
            </w:ins>
          </w:p>
        </w:tc>
      </w:tr>
      <w:tr w:rsidR="00813DDF" w:rsidRPr="00C713D0" w:rsidDel="00EB77C4" w14:paraId="70CA8563" w14:textId="074808CD" w:rsidTr="006A04CB">
        <w:trPr>
          <w:trHeight w:val="144"/>
          <w:ins w:id="1576" w:author="Author" w:date="1900-01-01T00:00:00Z"/>
          <w:del w:id="1577"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001DE6C2" w14:textId="4F2D1A6B"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578" w:author="Author" w:date="1900-01-01T00:00:00Z"/>
                <w:del w:id="1579" w:author="USA " w:date="2024-03-04T13:07:00Z"/>
                <w:b/>
                <w:bCs/>
                <w:sz w:val="20"/>
                <w:highlight w:val="cyan"/>
              </w:rPr>
            </w:pPr>
            <w:ins w:id="1580" w:author="Author">
              <w:del w:id="1581" w:author="USA " w:date="2024-03-04T13:07:00Z">
                <w:r w:rsidRPr="00C713D0" w:rsidDel="00EB77C4">
                  <w:rPr>
                    <w:b/>
                    <w:bCs/>
                    <w:sz w:val="20"/>
                    <w:highlight w:val="cyan"/>
                  </w:rPr>
                  <w:delText>34</w:delText>
                </w:r>
              </w:del>
            </w:ins>
          </w:p>
        </w:tc>
        <w:tc>
          <w:tcPr>
            <w:tcW w:w="4302" w:type="dxa"/>
            <w:tcBorders>
              <w:top w:val="nil"/>
              <w:left w:val="nil"/>
              <w:bottom w:val="single" w:sz="4" w:space="0" w:color="auto"/>
              <w:right w:val="single" w:sz="4" w:space="0" w:color="auto"/>
            </w:tcBorders>
            <w:shd w:val="clear" w:color="auto" w:fill="auto"/>
            <w:vAlign w:val="center"/>
          </w:tcPr>
          <w:p w14:paraId="162A6244" w14:textId="105B687F"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582" w:author="Author" w:date="1900-01-01T00:00:00Z"/>
                <w:del w:id="1583" w:author="USA " w:date="2024-03-04T13:07:00Z"/>
                <w:sz w:val="20"/>
                <w:highlight w:val="cyan"/>
              </w:rPr>
            </w:pPr>
          </w:p>
        </w:tc>
        <w:tc>
          <w:tcPr>
            <w:tcW w:w="486" w:type="dxa"/>
            <w:tcBorders>
              <w:top w:val="nil"/>
              <w:left w:val="nil"/>
              <w:bottom w:val="single" w:sz="4" w:space="0" w:color="auto"/>
              <w:right w:val="single" w:sz="4" w:space="0" w:color="auto"/>
            </w:tcBorders>
            <w:shd w:val="clear" w:color="000000" w:fill="BFBFBF"/>
            <w:vAlign w:val="center"/>
          </w:tcPr>
          <w:p w14:paraId="7308909C" w14:textId="157BA0E9"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584" w:author="Author" w:date="1900-01-01T00:00:00Z"/>
                <w:del w:id="1585" w:author="USA " w:date="2024-03-04T13:07:00Z"/>
                <w:sz w:val="20"/>
                <w:highlight w:val="cyan"/>
              </w:rPr>
            </w:pPr>
            <w:ins w:id="1586" w:author="Author">
              <w:del w:id="1587" w:author="USA " w:date="2024-03-04T13:07:00Z">
                <w:r w:rsidRPr="00C713D0" w:rsidDel="00EB77C4">
                  <w:rPr>
                    <w:sz w:val="20"/>
                    <w:highlight w:val="cyan"/>
                  </w:rPr>
                  <w:delText>94</w:delText>
                </w:r>
              </w:del>
            </w:ins>
          </w:p>
        </w:tc>
        <w:tc>
          <w:tcPr>
            <w:tcW w:w="4299" w:type="dxa"/>
            <w:tcBorders>
              <w:top w:val="nil"/>
              <w:left w:val="nil"/>
              <w:bottom w:val="single" w:sz="4" w:space="0" w:color="auto"/>
              <w:right w:val="single" w:sz="4" w:space="0" w:color="auto"/>
            </w:tcBorders>
            <w:shd w:val="clear" w:color="auto" w:fill="auto"/>
            <w:vAlign w:val="center"/>
          </w:tcPr>
          <w:p w14:paraId="2AA0AAF0" w14:textId="1197CAB4" w:rsidR="00813DDF" w:rsidRPr="00C713D0" w:rsidDel="00EB77C4" w:rsidRDefault="00813DDF" w:rsidP="006A04CB">
            <w:pPr>
              <w:pStyle w:val="Tabletext"/>
              <w:rPr>
                <w:ins w:id="1588" w:author="Author" w:date="1900-01-01T00:00:00Z"/>
                <w:del w:id="1589" w:author="USA " w:date="2024-03-04T13:07:00Z"/>
                <w:highlight w:val="cyan"/>
              </w:rPr>
            </w:pPr>
            <w:ins w:id="1590" w:author="Author">
              <w:del w:id="1591" w:author="USA " w:date="2024-03-04T13:07:00Z">
                <w:r w:rsidRPr="00C713D0" w:rsidDel="00EB77C4">
                  <w:rPr>
                    <w:highlight w:val="cyan"/>
                  </w:rPr>
                  <w:delText>Special Mark (Object): Bridge Main Span Lighting</w:delText>
                </w:r>
              </w:del>
            </w:ins>
          </w:p>
        </w:tc>
      </w:tr>
      <w:tr w:rsidR="00813DDF" w:rsidRPr="00C713D0" w:rsidDel="00EB77C4" w14:paraId="49EDA596" w14:textId="26B0B86B" w:rsidTr="006A04CB">
        <w:trPr>
          <w:trHeight w:val="144"/>
          <w:ins w:id="1592" w:author="Author" w:date="1900-01-01T00:00:00Z"/>
          <w:del w:id="1593"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246C1CC1" w14:textId="49BC9E09"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594" w:author="Author" w:date="1900-01-01T00:00:00Z"/>
                <w:del w:id="1595" w:author="USA " w:date="2024-03-04T13:07:00Z"/>
                <w:b/>
                <w:bCs/>
                <w:sz w:val="20"/>
                <w:highlight w:val="cyan"/>
              </w:rPr>
            </w:pPr>
            <w:ins w:id="1596" w:author="Author">
              <w:del w:id="1597" w:author="USA " w:date="2024-03-04T13:07:00Z">
                <w:r w:rsidRPr="00C713D0" w:rsidDel="00EB77C4">
                  <w:rPr>
                    <w:b/>
                    <w:bCs/>
                    <w:sz w:val="20"/>
                    <w:highlight w:val="cyan"/>
                  </w:rPr>
                  <w:delText>35</w:delText>
                </w:r>
              </w:del>
            </w:ins>
          </w:p>
        </w:tc>
        <w:tc>
          <w:tcPr>
            <w:tcW w:w="4302" w:type="dxa"/>
            <w:tcBorders>
              <w:top w:val="nil"/>
              <w:left w:val="nil"/>
              <w:bottom w:val="single" w:sz="4" w:space="0" w:color="auto"/>
              <w:right w:val="single" w:sz="4" w:space="0" w:color="auto"/>
            </w:tcBorders>
            <w:shd w:val="clear" w:color="000000" w:fill="FFFFFF"/>
            <w:vAlign w:val="center"/>
          </w:tcPr>
          <w:p w14:paraId="6297E044" w14:textId="64079583"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598" w:author="Author" w:date="1900-01-01T00:00:00Z"/>
                <w:del w:id="1599" w:author="USA " w:date="2024-03-04T13:07:00Z"/>
                <w:sz w:val="20"/>
                <w:highlight w:val="cyan"/>
              </w:rPr>
            </w:pPr>
          </w:p>
        </w:tc>
        <w:tc>
          <w:tcPr>
            <w:tcW w:w="486" w:type="dxa"/>
            <w:tcBorders>
              <w:top w:val="nil"/>
              <w:left w:val="nil"/>
              <w:bottom w:val="single" w:sz="4" w:space="0" w:color="auto"/>
              <w:right w:val="single" w:sz="4" w:space="0" w:color="auto"/>
            </w:tcBorders>
            <w:shd w:val="clear" w:color="000000" w:fill="BFBFBF"/>
            <w:vAlign w:val="center"/>
          </w:tcPr>
          <w:p w14:paraId="77838DD5" w14:textId="1685951C"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600" w:author="Author" w:date="1900-01-01T00:00:00Z"/>
                <w:del w:id="1601" w:author="USA " w:date="2024-03-04T13:07:00Z"/>
                <w:sz w:val="20"/>
                <w:highlight w:val="cyan"/>
              </w:rPr>
            </w:pPr>
            <w:ins w:id="1602" w:author="Author">
              <w:del w:id="1603" w:author="USA " w:date="2024-03-04T13:07:00Z">
                <w:r w:rsidRPr="00C713D0" w:rsidDel="00EB77C4">
                  <w:rPr>
                    <w:sz w:val="20"/>
                    <w:highlight w:val="cyan"/>
                  </w:rPr>
                  <w:delText>95</w:delText>
                </w:r>
              </w:del>
            </w:ins>
          </w:p>
        </w:tc>
        <w:tc>
          <w:tcPr>
            <w:tcW w:w="4299" w:type="dxa"/>
            <w:tcBorders>
              <w:top w:val="nil"/>
              <w:left w:val="nil"/>
              <w:bottom w:val="single" w:sz="4" w:space="0" w:color="auto"/>
              <w:right w:val="single" w:sz="4" w:space="0" w:color="auto"/>
            </w:tcBorders>
            <w:shd w:val="clear" w:color="auto" w:fill="auto"/>
            <w:vAlign w:val="center"/>
          </w:tcPr>
          <w:p w14:paraId="0CE50B42" w14:textId="6C7A30D8" w:rsidR="00813DDF" w:rsidRPr="00C713D0" w:rsidDel="00EB77C4" w:rsidRDefault="00813DDF" w:rsidP="006A04CB">
            <w:pPr>
              <w:pStyle w:val="Tabletext"/>
              <w:rPr>
                <w:ins w:id="1604" w:author="Author" w:date="1900-01-01T00:00:00Z"/>
                <w:del w:id="1605" w:author="USA " w:date="2024-03-04T13:07:00Z"/>
                <w:highlight w:val="cyan"/>
              </w:rPr>
            </w:pPr>
            <w:ins w:id="1606" w:author="Author">
              <w:del w:id="1607" w:author="USA " w:date="2024-03-04T13:07:00Z">
                <w:r w:rsidRPr="00C713D0" w:rsidDel="00EB77C4">
                  <w:rPr>
                    <w:highlight w:val="cyan"/>
                  </w:rPr>
                  <w:delText>Special Mark (Object): Marine Mammal Sighting</w:delText>
                </w:r>
              </w:del>
            </w:ins>
          </w:p>
        </w:tc>
      </w:tr>
      <w:tr w:rsidR="00813DDF" w:rsidRPr="00C713D0" w:rsidDel="00EB77C4" w14:paraId="20563993" w14:textId="60090860" w:rsidTr="006A04CB">
        <w:trPr>
          <w:trHeight w:val="144"/>
          <w:ins w:id="1608" w:author="Author" w:date="1900-01-01T00:00:00Z"/>
          <w:del w:id="1609"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3CF657B0" w14:textId="5DE4B422"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610" w:author="Author" w:date="1900-01-01T00:00:00Z"/>
                <w:del w:id="1611" w:author="USA " w:date="2024-03-04T13:07:00Z"/>
                <w:b/>
                <w:bCs/>
                <w:sz w:val="20"/>
                <w:highlight w:val="cyan"/>
              </w:rPr>
            </w:pPr>
            <w:ins w:id="1612" w:author="Author">
              <w:del w:id="1613" w:author="USA " w:date="2024-03-04T13:07:00Z">
                <w:r w:rsidRPr="00C713D0" w:rsidDel="00EB77C4">
                  <w:rPr>
                    <w:b/>
                    <w:bCs/>
                    <w:sz w:val="20"/>
                    <w:highlight w:val="cyan"/>
                  </w:rPr>
                  <w:delText>36</w:delText>
                </w:r>
              </w:del>
            </w:ins>
          </w:p>
        </w:tc>
        <w:tc>
          <w:tcPr>
            <w:tcW w:w="4302" w:type="dxa"/>
            <w:tcBorders>
              <w:top w:val="nil"/>
              <w:left w:val="nil"/>
              <w:bottom w:val="single" w:sz="4" w:space="0" w:color="auto"/>
              <w:right w:val="single" w:sz="4" w:space="0" w:color="auto"/>
            </w:tcBorders>
            <w:shd w:val="clear" w:color="auto" w:fill="auto"/>
            <w:vAlign w:val="center"/>
          </w:tcPr>
          <w:p w14:paraId="518EDFDD" w14:textId="29DF6C85"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614" w:author="Author" w:date="1900-01-01T00:00:00Z"/>
                <w:del w:id="1615" w:author="USA " w:date="2024-03-04T13:07:00Z"/>
                <w:sz w:val="20"/>
                <w:highlight w:val="cyan"/>
              </w:rPr>
            </w:pPr>
          </w:p>
        </w:tc>
        <w:tc>
          <w:tcPr>
            <w:tcW w:w="486" w:type="dxa"/>
            <w:tcBorders>
              <w:top w:val="nil"/>
              <w:left w:val="nil"/>
              <w:bottom w:val="single" w:sz="4" w:space="0" w:color="auto"/>
              <w:right w:val="single" w:sz="4" w:space="0" w:color="auto"/>
            </w:tcBorders>
            <w:shd w:val="clear" w:color="000000" w:fill="BFBFBF"/>
            <w:vAlign w:val="center"/>
          </w:tcPr>
          <w:p w14:paraId="712F14D2" w14:textId="3A57A9C4"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616" w:author="Author" w:date="1900-01-01T00:00:00Z"/>
                <w:del w:id="1617" w:author="USA " w:date="2024-03-04T13:07:00Z"/>
                <w:sz w:val="20"/>
                <w:highlight w:val="cyan"/>
              </w:rPr>
            </w:pPr>
            <w:ins w:id="1618" w:author="Author">
              <w:del w:id="1619" w:author="USA " w:date="2024-03-04T13:07:00Z">
                <w:r w:rsidRPr="00C713D0" w:rsidDel="00EB77C4">
                  <w:rPr>
                    <w:sz w:val="20"/>
                    <w:highlight w:val="cyan"/>
                  </w:rPr>
                  <w:delText>96</w:delText>
                </w:r>
              </w:del>
            </w:ins>
          </w:p>
        </w:tc>
        <w:tc>
          <w:tcPr>
            <w:tcW w:w="4299" w:type="dxa"/>
            <w:tcBorders>
              <w:top w:val="nil"/>
              <w:left w:val="nil"/>
              <w:bottom w:val="single" w:sz="4" w:space="0" w:color="auto"/>
              <w:right w:val="single" w:sz="4" w:space="0" w:color="auto"/>
            </w:tcBorders>
            <w:shd w:val="clear" w:color="auto" w:fill="auto"/>
            <w:vAlign w:val="center"/>
          </w:tcPr>
          <w:p w14:paraId="363EBFF0" w14:textId="5934F788" w:rsidR="00813DDF" w:rsidRPr="00C713D0" w:rsidDel="00EB77C4" w:rsidRDefault="00813DDF" w:rsidP="006A04CB">
            <w:pPr>
              <w:pStyle w:val="Tabletext"/>
              <w:rPr>
                <w:ins w:id="1620" w:author="Author" w:date="1900-01-01T00:00:00Z"/>
                <w:del w:id="1621" w:author="USA " w:date="2024-03-04T13:07:00Z"/>
                <w:highlight w:val="cyan"/>
              </w:rPr>
            </w:pPr>
            <w:ins w:id="1622" w:author="Author">
              <w:del w:id="1623" w:author="USA " w:date="2024-03-04T13:07:00Z">
                <w:r w:rsidRPr="00C713D0" w:rsidDel="00EB77C4">
                  <w:rPr>
                    <w:highlight w:val="cyan"/>
                  </w:rPr>
                  <w:delText>Special Mark (Object): Mobile Offshore Drilling Unit</w:delText>
                </w:r>
              </w:del>
            </w:ins>
          </w:p>
        </w:tc>
      </w:tr>
      <w:tr w:rsidR="00813DDF" w:rsidRPr="00C713D0" w:rsidDel="00EB77C4" w14:paraId="2CB09AA3" w14:textId="282B051F" w:rsidTr="006A04CB">
        <w:trPr>
          <w:trHeight w:val="144"/>
          <w:ins w:id="1624" w:author="Author" w:date="1900-01-01T00:00:00Z"/>
          <w:del w:id="1625"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26EB78A6" w14:textId="0D3B80E2"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626" w:author="Author" w:date="1900-01-01T00:00:00Z"/>
                <w:del w:id="1627" w:author="USA " w:date="2024-03-04T13:07:00Z"/>
                <w:b/>
                <w:bCs/>
                <w:sz w:val="20"/>
                <w:highlight w:val="cyan"/>
              </w:rPr>
            </w:pPr>
            <w:ins w:id="1628" w:author="Author">
              <w:del w:id="1629" w:author="USA " w:date="2024-03-04T13:07:00Z">
                <w:r w:rsidRPr="00C713D0" w:rsidDel="00EB77C4">
                  <w:rPr>
                    <w:b/>
                    <w:bCs/>
                    <w:sz w:val="20"/>
                    <w:highlight w:val="cyan"/>
                  </w:rPr>
                  <w:delText>37</w:delText>
                </w:r>
              </w:del>
            </w:ins>
          </w:p>
        </w:tc>
        <w:tc>
          <w:tcPr>
            <w:tcW w:w="4302" w:type="dxa"/>
            <w:tcBorders>
              <w:top w:val="nil"/>
              <w:left w:val="nil"/>
              <w:bottom w:val="single" w:sz="4" w:space="0" w:color="auto"/>
              <w:right w:val="single" w:sz="4" w:space="0" w:color="auto"/>
            </w:tcBorders>
            <w:shd w:val="clear" w:color="auto" w:fill="auto"/>
            <w:vAlign w:val="center"/>
          </w:tcPr>
          <w:p w14:paraId="32802D48" w14:textId="3ECC13E7"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630" w:author="Author" w:date="1900-01-01T00:00:00Z"/>
                <w:del w:id="1631" w:author="USA " w:date="2024-03-04T13:07:00Z"/>
                <w:sz w:val="20"/>
                <w:highlight w:val="cyan"/>
              </w:rPr>
            </w:pPr>
          </w:p>
        </w:tc>
        <w:tc>
          <w:tcPr>
            <w:tcW w:w="486" w:type="dxa"/>
            <w:tcBorders>
              <w:top w:val="nil"/>
              <w:left w:val="nil"/>
              <w:bottom w:val="single" w:sz="4" w:space="0" w:color="auto"/>
              <w:right w:val="single" w:sz="4" w:space="0" w:color="auto"/>
            </w:tcBorders>
            <w:shd w:val="clear" w:color="000000" w:fill="BFBFBF"/>
            <w:vAlign w:val="center"/>
          </w:tcPr>
          <w:p w14:paraId="7A55E6BD" w14:textId="28FB70B0"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632" w:author="Author" w:date="1900-01-01T00:00:00Z"/>
                <w:del w:id="1633" w:author="USA " w:date="2024-03-04T13:07:00Z"/>
                <w:sz w:val="20"/>
                <w:highlight w:val="cyan"/>
              </w:rPr>
            </w:pPr>
            <w:ins w:id="1634" w:author="Author">
              <w:del w:id="1635" w:author="USA " w:date="2024-03-04T13:07:00Z">
                <w:r w:rsidRPr="00C713D0" w:rsidDel="00EB77C4">
                  <w:rPr>
                    <w:sz w:val="20"/>
                    <w:highlight w:val="cyan"/>
                  </w:rPr>
                  <w:delText>97</w:delText>
                </w:r>
              </w:del>
            </w:ins>
          </w:p>
        </w:tc>
        <w:tc>
          <w:tcPr>
            <w:tcW w:w="4299" w:type="dxa"/>
            <w:tcBorders>
              <w:top w:val="nil"/>
              <w:left w:val="nil"/>
              <w:bottom w:val="single" w:sz="4" w:space="0" w:color="auto"/>
              <w:right w:val="single" w:sz="4" w:space="0" w:color="auto"/>
            </w:tcBorders>
            <w:shd w:val="clear" w:color="auto" w:fill="auto"/>
            <w:vAlign w:val="center"/>
          </w:tcPr>
          <w:p w14:paraId="4C81DAB8" w14:textId="29FB48F7" w:rsidR="00813DDF" w:rsidRPr="00C713D0" w:rsidDel="00EB77C4" w:rsidRDefault="00813DDF" w:rsidP="006A04CB">
            <w:pPr>
              <w:pStyle w:val="Tabletext"/>
              <w:rPr>
                <w:ins w:id="1636" w:author="Author" w:date="1900-01-01T00:00:00Z"/>
                <w:del w:id="1637" w:author="USA " w:date="2024-03-04T13:07:00Z"/>
                <w:highlight w:val="cyan"/>
              </w:rPr>
            </w:pPr>
            <w:ins w:id="1638" w:author="Author">
              <w:del w:id="1639" w:author="USA " w:date="2024-03-04T13:07:00Z">
                <w:r w:rsidRPr="00C713D0" w:rsidDel="00EB77C4">
                  <w:rPr>
                    <w:highlight w:val="cyan"/>
                  </w:rPr>
                  <w:delText>Special Mark (Object): Observation / Sampling Station</w:delText>
                </w:r>
              </w:del>
            </w:ins>
          </w:p>
        </w:tc>
      </w:tr>
      <w:tr w:rsidR="00813DDF" w:rsidRPr="00C713D0" w:rsidDel="00EB77C4" w14:paraId="75C74424" w14:textId="09611276" w:rsidTr="006A04CB">
        <w:trPr>
          <w:trHeight w:val="144"/>
          <w:ins w:id="1640" w:author="Author" w:date="1900-01-01T00:00:00Z"/>
          <w:del w:id="1641"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0E29383C" w14:textId="0F003B2A"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642" w:author="Author" w:date="1900-01-01T00:00:00Z"/>
                <w:del w:id="1643" w:author="USA " w:date="2024-03-04T13:07:00Z"/>
                <w:b/>
                <w:bCs/>
                <w:sz w:val="20"/>
                <w:highlight w:val="cyan"/>
              </w:rPr>
            </w:pPr>
            <w:ins w:id="1644" w:author="Author">
              <w:del w:id="1645" w:author="USA " w:date="2024-03-04T13:07:00Z">
                <w:r w:rsidRPr="00C713D0" w:rsidDel="00EB77C4">
                  <w:rPr>
                    <w:b/>
                    <w:bCs/>
                    <w:sz w:val="20"/>
                    <w:highlight w:val="cyan"/>
                  </w:rPr>
                  <w:delText>38</w:delText>
                </w:r>
              </w:del>
            </w:ins>
          </w:p>
        </w:tc>
        <w:tc>
          <w:tcPr>
            <w:tcW w:w="4302" w:type="dxa"/>
            <w:tcBorders>
              <w:top w:val="nil"/>
              <w:left w:val="nil"/>
              <w:bottom w:val="single" w:sz="4" w:space="0" w:color="auto"/>
              <w:right w:val="single" w:sz="4" w:space="0" w:color="auto"/>
            </w:tcBorders>
            <w:shd w:val="clear" w:color="auto" w:fill="auto"/>
            <w:vAlign w:val="center"/>
          </w:tcPr>
          <w:p w14:paraId="5E5F012E" w14:textId="16EA863D"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646" w:author="Author" w:date="1900-01-01T00:00:00Z"/>
                <w:del w:id="1647" w:author="USA " w:date="2024-03-04T13:07:00Z"/>
                <w:sz w:val="20"/>
                <w:highlight w:val="cyan"/>
              </w:rPr>
            </w:pPr>
          </w:p>
        </w:tc>
        <w:tc>
          <w:tcPr>
            <w:tcW w:w="486" w:type="dxa"/>
            <w:tcBorders>
              <w:top w:val="nil"/>
              <w:left w:val="nil"/>
              <w:bottom w:val="single" w:sz="4" w:space="0" w:color="auto"/>
              <w:right w:val="single" w:sz="4" w:space="0" w:color="auto"/>
            </w:tcBorders>
            <w:shd w:val="clear" w:color="000000" w:fill="BFBFBF"/>
            <w:vAlign w:val="center"/>
          </w:tcPr>
          <w:p w14:paraId="7DBD2211" w14:textId="4E1DC3BB"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648" w:author="Author" w:date="1900-01-01T00:00:00Z"/>
                <w:del w:id="1649" w:author="USA " w:date="2024-03-04T13:07:00Z"/>
                <w:sz w:val="20"/>
                <w:highlight w:val="cyan"/>
              </w:rPr>
            </w:pPr>
            <w:ins w:id="1650" w:author="Author">
              <w:del w:id="1651" w:author="USA " w:date="2024-03-04T13:07:00Z">
                <w:r w:rsidRPr="00C713D0" w:rsidDel="00EB77C4">
                  <w:rPr>
                    <w:sz w:val="20"/>
                    <w:highlight w:val="cyan"/>
                  </w:rPr>
                  <w:delText>98</w:delText>
                </w:r>
              </w:del>
            </w:ins>
          </w:p>
        </w:tc>
        <w:tc>
          <w:tcPr>
            <w:tcW w:w="4299" w:type="dxa"/>
            <w:tcBorders>
              <w:top w:val="nil"/>
              <w:left w:val="nil"/>
              <w:bottom w:val="single" w:sz="4" w:space="0" w:color="auto"/>
              <w:right w:val="single" w:sz="4" w:space="0" w:color="auto"/>
            </w:tcBorders>
            <w:shd w:val="clear" w:color="auto" w:fill="auto"/>
            <w:vAlign w:val="center"/>
          </w:tcPr>
          <w:p w14:paraId="5BD0D6A4" w14:textId="54D1A2D8" w:rsidR="00813DDF" w:rsidRPr="00C713D0" w:rsidDel="00EB77C4" w:rsidRDefault="00813DDF" w:rsidP="006A04CB">
            <w:pPr>
              <w:pStyle w:val="Tabletext"/>
              <w:rPr>
                <w:ins w:id="1652" w:author="Author" w:date="1900-01-01T00:00:00Z"/>
                <w:del w:id="1653" w:author="USA " w:date="2024-03-04T13:07:00Z"/>
                <w:highlight w:val="cyan"/>
              </w:rPr>
            </w:pPr>
            <w:ins w:id="1654" w:author="Author">
              <w:del w:id="1655" w:author="USA " w:date="2024-03-04T13:07:00Z">
                <w:r w:rsidRPr="00C713D0" w:rsidDel="00EB77C4">
                  <w:rPr>
                    <w:highlight w:val="cyan"/>
                  </w:rPr>
                  <w:delText>Special Mark (Object): Persons /Divers / Swimmers On The Water</w:delText>
                </w:r>
              </w:del>
            </w:ins>
          </w:p>
        </w:tc>
      </w:tr>
      <w:tr w:rsidR="00813DDF" w:rsidRPr="00C713D0" w:rsidDel="00EB77C4" w14:paraId="1A7743F4" w14:textId="29C1D5FB" w:rsidTr="006A04CB">
        <w:trPr>
          <w:trHeight w:val="144"/>
          <w:ins w:id="1656" w:author="Author" w:date="1900-01-01T00:00:00Z"/>
          <w:del w:id="1657"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788E0EDD" w14:textId="6E0E13AE"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658" w:author="Author" w:date="1900-01-01T00:00:00Z"/>
                <w:del w:id="1659" w:author="USA " w:date="2024-03-04T13:07:00Z"/>
                <w:b/>
                <w:bCs/>
                <w:sz w:val="20"/>
                <w:highlight w:val="cyan"/>
              </w:rPr>
            </w:pPr>
            <w:ins w:id="1660" w:author="Author">
              <w:del w:id="1661" w:author="USA " w:date="2024-03-04T13:07:00Z">
                <w:r w:rsidRPr="00C713D0" w:rsidDel="00EB77C4">
                  <w:rPr>
                    <w:b/>
                    <w:bCs/>
                    <w:sz w:val="20"/>
                    <w:highlight w:val="cyan"/>
                  </w:rPr>
                  <w:delText>39</w:delText>
                </w:r>
              </w:del>
            </w:ins>
          </w:p>
        </w:tc>
        <w:tc>
          <w:tcPr>
            <w:tcW w:w="4302" w:type="dxa"/>
            <w:tcBorders>
              <w:top w:val="nil"/>
              <w:left w:val="nil"/>
              <w:bottom w:val="single" w:sz="4" w:space="0" w:color="auto"/>
              <w:right w:val="single" w:sz="4" w:space="0" w:color="auto"/>
            </w:tcBorders>
            <w:shd w:val="clear" w:color="auto" w:fill="auto"/>
            <w:vAlign w:val="center"/>
          </w:tcPr>
          <w:p w14:paraId="7CDD22CD" w14:textId="2D15EFA0"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662" w:author="Author" w:date="1900-01-01T00:00:00Z"/>
                <w:del w:id="1663" w:author="USA " w:date="2024-03-04T13:07:00Z"/>
                <w:sz w:val="20"/>
                <w:highlight w:val="cyan"/>
              </w:rPr>
            </w:pPr>
          </w:p>
        </w:tc>
        <w:tc>
          <w:tcPr>
            <w:tcW w:w="486" w:type="dxa"/>
            <w:tcBorders>
              <w:top w:val="nil"/>
              <w:left w:val="nil"/>
              <w:bottom w:val="single" w:sz="4" w:space="0" w:color="auto"/>
              <w:right w:val="single" w:sz="4" w:space="0" w:color="auto"/>
            </w:tcBorders>
            <w:shd w:val="clear" w:color="000000" w:fill="BFBFBF"/>
            <w:vAlign w:val="center"/>
          </w:tcPr>
          <w:p w14:paraId="4A8D0FAD" w14:textId="5573BBB7"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664" w:author="Author" w:date="1900-01-01T00:00:00Z"/>
                <w:del w:id="1665" w:author="USA " w:date="2024-03-04T13:07:00Z"/>
                <w:sz w:val="20"/>
                <w:highlight w:val="cyan"/>
              </w:rPr>
            </w:pPr>
            <w:ins w:id="1666" w:author="Author">
              <w:del w:id="1667" w:author="USA " w:date="2024-03-04T13:07:00Z">
                <w:r w:rsidRPr="00C713D0" w:rsidDel="00EB77C4">
                  <w:rPr>
                    <w:sz w:val="20"/>
                    <w:highlight w:val="cyan"/>
                  </w:rPr>
                  <w:delText>99</w:delText>
                </w:r>
              </w:del>
            </w:ins>
          </w:p>
        </w:tc>
        <w:tc>
          <w:tcPr>
            <w:tcW w:w="4299" w:type="dxa"/>
            <w:tcBorders>
              <w:top w:val="nil"/>
              <w:left w:val="nil"/>
              <w:bottom w:val="single" w:sz="4" w:space="0" w:color="auto"/>
              <w:right w:val="single" w:sz="4" w:space="0" w:color="auto"/>
            </w:tcBorders>
            <w:shd w:val="clear" w:color="auto" w:fill="auto"/>
            <w:vAlign w:val="center"/>
          </w:tcPr>
          <w:p w14:paraId="209F4DC5" w14:textId="0219904F" w:rsidR="00813DDF" w:rsidRPr="00C713D0" w:rsidDel="00EB77C4" w:rsidRDefault="00813DDF" w:rsidP="006A04CB">
            <w:pPr>
              <w:pStyle w:val="Tabletext"/>
              <w:rPr>
                <w:ins w:id="1668" w:author="Author" w:date="1900-01-01T00:00:00Z"/>
                <w:del w:id="1669" w:author="USA " w:date="2024-03-04T13:07:00Z"/>
                <w:highlight w:val="cyan"/>
              </w:rPr>
            </w:pPr>
            <w:ins w:id="1670" w:author="Author">
              <w:del w:id="1671" w:author="USA " w:date="2024-03-04T13:07:00Z">
                <w:r w:rsidRPr="00C713D0" w:rsidDel="00EB77C4">
                  <w:rPr>
                    <w:highlight w:val="cyan"/>
                  </w:rPr>
                  <w:delText>Special Mark (Object): Remotely Operated Craft / Station / System</w:delText>
                </w:r>
              </w:del>
            </w:ins>
          </w:p>
        </w:tc>
      </w:tr>
      <w:tr w:rsidR="00813DDF" w:rsidRPr="00C713D0" w:rsidDel="00EB77C4" w14:paraId="4C67D3D4" w14:textId="5DBA194A" w:rsidTr="006A04CB">
        <w:trPr>
          <w:trHeight w:val="144"/>
          <w:ins w:id="1672" w:author="Author" w:date="1900-01-01T00:00:00Z"/>
          <w:del w:id="1673"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6C76A2C2" w14:textId="46480055"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674" w:author="Author" w:date="1900-01-01T00:00:00Z"/>
                <w:del w:id="1675" w:author="USA " w:date="2024-03-04T13:07:00Z"/>
                <w:b/>
                <w:bCs/>
                <w:sz w:val="20"/>
                <w:highlight w:val="cyan"/>
              </w:rPr>
            </w:pPr>
            <w:ins w:id="1676" w:author="Author">
              <w:del w:id="1677" w:author="USA " w:date="2024-03-04T13:07:00Z">
                <w:r w:rsidRPr="00C713D0" w:rsidDel="00EB77C4">
                  <w:rPr>
                    <w:b/>
                    <w:bCs/>
                    <w:sz w:val="20"/>
                    <w:highlight w:val="cyan"/>
                  </w:rPr>
                  <w:delText>40</w:delText>
                </w:r>
              </w:del>
            </w:ins>
          </w:p>
        </w:tc>
        <w:tc>
          <w:tcPr>
            <w:tcW w:w="4302" w:type="dxa"/>
            <w:tcBorders>
              <w:top w:val="nil"/>
              <w:left w:val="nil"/>
              <w:bottom w:val="single" w:sz="4" w:space="0" w:color="auto"/>
              <w:right w:val="single" w:sz="4" w:space="0" w:color="auto"/>
            </w:tcBorders>
            <w:shd w:val="clear" w:color="auto" w:fill="auto"/>
            <w:vAlign w:val="center"/>
          </w:tcPr>
          <w:p w14:paraId="1E4ED262" w14:textId="15C16835" w:rsidR="00813DDF" w:rsidRPr="00C713D0" w:rsidDel="00EB77C4" w:rsidRDefault="00813DDF" w:rsidP="006A04CB">
            <w:pPr>
              <w:pStyle w:val="Tabletext"/>
              <w:rPr>
                <w:ins w:id="1678" w:author="Author" w:date="1900-01-01T00:00:00Z"/>
                <w:del w:id="1679" w:author="USA " w:date="2024-03-04T13:07:00Z"/>
                <w:highlight w:val="cyan"/>
              </w:rPr>
            </w:pPr>
            <w:ins w:id="1680" w:author="Author">
              <w:del w:id="1681" w:author="USA " w:date="2024-03-04T13:07:00Z">
                <w:r w:rsidRPr="00C713D0" w:rsidDel="00EB77C4">
                  <w:rPr>
                    <w:highlight w:val="cyan"/>
                  </w:rPr>
                  <w:delText xml:space="preserve">Isolated Danger (Obstacle): Overhead </w:delText>
                </w:r>
              </w:del>
            </w:ins>
          </w:p>
        </w:tc>
        <w:tc>
          <w:tcPr>
            <w:tcW w:w="486" w:type="dxa"/>
            <w:tcBorders>
              <w:top w:val="nil"/>
              <w:left w:val="nil"/>
              <w:bottom w:val="single" w:sz="4" w:space="0" w:color="auto"/>
              <w:right w:val="single" w:sz="4" w:space="0" w:color="auto"/>
            </w:tcBorders>
            <w:shd w:val="clear" w:color="000000" w:fill="BFBFBF"/>
            <w:vAlign w:val="center"/>
          </w:tcPr>
          <w:p w14:paraId="50E9AE47" w14:textId="7CBF2445"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682" w:author="Author" w:date="1900-01-01T00:00:00Z"/>
                <w:del w:id="1683" w:author="USA " w:date="2024-03-04T13:07:00Z"/>
                <w:sz w:val="20"/>
                <w:highlight w:val="cyan"/>
              </w:rPr>
            </w:pPr>
            <w:ins w:id="1684" w:author="Author">
              <w:del w:id="1685" w:author="USA " w:date="2024-03-04T13:07:00Z">
                <w:r w:rsidRPr="00C713D0" w:rsidDel="00EB77C4">
                  <w:rPr>
                    <w:sz w:val="20"/>
                    <w:highlight w:val="cyan"/>
                  </w:rPr>
                  <w:delText>100</w:delText>
                </w:r>
              </w:del>
            </w:ins>
          </w:p>
        </w:tc>
        <w:tc>
          <w:tcPr>
            <w:tcW w:w="4299" w:type="dxa"/>
            <w:tcBorders>
              <w:top w:val="nil"/>
              <w:left w:val="nil"/>
              <w:bottom w:val="single" w:sz="4" w:space="0" w:color="auto"/>
              <w:right w:val="single" w:sz="4" w:space="0" w:color="auto"/>
            </w:tcBorders>
            <w:shd w:val="clear" w:color="auto" w:fill="auto"/>
            <w:vAlign w:val="center"/>
          </w:tcPr>
          <w:p w14:paraId="2FCFA7DF" w14:textId="53401D8A" w:rsidR="00813DDF" w:rsidRPr="00C713D0" w:rsidDel="00EB77C4" w:rsidRDefault="00813DDF" w:rsidP="006A04CB">
            <w:pPr>
              <w:pStyle w:val="Tabletext"/>
              <w:rPr>
                <w:ins w:id="1686" w:author="Author" w:date="1900-01-01T00:00:00Z"/>
                <w:del w:id="1687" w:author="USA " w:date="2024-03-04T13:07:00Z"/>
                <w:highlight w:val="cyan"/>
              </w:rPr>
            </w:pPr>
            <w:ins w:id="1688" w:author="Author">
              <w:del w:id="1689" w:author="USA " w:date="2024-03-04T13:07:00Z">
                <w:r w:rsidRPr="00C713D0" w:rsidDel="00EB77C4">
                  <w:rPr>
                    <w:highlight w:val="cyan"/>
                  </w:rPr>
                  <w:delText>Special Mark (Object): Unknown Mobile Craft / Object / System</w:delText>
                </w:r>
              </w:del>
            </w:ins>
          </w:p>
        </w:tc>
      </w:tr>
      <w:tr w:rsidR="00813DDF" w:rsidRPr="00C713D0" w:rsidDel="00EB77C4" w14:paraId="087F5AD2" w14:textId="5ECD1F07" w:rsidTr="006A04CB">
        <w:trPr>
          <w:trHeight w:val="144"/>
          <w:ins w:id="1690" w:author="Author" w:date="1900-01-01T00:00:00Z"/>
          <w:del w:id="1691"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4636403C" w14:textId="22C29F3E"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692" w:author="Author" w:date="1900-01-01T00:00:00Z"/>
                <w:del w:id="1693" w:author="USA " w:date="2024-03-04T13:07:00Z"/>
                <w:b/>
                <w:bCs/>
                <w:sz w:val="20"/>
                <w:highlight w:val="cyan"/>
              </w:rPr>
            </w:pPr>
            <w:ins w:id="1694" w:author="Author">
              <w:del w:id="1695" w:author="USA " w:date="2024-03-04T13:07:00Z">
                <w:r w:rsidRPr="00C713D0" w:rsidDel="00EB77C4">
                  <w:rPr>
                    <w:b/>
                    <w:bCs/>
                    <w:sz w:val="20"/>
                    <w:highlight w:val="cyan"/>
                  </w:rPr>
                  <w:lastRenderedPageBreak/>
                  <w:delText>41</w:delText>
                </w:r>
              </w:del>
            </w:ins>
          </w:p>
        </w:tc>
        <w:tc>
          <w:tcPr>
            <w:tcW w:w="4302" w:type="dxa"/>
            <w:tcBorders>
              <w:top w:val="nil"/>
              <w:left w:val="nil"/>
              <w:bottom w:val="single" w:sz="4" w:space="0" w:color="auto"/>
              <w:right w:val="single" w:sz="4" w:space="0" w:color="auto"/>
            </w:tcBorders>
            <w:shd w:val="clear" w:color="auto" w:fill="auto"/>
            <w:vAlign w:val="center"/>
          </w:tcPr>
          <w:p w14:paraId="2A4B1DEE" w14:textId="556DBAF1" w:rsidR="00813DDF" w:rsidRPr="00C713D0" w:rsidDel="00EB77C4" w:rsidRDefault="00813DDF" w:rsidP="006A04CB">
            <w:pPr>
              <w:pStyle w:val="Tabletext"/>
              <w:rPr>
                <w:ins w:id="1696" w:author="Author" w:date="1900-01-01T00:00:00Z"/>
                <w:del w:id="1697" w:author="USA " w:date="2024-03-04T13:07:00Z"/>
                <w:highlight w:val="cyan"/>
              </w:rPr>
            </w:pPr>
            <w:ins w:id="1698" w:author="Author">
              <w:del w:id="1699" w:author="USA " w:date="2024-03-04T13:07:00Z">
                <w:r w:rsidRPr="00C713D0" w:rsidDel="00EB77C4">
                  <w:rPr>
                    <w:highlight w:val="cyan"/>
                  </w:rPr>
                  <w:delText>Isolated Danger (Obstacle): Overhead Cable</w:delText>
                </w:r>
              </w:del>
            </w:ins>
          </w:p>
        </w:tc>
        <w:tc>
          <w:tcPr>
            <w:tcW w:w="486" w:type="dxa"/>
            <w:tcBorders>
              <w:top w:val="nil"/>
              <w:left w:val="nil"/>
              <w:bottom w:val="single" w:sz="4" w:space="0" w:color="auto"/>
              <w:right w:val="single" w:sz="4" w:space="0" w:color="auto"/>
            </w:tcBorders>
            <w:shd w:val="clear" w:color="000000" w:fill="BFBFBF"/>
            <w:vAlign w:val="center"/>
          </w:tcPr>
          <w:p w14:paraId="1EC80F07" w14:textId="1C2551B6"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700" w:author="Author" w:date="1900-01-01T00:00:00Z"/>
                <w:del w:id="1701" w:author="USA " w:date="2024-03-04T13:07:00Z"/>
                <w:sz w:val="20"/>
                <w:highlight w:val="cyan"/>
              </w:rPr>
            </w:pPr>
            <w:ins w:id="1702" w:author="Author">
              <w:del w:id="1703" w:author="USA " w:date="2024-03-04T13:07:00Z">
                <w:r w:rsidRPr="00C713D0" w:rsidDel="00EB77C4">
                  <w:rPr>
                    <w:sz w:val="20"/>
                    <w:highlight w:val="cyan"/>
                  </w:rPr>
                  <w:delText>101</w:delText>
                </w:r>
              </w:del>
            </w:ins>
          </w:p>
        </w:tc>
        <w:tc>
          <w:tcPr>
            <w:tcW w:w="4299" w:type="dxa"/>
            <w:tcBorders>
              <w:top w:val="nil"/>
              <w:left w:val="nil"/>
              <w:bottom w:val="single" w:sz="4" w:space="0" w:color="auto"/>
              <w:right w:val="single" w:sz="4" w:space="0" w:color="auto"/>
            </w:tcBorders>
            <w:shd w:val="clear" w:color="auto" w:fill="auto"/>
            <w:vAlign w:val="center"/>
          </w:tcPr>
          <w:p w14:paraId="7BF531AB" w14:textId="7C3A2C94" w:rsidR="00813DDF" w:rsidRPr="00C713D0" w:rsidDel="00EB77C4" w:rsidRDefault="00813DDF" w:rsidP="006A04CB">
            <w:pPr>
              <w:pStyle w:val="Tabletext"/>
              <w:rPr>
                <w:ins w:id="1704" w:author="Author" w:date="1900-01-01T00:00:00Z"/>
                <w:del w:id="1705" w:author="USA " w:date="2024-03-04T13:07:00Z"/>
                <w:highlight w:val="cyan"/>
              </w:rPr>
            </w:pPr>
            <w:ins w:id="1706" w:author="Author">
              <w:del w:id="1707" w:author="USA " w:date="2024-03-04T13:07:00Z">
                <w:r w:rsidRPr="00C713D0" w:rsidDel="00EB77C4">
                  <w:rPr>
                    <w:highlight w:val="cyan"/>
                  </w:rPr>
                  <w:delText>Special Mark (Object): Vessel In Need Of Assistance (Distress)</w:delText>
                </w:r>
              </w:del>
            </w:ins>
          </w:p>
        </w:tc>
      </w:tr>
      <w:tr w:rsidR="00813DDF" w:rsidRPr="00C713D0" w:rsidDel="00EB77C4" w14:paraId="565C90F4" w14:textId="3E90EFD2" w:rsidTr="006A04CB">
        <w:trPr>
          <w:trHeight w:val="144"/>
          <w:ins w:id="1708" w:author="Author" w:date="1900-01-01T00:00:00Z"/>
          <w:del w:id="1709"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18CBDAC5" w14:textId="00C9146E"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710" w:author="Author" w:date="1900-01-01T00:00:00Z"/>
                <w:del w:id="1711" w:author="USA " w:date="2024-03-04T13:07:00Z"/>
                <w:b/>
                <w:bCs/>
                <w:sz w:val="20"/>
                <w:highlight w:val="cyan"/>
              </w:rPr>
            </w:pPr>
            <w:ins w:id="1712" w:author="Author">
              <w:del w:id="1713" w:author="USA " w:date="2024-03-04T13:07:00Z">
                <w:r w:rsidRPr="00C713D0" w:rsidDel="00EB77C4">
                  <w:rPr>
                    <w:b/>
                    <w:bCs/>
                    <w:sz w:val="20"/>
                    <w:highlight w:val="cyan"/>
                  </w:rPr>
                  <w:delText>42</w:delText>
                </w:r>
              </w:del>
            </w:ins>
          </w:p>
        </w:tc>
        <w:tc>
          <w:tcPr>
            <w:tcW w:w="4302" w:type="dxa"/>
            <w:tcBorders>
              <w:top w:val="nil"/>
              <w:left w:val="nil"/>
              <w:bottom w:val="single" w:sz="4" w:space="0" w:color="auto"/>
              <w:right w:val="single" w:sz="4" w:space="0" w:color="auto"/>
            </w:tcBorders>
            <w:shd w:val="clear" w:color="auto" w:fill="auto"/>
            <w:vAlign w:val="center"/>
          </w:tcPr>
          <w:p w14:paraId="5F947F0C" w14:textId="06FCAA18" w:rsidR="00813DDF" w:rsidRPr="00C713D0" w:rsidDel="00EB77C4" w:rsidRDefault="00813DDF" w:rsidP="006A04CB">
            <w:pPr>
              <w:pStyle w:val="Tabletext"/>
              <w:rPr>
                <w:ins w:id="1714" w:author="Author" w:date="1900-01-01T00:00:00Z"/>
                <w:del w:id="1715" w:author="USA " w:date="2024-03-04T13:07:00Z"/>
                <w:highlight w:val="cyan"/>
              </w:rPr>
            </w:pPr>
            <w:ins w:id="1716" w:author="Author">
              <w:del w:id="1717" w:author="USA " w:date="2024-03-04T13:07:00Z">
                <w:r w:rsidRPr="00C713D0" w:rsidDel="00EB77C4">
                  <w:rPr>
                    <w:highlight w:val="cyan"/>
                  </w:rPr>
                  <w:delText>Isolated Danger (Obstacle): Pass Left-Hand Side</w:delText>
                </w:r>
              </w:del>
            </w:ins>
          </w:p>
        </w:tc>
        <w:tc>
          <w:tcPr>
            <w:tcW w:w="486" w:type="dxa"/>
            <w:tcBorders>
              <w:top w:val="nil"/>
              <w:left w:val="nil"/>
              <w:bottom w:val="single" w:sz="4" w:space="0" w:color="auto"/>
              <w:right w:val="single" w:sz="4" w:space="0" w:color="auto"/>
            </w:tcBorders>
            <w:shd w:val="clear" w:color="000000" w:fill="BFBFBF"/>
            <w:vAlign w:val="center"/>
          </w:tcPr>
          <w:p w14:paraId="5EDAD423" w14:textId="38F19167"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718" w:author="Author" w:date="1900-01-01T00:00:00Z"/>
                <w:del w:id="1719" w:author="USA " w:date="2024-03-04T13:07:00Z"/>
                <w:sz w:val="20"/>
                <w:highlight w:val="cyan"/>
              </w:rPr>
            </w:pPr>
            <w:ins w:id="1720" w:author="Author">
              <w:del w:id="1721" w:author="USA " w:date="2024-03-04T13:07:00Z">
                <w:r w:rsidRPr="00C713D0" w:rsidDel="00EB77C4">
                  <w:rPr>
                    <w:sz w:val="20"/>
                    <w:highlight w:val="cyan"/>
                  </w:rPr>
                  <w:delText>102</w:delText>
                </w:r>
              </w:del>
            </w:ins>
          </w:p>
        </w:tc>
        <w:tc>
          <w:tcPr>
            <w:tcW w:w="4299" w:type="dxa"/>
            <w:tcBorders>
              <w:top w:val="nil"/>
              <w:left w:val="nil"/>
              <w:bottom w:val="single" w:sz="4" w:space="0" w:color="auto"/>
              <w:right w:val="single" w:sz="4" w:space="0" w:color="auto"/>
            </w:tcBorders>
            <w:shd w:val="clear" w:color="auto" w:fill="auto"/>
            <w:vAlign w:val="center"/>
          </w:tcPr>
          <w:p w14:paraId="0C092852" w14:textId="6402129D" w:rsidR="00813DDF" w:rsidRPr="00C713D0" w:rsidDel="00EB77C4" w:rsidRDefault="00813DDF" w:rsidP="006A04CB">
            <w:pPr>
              <w:pStyle w:val="Tabletext"/>
              <w:rPr>
                <w:ins w:id="1722" w:author="Author" w:date="1900-01-01T00:00:00Z"/>
                <w:del w:id="1723" w:author="USA " w:date="2024-03-04T13:07:00Z"/>
                <w:highlight w:val="cyan"/>
              </w:rPr>
            </w:pPr>
            <w:ins w:id="1724" w:author="Author">
              <w:del w:id="1725" w:author="USA " w:date="2024-03-04T13:07:00Z">
                <w:r w:rsidRPr="00C713D0" w:rsidDel="00EB77C4">
                  <w:rPr>
                    <w:highlight w:val="cyan"/>
                  </w:rPr>
                  <w:delText>Special Mark (Object): Vessel In Need Of Assistance (Non-Distress)</w:delText>
                </w:r>
              </w:del>
            </w:ins>
          </w:p>
        </w:tc>
      </w:tr>
      <w:tr w:rsidR="00813DDF" w:rsidRPr="00C713D0" w:rsidDel="00EB77C4" w14:paraId="396A0A5D" w14:textId="2A7068B2" w:rsidTr="006A04CB">
        <w:trPr>
          <w:trHeight w:val="144"/>
          <w:ins w:id="1726" w:author="Author" w:date="1900-01-01T00:00:00Z"/>
          <w:del w:id="1727"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3831BF33" w14:textId="7E4BA387"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728" w:author="Author" w:date="1900-01-01T00:00:00Z"/>
                <w:del w:id="1729" w:author="USA " w:date="2024-03-04T13:07:00Z"/>
                <w:b/>
                <w:bCs/>
                <w:sz w:val="20"/>
                <w:highlight w:val="cyan"/>
              </w:rPr>
            </w:pPr>
            <w:ins w:id="1730" w:author="Author">
              <w:del w:id="1731" w:author="USA " w:date="2024-03-04T13:07:00Z">
                <w:r w:rsidRPr="00C713D0" w:rsidDel="00EB77C4">
                  <w:rPr>
                    <w:b/>
                    <w:bCs/>
                    <w:sz w:val="20"/>
                    <w:highlight w:val="cyan"/>
                  </w:rPr>
                  <w:delText>43</w:delText>
                </w:r>
              </w:del>
            </w:ins>
          </w:p>
        </w:tc>
        <w:tc>
          <w:tcPr>
            <w:tcW w:w="4302" w:type="dxa"/>
            <w:tcBorders>
              <w:top w:val="nil"/>
              <w:left w:val="nil"/>
              <w:bottom w:val="single" w:sz="4" w:space="0" w:color="auto"/>
              <w:right w:val="single" w:sz="4" w:space="0" w:color="auto"/>
            </w:tcBorders>
            <w:shd w:val="clear" w:color="auto" w:fill="auto"/>
            <w:vAlign w:val="center"/>
          </w:tcPr>
          <w:p w14:paraId="6780EA35" w14:textId="049BB615" w:rsidR="00813DDF" w:rsidRPr="00C713D0" w:rsidDel="00EB77C4" w:rsidRDefault="00813DDF" w:rsidP="006A04CB">
            <w:pPr>
              <w:pStyle w:val="Tabletext"/>
              <w:rPr>
                <w:ins w:id="1732" w:author="Author" w:date="1900-01-01T00:00:00Z"/>
                <w:del w:id="1733" w:author="USA " w:date="2024-03-04T13:07:00Z"/>
                <w:highlight w:val="cyan"/>
              </w:rPr>
            </w:pPr>
            <w:ins w:id="1734" w:author="Author">
              <w:del w:id="1735" w:author="USA " w:date="2024-03-04T13:07:00Z">
                <w:r w:rsidRPr="00C713D0" w:rsidDel="00EB77C4">
                  <w:rPr>
                    <w:highlight w:val="cyan"/>
                  </w:rPr>
                  <w:delText>Isolated Danger (Obstacle): Pass Right-Hand Side</w:delText>
                </w:r>
              </w:del>
            </w:ins>
          </w:p>
        </w:tc>
        <w:tc>
          <w:tcPr>
            <w:tcW w:w="486" w:type="dxa"/>
            <w:tcBorders>
              <w:top w:val="nil"/>
              <w:left w:val="nil"/>
              <w:bottom w:val="single" w:sz="4" w:space="0" w:color="auto"/>
              <w:right w:val="single" w:sz="4" w:space="0" w:color="auto"/>
            </w:tcBorders>
            <w:shd w:val="clear" w:color="000000" w:fill="BFBFBF"/>
            <w:vAlign w:val="center"/>
          </w:tcPr>
          <w:p w14:paraId="57A5D58F" w14:textId="25165619"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736" w:author="Author" w:date="1900-01-01T00:00:00Z"/>
                <w:del w:id="1737" w:author="USA " w:date="2024-03-04T13:07:00Z"/>
                <w:sz w:val="20"/>
                <w:highlight w:val="cyan"/>
              </w:rPr>
            </w:pPr>
            <w:ins w:id="1738" w:author="Author">
              <w:del w:id="1739" w:author="USA " w:date="2024-03-04T13:07:00Z">
                <w:r w:rsidRPr="00C713D0" w:rsidDel="00EB77C4">
                  <w:rPr>
                    <w:sz w:val="20"/>
                    <w:highlight w:val="cyan"/>
                  </w:rPr>
                  <w:delText>103</w:delText>
                </w:r>
              </w:del>
            </w:ins>
          </w:p>
        </w:tc>
        <w:tc>
          <w:tcPr>
            <w:tcW w:w="4299" w:type="dxa"/>
            <w:tcBorders>
              <w:top w:val="nil"/>
              <w:left w:val="nil"/>
              <w:bottom w:val="single" w:sz="4" w:space="0" w:color="auto"/>
              <w:right w:val="single" w:sz="4" w:space="0" w:color="auto"/>
            </w:tcBorders>
            <w:shd w:val="clear" w:color="auto" w:fill="auto"/>
            <w:vAlign w:val="center"/>
          </w:tcPr>
          <w:p w14:paraId="0FFEB4C8" w14:textId="64F1C71C"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740" w:author="Author" w:date="1900-01-01T00:00:00Z"/>
                <w:del w:id="1741" w:author="USA " w:date="2024-03-04T13:07:00Z"/>
                <w:sz w:val="20"/>
                <w:highlight w:val="cyan"/>
              </w:rPr>
            </w:pPr>
          </w:p>
        </w:tc>
      </w:tr>
      <w:tr w:rsidR="00813DDF" w:rsidRPr="00C713D0" w:rsidDel="00EB77C4" w14:paraId="3ABFBCB0" w14:textId="6ABDE82F" w:rsidTr="006A04CB">
        <w:trPr>
          <w:trHeight w:val="144"/>
          <w:ins w:id="1742" w:author="Author" w:date="1900-01-01T00:00:00Z"/>
          <w:del w:id="1743"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341C63FC" w14:textId="3B6CB36D"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744" w:author="Author" w:date="1900-01-01T00:00:00Z"/>
                <w:del w:id="1745" w:author="USA " w:date="2024-03-04T13:07:00Z"/>
                <w:b/>
                <w:bCs/>
                <w:sz w:val="20"/>
                <w:highlight w:val="cyan"/>
              </w:rPr>
            </w:pPr>
            <w:ins w:id="1746" w:author="Author">
              <w:del w:id="1747" w:author="USA " w:date="2024-03-04T13:07:00Z">
                <w:r w:rsidRPr="00C713D0" w:rsidDel="00EB77C4">
                  <w:rPr>
                    <w:b/>
                    <w:bCs/>
                    <w:sz w:val="20"/>
                    <w:highlight w:val="cyan"/>
                  </w:rPr>
                  <w:delText>44</w:delText>
                </w:r>
              </w:del>
            </w:ins>
          </w:p>
        </w:tc>
        <w:tc>
          <w:tcPr>
            <w:tcW w:w="4302" w:type="dxa"/>
            <w:tcBorders>
              <w:top w:val="nil"/>
              <w:left w:val="nil"/>
              <w:bottom w:val="single" w:sz="4" w:space="0" w:color="auto"/>
              <w:right w:val="single" w:sz="4" w:space="0" w:color="auto"/>
            </w:tcBorders>
            <w:shd w:val="clear" w:color="auto" w:fill="auto"/>
            <w:vAlign w:val="center"/>
          </w:tcPr>
          <w:p w14:paraId="403477FD" w14:textId="53A41956" w:rsidR="00813DDF" w:rsidRPr="00C713D0" w:rsidDel="00EB77C4" w:rsidRDefault="00813DDF" w:rsidP="006A04CB">
            <w:pPr>
              <w:pStyle w:val="Tabletext"/>
              <w:rPr>
                <w:ins w:id="1748" w:author="Author" w:date="1900-01-01T00:00:00Z"/>
                <w:del w:id="1749" w:author="USA " w:date="2024-03-04T13:07:00Z"/>
                <w:highlight w:val="cyan"/>
                <w:lang w:val="fr-FR"/>
              </w:rPr>
            </w:pPr>
            <w:ins w:id="1750" w:author="Author">
              <w:del w:id="1751" w:author="USA " w:date="2024-03-04T13:07:00Z">
                <w:r w:rsidRPr="00C713D0" w:rsidDel="00EB77C4">
                  <w:rPr>
                    <w:highlight w:val="cyan"/>
                    <w:lang w:val="fr-FR"/>
                  </w:rPr>
                  <w:delText>Isolated</w:delText>
                </w:r>
              </w:del>
            </w:ins>
            <w:ins w:id="1752" w:author="Fernandez Jimenez, Virginia" w:date="2023-07-19T14:26:00Z">
              <w:del w:id="1753" w:author="USA " w:date="2024-03-04T13:07:00Z">
                <w:r w:rsidRPr="00C713D0" w:rsidDel="00EB77C4">
                  <w:rPr>
                    <w:highlight w:val="cyan"/>
                    <w:lang w:val="fr-FR"/>
                  </w:rPr>
                  <w:delText> </w:delText>
                </w:r>
              </w:del>
            </w:ins>
            <w:ins w:id="1754" w:author="Author">
              <w:del w:id="1755" w:author="USA " w:date="2024-03-04T13:07:00Z">
                <w:r w:rsidRPr="00C713D0" w:rsidDel="00EB77C4">
                  <w:rPr>
                    <w:highlight w:val="cyan"/>
                    <w:lang w:val="fr-FR"/>
                  </w:rPr>
                  <w:delText xml:space="preserve"> Danger (Obstacle)</w:delText>
                </w:r>
              </w:del>
            </w:ins>
            <w:del w:id="1756" w:author="USA " w:date="2024-03-04T13:07:00Z">
              <w:r w:rsidRPr="00C713D0" w:rsidDel="00EB77C4">
                <w:rPr>
                  <w:highlight w:val="cyan"/>
                  <w:lang w:val="fr-FR"/>
                </w:rPr>
                <w:delText> </w:delText>
              </w:r>
            </w:del>
            <w:ins w:id="1757" w:author="Author">
              <w:del w:id="1758" w:author="USA " w:date="2024-03-04T13:07:00Z">
                <w:r w:rsidRPr="00C713D0" w:rsidDel="00EB77C4">
                  <w:rPr>
                    <w:highlight w:val="cyan"/>
                    <w:lang w:val="fr-FR"/>
                  </w:rPr>
                  <w:delText>: Submerged Cable / Pipe</w:delText>
                </w:r>
              </w:del>
            </w:ins>
          </w:p>
        </w:tc>
        <w:tc>
          <w:tcPr>
            <w:tcW w:w="486" w:type="dxa"/>
            <w:tcBorders>
              <w:top w:val="nil"/>
              <w:left w:val="nil"/>
              <w:bottom w:val="single" w:sz="4" w:space="0" w:color="auto"/>
              <w:right w:val="single" w:sz="4" w:space="0" w:color="auto"/>
            </w:tcBorders>
            <w:shd w:val="clear" w:color="000000" w:fill="BFBFBF"/>
            <w:vAlign w:val="center"/>
          </w:tcPr>
          <w:p w14:paraId="37EBFCA7" w14:textId="411A2667"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759" w:author="Author" w:date="1900-01-01T00:00:00Z"/>
                <w:del w:id="1760" w:author="USA " w:date="2024-03-04T13:07:00Z"/>
                <w:sz w:val="20"/>
                <w:highlight w:val="cyan"/>
              </w:rPr>
            </w:pPr>
            <w:ins w:id="1761" w:author="Author">
              <w:del w:id="1762" w:author="USA " w:date="2024-03-04T13:07:00Z">
                <w:r w:rsidRPr="00C713D0" w:rsidDel="00EB77C4">
                  <w:rPr>
                    <w:sz w:val="20"/>
                    <w:highlight w:val="cyan"/>
                  </w:rPr>
                  <w:delText>104</w:delText>
                </w:r>
              </w:del>
            </w:ins>
          </w:p>
        </w:tc>
        <w:tc>
          <w:tcPr>
            <w:tcW w:w="4299" w:type="dxa"/>
            <w:tcBorders>
              <w:top w:val="nil"/>
              <w:left w:val="nil"/>
              <w:bottom w:val="single" w:sz="4" w:space="0" w:color="auto"/>
              <w:right w:val="single" w:sz="4" w:space="0" w:color="auto"/>
            </w:tcBorders>
            <w:shd w:val="clear" w:color="auto" w:fill="auto"/>
            <w:vAlign w:val="center"/>
          </w:tcPr>
          <w:p w14:paraId="7348610A" w14:textId="2340099F"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763" w:author="Author" w:date="1900-01-01T00:00:00Z"/>
                <w:del w:id="1764" w:author="USA " w:date="2024-03-04T13:07:00Z"/>
                <w:sz w:val="20"/>
                <w:highlight w:val="cyan"/>
              </w:rPr>
            </w:pPr>
          </w:p>
        </w:tc>
      </w:tr>
      <w:tr w:rsidR="00813DDF" w:rsidRPr="00C713D0" w:rsidDel="00EB77C4" w14:paraId="34D340AE" w14:textId="46AF33CA" w:rsidTr="006A04CB">
        <w:trPr>
          <w:trHeight w:val="144"/>
          <w:ins w:id="1765" w:author="Author" w:date="1900-01-01T00:00:00Z"/>
          <w:del w:id="1766"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68B66FBF" w14:textId="03BE3AFD"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767" w:author="Author" w:date="1900-01-01T00:00:00Z"/>
                <w:del w:id="1768" w:author="USA " w:date="2024-03-04T13:07:00Z"/>
                <w:b/>
                <w:bCs/>
                <w:sz w:val="20"/>
                <w:highlight w:val="cyan"/>
              </w:rPr>
            </w:pPr>
            <w:ins w:id="1769" w:author="Author">
              <w:del w:id="1770" w:author="USA " w:date="2024-03-04T13:07:00Z">
                <w:r w:rsidRPr="00C713D0" w:rsidDel="00EB77C4">
                  <w:rPr>
                    <w:b/>
                    <w:bCs/>
                    <w:sz w:val="20"/>
                    <w:highlight w:val="cyan"/>
                  </w:rPr>
                  <w:delText>45</w:delText>
                </w:r>
              </w:del>
            </w:ins>
          </w:p>
        </w:tc>
        <w:tc>
          <w:tcPr>
            <w:tcW w:w="4302" w:type="dxa"/>
            <w:tcBorders>
              <w:top w:val="nil"/>
              <w:left w:val="nil"/>
              <w:bottom w:val="single" w:sz="4" w:space="0" w:color="auto"/>
              <w:right w:val="single" w:sz="4" w:space="0" w:color="auto"/>
            </w:tcBorders>
            <w:shd w:val="clear" w:color="auto" w:fill="auto"/>
            <w:vAlign w:val="center"/>
          </w:tcPr>
          <w:p w14:paraId="39E9DAFD" w14:textId="5C845194" w:rsidR="00813DDF" w:rsidRPr="00C713D0" w:rsidDel="00EB77C4" w:rsidRDefault="00813DDF" w:rsidP="006A04CB">
            <w:pPr>
              <w:pStyle w:val="Tabletext"/>
              <w:rPr>
                <w:ins w:id="1771" w:author="Author" w:date="1900-01-01T00:00:00Z"/>
                <w:del w:id="1772" w:author="USA " w:date="2024-03-04T13:07:00Z"/>
                <w:highlight w:val="cyan"/>
              </w:rPr>
            </w:pPr>
            <w:ins w:id="1773" w:author="Author">
              <w:del w:id="1774" w:author="USA " w:date="2024-03-04T13:07:00Z">
                <w:r w:rsidRPr="00C713D0" w:rsidDel="00EB77C4">
                  <w:rPr>
                    <w:highlight w:val="cyan"/>
                  </w:rPr>
                  <w:delText>Isolated Danger (Obstacle): Wreck</w:delText>
                </w:r>
              </w:del>
            </w:ins>
          </w:p>
        </w:tc>
        <w:tc>
          <w:tcPr>
            <w:tcW w:w="486" w:type="dxa"/>
            <w:tcBorders>
              <w:top w:val="nil"/>
              <w:left w:val="nil"/>
              <w:bottom w:val="single" w:sz="4" w:space="0" w:color="auto"/>
              <w:right w:val="single" w:sz="4" w:space="0" w:color="auto"/>
            </w:tcBorders>
            <w:shd w:val="clear" w:color="000000" w:fill="BFBFBF"/>
            <w:vAlign w:val="center"/>
          </w:tcPr>
          <w:p w14:paraId="5B82E543" w14:textId="6EDFB5BA"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775" w:author="Author" w:date="1900-01-01T00:00:00Z"/>
                <w:del w:id="1776" w:author="USA " w:date="2024-03-04T13:07:00Z"/>
                <w:sz w:val="20"/>
                <w:highlight w:val="cyan"/>
              </w:rPr>
            </w:pPr>
            <w:ins w:id="1777" w:author="Author">
              <w:del w:id="1778" w:author="USA " w:date="2024-03-04T13:07:00Z">
                <w:r w:rsidRPr="00C713D0" w:rsidDel="00EB77C4">
                  <w:rPr>
                    <w:sz w:val="20"/>
                    <w:highlight w:val="cyan"/>
                  </w:rPr>
                  <w:delText>105</w:delText>
                </w:r>
              </w:del>
            </w:ins>
          </w:p>
        </w:tc>
        <w:tc>
          <w:tcPr>
            <w:tcW w:w="4299" w:type="dxa"/>
            <w:tcBorders>
              <w:top w:val="nil"/>
              <w:left w:val="nil"/>
              <w:bottom w:val="single" w:sz="4" w:space="0" w:color="auto"/>
              <w:right w:val="single" w:sz="4" w:space="0" w:color="auto"/>
            </w:tcBorders>
            <w:shd w:val="clear" w:color="auto" w:fill="auto"/>
            <w:vAlign w:val="center"/>
          </w:tcPr>
          <w:p w14:paraId="47A234E0" w14:textId="174B8161"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779" w:author="Author" w:date="1900-01-01T00:00:00Z"/>
                <w:del w:id="1780" w:author="USA " w:date="2024-03-04T13:07:00Z"/>
                <w:sz w:val="20"/>
                <w:highlight w:val="cyan"/>
              </w:rPr>
            </w:pPr>
          </w:p>
        </w:tc>
      </w:tr>
      <w:tr w:rsidR="00813DDF" w:rsidRPr="00C713D0" w:rsidDel="00EB77C4" w14:paraId="6411BAD0" w14:textId="7F488D1B" w:rsidTr="006A04CB">
        <w:trPr>
          <w:trHeight w:val="144"/>
          <w:ins w:id="1781" w:author="Author" w:date="1900-01-01T00:00:00Z"/>
          <w:del w:id="1782"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27651BBE" w14:textId="458CCA82"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783" w:author="Author" w:date="1900-01-01T00:00:00Z"/>
                <w:del w:id="1784" w:author="USA " w:date="2024-03-04T13:07:00Z"/>
                <w:b/>
                <w:bCs/>
                <w:sz w:val="20"/>
                <w:highlight w:val="cyan"/>
              </w:rPr>
            </w:pPr>
            <w:ins w:id="1785" w:author="Author">
              <w:del w:id="1786" w:author="USA " w:date="2024-03-04T13:07:00Z">
                <w:r w:rsidRPr="00C713D0" w:rsidDel="00EB77C4">
                  <w:rPr>
                    <w:b/>
                    <w:bCs/>
                    <w:sz w:val="20"/>
                    <w:highlight w:val="cyan"/>
                  </w:rPr>
                  <w:delText>46</w:delText>
                </w:r>
              </w:del>
            </w:ins>
          </w:p>
        </w:tc>
        <w:tc>
          <w:tcPr>
            <w:tcW w:w="4302" w:type="dxa"/>
            <w:tcBorders>
              <w:top w:val="nil"/>
              <w:left w:val="nil"/>
              <w:bottom w:val="single" w:sz="4" w:space="0" w:color="auto"/>
              <w:right w:val="single" w:sz="4" w:space="0" w:color="auto"/>
            </w:tcBorders>
            <w:shd w:val="clear" w:color="000000" w:fill="FFFFFF"/>
            <w:vAlign w:val="center"/>
          </w:tcPr>
          <w:p w14:paraId="6CE61B44" w14:textId="0AC9807A" w:rsidR="00813DDF" w:rsidRPr="00C713D0" w:rsidDel="00EB77C4" w:rsidRDefault="00813DDF" w:rsidP="006A04CB">
            <w:pPr>
              <w:pStyle w:val="Tabletext"/>
              <w:rPr>
                <w:ins w:id="1787" w:author="Author" w:date="1900-01-01T00:00:00Z"/>
                <w:del w:id="1788" w:author="USA " w:date="2024-03-04T13:07:00Z"/>
                <w:highlight w:val="cyan"/>
                <w:lang w:val="fr-CH"/>
              </w:rPr>
            </w:pPr>
            <w:ins w:id="1789" w:author="Author">
              <w:del w:id="1790" w:author="USA " w:date="2024-03-04T13:07:00Z">
                <w:r w:rsidRPr="00C713D0" w:rsidDel="00EB77C4">
                  <w:rPr>
                    <w:highlight w:val="cyan"/>
                    <w:lang w:val="fr-CH"/>
                  </w:rPr>
                  <w:delText>Isolated</w:delText>
                </w:r>
              </w:del>
            </w:ins>
            <w:ins w:id="1791" w:author="Fernandez Jimenez, Virginia" w:date="2023-07-19T14:26:00Z">
              <w:del w:id="1792" w:author="USA " w:date="2024-03-04T13:07:00Z">
                <w:r w:rsidRPr="00C713D0" w:rsidDel="00EB77C4">
                  <w:rPr>
                    <w:highlight w:val="cyan"/>
                    <w:lang w:val="fr-CH"/>
                  </w:rPr>
                  <w:delText> </w:delText>
                </w:r>
              </w:del>
            </w:ins>
            <w:ins w:id="1793" w:author="Author">
              <w:del w:id="1794" w:author="USA " w:date="2024-03-04T13:07:00Z">
                <w:r w:rsidRPr="00C713D0" w:rsidDel="00EB77C4">
                  <w:rPr>
                    <w:highlight w:val="cyan"/>
                    <w:lang w:val="fr-CH"/>
                  </w:rPr>
                  <w:delText xml:space="preserve"> Danger (Obstacle)</w:delText>
                </w:r>
              </w:del>
            </w:ins>
            <w:del w:id="1795" w:author="USA " w:date="2024-03-04T13:07:00Z">
              <w:r w:rsidRPr="00C713D0" w:rsidDel="00EB77C4">
                <w:rPr>
                  <w:highlight w:val="cyan"/>
                  <w:lang w:val="fr-CH"/>
                </w:rPr>
                <w:delText> </w:delText>
              </w:r>
            </w:del>
            <w:ins w:id="1796" w:author="Author">
              <w:del w:id="1797" w:author="USA " w:date="2024-03-04T13:07:00Z">
                <w:r w:rsidRPr="00C713D0" w:rsidDel="00EB77C4">
                  <w:rPr>
                    <w:highlight w:val="cyan"/>
                    <w:lang w:val="fr-CH"/>
                  </w:rPr>
                  <w:delText>: Derelict Vessel</w:delText>
                </w:r>
              </w:del>
            </w:ins>
          </w:p>
        </w:tc>
        <w:tc>
          <w:tcPr>
            <w:tcW w:w="486" w:type="dxa"/>
            <w:tcBorders>
              <w:top w:val="nil"/>
              <w:left w:val="nil"/>
              <w:bottom w:val="single" w:sz="4" w:space="0" w:color="auto"/>
              <w:right w:val="single" w:sz="4" w:space="0" w:color="auto"/>
            </w:tcBorders>
            <w:shd w:val="clear" w:color="000000" w:fill="BFBFBF"/>
            <w:vAlign w:val="center"/>
          </w:tcPr>
          <w:p w14:paraId="52B0F856" w14:textId="4C863A35"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798" w:author="Author" w:date="1900-01-01T00:00:00Z"/>
                <w:del w:id="1799" w:author="USA " w:date="2024-03-04T13:07:00Z"/>
                <w:sz w:val="20"/>
                <w:highlight w:val="cyan"/>
              </w:rPr>
            </w:pPr>
            <w:ins w:id="1800" w:author="Author">
              <w:del w:id="1801" w:author="USA " w:date="2024-03-04T13:07:00Z">
                <w:r w:rsidRPr="00C713D0" w:rsidDel="00EB77C4">
                  <w:rPr>
                    <w:sz w:val="20"/>
                    <w:highlight w:val="cyan"/>
                  </w:rPr>
                  <w:delText>106</w:delText>
                </w:r>
              </w:del>
            </w:ins>
          </w:p>
        </w:tc>
        <w:tc>
          <w:tcPr>
            <w:tcW w:w="4299" w:type="dxa"/>
            <w:tcBorders>
              <w:top w:val="nil"/>
              <w:left w:val="nil"/>
              <w:bottom w:val="single" w:sz="4" w:space="0" w:color="auto"/>
              <w:right w:val="single" w:sz="4" w:space="0" w:color="auto"/>
            </w:tcBorders>
            <w:shd w:val="clear" w:color="auto" w:fill="auto"/>
            <w:vAlign w:val="center"/>
          </w:tcPr>
          <w:p w14:paraId="6A33E62A" w14:textId="5473F345"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802" w:author="Author" w:date="1900-01-01T00:00:00Z"/>
                <w:del w:id="1803" w:author="USA " w:date="2024-03-04T13:07:00Z"/>
                <w:sz w:val="20"/>
                <w:highlight w:val="cyan"/>
              </w:rPr>
            </w:pPr>
          </w:p>
        </w:tc>
      </w:tr>
      <w:tr w:rsidR="00813DDF" w:rsidRPr="00C713D0" w:rsidDel="00EB77C4" w14:paraId="366AEA62" w14:textId="38E3E9F8" w:rsidTr="006A04CB">
        <w:trPr>
          <w:trHeight w:val="144"/>
          <w:ins w:id="1804" w:author="Author" w:date="1900-01-01T00:00:00Z"/>
          <w:del w:id="1805"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1738AA70" w14:textId="2C30092A"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806" w:author="Author" w:date="1900-01-01T00:00:00Z"/>
                <w:del w:id="1807" w:author="USA " w:date="2024-03-04T13:07:00Z"/>
                <w:b/>
                <w:bCs/>
                <w:sz w:val="20"/>
                <w:highlight w:val="cyan"/>
              </w:rPr>
            </w:pPr>
            <w:ins w:id="1808" w:author="Author">
              <w:del w:id="1809" w:author="USA " w:date="2024-03-04T13:07:00Z">
                <w:r w:rsidRPr="00C713D0" w:rsidDel="00EB77C4">
                  <w:rPr>
                    <w:b/>
                    <w:bCs/>
                    <w:sz w:val="20"/>
                    <w:highlight w:val="cyan"/>
                  </w:rPr>
                  <w:delText>47</w:delText>
                </w:r>
              </w:del>
            </w:ins>
          </w:p>
        </w:tc>
        <w:tc>
          <w:tcPr>
            <w:tcW w:w="4302" w:type="dxa"/>
            <w:tcBorders>
              <w:top w:val="nil"/>
              <w:left w:val="nil"/>
              <w:bottom w:val="single" w:sz="4" w:space="0" w:color="auto"/>
              <w:right w:val="single" w:sz="4" w:space="0" w:color="auto"/>
            </w:tcBorders>
            <w:shd w:val="clear" w:color="auto" w:fill="auto"/>
            <w:vAlign w:val="center"/>
          </w:tcPr>
          <w:p w14:paraId="73EF3B3D" w14:textId="07B5586D" w:rsidR="00813DDF" w:rsidRPr="00C713D0" w:rsidDel="00EB77C4" w:rsidRDefault="00813DDF" w:rsidP="006A04CB">
            <w:pPr>
              <w:pStyle w:val="Tabletext"/>
              <w:rPr>
                <w:ins w:id="1810" w:author="Author" w:date="1900-01-01T00:00:00Z"/>
                <w:del w:id="1811" w:author="USA " w:date="2024-03-04T13:07:00Z"/>
                <w:highlight w:val="cyan"/>
                <w:lang w:val="fr-CH"/>
              </w:rPr>
            </w:pPr>
            <w:ins w:id="1812" w:author="Author">
              <w:del w:id="1813" w:author="USA " w:date="2024-03-04T13:07:00Z">
                <w:r w:rsidRPr="00C713D0" w:rsidDel="00EB77C4">
                  <w:rPr>
                    <w:highlight w:val="cyan"/>
                    <w:lang w:val="fr-CH"/>
                  </w:rPr>
                  <w:delText>Isolate</w:delText>
                </w:r>
              </w:del>
            </w:ins>
            <w:ins w:id="1814" w:author="Fernandez Jimenez, Virginia" w:date="2023-07-19T14:26:00Z">
              <w:del w:id="1815" w:author="USA " w:date="2024-03-04T13:07:00Z">
                <w:r w:rsidRPr="00C713D0" w:rsidDel="00EB77C4">
                  <w:rPr>
                    <w:highlight w:val="cyan"/>
                    <w:lang w:val="fr-CH"/>
                  </w:rPr>
                  <w:delText> </w:delText>
                </w:r>
              </w:del>
            </w:ins>
            <w:ins w:id="1816" w:author="Author">
              <w:del w:id="1817" w:author="USA " w:date="2024-03-04T13:07:00Z">
                <w:r w:rsidRPr="00C713D0" w:rsidDel="00EB77C4">
                  <w:rPr>
                    <w:highlight w:val="cyan"/>
                    <w:lang w:val="fr-CH"/>
                  </w:rPr>
                  <w:delText>d Danger (Obstacle</w:delText>
                </w:r>
              </w:del>
            </w:ins>
            <w:del w:id="1818" w:author="USA " w:date="2024-03-04T13:07:00Z">
              <w:r w:rsidRPr="00C713D0" w:rsidDel="00EB77C4">
                <w:rPr>
                  <w:highlight w:val="cyan"/>
                  <w:lang w:val="fr-CH"/>
                </w:rPr>
                <w:delText> </w:delText>
              </w:r>
            </w:del>
            <w:ins w:id="1819" w:author="Author">
              <w:del w:id="1820" w:author="USA " w:date="2024-03-04T13:07:00Z">
                <w:r w:rsidRPr="00C713D0" w:rsidDel="00EB77C4">
                  <w:rPr>
                    <w:highlight w:val="cyan"/>
                    <w:lang w:val="fr-CH"/>
                  </w:rPr>
                  <w:delText>: Ice berg/floe)</w:delText>
                </w:r>
              </w:del>
            </w:ins>
          </w:p>
        </w:tc>
        <w:tc>
          <w:tcPr>
            <w:tcW w:w="486" w:type="dxa"/>
            <w:tcBorders>
              <w:top w:val="nil"/>
              <w:left w:val="nil"/>
              <w:bottom w:val="single" w:sz="4" w:space="0" w:color="auto"/>
              <w:right w:val="single" w:sz="4" w:space="0" w:color="auto"/>
            </w:tcBorders>
            <w:shd w:val="clear" w:color="000000" w:fill="BFBFBF"/>
            <w:vAlign w:val="center"/>
          </w:tcPr>
          <w:p w14:paraId="3BC087F9" w14:textId="5A775125"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821" w:author="Author" w:date="1900-01-01T00:00:00Z"/>
                <w:del w:id="1822" w:author="USA " w:date="2024-03-04T13:07:00Z"/>
                <w:sz w:val="20"/>
                <w:highlight w:val="cyan"/>
              </w:rPr>
            </w:pPr>
            <w:ins w:id="1823" w:author="Author">
              <w:del w:id="1824" w:author="USA " w:date="2024-03-04T13:07:00Z">
                <w:r w:rsidRPr="00C713D0" w:rsidDel="00EB77C4">
                  <w:rPr>
                    <w:sz w:val="20"/>
                    <w:highlight w:val="cyan"/>
                  </w:rPr>
                  <w:delText>107</w:delText>
                </w:r>
              </w:del>
            </w:ins>
          </w:p>
        </w:tc>
        <w:tc>
          <w:tcPr>
            <w:tcW w:w="4299" w:type="dxa"/>
            <w:tcBorders>
              <w:top w:val="nil"/>
              <w:left w:val="nil"/>
              <w:bottom w:val="single" w:sz="4" w:space="0" w:color="auto"/>
              <w:right w:val="single" w:sz="4" w:space="0" w:color="auto"/>
            </w:tcBorders>
            <w:shd w:val="clear" w:color="auto" w:fill="auto"/>
            <w:vAlign w:val="center"/>
          </w:tcPr>
          <w:p w14:paraId="642D3C30" w14:textId="2E70CFE2"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825" w:author="Author" w:date="1900-01-01T00:00:00Z"/>
                <w:del w:id="1826" w:author="USA " w:date="2024-03-04T13:07:00Z"/>
                <w:sz w:val="20"/>
                <w:highlight w:val="cyan"/>
              </w:rPr>
            </w:pPr>
          </w:p>
        </w:tc>
      </w:tr>
      <w:tr w:rsidR="00813DDF" w:rsidRPr="00C713D0" w:rsidDel="00EB77C4" w14:paraId="2B7C0B07" w14:textId="1BD70A2D" w:rsidTr="006A04CB">
        <w:trPr>
          <w:trHeight w:val="144"/>
          <w:ins w:id="1827" w:author="Author" w:date="1900-01-01T00:00:00Z"/>
          <w:del w:id="1828"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3EAE8F7D" w14:textId="2A779085"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829" w:author="Author" w:date="1900-01-01T00:00:00Z"/>
                <w:del w:id="1830" w:author="USA " w:date="2024-03-04T13:07:00Z"/>
                <w:b/>
                <w:bCs/>
                <w:sz w:val="20"/>
                <w:highlight w:val="cyan"/>
              </w:rPr>
            </w:pPr>
            <w:ins w:id="1831" w:author="Author">
              <w:del w:id="1832" w:author="USA " w:date="2024-03-04T13:07:00Z">
                <w:r w:rsidRPr="00C713D0" w:rsidDel="00EB77C4">
                  <w:rPr>
                    <w:b/>
                    <w:bCs/>
                    <w:sz w:val="20"/>
                    <w:highlight w:val="cyan"/>
                  </w:rPr>
                  <w:delText>48</w:delText>
                </w:r>
              </w:del>
            </w:ins>
          </w:p>
        </w:tc>
        <w:tc>
          <w:tcPr>
            <w:tcW w:w="4302" w:type="dxa"/>
            <w:tcBorders>
              <w:top w:val="nil"/>
              <w:left w:val="nil"/>
              <w:bottom w:val="single" w:sz="4" w:space="0" w:color="auto"/>
              <w:right w:val="single" w:sz="4" w:space="0" w:color="auto"/>
            </w:tcBorders>
            <w:shd w:val="clear" w:color="auto" w:fill="auto"/>
            <w:vAlign w:val="center"/>
          </w:tcPr>
          <w:p w14:paraId="49C378BD" w14:textId="47F007AC" w:rsidR="00813DDF" w:rsidRPr="00C713D0" w:rsidDel="00EB77C4" w:rsidRDefault="00813DDF" w:rsidP="006A04CB">
            <w:pPr>
              <w:pStyle w:val="Tabletext"/>
              <w:rPr>
                <w:ins w:id="1833" w:author="Author" w:date="1900-01-01T00:00:00Z"/>
                <w:del w:id="1834" w:author="USA " w:date="2024-03-04T13:07:00Z"/>
                <w:highlight w:val="cyan"/>
              </w:rPr>
            </w:pPr>
          </w:p>
        </w:tc>
        <w:tc>
          <w:tcPr>
            <w:tcW w:w="486" w:type="dxa"/>
            <w:tcBorders>
              <w:top w:val="nil"/>
              <w:left w:val="nil"/>
              <w:bottom w:val="single" w:sz="4" w:space="0" w:color="auto"/>
              <w:right w:val="single" w:sz="4" w:space="0" w:color="auto"/>
            </w:tcBorders>
            <w:shd w:val="clear" w:color="000000" w:fill="BFBFBF"/>
            <w:vAlign w:val="center"/>
          </w:tcPr>
          <w:p w14:paraId="6AFBCBB1" w14:textId="1C820C56"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835" w:author="Author" w:date="1900-01-01T00:00:00Z"/>
                <w:del w:id="1836" w:author="USA " w:date="2024-03-04T13:07:00Z"/>
                <w:sz w:val="20"/>
                <w:highlight w:val="cyan"/>
              </w:rPr>
            </w:pPr>
            <w:ins w:id="1837" w:author="Author">
              <w:del w:id="1838" w:author="USA " w:date="2024-03-04T13:07:00Z">
                <w:r w:rsidRPr="00C713D0" w:rsidDel="00EB77C4">
                  <w:rPr>
                    <w:sz w:val="20"/>
                    <w:highlight w:val="cyan"/>
                  </w:rPr>
                  <w:delText>108</w:delText>
                </w:r>
              </w:del>
            </w:ins>
          </w:p>
        </w:tc>
        <w:tc>
          <w:tcPr>
            <w:tcW w:w="4299" w:type="dxa"/>
            <w:tcBorders>
              <w:top w:val="nil"/>
              <w:left w:val="nil"/>
              <w:bottom w:val="single" w:sz="4" w:space="0" w:color="auto"/>
              <w:right w:val="single" w:sz="4" w:space="0" w:color="auto"/>
            </w:tcBorders>
            <w:shd w:val="clear" w:color="auto" w:fill="auto"/>
            <w:vAlign w:val="center"/>
          </w:tcPr>
          <w:p w14:paraId="58C227C1" w14:textId="442007C6"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839" w:author="Author" w:date="1900-01-01T00:00:00Z"/>
                <w:del w:id="1840" w:author="USA " w:date="2024-03-04T13:07:00Z"/>
                <w:sz w:val="20"/>
                <w:highlight w:val="cyan"/>
              </w:rPr>
            </w:pPr>
          </w:p>
        </w:tc>
      </w:tr>
      <w:tr w:rsidR="00813DDF" w:rsidRPr="00C713D0" w:rsidDel="00EB77C4" w14:paraId="48E82A56" w14:textId="36008A1C" w:rsidTr="006A04CB">
        <w:trPr>
          <w:trHeight w:val="144"/>
          <w:ins w:id="1841" w:author="Author" w:date="1900-01-01T00:00:00Z"/>
          <w:del w:id="1842"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50BFE54E" w14:textId="6CD8C22B"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843" w:author="Author" w:date="1900-01-01T00:00:00Z"/>
                <w:del w:id="1844" w:author="USA " w:date="2024-03-04T13:07:00Z"/>
                <w:b/>
                <w:bCs/>
                <w:sz w:val="20"/>
                <w:highlight w:val="cyan"/>
              </w:rPr>
            </w:pPr>
            <w:ins w:id="1845" w:author="Author">
              <w:del w:id="1846" w:author="USA " w:date="2024-03-04T13:07:00Z">
                <w:r w:rsidRPr="00C713D0" w:rsidDel="00EB77C4">
                  <w:rPr>
                    <w:b/>
                    <w:bCs/>
                    <w:sz w:val="20"/>
                    <w:highlight w:val="cyan"/>
                  </w:rPr>
                  <w:delText>49</w:delText>
                </w:r>
              </w:del>
            </w:ins>
          </w:p>
        </w:tc>
        <w:tc>
          <w:tcPr>
            <w:tcW w:w="4302" w:type="dxa"/>
            <w:tcBorders>
              <w:top w:val="nil"/>
              <w:left w:val="nil"/>
              <w:bottom w:val="single" w:sz="4" w:space="0" w:color="auto"/>
              <w:right w:val="single" w:sz="4" w:space="0" w:color="auto"/>
            </w:tcBorders>
            <w:shd w:val="clear" w:color="auto" w:fill="auto"/>
            <w:vAlign w:val="center"/>
          </w:tcPr>
          <w:p w14:paraId="6CCCD266" w14:textId="0E7E3A10" w:rsidR="00813DDF" w:rsidRPr="00C713D0" w:rsidDel="00EB77C4" w:rsidRDefault="00813DDF" w:rsidP="006A04CB">
            <w:pPr>
              <w:pStyle w:val="Tabletext"/>
              <w:rPr>
                <w:ins w:id="1847" w:author="Author" w:date="1900-01-01T00:00:00Z"/>
                <w:del w:id="1848" w:author="USA " w:date="2024-03-04T13:07:00Z"/>
                <w:highlight w:val="cyan"/>
              </w:rPr>
            </w:pPr>
            <w:ins w:id="1849" w:author="Author">
              <w:del w:id="1850" w:author="USA " w:date="2024-03-04T13:07:00Z">
                <w:r w:rsidRPr="00C713D0" w:rsidDel="00EB77C4">
                  <w:rPr>
                    <w:highlight w:val="cyan"/>
                  </w:rPr>
                  <w:delText> </w:delText>
                </w:r>
              </w:del>
            </w:ins>
          </w:p>
        </w:tc>
        <w:tc>
          <w:tcPr>
            <w:tcW w:w="486" w:type="dxa"/>
            <w:tcBorders>
              <w:top w:val="nil"/>
              <w:left w:val="nil"/>
              <w:bottom w:val="single" w:sz="4" w:space="0" w:color="auto"/>
              <w:right w:val="single" w:sz="4" w:space="0" w:color="auto"/>
            </w:tcBorders>
            <w:shd w:val="clear" w:color="000000" w:fill="BFBFBF"/>
            <w:vAlign w:val="center"/>
          </w:tcPr>
          <w:p w14:paraId="08B096EF" w14:textId="04AAADE5"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851" w:author="Author" w:date="1900-01-01T00:00:00Z"/>
                <w:del w:id="1852" w:author="USA " w:date="2024-03-04T13:07:00Z"/>
                <w:sz w:val="20"/>
                <w:highlight w:val="cyan"/>
              </w:rPr>
            </w:pPr>
            <w:ins w:id="1853" w:author="Author">
              <w:del w:id="1854" w:author="USA " w:date="2024-03-04T13:07:00Z">
                <w:r w:rsidRPr="00C713D0" w:rsidDel="00EB77C4">
                  <w:rPr>
                    <w:sz w:val="20"/>
                    <w:highlight w:val="cyan"/>
                  </w:rPr>
                  <w:delText>109</w:delText>
                </w:r>
              </w:del>
            </w:ins>
          </w:p>
        </w:tc>
        <w:tc>
          <w:tcPr>
            <w:tcW w:w="4299" w:type="dxa"/>
            <w:tcBorders>
              <w:top w:val="nil"/>
              <w:left w:val="nil"/>
              <w:bottom w:val="single" w:sz="4" w:space="0" w:color="auto"/>
              <w:right w:val="single" w:sz="4" w:space="0" w:color="auto"/>
            </w:tcBorders>
            <w:shd w:val="clear" w:color="auto" w:fill="auto"/>
            <w:vAlign w:val="center"/>
          </w:tcPr>
          <w:p w14:paraId="799AF64F" w14:textId="22DDE756"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855" w:author="Author" w:date="1900-01-01T00:00:00Z"/>
                <w:del w:id="1856" w:author="USA " w:date="2024-03-04T13:07:00Z"/>
                <w:sz w:val="20"/>
                <w:highlight w:val="cyan"/>
              </w:rPr>
            </w:pPr>
          </w:p>
        </w:tc>
      </w:tr>
      <w:tr w:rsidR="00813DDF" w:rsidRPr="00C713D0" w:rsidDel="00EB77C4" w14:paraId="2C1F67CB" w14:textId="5B6C2280" w:rsidTr="006A04CB">
        <w:trPr>
          <w:trHeight w:val="144"/>
          <w:ins w:id="1857" w:author="Author" w:date="1900-01-01T00:00:00Z"/>
          <w:del w:id="1858"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0DAD05FA" w14:textId="3B159219"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859" w:author="Author" w:date="1900-01-01T00:00:00Z"/>
                <w:del w:id="1860" w:author="USA " w:date="2024-03-04T13:07:00Z"/>
                <w:b/>
                <w:bCs/>
                <w:sz w:val="20"/>
                <w:highlight w:val="cyan"/>
              </w:rPr>
            </w:pPr>
            <w:ins w:id="1861" w:author="Author">
              <w:del w:id="1862" w:author="USA " w:date="2024-03-04T13:07:00Z">
                <w:r w:rsidRPr="00C713D0" w:rsidDel="00EB77C4">
                  <w:rPr>
                    <w:b/>
                    <w:bCs/>
                    <w:sz w:val="20"/>
                    <w:highlight w:val="cyan"/>
                  </w:rPr>
                  <w:delText>50</w:delText>
                </w:r>
              </w:del>
            </w:ins>
          </w:p>
        </w:tc>
        <w:tc>
          <w:tcPr>
            <w:tcW w:w="4302" w:type="dxa"/>
            <w:tcBorders>
              <w:top w:val="nil"/>
              <w:left w:val="nil"/>
              <w:bottom w:val="single" w:sz="4" w:space="0" w:color="auto"/>
              <w:right w:val="single" w:sz="4" w:space="0" w:color="auto"/>
            </w:tcBorders>
            <w:shd w:val="clear" w:color="auto" w:fill="auto"/>
            <w:vAlign w:val="center"/>
          </w:tcPr>
          <w:p w14:paraId="41CB0E67" w14:textId="244D773F" w:rsidR="00813DDF" w:rsidRPr="00C713D0" w:rsidDel="00EB77C4" w:rsidRDefault="00813DDF" w:rsidP="006A04CB">
            <w:pPr>
              <w:pStyle w:val="Tabletext"/>
              <w:rPr>
                <w:ins w:id="1863" w:author="Author" w:date="1900-01-01T00:00:00Z"/>
                <w:del w:id="1864" w:author="USA " w:date="2024-03-04T13:07:00Z"/>
                <w:highlight w:val="cyan"/>
              </w:rPr>
            </w:pPr>
            <w:ins w:id="1865" w:author="Author">
              <w:del w:id="1866" w:author="USA " w:date="2024-03-04T13:07:00Z">
                <w:r w:rsidRPr="00C713D0" w:rsidDel="00EB77C4">
                  <w:rPr>
                    <w:highlight w:val="cyan"/>
                  </w:rPr>
                  <w:delText>Isolated Danger (Structure): Bridge Span</w:delText>
                </w:r>
              </w:del>
            </w:ins>
          </w:p>
        </w:tc>
        <w:tc>
          <w:tcPr>
            <w:tcW w:w="486" w:type="dxa"/>
            <w:tcBorders>
              <w:top w:val="nil"/>
              <w:left w:val="nil"/>
              <w:bottom w:val="single" w:sz="4" w:space="0" w:color="auto"/>
              <w:right w:val="single" w:sz="4" w:space="0" w:color="auto"/>
            </w:tcBorders>
            <w:shd w:val="clear" w:color="000000" w:fill="BFBFBF"/>
            <w:vAlign w:val="center"/>
          </w:tcPr>
          <w:p w14:paraId="25F4634E" w14:textId="38F14484"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867" w:author="Author" w:date="1900-01-01T00:00:00Z"/>
                <w:del w:id="1868" w:author="USA " w:date="2024-03-04T13:07:00Z"/>
                <w:sz w:val="20"/>
                <w:highlight w:val="cyan"/>
              </w:rPr>
            </w:pPr>
            <w:ins w:id="1869" w:author="Author">
              <w:del w:id="1870" w:author="USA " w:date="2024-03-04T13:07:00Z">
                <w:r w:rsidRPr="00C713D0" w:rsidDel="00EB77C4">
                  <w:rPr>
                    <w:sz w:val="20"/>
                    <w:highlight w:val="cyan"/>
                  </w:rPr>
                  <w:delText>110</w:delText>
                </w:r>
              </w:del>
            </w:ins>
          </w:p>
        </w:tc>
        <w:tc>
          <w:tcPr>
            <w:tcW w:w="4299" w:type="dxa"/>
            <w:tcBorders>
              <w:top w:val="nil"/>
              <w:left w:val="nil"/>
              <w:bottom w:val="single" w:sz="4" w:space="0" w:color="auto"/>
              <w:right w:val="single" w:sz="4" w:space="0" w:color="auto"/>
            </w:tcBorders>
            <w:shd w:val="clear" w:color="auto" w:fill="auto"/>
            <w:vAlign w:val="center"/>
          </w:tcPr>
          <w:p w14:paraId="2B9271AB" w14:textId="1ADE40E4"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871" w:author="Author" w:date="1900-01-01T00:00:00Z"/>
                <w:del w:id="1872" w:author="USA " w:date="2024-03-04T13:07:00Z"/>
                <w:sz w:val="20"/>
                <w:highlight w:val="cyan"/>
              </w:rPr>
            </w:pPr>
          </w:p>
        </w:tc>
      </w:tr>
      <w:tr w:rsidR="00813DDF" w:rsidRPr="00C713D0" w:rsidDel="00EB77C4" w14:paraId="68AFD5AA" w14:textId="679EA240" w:rsidTr="006A04CB">
        <w:trPr>
          <w:trHeight w:val="144"/>
          <w:ins w:id="1873" w:author="Author" w:date="1900-01-01T00:00:00Z"/>
          <w:del w:id="1874"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4BDD92D7" w14:textId="31B117FF"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875" w:author="Author" w:date="1900-01-01T00:00:00Z"/>
                <w:del w:id="1876" w:author="USA " w:date="2024-03-04T13:07:00Z"/>
                <w:b/>
                <w:bCs/>
                <w:sz w:val="20"/>
                <w:highlight w:val="cyan"/>
              </w:rPr>
            </w:pPr>
            <w:ins w:id="1877" w:author="Author">
              <w:del w:id="1878" w:author="USA " w:date="2024-03-04T13:07:00Z">
                <w:r w:rsidRPr="00C713D0" w:rsidDel="00EB77C4">
                  <w:rPr>
                    <w:b/>
                    <w:bCs/>
                    <w:sz w:val="20"/>
                    <w:highlight w:val="cyan"/>
                  </w:rPr>
                  <w:delText>51</w:delText>
                </w:r>
              </w:del>
            </w:ins>
          </w:p>
        </w:tc>
        <w:tc>
          <w:tcPr>
            <w:tcW w:w="4302" w:type="dxa"/>
            <w:tcBorders>
              <w:top w:val="nil"/>
              <w:left w:val="nil"/>
              <w:bottom w:val="single" w:sz="4" w:space="0" w:color="auto"/>
              <w:right w:val="single" w:sz="4" w:space="0" w:color="auto"/>
            </w:tcBorders>
            <w:shd w:val="clear" w:color="auto" w:fill="auto"/>
            <w:vAlign w:val="center"/>
          </w:tcPr>
          <w:p w14:paraId="0E570F82" w14:textId="77B98B0A" w:rsidR="00813DDF" w:rsidRPr="00C713D0" w:rsidDel="00EB77C4" w:rsidRDefault="00813DDF" w:rsidP="006A04CB">
            <w:pPr>
              <w:pStyle w:val="Tabletext"/>
              <w:rPr>
                <w:ins w:id="1879" w:author="Author" w:date="1900-01-01T00:00:00Z"/>
                <w:del w:id="1880" w:author="USA " w:date="2024-03-04T13:07:00Z"/>
                <w:highlight w:val="cyan"/>
              </w:rPr>
            </w:pPr>
            <w:ins w:id="1881" w:author="Author">
              <w:del w:id="1882" w:author="USA " w:date="2024-03-04T13:07:00Z">
                <w:r w:rsidRPr="00C713D0" w:rsidDel="00EB77C4">
                  <w:rPr>
                    <w:highlight w:val="cyan"/>
                  </w:rPr>
                  <w:delText>Isolated Danger (Structure): Gate</w:delText>
                </w:r>
              </w:del>
            </w:ins>
          </w:p>
        </w:tc>
        <w:tc>
          <w:tcPr>
            <w:tcW w:w="486" w:type="dxa"/>
            <w:tcBorders>
              <w:top w:val="nil"/>
              <w:left w:val="nil"/>
              <w:bottom w:val="single" w:sz="4" w:space="0" w:color="auto"/>
              <w:right w:val="single" w:sz="4" w:space="0" w:color="auto"/>
            </w:tcBorders>
            <w:shd w:val="clear" w:color="000000" w:fill="BFBFBF"/>
            <w:vAlign w:val="center"/>
          </w:tcPr>
          <w:p w14:paraId="3CFABA0E" w14:textId="45144675"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883" w:author="Author" w:date="1900-01-01T00:00:00Z"/>
                <w:del w:id="1884" w:author="USA " w:date="2024-03-04T13:07:00Z"/>
                <w:sz w:val="20"/>
                <w:highlight w:val="cyan"/>
              </w:rPr>
            </w:pPr>
            <w:ins w:id="1885" w:author="Author">
              <w:del w:id="1886" w:author="USA " w:date="2024-03-04T13:07:00Z">
                <w:r w:rsidRPr="00C713D0" w:rsidDel="00EB77C4">
                  <w:rPr>
                    <w:sz w:val="20"/>
                    <w:highlight w:val="cyan"/>
                  </w:rPr>
                  <w:delText>111</w:delText>
                </w:r>
              </w:del>
            </w:ins>
          </w:p>
        </w:tc>
        <w:tc>
          <w:tcPr>
            <w:tcW w:w="4299" w:type="dxa"/>
            <w:tcBorders>
              <w:top w:val="nil"/>
              <w:left w:val="nil"/>
              <w:bottom w:val="single" w:sz="4" w:space="0" w:color="auto"/>
              <w:right w:val="single" w:sz="4" w:space="0" w:color="auto"/>
            </w:tcBorders>
            <w:shd w:val="clear" w:color="auto" w:fill="auto"/>
            <w:vAlign w:val="center"/>
          </w:tcPr>
          <w:p w14:paraId="79C07E07" w14:textId="35DFD943"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887" w:author="Author" w:date="1900-01-01T00:00:00Z"/>
                <w:del w:id="1888" w:author="USA " w:date="2024-03-04T13:07:00Z"/>
                <w:sz w:val="20"/>
                <w:highlight w:val="cyan"/>
              </w:rPr>
            </w:pPr>
          </w:p>
        </w:tc>
      </w:tr>
      <w:tr w:rsidR="00813DDF" w:rsidRPr="00C713D0" w:rsidDel="00EB77C4" w14:paraId="388E33EB" w14:textId="590F5C5E" w:rsidTr="006A04CB">
        <w:trPr>
          <w:trHeight w:val="144"/>
          <w:ins w:id="1889" w:author="Author" w:date="1900-01-01T00:00:00Z"/>
          <w:del w:id="1890"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3CA4D62A" w14:textId="1F525573"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891" w:author="Author" w:date="1900-01-01T00:00:00Z"/>
                <w:del w:id="1892" w:author="USA " w:date="2024-03-04T13:07:00Z"/>
                <w:b/>
                <w:bCs/>
                <w:sz w:val="20"/>
                <w:highlight w:val="cyan"/>
              </w:rPr>
            </w:pPr>
            <w:ins w:id="1893" w:author="Author">
              <w:del w:id="1894" w:author="USA " w:date="2024-03-04T13:07:00Z">
                <w:r w:rsidRPr="00C713D0" w:rsidDel="00EB77C4">
                  <w:rPr>
                    <w:b/>
                    <w:bCs/>
                    <w:sz w:val="20"/>
                    <w:highlight w:val="cyan"/>
                  </w:rPr>
                  <w:delText>52</w:delText>
                </w:r>
              </w:del>
            </w:ins>
          </w:p>
        </w:tc>
        <w:tc>
          <w:tcPr>
            <w:tcW w:w="4302" w:type="dxa"/>
            <w:tcBorders>
              <w:top w:val="nil"/>
              <w:left w:val="nil"/>
              <w:bottom w:val="single" w:sz="4" w:space="0" w:color="auto"/>
              <w:right w:val="single" w:sz="4" w:space="0" w:color="auto"/>
            </w:tcBorders>
            <w:shd w:val="clear" w:color="auto" w:fill="auto"/>
            <w:vAlign w:val="center"/>
          </w:tcPr>
          <w:p w14:paraId="1AB8E952" w14:textId="35E99057" w:rsidR="00813DDF" w:rsidRPr="00C713D0" w:rsidDel="00EB77C4" w:rsidRDefault="00813DDF" w:rsidP="006A04CB">
            <w:pPr>
              <w:pStyle w:val="Tabletext"/>
              <w:rPr>
                <w:ins w:id="1895" w:author="Author" w:date="1900-01-01T00:00:00Z"/>
                <w:del w:id="1896" w:author="USA " w:date="2024-03-04T13:07:00Z"/>
                <w:highlight w:val="cyan"/>
              </w:rPr>
            </w:pPr>
            <w:ins w:id="1897" w:author="Author">
              <w:del w:id="1898" w:author="USA " w:date="2024-03-04T13:07:00Z">
                <w:r w:rsidRPr="00C713D0" w:rsidDel="00EB77C4">
                  <w:rPr>
                    <w:highlight w:val="cyan"/>
                  </w:rPr>
                  <w:delText>Isolated Danger (Structure): Lock</w:delText>
                </w:r>
              </w:del>
            </w:ins>
          </w:p>
        </w:tc>
        <w:tc>
          <w:tcPr>
            <w:tcW w:w="486" w:type="dxa"/>
            <w:tcBorders>
              <w:top w:val="nil"/>
              <w:left w:val="nil"/>
              <w:bottom w:val="single" w:sz="4" w:space="0" w:color="auto"/>
              <w:right w:val="single" w:sz="4" w:space="0" w:color="auto"/>
            </w:tcBorders>
            <w:shd w:val="clear" w:color="000000" w:fill="BFBFBF"/>
            <w:vAlign w:val="center"/>
          </w:tcPr>
          <w:p w14:paraId="42DB9D05" w14:textId="7EE0CE78"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899" w:author="Author" w:date="1900-01-01T00:00:00Z"/>
                <w:del w:id="1900" w:author="USA " w:date="2024-03-04T13:07:00Z"/>
                <w:sz w:val="20"/>
                <w:highlight w:val="cyan"/>
              </w:rPr>
            </w:pPr>
            <w:ins w:id="1901" w:author="Author">
              <w:del w:id="1902" w:author="USA " w:date="2024-03-04T13:07:00Z">
                <w:r w:rsidRPr="00C713D0" w:rsidDel="00EB77C4">
                  <w:rPr>
                    <w:sz w:val="20"/>
                    <w:highlight w:val="cyan"/>
                  </w:rPr>
                  <w:delText>112</w:delText>
                </w:r>
              </w:del>
            </w:ins>
          </w:p>
        </w:tc>
        <w:tc>
          <w:tcPr>
            <w:tcW w:w="4299" w:type="dxa"/>
            <w:tcBorders>
              <w:top w:val="nil"/>
              <w:left w:val="nil"/>
              <w:bottom w:val="single" w:sz="4" w:space="0" w:color="auto"/>
              <w:right w:val="single" w:sz="4" w:space="0" w:color="auto"/>
            </w:tcBorders>
            <w:shd w:val="clear" w:color="auto" w:fill="auto"/>
            <w:vAlign w:val="center"/>
          </w:tcPr>
          <w:p w14:paraId="7E23A56D" w14:textId="115DDDB6"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903" w:author="Author" w:date="1900-01-01T00:00:00Z"/>
                <w:del w:id="1904" w:author="USA " w:date="2024-03-04T13:07:00Z"/>
                <w:sz w:val="20"/>
                <w:highlight w:val="cyan"/>
              </w:rPr>
            </w:pPr>
          </w:p>
        </w:tc>
      </w:tr>
      <w:tr w:rsidR="00813DDF" w:rsidRPr="00C713D0" w:rsidDel="00EB77C4" w14:paraId="235F07BD" w14:textId="1FCD00AD" w:rsidTr="006A04CB">
        <w:trPr>
          <w:trHeight w:val="144"/>
          <w:ins w:id="1905" w:author="Author" w:date="1900-01-01T00:00:00Z"/>
          <w:del w:id="1906"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426A98CF" w14:textId="5D00589B"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907" w:author="Author" w:date="1900-01-01T00:00:00Z"/>
                <w:del w:id="1908" w:author="USA " w:date="2024-03-04T13:07:00Z"/>
                <w:b/>
                <w:bCs/>
                <w:sz w:val="20"/>
                <w:highlight w:val="cyan"/>
              </w:rPr>
            </w:pPr>
            <w:ins w:id="1909" w:author="Author">
              <w:del w:id="1910" w:author="USA " w:date="2024-03-04T13:07:00Z">
                <w:r w:rsidRPr="00C713D0" w:rsidDel="00EB77C4">
                  <w:rPr>
                    <w:b/>
                    <w:bCs/>
                    <w:sz w:val="20"/>
                    <w:highlight w:val="cyan"/>
                  </w:rPr>
                  <w:delText>53</w:delText>
                </w:r>
              </w:del>
            </w:ins>
          </w:p>
        </w:tc>
        <w:tc>
          <w:tcPr>
            <w:tcW w:w="4302" w:type="dxa"/>
            <w:tcBorders>
              <w:top w:val="nil"/>
              <w:left w:val="nil"/>
              <w:bottom w:val="single" w:sz="4" w:space="0" w:color="auto"/>
              <w:right w:val="single" w:sz="4" w:space="0" w:color="auto"/>
            </w:tcBorders>
            <w:shd w:val="clear" w:color="auto" w:fill="auto"/>
            <w:vAlign w:val="center"/>
          </w:tcPr>
          <w:p w14:paraId="0E752042" w14:textId="40B63BBA" w:rsidR="00813DDF" w:rsidRPr="00C713D0" w:rsidDel="00EB77C4" w:rsidRDefault="00813DDF" w:rsidP="006A04CB">
            <w:pPr>
              <w:pStyle w:val="Tabletext"/>
              <w:rPr>
                <w:ins w:id="1911" w:author="Author" w:date="1900-01-01T00:00:00Z"/>
                <w:del w:id="1912" w:author="USA " w:date="2024-03-04T13:07:00Z"/>
                <w:highlight w:val="cyan"/>
              </w:rPr>
            </w:pPr>
            <w:ins w:id="1913" w:author="Author">
              <w:del w:id="1914" w:author="USA " w:date="2024-03-04T13:07:00Z">
                <w:r w:rsidRPr="00C713D0" w:rsidDel="00EB77C4">
                  <w:rPr>
                    <w:highlight w:val="cyan"/>
                  </w:rPr>
                  <w:delText>Isolated Danger (Structure): Offshore Platform</w:delText>
                </w:r>
              </w:del>
            </w:ins>
          </w:p>
        </w:tc>
        <w:tc>
          <w:tcPr>
            <w:tcW w:w="486" w:type="dxa"/>
            <w:tcBorders>
              <w:top w:val="nil"/>
              <w:left w:val="nil"/>
              <w:bottom w:val="single" w:sz="4" w:space="0" w:color="auto"/>
              <w:right w:val="single" w:sz="4" w:space="0" w:color="auto"/>
            </w:tcBorders>
            <w:shd w:val="clear" w:color="000000" w:fill="BFBFBF"/>
            <w:vAlign w:val="center"/>
          </w:tcPr>
          <w:p w14:paraId="3E633C66" w14:textId="61491E17"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915" w:author="Author" w:date="1900-01-01T00:00:00Z"/>
                <w:del w:id="1916" w:author="USA " w:date="2024-03-04T13:07:00Z"/>
                <w:sz w:val="20"/>
                <w:highlight w:val="cyan"/>
              </w:rPr>
            </w:pPr>
            <w:ins w:id="1917" w:author="Author">
              <w:del w:id="1918" w:author="USA " w:date="2024-03-04T13:07:00Z">
                <w:r w:rsidRPr="00C713D0" w:rsidDel="00EB77C4">
                  <w:rPr>
                    <w:sz w:val="20"/>
                    <w:highlight w:val="cyan"/>
                  </w:rPr>
                  <w:delText>113</w:delText>
                </w:r>
              </w:del>
            </w:ins>
          </w:p>
        </w:tc>
        <w:tc>
          <w:tcPr>
            <w:tcW w:w="4299" w:type="dxa"/>
            <w:tcBorders>
              <w:top w:val="nil"/>
              <w:left w:val="nil"/>
              <w:bottom w:val="single" w:sz="4" w:space="0" w:color="auto"/>
              <w:right w:val="single" w:sz="4" w:space="0" w:color="auto"/>
            </w:tcBorders>
            <w:shd w:val="clear" w:color="auto" w:fill="auto"/>
            <w:vAlign w:val="center"/>
          </w:tcPr>
          <w:p w14:paraId="0010E648" w14:textId="4D145350"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919" w:author="Author" w:date="1900-01-01T00:00:00Z"/>
                <w:del w:id="1920" w:author="USA " w:date="2024-03-04T13:07:00Z"/>
                <w:sz w:val="20"/>
                <w:highlight w:val="cyan"/>
              </w:rPr>
            </w:pPr>
          </w:p>
        </w:tc>
      </w:tr>
      <w:tr w:rsidR="00813DDF" w:rsidRPr="00C713D0" w:rsidDel="00EB77C4" w14:paraId="167C1FC1" w14:textId="27ED9139" w:rsidTr="006A04CB">
        <w:trPr>
          <w:trHeight w:val="144"/>
          <w:ins w:id="1921" w:author="Author" w:date="1900-01-01T00:00:00Z"/>
          <w:del w:id="1922"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0FB89E41" w14:textId="07C1C034"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923" w:author="Author" w:date="1900-01-01T00:00:00Z"/>
                <w:del w:id="1924" w:author="USA " w:date="2024-03-04T13:07:00Z"/>
                <w:b/>
                <w:bCs/>
                <w:sz w:val="20"/>
                <w:highlight w:val="cyan"/>
              </w:rPr>
            </w:pPr>
            <w:ins w:id="1925" w:author="Author">
              <w:del w:id="1926" w:author="USA " w:date="2024-03-04T13:07:00Z">
                <w:r w:rsidRPr="00C713D0" w:rsidDel="00EB77C4">
                  <w:rPr>
                    <w:b/>
                    <w:bCs/>
                    <w:sz w:val="20"/>
                    <w:highlight w:val="cyan"/>
                  </w:rPr>
                  <w:delText>54</w:delText>
                </w:r>
              </w:del>
            </w:ins>
          </w:p>
        </w:tc>
        <w:tc>
          <w:tcPr>
            <w:tcW w:w="4302" w:type="dxa"/>
            <w:tcBorders>
              <w:top w:val="nil"/>
              <w:left w:val="nil"/>
              <w:bottom w:val="single" w:sz="4" w:space="0" w:color="auto"/>
              <w:right w:val="single" w:sz="4" w:space="0" w:color="auto"/>
            </w:tcBorders>
            <w:shd w:val="clear" w:color="auto" w:fill="auto"/>
            <w:vAlign w:val="center"/>
          </w:tcPr>
          <w:p w14:paraId="389BD464" w14:textId="5E76A9F0" w:rsidR="00813DDF" w:rsidRPr="00C713D0" w:rsidDel="00EB77C4" w:rsidRDefault="00813DDF" w:rsidP="006A04CB">
            <w:pPr>
              <w:pStyle w:val="Tabletext"/>
              <w:rPr>
                <w:ins w:id="1927" w:author="Author" w:date="1900-01-01T00:00:00Z"/>
                <w:del w:id="1928" w:author="USA " w:date="2024-03-04T13:07:00Z"/>
                <w:highlight w:val="cyan"/>
              </w:rPr>
            </w:pPr>
            <w:ins w:id="1929" w:author="Author">
              <w:del w:id="1930" w:author="USA " w:date="2024-03-04T13:07:00Z">
                <w:r w:rsidRPr="00C713D0" w:rsidDel="00EB77C4">
                  <w:rPr>
                    <w:highlight w:val="cyan"/>
                  </w:rPr>
                  <w:delText>Isolated Danger (Structure): Terminal</w:delText>
                </w:r>
              </w:del>
            </w:ins>
          </w:p>
        </w:tc>
        <w:tc>
          <w:tcPr>
            <w:tcW w:w="486" w:type="dxa"/>
            <w:tcBorders>
              <w:top w:val="nil"/>
              <w:left w:val="nil"/>
              <w:bottom w:val="single" w:sz="4" w:space="0" w:color="auto"/>
              <w:right w:val="single" w:sz="4" w:space="0" w:color="auto"/>
            </w:tcBorders>
            <w:shd w:val="clear" w:color="000000" w:fill="BFBFBF"/>
            <w:vAlign w:val="center"/>
          </w:tcPr>
          <w:p w14:paraId="4D2FE3AF" w14:textId="1C264986"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931" w:author="Author" w:date="1900-01-01T00:00:00Z"/>
                <w:del w:id="1932" w:author="USA " w:date="2024-03-04T13:07:00Z"/>
                <w:sz w:val="20"/>
                <w:highlight w:val="cyan"/>
              </w:rPr>
            </w:pPr>
            <w:ins w:id="1933" w:author="Author">
              <w:del w:id="1934" w:author="USA " w:date="2024-03-04T13:07:00Z">
                <w:r w:rsidRPr="00C713D0" w:rsidDel="00EB77C4">
                  <w:rPr>
                    <w:sz w:val="20"/>
                    <w:highlight w:val="cyan"/>
                  </w:rPr>
                  <w:delText>114</w:delText>
                </w:r>
              </w:del>
            </w:ins>
          </w:p>
        </w:tc>
        <w:tc>
          <w:tcPr>
            <w:tcW w:w="4299" w:type="dxa"/>
            <w:tcBorders>
              <w:top w:val="nil"/>
              <w:left w:val="nil"/>
              <w:bottom w:val="single" w:sz="4" w:space="0" w:color="auto"/>
              <w:right w:val="single" w:sz="4" w:space="0" w:color="auto"/>
            </w:tcBorders>
            <w:shd w:val="clear" w:color="auto" w:fill="auto"/>
            <w:vAlign w:val="center"/>
          </w:tcPr>
          <w:p w14:paraId="413E84DE" w14:textId="03DF4884"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935" w:author="Author" w:date="1900-01-01T00:00:00Z"/>
                <w:del w:id="1936" w:author="USA " w:date="2024-03-04T13:07:00Z"/>
                <w:sz w:val="20"/>
                <w:highlight w:val="cyan"/>
              </w:rPr>
            </w:pPr>
          </w:p>
        </w:tc>
      </w:tr>
      <w:tr w:rsidR="00813DDF" w:rsidRPr="00C713D0" w:rsidDel="00EB77C4" w14:paraId="2877212B" w14:textId="119B22E7" w:rsidTr="006A04CB">
        <w:trPr>
          <w:trHeight w:val="144"/>
          <w:ins w:id="1937" w:author="Author" w:date="1900-01-01T00:00:00Z"/>
          <w:del w:id="1938"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32DAE031" w14:textId="094D90D0"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939" w:author="Author" w:date="1900-01-01T00:00:00Z"/>
                <w:del w:id="1940" w:author="USA " w:date="2024-03-04T13:07:00Z"/>
                <w:b/>
                <w:bCs/>
                <w:sz w:val="20"/>
                <w:highlight w:val="cyan"/>
              </w:rPr>
            </w:pPr>
            <w:ins w:id="1941" w:author="Author">
              <w:del w:id="1942" w:author="USA " w:date="2024-03-04T13:07:00Z">
                <w:r w:rsidRPr="00C713D0" w:rsidDel="00EB77C4">
                  <w:rPr>
                    <w:b/>
                    <w:bCs/>
                    <w:sz w:val="20"/>
                    <w:highlight w:val="cyan"/>
                  </w:rPr>
                  <w:delText>55</w:delText>
                </w:r>
              </w:del>
            </w:ins>
          </w:p>
        </w:tc>
        <w:tc>
          <w:tcPr>
            <w:tcW w:w="4302" w:type="dxa"/>
            <w:tcBorders>
              <w:top w:val="nil"/>
              <w:left w:val="nil"/>
              <w:bottom w:val="single" w:sz="4" w:space="0" w:color="auto"/>
              <w:right w:val="single" w:sz="4" w:space="0" w:color="auto"/>
            </w:tcBorders>
            <w:shd w:val="clear" w:color="auto" w:fill="auto"/>
            <w:vAlign w:val="center"/>
          </w:tcPr>
          <w:p w14:paraId="11D790AB" w14:textId="002B8ED7" w:rsidR="00813DDF" w:rsidRPr="00C713D0" w:rsidDel="00EB77C4" w:rsidRDefault="00813DDF" w:rsidP="006A04CB">
            <w:pPr>
              <w:pStyle w:val="Tabletext"/>
              <w:rPr>
                <w:ins w:id="1943" w:author="Author" w:date="1900-01-01T00:00:00Z"/>
                <w:del w:id="1944" w:author="USA " w:date="2024-03-04T13:07:00Z"/>
                <w:highlight w:val="cyan"/>
              </w:rPr>
            </w:pPr>
            <w:ins w:id="1945" w:author="Author">
              <w:del w:id="1946" w:author="USA " w:date="2024-03-04T13:07:00Z">
                <w:r w:rsidRPr="00C713D0" w:rsidDel="00EB77C4">
                  <w:rPr>
                    <w:highlight w:val="cyan"/>
                  </w:rPr>
                  <w:delText>Isolated Danger (Structure): Wind Turbine</w:delText>
                </w:r>
              </w:del>
            </w:ins>
          </w:p>
        </w:tc>
        <w:tc>
          <w:tcPr>
            <w:tcW w:w="486" w:type="dxa"/>
            <w:tcBorders>
              <w:top w:val="nil"/>
              <w:left w:val="nil"/>
              <w:bottom w:val="single" w:sz="4" w:space="0" w:color="auto"/>
              <w:right w:val="single" w:sz="4" w:space="0" w:color="auto"/>
            </w:tcBorders>
            <w:shd w:val="clear" w:color="000000" w:fill="BFBFBF"/>
            <w:vAlign w:val="center"/>
          </w:tcPr>
          <w:p w14:paraId="15D5B3EF" w14:textId="6244F874"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947" w:author="Author" w:date="1900-01-01T00:00:00Z"/>
                <w:del w:id="1948" w:author="USA " w:date="2024-03-04T13:07:00Z"/>
                <w:sz w:val="20"/>
                <w:highlight w:val="cyan"/>
              </w:rPr>
            </w:pPr>
            <w:ins w:id="1949" w:author="Author">
              <w:del w:id="1950" w:author="USA " w:date="2024-03-04T13:07:00Z">
                <w:r w:rsidRPr="00C713D0" w:rsidDel="00EB77C4">
                  <w:rPr>
                    <w:sz w:val="20"/>
                    <w:highlight w:val="cyan"/>
                  </w:rPr>
                  <w:delText>115</w:delText>
                </w:r>
              </w:del>
            </w:ins>
          </w:p>
        </w:tc>
        <w:tc>
          <w:tcPr>
            <w:tcW w:w="4299" w:type="dxa"/>
            <w:tcBorders>
              <w:top w:val="nil"/>
              <w:left w:val="nil"/>
              <w:bottom w:val="single" w:sz="4" w:space="0" w:color="auto"/>
              <w:right w:val="single" w:sz="4" w:space="0" w:color="auto"/>
            </w:tcBorders>
            <w:shd w:val="clear" w:color="auto" w:fill="auto"/>
            <w:vAlign w:val="center"/>
          </w:tcPr>
          <w:p w14:paraId="42649A10" w14:textId="0AFC7181"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951" w:author="Author" w:date="1900-01-01T00:00:00Z"/>
                <w:del w:id="1952" w:author="USA " w:date="2024-03-04T13:07:00Z"/>
                <w:sz w:val="20"/>
                <w:highlight w:val="cyan"/>
              </w:rPr>
            </w:pPr>
          </w:p>
        </w:tc>
      </w:tr>
      <w:tr w:rsidR="00813DDF" w:rsidRPr="00C713D0" w:rsidDel="00EB77C4" w14:paraId="39127B16" w14:textId="0882118D" w:rsidTr="006A04CB">
        <w:trPr>
          <w:trHeight w:val="144"/>
          <w:ins w:id="1953" w:author="Author" w:date="1900-01-01T00:00:00Z"/>
          <w:del w:id="1954"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7D4041CA" w14:textId="3E0B6765"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955" w:author="Author" w:date="1900-01-01T00:00:00Z"/>
                <w:del w:id="1956" w:author="USA " w:date="2024-03-04T13:07:00Z"/>
                <w:b/>
                <w:bCs/>
                <w:sz w:val="20"/>
                <w:highlight w:val="cyan"/>
              </w:rPr>
            </w:pPr>
            <w:ins w:id="1957" w:author="Author">
              <w:del w:id="1958" w:author="USA " w:date="2024-03-04T13:07:00Z">
                <w:r w:rsidRPr="00C713D0" w:rsidDel="00EB77C4">
                  <w:rPr>
                    <w:b/>
                    <w:bCs/>
                    <w:sz w:val="20"/>
                    <w:highlight w:val="cyan"/>
                  </w:rPr>
                  <w:delText>56</w:delText>
                </w:r>
              </w:del>
            </w:ins>
          </w:p>
        </w:tc>
        <w:tc>
          <w:tcPr>
            <w:tcW w:w="4302" w:type="dxa"/>
            <w:tcBorders>
              <w:top w:val="nil"/>
              <w:left w:val="nil"/>
              <w:bottom w:val="single" w:sz="4" w:space="0" w:color="auto"/>
              <w:right w:val="single" w:sz="4" w:space="0" w:color="auto"/>
            </w:tcBorders>
            <w:shd w:val="clear" w:color="auto" w:fill="auto"/>
            <w:vAlign w:val="center"/>
          </w:tcPr>
          <w:p w14:paraId="2528D40D" w14:textId="139F0184"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959" w:author="Author" w:date="1900-01-01T00:00:00Z"/>
                <w:del w:id="1960" w:author="USA " w:date="2024-03-04T13:07:00Z"/>
                <w:sz w:val="20"/>
                <w:highlight w:val="cyan"/>
              </w:rPr>
            </w:pPr>
            <w:ins w:id="1961" w:author="Author">
              <w:del w:id="1962" w:author="USA " w:date="2024-03-04T13:07:00Z">
                <w:r w:rsidRPr="00C713D0" w:rsidDel="00EB77C4">
                  <w:rPr>
                    <w:sz w:val="20"/>
                    <w:highlight w:val="cyan"/>
                  </w:rPr>
                  <w:delText> </w:delText>
                </w:r>
              </w:del>
            </w:ins>
          </w:p>
        </w:tc>
        <w:tc>
          <w:tcPr>
            <w:tcW w:w="486" w:type="dxa"/>
            <w:tcBorders>
              <w:top w:val="nil"/>
              <w:left w:val="nil"/>
              <w:bottom w:val="single" w:sz="4" w:space="0" w:color="auto"/>
              <w:right w:val="single" w:sz="4" w:space="0" w:color="auto"/>
            </w:tcBorders>
            <w:shd w:val="clear" w:color="000000" w:fill="BFBFBF"/>
            <w:vAlign w:val="center"/>
          </w:tcPr>
          <w:p w14:paraId="2A5BBF54" w14:textId="552DA9B3"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963" w:author="Author" w:date="1900-01-01T00:00:00Z"/>
                <w:del w:id="1964" w:author="USA " w:date="2024-03-04T13:07:00Z"/>
                <w:sz w:val="20"/>
                <w:highlight w:val="cyan"/>
              </w:rPr>
            </w:pPr>
            <w:ins w:id="1965" w:author="Author">
              <w:del w:id="1966" w:author="USA " w:date="2024-03-04T13:07:00Z">
                <w:r w:rsidRPr="00C713D0" w:rsidDel="00EB77C4">
                  <w:rPr>
                    <w:sz w:val="20"/>
                    <w:highlight w:val="cyan"/>
                  </w:rPr>
                  <w:delText>116</w:delText>
                </w:r>
              </w:del>
            </w:ins>
          </w:p>
        </w:tc>
        <w:tc>
          <w:tcPr>
            <w:tcW w:w="4299" w:type="dxa"/>
            <w:tcBorders>
              <w:top w:val="nil"/>
              <w:left w:val="nil"/>
              <w:bottom w:val="single" w:sz="4" w:space="0" w:color="auto"/>
              <w:right w:val="single" w:sz="4" w:space="0" w:color="auto"/>
            </w:tcBorders>
            <w:shd w:val="clear" w:color="auto" w:fill="auto"/>
            <w:vAlign w:val="center"/>
          </w:tcPr>
          <w:p w14:paraId="1CC7D3BB" w14:textId="53D409A0"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967" w:author="Author" w:date="1900-01-01T00:00:00Z"/>
                <w:del w:id="1968" w:author="USA " w:date="2024-03-04T13:07:00Z"/>
                <w:sz w:val="20"/>
                <w:highlight w:val="cyan"/>
              </w:rPr>
            </w:pPr>
          </w:p>
        </w:tc>
      </w:tr>
      <w:tr w:rsidR="00813DDF" w:rsidRPr="00C713D0" w:rsidDel="00EB77C4" w14:paraId="10BF5CE8" w14:textId="2E02991C" w:rsidTr="006A04CB">
        <w:trPr>
          <w:trHeight w:val="144"/>
          <w:ins w:id="1969" w:author="Author" w:date="1900-01-01T00:00:00Z"/>
          <w:del w:id="1970"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1508BFC8" w14:textId="5E768EA1"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971" w:author="Author" w:date="1900-01-01T00:00:00Z"/>
                <w:del w:id="1972" w:author="USA " w:date="2024-03-04T13:07:00Z"/>
                <w:b/>
                <w:bCs/>
                <w:sz w:val="20"/>
                <w:highlight w:val="cyan"/>
              </w:rPr>
            </w:pPr>
            <w:ins w:id="1973" w:author="Author">
              <w:del w:id="1974" w:author="USA " w:date="2024-03-04T13:07:00Z">
                <w:r w:rsidRPr="00C713D0" w:rsidDel="00EB77C4">
                  <w:rPr>
                    <w:b/>
                    <w:bCs/>
                    <w:sz w:val="20"/>
                    <w:highlight w:val="cyan"/>
                  </w:rPr>
                  <w:delText>57</w:delText>
                </w:r>
              </w:del>
            </w:ins>
          </w:p>
        </w:tc>
        <w:tc>
          <w:tcPr>
            <w:tcW w:w="4302" w:type="dxa"/>
            <w:tcBorders>
              <w:top w:val="nil"/>
              <w:left w:val="nil"/>
              <w:bottom w:val="single" w:sz="4" w:space="0" w:color="auto"/>
              <w:right w:val="single" w:sz="4" w:space="0" w:color="auto"/>
            </w:tcBorders>
            <w:shd w:val="clear" w:color="auto" w:fill="auto"/>
            <w:vAlign w:val="center"/>
          </w:tcPr>
          <w:p w14:paraId="0BB20565" w14:textId="1CC2D349"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975" w:author="Author" w:date="1900-01-01T00:00:00Z"/>
                <w:del w:id="1976" w:author="USA " w:date="2024-03-04T13:07:00Z"/>
                <w:sz w:val="20"/>
                <w:highlight w:val="cyan"/>
              </w:rPr>
            </w:pPr>
            <w:ins w:id="1977" w:author="Author">
              <w:del w:id="1978" w:author="USA " w:date="2024-03-04T13:07:00Z">
                <w:r w:rsidRPr="00C713D0" w:rsidDel="00EB77C4">
                  <w:rPr>
                    <w:sz w:val="20"/>
                    <w:highlight w:val="cyan"/>
                  </w:rPr>
                  <w:delText> </w:delText>
                </w:r>
              </w:del>
            </w:ins>
          </w:p>
        </w:tc>
        <w:tc>
          <w:tcPr>
            <w:tcW w:w="486" w:type="dxa"/>
            <w:tcBorders>
              <w:top w:val="nil"/>
              <w:left w:val="nil"/>
              <w:bottom w:val="single" w:sz="4" w:space="0" w:color="auto"/>
              <w:right w:val="single" w:sz="4" w:space="0" w:color="auto"/>
            </w:tcBorders>
            <w:shd w:val="clear" w:color="000000" w:fill="BFBFBF"/>
            <w:vAlign w:val="center"/>
          </w:tcPr>
          <w:p w14:paraId="4785ADD6" w14:textId="50322259"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979" w:author="Author" w:date="1900-01-01T00:00:00Z"/>
                <w:del w:id="1980" w:author="USA " w:date="2024-03-04T13:07:00Z"/>
                <w:sz w:val="20"/>
                <w:highlight w:val="cyan"/>
              </w:rPr>
            </w:pPr>
            <w:ins w:id="1981" w:author="Author">
              <w:del w:id="1982" w:author="USA " w:date="2024-03-04T13:07:00Z">
                <w:r w:rsidRPr="00C713D0" w:rsidDel="00EB77C4">
                  <w:rPr>
                    <w:sz w:val="20"/>
                    <w:highlight w:val="cyan"/>
                  </w:rPr>
                  <w:delText>117</w:delText>
                </w:r>
              </w:del>
            </w:ins>
          </w:p>
        </w:tc>
        <w:tc>
          <w:tcPr>
            <w:tcW w:w="4299" w:type="dxa"/>
            <w:tcBorders>
              <w:top w:val="nil"/>
              <w:left w:val="nil"/>
              <w:bottom w:val="single" w:sz="4" w:space="0" w:color="auto"/>
              <w:right w:val="single" w:sz="4" w:space="0" w:color="auto"/>
            </w:tcBorders>
            <w:shd w:val="clear" w:color="auto" w:fill="auto"/>
            <w:vAlign w:val="center"/>
          </w:tcPr>
          <w:p w14:paraId="6E6AC2C8" w14:textId="2E5C8261"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983" w:author="Author" w:date="1900-01-01T00:00:00Z"/>
                <w:del w:id="1984" w:author="USA " w:date="2024-03-04T13:07:00Z"/>
                <w:sz w:val="20"/>
                <w:highlight w:val="cyan"/>
              </w:rPr>
            </w:pPr>
          </w:p>
        </w:tc>
      </w:tr>
      <w:tr w:rsidR="00813DDF" w:rsidRPr="00C713D0" w:rsidDel="00EB77C4" w14:paraId="14B1F5D5" w14:textId="03CFE505" w:rsidTr="006A04CB">
        <w:trPr>
          <w:trHeight w:val="144"/>
          <w:ins w:id="1985" w:author="Author" w:date="1900-01-01T00:00:00Z"/>
          <w:del w:id="1986"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185BF9A4" w14:textId="2531B960"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987" w:author="Author" w:date="1900-01-01T00:00:00Z"/>
                <w:del w:id="1988" w:author="USA " w:date="2024-03-04T13:07:00Z"/>
                <w:b/>
                <w:bCs/>
                <w:sz w:val="20"/>
                <w:highlight w:val="cyan"/>
              </w:rPr>
            </w:pPr>
            <w:ins w:id="1989" w:author="Author">
              <w:del w:id="1990" w:author="USA " w:date="2024-03-04T13:07:00Z">
                <w:r w:rsidRPr="00C713D0" w:rsidDel="00EB77C4">
                  <w:rPr>
                    <w:b/>
                    <w:bCs/>
                    <w:sz w:val="20"/>
                    <w:highlight w:val="cyan"/>
                  </w:rPr>
                  <w:delText>58</w:delText>
                </w:r>
              </w:del>
            </w:ins>
          </w:p>
        </w:tc>
        <w:tc>
          <w:tcPr>
            <w:tcW w:w="4302" w:type="dxa"/>
            <w:tcBorders>
              <w:top w:val="nil"/>
              <w:left w:val="nil"/>
              <w:bottom w:val="single" w:sz="4" w:space="0" w:color="auto"/>
              <w:right w:val="single" w:sz="4" w:space="0" w:color="auto"/>
            </w:tcBorders>
            <w:shd w:val="clear" w:color="auto" w:fill="auto"/>
            <w:vAlign w:val="center"/>
          </w:tcPr>
          <w:p w14:paraId="1B84B563" w14:textId="6ADD0178"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991" w:author="Author" w:date="1900-01-01T00:00:00Z"/>
                <w:del w:id="1992" w:author="USA " w:date="2024-03-04T13:07:00Z"/>
                <w:sz w:val="20"/>
                <w:highlight w:val="cyan"/>
              </w:rPr>
            </w:pPr>
            <w:ins w:id="1993" w:author="Author">
              <w:del w:id="1994" w:author="USA " w:date="2024-03-04T13:07:00Z">
                <w:r w:rsidRPr="00C713D0" w:rsidDel="00EB77C4">
                  <w:rPr>
                    <w:sz w:val="20"/>
                    <w:highlight w:val="cyan"/>
                  </w:rPr>
                  <w:delText> </w:delText>
                </w:r>
              </w:del>
            </w:ins>
          </w:p>
        </w:tc>
        <w:tc>
          <w:tcPr>
            <w:tcW w:w="486" w:type="dxa"/>
            <w:tcBorders>
              <w:top w:val="nil"/>
              <w:left w:val="nil"/>
              <w:bottom w:val="single" w:sz="4" w:space="0" w:color="auto"/>
              <w:right w:val="single" w:sz="4" w:space="0" w:color="auto"/>
            </w:tcBorders>
            <w:shd w:val="clear" w:color="000000" w:fill="BFBFBF"/>
            <w:vAlign w:val="center"/>
          </w:tcPr>
          <w:p w14:paraId="4D2F6244" w14:textId="59D296D4"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995" w:author="Author" w:date="1900-01-01T00:00:00Z"/>
                <w:del w:id="1996" w:author="USA " w:date="2024-03-04T13:07:00Z"/>
                <w:sz w:val="20"/>
                <w:highlight w:val="cyan"/>
              </w:rPr>
            </w:pPr>
            <w:ins w:id="1997" w:author="Author">
              <w:del w:id="1998" w:author="USA " w:date="2024-03-04T13:07:00Z">
                <w:r w:rsidRPr="00C713D0" w:rsidDel="00EB77C4">
                  <w:rPr>
                    <w:sz w:val="20"/>
                    <w:highlight w:val="cyan"/>
                  </w:rPr>
                  <w:delText>118</w:delText>
                </w:r>
              </w:del>
            </w:ins>
          </w:p>
        </w:tc>
        <w:tc>
          <w:tcPr>
            <w:tcW w:w="4299" w:type="dxa"/>
            <w:tcBorders>
              <w:top w:val="nil"/>
              <w:left w:val="nil"/>
              <w:bottom w:val="single" w:sz="4" w:space="0" w:color="auto"/>
              <w:right w:val="single" w:sz="4" w:space="0" w:color="auto"/>
            </w:tcBorders>
            <w:shd w:val="clear" w:color="auto" w:fill="auto"/>
            <w:vAlign w:val="center"/>
          </w:tcPr>
          <w:p w14:paraId="2DD9B999" w14:textId="7EF122C5"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999" w:author="Author" w:date="1900-01-01T00:00:00Z"/>
                <w:del w:id="2000" w:author="USA " w:date="2024-03-04T13:07:00Z"/>
                <w:sz w:val="20"/>
                <w:highlight w:val="cyan"/>
              </w:rPr>
            </w:pPr>
          </w:p>
        </w:tc>
      </w:tr>
      <w:tr w:rsidR="00813DDF" w:rsidRPr="00813DDF" w:rsidDel="00EB77C4" w14:paraId="55C2F539" w14:textId="53883A17" w:rsidTr="006A04CB">
        <w:trPr>
          <w:trHeight w:val="144"/>
          <w:ins w:id="2001" w:author="Author" w:date="1900-01-01T00:00:00Z"/>
          <w:del w:id="2002" w:author="USA " w:date="2024-03-04T13:07:00Z"/>
        </w:trPr>
        <w:tc>
          <w:tcPr>
            <w:tcW w:w="517" w:type="dxa"/>
            <w:tcBorders>
              <w:top w:val="nil"/>
              <w:left w:val="single" w:sz="4" w:space="0" w:color="auto"/>
              <w:bottom w:val="single" w:sz="4" w:space="0" w:color="auto"/>
              <w:right w:val="single" w:sz="4" w:space="0" w:color="auto"/>
            </w:tcBorders>
            <w:shd w:val="clear" w:color="000000" w:fill="D9D9D9"/>
            <w:vAlign w:val="center"/>
          </w:tcPr>
          <w:p w14:paraId="0A30984A" w14:textId="407E83C4"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003" w:author="Author" w:date="1900-01-01T00:00:00Z"/>
                <w:del w:id="2004" w:author="USA " w:date="2024-03-04T13:07:00Z"/>
                <w:b/>
                <w:bCs/>
                <w:sz w:val="20"/>
                <w:highlight w:val="cyan"/>
              </w:rPr>
            </w:pPr>
            <w:ins w:id="2005" w:author="Author">
              <w:del w:id="2006" w:author="USA " w:date="2024-03-04T13:07:00Z">
                <w:r w:rsidRPr="00C713D0" w:rsidDel="00EB77C4">
                  <w:rPr>
                    <w:b/>
                    <w:bCs/>
                    <w:sz w:val="20"/>
                    <w:highlight w:val="cyan"/>
                  </w:rPr>
                  <w:delText>59</w:delText>
                </w:r>
              </w:del>
            </w:ins>
          </w:p>
        </w:tc>
        <w:tc>
          <w:tcPr>
            <w:tcW w:w="4302" w:type="dxa"/>
            <w:tcBorders>
              <w:top w:val="nil"/>
              <w:left w:val="nil"/>
              <w:bottom w:val="single" w:sz="4" w:space="0" w:color="auto"/>
              <w:right w:val="single" w:sz="4" w:space="0" w:color="auto"/>
            </w:tcBorders>
            <w:shd w:val="clear" w:color="auto" w:fill="auto"/>
            <w:vAlign w:val="center"/>
          </w:tcPr>
          <w:p w14:paraId="054F134C" w14:textId="06797591" w:rsidR="00813DDF" w:rsidRPr="00C713D0"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007" w:author="Author" w:date="1900-01-01T00:00:00Z"/>
                <w:del w:id="2008" w:author="USA " w:date="2024-03-04T13:07:00Z"/>
                <w:sz w:val="20"/>
                <w:highlight w:val="cyan"/>
              </w:rPr>
            </w:pPr>
            <w:ins w:id="2009" w:author="Author">
              <w:del w:id="2010" w:author="USA " w:date="2024-03-04T13:07:00Z">
                <w:r w:rsidRPr="00C713D0" w:rsidDel="00EB77C4">
                  <w:rPr>
                    <w:sz w:val="20"/>
                    <w:highlight w:val="cyan"/>
                  </w:rPr>
                  <w:delText> </w:delText>
                </w:r>
              </w:del>
            </w:ins>
          </w:p>
        </w:tc>
        <w:tc>
          <w:tcPr>
            <w:tcW w:w="486" w:type="dxa"/>
            <w:tcBorders>
              <w:top w:val="nil"/>
              <w:left w:val="nil"/>
              <w:bottom w:val="single" w:sz="4" w:space="0" w:color="auto"/>
              <w:right w:val="single" w:sz="4" w:space="0" w:color="auto"/>
            </w:tcBorders>
            <w:shd w:val="clear" w:color="000000" w:fill="BFBFBF"/>
            <w:vAlign w:val="center"/>
          </w:tcPr>
          <w:p w14:paraId="45A3F7DE" w14:textId="1E5BC034" w:rsidR="00813DDF" w:rsidRPr="00813DDF"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011" w:author="Author" w:date="1900-01-01T00:00:00Z"/>
                <w:del w:id="2012" w:author="USA " w:date="2024-03-04T13:07:00Z"/>
                <w:sz w:val="20"/>
              </w:rPr>
            </w:pPr>
            <w:ins w:id="2013" w:author="Author">
              <w:del w:id="2014" w:author="USA " w:date="2024-03-04T13:07:00Z">
                <w:r w:rsidRPr="00C713D0" w:rsidDel="00EB77C4">
                  <w:rPr>
                    <w:sz w:val="20"/>
                    <w:highlight w:val="cyan"/>
                  </w:rPr>
                  <w:delText>119</w:delText>
                </w:r>
              </w:del>
            </w:ins>
          </w:p>
        </w:tc>
        <w:tc>
          <w:tcPr>
            <w:tcW w:w="4299" w:type="dxa"/>
            <w:tcBorders>
              <w:top w:val="nil"/>
              <w:left w:val="nil"/>
              <w:bottom w:val="single" w:sz="4" w:space="0" w:color="auto"/>
              <w:right w:val="single" w:sz="4" w:space="0" w:color="auto"/>
            </w:tcBorders>
            <w:shd w:val="clear" w:color="auto" w:fill="auto"/>
            <w:vAlign w:val="center"/>
          </w:tcPr>
          <w:p w14:paraId="3E68CE66" w14:textId="40E95C57" w:rsidR="00813DDF" w:rsidRPr="00813DDF" w:rsidDel="00EB77C4"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015" w:author="Author" w:date="1900-01-01T00:00:00Z"/>
                <w:del w:id="2016" w:author="USA " w:date="2024-03-04T13:07:00Z"/>
                <w:sz w:val="20"/>
              </w:rPr>
            </w:pPr>
          </w:p>
        </w:tc>
      </w:tr>
    </w:tbl>
    <w:p w14:paraId="33466134" w14:textId="27796358" w:rsidR="00813DDF" w:rsidRPr="00813DDF" w:rsidDel="00086E66" w:rsidRDefault="00813DDF" w:rsidP="00813DDF">
      <w:pPr>
        <w:rPr>
          <w:ins w:id="2017" w:author="Author" w:date="1900-01-01T00:00:00Z"/>
          <w:del w:id="2018" w:author="USA " w:date="2024-03-05T13:42:00Z"/>
        </w:rPr>
      </w:pPr>
    </w:p>
    <w:tbl>
      <w:tblPr>
        <w:tblW w:w="9604" w:type="dxa"/>
        <w:tblInd w:w="108" w:type="dxa"/>
        <w:tblLook w:val="04A0" w:firstRow="1" w:lastRow="0" w:firstColumn="1" w:lastColumn="0" w:noHBand="0" w:noVBand="1"/>
      </w:tblPr>
      <w:tblGrid>
        <w:gridCol w:w="629"/>
        <w:gridCol w:w="3794"/>
        <w:gridCol w:w="993"/>
        <w:gridCol w:w="4188"/>
      </w:tblGrid>
      <w:tr w:rsidR="00813DDF" w:rsidRPr="00813DDF" w:rsidDel="00800536" w14:paraId="1492A624" w14:textId="4142AE9A" w:rsidTr="006A04CB">
        <w:trPr>
          <w:trHeight w:val="435"/>
          <w:tblHeader/>
          <w:ins w:id="2019" w:author="Author" w:date="1900-01-01T00:00:00Z"/>
          <w:del w:id="2020" w:author="USA " w:date="2024-03-05T13:20:00Z"/>
        </w:trPr>
        <w:tc>
          <w:tcPr>
            <w:tcW w:w="960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E0BC509" w14:textId="1405E584" w:rsidR="00813DDF" w:rsidRPr="00813DDF" w:rsidDel="00800536" w:rsidRDefault="00813DDF" w:rsidP="006A04CB">
            <w:pPr>
              <w:keepNext/>
              <w:spacing w:before="80" w:after="80"/>
              <w:jc w:val="center"/>
              <w:rPr>
                <w:ins w:id="2021" w:author="Author" w:date="1900-01-01T00:00:00Z"/>
                <w:del w:id="2022" w:author="USA " w:date="2024-03-05T13:20:00Z"/>
                <w:rFonts w:ascii="Times New Roman Bold" w:hAnsi="Times New Roman Bold" w:cs="Times New Roman Bold"/>
                <w:b/>
                <w:sz w:val="20"/>
              </w:rPr>
            </w:pPr>
            <w:ins w:id="2023" w:author="Author">
              <w:del w:id="2024" w:author="USA " w:date="2024-03-05T13:20:00Z">
                <w:r w:rsidRPr="00813DDF" w:rsidDel="00800536">
                  <w:rPr>
                    <w:rFonts w:ascii="Times New Roman Bold" w:hAnsi="Times New Roman Bold" w:cs="Times New Roman Bold"/>
                    <w:b/>
                    <w:sz w:val="20"/>
                  </w:rPr>
                  <w:delText>eAtoN Type</w:delText>
                </w:r>
              </w:del>
            </w:ins>
          </w:p>
        </w:tc>
      </w:tr>
      <w:tr w:rsidR="00813DDF" w:rsidRPr="00813DDF" w:rsidDel="00800536" w14:paraId="787F8859" w14:textId="6B2E002C" w:rsidTr="006A04CB">
        <w:trPr>
          <w:trHeight w:val="315"/>
          <w:ins w:id="2025" w:author="Author" w:date="1900-01-01T00:00:00Z"/>
          <w:del w:id="2026" w:author="USA " w:date="2024-03-05T13:20:00Z"/>
        </w:trPr>
        <w:tc>
          <w:tcPr>
            <w:tcW w:w="629" w:type="dxa"/>
            <w:tcBorders>
              <w:top w:val="nil"/>
              <w:left w:val="single" w:sz="4" w:space="0" w:color="auto"/>
              <w:bottom w:val="single" w:sz="4" w:space="0" w:color="auto"/>
              <w:right w:val="single" w:sz="4" w:space="0" w:color="auto"/>
            </w:tcBorders>
            <w:shd w:val="clear" w:color="000000" w:fill="BFBFBF"/>
            <w:vAlign w:val="center"/>
          </w:tcPr>
          <w:p w14:paraId="58FC6B93" w14:textId="16872413"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027" w:author="Author" w:date="1900-01-01T00:00:00Z"/>
                <w:del w:id="2028" w:author="USA " w:date="2024-03-05T13:20:00Z"/>
                <w:b/>
                <w:bCs/>
                <w:sz w:val="20"/>
              </w:rPr>
            </w:pPr>
            <w:ins w:id="2029" w:author="Author">
              <w:del w:id="2030" w:author="USA " w:date="2024-03-05T13:20:00Z">
                <w:r w:rsidRPr="00813DDF" w:rsidDel="00800536">
                  <w:rPr>
                    <w:b/>
                    <w:bCs/>
                    <w:sz w:val="20"/>
                  </w:rPr>
                  <w:delText>00</w:delText>
                </w:r>
              </w:del>
            </w:ins>
          </w:p>
        </w:tc>
        <w:tc>
          <w:tcPr>
            <w:tcW w:w="3794" w:type="dxa"/>
            <w:tcBorders>
              <w:top w:val="nil"/>
              <w:left w:val="nil"/>
              <w:bottom w:val="single" w:sz="4" w:space="0" w:color="auto"/>
              <w:right w:val="single" w:sz="4" w:space="0" w:color="auto"/>
            </w:tcBorders>
            <w:shd w:val="clear" w:color="auto" w:fill="auto"/>
            <w:vAlign w:val="center"/>
          </w:tcPr>
          <w:p w14:paraId="66B7BE97" w14:textId="101BBC35"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031" w:author="Author" w:date="1900-01-01T00:00:00Z"/>
                <w:del w:id="2032" w:author="USA " w:date="2024-03-05T13:20:00Z"/>
                <w:sz w:val="20"/>
              </w:rPr>
            </w:pPr>
            <w:ins w:id="2033" w:author="Author">
              <w:del w:id="2034" w:author="USA " w:date="2024-03-05T13:20:00Z">
                <w:r w:rsidRPr="00813DDF" w:rsidDel="00800536">
                  <w:rPr>
                    <w:sz w:val="20"/>
                  </w:rPr>
                  <w:delText>Undefined = default</w:delText>
                </w:r>
              </w:del>
            </w:ins>
          </w:p>
        </w:tc>
        <w:tc>
          <w:tcPr>
            <w:tcW w:w="993" w:type="dxa"/>
            <w:tcBorders>
              <w:top w:val="nil"/>
              <w:left w:val="nil"/>
              <w:bottom w:val="single" w:sz="4" w:space="0" w:color="auto"/>
              <w:right w:val="single" w:sz="4" w:space="0" w:color="auto"/>
            </w:tcBorders>
            <w:shd w:val="clear" w:color="000000" w:fill="BFBFBF"/>
            <w:vAlign w:val="center"/>
          </w:tcPr>
          <w:p w14:paraId="32179F0B" w14:textId="65EF0377"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035" w:author="Author" w:date="1900-01-01T00:00:00Z"/>
                <w:del w:id="2036" w:author="USA " w:date="2024-03-05T13:20:00Z"/>
                <w:b/>
                <w:bCs/>
                <w:sz w:val="20"/>
              </w:rPr>
            </w:pPr>
            <w:ins w:id="2037" w:author="Author">
              <w:del w:id="2038" w:author="USA " w:date="2024-03-05T13:20:00Z">
                <w:r w:rsidRPr="00813DDF" w:rsidDel="00800536">
                  <w:rPr>
                    <w:b/>
                    <w:bCs/>
                    <w:sz w:val="20"/>
                  </w:rPr>
                  <w:delText>50</w:delText>
                </w:r>
              </w:del>
            </w:ins>
          </w:p>
        </w:tc>
        <w:tc>
          <w:tcPr>
            <w:tcW w:w="4188" w:type="dxa"/>
            <w:tcBorders>
              <w:top w:val="nil"/>
              <w:left w:val="nil"/>
              <w:bottom w:val="single" w:sz="4" w:space="0" w:color="auto"/>
              <w:right w:val="single" w:sz="4" w:space="0" w:color="auto"/>
            </w:tcBorders>
            <w:shd w:val="clear" w:color="000000" w:fill="FFFFFF"/>
            <w:vAlign w:val="center"/>
          </w:tcPr>
          <w:p w14:paraId="4F3D29F5" w14:textId="413A0DBE"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039" w:author="Author" w:date="1900-01-01T00:00:00Z"/>
                <w:del w:id="2040" w:author="USA " w:date="2024-03-05T13:20:00Z"/>
                <w:sz w:val="20"/>
              </w:rPr>
            </w:pPr>
            <w:ins w:id="2041" w:author="Author">
              <w:del w:id="2042" w:author="USA " w:date="2024-03-05T13:20:00Z">
                <w:r w:rsidRPr="00813DDF" w:rsidDel="00800536">
                  <w:rPr>
                    <w:sz w:val="20"/>
                  </w:rPr>
                  <w:delText>Drilling platform</w:delText>
                </w:r>
              </w:del>
            </w:ins>
          </w:p>
        </w:tc>
      </w:tr>
      <w:tr w:rsidR="00813DDF" w:rsidRPr="00813DDF" w:rsidDel="00800536" w14:paraId="54AD8C11" w14:textId="332606F9" w:rsidTr="006A04CB">
        <w:trPr>
          <w:trHeight w:val="315"/>
          <w:ins w:id="2043" w:author="Author" w:date="1900-01-01T00:00:00Z"/>
          <w:del w:id="2044"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4F9EB132" w14:textId="73B87F99"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045" w:author="Author" w:date="1900-01-01T00:00:00Z"/>
                <w:del w:id="2046" w:author="USA " w:date="2024-03-05T13:20:00Z"/>
                <w:b/>
                <w:bCs/>
                <w:sz w:val="20"/>
              </w:rPr>
            </w:pPr>
            <w:ins w:id="2047" w:author="Author">
              <w:del w:id="2048" w:author="USA " w:date="2024-03-05T13:20:00Z">
                <w:r w:rsidRPr="00813DDF" w:rsidDel="00800536">
                  <w:rPr>
                    <w:b/>
                    <w:bCs/>
                    <w:sz w:val="20"/>
                  </w:rPr>
                  <w:delText>01</w:delText>
                </w:r>
              </w:del>
            </w:ins>
          </w:p>
        </w:tc>
        <w:tc>
          <w:tcPr>
            <w:tcW w:w="3794" w:type="dxa"/>
            <w:tcBorders>
              <w:top w:val="nil"/>
              <w:left w:val="nil"/>
              <w:bottom w:val="single" w:sz="4" w:space="0" w:color="auto"/>
              <w:right w:val="single" w:sz="4" w:space="0" w:color="auto"/>
            </w:tcBorders>
            <w:shd w:val="clear" w:color="000000" w:fill="FFFFFF"/>
            <w:vAlign w:val="center"/>
          </w:tcPr>
          <w:p w14:paraId="1600B68A" w14:textId="1C5B7F7E"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049" w:author="Author" w:date="1900-01-01T00:00:00Z"/>
                <w:del w:id="2050" w:author="USA " w:date="2024-03-05T13:20:00Z"/>
                <w:sz w:val="20"/>
              </w:rPr>
            </w:pPr>
            <w:ins w:id="2051" w:author="Author">
              <w:del w:id="2052" w:author="USA " w:date="2024-03-05T13:20:00Z">
                <w:r w:rsidRPr="00813DDF" w:rsidDel="00800536">
                  <w:rPr>
                    <w:sz w:val="20"/>
                  </w:rPr>
                  <w:delText>Cardinal Mark N</w:delText>
                </w:r>
              </w:del>
            </w:ins>
          </w:p>
        </w:tc>
        <w:tc>
          <w:tcPr>
            <w:tcW w:w="993" w:type="dxa"/>
            <w:tcBorders>
              <w:top w:val="nil"/>
              <w:left w:val="nil"/>
              <w:bottom w:val="single" w:sz="4" w:space="0" w:color="auto"/>
              <w:right w:val="single" w:sz="4" w:space="0" w:color="auto"/>
            </w:tcBorders>
            <w:shd w:val="clear" w:color="000000" w:fill="BFBFBF"/>
            <w:vAlign w:val="center"/>
          </w:tcPr>
          <w:p w14:paraId="34678AC6" w14:textId="3BF02B41"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053" w:author="Author" w:date="1900-01-01T00:00:00Z"/>
                <w:del w:id="2054" w:author="USA " w:date="2024-03-05T13:20:00Z"/>
                <w:b/>
                <w:bCs/>
                <w:sz w:val="20"/>
              </w:rPr>
            </w:pPr>
            <w:ins w:id="2055" w:author="Author">
              <w:del w:id="2056" w:author="USA " w:date="2024-03-05T13:20:00Z">
                <w:r w:rsidRPr="00813DDF" w:rsidDel="00800536">
                  <w:rPr>
                    <w:b/>
                    <w:bCs/>
                    <w:sz w:val="20"/>
                  </w:rPr>
                  <w:delText>51</w:delText>
                </w:r>
              </w:del>
            </w:ins>
          </w:p>
        </w:tc>
        <w:tc>
          <w:tcPr>
            <w:tcW w:w="4188" w:type="dxa"/>
            <w:tcBorders>
              <w:top w:val="nil"/>
              <w:left w:val="nil"/>
              <w:bottom w:val="single" w:sz="4" w:space="0" w:color="auto"/>
              <w:right w:val="single" w:sz="4" w:space="0" w:color="auto"/>
            </w:tcBorders>
            <w:shd w:val="clear" w:color="auto" w:fill="auto"/>
            <w:vAlign w:val="center"/>
          </w:tcPr>
          <w:p w14:paraId="0343A214" w14:textId="3DA9B8DF"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057" w:author="Author" w:date="1900-01-01T00:00:00Z"/>
                <w:del w:id="2058" w:author="USA " w:date="2024-03-05T13:20:00Z"/>
                <w:sz w:val="20"/>
              </w:rPr>
            </w:pPr>
            <w:ins w:id="2059" w:author="Author">
              <w:del w:id="2060" w:author="USA " w:date="2024-03-05T13:20:00Z">
                <w:r w:rsidRPr="00813DDF" w:rsidDel="00800536">
                  <w:rPr>
                    <w:sz w:val="20"/>
                  </w:rPr>
                  <w:delText>Mobile offshore drilling unit</w:delText>
                </w:r>
              </w:del>
            </w:ins>
          </w:p>
        </w:tc>
      </w:tr>
      <w:tr w:rsidR="00813DDF" w:rsidRPr="00813DDF" w:rsidDel="00800536" w14:paraId="05729D00" w14:textId="4D04A04D" w:rsidTr="006A04CB">
        <w:trPr>
          <w:trHeight w:val="315"/>
          <w:ins w:id="2061" w:author="Author" w:date="1900-01-01T00:00:00Z"/>
          <w:del w:id="2062"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20E347DD" w14:textId="22635DF7"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063" w:author="Author" w:date="1900-01-01T00:00:00Z"/>
                <w:del w:id="2064" w:author="USA " w:date="2024-03-05T13:20:00Z"/>
                <w:b/>
                <w:bCs/>
                <w:sz w:val="20"/>
              </w:rPr>
            </w:pPr>
            <w:ins w:id="2065" w:author="Author">
              <w:del w:id="2066" w:author="USA " w:date="2024-03-05T13:20:00Z">
                <w:r w:rsidRPr="00813DDF" w:rsidDel="00800536">
                  <w:rPr>
                    <w:b/>
                    <w:bCs/>
                    <w:sz w:val="20"/>
                  </w:rPr>
                  <w:delText>02</w:delText>
                </w:r>
              </w:del>
            </w:ins>
          </w:p>
        </w:tc>
        <w:tc>
          <w:tcPr>
            <w:tcW w:w="3794" w:type="dxa"/>
            <w:tcBorders>
              <w:top w:val="nil"/>
              <w:left w:val="nil"/>
              <w:bottom w:val="single" w:sz="4" w:space="0" w:color="auto"/>
              <w:right w:val="single" w:sz="4" w:space="0" w:color="auto"/>
            </w:tcBorders>
            <w:shd w:val="clear" w:color="000000" w:fill="FFFFFF"/>
            <w:vAlign w:val="center"/>
          </w:tcPr>
          <w:p w14:paraId="4A48B20A" w14:textId="20D7EAEE"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067" w:author="Author" w:date="1900-01-01T00:00:00Z"/>
                <w:del w:id="2068" w:author="USA " w:date="2024-03-05T13:20:00Z"/>
                <w:sz w:val="20"/>
              </w:rPr>
            </w:pPr>
            <w:ins w:id="2069" w:author="Author">
              <w:del w:id="2070" w:author="USA " w:date="2024-03-05T13:20:00Z">
                <w:r w:rsidRPr="00813DDF" w:rsidDel="00800536">
                  <w:rPr>
                    <w:sz w:val="20"/>
                  </w:rPr>
                  <w:delText>Cardinal Mark E</w:delText>
                </w:r>
              </w:del>
            </w:ins>
          </w:p>
        </w:tc>
        <w:tc>
          <w:tcPr>
            <w:tcW w:w="993" w:type="dxa"/>
            <w:tcBorders>
              <w:top w:val="nil"/>
              <w:left w:val="nil"/>
              <w:bottom w:val="single" w:sz="4" w:space="0" w:color="auto"/>
              <w:right w:val="single" w:sz="4" w:space="0" w:color="auto"/>
            </w:tcBorders>
            <w:shd w:val="clear" w:color="000000" w:fill="BFBFBF"/>
            <w:vAlign w:val="center"/>
          </w:tcPr>
          <w:p w14:paraId="61E311C8" w14:textId="7393CC6E"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071" w:author="Author" w:date="1900-01-01T00:00:00Z"/>
                <w:del w:id="2072" w:author="USA " w:date="2024-03-05T13:20:00Z"/>
                <w:b/>
                <w:bCs/>
                <w:sz w:val="20"/>
              </w:rPr>
            </w:pPr>
            <w:ins w:id="2073" w:author="Author">
              <w:del w:id="2074" w:author="USA " w:date="2024-03-05T13:20:00Z">
                <w:r w:rsidRPr="00813DDF" w:rsidDel="00800536">
                  <w:rPr>
                    <w:b/>
                    <w:bCs/>
                    <w:sz w:val="20"/>
                  </w:rPr>
                  <w:delText>53</w:delText>
                </w:r>
              </w:del>
            </w:ins>
          </w:p>
        </w:tc>
        <w:tc>
          <w:tcPr>
            <w:tcW w:w="4188" w:type="dxa"/>
            <w:tcBorders>
              <w:top w:val="nil"/>
              <w:left w:val="nil"/>
              <w:bottom w:val="single" w:sz="4" w:space="0" w:color="auto"/>
              <w:right w:val="single" w:sz="4" w:space="0" w:color="auto"/>
            </w:tcBorders>
            <w:shd w:val="clear" w:color="auto" w:fill="auto"/>
            <w:vAlign w:val="center"/>
          </w:tcPr>
          <w:p w14:paraId="5F2E11ED" w14:textId="652EBC8F"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075" w:author="Author" w:date="1900-01-01T00:00:00Z"/>
                <w:del w:id="2076" w:author="USA " w:date="2024-03-05T13:20:00Z"/>
                <w:sz w:val="20"/>
              </w:rPr>
            </w:pPr>
            <w:ins w:id="2077" w:author="Author">
              <w:del w:id="2078" w:author="USA " w:date="2024-03-05T13:20:00Z">
                <w:r w:rsidRPr="00813DDF" w:rsidDel="00800536">
                  <w:rPr>
                    <w:sz w:val="20"/>
                  </w:rPr>
                  <w:delText> </w:delText>
                </w:r>
              </w:del>
            </w:ins>
          </w:p>
        </w:tc>
      </w:tr>
      <w:tr w:rsidR="00813DDF" w:rsidRPr="00813DDF" w:rsidDel="00800536" w14:paraId="0DD3D1A6" w14:textId="02406BAC" w:rsidTr="006A04CB">
        <w:trPr>
          <w:trHeight w:val="315"/>
          <w:ins w:id="2079" w:author="Author" w:date="1900-01-01T00:00:00Z"/>
          <w:del w:id="2080"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18FDABB2" w14:textId="552DCC37"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081" w:author="Author" w:date="1900-01-01T00:00:00Z"/>
                <w:del w:id="2082" w:author="USA " w:date="2024-03-05T13:20:00Z"/>
                <w:b/>
                <w:bCs/>
                <w:sz w:val="20"/>
              </w:rPr>
            </w:pPr>
            <w:ins w:id="2083" w:author="Author">
              <w:del w:id="2084" w:author="USA " w:date="2024-03-05T13:20:00Z">
                <w:r w:rsidRPr="00813DDF" w:rsidDel="00800536">
                  <w:rPr>
                    <w:b/>
                    <w:bCs/>
                    <w:sz w:val="20"/>
                  </w:rPr>
                  <w:delText>03</w:delText>
                </w:r>
              </w:del>
            </w:ins>
          </w:p>
        </w:tc>
        <w:tc>
          <w:tcPr>
            <w:tcW w:w="3794" w:type="dxa"/>
            <w:tcBorders>
              <w:top w:val="nil"/>
              <w:left w:val="nil"/>
              <w:bottom w:val="single" w:sz="4" w:space="0" w:color="auto"/>
              <w:right w:val="single" w:sz="4" w:space="0" w:color="auto"/>
            </w:tcBorders>
            <w:shd w:val="clear" w:color="000000" w:fill="FFFFFF"/>
            <w:vAlign w:val="center"/>
          </w:tcPr>
          <w:p w14:paraId="56B082F6" w14:textId="79B3BB3B"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085" w:author="Author" w:date="1900-01-01T00:00:00Z"/>
                <w:del w:id="2086" w:author="USA " w:date="2024-03-05T13:20:00Z"/>
                <w:sz w:val="20"/>
              </w:rPr>
            </w:pPr>
            <w:ins w:id="2087" w:author="Author">
              <w:del w:id="2088" w:author="USA " w:date="2024-03-05T13:20:00Z">
                <w:r w:rsidRPr="00813DDF" w:rsidDel="00800536">
                  <w:rPr>
                    <w:sz w:val="20"/>
                  </w:rPr>
                  <w:delText>Cardinal Mark S</w:delText>
                </w:r>
              </w:del>
            </w:ins>
          </w:p>
        </w:tc>
        <w:tc>
          <w:tcPr>
            <w:tcW w:w="993" w:type="dxa"/>
            <w:tcBorders>
              <w:top w:val="nil"/>
              <w:left w:val="nil"/>
              <w:bottom w:val="single" w:sz="4" w:space="0" w:color="auto"/>
              <w:right w:val="single" w:sz="4" w:space="0" w:color="auto"/>
            </w:tcBorders>
            <w:shd w:val="clear" w:color="000000" w:fill="BFBFBF"/>
            <w:vAlign w:val="center"/>
          </w:tcPr>
          <w:p w14:paraId="4C9CF327" w14:textId="73D4F0D7"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089" w:author="Author" w:date="1900-01-01T00:00:00Z"/>
                <w:del w:id="2090" w:author="USA " w:date="2024-03-05T13:20:00Z"/>
                <w:b/>
                <w:bCs/>
                <w:sz w:val="20"/>
              </w:rPr>
            </w:pPr>
            <w:ins w:id="2091" w:author="Author">
              <w:del w:id="2092" w:author="USA " w:date="2024-03-05T13:20:00Z">
                <w:r w:rsidRPr="00813DDF" w:rsidDel="00800536">
                  <w:rPr>
                    <w:b/>
                    <w:bCs/>
                    <w:sz w:val="20"/>
                  </w:rPr>
                  <w:delText>54</w:delText>
                </w:r>
              </w:del>
            </w:ins>
          </w:p>
        </w:tc>
        <w:tc>
          <w:tcPr>
            <w:tcW w:w="4188" w:type="dxa"/>
            <w:tcBorders>
              <w:top w:val="nil"/>
              <w:left w:val="nil"/>
              <w:bottom w:val="single" w:sz="4" w:space="0" w:color="auto"/>
              <w:right w:val="single" w:sz="4" w:space="0" w:color="auto"/>
            </w:tcBorders>
            <w:shd w:val="clear" w:color="auto" w:fill="auto"/>
            <w:vAlign w:val="center"/>
          </w:tcPr>
          <w:p w14:paraId="3C290C90" w14:textId="64BB5889"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093" w:author="Author" w:date="1900-01-01T00:00:00Z"/>
                <w:del w:id="2094" w:author="USA " w:date="2024-03-05T13:20:00Z"/>
                <w:sz w:val="20"/>
              </w:rPr>
            </w:pPr>
            <w:ins w:id="2095" w:author="Author">
              <w:del w:id="2096" w:author="USA " w:date="2024-03-05T13:20:00Z">
                <w:r w:rsidRPr="00813DDF" w:rsidDel="00800536">
                  <w:rPr>
                    <w:sz w:val="20"/>
                  </w:rPr>
                  <w:delText>Wind turbine</w:delText>
                </w:r>
              </w:del>
            </w:ins>
          </w:p>
        </w:tc>
      </w:tr>
      <w:tr w:rsidR="00813DDF" w:rsidRPr="00813DDF" w:rsidDel="00800536" w14:paraId="4856E1C1" w14:textId="1E5563FF" w:rsidTr="006A04CB">
        <w:trPr>
          <w:trHeight w:val="315"/>
          <w:ins w:id="2097" w:author="Author" w:date="1900-01-01T00:00:00Z"/>
          <w:del w:id="2098"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121E7EE9" w14:textId="5430C402"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099" w:author="Author" w:date="1900-01-01T00:00:00Z"/>
                <w:del w:id="2100" w:author="USA " w:date="2024-03-05T13:20:00Z"/>
                <w:b/>
                <w:bCs/>
                <w:sz w:val="20"/>
              </w:rPr>
            </w:pPr>
            <w:ins w:id="2101" w:author="Author">
              <w:del w:id="2102" w:author="USA " w:date="2024-03-05T13:20:00Z">
                <w:r w:rsidRPr="00813DDF" w:rsidDel="00800536">
                  <w:rPr>
                    <w:b/>
                    <w:bCs/>
                    <w:sz w:val="20"/>
                  </w:rPr>
                  <w:delText>04</w:delText>
                </w:r>
              </w:del>
            </w:ins>
          </w:p>
        </w:tc>
        <w:tc>
          <w:tcPr>
            <w:tcW w:w="3794" w:type="dxa"/>
            <w:tcBorders>
              <w:top w:val="nil"/>
              <w:left w:val="nil"/>
              <w:bottom w:val="single" w:sz="4" w:space="0" w:color="auto"/>
              <w:right w:val="single" w:sz="4" w:space="0" w:color="auto"/>
            </w:tcBorders>
            <w:shd w:val="clear" w:color="000000" w:fill="FFFFFF"/>
            <w:vAlign w:val="center"/>
          </w:tcPr>
          <w:p w14:paraId="36F76D90" w14:textId="3D4B5327"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103" w:author="Author" w:date="1900-01-01T00:00:00Z"/>
                <w:del w:id="2104" w:author="USA " w:date="2024-03-05T13:20:00Z"/>
                <w:sz w:val="20"/>
              </w:rPr>
            </w:pPr>
            <w:ins w:id="2105" w:author="Author">
              <w:del w:id="2106" w:author="USA " w:date="2024-03-05T13:20:00Z">
                <w:r w:rsidRPr="00813DDF" w:rsidDel="00800536">
                  <w:rPr>
                    <w:sz w:val="20"/>
                  </w:rPr>
                  <w:delText>Cardinal Mark W</w:delText>
                </w:r>
              </w:del>
            </w:ins>
          </w:p>
        </w:tc>
        <w:tc>
          <w:tcPr>
            <w:tcW w:w="993" w:type="dxa"/>
            <w:tcBorders>
              <w:top w:val="nil"/>
              <w:left w:val="nil"/>
              <w:bottom w:val="single" w:sz="4" w:space="0" w:color="auto"/>
              <w:right w:val="single" w:sz="4" w:space="0" w:color="auto"/>
            </w:tcBorders>
            <w:shd w:val="clear" w:color="000000" w:fill="BFBFBF"/>
            <w:vAlign w:val="center"/>
          </w:tcPr>
          <w:p w14:paraId="4D32FAA3" w14:textId="614FEC28"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107" w:author="Author" w:date="1900-01-01T00:00:00Z"/>
                <w:del w:id="2108" w:author="USA " w:date="2024-03-05T13:20:00Z"/>
                <w:b/>
                <w:bCs/>
                <w:sz w:val="20"/>
              </w:rPr>
            </w:pPr>
            <w:ins w:id="2109" w:author="Author">
              <w:del w:id="2110" w:author="USA " w:date="2024-03-05T13:20:00Z">
                <w:r w:rsidRPr="00813DDF" w:rsidDel="00800536">
                  <w:rPr>
                    <w:b/>
                    <w:bCs/>
                    <w:sz w:val="20"/>
                  </w:rPr>
                  <w:delText>55</w:delText>
                </w:r>
              </w:del>
            </w:ins>
          </w:p>
        </w:tc>
        <w:tc>
          <w:tcPr>
            <w:tcW w:w="4188" w:type="dxa"/>
            <w:tcBorders>
              <w:top w:val="nil"/>
              <w:left w:val="nil"/>
              <w:bottom w:val="single" w:sz="4" w:space="0" w:color="auto"/>
              <w:right w:val="single" w:sz="4" w:space="0" w:color="auto"/>
            </w:tcBorders>
            <w:shd w:val="clear" w:color="auto" w:fill="auto"/>
            <w:vAlign w:val="center"/>
          </w:tcPr>
          <w:p w14:paraId="37C62A70" w14:textId="39D793FF"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111" w:author="Author" w:date="1900-01-01T00:00:00Z"/>
                <w:del w:id="2112" w:author="USA " w:date="2024-03-05T13:20:00Z"/>
                <w:sz w:val="20"/>
              </w:rPr>
            </w:pPr>
            <w:ins w:id="2113" w:author="Author">
              <w:del w:id="2114" w:author="USA " w:date="2024-03-05T13:20:00Z">
                <w:r w:rsidRPr="00813DDF" w:rsidDel="00800536">
                  <w:rPr>
                    <w:sz w:val="20"/>
                  </w:rPr>
                  <w:delText>Light vessel</w:delText>
                </w:r>
              </w:del>
            </w:ins>
          </w:p>
        </w:tc>
      </w:tr>
      <w:tr w:rsidR="00813DDF" w:rsidRPr="00813DDF" w:rsidDel="00800536" w14:paraId="499DDE51" w14:textId="4463B447" w:rsidTr="006A04CB">
        <w:trPr>
          <w:trHeight w:val="315"/>
          <w:ins w:id="2115" w:author="Author" w:date="1900-01-01T00:00:00Z"/>
          <w:del w:id="2116"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481F8580" w14:textId="46A6E217"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117" w:author="Author" w:date="1900-01-01T00:00:00Z"/>
                <w:del w:id="2118" w:author="USA " w:date="2024-03-05T13:20:00Z"/>
                <w:b/>
                <w:bCs/>
                <w:sz w:val="20"/>
              </w:rPr>
            </w:pPr>
            <w:ins w:id="2119" w:author="Author">
              <w:del w:id="2120" w:author="USA " w:date="2024-03-05T13:20:00Z">
                <w:r w:rsidRPr="00813DDF" w:rsidDel="00800536">
                  <w:rPr>
                    <w:b/>
                    <w:bCs/>
                    <w:sz w:val="20"/>
                  </w:rPr>
                  <w:delText>05</w:delText>
                </w:r>
              </w:del>
            </w:ins>
          </w:p>
        </w:tc>
        <w:tc>
          <w:tcPr>
            <w:tcW w:w="3794" w:type="dxa"/>
            <w:tcBorders>
              <w:top w:val="nil"/>
              <w:left w:val="nil"/>
              <w:bottom w:val="single" w:sz="4" w:space="0" w:color="auto"/>
              <w:right w:val="single" w:sz="4" w:space="0" w:color="auto"/>
            </w:tcBorders>
            <w:shd w:val="clear" w:color="000000" w:fill="FFFFFF"/>
            <w:vAlign w:val="center"/>
          </w:tcPr>
          <w:p w14:paraId="7C5157E9" w14:textId="5D493546"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121" w:author="Author" w:date="1900-01-01T00:00:00Z"/>
                <w:del w:id="2122" w:author="USA " w:date="2024-03-05T13:20:00Z"/>
                <w:sz w:val="20"/>
              </w:rPr>
            </w:pPr>
            <w:ins w:id="2123" w:author="Author">
              <w:del w:id="2124" w:author="USA " w:date="2024-03-05T13:20:00Z">
                <w:r w:rsidRPr="00813DDF" w:rsidDel="00800536">
                  <w:rPr>
                    <w:sz w:val="20"/>
                  </w:rPr>
                  <w:delText>Port / left hand Mark</w:delText>
                </w:r>
              </w:del>
            </w:ins>
          </w:p>
        </w:tc>
        <w:tc>
          <w:tcPr>
            <w:tcW w:w="993" w:type="dxa"/>
            <w:tcBorders>
              <w:top w:val="nil"/>
              <w:left w:val="nil"/>
              <w:bottom w:val="single" w:sz="4" w:space="0" w:color="auto"/>
              <w:right w:val="single" w:sz="4" w:space="0" w:color="auto"/>
            </w:tcBorders>
            <w:shd w:val="clear" w:color="000000" w:fill="BFBFBF"/>
            <w:vAlign w:val="center"/>
          </w:tcPr>
          <w:p w14:paraId="57A692BC" w14:textId="41E60068"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125" w:author="Author" w:date="1900-01-01T00:00:00Z"/>
                <w:del w:id="2126" w:author="USA " w:date="2024-03-05T13:20:00Z"/>
                <w:b/>
                <w:bCs/>
                <w:sz w:val="20"/>
              </w:rPr>
            </w:pPr>
            <w:ins w:id="2127" w:author="Author">
              <w:del w:id="2128" w:author="USA " w:date="2024-03-05T13:20:00Z">
                <w:r w:rsidRPr="00813DDF" w:rsidDel="00800536">
                  <w:rPr>
                    <w:b/>
                    <w:bCs/>
                    <w:sz w:val="20"/>
                  </w:rPr>
                  <w:delText>56</w:delText>
                </w:r>
              </w:del>
            </w:ins>
          </w:p>
        </w:tc>
        <w:tc>
          <w:tcPr>
            <w:tcW w:w="4188" w:type="dxa"/>
            <w:tcBorders>
              <w:top w:val="nil"/>
              <w:left w:val="nil"/>
              <w:bottom w:val="single" w:sz="4" w:space="0" w:color="auto"/>
              <w:right w:val="single" w:sz="4" w:space="0" w:color="auto"/>
            </w:tcBorders>
            <w:shd w:val="clear" w:color="auto" w:fill="auto"/>
            <w:vAlign w:val="center"/>
          </w:tcPr>
          <w:p w14:paraId="2C581156" w14:textId="394C6FA4"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129" w:author="Author" w:date="1900-01-01T00:00:00Z"/>
                <w:del w:id="2130" w:author="USA " w:date="2024-03-05T13:20:00Z"/>
                <w:sz w:val="20"/>
              </w:rPr>
            </w:pPr>
            <w:ins w:id="2131" w:author="Author">
              <w:del w:id="2132" w:author="USA " w:date="2024-03-05T13:20:00Z">
                <w:r w:rsidRPr="00813DDF" w:rsidDel="00800536">
                  <w:rPr>
                    <w:sz w:val="20"/>
                  </w:rPr>
                  <w:delText> </w:delText>
                </w:r>
              </w:del>
            </w:ins>
          </w:p>
        </w:tc>
      </w:tr>
      <w:tr w:rsidR="00813DDF" w:rsidRPr="00813DDF" w:rsidDel="00800536" w14:paraId="05040E24" w14:textId="03D46BE9" w:rsidTr="006A04CB">
        <w:trPr>
          <w:trHeight w:val="315"/>
          <w:ins w:id="2133" w:author="Author" w:date="1900-01-01T00:00:00Z"/>
          <w:del w:id="2134"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4866AD9B" w14:textId="0B7B9D9A"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135" w:author="Author" w:date="1900-01-01T00:00:00Z"/>
                <w:del w:id="2136" w:author="USA " w:date="2024-03-05T13:20:00Z"/>
                <w:b/>
                <w:bCs/>
                <w:sz w:val="20"/>
              </w:rPr>
            </w:pPr>
            <w:ins w:id="2137" w:author="Author">
              <w:del w:id="2138" w:author="USA " w:date="2024-03-05T13:20:00Z">
                <w:r w:rsidRPr="00813DDF" w:rsidDel="00800536">
                  <w:rPr>
                    <w:b/>
                    <w:bCs/>
                    <w:sz w:val="20"/>
                  </w:rPr>
                  <w:delText>06</w:delText>
                </w:r>
              </w:del>
            </w:ins>
          </w:p>
        </w:tc>
        <w:tc>
          <w:tcPr>
            <w:tcW w:w="3794" w:type="dxa"/>
            <w:tcBorders>
              <w:top w:val="nil"/>
              <w:left w:val="nil"/>
              <w:bottom w:val="single" w:sz="4" w:space="0" w:color="auto"/>
              <w:right w:val="single" w:sz="4" w:space="0" w:color="auto"/>
            </w:tcBorders>
            <w:shd w:val="clear" w:color="000000" w:fill="FFFFFF"/>
            <w:vAlign w:val="center"/>
          </w:tcPr>
          <w:p w14:paraId="261EE788" w14:textId="31472947"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139" w:author="Author" w:date="1900-01-01T00:00:00Z"/>
                <w:del w:id="2140" w:author="USA " w:date="2024-03-05T13:20:00Z"/>
                <w:sz w:val="20"/>
              </w:rPr>
            </w:pPr>
            <w:ins w:id="2141" w:author="Author">
              <w:del w:id="2142" w:author="USA " w:date="2024-03-05T13:20:00Z">
                <w:r w:rsidRPr="00813DDF" w:rsidDel="00800536">
                  <w:rPr>
                    <w:sz w:val="20"/>
                  </w:rPr>
                  <w:delText>Starboard / right hand Mark</w:delText>
                </w:r>
              </w:del>
            </w:ins>
          </w:p>
        </w:tc>
        <w:tc>
          <w:tcPr>
            <w:tcW w:w="993" w:type="dxa"/>
            <w:tcBorders>
              <w:top w:val="nil"/>
              <w:left w:val="nil"/>
              <w:bottom w:val="single" w:sz="4" w:space="0" w:color="auto"/>
              <w:right w:val="single" w:sz="4" w:space="0" w:color="auto"/>
            </w:tcBorders>
            <w:shd w:val="clear" w:color="000000" w:fill="BFBFBF"/>
            <w:vAlign w:val="center"/>
          </w:tcPr>
          <w:p w14:paraId="0AA5062E" w14:textId="3E5D29AC"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143" w:author="Author" w:date="1900-01-01T00:00:00Z"/>
                <w:del w:id="2144" w:author="USA " w:date="2024-03-05T13:20:00Z"/>
                <w:b/>
                <w:bCs/>
                <w:sz w:val="20"/>
              </w:rPr>
            </w:pPr>
            <w:ins w:id="2145" w:author="Author">
              <w:del w:id="2146" w:author="USA " w:date="2024-03-05T13:20:00Z">
                <w:r w:rsidRPr="00813DDF" w:rsidDel="00800536">
                  <w:rPr>
                    <w:b/>
                    <w:bCs/>
                    <w:sz w:val="20"/>
                  </w:rPr>
                  <w:delText>57</w:delText>
                </w:r>
              </w:del>
            </w:ins>
          </w:p>
        </w:tc>
        <w:tc>
          <w:tcPr>
            <w:tcW w:w="4188" w:type="dxa"/>
            <w:tcBorders>
              <w:top w:val="nil"/>
              <w:left w:val="nil"/>
              <w:bottom w:val="single" w:sz="4" w:space="0" w:color="auto"/>
              <w:right w:val="single" w:sz="4" w:space="0" w:color="auto"/>
            </w:tcBorders>
            <w:shd w:val="clear" w:color="auto" w:fill="auto"/>
            <w:vAlign w:val="center"/>
          </w:tcPr>
          <w:p w14:paraId="77EAC7E8" w14:textId="0A8AA479"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147" w:author="Author" w:date="1900-01-01T00:00:00Z"/>
                <w:del w:id="2148" w:author="USA " w:date="2024-03-05T13:20:00Z"/>
                <w:sz w:val="20"/>
              </w:rPr>
            </w:pPr>
            <w:ins w:id="2149" w:author="Author">
              <w:del w:id="2150" w:author="USA " w:date="2024-03-05T13:20:00Z">
                <w:r w:rsidRPr="00813DDF" w:rsidDel="00800536">
                  <w:rPr>
                    <w:sz w:val="20"/>
                  </w:rPr>
                  <w:delText> </w:delText>
                </w:r>
              </w:del>
            </w:ins>
          </w:p>
        </w:tc>
      </w:tr>
      <w:tr w:rsidR="00813DDF" w:rsidRPr="00813DDF" w:rsidDel="00800536" w14:paraId="6F385DB9" w14:textId="1CCA1391" w:rsidTr="006A04CB">
        <w:trPr>
          <w:trHeight w:val="315"/>
          <w:ins w:id="2151" w:author="Author" w:date="1900-01-01T00:00:00Z"/>
          <w:del w:id="2152"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079F1C20" w14:textId="3556EE6B"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153" w:author="Author" w:date="1900-01-01T00:00:00Z"/>
                <w:del w:id="2154" w:author="USA " w:date="2024-03-05T13:20:00Z"/>
                <w:b/>
                <w:bCs/>
                <w:sz w:val="20"/>
              </w:rPr>
            </w:pPr>
            <w:ins w:id="2155" w:author="Author">
              <w:del w:id="2156" w:author="USA " w:date="2024-03-05T13:20:00Z">
                <w:r w:rsidRPr="00813DDF" w:rsidDel="00800536">
                  <w:rPr>
                    <w:b/>
                    <w:bCs/>
                    <w:sz w:val="20"/>
                  </w:rPr>
                  <w:delText>07</w:delText>
                </w:r>
              </w:del>
            </w:ins>
          </w:p>
        </w:tc>
        <w:tc>
          <w:tcPr>
            <w:tcW w:w="3794" w:type="dxa"/>
            <w:tcBorders>
              <w:top w:val="nil"/>
              <w:left w:val="nil"/>
              <w:bottom w:val="single" w:sz="4" w:space="0" w:color="auto"/>
              <w:right w:val="single" w:sz="4" w:space="0" w:color="auto"/>
            </w:tcBorders>
            <w:shd w:val="clear" w:color="000000" w:fill="FFFFFF"/>
            <w:vAlign w:val="center"/>
          </w:tcPr>
          <w:p w14:paraId="7E06AF12" w14:textId="5F45CE7F"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157" w:author="Author" w:date="1900-01-01T00:00:00Z"/>
                <w:del w:id="2158" w:author="USA " w:date="2024-03-05T13:20:00Z"/>
                <w:sz w:val="20"/>
              </w:rPr>
            </w:pPr>
            <w:ins w:id="2159" w:author="Author">
              <w:del w:id="2160" w:author="USA " w:date="2024-03-05T13:20:00Z">
                <w:r w:rsidRPr="00813DDF" w:rsidDel="00800536">
                  <w:rPr>
                    <w:sz w:val="20"/>
                  </w:rPr>
                  <w:delText>Preferred Channel Port hand</w:delText>
                </w:r>
              </w:del>
            </w:ins>
          </w:p>
        </w:tc>
        <w:tc>
          <w:tcPr>
            <w:tcW w:w="993" w:type="dxa"/>
            <w:tcBorders>
              <w:top w:val="nil"/>
              <w:left w:val="nil"/>
              <w:bottom w:val="single" w:sz="4" w:space="0" w:color="auto"/>
              <w:right w:val="single" w:sz="4" w:space="0" w:color="auto"/>
            </w:tcBorders>
            <w:shd w:val="clear" w:color="000000" w:fill="BFBFBF"/>
            <w:vAlign w:val="center"/>
          </w:tcPr>
          <w:p w14:paraId="61772F43" w14:textId="3993492F"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161" w:author="Author" w:date="1900-01-01T00:00:00Z"/>
                <w:del w:id="2162" w:author="USA " w:date="2024-03-05T13:20:00Z"/>
                <w:b/>
                <w:bCs/>
                <w:sz w:val="20"/>
              </w:rPr>
            </w:pPr>
            <w:ins w:id="2163" w:author="Author">
              <w:del w:id="2164" w:author="USA " w:date="2024-03-05T13:20:00Z">
                <w:r w:rsidRPr="00813DDF" w:rsidDel="00800536">
                  <w:rPr>
                    <w:b/>
                    <w:bCs/>
                    <w:sz w:val="20"/>
                  </w:rPr>
                  <w:delText>58</w:delText>
                </w:r>
              </w:del>
            </w:ins>
          </w:p>
        </w:tc>
        <w:tc>
          <w:tcPr>
            <w:tcW w:w="4188" w:type="dxa"/>
            <w:tcBorders>
              <w:top w:val="nil"/>
              <w:left w:val="nil"/>
              <w:bottom w:val="single" w:sz="4" w:space="0" w:color="auto"/>
              <w:right w:val="single" w:sz="4" w:space="0" w:color="auto"/>
            </w:tcBorders>
            <w:shd w:val="clear" w:color="auto" w:fill="auto"/>
            <w:vAlign w:val="center"/>
          </w:tcPr>
          <w:p w14:paraId="345D0292" w14:textId="4C275A90"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165" w:author="Author" w:date="1900-01-01T00:00:00Z"/>
                <w:del w:id="2166" w:author="USA " w:date="2024-03-05T13:20:00Z"/>
                <w:sz w:val="20"/>
              </w:rPr>
            </w:pPr>
            <w:ins w:id="2167" w:author="Author">
              <w:del w:id="2168" w:author="USA " w:date="2024-03-05T13:20:00Z">
                <w:r w:rsidRPr="00813DDF" w:rsidDel="00800536">
                  <w:rPr>
                    <w:sz w:val="20"/>
                  </w:rPr>
                  <w:delText> </w:delText>
                </w:r>
              </w:del>
            </w:ins>
          </w:p>
        </w:tc>
      </w:tr>
      <w:tr w:rsidR="00813DDF" w:rsidRPr="00813DDF" w:rsidDel="00800536" w14:paraId="7C40F36A" w14:textId="6C36D737" w:rsidTr="006A04CB">
        <w:trPr>
          <w:trHeight w:val="315"/>
          <w:ins w:id="2169" w:author="Author" w:date="1900-01-01T00:00:00Z"/>
          <w:del w:id="2170"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6070755F" w14:textId="0C2818DE"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171" w:author="Author" w:date="1900-01-01T00:00:00Z"/>
                <w:del w:id="2172" w:author="USA " w:date="2024-03-05T13:20:00Z"/>
                <w:b/>
                <w:bCs/>
                <w:sz w:val="20"/>
              </w:rPr>
            </w:pPr>
            <w:ins w:id="2173" w:author="Author">
              <w:del w:id="2174" w:author="USA " w:date="2024-03-05T13:20:00Z">
                <w:r w:rsidRPr="00813DDF" w:rsidDel="00800536">
                  <w:rPr>
                    <w:b/>
                    <w:bCs/>
                    <w:sz w:val="20"/>
                  </w:rPr>
                  <w:delText>08</w:delText>
                </w:r>
              </w:del>
            </w:ins>
          </w:p>
        </w:tc>
        <w:tc>
          <w:tcPr>
            <w:tcW w:w="3794" w:type="dxa"/>
            <w:tcBorders>
              <w:top w:val="nil"/>
              <w:left w:val="nil"/>
              <w:bottom w:val="single" w:sz="4" w:space="0" w:color="auto"/>
              <w:right w:val="single" w:sz="4" w:space="0" w:color="auto"/>
            </w:tcBorders>
            <w:shd w:val="clear" w:color="000000" w:fill="FFFFFF"/>
            <w:vAlign w:val="center"/>
          </w:tcPr>
          <w:p w14:paraId="55539E65" w14:textId="5B1AE98C"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175" w:author="Author" w:date="1900-01-01T00:00:00Z"/>
                <w:del w:id="2176" w:author="USA " w:date="2024-03-05T13:20:00Z"/>
                <w:sz w:val="20"/>
              </w:rPr>
            </w:pPr>
            <w:ins w:id="2177" w:author="Author">
              <w:del w:id="2178" w:author="USA " w:date="2024-03-05T13:20:00Z">
                <w:r w:rsidRPr="00813DDF" w:rsidDel="00800536">
                  <w:rPr>
                    <w:sz w:val="20"/>
                  </w:rPr>
                  <w:delText>Preferred Channel Starboard hand</w:delText>
                </w:r>
              </w:del>
            </w:ins>
          </w:p>
        </w:tc>
        <w:tc>
          <w:tcPr>
            <w:tcW w:w="993" w:type="dxa"/>
            <w:tcBorders>
              <w:top w:val="nil"/>
              <w:left w:val="nil"/>
              <w:bottom w:val="single" w:sz="4" w:space="0" w:color="auto"/>
              <w:right w:val="single" w:sz="4" w:space="0" w:color="auto"/>
            </w:tcBorders>
            <w:shd w:val="clear" w:color="000000" w:fill="BFBFBF"/>
            <w:vAlign w:val="center"/>
          </w:tcPr>
          <w:p w14:paraId="03F05D37" w14:textId="3857A1FA"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179" w:author="Author" w:date="1900-01-01T00:00:00Z"/>
                <w:del w:id="2180" w:author="USA " w:date="2024-03-05T13:20:00Z"/>
                <w:b/>
                <w:bCs/>
                <w:sz w:val="20"/>
              </w:rPr>
            </w:pPr>
            <w:ins w:id="2181" w:author="Author">
              <w:del w:id="2182" w:author="USA " w:date="2024-03-05T13:20:00Z">
                <w:r w:rsidRPr="00813DDF" w:rsidDel="00800536">
                  <w:rPr>
                    <w:b/>
                    <w:bCs/>
                    <w:sz w:val="20"/>
                  </w:rPr>
                  <w:delText>59</w:delText>
                </w:r>
              </w:del>
            </w:ins>
          </w:p>
        </w:tc>
        <w:tc>
          <w:tcPr>
            <w:tcW w:w="4188" w:type="dxa"/>
            <w:tcBorders>
              <w:top w:val="nil"/>
              <w:left w:val="nil"/>
              <w:bottom w:val="single" w:sz="4" w:space="0" w:color="auto"/>
              <w:right w:val="single" w:sz="4" w:space="0" w:color="auto"/>
            </w:tcBorders>
            <w:shd w:val="clear" w:color="000000" w:fill="FFFFFF"/>
            <w:vAlign w:val="center"/>
          </w:tcPr>
          <w:p w14:paraId="3734B643" w14:textId="012E6720"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183" w:author="Author" w:date="1900-01-01T00:00:00Z"/>
                <w:del w:id="2184" w:author="USA " w:date="2024-03-05T13:20:00Z"/>
                <w:sz w:val="20"/>
              </w:rPr>
            </w:pPr>
            <w:ins w:id="2185" w:author="Author">
              <w:del w:id="2186" w:author="USA " w:date="2024-03-05T13:20:00Z">
                <w:r w:rsidRPr="00813DDF" w:rsidDel="00800536">
                  <w:rPr>
                    <w:sz w:val="20"/>
                  </w:rPr>
                  <w:delText> </w:delText>
                </w:r>
              </w:del>
            </w:ins>
          </w:p>
        </w:tc>
      </w:tr>
      <w:tr w:rsidR="00813DDF" w:rsidRPr="00813DDF" w:rsidDel="00800536" w14:paraId="1903954D" w14:textId="78695789" w:rsidTr="006A04CB">
        <w:trPr>
          <w:trHeight w:val="315"/>
          <w:ins w:id="2187" w:author="Author" w:date="1900-01-01T00:00:00Z"/>
          <w:del w:id="2188"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62C729DC" w14:textId="75DD5C60"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189" w:author="Author" w:date="1900-01-01T00:00:00Z"/>
                <w:del w:id="2190" w:author="USA " w:date="2024-03-05T13:20:00Z"/>
                <w:b/>
                <w:bCs/>
                <w:sz w:val="20"/>
              </w:rPr>
            </w:pPr>
            <w:ins w:id="2191" w:author="Author">
              <w:del w:id="2192" w:author="USA " w:date="2024-03-05T13:20:00Z">
                <w:r w:rsidRPr="00813DDF" w:rsidDel="00800536">
                  <w:rPr>
                    <w:b/>
                    <w:bCs/>
                    <w:sz w:val="20"/>
                  </w:rPr>
                  <w:delText>09</w:delText>
                </w:r>
              </w:del>
            </w:ins>
          </w:p>
        </w:tc>
        <w:tc>
          <w:tcPr>
            <w:tcW w:w="3794" w:type="dxa"/>
            <w:tcBorders>
              <w:top w:val="nil"/>
              <w:left w:val="nil"/>
              <w:bottom w:val="single" w:sz="4" w:space="0" w:color="auto"/>
              <w:right w:val="single" w:sz="4" w:space="0" w:color="auto"/>
            </w:tcBorders>
            <w:shd w:val="clear" w:color="000000" w:fill="FFFFFF"/>
            <w:vAlign w:val="center"/>
          </w:tcPr>
          <w:p w14:paraId="0D9DBC9C" w14:textId="21A19640"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193" w:author="Author" w:date="1900-01-01T00:00:00Z"/>
                <w:del w:id="2194" w:author="USA " w:date="2024-03-05T13:20:00Z"/>
                <w:sz w:val="20"/>
              </w:rPr>
            </w:pPr>
            <w:ins w:id="2195" w:author="Author">
              <w:del w:id="2196" w:author="USA " w:date="2024-03-05T13:20:00Z">
                <w:r w:rsidRPr="00813DDF" w:rsidDel="00800536">
                  <w:rPr>
                    <w:sz w:val="20"/>
                  </w:rPr>
                  <w:delText>Reference point</w:delText>
                </w:r>
              </w:del>
            </w:ins>
          </w:p>
        </w:tc>
        <w:tc>
          <w:tcPr>
            <w:tcW w:w="993" w:type="dxa"/>
            <w:tcBorders>
              <w:top w:val="nil"/>
              <w:left w:val="nil"/>
              <w:bottom w:val="single" w:sz="4" w:space="0" w:color="auto"/>
              <w:right w:val="single" w:sz="4" w:space="0" w:color="auto"/>
            </w:tcBorders>
            <w:shd w:val="clear" w:color="000000" w:fill="BFBFBF"/>
            <w:vAlign w:val="center"/>
          </w:tcPr>
          <w:p w14:paraId="77595E6C" w14:textId="63C84077"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197" w:author="Author" w:date="1900-01-01T00:00:00Z"/>
                <w:del w:id="2198" w:author="USA " w:date="2024-03-05T13:20:00Z"/>
                <w:b/>
                <w:bCs/>
                <w:sz w:val="20"/>
              </w:rPr>
            </w:pPr>
            <w:ins w:id="2199" w:author="Author">
              <w:del w:id="2200" w:author="USA " w:date="2024-03-05T13:20:00Z">
                <w:r w:rsidRPr="00813DDF" w:rsidDel="00800536">
                  <w:rPr>
                    <w:b/>
                    <w:bCs/>
                    <w:sz w:val="20"/>
                  </w:rPr>
                  <w:delText>60</w:delText>
                </w:r>
              </w:del>
            </w:ins>
          </w:p>
        </w:tc>
        <w:tc>
          <w:tcPr>
            <w:tcW w:w="4188" w:type="dxa"/>
            <w:tcBorders>
              <w:top w:val="nil"/>
              <w:left w:val="nil"/>
              <w:bottom w:val="single" w:sz="4" w:space="0" w:color="auto"/>
              <w:right w:val="single" w:sz="4" w:space="0" w:color="auto"/>
            </w:tcBorders>
            <w:shd w:val="clear" w:color="auto" w:fill="auto"/>
            <w:vAlign w:val="center"/>
          </w:tcPr>
          <w:p w14:paraId="3A884674" w14:textId="776F003F"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201" w:author="Author" w:date="1900-01-01T00:00:00Z"/>
                <w:del w:id="2202" w:author="USA " w:date="2024-03-05T13:20:00Z"/>
                <w:sz w:val="20"/>
              </w:rPr>
            </w:pPr>
            <w:ins w:id="2203" w:author="Author">
              <w:del w:id="2204" w:author="USA " w:date="2024-03-05T13:20:00Z">
                <w:r w:rsidRPr="00813DDF" w:rsidDel="00800536">
                  <w:rPr>
                    <w:sz w:val="20"/>
                  </w:rPr>
                  <w:delText> </w:delText>
                </w:r>
              </w:del>
            </w:ins>
          </w:p>
        </w:tc>
      </w:tr>
      <w:tr w:rsidR="00813DDF" w:rsidRPr="00813DDF" w:rsidDel="00800536" w14:paraId="6BEE8445" w14:textId="14140F78" w:rsidTr="006A04CB">
        <w:trPr>
          <w:trHeight w:val="315"/>
          <w:ins w:id="2205" w:author="Author" w:date="1900-01-01T00:00:00Z"/>
          <w:del w:id="2206"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3983778D" w14:textId="28800609"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207" w:author="Author" w:date="1900-01-01T00:00:00Z"/>
                <w:del w:id="2208" w:author="USA " w:date="2024-03-05T13:20:00Z"/>
                <w:b/>
                <w:bCs/>
                <w:sz w:val="20"/>
              </w:rPr>
            </w:pPr>
            <w:ins w:id="2209" w:author="Author">
              <w:del w:id="2210" w:author="USA " w:date="2024-03-05T13:20:00Z">
                <w:r w:rsidRPr="00813DDF" w:rsidDel="00800536">
                  <w:rPr>
                    <w:b/>
                    <w:bCs/>
                    <w:sz w:val="20"/>
                  </w:rPr>
                  <w:delText>10</w:delText>
                </w:r>
              </w:del>
            </w:ins>
          </w:p>
        </w:tc>
        <w:tc>
          <w:tcPr>
            <w:tcW w:w="3794" w:type="dxa"/>
            <w:tcBorders>
              <w:top w:val="nil"/>
              <w:left w:val="nil"/>
              <w:bottom w:val="single" w:sz="4" w:space="0" w:color="auto"/>
              <w:right w:val="single" w:sz="4" w:space="0" w:color="auto"/>
            </w:tcBorders>
            <w:shd w:val="clear" w:color="000000" w:fill="FFFFFF"/>
            <w:vAlign w:val="center"/>
          </w:tcPr>
          <w:p w14:paraId="038E2821" w14:textId="51ECECD0"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211" w:author="Author" w:date="1900-01-01T00:00:00Z"/>
                <w:del w:id="2212" w:author="USA " w:date="2024-03-05T13:20:00Z"/>
                <w:sz w:val="20"/>
              </w:rPr>
            </w:pPr>
            <w:ins w:id="2213" w:author="Author">
              <w:del w:id="2214" w:author="USA " w:date="2024-03-05T13:20:00Z">
                <w:r w:rsidRPr="00813DDF" w:rsidDel="00800536">
                  <w:rPr>
                    <w:sz w:val="20"/>
                  </w:rPr>
                  <w:delText>Special mark</w:delText>
                </w:r>
              </w:del>
            </w:ins>
          </w:p>
        </w:tc>
        <w:tc>
          <w:tcPr>
            <w:tcW w:w="993" w:type="dxa"/>
            <w:tcBorders>
              <w:top w:val="nil"/>
              <w:left w:val="nil"/>
              <w:bottom w:val="single" w:sz="4" w:space="0" w:color="auto"/>
              <w:right w:val="single" w:sz="4" w:space="0" w:color="auto"/>
            </w:tcBorders>
            <w:shd w:val="clear" w:color="000000" w:fill="BFBFBF"/>
            <w:vAlign w:val="center"/>
          </w:tcPr>
          <w:p w14:paraId="7FA62D89" w14:textId="570A7C35"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215" w:author="Author" w:date="1900-01-01T00:00:00Z"/>
                <w:del w:id="2216" w:author="USA " w:date="2024-03-05T13:20:00Z"/>
                <w:b/>
                <w:bCs/>
                <w:sz w:val="20"/>
              </w:rPr>
            </w:pPr>
            <w:ins w:id="2217" w:author="Author">
              <w:del w:id="2218" w:author="USA " w:date="2024-03-05T13:20:00Z">
                <w:r w:rsidRPr="00813DDF" w:rsidDel="00800536">
                  <w:rPr>
                    <w:b/>
                    <w:bCs/>
                    <w:sz w:val="20"/>
                  </w:rPr>
                  <w:delText>61</w:delText>
                </w:r>
              </w:del>
            </w:ins>
          </w:p>
        </w:tc>
        <w:tc>
          <w:tcPr>
            <w:tcW w:w="4188" w:type="dxa"/>
            <w:tcBorders>
              <w:top w:val="nil"/>
              <w:left w:val="nil"/>
              <w:bottom w:val="single" w:sz="4" w:space="0" w:color="auto"/>
              <w:right w:val="single" w:sz="4" w:space="0" w:color="auto"/>
            </w:tcBorders>
            <w:shd w:val="clear" w:color="auto" w:fill="auto"/>
            <w:vAlign w:val="center"/>
          </w:tcPr>
          <w:p w14:paraId="252DDFC6" w14:textId="1FA18FBD"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219" w:author="Author" w:date="1900-01-01T00:00:00Z"/>
                <w:del w:id="2220" w:author="USA " w:date="2024-03-05T13:20:00Z"/>
                <w:sz w:val="20"/>
              </w:rPr>
            </w:pPr>
            <w:ins w:id="2221" w:author="Author">
              <w:del w:id="2222" w:author="USA " w:date="2024-03-05T13:20:00Z">
                <w:r w:rsidRPr="00813DDF" w:rsidDel="00800536">
                  <w:rPr>
                    <w:sz w:val="20"/>
                  </w:rPr>
                  <w:delText>Call-in Point</w:delText>
                </w:r>
              </w:del>
            </w:ins>
          </w:p>
        </w:tc>
      </w:tr>
      <w:tr w:rsidR="00813DDF" w:rsidRPr="00813DDF" w:rsidDel="00800536" w14:paraId="7F283179" w14:textId="6F6E882D" w:rsidTr="006A04CB">
        <w:trPr>
          <w:trHeight w:val="315"/>
          <w:ins w:id="2223" w:author="Author" w:date="1900-01-01T00:00:00Z"/>
          <w:del w:id="2224"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38554700" w14:textId="468643C6"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225" w:author="Author" w:date="1900-01-01T00:00:00Z"/>
                <w:del w:id="2226" w:author="USA " w:date="2024-03-05T13:20:00Z"/>
                <w:b/>
                <w:bCs/>
                <w:sz w:val="20"/>
              </w:rPr>
            </w:pPr>
            <w:ins w:id="2227" w:author="Author">
              <w:del w:id="2228" w:author="USA " w:date="2024-03-05T13:20:00Z">
                <w:r w:rsidRPr="00813DDF" w:rsidDel="00800536">
                  <w:rPr>
                    <w:b/>
                    <w:bCs/>
                    <w:sz w:val="20"/>
                  </w:rPr>
                  <w:delText>11</w:delText>
                </w:r>
              </w:del>
            </w:ins>
          </w:p>
        </w:tc>
        <w:tc>
          <w:tcPr>
            <w:tcW w:w="3794" w:type="dxa"/>
            <w:tcBorders>
              <w:top w:val="nil"/>
              <w:left w:val="nil"/>
              <w:bottom w:val="single" w:sz="4" w:space="0" w:color="auto"/>
              <w:right w:val="single" w:sz="4" w:space="0" w:color="auto"/>
            </w:tcBorders>
            <w:shd w:val="clear" w:color="auto" w:fill="auto"/>
            <w:vAlign w:val="center"/>
          </w:tcPr>
          <w:p w14:paraId="3A918F43" w14:textId="42FA7D3C"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229" w:author="Author" w:date="1900-01-01T00:00:00Z"/>
                <w:del w:id="2230" w:author="USA " w:date="2024-03-05T13:20:00Z"/>
                <w:sz w:val="20"/>
              </w:rPr>
            </w:pPr>
            <w:ins w:id="2231" w:author="Author">
              <w:del w:id="2232" w:author="USA " w:date="2024-03-05T13:20:00Z">
                <w:r w:rsidRPr="00813DDF" w:rsidDel="00800536">
                  <w:rPr>
                    <w:sz w:val="20"/>
                  </w:rPr>
                  <w:delText>Sector light</w:delText>
                </w:r>
              </w:del>
            </w:ins>
          </w:p>
        </w:tc>
        <w:tc>
          <w:tcPr>
            <w:tcW w:w="993" w:type="dxa"/>
            <w:tcBorders>
              <w:top w:val="nil"/>
              <w:left w:val="nil"/>
              <w:bottom w:val="single" w:sz="4" w:space="0" w:color="auto"/>
              <w:right w:val="single" w:sz="4" w:space="0" w:color="auto"/>
            </w:tcBorders>
            <w:shd w:val="clear" w:color="000000" w:fill="BFBFBF"/>
            <w:vAlign w:val="center"/>
          </w:tcPr>
          <w:p w14:paraId="7D31C305" w14:textId="75897AB0"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233" w:author="Author" w:date="1900-01-01T00:00:00Z"/>
                <w:del w:id="2234" w:author="USA " w:date="2024-03-05T13:20:00Z"/>
                <w:b/>
                <w:bCs/>
                <w:sz w:val="20"/>
              </w:rPr>
            </w:pPr>
            <w:ins w:id="2235" w:author="Author">
              <w:del w:id="2236" w:author="USA " w:date="2024-03-05T13:20:00Z">
                <w:r w:rsidRPr="00813DDF" w:rsidDel="00800536">
                  <w:rPr>
                    <w:b/>
                    <w:bCs/>
                    <w:sz w:val="20"/>
                  </w:rPr>
                  <w:delText>62</w:delText>
                </w:r>
              </w:del>
            </w:ins>
          </w:p>
        </w:tc>
        <w:tc>
          <w:tcPr>
            <w:tcW w:w="4188" w:type="dxa"/>
            <w:tcBorders>
              <w:top w:val="nil"/>
              <w:left w:val="nil"/>
              <w:bottom w:val="single" w:sz="4" w:space="0" w:color="auto"/>
              <w:right w:val="single" w:sz="4" w:space="0" w:color="auto"/>
            </w:tcBorders>
            <w:shd w:val="clear" w:color="auto" w:fill="auto"/>
            <w:vAlign w:val="center"/>
          </w:tcPr>
          <w:p w14:paraId="7913942B" w14:textId="1F1E7B57"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237" w:author="Author" w:date="1900-01-01T00:00:00Z"/>
                <w:del w:id="2238" w:author="USA " w:date="2024-03-05T13:20:00Z"/>
                <w:sz w:val="20"/>
              </w:rPr>
            </w:pPr>
            <w:ins w:id="2239" w:author="Author">
              <w:del w:id="2240" w:author="USA " w:date="2024-03-05T13:20:00Z">
                <w:r w:rsidRPr="00813DDF" w:rsidDel="00800536">
                  <w:rPr>
                    <w:sz w:val="20"/>
                  </w:rPr>
                  <w:delText>Do not proceed beyond this point</w:delText>
                </w:r>
              </w:del>
            </w:ins>
          </w:p>
        </w:tc>
      </w:tr>
      <w:tr w:rsidR="00813DDF" w:rsidRPr="00813DDF" w:rsidDel="00800536" w14:paraId="6848BC57" w14:textId="1E6588F0" w:rsidTr="006A04CB">
        <w:trPr>
          <w:trHeight w:val="315"/>
          <w:ins w:id="2241" w:author="Author" w:date="1900-01-01T00:00:00Z"/>
          <w:del w:id="2242"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43FEF8E6" w14:textId="6F23076F"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243" w:author="Author" w:date="1900-01-01T00:00:00Z"/>
                <w:del w:id="2244" w:author="USA " w:date="2024-03-05T13:20:00Z"/>
                <w:b/>
                <w:bCs/>
                <w:sz w:val="20"/>
              </w:rPr>
            </w:pPr>
            <w:ins w:id="2245" w:author="Author">
              <w:del w:id="2246" w:author="USA " w:date="2024-03-05T13:20:00Z">
                <w:r w:rsidRPr="00813DDF" w:rsidDel="00800536">
                  <w:rPr>
                    <w:b/>
                    <w:bCs/>
                    <w:sz w:val="20"/>
                  </w:rPr>
                  <w:delText>12</w:delText>
                </w:r>
              </w:del>
            </w:ins>
          </w:p>
        </w:tc>
        <w:tc>
          <w:tcPr>
            <w:tcW w:w="3794" w:type="dxa"/>
            <w:tcBorders>
              <w:top w:val="nil"/>
              <w:left w:val="nil"/>
              <w:bottom w:val="single" w:sz="4" w:space="0" w:color="auto"/>
              <w:right w:val="single" w:sz="4" w:space="0" w:color="auto"/>
            </w:tcBorders>
            <w:shd w:val="clear" w:color="auto" w:fill="auto"/>
            <w:vAlign w:val="center"/>
          </w:tcPr>
          <w:p w14:paraId="279F78D5" w14:textId="2FFBC40E"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247" w:author="Author" w:date="1900-01-01T00:00:00Z"/>
                <w:del w:id="2248" w:author="USA " w:date="2024-03-05T13:20:00Z"/>
                <w:sz w:val="20"/>
              </w:rPr>
            </w:pPr>
            <w:ins w:id="2249" w:author="Author">
              <w:del w:id="2250" w:author="USA " w:date="2024-03-05T13:20:00Z">
                <w:r w:rsidRPr="00813DDF" w:rsidDel="00800536">
                  <w:rPr>
                    <w:sz w:val="20"/>
                  </w:rPr>
                  <w:delText>Range Front</w:delText>
                </w:r>
              </w:del>
            </w:ins>
          </w:p>
        </w:tc>
        <w:tc>
          <w:tcPr>
            <w:tcW w:w="993" w:type="dxa"/>
            <w:tcBorders>
              <w:top w:val="nil"/>
              <w:left w:val="nil"/>
              <w:bottom w:val="single" w:sz="4" w:space="0" w:color="auto"/>
              <w:right w:val="single" w:sz="4" w:space="0" w:color="auto"/>
            </w:tcBorders>
            <w:shd w:val="clear" w:color="000000" w:fill="BFBFBF"/>
            <w:vAlign w:val="center"/>
          </w:tcPr>
          <w:p w14:paraId="2BEB3EB9" w14:textId="6BEEB1AE"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251" w:author="Author" w:date="1900-01-01T00:00:00Z"/>
                <w:del w:id="2252" w:author="USA " w:date="2024-03-05T13:20:00Z"/>
                <w:b/>
                <w:bCs/>
                <w:sz w:val="20"/>
              </w:rPr>
            </w:pPr>
            <w:ins w:id="2253" w:author="Author">
              <w:del w:id="2254" w:author="USA " w:date="2024-03-05T13:20:00Z">
                <w:r w:rsidRPr="00813DDF" w:rsidDel="00800536">
                  <w:rPr>
                    <w:b/>
                    <w:bCs/>
                    <w:sz w:val="20"/>
                  </w:rPr>
                  <w:delText>63</w:delText>
                </w:r>
              </w:del>
            </w:ins>
          </w:p>
        </w:tc>
        <w:tc>
          <w:tcPr>
            <w:tcW w:w="4188" w:type="dxa"/>
            <w:tcBorders>
              <w:top w:val="nil"/>
              <w:left w:val="nil"/>
              <w:bottom w:val="single" w:sz="4" w:space="0" w:color="auto"/>
              <w:right w:val="single" w:sz="4" w:space="0" w:color="auto"/>
            </w:tcBorders>
            <w:shd w:val="clear" w:color="auto" w:fill="auto"/>
            <w:vAlign w:val="center"/>
          </w:tcPr>
          <w:p w14:paraId="7AD213A6" w14:textId="462BEE66"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255" w:author="Author" w:date="1900-01-01T00:00:00Z"/>
                <w:del w:id="2256" w:author="USA " w:date="2024-03-05T13:20:00Z"/>
                <w:sz w:val="20"/>
              </w:rPr>
            </w:pPr>
            <w:ins w:id="2257" w:author="Author">
              <w:del w:id="2258" w:author="USA " w:date="2024-03-05T13:20:00Z">
                <w:r w:rsidRPr="00813DDF" w:rsidDel="00800536">
                  <w:rPr>
                    <w:sz w:val="20"/>
                  </w:rPr>
                  <w:delText>Proceed reduced speed</w:delText>
                </w:r>
              </w:del>
            </w:ins>
          </w:p>
        </w:tc>
      </w:tr>
      <w:tr w:rsidR="00813DDF" w:rsidRPr="00813DDF" w:rsidDel="00800536" w14:paraId="6158DE08" w14:textId="219EF494" w:rsidTr="006A04CB">
        <w:trPr>
          <w:trHeight w:val="315"/>
          <w:ins w:id="2259" w:author="Author" w:date="1900-01-01T00:00:00Z"/>
          <w:del w:id="2260"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496E4B51" w14:textId="00BF8EF8"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261" w:author="Author" w:date="1900-01-01T00:00:00Z"/>
                <w:del w:id="2262" w:author="USA " w:date="2024-03-05T13:20:00Z"/>
                <w:b/>
                <w:bCs/>
                <w:sz w:val="20"/>
              </w:rPr>
            </w:pPr>
            <w:ins w:id="2263" w:author="Author">
              <w:del w:id="2264" w:author="USA " w:date="2024-03-05T13:20:00Z">
                <w:r w:rsidRPr="00813DDF" w:rsidDel="00800536">
                  <w:rPr>
                    <w:b/>
                    <w:bCs/>
                    <w:sz w:val="20"/>
                  </w:rPr>
                  <w:delText>13</w:delText>
                </w:r>
              </w:del>
            </w:ins>
          </w:p>
        </w:tc>
        <w:tc>
          <w:tcPr>
            <w:tcW w:w="3794" w:type="dxa"/>
            <w:tcBorders>
              <w:top w:val="nil"/>
              <w:left w:val="nil"/>
              <w:bottom w:val="single" w:sz="4" w:space="0" w:color="auto"/>
              <w:right w:val="single" w:sz="4" w:space="0" w:color="auto"/>
            </w:tcBorders>
            <w:shd w:val="clear" w:color="000000" w:fill="FFFFFF"/>
            <w:vAlign w:val="center"/>
          </w:tcPr>
          <w:p w14:paraId="274C49FA" w14:textId="5517130F"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265" w:author="Author" w:date="1900-01-01T00:00:00Z"/>
                <w:del w:id="2266" w:author="USA " w:date="2024-03-05T13:20:00Z"/>
                <w:sz w:val="20"/>
              </w:rPr>
            </w:pPr>
            <w:ins w:id="2267" w:author="Author">
              <w:del w:id="2268" w:author="USA " w:date="2024-03-05T13:20:00Z">
                <w:r w:rsidRPr="00813DDF" w:rsidDel="00800536">
                  <w:rPr>
                    <w:sz w:val="20"/>
                  </w:rPr>
                  <w:delText>Range Rear</w:delText>
                </w:r>
              </w:del>
            </w:ins>
          </w:p>
        </w:tc>
        <w:tc>
          <w:tcPr>
            <w:tcW w:w="993" w:type="dxa"/>
            <w:tcBorders>
              <w:top w:val="nil"/>
              <w:left w:val="nil"/>
              <w:bottom w:val="single" w:sz="4" w:space="0" w:color="auto"/>
              <w:right w:val="single" w:sz="4" w:space="0" w:color="auto"/>
            </w:tcBorders>
            <w:shd w:val="clear" w:color="000000" w:fill="BFBFBF"/>
            <w:vAlign w:val="center"/>
          </w:tcPr>
          <w:p w14:paraId="34BED6B6" w14:textId="3465F1EC"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269" w:author="Author" w:date="1900-01-01T00:00:00Z"/>
                <w:del w:id="2270" w:author="USA " w:date="2024-03-05T13:20:00Z"/>
                <w:b/>
                <w:bCs/>
                <w:sz w:val="20"/>
              </w:rPr>
            </w:pPr>
            <w:ins w:id="2271" w:author="Author">
              <w:del w:id="2272" w:author="USA " w:date="2024-03-05T13:20:00Z">
                <w:r w:rsidRPr="00813DDF" w:rsidDel="00800536">
                  <w:rPr>
                    <w:b/>
                    <w:bCs/>
                    <w:sz w:val="20"/>
                  </w:rPr>
                  <w:delText>64</w:delText>
                </w:r>
              </w:del>
            </w:ins>
          </w:p>
        </w:tc>
        <w:tc>
          <w:tcPr>
            <w:tcW w:w="4188" w:type="dxa"/>
            <w:tcBorders>
              <w:top w:val="nil"/>
              <w:left w:val="nil"/>
              <w:bottom w:val="single" w:sz="4" w:space="0" w:color="auto"/>
              <w:right w:val="single" w:sz="4" w:space="0" w:color="auto"/>
            </w:tcBorders>
            <w:shd w:val="clear" w:color="auto" w:fill="auto"/>
            <w:vAlign w:val="center"/>
          </w:tcPr>
          <w:p w14:paraId="183FC442" w14:textId="5AE1C066"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273" w:author="Author" w:date="1900-01-01T00:00:00Z"/>
                <w:del w:id="2274" w:author="USA " w:date="2024-03-05T13:20:00Z"/>
                <w:sz w:val="20"/>
              </w:rPr>
            </w:pPr>
            <w:ins w:id="2275" w:author="Author">
              <w:del w:id="2276" w:author="USA " w:date="2024-03-05T13:20:00Z">
                <w:r w:rsidRPr="00813DDF" w:rsidDel="00800536">
                  <w:rPr>
                    <w:sz w:val="20"/>
                  </w:rPr>
                  <w:delText>Proceed (outside channel only)</w:delText>
                </w:r>
              </w:del>
            </w:ins>
          </w:p>
        </w:tc>
      </w:tr>
      <w:tr w:rsidR="00813DDF" w:rsidRPr="00813DDF" w:rsidDel="00800536" w14:paraId="11E25045" w14:textId="66A296C3" w:rsidTr="006A04CB">
        <w:trPr>
          <w:trHeight w:val="315"/>
          <w:ins w:id="2277" w:author="Author" w:date="1900-01-01T00:00:00Z"/>
          <w:del w:id="2278"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294AD2BE" w14:textId="73DC61DE"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279" w:author="Author" w:date="1900-01-01T00:00:00Z"/>
                <w:del w:id="2280" w:author="USA " w:date="2024-03-05T13:20:00Z"/>
                <w:b/>
                <w:bCs/>
                <w:sz w:val="20"/>
              </w:rPr>
            </w:pPr>
            <w:ins w:id="2281" w:author="Author">
              <w:del w:id="2282" w:author="USA " w:date="2024-03-05T13:20:00Z">
                <w:r w:rsidRPr="00813DDF" w:rsidDel="00800536">
                  <w:rPr>
                    <w:b/>
                    <w:bCs/>
                    <w:sz w:val="20"/>
                  </w:rPr>
                  <w:delText>14</w:delText>
                </w:r>
              </w:del>
            </w:ins>
          </w:p>
        </w:tc>
        <w:tc>
          <w:tcPr>
            <w:tcW w:w="3794" w:type="dxa"/>
            <w:tcBorders>
              <w:top w:val="nil"/>
              <w:left w:val="nil"/>
              <w:bottom w:val="single" w:sz="4" w:space="0" w:color="auto"/>
              <w:right w:val="single" w:sz="4" w:space="0" w:color="auto"/>
            </w:tcBorders>
            <w:shd w:val="clear" w:color="auto" w:fill="auto"/>
            <w:vAlign w:val="center"/>
          </w:tcPr>
          <w:p w14:paraId="368383D6" w14:textId="63BC39BC"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283" w:author="Author" w:date="1900-01-01T00:00:00Z"/>
                <w:del w:id="2284" w:author="USA " w:date="2024-03-05T13:20:00Z"/>
                <w:sz w:val="20"/>
              </w:rPr>
            </w:pPr>
            <w:ins w:id="2285" w:author="Author">
              <w:del w:id="2286" w:author="USA " w:date="2024-03-05T13:20:00Z">
                <w:r w:rsidRPr="00813DDF" w:rsidDel="00800536">
                  <w:rPr>
                    <w:sz w:val="20"/>
                  </w:rPr>
                  <w:delText> </w:delText>
                </w:r>
              </w:del>
            </w:ins>
          </w:p>
        </w:tc>
        <w:tc>
          <w:tcPr>
            <w:tcW w:w="993" w:type="dxa"/>
            <w:tcBorders>
              <w:top w:val="nil"/>
              <w:left w:val="nil"/>
              <w:bottom w:val="single" w:sz="4" w:space="0" w:color="auto"/>
              <w:right w:val="single" w:sz="4" w:space="0" w:color="auto"/>
            </w:tcBorders>
            <w:shd w:val="clear" w:color="000000" w:fill="BFBFBF"/>
            <w:vAlign w:val="center"/>
          </w:tcPr>
          <w:p w14:paraId="6E658726" w14:textId="60CB650F"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287" w:author="Author" w:date="1900-01-01T00:00:00Z"/>
                <w:del w:id="2288" w:author="USA " w:date="2024-03-05T13:20:00Z"/>
                <w:b/>
                <w:bCs/>
                <w:sz w:val="20"/>
              </w:rPr>
            </w:pPr>
            <w:ins w:id="2289" w:author="Author">
              <w:del w:id="2290" w:author="USA " w:date="2024-03-05T13:20:00Z">
                <w:r w:rsidRPr="00813DDF" w:rsidDel="00800536">
                  <w:rPr>
                    <w:b/>
                    <w:bCs/>
                    <w:sz w:val="20"/>
                  </w:rPr>
                  <w:delText>65</w:delText>
                </w:r>
              </w:del>
            </w:ins>
          </w:p>
        </w:tc>
        <w:tc>
          <w:tcPr>
            <w:tcW w:w="4188" w:type="dxa"/>
            <w:tcBorders>
              <w:top w:val="nil"/>
              <w:left w:val="nil"/>
              <w:bottom w:val="single" w:sz="4" w:space="0" w:color="auto"/>
              <w:right w:val="single" w:sz="4" w:space="0" w:color="auto"/>
            </w:tcBorders>
            <w:shd w:val="clear" w:color="auto" w:fill="auto"/>
            <w:vAlign w:val="center"/>
          </w:tcPr>
          <w:p w14:paraId="47FEB7E9" w14:textId="34A986BB"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291" w:author="Author" w:date="1900-01-01T00:00:00Z"/>
                <w:del w:id="2292" w:author="USA " w:date="2024-03-05T13:20:00Z"/>
                <w:sz w:val="20"/>
              </w:rPr>
            </w:pPr>
            <w:ins w:id="2293" w:author="Author">
              <w:del w:id="2294" w:author="USA " w:date="2024-03-05T13:20:00Z">
                <w:r w:rsidRPr="00813DDF" w:rsidDel="00800536">
                  <w:rPr>
                    <w:sz w:val="20"/>
                  </w:rPr>
                  <w:delText>Proceed (one-way traffic only)</w:delText>
                </w:r>
              </w:del>
            </w:ins>
          </w:p>
        </w:tc>
      </w:tr>
      <w:tr w:rsidR="00813DDF" w:rsidRPr="00813DDF" w:rsidDel="00800536" w14:paraId="0E3255EC" w14:textId="20B4F768" w:rsidTr="006A04CB">
        <w:trPr>
          <w:trHeight w:val="315"/>
          <w:ins w:id="2295" w:author="Author" w:date="1900-01-01T00:00:00Z"/>
          <w:del w:id="2296"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322E2CC0" w14:textId="43DCAE37"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297" w:author="Author" w:date="1900-01-01T00:00:00Z"/>
                <w:del w:id="2298" w:author="USA " w:date="2024-03-05T13:20:00Z"/>
                <w:b/>
                <w:bCs/>
                <w:sz w:val="20"/>
              </w:rPr>
            </w:pPr>
            <w:ins w:id="2299" w:author="Author">
              <w:del w:id="2300" w:author="USA " w:date="2024-03-05T13:20:00Z">
                <w:r w:rsidRPr="00813DDF" w:rsidDel="00800536">
                  <w:rPr>
                    <w:b/>
                    <w:bCs/>
                    <w:sz w:val="20"/>
                  </w:rPr>
                  <w:delText>15</w:delText>
                </w:r>
              </w:del>
            </w:ins>
          </w:p>
        </w:tc>
        <w:tc>
          <w:tcPr>
            <w:tcW w:w="3794" w:type="dxa"/>
            <w:tcBorders>
              <w:top w:val="nil"/>
              <w:left w:val="nil"/>
              <w:bottom w:val="single" w:sz="4" w:space="0" w:color="auto"/>
              <w:right w:val="single" w:sz="4" w:space="0" w:color="auto"/>
            </w:tcBorders>
            <w:shd w:val="clear" w:color="auto" w:fill="auto"/>
            <w:vAlign w:val="center"/>
          </w:tcPr>
          <w:p w14:paraId="307798BE" w14:textId="1939ABA1"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301" w:author="Author" w:date="1900-01-01T00:00:00Z"/>
                <w:del w:id="2302" w:author="USA " w:date="2024-03-05T13:20:00Z"/>
                <w:sz w:val="20"/>
              </w:rPr>
            </w:pPr>
            <w:ins w:id="2303" w:author="Author">
              <w:del w:id="2304" w:author="USA " w:date="2024-03-05T13:20:00Z">
                <w:r w:rsidRPr="00813DDF" w:rsidDel="00800536">
                  <w:rPr>
                    <w:sz w:val="20"/>
                  </w:rPr>
                  <w:delText> </w:delText>
                </w:r>
              </w:del>
            </w:ins>
          </w:p>
        </w:tc>
        <w:tc>
          <w:tcPr>
            <w:tcW w:w="993" w:type="dxa"/>
            <w:tcBorders>
              <w:top w:val="nil"/>
              <w:left w:val="nil"/>
              <w:bottom w:val="single" w:sz="4" w:space="0" w:color="auto"/>
              <w:right w:val="single" w:sz="4" w:space="0" w:color="auto"/>
            </w:tcBorders>
            <w:shd w:val="clear" w:color="000000" w:fill="BFBFBF"/>
            <w:vAlign w:val="center"/>
          </w:tcPr>
          <w:p w14:paraId="772B8670" w14:textId="667BD31D"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305" w:author="Author" w:date="1900-01-01T00:00:00Z"/>
                <w:del w:id="2306" w:author="USA " w:date="2024-03-05T13:20:00Z"/>
                <w:b/>
                <w:bCs/>
                <w:sz w:val="20"/>
              </w:rPr>
            </w:pPr>
            <w:ins w:id="2307" w:author="Author">
              <w:del w:id="2308" w:author="USA " w:date="2024-03-05T13:20:00Z">
                <w:r w:rsidRPr="00813DDF" w:rsidDel="00800536">
                  <w:rPr>
                    <w:b/>
                    <w:bCs/>
                    <w:sz w:val="20"/>
                  </w:rPr>
                  <w:delText>66</w:delText>
                </w:r>
              </w:del>
            </w:ins>
          </w:p>
        </w:tc>
        <w:tc>
          <w:tcPr>
            <w:tcW w:w="4188" w:type="dxa"/>
            <w:tcBorders>
              <w:top w:val="nil"/>
              <w:left w:val="nil"/>
              <w:bottom w:val="single" w:sz="4" w:space="0" w:color="auto"/>
              <w:right w:val="single" w:sz="4" w:space="0" w:color="auto"/>
            </w:tcBorders>
            <w:shd w:val="clear" w:color="auto" w:fill="auto"/>
            <w:vAlign w:val="center"/>
          </w:tcPr>
          <w:p w14:paraId="5BD17996" w14:textId="5146B5B0"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309" w:author="Author" w:date="1900-01-01T00:00:00Z"/>
                <w:del w:id="2310" w:author="USA " w:date="2024-03-05T13:20:00Z"/>
                <w:sz w:val="20"/>
              </w:rPr>
            </w:pPr>
            <w:ins w:id="2311" w:author="Author">
              <w:del w:id="2312" w:author="USA " w:date="2024-03-05T13:20:00Z">
                <w:r w:rsidRPr="00813DDF" w:rsidDel="00800536">
                  <w:rPr>
                    <w:sz w:val="20"/>
                  </w:rPr>
                  <w:delText>Information</w:delText>
                </w:r>
              </w:del>
            </w:ins>
          </w:p>
        </w:tc>
      </w:tr>
      <w:tr w:rsidR="00813DDF" w:rsidRPr="00813DDF" w:rsidDel="00800536" w14:paraId="5FA62D0D" w14:textId="788CFE99" w:rsidTr="006A04CB">
        <w:trPr>
          <w:trHeight w:val="315"/>
          <w:ins w:id="2313" w:author="Author" w:date="1900-01-01T00:00:00Z"/>
          <w:del w:id="2314"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3C16FDD3" w14:textId="3C2AC10A"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315" w:author="Author" w:date="1900-01-01T00:00:00Z"/>
                <w:del w:id="2316" w:author="USA " w:date="2024-03-05T13:20:00Z"/>
                <w:b/>
                <w:bCs/>
                <w:sz w:val="20"/>
              </w:rPr>
            </w:pPr>
            <w:ins w:id="2317" w:author="Author">
              <w:del w:id="2318" w:author="USA " w:date="2024-03-05T13:20:00Z">
                <w:r w:rsidRPr="00813DDF" w:rsidDel="00800536">
                  <w:rPr>
                    <w:b/>
                    <w:bCs/>
                    <w:sz w:val="20"/>
                  </w:rPr>
                  <w:lastRenderedPageBreak/>
                  <w:delText>16</w:delText>
                </w:r>
              </w:del>
            </w:ins>
          </w:p>
        </w:tc>
        <w:tc>
          <w:tcPr>
            <w:tcW w:w="3794" w:type="dxa"/>
            <w:tcBorders>
              <w:top w:val="nil"/>
              <w:left w:val="nil"/>
              <w:bottom w:val="single" w:sz="4" w:space="0" w:color="auto"/>
              <w:right w:val="single" w:sz="4" w:space="0" w:color="auto"/>
            </w:tcBorders>
            <w:shd w:val="clear" w:color="auto" w:fill="auto"/>
            <w:vAlign w:val="center"/>
          </w:tcPr>
          <w:p w14:paraId="59145F3E" w14:textId="5F15408E"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319" w:author="Author" w:date="1900-01-01T00:00:00Z"/>
                <w:del w:id="2320" w:author="USA " w:date="2024-03-05T13:20:00Z"/>
                <w:sz w:val="20"/>
              </w:rPr>
            </w:pPr>
            <w:ins w:id="2321" w:author="Author">
              <w:del w:id="2322" w:author="USA " w:date="2024-03-05T13:20:00Z">
                <w:r w:rsidRPr="00813DDF" w:rsidDel="00800536">
                  <w:rPr>
                    <w:sz w:val="20"/>
                  </w:rPr>
                  <w:delText>Anchorage</w:delText>
                </w:r>
              </w:del>
            </w:ins>
          </w:p>
        </w:tc>
        <w:tc>
          <w:tcPr>
            <w:tcW w:w="993" w:type="dxa"/>
            <w:tcBorders>
              <w:top w:val="nil"/>
              <w:left w:val="nil"/>
              <w:bottom w:val="single" w:sz="4" w:space="0" w:color="auto"/>
              <w:right w:val="single" w:sz="4" w:space="0" w:color="auto"/>
            </w:tcBorders>
            <w:shd w:val="clear" w:color="000000" w:fill="BFBFBF"/>
            <w:vAlign w:val="center"/>
          </w:tcPr>
          <w:p w14:paraId="7D96B452" w14:textId="23FE6EBB"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323" w:author="Author" w:date="1900-01-01T00:00:00Z"/>
                <w:del w:id="2324" w:author="USA " w:date="2024-03-05T13:20:00Z"/>
                <w:b/>
                <w:bCs/>
                <w:sz w:val="20"/>
              </w:rPr>
            </w:pPr>
            <w:ins w:id="2325" w:author="Author">
              <w:del w:id="2326" w:author="USA " w:date="2024-03-05T13:20:00Z">
                <w:r w:rsidRPr="00813DDF" w:rsidDel="00800536">
                  <w:rPr>
                    <w:b/>
                    <w:bCs/>
                    <w:sz w:val="20"/>
                  </w:rPr>
                  <w:delText>67</w:delText>
                </w:r>
              </w:del>
            </w:ins>
          </w:p>
        </w:tc>
        <w:tc>
          <w:tcPr>
            <w:tcW w:w="4188" w:type="dxa"/>
            <w:tcBorders>
              <w:top w:val="nil"/>
              <w:left w:val="nil"/>
              <w:bottom w:val="single" w:sz="4" w:space="0" w:color="auto"/>
              <w:right w:val="single" w:sz="4" w:space="0" w:color="auto"/>
            </w:tcBorders>
            <w:shd w:val="clear" w:color="auto" w:fill="auto"/>
            <w:vAlign w:val="center"/>
          </w:tcPr>
          <w:p w14:paraId="1990B616" w14:textId="334EFEAD"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327" w:author="Author" w:date="1900-01-01T00:00:00Z"/>
                <w:del w:id="2328" w:author="USA " w:date="2024-03-05T13:20:00Z"/>
                <w:sz w:val="20"/>
              </w:rPr>
            </w:pPr>
            <w:ins w:id="2329" w:author="Author">
              <w:del w:id="2330" w:author="USA " w:date="2024-03-05T13:20:00Z">
                <w:r w:rsidRPr="00813DDF" w:rsidDel="00800536">
                  <w:rPr>
                    <w:sz w:val="20"/>
                  </w:rPr>
                  <w:delText>Restricted OPS</w:delText>
                </w:r>
              </w:del>
            </w:ins>
          </w:p>
        </w:tc>
      </w:tr>
      <w:tr w:rsidR="00813DDF" w:rsidRPr="00813DDF" w:rsidDel="00800536" w14:paraId="3A6FC524" w14:textId="4ACB3715" w:rsidTr="006A04CB">
        <w:trPr>
          <w:trHeight w:val="315"/>
          <w:ins w:id="2331" w:author="Author" w:date="1900-01-01T00:00:00Z"/>
          <w:del w:id="2332"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051B3B5F" w14:textId="0A8BAFC5"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333" w:author="Author" w:date="1900-01-01T00:00:00Z"/>
                <w:del w:id="2334" w:author="USA " w:date="2024-03-05T13:20:00Z"/>
                <w:b/>
                <w:bCs/>
                <w:sz w:val="20"/>
              </w:rPr>
            </w:pPr>
            <w:ins w:id="2335" w:author="Author">
              <w:del w:id="2336" w:author="USA " w:date="2024-03-05T13:20:00Z">
                <w:r w:rsidRPr="00813DDF" w:rsidDel="00800536">
                  <w:rPr>
                    <w:b/>
                    <w:bCs/>
                    <w:sz w:val="20"/>
                  </w:rPr>
                  <w:delText>17</w:delText>
                </w:r>
              </w:del>
            </w:ins>
          </w:p>
        </w:tc>
        <w:tc>
          <w:tcPr>
            <w:tcW w:w="3794" w:type="dxa"/>
            <w:tcBorders>
              <w:top w:val="nil"/>
              <w:left w:val="nil"/>
              <w:bottom w:val="single" w:sz="4" w:space="0" w:color="auto"/>
              <w:right w:val="single" w:sz="4" w:space="0" w:color="auto"/>
            </w:tcBorders>
            <w:shd w:val="clear" w:color="000000" w:fill="FFFFFF"/>
            <w:vAlign w:val="center"/>
          </w:tcPr>
          <w:p w14:paraId="00C1515B" w14:textId="380524CC"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337" w:author="Author" w:date="1900-01-01T00:00:00Z"/>
                <w:del w:id="2338" w:author="USA " w:date="2024-03-05T13:20:00Z"/>
                <w:sz w:val="20"/>
              </w:rPr>
            </w:pPr>
            <w:ins w:id="2339" w:author="Author">
              <w:del w:id="2340" w:author="USA " w:date="2024-03-05T13:20:00Z">
                <w:r w:rsidRPr="00813DDF" w:rsidDel="00800536">
                  <w:rPr>
                    <w:sz w:val="20"/>
                  </w:rPr>
                  <w:delText>Mooring</w:delText>
                </w:r>
              </w:del>
            </w:ins>
          </w:p>
        </w:tc>
        <w:tc>
          <w:tcPr>
            <w:tcW w:w="993" w:type="dxa"/>
            <w:tcBorders>
              <w:top w:val="nil"/>
              <w:left w:val="nil"/>
              <w:bottom w:val="single" w:sz="4" w:space="0" w:color="auto"/>
              <w:right w:val="single" w:sz="4" w:space="0" w:color="auto"/>
            </w:tcBorders>
            <w:shd w:val="clear" w:color="000000" w:fill="BFBFBF"/>
            <w:vAlign w:val="center"/>
          </w:tcPr>
          <w:p w14:paraId="135AB91F" w14:textId="0D5CD723"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341" w:author="Author" w:date="1900-01-01T00:00:00Z"/>
                <w:del w:id="2342" w:author="USA " w:date="2024-03-05T13:20:00Z"/>
                <w:b/>
                <w:bCs/>
                <w:sz w:val="20"/>
              </w:rPr>
            </w:pPr>
            <w:ins w:id="2343" w:author="Author">
              <w:del w:id="2344" w:author="USA " w:date="2024-03-05T13:20:00Z">
                <w:r w:rsidRPr="00813DDF" w:rsidDel="00800536">
                  <w:rPr>
                    <w:b/>
                    <w:bCs/>
                    <w:sz w:val="20"/>
                  </w:rPr>
                  <w:delText>68</w:delText>
                </w:r>
              </w:del>
            </w:ins>
          </w:p>
        </w:tc>
        <w:tc>
          <w:tcPr>
            <w:tcW w:w="4188" w:type="dxa"/>
            <w:tcBorders>
              <w:top w:val="nil"/>
              <w:left w:val="nil"/>
              <w:bottom w:val="single" w:sz="4" w:space="0" w:color="auto"/>
              <w:right w:val="single" w:sz="4" w:space="0" w:color="auto"/>
            </w:tcBorders>
            <w:shd w:val="clear" w:color="auto" w:fill="auto"/>
            <w:vAlign w:val="center"/>
          </w:tcPr>
          <w:p w14:paraId="1A7CA26C" w14:textId="0C94FD6F"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345" w:author="Author" w:date="1900-01-01T00:00:00Z"/>
                <w:del w:id="2346" w:author="USA " w:date="2024-03-05T13:20:00Z"/>
                <w:sz w:val="20"/>
              </w:rPr>
            </w:pPr>
            <w:ins w:id="2347" w:author="Author">
              <w:del w:id="2348" w:author="USA " w:date="2024-03-05T13:20:00Z">
                <w:r w:rsidRPr="00813DDF" w:rsidDel="00800536">
                  <w:rPr>
                    <w:sz w:val="20"/>
                  </w:rPr>
                  <w:delText>No entry / Exclusion</w:delText>
                </w:r>
              </w:del>
            </w:ins>
          </w:p>
        </w:tc>
      </w:tr>
      <w:tr w:rsidR="00813DDF" w:rsidRPr="00813DDF" w:rsidDel="00800536" w14:paraId="6E3AB45A" w14:textId="5AEEF21D" w:rsidTr="006A04CB">
        <w:trPr>
          <w:trHeight w:val="315"/>
          <w:ins w:id="2349" w:author="Author" w:date="1900-01-01T00:00:00Z"/>
          <w:del w:id="2350"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6CEAC53D" w14:textId="1A649A18"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351" w:author="Author" w:date="1900-01-01T00:00:00Z"/>
                <w:del w:id="2352" w:author="USA " w:date="2024-03-05T13:20:00Z"/>
                <w:b/>
                <w:bCs/>
                <w:sz w:val="20"/>
              </w:rPr>
            </w:pPr>
            <w:ins w:id="2353" w:author="Author">
              <w:del w:id="2354" w:author="USA " w:date="2024-03-05T13:20:00Z">
                <w:r w:rsidRPr="00813DDF" w:rsidDel="00800536">
                  <w:rPr>
                    <w:b/>
                    <w:bCs/>
                    <w:sz w:val="20"/>
                  </w:rPr>
                  <w:delText>18</w:delText>
                </w:r>
              </w:del>
            </w:ins>
          </w:p>
        </w:tc>
        <w:tc>
          <w:tcPr>
            <w:tcW w:w="3794" w:type="dxa"/>
            <w:tcBorders>
              <w:top w:val="nil"/>
              <w:left w:val="nil"/>
              <w:bottom w:val="single" w:sz="4" w:space="0" w:color="auto"/>
              <w:right w:val="single" w:sz="4" w:space="0" w:color="auto"/>
            </w:tcBorders>
            <w:shd w:val="clear" w:color="auto" w:fill="auto"/>
            <w:vAlign w:val="center"/>
          </w:tcPr>
          <w:p w14:paraId="059D9E83" w14:textId="43F627CC"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355" w:author="Author" w:date="1900-01-01T00:00:00Z"/>
                <w:del w:id="2356" w:author="USA " w:date="2024-03-05T13:20:00Z"/>
                <w:sz w:val="20"/>
              </w:rPr>
            </w:pPr>
            <w:ins w:id="2357" w:author="Author">
              <w:del w:id="2358" w:author="USA " w:date="2024-03-05T13:20:00Z">
                <w:r w:rsidRPr="00813DDF" w:rsidDel="00800536">
                  <w:rPr>
                    <w:sz w:val="20"/>
                  </w:rPr>
                  <w:delText> </w:delText>
                </w:r>
              </w:del>
            </w:ins>
          </w:p>
        </w:tc>
        <w:tc>
          <w:tcPr>
            <w:tcW w:w="993" w:type="dxa"/>
            <w:tcBorders>
              <w:top w:val="nil"/>
              <w:left w:val="nil"/>
              <w:bottom w:val="single" w:sz="4" w:space="0" w:color="auto"/>
              <w:right w:val="single" w:sz="4" w:space="0" w:color="auto"/>
            </w:tcBorders>
            <w:shd w:val="clear" w:color="000000" w:fill="BFBFBF"/>
            <w:vAlign w:val="center"/>
          </w:tcPr>
          <w:p w14:paraId="0AD6CA0E" w14:textId="1A730AC4"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359" w:author="Author" w:date="1900-01-01T00:00:00Z"/>
                <w:del w:id="2360" w:author="USA " w:date="2024-03-05T13:20:00Z"/>
                <w:b/>
                <w:bCs/>
                <w:sz w:val="20"/>
              </w:rPr>
            </w:pPr>
            <w:ins w:id="2361" w:author="Author">
              <w:del w:id="2362" w:author="USA " w:date="2024-03-05T13:20:00Z">
                <w:r w:rsidRPr="00813DDF" w:rsidDel="00800536">
                  <w:rPr>
                    <w:b/>
                    <w:bCs/>
                    <w:sz w:val="20"/>
                  </w:rPr>
                  <w:delText>69</w:delText>
                </w:r>
              </w:del>
            </w:ins>
          </w:p>
        </w:tc>
        <w:tc>
          <w:tcPr>
            <w:tcW w:w="4188" w:type="dxa"/>
            <w:tcBorders>
              <w:top w:val="nil"/>
              <w:left w:val="nil"/>
              <w:bottom w:val="single" w:sz="4" w:space="0" w:color="auto"/>
              <w:right w:val="single" w:sz="4" w:space="0" w:color="auto"/>
            </w:tcBorders>
            <w:shd w:val="clear" w:color="auto" w:fill="auto"/>
            <w:vAlign w:val="center"/>
          </w:tcPr>
          <w:p w14:paraId="6D1232FB" w14:textId="608B4BFC"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363" w:author="Author" w:date="1900-01-01T00:00:00Z"/>
                <w:del w:id="2364" w:author="USA " w:date="2024-03-05T13:20:00Z"/>
                <w:sz w:val="20"/>
              </w:rPr>
            </w:pPr>
            <w:ins w:id="2365" w:author="Author">
              <w:del w:id="2366" w:author="USA " w:date="2024-03-05T13:20:00Z">
                <w:r w:rsidRPr="00813DDF" w:rsidDel="00800536">
                  <w:rPr>
                    <w:sz w:val="20"/>
                  </w:rPr>
                  <w:delText>Entry permitted</w:delText>
                </w:r>
              </w:del>
            </w:ins>
          </w:p>
        </w:tc>
      </w:tr>
      <w:tr w:rsidR="00813DDF" w:rsidRPr="00813DDF" w:rsidDel="00800536" w14:paraId="70F404FD" w14:textId="3A28A2FC" w:rsidTr="006A04CB">
        <w:trPr>
          <w:trHeight w:val="315"/>
          <w:ins w:id="2367" w:author="Author" w:date="1900-01-01T00:00:00Z"/>
          <w:del w:id="2368"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5D25D38F" w14:textId="5CB5A1E5"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369" w:author="Author" w:date="1900-01-01T00:00:00Z"/>
                <w:del w:id="2370" w:author="USA " w:date="2024-03-05T13:20:00Z"/>
                <w:b/>
                <w:bCs/>
                <w:sz w:val="20"/>
              </w:rPr>
            </w:pPr>
            <w:ins w:id="2371" w:author="Author">
              <w:del w:id="2372" w:author="USA " w:date="2024-03-05T13:20:00Z">
                <w:r w:rsidRPr="00813DDF" w:rsidDel="00800536">
                  <w:rPr>
                    <w:b/>
                    <w:bCs/>
                    <w:sz w:val="20"/>
                  </w:rPr>
                  <w:delText>19</w:delText>
                </w:r>
              </w:del>
            </w:ins>
          </w:p>
        </w:tc>
        <w:tc>
          <w:tcPr>
            <w:tcW w:w="3794" w:type="dxa"/>
            <w:tcBorders>
              <w:top w:val="nil"/>
              <w:left w:val="nil"/>
              <w:bottom w:val="single" w:sz="4" w:space="0" w:color="auto"/>
              <w:right w:val="single" w:sz="4" w:space="0" w:color="auto"/>
            </w:tcBorders>
            <w:shd w:val="clear" w:color="auto" w:fill="auto"/>
            <w:vAlign w:val="center"/>
          </w:tcPr>
          <w:p w14:paraId="0F320053" w14:textId="00160989"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373" w:author="Author" w:date="1900-01-01T00:00:00Z"/>
                <w:del w:id="2374" w:author="USA " w:date="2024-03-05T13:20:00Z"/>
                <w:sz w:val="20"/>
              </w:rPr>
            </w:pPr>
            <w:ins w:id="2375" w:author="Author">
              <w:del w:id="2376" w:author="USA " w:date="2024-03-05T13:20:00Z">
                <w:r w:rsidRPr="00813DDF" w:rsidDel="00800536">
                  <w:rPr>
                    <w:sz w:val="20"/>
                  </w:rPr>
                  <w:delText>Channel near the right bank (red)</w:delText>
                </w:r>
              </w:del>
            </w:ins>
          </w:p>
        </w:tc>
        <w:tc>
          <w:tcPr>
            <w:tcW w:w="993" w:type="dxa"/>
            <w:tcBorders>
              <w:top w:val="nil"/>
              <w:left w:val="nil"/>
              <w:bottom w:val="single" w:sz="4" w:space="0" w:color="auto"/>
              <w:right w:val="single" w:sz="4" w:space="0" w:color="auto"/>
            </w:tcBorders>
            <w:shd w:val="clear" w:color="000000" w:fill="BFBFBF"/>
            <w:vAlign w:val="center"/>
          </w:tcPr>
          <w:p w14:paraId="0C432ECC" w14:textId="7127AAB4"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377" w:author="Author" w:date="1900-01-01T00:00:00Z"/>
                <w:del w:id="2378" w:author="USA " w:date="2024-03-05T13:20:00Z"/>
                <w:b/>
                <w:bCs/>
                <w:sz w:val="20"/>
              </w:rPr>
            </w:pPr>
            <w:ins w:id="2379" w:author="Author">
              <w:del w:id="2380" w:author="USA " w:date="2024-03-05T13:20:00Z">
                <w:r w:rsidRPr="00813DDF" w:rsidDel="00800536">
                  <w:rPr>
                    <w:b/>
                    <w:bCs/>
                    <w:sz w:val="20"/>
                  </w:rPr>
                  <w:delText>70</w:delText>
                </w:r>
              </w:del>
            </w:ins>
          </w:p>
        </w:tc>
        <w:tc>
          <w:tcPr>
            <w:tcW w:w="4188" w:type="dxa"/>
            <w:tcBorders>
              <w:top w:val="nil"/>
              <w:left w:val="nil"/>
              <w:bottom w:val="single" w:sz="4" w:space="0" w:color="auto"/>
              <w:right w:val="single" w:sz="4" w:space="0" w:color="auto"/>
            </w:tcBorders>
            <w:shd w:val="clear" w:color="auto" w:fill="auto"/>
            <w:vAlign w:val="center"/>
          </w:tcPr>
          <w:p w14:paraId="0866F5E5" w14:textId="5EE96084"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381" w:author="Author" w:date="1900-01-01T00:00:00Z"/>
                <w:del w:id="2382" w:author="USA " w:date="2024-03-05T13:20:00Z"/>
                <w:sz w:val="20"/>
              </w:rPr>
            </w:pPr>
            <w:ins w:id="2383" w:author="Author">
              <w:del w:id="2384" w:author="USA " w:date="2024-03-05T13:20:00Z">
                <w:r w:rsidRPr="00813DDF" w:rsidDel="00800536">
                  <w:rPr>
                    <w:sz w:val="20"/>
                  </w:rPr>
                  <w:delText>Entry permitted at reduced speed</w:delText>
                </w:r>
              </w:del>
            </w:ins>
          </w:p>
        </w:tc>
      </w:tr>
      <w:tr w:rsidR="00813DDF" w:rsidRPr="00813DDF" w:rsidDel="00800536" w14:paraId="605CBE5B" w14:textId="4F74DA85" w:rsidTr="006A04CB">
        <w:trPr>
          <w:trHeight w:val="315"/>
          <w:ins w:id="2385" w:author="Author" w:date="1900-01-01T00:00:00Z"/>
          <w:del w:id="2386"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5C7063F5" w14:textId="08C391D4"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387" w:author="Author" w:date="1900-01-01T00:00:00Z"/>
                <w:del w:id="2388" w:author="USA " w:date="2024-03-05T13:20:00Z"/>
                <w:b/>
                <w:bCs/>
                <w:sz w:val="20"/>
              </w:rPr>
            </w:pPr>
            <w:ins w:id="2389" w:author="Author">
              <w:del w:id="2390" w:author="USA " w:date="2024-03-05T13:20:00Z">
                <w:r w:rsidRPr="00813DDF" w:rsidDel="00800536">
                  <w:rPr>
                    <w:b/>
                    <w:bCs/>
                    <w:sz w:val="20"/>
                  </w:rPr>
                  <w:delText>20</w:delText>
                </w:r>
              </w:del>
            </w:ins>
          </w:p>
        </w:tc>
        <w:tc>
          <w:tcPr>
            <w:tcW w:w="3794" w:type="dxa"/>
            <w:tcBorders>
              <w:top w:val="nil"/>
              <w:left w:val="nil"/>
              <w:bottom w:val="single" w:sz="4" w:space="0" w:color="auto"/>
              <w:right w:val="single" w:sz="4" w:space="0" w:color="auto"/>
            </w:tcBorders>
            <w:shd w:val="clear" w:color="auto" w:fill="auto"/>
            <w:vAlign w:val="center"/>
          </w:tcPr>
          <w:p w14:paraId="5EB78631" w14:textId="06D3A2E6"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391" w:author="Author" w:date="1900-01-01T00:00:00Z"/>
                <w:del w:id="2392" w:author="USA " w:date="2024-03-05T13:20:00Z"/>
                <w:sz w:val="20"/>
              </w:rPr>
            </w:pPr>
            <w:ins w:id="2393" w:author="Author">
              <w:del w:id="2394" w:author="USA " w:date="2024-03-05T13:20:00Z">
                <w:r w:rsidRPr="00813DDF" w:rsidDel="00800536">
                  <w:rPr>
                    <w:sz w:val="20"/>
                  </w:rPr>
                  <w:delText xml:space="preserve">Channel near the left bank (green) </w:delText>
                </w:r>
              </w:del>
            </w:ins>
          </w:p>
        </w:tc>
        <w:tc>
          <w:tcPr>
            <w:tcW w:w="993" w:type="dxa"/>
            <w:tcBorders>
              <w:top w:val="nil"/>
              <w:left w:val="nil"/>
              <w:bottom w:val="single" w:sz="4" w:space="0" w:color="auto"/>
              <w:right w:val="single" w:sz="4" w:space="0" w:color="auto"/>
            </w:tcBorders>
            <w:shd w:val="clear" w:color="000000" w:fill="BFBFBF"/>
            <w:vAlign w:val="center"/>
          </w:tcPr>
          <w:p w14:paraId="41A3FDFC" w14:textId="729C297E"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395" w:author="Author" w:date="1900-01-01T00:00:00Z"/>
                <w:del w:id="2396" w:author="USA " w:date="2024-03-05T13:20:00Z"/>
                <w:b/>
                <w:bCs/>
                <w:sz w:val="20"/>
              </w:rPr>
            </w:pPr>
            <w:ins w:id="2397" w:author="Author">
              <w:del w:id="2398" w:author="USA " w:date="2024-03-05T13:20:00Z">
                <w:r w:rsidRPr="00813DDF" w:rsidDel="00800536">
                  <w:rPr>
                    <w:b/>
                    <w:bCs/>
                    <w:sz w:val="20"/>
                  </w:rPr>
                  <w:delText>71</w:delText>
                </w:r>
              </w:del>
            </w:ins>
          </w:p>
        </w:tc>
        <w:tc>
          <w:tcPr>
            <w:tcW w:w="4188" w:type="dxa"/>
            <w:tcBorders>
              <w:top w:val="nil"/>
              <w:left w:val="nil"/>
              <w:bottom w:val="single" w:sz="4" w:space="0" w:color="auto"/>
              <w:right w:val="single" w:sz="4" w:space="0" w:color="auto"/>
            </w:tcBorders>
            <w:shd w:val="clear" w:color="auto" w:fill="auto"/>
            <w:vAlign w:val="center"/>
          </w:tcPr>
          <w:p w14:paraId="4B5393DF" w14:textId="0C5C63FF"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399" w:author="Author" w:date="1900-01-01T00:00:00Z"/>
                <w:del w:id="2400" w:author="USA " w:date="2024-03-05T13:20:00Z"/>
                <w:sz w:val="20"/>
              </w:rPr>
            </w:pPr>
            <w:ins w:id="2401" w:author="Author">
              <w:del w:id="2402" w:author="USA " w:date="2024-03-05T13:20:00Z">
                <w:r w:rsidRPr="00813DDF" w:rsidDel="00800536">
                  <w:rPr>
                    <w:sz w:val="20"/>
                  </w:rPr>
                  <w:delText>Aquaculture farm</w:delText>
                </w:r>
              </w:del>
            </w:ins>
          </w:p>
        </w:tc>
      </w:tr>
      <w:tr w:rsidR="00813DDF" w:rsidRPr="00813DDF" w:rsidDel="00800536" w14:paraId="2431B3B8" w14:textId="09EB055F" w:rsidTr="006A04CB">
        <w:trPr>
          <w:trHeight w:val="315"/>
          <w:ins w:id="2403" w:author="Author" w:date="1900-01-01T00:00:00Z"/>
          <w:del w:id="2404"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60FF9BEC" w14:textId="203A4F44"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405" w:author="Author" w:date="1900-01-01T00:00:00Z"/>
                <w:del w:id="2406" w:author="USA " w:date="2024-03-05T13:20:00Z"/>
                <w:b/>
                <w:bCs/>
                <w:sz w:val="20"/>
              </w:rPr>
            </w:pPr>
            <w:ins w:id="2407" w:author="Author">
              <w:del w:id="2408" w:author="USA " w:date="2024-03-05T13:20:00Z">
                <w:r w:rsidRPr="00813DDF" w:rsidDel="00800536">
                  <w:rPr>
                    <w:b/>
                    <w:bCs/>
                    <w:sz w:val="20"/>
                  </w:rPr>
                  <w:delText>21</w:delText>
                </w:r>
              </w:del>
            </w:ins>
          </w:p>
        </w:tc>
        <w:tc>
          <w:tcPr>
            <w:tcW w:w="3794" w:type="dxa"/>
            <w:tcBorders>
              <w:top w:val="nil"/>
              <w:left w:val="nil"/>
              <w:bottom w:val="single" w:sz="4" w:space="0" w:color="auto"/>
              <w:right w:val="single" w:sz="4" w:space="0" w:color="auto"/>
            </w:tcBorders>
            <w:shd w:val="clear" w:color="auto" w:fill="auto"/>
            <w:vAlign w:val="center"/>
          </w:tcPr>
          <w:p w14:paraId="490D9808" w14:textId="2828B9E7"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409" w:author="Author" w:date="1900-01-01T00:00:00Z"/>
                <w:del w:id="2410" w:author="USA " w:date="2024-03-05T13:20:00Z"/>
                <w:sz w:val="20"/>
              </w:rPr>
            </w:pPr>
            <w:ins w:id="2411" w:author="Author">
              <w:del w:id="2412" w:author="USA " w:date="2024-03-05T13:20:00Z">
                <w:r w:rsidRPr="00813DDF" w:rsidDel="00800536">
                  <w:rPr>
                    <w:sz w:val="20"/>
                  </w:rPr>
                  <w:delText>Cross-over right bank</w:delText>
                </w:r>
              </w:del>
            </w:ins>
          </w:p>
        </w:tc>
        <w:tc>
          <w:tcPr>
            <w:tcW w:w="993" w:type="dxa"/>
            <w:tcBorders>
              <w:top w:val="nil"/>
              <w:left w:val="nil"/>
              <w:bottom w:val="single" w:sz="4" w:space="0" w:color="auto"/>
              <w:right w:val="single" w:sz="4" w:space="0" w:color="auto"/>
            </w:tcBorders>
            <w:shd w:val="clear" w:color="000000" w:fill="BFBFBF"/>
            <w:vAlign w:val="center"/>
          </w:tcPr>
          <w:p w14:paraId="298E48F1" w14:textId="2616665C"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413" w:author="Author" w:date="1900-01-01T00:00:00Z"/>
                <w:del w:id="2414" w:author="USA " w:date="2024-03-05T13:20:00Z"/>
                <w:b/>
                <w:bCs/>
                <w:sz w:val="20"/>
              </w:rPr>
            </w:pPr>
            <w:ins w:id="2415" w:author="Author">
              <w:del w:id="2416" w:author="USA " w:date="2024-03-05T13:20:00Z">
                <w:r w:rsidRPr="00813DDF" w:rsidDel="00800536">
                  <w:rPr>
                    <w:b/>
                    <w:bCs/>
                    <w:sz w:val="20"/>
                  </w:rPr>
                  <w:delText>72</w:delText>
                </w:r>
              </w:del>
            </w:ins>
          </w:p>
        </w:tc>
        <w:tc>
          <w:tcPr>
            <w:tcW w:w="4188" w:type="dxa"/>
            <w:tcBorders>
              <w:top w:val="nil"/>
              <w:left w:val="nil"/>
              <w:bottom w:val="single" w:sz="4" w:space="0" w:color="auto"/>
              <w:right w:val="single" w:sz="4" w:space="0" w:color="auto"/>
            </w:tcBorders>
            <w:shd w:val="clear" w:color="auto" w:fill="auto"/>
            <w:vAlign w:val="center"/>
          </w:tcPr>
          <w:p w14:paraId="52911DD1" w14:textId="6DEF21A7"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417" w:author="Author" w:date="1900-01-01T00:00:00Z"/>
                <w:del w:id="2418" w:author="USA " w:date="2024-03-05T13:20:00Z"/>
                <w:sz w:val="20"/>
              </w:rPr>
            </w:pPr>
            <w:ins w:id="2419" w:author="Author">
              <w:del w:id="2420" w:author="USA " w:date="2024-03-05T13:20:00Z">
                <w:r w:rsidRPr="00813DDF" w:rsidDel="00800536">
                  <w:rPr>
                    <w:sz w:val="20"/>
                  </w:rPr>
                  <w:delText>Underwater OPS</w:delText>
                </w:r>
              </w:del>
            </w:ins>
          </w:p>
        </w:tc>
      </w:tr>
      <w:tr w:rsidR="00813DDF" w:rsidRPr="00813DDF" w:rsidDel="00800536" w14:paraId="0BC095C5" w14:textId="7D909A24" w:rsidTr="006A04CB">
        <w:trPr>
          <w:trHeight w:val="315"/>
          <w:ins w:id="2421" w:author="Author" w:date="1900-01-01T00:00:00Z"/>
          <w:del w:id="2422"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21C856B0" w14:textId="7D1A5FA5"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423" w:author="Author" w:date="1900-01-01T00:00:00Z"/>
                <w:del w:id="2424" w:author="USA " w:date="2024-03-05T13:20:00Z"/>
                <w:b/>
                <w:bCs/>
                <w:sz w:val="20"/>
              </w:rPr>
            </w:pPr>
            <w:ins w:id="2425" w:author="Author">
              <w:del w:id="2426" w:author="USA " w:date="2024-03-05T13:20:00Z">
                <w:r w:rsidRPr="00813DDF" w:rsidDel="00800536">
                  <w:rPr>
                    <w:b/>
                    <w:bCs/>
                    <w:sz w:val="20"/>
                  </w:rPr>
                  <w:delText>22</w:delText>
                </w:r>
              </w:del>
            </w:ins>
          </w:p>
        </w:tc>
        <w:tc>
          <w:tcPr>
            <w:tcW w:w="3794" w:type="dxa"/>
            <w:tcBorders>
              <w:top w:val="nil"/>
              <w:left w:val="nil"/>
              <w:bottom w:val="single" w:sz="4" w:space="0" w:color="auto"/>
              <w:right w:val="single" w:sz="4" w:space="0" w:color="auto"/>
            </w:tcBorders>
            <w:shd w:val="clear" w:color="auto" w:fill="auto"/>
            <w:vAlign w:val="center"/>
          </w:tcPr>
          <w:p w14:paraId="1DB2644C" w14:textId="22FE546B"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427" w:author="Author" w:date="1900-01-01T00:00:00Z"/>
                <w:del w:id="2428" w:author="USA " w:date="2024-03-05T13:20:00Z"/>
                <w:sz w:val="20"/>
              </w:rPr>
            </w:pPr>
            <w:ins w:id="2429" w:author="Author">
              <w:del w:id="2430" w:author="USA " w:date="2024-03-05T13:20:00Z">
                <w:r w:rsidRPr="00813DDF" w:rsidDel="00800536">
                  <w:rPr>
                    <w:sz w:val="20"/>
                  </w:rPr>
                  <w:delText>Cross-over left bank</w:delText>
                </w:r>
              </w:del>
            </w:ins>
          </w:p>
        </w:tc>
        <w:tc>
          <w:tcPr>
            <w:tcW w:w="993" w:type="dxa"/>
            <w:tcBorders>
              <w:top w:val="nil"/>
              <w:left w:val="nil"/>
              <w:bottom w:val="single" w:sz="4" w:space="0" w:color="auto"/>
              <w:right w:val="single" w:sz="4" w:space="0" w:color="auto"/>
            </w:tcBorders>
            <w:shd w:val="clear" w:color="000000" w:fill="BFBFBF"/>
            <w:vAlign w:val="center"/>
          </w:tcPr>
          <w:p w14:paraId="5FBE8097" w14:textId="221528C8"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431" w:author="Author" w:date="1900-01-01T00:00:00Z"/>
                <w:del w:id="2432" w:author="USA " w:date="2024-03-05T13:20:00Z"/>
                <w:b/>
                <w:bCs/>
                <w:sz w:val="20"/>
              </w:rPr>
            </w:pPr>
            <w:ins w:id="2433" w:author="Author">
              <w:del w:id="2434" w:author="USA " w:date="2024-03-05T13:20:00Z">
                <w:r w:rsidRPr="00813DDF" w:rsidDel="00800536">
                  <w:rPr>
                    <w:b/>
                    <w:bCs/>
                    <w:sz w:val="20"/>
                  </w:rPr>
                  <w:delText>73</w:delText>
                </w:r>
              </w:del>
            </w:ins>
          </w:p>
        </w:tc>
        <w:tc>
          <w:tcPr>
            <w:tcW w:w="4188" w:type="dxa"/>
            <w:tcBorders>
              <w:top w:val="nil"/>
              <w:left w:val="nil"/>
              <w:bottom w:val="single" w:sz="4" w:space="0" w:color="auto"/>
              <w:right w:val="single" w:sz="4" w:space="0" w:color="auto"/>
            </w:tcBorders>
            <w:shd w:val="clear" w:color="auto" w:fill="auto"/>
            <w:vAlign w:val="center"/>
          </w:tcPr>
          <w:p w14:paraId="2A57F78D" w14:textId="0BE22420"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435" w:author="Author" w:date="1900-01-01T00:00:00Z"/>
                <w:del w:id="2436" w:author="USA " w:date="2024-03-05T13:20:00Z"/>
                <w:sz w:val="20"/>
              </w:rPr>
            </w:pPr>
            <w:ins w:id="2437" w:author="Author">
              <w:del w:id="2438" w:author="USA " w:date="2024-03-05T13:20:00Z">
                <w:r w:rsidRPr="00813DDF" w:rsidDel="00800536">
                  <w:rPr>
                    <w:sz w:val="20"/>
                  </w:rPr>
                  <w:delText>Military OPS</w:delText>
                </w:r>
              </w:del>
            </w:ins>
          </w:p>
        </w:tc>
      </w:tr>
      <w:tr w:rsidR="00813DDF" w:rsidRPr="00813DDF" w:rsidDel="00800536" w14:paraId="0BBA70ED" w14:textId="6E284D47" w:rsidTr="006A04CB">
        <w:trPr>
          <w:trHeight w:val="315"/>
          <w:ins w:id="2439" w:author="Author" w:date="1900-01-01T00:00:00Z"/>
          <w:del w:id="2440"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763E6D39" w14:textId="69332002"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441" w:author="Author" w:date="1900-01-01T00:00:00Z"/>
                <w:del w:id="2442" w:author="USA " w:date="2024-03-05T13:20:00Z"/>
                <w:b/>
                <w:bCs/>
                <w:sz w:val="20"/>
              </w:rPr>
            </w:pPr>
            <w:ins w:id="2443" w:author="Author">
              <w:del w:id="2444" w:author="USA " w:date="2024-03-05T13:20:00Z">
                <w:r w:rsidRPr="00813DDF" w:rsidDel="00800536">
                  <w:rPr>
                    <w:b/>
                    <w:bCs/>
                    <w:sz w:val="20"/>
                  </w:rPr>
                  <w:delText>23</w:delText>
                </w:r>
              </w:del>
            </w:ins>
          </w:p>
        </w:tc>
        <w:tc>
          <w:tcPr>
            <w:tcW w:w="3794" w:type="dxa"/>
            <w:tcBorders>
              <w:top w:val="nil"/>
              <w:left w:val="nil"/>
              <w:bottom w:val="single" w:sz="4" w:space="0" w:color="auto"/>
              <w:right w:val="single" w:sz="4" w:space="0" w:color="auto"/>
            </w:tcBorders>
            <w:shd w:val="clear" w:color="auto" w:fill="auto"/>
            <w:vAlign w:val="center"/>
          </w:tcPr>
          <w:p w14:paraId="53F1088F" w14:textId="7373CD47"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445" w:author="Author" w:date="1900-01-01T00:00:00Z"/>
                <w:del w:id="2446" w:author="USA " w:date="2024-03-05T13:20:00Z"/>
                <w:sz w:val="20"/>
              </w:rPr>
            </w:pPr>
            <w:ins w:id="2447" w:author="Author">
              <w:del w:id="2448" w:author="USA " w:date="2024-03-05T13:20:00Z">
                <w:r w:rsidRPr="00813DDF" w:rsidDel="00800536">
                  <w:rPr>
                    <w:sz w:val="20"/>
                  </w:rPr>
                  <w:delText>Port side / Right descending bank</w:delText>
                </w:r>
              </w:del>
            </w:ins>
          </w:p>
        </w:tc>
        <w:tc>
          <w:tcPr>
            <w:tcW w:w="993" w:type="dxa"/>
            <w:tcBorders>
              <w:top w:val="nil"/>
              <w:left w:val="nil"/>
              <w:bottom w:val="single" w:sz="4" w:space="0" w:color="auto"/>
              <w:right w:val="single" w:sz="4" w:space="0" w:color="auto"/>
            </w:tcBorders>
            <w:shd w:val="clear" w:color="000000" w:fill="BFBFBF"/>
            <w:vAlign w:val="center"/>
          </w:tcPr>
          <w:p w14:paraId="60E242AB" w14:textId="0AF2C364"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449" w:author="Author" w:date="1900-01-01T00:00:00Z"/>
                <w:del w:id="2450" w:author="USA " w:date="2024-03-05T13:20:00Z"/>
                <w:b/>
                <w:bCs/>
                <w:sz w:val="20"/>
              </w:rPr>
            </w:pPr>
            <w:ins w:id="2451" w:author="Author">
              <w:del w:id="2452" w:author="USA " w:date="2024-03-05T13:20:00Z">
                <w:r w:rsidRPr="00813DDF" w:rsidDel="00800536">
                  <w:rPr>
                    <w:b/>
                    <w:bCs/>
                    <w:sz w:val="20"/>
                  </w:rPr>
                  <w:delText>74</w:delText>
                </w:r>
              </w:del>
            </w:ins>
          </w:p>
        </w:tc>
        <w:tc>
          <w:tcPr>
            <w:tcW w:w="4188" w:type="dxa"/>
            <w:tcBorders>
              <w:top w:val="nil"/>
              <w:left w:val="nil"/>
              <w:bottom w:val="single" w:sz="4" w:space="0" w:color="auto"/>
              <w:right w:val="single" w:sz="4" w:space="0" w:color="auto"/>
            </w:tcBorders>
            <w:shd w:val="clear" w:color="auto" w:fill="auto"/>
            <w:vAlign w:val="center"/>
          </w:tcPr>
          <w:p w14:paraId="63248976" w14:textId="5DA716F3"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453" w:author="Author" w:date="1900-01-01T00:00:00Z"/>
                <w:del w:id="2454" w:author="USA " w:date="2024-03-05T13:20:00Z"/>
                <w:sz w:val="20"/>
              </w:rPr>
            </w:pPr>
            <w:ins w:id="2455" w:author="Author">
              <w:del w:id="2456" w:author="USA " w:date="2024-03-05T13:20:00Z">
                <w:r w:rsidRPr="00813DDF" w:rsidDel="00800536">
                  <w:rPr>
                    <w:sz w:val="20"/>
                  </w:rPr>
                  <w:delText>Search and Rescue</w:delText>
                </w:r>
              </w:del>
            </w:ins>
          </w:p>
        </w:tc>
      </w:tr>
      <w:tr w:rsidR="00813DDF" w:rsidRPr="00813DDF" w:rsidDel="00800536" w14:paraId="3BABA799" w14:textId="24D01D16" w:rsidTr="006A04CB">
        <w:trPr>
          <w:trHeight w:val="315"/>
          <w:ins w:id="2457" w:author="Author" w:date="1900-01-01T00:00:00Z"/>
          <w:del w:id="2458"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0A8AEDA5" w14:textId="259E3E37"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459" w:author="Author" w:date="1900-01-01T00:00:00Z"/>
                <w:del w:id="2460" w:author="USA " w:date="2024-03-05T13:20:00Z"/>
                <w:b/>
                <w:bCs/>
                <w:sz w:val="20"/>
              </w:rPr>
            </w:pPr>
            <w:ins w:id="2461" w:author="Author">
              <w:del w:id="2462" w:author="USA " w:date="2024-03-05T13:20:00Z">
                <w:r w:rsidRPr="00813DDF" w:rsidDel="00800536">
                  <w:rPr>
                    <w:b/>
                    <w:bCs/>
                    <w:sz w:val="20"/>
                  </w:rPr>
                  <w:delText>24</w:delText>
                </w:r>
              </w:del>
            </w:ins>
          </w:p>
        </w:tc>
        <w:tc>
          <w:tcPr>
            <w:tcW w:w="3794" w:type="dxa"/>
            <w:tcBorders>
              <w:top w:val="nil"/>
              <w:left w:val="nil"/>
              <w:bottom w:val="single" w:sz="4" w:space="0" w:color="auto"/>
              <w:right w:val="single" w:sz="4" w:space="0" w:color="auto"/>
            </w:tcBorders>
            <w:shd w:val="clear" w:color="auto" w:fill="auto"/>
            <w:vAlign w:val="center"/>
          </w:tcPr>
          <w:p w14:paraId="0ECB999A" w14:textId="2E701F10"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463" w:author="Author" w:date="1900-01-01T00:00:00Z"/>
                <w:del w:id="2464" w:author="USA " w:date="2024-03-05T13:20:00Z"/>
                <w:sz w:val="20"/>
              </w:rPr>
            </w:pPr>
            <w:ins w:id="2465" w:author="Author">
              <w:del w:id="2466" w:author="USA " w:date="2024-03-05T13:20:00Z">
                <w:r w:rsidRPr="00813DDF" w:rsidDel="00800536">
                  <w:rPr>
                    <w:sz w:val="20"/>
                  </w:rPr>
                  <w:delText>Starboard side / Left descending bank</w:delText>
                </w:r>
              </w:del>
            </w:ins>
          </w:p>
        </w:tc>
        <w:tc>
          <w:tcPr>
            <w:tcW w:w="993" w:type="dxa"/>
            <w:tcBorders>
              <w:top w:val="nil"/>
              <w:left w:val="nil"/>
              <w:bottom w:val="single" w:sz="4" w:space="0" w:color="auto"/>
              <w:right w:val="single" w:sz="4" w:space="0" w:color="auto"/>
            </w:tcBorders>
            <w:shd w:val="clear" w:color="000000" w:fill="BFBFBF"/>
            <w:vAlign w:val="center"/>
          </w:tcPr>
          <w:p w14:paraId="33D06770" w14:textId="0EC48B90"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467" w:author="Author" w:date="1900-01-01T00:00:00Z"/>
                <w:del w:id="2468" w:author="USA " w:date="2024-03-05T13:20:00Z"/>
                <w:b/>
                <w:bCs/>
                <w:sz w:val="20"/>
              </w:rPr>
            </w:pPr>
            <w:ins w:id="2469" w:author="Author">
              <w:del w:id="2470" w:author="USA " w:date="2024-03-05T13:20:00Z">
                <w:r w:rsidRPr="00813DDF" w:rsidDel="00800536">
                  <w:rPr>
                    <w:b/>
                    <w:bCs/>
                    <w:sz w:val="20"/>
                  </w:rPr>
                  <w:delText>75</w:delText>
                </w:r>
              </w:del>
            </w:ins>
          </w:p>
        </w:tc>
        <w:tc>
          <w:tcPr>
            <w:tcW w:w="4188" w:type="dxa"/>
            <w:tcBorders>
              <w:top w:val="nil"/>
              <w:left w:val="nil"/>
              <w:bottom w:val="single" w:sz="4" w:space="0" w:color="auto"/>
              <w:right w:val="single" w:sz="4" w:space="0" w:color="auto"/>
            </w:tcBorders>
            <w:shd w:val="clear" w:color="auto" w:fill="auto"/>
            <w:vAlign w:val="center"/>
          </w:tcPr>
          <w:p w14:paraId="5D1CF9E5" w14:textId="74BA2952"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471" w:author="Author" w:date="1900-01-01T00:00:00Z"/>
                <w:del w:id="2472" w:author="USA " w:date="2024-03-05T13:20:00Z"/>
                <w:sz w:val="20"/>
              </w:rPr>
            </w:pPr>
            <w:ins w:id="2473" w:author="Author">
              <w:del w:id="2474" w:author="USA " w:date="2024-03-05T13:20:00Z">
                <w:r w:rsidRPr="00813DDF" w:rsidDel="00800536">
                  <w:rPr>
                    <w:sz w:val="20"/>
                  </w:rPr>
                  <w:delText>Pollution Response / Recovery</w:delText>
                </w:r>
              </w:del>
            </w:ins>
          </w:p>
        </w:tc>
      </w:tr>
      <w:tr w:rsidR="00813DDF" w:rsidRPr="00813DDF" w:rsidDel="00800536" w14:paraId="029041D6" w14:textId="145D17D7" w:rsidTr="006A04CB">
        <w:trPr>
          <w:trHeight w:val="315"/>
          <w:ins w:id="2475" w:author="Author" w:date="1900-01-01T00:00:00Z"/>
          <w:del w:id="2476"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43497784" w14:textId="01C01C70"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477" w:author="Author" w:date="1900-01-01T00:00:00Z"/>
                <w:del w:id="2478" w:author="USA " w:date="2024-03-05T13:20:00Z"/>
                <w:b/>
                <w:bCs/>
                <w:sz w:val="20"/>
              </w:rPr>
            </w:pPr>
            <w:ins w:id="2479" w:author="Author">
              <w:del w:id="2480" w:author="USA " w:date="2024-03-05T13:20:00Z">
                <w:r w:rsidRPr="00813DDF" w:rsidDel="00800536">
                  <w:rPr>
                    <w:b/>
                    <w:bCs/>
                    <w:sz w:val="20"/>
                  </w:rPr>
                  <w:delText>25</w:delText>
                </w:r>
              </w:del>
            </w:ins>
          </w:p>
        </w:tc>
        <w:tc>
          <w:tcPr>
            <w:tcW w:w="3794" w:type="dxa"/>
            <w:tcBorders>
              <w:top w:val="nil"/>
              <w:left w:val="nil"/>
              <w:bottom w:val="single" w:sz="4" w:space="0" w:color="auto"/>
              <w:right w:val="single" w:sz="4" w:space="0" w:color="auto"/>
            </w:tcBorders>
            <w:shd w:val="clear" w:color="auto" w:fill="auto"/>
            <w:vAlign w:val="center"/>
          </w:tcPr>
          <w:p w14:paraId="747AE21C" w14:textId="6FC9CCE0"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481" w:author="Author" w:date="1900-01-01T00:00:00Z"/>
                <w:del w:id="2482" w:author="USA " w:date="2024-03-05T13:20:00Z"/>
                <w:sz w:val="20"/>
              </w:rPr>
            </w:pPr>
            <w:ins w:id="2483" w:author="Author">
              <w:del w:id="2484" w:author="USA " w:date="2024-03-05T13:20:00Z">
                <w:r w:rsidRPr="00813DDF" w:rsidDel="00800536">
                  <w:rPr>
                    <w:sz w:val="20"/>
                  </w:rPr>
                  <w:delText>Bifurcation / Junction, pass left-hand side</w:delText>
                </w:r>
              </w:del>
            </w:ins>
          </w:p>
        </w:tc>
        <w:tc>
          <w:tcPr>
            <w:tcW w:w="993" w:type="dxa"/>
            <w:tcBorders>
              <w:top w:val="nil"/>
              <w:left w:val="nil"/>
              <w:bottom w:val="single" w:sz="4" w:space="0" w:color="auto"/>
              <w:right w:val="single" w:sz="4" w:space="0" w:color="auto"/>
            </w:tcBorders>
            <w:shd w:val="clear" w:color="000000" w:fill="BFBFBF"/>
            <w:vAlign w:val="center"/>
          </w:tcPr>
          <w:p w14:paraId="2941403D" w14:textId="575F1295"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485" w:author="Author" w:date="1900-01-01T00:00:00Z"/>
                <w:del w:id="2486" w:author="USA " w:date="2024-03-05T13:20:00Z"/>
                <w:b/>
                <w:bCs/>
                <w:sz w:val="20"/>
              </w:rPr>
            </w:pPr>
            <w:ins w:id="2487" w:author="Author">
              <w:del w:id="2488" w:author="USA " w:date="2024-03-05T13:20:00Z">
                <w:r w:rsidRPr="00813DDF" w:rsidDel="00800536">
                  <w:rPr>
                    <w:b/>
                    <w:bCs/>
                    <w:sz w:val="20"/>
                  </w:rPr>
                  <w:delText>76</w:delText>
                </w:r>
              </w:del>
            </w:ins>
          </w:p>
        </w:tc>
        <w:tc>
          <w:tcPr>
            <w:tcW w:w="4188" w:type="dxa"/>
            <w:tcBorders>
              <w:top w:val="nil"/>
              <w:left w:val="nil"/>
              <w:bottom w:val="single" w:sz="4" w:space="0" w:color="auto"/>
              <w:right w:val="single" w:sz="4" w:space="0" w:color="auto"/>
            </w:tcBorders>
            <w:shd w:val="clear" w:color="auto" w:fill="auto"/>
            <w:vAlign w:val="center"/>
          </w:tcPr>
          <w:p w14:paraId="474A2593" w14:textId="67431A84"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489" w:author="Author" w:date="1900-01-01T00:00:00Z"/>
                <w:del w:id="2490" w:author="USA " w:date="2024-03-05T13:20:00Z"/>
                <w:sz w:val="20"/>
              </w:rPr>
            </w:pPr>
            <w:ins w:id="2491" w:author="Author">
              <w:del w:id="2492" w:author="USA " w:date="2024-03-05T13:20:00Z">
                <w:r w:rsidRPr="00813DDF" w:rsidDel="00800536">
                  <w:rPr>
                    <w:sz w:val="20"/>
                  </w:rPr>
                  <w:delText>Guard zone</w:delText>
                </w:r>
              </w:del>
            </w:ins>
          </w:p>
        </w:tc>
      </w:tr>
      <w:tr w:rsidR="00813DDF" w:rsidRPr="00813DDF" w:rsidDel="00800536" w14:paraId="1ABDCA39" w14:textId="539E283D" w:rsidTr="006A04CB">
        <w:trPr>
          <w:trHeight w:val="315"/>
          <w:ins w:id="2493" w:author="Author" w:date="1900-01-01T00:00:00Z"/>
          <w:del w:id="2494"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733A6284" w14:textId="08D54C5C"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495" w:author="Author" w:date="1900-01-01T00:00:00Z"/>
                <w:del w:id="2496" w:author="USA " w:date="2024-03-05T13:20:00Z"/>
                <w:b/>
                <w:bCs/>
                <w:sz w:val="20"/>
              </w:rPr>
            </w:pPr>
            <w:ins w:id="2497" w:author="Author">
              <w:del w:id="2498" w:author="USA " w:date="2024-03-05T13:20:00Z">
                <w:r w:rsidRPr="00813DDF" w:rsidDel="00800536">
                  <w:rPr>
                    <w:b/>
                    <w:bCs/>
                    <w:sz w:val="20"/>
                  </w:rPr>
                  <w:delText>26</w:delText>
                </w:r>
              </w:del>
            </w:ins>
          </w:p>
        </w:tc>
        <w:tc>
          <w:tcPr>
            <w:tcW w:w="3794" w:type="dxa"/>
            <w:tcBorders>
              <w:top w:val="nil"/>
              <w:left w:val="nil"/>
              <w:bottom w:val="single" w:sz="4" w:space="0" w:color="auto"/>
              <w:right w:val="single" w:sz="4" w:space="0" w:color="auto"/>
            </w:tcBorders>
            <w:shd w:val="clear" w:color="auto" w:fill="auto"/>
            <w:vAlign w:val="center"/>
          </w:tcPr>
          <w:p w14:paraId="21E24F81" w14:textId="0015925C"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499" w:author="Author" w:date="1900-01-01T00:00:00Z"/>
                <w:del w:id="2500" w:author="USA " w:date="2024-03-05T13:20:00Z"/>
                <w:sz w:val="20"/>
              </w:rPr>
            </w:pPr>
            <w:ins w:id="2501" w:author="Author">
              <w:del w:id="2502" w:author="USA " w:date="2024-03-05T13:20:00Z">
                <w:r w:rsidRPr="00813DDF" w:rsidDel="00800536">
                  <w:rPr>
                    <w:sz w:val="20"/>
                  </w:rPr>
                  <w:delText>Bifurcation / Junction, pass right-hand side</w:delText>
                </w:r>
              </w:del>
            </w:ins>
          </w:p>
        </w:tc>
        <w:tc>
          <w:tcPr>
            <w:tcW w:w="993" w:type="dxa"/>
            <w:tcBorders>
              <w:top w:val="nil"/>
              <w:left w:val="nil"/>
              <w:bottom w:val="single" w:sz="4" w:space="0" w:color="auto"/>
              <w:right w:val="single" w:sz="4" w:space="0" w:color="auto"/>
            </w:tcBorders>
            <w:shd w:val="clear" w:color="000000" w:fill="BFBFBF"/>
            <w:vAlign w:val="center"/>
          </w:tcPr>
          <w:p w14:paraId="0210C17D" w14:textId="4BD94F48"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503" w:author="Author" w:date="1900-01-01T00:00:00Z"/>
                <w:del w:id="2504" w:author="USA " w:date="2024-03-05T13:20:00Z"/>
                <w:b/>
                <w:bCs/>
                <w:sz w:val="20"/>
              </w:rPr>
            </w:pPr>
            <w:ins w:id="2505" w:author="Author">
              <w:del w:id="2506" w:author="USA " w:date="2024-03-05T13:20:00Z">
                <w:r w:rsidRPr="00813DDF" w:rsidDel="00800536">
                  <w:rPr>
                    <w:b/>
                    <w:bCs/>
                    <w:sz w:val="20"/>
                  </w:rPr>
                  <w:delText>77</w:delText>
                </w:r>
              </w:del>
            </w:ins>
          </w:p>
        </w:tc>
        <w:tc>
          <w:tcPr>
            <w:tcW w:w="4188" w:type="dxa"/>
            <w:tcBorders>
              <w:top w:val="nil"/>
              <w:left w:val="nil"/>
              <w:bottom w:val="single" w:sz="4" w:space="0" w:color="auto"/>
              <w:right w:val="single" w:sz="4" w:space="0" w:color="auto"/>
            </w:tcBorders>
            <w:shd w:val="clear" w:color="auto" w:fill="auto"/>
            <w:vAlign w:val="center"/>
          </w:tcPr>
          <w:p w14:paraId="57DB7FAC" w14:textId="4557C7F0"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507" w:author="Author" w:date="1900-01-01T00:00:00Z"/>
                <w:del w:id="2508" w:author="USA " w:date="2024-03-05T13:20:00Z"/>
                <w:sz w:val="20"/>
              </w:rPr>
            </w:pPr>
            <w:ins w:id="2509" w:author="Author">
              <w:del w:id="2510" w:author="USA " w:date="2024-03-05T13:20:00Z">
                <w:r w:rsidRPr="00813DDF" w:rsidDel="00800536">
                  <w:rPr>
                    <w:sz w:val="20"/>
                  </w:rPr>
                  <w:delText>Maritime event / regatta</w:delText>
                </w:r>
              </w:del>
            </w:ins>
          </w:p>
        </w:tc>
      </w:tr>
      <w:tr w:rsidR="00813DDF" w:rsidRPr="00813DDF" w:rsidDel="00800536" w14:paraId="4789EE77" w14:textId="48DCA091" w:rsidTr="006A04CB">
        <w:trPr>
          <w:trHeight w:val="315"/>
          <w:ins w:id="2511" w:author="Author" w:date="1900-01-01T00:00:00Z"/>
          <w:del w:id="2512"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7E03A3ED" w14:textId="7AB8258B"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513" w:author="Author" w:date="1900-01-01T00:00:00Z"/>
                <w:del w:id="2514" w:author="USA " w:date="2024-03-05T13:20:00Z"/>
                <w:b/>
                <w:bCs/>
                <w:sz w:val="20"/>
              </w:rPr>
            </w:pPr>
            <w:ins w:id="2515" w:author="Author">
              <w:del w:id="2516" w:author="USA " w:date="2024-03-05T13:20:00Z">
                <w:r w:rsidRPr="00813DDF" w:rsidDel="00800536">
                  <w:rPr>
                    <w:b/>
                    <w:bCs/>
                    <w:sz w:val="20"/>
                  </w:rPr>
                  <w:delText>27</w:delText>
                </w:r>
              </w:del>
            </w:ins>
          </w:p>
        </w:tc>
        <w:tc>
          <w:tcPr>
            <w:tcW w:w="3794" w:type="dxa"/>
            <w:tcBorders>
              <w:top w:val="nil"/>
              <w:left w:val="nil"/>
              <w:bottom w:val="single" w:sz="4" w:space="0" w:color="auto"/>
              <w:right w:val="single" w:sz="4" w:space="0" w:color="auto"/>
            </w:tcBorders>
            <w:shd w:val="clear" w:color="auto" w:fill="auto"/>
            <w:vAlign w:val="center"/>
          </w:tcPr>
          <w:p w14:paraId="6CB4B647" w14:textId="667922A2"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517" w:author="Author" w:date="1900-01-01T00:00:00Z"/>
                <w:del w:id="2518" w:author="USA " w:date="2024-03-05T13:20:00Z"/>
                <w:sz w:val="20"/>
              </w:rPr>
            </w:pPr>
            <w:ins w:id="2519" w:author="Author">
              <w:del w:id="2520" w:author="USA " w:date="2024-03-05T13:20:00Z">
                <w:r w:rsidRPr="00813DDF" w:rsidDel="00800536">
                  <w:rPr>
                    <w:sz w:val="20"/>
                  </w:rPr>
                  <w:delText>Bifurcation / Junction</w:delText>
                </w:r>
              </w:del>
            </w:ins>
          </w:p>
        </w:tc>
        <w:tc>
          <w:tcPr>
            <w:tcW w:w="993" w:type="dxa"/>
            <w:tcBorders>
              <w:top w:val="nil"/>
              <w:left w:val="nil"/>
              <w:bottom w:val="single" w:sz="4" w:space="0" w:color="auto"/>
              <w:right w:val="single" w:sz="4" w:space="0" w:color="auto"/>
            </w:tcBorders>
            <w:shd w:val="clear" w:color="000000" w:fill="BFBFBF"/>
            <w:vAlign w:val="center"/>
          </w:tcPr>
          <w:p w14:paraId="6BC1B34F" w14:textId="3D2937FF"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521" w:author="Author" w:date="1900-01-01T00:00:00Z"/>
                <w:del w:id="2522" w:author="USA " w:date="2024-03-05T13:20:00Z"/>
                <w:b/>
                <w:bCs/>
                <w:sz w:val="20"/>
              </w:rPr>
            </w:pPr>
            <w:ins w:id="2523" w:author="Author">
              <w:del w:id="2524" w:author="USA " w:date="2024-03-05T13:20:00Z">
                <w:r w:rsidRPr="00813DDF" w:rsidDel="00800536">
                  <w:rPr>
                    <w:b/>
                    <w:bCs/>
                    <w:sz w:val="20"/>
                  </w:rPr>
                  <w:delText>78</w:delText>
                </w:r>
              </w:del>
            </w:ins>
          </w:p>
        </w:tc>
        <w:tc>
          <w:tcPr>
            <w:tcW w:w="4188" w:type="dxa"/>
            <w:tcBorders>
              <w:top w:val="nil"/>
              <w:left w:val="nil"/>
              <w:bottom w:val="single" w:sz="4" w:space="0" w:color="auto"/>
              <w:right w:val="single" w:sz="4" w:space="0" w:color="auto"/>
            </w:tcBorders>
            <w:shd w:val="clear" w:color="auto" w:fill="auto"/>
            <w:vAlign w:val="center"/>
          </w:tcPr>
          <w:p w14:paraId="0108BEBC" w14:textId="0D56753F"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525" w:author="Author" w:date="1900-01-01T00:00:00Z"/>
                <w:del w:id="2526" w:author="USA " w:date="2024-03-05T13:20:00Z"/>
                <w:sz w:val="20"/>
              </w:rPr>
            </w:pPr>
            <w:ins w:id="2527" w:author="Author">
              <w:del w:id="2528" w:author="USA " w:date="2024-03-05T13:20:00Z">
                <w:r w:rsidRPr="00813DDF" w:rsidDel="00800536">
                  <w:rPr>
                    <w:sz w:val="20"/>
                  </w:rPr>
                  <w:delText>Fishing</w:delText>
                </w:r>
              </w:del>
            </w:ins>
          </w:p>
        </w:tc>
      </w:tr>
      <w:tr w:rsidR="00813DDF" w:rsidRPr="00813DDF" w:rsidDel="00800536" w14:paraId="1649557C" w14:textId="29770408" w:rsidTr="006A04CB">
        <w:trPr>
          <w:trHeight w:val="315"/>
          <w:ins w:id="2529" w:author="Author" w:date="1900-01-01T00:00:00Z"/>
          <w:del w:id="2530"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118E1F9B" w14:textId="10F092E5"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531" w:author="Author" w:date="1900-01-01T00:00:00Z"/>
                <w:del w:id="2532" w:author="USA " w:date="2024-03-05T13:20:00Z"/>
                <w:b/>
                <w:bCs/>
                <w:sz w:val="20"/>
              </w:rPr>
            </w:pPr>
            <w:ins w:id="2533" w:author="Author">
              <w:del w:id="2534" w:author="USA " w:date="2024-03-05T13:20:00Z">
                <w:r w:rsidRPr="00813DDF" w:rsidDel="00800536">
                  <w:rPr>
                    <w:b/>
                    <w:bCs/>
                    <w:sz w:val="20"/>
                  </w:rPr>
                  <w:delText>28</w:delText>
                </w:r>
              </w:del>
            </w:ins>
          </w:p>
        </w:tc>
        <w:tc>
          <w:tcPr>
            <w:tcW w:w="3794" w:type="dxa"/>
            <w:tcBorders>
              <w:top w:val="nil"/>
              <w:left w:val="nil"/>
              <w:bottom w:val="single" w:sz="4" w:space="0" w:color="auto"/>
              <w:right w:val="single" w:sz="4" w:space="0" w:color="auto"/>
            </w:tcBorders>
            <w:shd w:val="clear" w:color="auto" w:fill="auto"/>
            <w:vAlign w:val="center"/>
          </w:tcPr>
          <w:p w14:paraId="145F2A1E" w14:textId="4CE9E302"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535" w:author="Author" w:date="1900-01-01T00:00:00Z"/>
                <w:del w:id="2536" w:author="USA " w:date="2024-03-05T13:20:00Z"/>
                <w:sz w:val="20"/>
              </w:rPr>
            </w:pPr>
            <w:ins w:id="2537" w:author="Author">
              <w:del w:id="2538" w:author="USA " w:date="2024-03-05T13:20:00Z">
                <w:r w:rsidRPr="00813DDF" w:rsidDel="00800536">
                  <w:rPr>
                    <w:sz w:val="20"/>
                  </w:rPr>
                  <w:delText> </w:delText>
                </w:r>
              </w:del>
            </w:ins>
          </w:p>
        </w:tc>
        <w:tc>
          <w:tcPr>
            <w:tcW w:w="993" w:type="dxa"/>
            <w:tcBorders>
              <w:top w:val="nil"/>
              <w:left w:val="nil"/>
              <w:bottom w:val="single" w:sz="4" w:space="0" w:color="auto"/>
              <w:right w:val="single" w:sz="4" w:space="0" w:color="auto"/>
            </w:tcBorders>
            <w:shd w:val="clear" w:color="000000" w:fill="BFBFBF"/>
            <w:vAlign w:val="center"/>
          </w:tcPr>
          <w:p w14:paraId="21DF8C34" w14:textId="4FDE9450"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539" w:author="Author" w:date="1900-01-01T00:00:00Z"/>
                <w:del w:id="2540" w:author="USA " w:date="2024-03-05T13:20:00Z"/>
                <w:b/>
                <w:bCs/>
                <w:sz w:val="20"/>
              </w:rPr>
            </w:pPr>
            <w:ins w:id="2541" w:author="Author">
              <w:del w:id="2542" w:author="USA " w:date="2024-03-05T13:20:00Z">
                <w:r w:rsidRPr="00813DDF" w:rsidDel="00800536">
                  <w:rPr>
                    <w:b/>
                    <w:bCs/>
                    <w:sz w:val="20"/>
                  </w:rPr>
                  <w:delText>79</w:delText>
                </w:r>
              </w:del>
            </w:ins>
          </w:p>
        </w:tc>
        <w:tc>
          <w:tcPr>
            <w:tcW w:w="4188" w:type="dxa"/>
            <w:tcBorders>
              <w:top w:val="nil"/>
              <w:left w:val="nil"/>
              <w:bottom w:val="single" w:sz="4" w:space="0" w:color="auto"/>
              <w:right w:val="single" w:sz="4" w:space="0" w:color="auto"/>
            </w:tcBorders>
            <w:shd w:val="clear" w:color="auto" w:fill="auto"/>
            <w:vAlign w:val="center"/>
          </w:tcPr>
          <w:p w14:paraId="18126F6D" w14:textId="18BD190F"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543" w:author="Author" w:date="1900-01-01T00:00:00Z"/>
                <w:del w:id="2544" w:author="USA " w:date="2024-03-05T13:20:00Z"/>
                <w:sz w:val="20"/>
              </w:rPr>
            </w:pPr>
            <w:ins w:id="2545" w:author="Author">
              <w:del w:id="2546" w:author="USA " w:date="2024-03-05T13:20:00Z">
                <w:r w:rsidRPr="00813DDF" w:rsidDel="00800536">
                  <w:rPr>
                    <w:sz w:val="20"/>
                  </w:rPr>
                  <w:delText>Marine mammal sighting</w:delText>
                </w:r>
              </w:del>
            </w:ins>
          </w:p>
        </w:tc>
      </w:tr>
      <w:tr w:rsidR="00813DDF" w:rsidRPr="00813DDF" w:rsidDel="00800536" w14:paraId="63A726D3" w14:textId="5F3B62AD" w:rsidTr="006A04CB">
        <w:trPr>
          <w:trHeight w:val="315"/>
          <w:ins w:id="2547" w:author="Author" w:date="1900-01-01T00:00:00Z"/>
          <w:del w:id="2548"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166121F5" w14:textId="69A93CA4"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549" w:author="Author" w:date="1900-01-01T00:00:00Z"/>
                <w:del w:id="2550" w:author="USA " w:date="2024-03-05T13:20:00Z"/>
                <w:b/>
                <w:bCs/>
                <w:sz w:val="20"/>
              </w:rPr>
            </w:pPr>
            <w:ins w:id="2551" w:author="Author">
              <w:del w:id="2552" w:author="USA " w:date="2024-03-05T13:20:00Z">
                <w:r w:rsidRPr="00813DDF" w:rsidDel="00800536">
                  <w:rPr>
                    <w:b/>
                    <w:bCs/>
                    <w:sz w:val="20"/>
                  </w:rPr>
                  <w:delText>29</w:delText>
                </w:r>
              </w:del>
            </w:ins>
          </w:p>
        </w:tc>
        <w:tc>
          <w:tcPr>
            <w:tcW w:w="3794" w:type="dxa"/>
            <w:tcBorders>
              <w:top w:val="nil"/>
              <w:left w:val="nil"/>
              <w:bottom w:val="single" w:sz="4" w:space="0" w:color="auto"/>
              <w:right w:val="single" w:sz="4" w:space="0" w:color="auto"/>
            </w:tcBorders>
            <w:shd w:val="clear" w:color="auto" w:fill="auto"/>
            <w:vAlign w:val="center"/>
          </w:tcPr>
          <w:p w14:paraId="2760786A" w14:textId="32266300"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553" w:author="Author" w:date="1900-01-01T00:00:00Z"/>
                <w:del w:id="2554" w:author="USA " w:date="2024-03-05T13:20:00Z"/>
                <w:sz w:val="20"/>
              </w:rPr>
            </w:pPr>
            <w:ins w:id="2555" w:author="Author">
              <w:del w:id="2556" w:author="USA " w:date="2024-03-05T13:20:00Z">
                <w:r w:rsidRPr="00813DDF" w:rsidDel="00800536">
                  <w:rPr>
                    <w:sz w:val="20"/>
                  </w:rPr>
                  <w:delText>Danger point or obstacle</w:delText>
                </w:r>
              </w:del>
            </w:ins>
          </w:p>
        </w:tc>
        <w:tc>
          <w:tcPr>
            <w:tcW w:w="993" w:type="dxa"/>
            <w:tcBorders>
              <w:top w:val="nil"/>
              <w:left w:val="nil"/>
              <w:bottom w:val="single" w:sz="4" w:space="0" w:color="auto"/>
              <w:right w:val="single" w:sz="4" w:space="0" w:color="auto"/>
            </w:tcBorders>
            <w:shd w:val="clear" w:color="000000" w:fill="BFBFBF"/>
            <w:vAlign w:val="center"/>
          </w:tcPr>
          <w:p w14:paraId="3AF84E21" w14:textId="68CD565B"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557" w:author="Author" w:date="1900-01-01T00:00:00Z"/>
                <w:del w:id="2558" w:author="USA " w:date="2024-03-05T13:20:00Z"/>
                <w:b/>
                <w:bCs/>
                <w:sz w:val="20"/>
              </w:rPr>
            </w:pPr>
            <w:ins w:id="2559" w:author="Author">
              <w:del w:id="2560" w:author="USA " w:date="2024-03-05T13:20:00Z">
                <w:r w:rsidRPr="00813DDF" w:rsidDel="00800536">
                  <w:rPr>
                    <w:b/>
                    <w:bCs/>
                    <w:sz w:val="20"/>
                  </w:rPr>
                  <w:delText>80</w:delText>
                </w:r>
              </w:del>
            </w:ins>
          </w:p>
        </w:tc>
        <w:tc>
          <w:tcPr>
            <w:tcW w:w="4188" w:type="dxa"/>
            <w:tcBorders>
              <w:top w:val="nil"/>
              <w:left w:val="nil"/>
              <w:bottom w:val="single" w:sz="4" w:space="0" w:color="auto"/>
              <w:right w:val="single" w:sz="4" w:space="0" w:color="auto"/>
            </w:tcBorders>
            <w:shd w:val="clear" w:color="auto" w:fill="auto"/>
            <w:vAlign w:val="center"/>
          </w:tcPr>
          <w:p w14:paraId="62DA16BC" w14:textId="721D0AFC"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561" w:author="Author" w:date="1900-01-01T00:00:00Z"/>
                <w:del w:id="2562" w:author="USA " w:date="2024-03-05T13:20:00Z"/>
                <w:sz w:val="20"/>
              </w:rPr>
            </w:pPr>
            <w:ins w:id="2563" w:author="Author">
              <w:del w:id="2564" w:author="USA " w:date="2024-03-05T13:20:00Z">
                <w:r w:rsidRPr="00813DDF" w:rsidDel="00800536">
                  <w:rPr>
                    <w:sz w:val="20"/>
                  </w:rPr>
                  <w:delText> </w:delText>
                </w:r>
              </w:del>
            </w:ins>
          </w:p>
        </w:tc>
      </w:tr>
      <w:tr w:rsidR="00813DDF" w:rsidRPr="00813DDF" w:rsidDel="00800536" w14:paraId="69C17F16" w14:textId="1CB55270" w:rsidTr="006A04CB">
        <w:trPr>
          <w:trHeight w:val="315"/>
          <w:ins w:id="2565" w:author="Author" w:date="1900-01-01T00:00:00Z"/>
          <w:del w:id="2566"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1E896883" w14:textId="7694FAD8"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567" w:author="Author" w:date="1900-01-01T00:00:00Z"/>
                <w:del w:id="2568" w:author="USA " w:date="2024-03-05T13:20:00Z"/>
                <w:b/>
                <w:bCs/>
                <w:sz w:val="20"/>
              </w:rPr>
            </w:pPr>
            <w:ins w:id="2569" w:author="Author">
              <w:del w:id="2570" w:author="USA " w:date="2024-03-05T13:20:00Z">
                <w:r w:rsidRPr="00813DDF" w:rsidDel="00800536">
                  <w:rPr>
                    <w:b/>
                    <w:bCs/>
                    <w:sz w:val="20"/>
                  </w:rPr>
                  <w:delText>30</w:delText>
                </w:r>
              </w:del>
            </w:ins>
          </w:p>
        </w:tc>
        <w:tc>
          <w:tcPr>
            <w:tcW w:w="3794" w:type="dxa"/>
            <w:tcBorders>
              <w:top w:val="nil"/>
              <w:left w:val="nil"/>
              <w:bottom w:val="single" w:sz="4" w:space="0" w:color="auto"/>
              <w:right w:val="single" w:sz="4" w:space="0" w:color="auto"/>
            </w:tcBorders>
            <w:shd w:val="clear" w:color="auto" w:fill="auto"/>
            <w:vAlign w:val="center"/>
          </w:tcPr>
          <w:p w14:paraId="187B26BC" w14:textId="5498C2CC"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571" w:author="Author" w:date="1900-01-01T00:00:00Z"/>
                <w:del w:id="2572" w:author="USA " w:date="2024-03-05T13:20:00Z"/>
                <w:sz w:val="20"/>
              </w:rPr>
            </w:pPr>
            <w:ins w:id="2573" w:author="Author">
              <w:del w:id="2574" w:author="USA " w:date="2024-03-05T13:20:00Z">
                <w:r w:rsidRPr="00813DDF" w:rsidDel="00800536">
                  <w:rPr>
                    <w:sz w:val="20"/>
                  </w:rPr>
                  <w:delText>Danger point or obstacle right-hand side</w:delText>
                </w:r>
              </w:del>
            </w:ins>
          </w:p>
        </w:tc>
        <w:tc>
          <w:tcPr>
            <w:tcW w:w="993" w:type="dxa"/>
            <w:tcBorders>
              <w:top w:val="nil"/>
              <w:left w:val="nil"/>
              <w:bottom w:val="single" w:sz="4" w:space="0" w:color="auto"/>
              <w:right w:val="single" w:sz="4" w:space="0" w:color="auto"/>
            </w:tcBorders>
            <w:shd w:val="clear" w:color="000000" w:fill="BFBFBF"/>
            <w:vAlign w:val="center"/>
          </w:tcPr>
          <w:p w14:paraId="4789B62A" w14:textId="60CC215D"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575" w:author="Author" w:date="1900-01-01T00:00:00Z"/>
                <w:del w:id="2576" w:author="USA " w:date="2024-03-05T13:20:00Z"/>
                <w:b/>
                <w:bCs/>
                <w:sz w:val="20"/>
              </w:rPr>
            </w:pPr>
            <w:ins w:id="2577" w:author="Author">
              <w:del w:id="2578" w:author="USA " w:date="2024-03-05T13:20:00Z">
                <w:r w:rsidRPr="00813DDF" w:rsidDel="00800536">
                  <w:rPr>
                    <w:b/>
                    <w:bCs/>
                    <w:sz w:val="20"/>
                  </w:rPr>
                  <w:delText>81</w:delText>
                </w:r>
              </w:del>
            </w:ins>
          </w:p>
        </w:tc>
        <w:tc>
          <w:tcPr>
            <w:tcW w:w="4188" w:type="dxa"/>
            <w:tcBorders>
              <w:top w:val="nil"/>
              <w:left w:val="nil"/>
              <w:bottom w:val="single" w:sz="4" w:space="0" w:color="auto"/>
              <w:right w:val="single" w:sz="4" w:space="0" w:color="auto"/>
            </w:tcBorders>
            <w:shd w:val="clear" w:color="auto" w:fill="auto"/>
            <w:vAlign w:val="center"/>
          </w:tcPr>
          <w:p w14:paraId="091E481F" w14:textId="45DF25AE"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579" w:author="Author" w:date="1900-01-01T00:00:00Z"/>
                <w:del w:id="2580" w:author="USA " w:date="2024-03-05T13:20:00Z"/>
                <w:sz w:val="20"/>
              </w:rPr>
            </w:pPr>
            <w:ins w:id="2581" w:author="Author">
              <w:del w:id="2582" w:author="USA " w:date="2024-03-05T13:20:00Z">
                <w:r w:rsidRPr="00813DDF" w:rsidDel="00800536">
                  <w:rPr>
                    <w:sz w:val="20"/>
                  </w:rPr>
                  <w:delText>Observation / sampling station</w:delText>
                </w:r>
              </w:del>
            </w:ins>
          </w:p>
        </w:tc>
      </w:tr>
      <w:tr w:rsidR="00813DDF" w:rsidRPr="00813DDF" w:rsidDel="00800536" w14:paraId="24BCEFC7" w14:textId="43226B38" w:rsidTr="006A04CB">
        <w:trPr>
          <w:trHeight w:val="315"/>
          <w:ins w:id="2583" w:author="Author" w:date="1900-01-01T00:00:00Z"/>
          <w:del w:id="2584"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3F35672D" w14:textId="6EBBE107"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585" w:author="Author" w:date="1900-01-01T00:00:00Z"/>
                <w:del w:id="2586" w:author="USA " w:date="2024-03-05T13:20:00Z"/>
                <w:b/>
                <w:bCs/>
                <w:sz w:val="20"/>
              </w:rPr>
            </w:pPr>
            <w:ins w:id="2587" w:author="Author">
              <w:del w:id="2588" w:author="USA " w:date="2024-03-05T13:20:00Z">
                <w:r w:rsidRPr="00813DDF" w:rsidDel="00800536">
                  <w:rPr>
                    <w:b/>
                    <w:bCs/>
                    <w:sz w:val="20"/>
                  </w:rPr>
                  <w:delText>31</w:delText>
                </w:r>
              </w:del>
            </w:ins>
          </w:p>
        </w:tc>
        <w:tc>
          <w:tcPr>
            <w:tcW w:w="3794" w:type="dxa"/>
            <w:tcBorders>
              <w:top w:val="nil"/>
              <w:left w:val="nil"/>
              <w:bottom w:val="single" w:sz="4" w:space="0" w:color="auto"/>
              <w:right w:val="single" w:sz="4" w:space="0" w:color="auto"/>
            </w:tcBorders>
            <w:shd w:val="clear" w:color="auto" w:fill="auto"/>
            <w:vAlign w:val="center"/>
          </w:tcPr>
          <w:p w14:paraId="7EC410AC" w14:textId="0600ABF0"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589" w:author="Author" w:date="1900-01-01T00:00:00Z"/>
                <w:del w:id="2590" w:author="USA " w:date="2024-03-05T13:20:00Z"/>
                <w:sz w:val="20"/>
              </w:rPr>
            </w:pPr>
            <w:ins w:id="2591" w:author="Author">
              <w:del w:id="2592" w:author="USA " w:date="2024-03-05T13:20:00Z">
                <w:r w:rsidRPr="00813DDF" w:rsidDel="00800536">
                  <w:rPr>
                    <w:sz w:val="20"/>
                  </w:rPr>
                  <w:delText>Danger point or obstacle left-hand side</w:delText>
                </w:r>
              </w:del>
            </w:ins>
          </w:p>
        </w:tc>
        <w:tc>
          <w:tcPr>
            <w:tcW w:w="993" w:type="dxa"/>
            <w:tcBorders>
              <w:top w:val="nil"/>
              <w:left w:val="nil"/>
              <w:bottom w:val="single" w:sz="4" w:space="0" w:color="auto"/>
              <w:right w:val="single" w:sz="4" w:space="0" w:color="auto"/>
            </w:tcBorders>
            <w:shd w:val="clear" w:color="000000" w:fill="BFBFBF"/>
            <w:vAlign w:val="center"/>
          </w:tcPr>
          <w:p w14:paraId="42C082D5" w14:textId="7E0379DE"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593" w:author="Author" w:date="1900-01-01T00:00:00Z"/>
                <w:del w:id="2594" w:author="USA " w:date="2024-03-05T13:20:00Z"/>
                <w:b/>
                <w:bCs/>
                <w:sz w:val="20"/>
              </w:rPr>
            </w:pPr>
            <w:ins w:id="2595" w:author="Author">
              <w:del w:id="2596" w:author="USA " w:date="2024-03-05T13:20:00Z">
                <w:r w:rsidRPr="00813DDF" w:rsidDel="00800536">
                  <w:rPr>
                    <w:b/>
                    <w:bCs/>
                    <w:sz w:val="20"/>
                  </w:rPr>
                  <w:delText>82</w:delText>
                </w:r>
              </w:del>
            </w:ins>
          </w:p>
        </w:tc>
        <w:tc>
          <w:tcPr>
            <w:tcW w:w="4188" w:type="dxa"/>
            <w:tcBorders>
              <w:top w:val="nil"/>
              <w:left w:val="nil"/>
              <w:bottom w:val="single" w:sz="4" w:space="0" w:color="auto"/>
              <w:right w:val="single" w:sz="4" w:space="0" w:color="auto"/>
            </w:tcBorders>
            <w:shd w:val="clear" w:color="auto" w:fill="auto"/>
            <w:vAlign w:val="center"/>
          </w:tcPr>
          <w:p w14:paraId="6E67F207" w14:textId="644EEE8C"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597" w:author="Author" w:date="1900-01-01T00:00:00Z"/>
                <w:del w:id="2598" w:author="USA " w:date="2024-03-05T13:20:00Z"/>
                <w:sz w:val="20"/>
              </w:rPr>
            </w:pPr>
            <w:ins w:id="2599" w:author="Author">
              <w:del w:id="2600" w:author="USA " w:date="2024-03-05T13:20:00Z">
                <w:r w:rsidRPr="00813DDF" w:rsidDel="00800536">
                  <w:rPr>
                    <w:sz w:val="20"/>
                  </w:rPr>
                  <w:delText>End of towed line / cable / net / object / system</w:delText>
                </w:r>
              </w:del>
            </w:ins>
          </w:p>
        </w:tc>
      </w:tr>
      <w:tr w:rsidR="00813DDF" w:rsidRPr="00813DDF" w:rsidDel="00800536" w14:paraId="76FDBBEB" w14:textId="3DB5E3FB" w:rsidTr="006A04CB">
        <w:trPr>
          <w:trHeight w:val="315"/>
          <w:ins w:id="2601" w:author="Author" w:date="1900-01-01T00:00:00Z"/>
          <w:del w:id="2602"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7F477B3B" w14:textId="0AD3DEF8"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603" w:author="Author" w:date="1900-01-01T00:00:00Z"/>
                <w:del w:id="2604" w:author="USA " w:date="2024-03-05T13:20:00Z"/>
                <w:b/>
                <w:bCs/>
                <w:sz w:val="20"/>
              </w:rPr>
            </w:pPr>
            <w:ins w:id="2605" w:author="Author">
              <w:del w:id="2606" w:author="USA " w:date="2024-03-05T13:20:00Z">
                <w:r w:rsidRPr="00813DDF" w:rsidDel="00800536">
                  <w:rPr>
                    <w:b/>
                    <w:bCs/>
                    <w:sz w:val="20"/>
                  </w:rPr>
                  <w:delText>32</w:delText>
                </w:r>
              </w:del>
            </w:ins>
          </w:p>
        </w:tc>
        <w:tc>
          <w:tcPr>
            <w:tcW w:w="3794" w:type="dxa"/>
            <w:tcBorders>
              <w:top w:val="nil"/>
              <w:left w:val="nil"/>
              <w:bottom w:val="single" w:sz="4" w:space="0" w:color="auto"/>
              <w:right w:val="single" w:sz="4" w:space="0" w:color="auto"/>
            </w:tcBorders>
            <w:shd w:val="clear" w:color="auto" w:fill="auto"/>
            <w:vAlign w:val="center"/>
          </w:tcPr>
          <w:p w14:paraId="744F93BF" w14:textId="6FEE6DFA"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607" w:author="Author" w:date="1900-01-01T00:00:00Z"/>
                <w:del w:id="2608" w:author="USA " w:date="2024-03-05T13:20:00Z"/>
                <w:sz w:val="20"/>
              </w:rPr>
            </w:pPr>
            <w:ins w:id="2609" w:author="Author">
              <w:del w:id="2610" w:author="USA " w:date="2024-03-05T13:20:00Z">
                <w:r w:rsidRPr="00813DDF" w:rsidDel="00800536">
                  <w:rPr>
                    <w:sz w:val="20"/>
                  </w:rPr>
                  <w:delText>Danger point or obstacle bifurcation</w:delText>
                </w:r>
              </w:del>
            </w:ins>
          </w:p>
        </w:tc>
        <w:tc>
          <w:tcPr>
            <w:tcW w:w="993" w:type="dxa"/>
            <w:tcBorders>
              <w:top w:val="nil"/>
              <w:left w:val="nil"/>
              <w:bottom w:val="single" w:sz="4" w:space="0" w:color="auto"/>
              <w:right w:val="single" w:sz="4" w:space="0" w:color="auto"/>
            </w:tcBorders>
            <w:shd w:val="clear" w:color="000000" w:fill="BFBFBF"/>
            <w:vAlign w:val="center"/>
          </w:tcPr>
          <w:p w14:paraId="2BE3F668" w14:textId="330D66B5"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611" w:author="Author" w:date="1900-01-01T00:00:00Z"/>
                <w:del w:id="2612" w:author="USA " w:date="2024-03-05T13:20:00Z"/>
                <w:b/>
                <w:bCs/>
                <w:sz w:val="20"/>
              </w:rPr>
            </w:pPr>
            <w:ins w:id="2613" w:author="Author">
              <w:del w:id="2614" w:author="USA " w:date="2024-03-05T13:20:00Z">
                <w:r w:rsidRPr="00813DDF" w:rsidDel="00800536">
                  <w:rPr>
                    <w:b/>
                    <w:bCs/>
                    <w:sz w:val="20"/>
                  </w:rPr>
                  <w:delText>83</w:delText>
                </w:r>
              </w:del>
            </w:ins>
          </w:p>
        </w:tc>
        <w:tc>
          <w:tcPr>
            <w:tcW w:w="4188" w:type="dxa"/>
            <w:tcBorders>
              <w:top w:val="nil"/>
              <w:left w:val="nil"/>
              <w:bottom w:val="single" w:sz="4" w:space="0" w:color="auto"/>
              <w:right w:val="single" w:sz="4" w:space="0" w:color="auto"/>
            </w:tcBorders>
            <w:shd w:val="clear" w:color="auto" w:fill="auto"/>
            <w:vAlign w:val="center"/>
          </w:tcPr>
          <w:p w14:paraId="6370BC89" w14:textId="79EE1559"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615" w:author="Author" w:date="1900-01-01T00:00:00Z"/>
                <w:del w:id="2616" w:author="USA " w:date="2024-03-05T13:20:00Z"/>
                <w:sz w:val="20"/>
              </w:rPr>
            </w:pPr>
            <w:ins w:id="2617" w:author="Author">
              <w:del w:id="2618" w:author="USA " w:date="2024-03-05T13:20:00Z">
                <w:r w:rsidRPr="00813DDF" w:rsidDel="00800536">
                  <w:rPr>
                    <w:sz w:val="20"/>
                  </w:rPr>
                  <w:delText>Fishing net indicator</w:delText>
                </w:r>
              </w:del>
            </w:ins>
          </w:p>
        </w:tc>
      </w:tr>
      <w:tr w:rsidR="00813DDF" w:rsidRPr="00813DDF" w:rsidDel="00800536" w14:paraId="639AE3A6" w14:textId="4736DE15" w:rsidTr="006A04CB">
        <w:trPr>
          <w:trHeight w:val="315"/>
          <w:ins w:id="2619" w:author="Author" w:date="1900-01-01T00:00:00Z"/>
          <w:del w:id="2620"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7F1F12A4" w14:textId="0FE6D6B9"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621" w:author="Author" w:date="1900-01-01T00:00:00Z"/>
                <w:del w:id="2622" w:author="USA " w:date="2024-03-05T13:20:00Z"/>
                <w:b/>
                <w:bCs/>
                <w:sz w:val="20"/>
              </w:rPr>
            </w:pPr>
            <w:ins w:id="2623" w:author="Author">
              <w:del w:id="2624" w:author="USA " w:date="2024-03-05T13:20:00Z">
                <w:r w:rsidRPr="00813DDF" w:rsidDel="00800536">
                  <w:rPr>
                    <w:b/>
                    <w:bCs/>
                    <w:sz w:val="20"/>
                  </w:rPr>
                  <w:delText>33</w:delText>
                </w:r>
              </w:del>
            </w:ins>
          </w:p>
        </w:tc>
        <w:tc>
          <w:tcPr>
            <w:tcW w:w="3794" w:type="dxa"/>
            <w:tcBorders>
              <w:top w:val="nil"/>
              <w:left w:val="nil"/>
              <w:bottom w:val="single" w:sz="4" w:space="0" w:color="auto"/>
              <w:right w:val="single" w:sz="4" w:space="0" w:color="auto"/>
            </w:tcBorders>
            <w:shd w:val="clear" w:color="000000" w:fill="FFFFFF"/>
            <w:vAlign w:val="center"/>
          </w:tcPr>
          <w:p w14:paraId="661B098C" w14:textId="0AB891A6"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625" w:author="Author" w:date="1900-01-01T00:00:00Z"/>
                <w:del w:id="2626" w:author="USA " w:date="2024-03-05T13:20:00Z"/>
                <w:sz w:val="20"/>
              </w:rPr>
            </w:pPr>
            <w:ins w:id="2627" w:author="Author">
              <w:del w:id="2628" w:author="USA " w:date="2024-03-05T13:20:00Z">
                <w:r w:rsidRPr="00813DDF" w:rsidDel="00800536">
                  <w:rPr>
                    <w:sz w:val="20"/>
                  </w:rPr>
                  <w:delText>Isolated danger</w:delText>
                </w:r>
              </w:del>
            </w:ins>
          </w:p>
        </w:tc>
        <w:tc>
          <w:tcPr>
            <w:tcW w:w="993" w:type="dxa"/>
            <w:tcBorders>
              <w:top w:val="nil"/>
              <w:left w:val="nil"/>
              <w:bottom w:val="single" w:sz="4" w:space="0" w:color="auto"/>
              <w:right w:val="single" w:sz="4" w:space="0" w:color="auto"/>
            </w:tcBorders>
            <w:shd w:val="clear" w:color="000000" w:fill="BFBFBF"/>
            <w:vAlign w:val="center"/>
          </w:tcPr>
          <w:p w14:paraId="364A3652" w14:textId="6689221F"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629" w:author="Author" w:date="1900-01-01T00:00:00Z"/>
                <w:del w:id="2630" w:author="USA " w:date="2024-03-05T13:20:00Z"/>
                <w:b/>
                <w:bCs/>
                <w:sz w:val="20"/>
              </w:rPr>
            </w:pPr>
            <w:ins w:id="2631" w:author="Author">
              <w:del w:id="2632" w:author="USA " w:date="2024-03-05T13:20:00Z">
                <w:r w:rsidRPr="00813DDF" w:rsidDel="00800536">
                  <w:rPr>
                    <w:b/>
                    <w:bCs/>
                    <w:sz w:val="20"/>
                  </w:rPr>
                  <w:delText>84</w:delText>
                </w:r>
              </w:del>
            </w:ins>
          </w:p>
        </w:tc>
        <w:tc>
          <w:tcPr>
            <w:tcW w:w="4188" w:type="dxa"/>
            <w:tcBorders>
              <w:top w:val="nil"/>
              <w:left w:val="nil"/>
              <w:bottom w:val="single" w:sz="4" w:space="0" w:color="auto"/>
              <w:right w:val="single" w:sz="4" w:space="0" w:color="auto"/>
            </w:tcBorders>
            <w:shd w:val="clear" w:color="auto" w:fill="auto"/>
            <w:vAlign w:val="center"/>
          </w:tcPr>
          <w:p w14:paraId="5812C84C" w14:textId="2B611A33"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633" w:author="Author" w:date="1900-01-01T00:00:00Z"/>
                <w:del w:id="2634" w:author="USA " w:date="2024-03-05T13:20:00Z"/>
                <w:sz w:val="20"/>
              </w:rPr>
            </w:pPr>
            <w:ins w:id="2635" w:author="Author">
              <w:del w:id="2636" w:author="USA " w:date="2024-03-05T13:20:00Z">
                <w:r w:rsidRPr="00813DDF" w:rsidDel="00800536">
                  <w:rPr>
                    <w:sz w:val="20"/>
                  </w:rPr>
                  <w:delText>Derelict vessel / object</w:delText>
                </w:r>
              </w:del>
            </w:ins>
          </w:p>
        </w:tc>
      </w:tr>
      <w:tr w:rsidR="00813DDF" w:rsidRPr="00813DDF" w:rsidDel="00800536" w14:paraId="31D68ECB" w14:textId="6DB49E92" w:rsidTr="006A04CB">
        <w:trPr>
          <w:trHeight w:val="315"/>
          <w:ins w:id="2637" w:author="Author" w:date="1900-01-01T00:00:00Z"/>
          <w:del w:id="2638"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481C418E" w14:textId="6071BF5B"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639" w:author="Author" w:date="1900-01-01T00:00:00Z"/>
                <w:del w:id="2640" w:author="USA " w:date="2024-03-05T13:20:00Z"/>
                <w:b/>
                <w:bCs/>
                <w:sz w:val="20"/>
              </w:rPr>
            </w:pPr>
            <w:ins w:id="2641" w:author="Author">
              <w:del w:id="2642" w:author="USA " w:date="2024-03-05T13:20:00Z">
                <w:r w:rsidRPr="00813DDF" w:rsidDel="00800536">
                  <w:rPr>
                    <w:b/>
                    <w:bCs/>
                    <w:sz w:val="20"/>
                  </w:rPr>
                  <w:delText>34</w:delText>
                </w:r>
              </w:del>
            </w:ins>
          </w:p>
        </w:tc>
        <w:tc>
          <w:tcPr>
            <w:tcW w:w="3794" w:type="dxa"/>
            <w:tcBorders>
              <w:top w:val="nil"/>
              <w:left w:val="nil"/>
              <w:bottom w:val="single" w:sz="4" w:space="0" w:color="auto"/>
              <w:right w:val="single" w:sz="4" w:space="0" w:color="auto"/>
            </w:tcBorders>
            <w:shd w:val="clear" w:color="auto" w:fill="auto"/>
            <w:vAlign w:val="center"/>
          </w:tcPr>
          <w:p w14:paraId="7F0BADCA" w14:textId="18571768"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643" w:author="Author" w:date="1900-01-01T00:00:00Z"/>
                <w:del w:id="2644" w:author="USA " w:date="2024-03-05T13:20:00Z"/>
                <w:sz w:val="20"/>
              </w:rPr>
            </w:pPr>
            <w:ins w:id="2645" w:author="Author">
              <w:del w:id="2646" w:author="USA " w:date="2024-03-05T13:20:00Z">
                <w:r w:rsidRPr="00813DDF" w:rsidDel="00800536">
                  <w:rPr>
                    <w:sz w:val="20"/>
                  </w:rPr>
                  <w:delText>Wreck</w:delText>
                </w:r>
              </w:del>
            </w:ins>
          </w:p>
        </w:tc>
        <w:tc>
          <w:tcPr>
            <w:tcW w:w="993" w:type="dxa"/>
            <w:tcBorders>
              <w:top w:val="nil"/>
              <w:left w:val="nil"/>
              <w:bottom w:val="single" w:sz="4" w:space="0" w:color="auto"/>
              <w:right w:val="single" w:sz="4" w:space="0" w:color="auto"/>
            </w:tcBorders>
            <w:shd w:val="clear" w:color="000000" w:fill="BFBFBF"/>
            <w:vAlign w:val="center"/>
          </w:tcPr>
          <w:p w14:paraId="7E1709FA" w14:textId="3C8BBBBD"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647" w:author="Author" w:date="1900-01-01T00:00:00Z"/>
                <w:del w:id="2648" w:author="USA " w:date="2024-03-05T13:20:00Z"/>
                <w:b/>
                <w:bCs/>
                <w:sz w:val="20"/>
              </w:rPr>
            </w:pPr>
            <w:ins w:id="2649" w:author="Author">
              <w:del w:id="2650" w:author="USA " w:date="2024-03-05T13:20:00Z">
                <w:r w:rsidRPr="00813DDF" w:rsidDel="00800536">
                  <w:rPr>
                    <w:b/>
                    <w:bCs/>
                    <w:sz w:val="20"/>
                  </w:rPr>
                  <w:delText>85</w:delText>
                </w:r>
              </w:del>
            </w:ins>
          </w:p>
        </w:tc>
        <w:tc>
          <w:tcPr>
            <w:tcW w:w="4188" w:type="dxa"/>
            <w:tcBorders>
              <w:top w:val="nil"/>
              <w:left w:val="nil"/>
              <w:bottom w:val="single" w:sz="4" w:space="0" w:color="auto"/>
              <w:right w:val="single" w:sz="4" w:space="0" w:color="auto"/>
            </w:tcBorders>
            <w:shd w:val="clear" w:color="auto" w:fill="auto"/>
            <w:vAlign w:val="center"/>
          </w:tcPr>
          <w:p w14:paraId="54E6B5BA" w14:textId="4C8A38DF"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651" w:author="Author" w:date="1900-01-01T00:00:00Z"/>
                <w:del w:id="2652" w:author="USA " w:date="2024-03-05T13:20:00Z"/>
                <w:sz w:val="20"/>
              </w:rPr>
            </w:pPr>
            <w:ins w:id="2653" w:author="Author">
              <w:del w:id="2654" w:author="USA " w:date="2024-03-05T13:20:00Z">
                <w:r w:rsidRPr="00813DDF" w:rsidDel="00800536">
                  <w:rPr>
                    <w:sz w:val="20"/>
                  </w:rPr>
                  <w:delText>Vessel in distress</w:delText>
                </w:r>
              </w:del>
            </w:ins>
          </w:p>
        </w:tc>
      </w:tr>
      <w:tr w:rsidR="00813DDF" w:rsidRPr="00813DDF" w:rsidDel="00800536" w14:paraId="4BD57AC3" w14:textId="6140FE4E" w:rsidTr="006A04CB">
        <w:trPr>
          <w:trHeight w:val="315"/>
          <w:ins w:id="2655" w:author="Author" w:date="1900-01-01T00:00:00Z"/>
          <w:del w:id="2656"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0F30BCA5" w14:textId="016A299A"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657" w:author="Author" w:date="1900-01-01T00:00:00Z"/>
                <w:del w:id="2658" w:author="USA " w:date="2024-03-05T13:20:00Z"/>
                <w:b/>
                <w:bCs/>
                <w:sz w:val="20"/>
              </w:rPr>
            </w:pPr>
            <w:ins w:id="2659" w:author="Author">
              <w:del w:id="2660" w:author="USA " w:date="2024-03-05T13:20:00Z">
                <w:r w:rsidRPr="00813DDF" w:rsidDel="00800536">
                  <w:rPr>
                    <w:b/>
                    <w:bCs/>
                    <w:sz w:val="20"/>
                  </w:rPr>
                  <w:delText>35</w:delText>
                </w:r>
              </w:del>
            </w:ins>
          </w:p>
        </w:tc>
        <w:tc>
          <w:tcPr>
            <w:tcW w:w="3794" w:type="dxa"/>
            <w:tcBorders>
              <w:top w:val="nil"/>
              <w:left w:val="nil"/>
              <w:bottom w:val="single" w:sz="4" w:space="0" w:color="auto"/>
              <w:right w:val="single" w:sz="4" w:space="0" w:color="auto"/>
            </w:tcBorders>
            <w:shd w:val="clear" w:color="000000" w:fill="FFFFFF"/>
            <w:vAlign w:val="center"/>
          </w:tcPr>
          <w:p w14:paraId="5BC1B093" w14:textId="5ADDD60D"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661" w:author="Author" w:date="1900-01-01T00:00:00Z"/>
                <w:del w:id="2662" w:author="USA " w:date="2024-03-05T13:20:00Z"/>
                <w:sz w:val="20"/>
              </w:rPr>
            </w:pPr>
            <w:ins w:id="2663" w:author="Author">
              <w:del w:id="2664" w:author="USA " w:date="2024-03-05T13:20:00Z">
                <w:r w:rsidRPr="00813DDF" w:rsidDel="00800536">
                  <w:rPr>
                    <w:sz w:val="20"/>
                  </w:rPr>
                  <w:delText>Safe water / No danger</w:delText>
                </w:r>
              </w:del>
            </w:ins>
          </w:p>
        </w:tc>
        <w:tc>
          <w:tcPr>
            <w:tcW w:w="993" w:type="dxa"/>
            <w:tcBorders>
              <w:top w:val="nil"/>
              <w:left w:val="nil"/>
              <w:bottom w:val="single" w:sz="4" w:space="0" w:color="auto"/>
              <w:right w:val="single" w:sz="4" w:space="0" w:color="auto"/>
            </w:tcBorders>
            <w:shd w:val="clear" w:color="000000" w:fill="BFBFBF"/>
            <w:vAlign w:val="center"/>
          </w:tcPr>
          <w:p w14:paraId="309FDECE" w14:textId="6E5F60AB"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665" w:author="Author" w:date="1900-01-01T00:00:00Z"/>
                <w:del w:id="2666" w:author="USA " w:date="2024-03-05T13:20:00Z"/>
                <w:b/>
                <w:bCs/>
                <w:sz w:val="20"/>
              </w:rPr>
            </w:pPr>
            <w:ins w:id="2667" w:author="Author">
              <w:del w:id="2668" w:author="USA " w:date="2024-03-05T13:20:00Z">
                <w:r w:rsidRPr="00813DDF" w:rsidDel="00800536">
                  <w:rPr>
                    <w:b/>
                    <w:bCs/>
                    <w:sz w:val="20"/>
                  </w:rPr>
                  <w:delText>86</w:delText>
                </w:r>
              </w:del>
            </w:ins>
          </w:p>
        </w:tc>
        <w:tc>
          <w:tcPr>
            <w:tcW w:w="4188" w:type="dxa"/>
            <w:tcBorders>
              <w:top w:val="nil"/>
              <w:left w:val="nil"/>
              <w:bottom w:val="single" w:sz="4" w:space="0" w:color="auto"/>
              <w:right w:val="single" w:sz="4" w:space="0" w:color="auto"/>
            </w:tcBorders>
            <w:shd w:val="clear" w:color="auto" w:fill="auto"/>
            <w:vAlign w:val="center"/>
          </w:tcPr>
          <w:p w14:paraId="003351CB" w14:textId="62CCAE20"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669" w:author="Author" w:date="1900-01-01T00:00:00Z"/>
                <w:del w:id="2670" w:author="USA " w:date="2024-03-05T13:20:00Z"/>
                <w:sz w:val="20"/>
              </w:rPr>
            </w:pPr>
            <w:ins w:id="2671" w:author="Author">
              <w:del w:id="2672" w:author="USA " w:date="2024-03-05T13:20:00Z">
                <w:r w:rsidRPr="00813DDF" w:rsidDel="00800536">
                  <w:rPr>
                    <w:sz w:val="20"/>
                  </w:rPr>
                  <w:delText> </w:delText>
                </w:r>
              </w:del>
            </w:ins>
          </w:p>
        </w:tc>
      </w:tr>
      <w:tr w:rsidR="00813DDF" w:rsidRPr="00813DDF" w:rsidDel="00800536" w14:paraId="40EFE381" w14:textId="0C603BCC" w:rsidTr="006A04CB">
        <w:trPr>
          <w:trHeight w:val="315"/>
          <w:ins w:id="2673" w:author="Author" w:date="1900-01-01T00:00:00Z"/>
          <w:del w:id="2674"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57D37683" w14:textId="72770F77"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675" w:author="Author" w:date="1900-01-01T00:00:00Z"/>
                <w:del w:id="2676" w:author="USA " w:date="2024-03-05T13:20:00Z"/>
                <w:b/>
                <w:bCs/>
                <w:sz w:val="20"/>
              </w:rPr>
            </w:pPr>
            <w:ins w:id="2677" w:author="Author">
              <w:del w:id="2678" w:author="USA " w:date="2024-03-05T13:20:00Z">
                <w:r w:rsidRPr="00813DDF" w:rsidDel="00800536">
                  <w:rPr>
                    <w:b/>
                    <w:bCs/>
                    <w:sz w:val="20"/>
                  </w:rPr>
                  <w:delText>36</w:delText>
                </w:r>
              </w:del>
            </w:ins>
          </w:p>
        </w:tc>
        <w:tc>
          <w:tcPr>
            <w:tcW w:w="3794" w:type="dxa"/>
            <w:tcBorders>
              <w:top w:val="nil"/>
              <w:left w:val="nil"/>
              <w:bottom w:val="single" w:sz="4" w:space="0" w:color="auto"/>
              <w:right w:val="single" w:sz="4" w:space="0" w:color="auto"/>
            </w:tcBorders>
            <w:shd w:val="clear" w:color="auto" w:fill="auto"/>
            <w:vAlign w:val="center"/>
          </w:tcPr>
          <w:p w14:paraId="6676687D" w14:textId="7B1B8E81"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679" w:author="Author" w:date="1900-01-01T00:00:00Z"/>
                <w:del w:id="2680" w:author="USA " w:date="2024-03-05T13:20:00Z"/>
                <w:sz w:val="20"/>
              </w:rPr>
            </w:pPr>
            <w:ins w:id="2681" w:author="Author">
              <w:del w:id="2682" w:author="USA " w:date="2024-03-05T13:20:00Z">
                <w:r w:rsidRPr="00813DDF" w:rsidDel="00800536">
                  <w:rPr>
                    <w:sz w:val="20"/>
                  </w:rPr>
                  <w:delText> </w:delText>
                </w:r>
              </w:del>
            </w:ins>
          </w:p>
        </w:tc>
        <w:tc>
          <w:tcPr>
            <w:tcW w:w="993" w:type="dxa"/>
            <w:tcBorders>
              <w:top w:val="nil"/>
              <w:left w:val="nil"/>
              <w:bottom w:val="single" w:sz="4" w:space="0" w:color="auto"/>
              <w:right w:val="single" w:sz="4" w:space="0" w:color="auto"/>
            </w:tcBorders>
            <w:shd w:val="clear" w:color="000000" w:fill="BFBFBF"/>
            <w:vAlign w:val="center"/>
          </w:tcPr>
          <w:p w14:paraId="679368A3" w14:textId="35439895"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683" w:author="Author" w:date="1900-01-01T00:00:00Z"/>
                <w:del w:id="2684" w:author="USA " w:date="2024-03-05T13:20:00Z"/>
                <w:b/>
                <w:bCs/>
                <w:sz w:val="20"/>
              </w:rPr>
            </w:pPr>
            <w:ins w:id="2685" w:author="Author">
              <w:del w:id="2686" w:author="USA " w:date="2024-03-05T13:20:00Z">
                <w:r w:rsidRPr="00813DDF" w:rsidDel="00800536">
                  <w:rPr>
                    <w:b/>
                    <w:bCs/>
                    <w:sz w:val="20"/>
                  </w:rPr>
                  <w:delText>87</w:delText>
                </w:r>
              </w:del>
            </w:ins>
          </w:p>
        </w:tc>
        <w:tc>
          <w:tcPr>
            <w:tcW w:w="4188" w:type="dxa"/>
            <w:tcBorders>
              <w:top w:val="nil"/>
              <w:left w:val="nil"/>
              <w:bottom w:val="single" w:sz="4" w:space="0" w:color="auto"/>
              <w:right w:val="single" w:sz="4" w:space="0" w:color="auto"/>
            </w:tcBorders>
            <w:shd w:val="clear" w:color="auto" w:fill="auto"/>
            <w:vAlign w:val="center"/>
          </w:tcPr>
          <w:p w14:paraId="1D221E44" w14:textId="4DC1517E"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687" w:author="Author" w:date="1900-01-01T00:00:00Z"/>
                <w:del w:id="2688" w:author="USA " w:date="2024-03-05T13:20:00Z"/>
                <w:sz w:val="20"/>
              </w:rPr>
            </w:pPr>
            <w:ins w:id="2689" w:author="Author">
              <w:del w:id="2690" w:author="USA " w:date="2024-03-05T13:20:00Z">
                <w:r w:rsidRPr="00813DDF" w:rsidDel="00800536">
                  <w:rPr>
                    <w:sz w:val="20"/>
                  </w:rPr>
                  <w:delText>Iceberg / ice floe</w:delText>
                </w:r>
              </w:del>
            </w:ins>
          </w:p>
        </w:tc>
      </w:tr>
      <w:tr w:rsidR="00813DDF" w:rsidRPr="00813DDF" w:rsidDel="00800536" w14:paraId="441C3FF8" w14:textId="567ADB0A" w:rsidTr="006A04CB">
        <w:trPr>
          <w:trHeight w:val="315"/>
          <w:ins w:id="2691" w:author="Author" w:date="1900-01-01T00:00:00Z"/>
          <w:del w:id="2692"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4DF7ACAC" w14:textId="2FDD3D28"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693" w:author="Author" w:date="1900-01-01T00:00:00Z"/>
                <w:del w:id="2694" w:author="USA " w:date="2024-03-05T13:20:00Z"/>
                <w:b/>
                <w:bCs/>
                <w:sz w:val="20"/>
              </w:rPr>
            </w:pPr>
            <w:ins w:id="2695" w:author="Author">
              <w:del w:id="2696" w:author="USA " w:date="2024-03-05T13:20:00Z">
                <w:r w:rsidRPr="00813DDF" w:rsidDel="00800536">
                  <w:rPr>
                    <w:b/>
                    <w:bCs/>
                    <w:sz w:val="20"/>
                  </w:rPr>
                  <w:delText>37</w:delText>
                </w:r>
              </w:del>
            </w:ins>
          </w:p>
        </w:tc>
        <w:tc>
          <w:tcPr>
            <w:tcW w:w="3794" w:type="dxa"/>
            <w:tcBorders>
              <w:top w:val="nil"/>
              <w:left w:val="nil"/>
              <w:bottom w:val="single" w:sz="4" w:space="0" w:color="auto"/>
              <w:right w:val="single" w:sz="4" w:space="0" w:color="auto"/>
            </w:tcBorders>
            <w:shd w:val="clear" w:color="auto" w:fill="auto"/>
            <w:vAlign w:val="center"/>
          </w:tcPr>
          <w:p w14:paraId="31A81009" w14:textId="26240057"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697" w:author="Author" w:date="1900-01-01T00:00:00Z"/>
                <w:del w:id="2698" w:author="USA " w:date="2024-03-05T13:20:00Z"/>
                <w:sz w:val="20"/>
              </w:rPr>
            </w:pPr>
            <w:ins w:id="2699" w:author="Author">
              <w:del w:id="2700" w:author="USA " w:date="2024-03-05T13:20:00Z">
                <w:r w:rsidRPr="00813DDF" w:rsidDel="00800536">
                  <w:rPr>
                    <w:sz w:val="20"/>
                  </w:rPr>
                  <w:delText> </w:delText>
                </w:r>
              </w:del>
            </w:ins>
          </w:p>
        </w:tc>
        <w:tc>
          <w:tcPr>
            <w:tcW w:w="993" w:type="dxa"/>
            <w:tcBorders>
              <w:top w:val="nil"/>
              <w:left w:val="nil"/>
              <w:bottom w:val="single" w:sz="4" w:space="0" w:color="auto"/>
              <w:right w:val="single" w:sz="4" w:space="0" w:color="auto"/>
            </w:tcBorders>
            <w:shd w:val="clear" w:color="000000" w:fill="BFBFBF"/>
            <w:vAlign w:val="center"/>
          </w:tcPr>
          <w:p w14:paraId="177C0309" w14:textId="4C87B71E"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701" w:author="Author" w:date="1900-01-01T00:00:00Z"/>
                <w:del w:id="2702" w:author="USA " w:date="2024-03-05T13:20:00Z"/>
                <w:b/>
                <w:bCs/>
                <w:sz w:val="20"/>
              </w:rPr>
            </w:pPr>
            <w:ins w:id="2703" w:author="Author">
              <w:del w:id="2704" w:author="USA " w:date="2024-03-05T13:20:00Z">
                <w:r w:rsidRPr="00813DDF" w:rsidDel="00800536">
                  <w:rPr>
                    <w:b/>
                    <w:bCs/>
                    <w:sz w:val="20"/>
                  </w:rPr>
                  <w:delText>88</w:delText>
                </w:r>
              </w:del>
            </w:ins>
          </w:p>
        </w:tc>
        <w:tc>
          <w:tcPr>
            <w:tcW w:w="4188" w:type="dxa"/>
            <w:tcBorders>
              <w:top w:val="nil"/>
              <w:left w:val="nil"/>
              <w:bottom w:val="single" w:sz="4" w:space="0" w:color="auto"/>
              <w:right w:val="single" w:sz="4" w:space="0" w:color="auto"/>
            </w:tcBorders>
            <w:shd w:val="clear" w:color="auto" w:fill="auto"/>
            <w:vAlign w:val="center"/>
          </w:tcPr>
          <w:p w14:paraId="0B8D3AFA" w14:textId="57439368"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705" w:author="Author" w:date="1900-01-01T00:00:00Z"/>
                <w:del w:id="2706" w:author="USA " w:date="2024-03-05T13:20:00Z"/>
                <w:sz w:val="20"/>
              </w:rPr>
            </w:pPr>
            <w:ins w:id="2707" w:author="Author">
              <w:del w:id="2708" w:author="USA " w:date="2024-03-05T13:20:00Z">
                <w:r w:rsidRPr="00813DDF" w:rsidDel="00800536">
                  <w:rPr>
                    <w:sz w:val="20"/>
                  </w:rPr>
                  <w:delText>Persons /divers / swimmers on the water</w:delText>
                </w:r>
              </w:del>
            </w:ins>
          </w:p>
        </w:tc>
      </w:tr>
      <w:tr w:rsidR="00813DDF" w:rsidRPr="00813DDF" w:rsidDel="00800536" w14:paraId="4B0265C7" w14:textId="3247884F" w:rsidTr="006A04CB">
        <w:trPr>
          <w:trHeight w:val="315"/>
          <w:ins w:id="2709" w:author="Author" w:date="1900-01-01T00:00:00Z"/>
          <w:del w:id="2710"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0ACEDAF3" w14:textId="1295DA44"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711" w:author="Author" w:date="1900-01-01T00:00:00Z"/>
                <w:del w:id="2712" w:author="USA " w:date="2024-03-05T13:20:00Z"/>
                <w:b/>
                <w:bCs/>
                <w:sz w:val="20"/>
              </w:rPr>
            </w:pPr>
            <w:ins w:id="2713" w:author="Author">
              <w:del w:id="2714" w:author="USA " w:date="2024-03-05T13:20:00Z">
                <w:r w:rsidRPr="00813DDF" w:rsidDel="00800536">
                  <w:rPr>
                    <w:b/>
                    <w:bCs/>
                    <w:sz w:val="20"/>
                  </w:rPr>
                  <w:delText>38</w:delText>
                </w:r>
              </w:del>
            </w:ins>
          </w:p>
        </w:tc>
        <w:tc>
          <w:tcPr>
            <w:tcW w:w="3794" w:type="dxa"/>
            <w:tcBorders>
              <w:top w:val="nil"/>
              <w:left w:val="nil"/>
              <w:bottom w:val="single" w:sz="4" w:space="0" w:color="auto"/>
              <w:right w:val="single" w:sz="4" w:space="0" w:color="auto"/>
            </w:tcBorders>
            <w:shd w:val="clear" w:color="auto" w:fill="auto"/>
            <w:vAlign w:val="center"/>
          </w:tcPr>
          <w:p w14:paraId="3CB24530" w14:textId="39692247"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715" w:author="Author" w:date="1900-01-01T00:00:00Z"/>
                <w:del w:id="2716" w:author="USA " w:date="2024-03-05T13:20:00Z"/>
                <w:sz w:val="20"/>
              </w:rPr>
            </w:pPr>
            <w:ins w:id="2717" w:author="Author">
              <w:del w:id="2718" w:author="USA " w:date="2024-03-05T13:20:00Z">
                <w:r w:rsidRPr="00813DDF" w:rsidDel="00800536">
                  <w:rPr>
                    <w:sz w:val="20"/>
                  </w:rPr>
                  <w:delText> </w:delText>
                </w:r>
              </w:del>
            </w:ins>
          </w:p>
        </w:tc>
        <w:tc>
          <w:tcPr>
            <w:tcW w:w="993" w:type="dxa"/>
            <w:tcBorders>
              <w:top w:val="nil"/>
              <w:left w:val="nil"/>
              <w:bottom w:val="single" w:sz="4" w:space="0" w:color="auto"/>
              <w:right w:val="single" w:sz="4" w:space="0" w:color="auto"/>
            </w:tcBorders>
            <w:shd w:val="clear" w:color="000000" w:fill="BFBFBF"/>
            <w:vAlign w:val="center"/>
          </w:tcPr>
          <w:p w14:paraId="1E152306" w14:textId="7E9676E2"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719" w:author="Author" w:date="1900-01-01T00:00:00Z"/>
                <w:del w:id="2720" w:author="USA " w:date="2024-03-05T13:20:00Z"/>
                <w:b/>
                <w:bCs/>
                <w:sz w:val="20"/>
              </w:rPr>
            </w:pPr>
            <w:ins w:id="2721" w:author="Author">
              <w:del w:id="2722" w:author="USA " w:date="2024-03-05T13:20:00Z">
                <w:r w:rsidRPr="00813DDF" w:rsidDel="00800536">
                  <w:rPr>
                    <w:b/>
                    <w:bCs/>
                    <w:sz w:val="20"/>
                  </w:rPr>
                  <w:delText>89</w:delText>
                </w:r>
              </w:del>
            </w:ins>
          </w:p>
        </w:tc>
        <w:tc>
          <w:tcPr>
            <w:tcW w:w="4188" w:type="dxa"/>
            <w:tcBorders>
              <w:top w:val="nil"/>
              <w:left w:val="nil"/>
              <w:bottom w:val="single" w:sz="4" w:space="0" w:color="auto"/>
              <w:right w:val="single" w:sz="4" w:space="0" w:color="auto"/>
            </w:tcBorders>
            <w:shd w:val="clear" w:color="auto" w:fill="auto"/>
            <w:vAlign w:val="center"/>
          </w:tcPr>
          <w:p w14:paraId="2BED55D4" w14:textId="7211DC91"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723" w:author="Author" w:date="1900-01-01T00:00:00Z"/>
                <w:del w:id="2724" w:author="USA " w:date="2024-03-05T13:20:00Z"/>
                <w:sz w:val="20"/>
              </w:rPr>
            </w:pPr>
            <w:ins w:id="2725" w:author="Author">
              <w:del w:id="2726" w:author="USA " w:date="2024-03-05T13:20:00Z">
                <w:r w:rsidRPr="00813DDF" w:rsidDel="00800536">
                  <w:rPr>
                    <w:sz w:val="20"/>
                  </w:rPr>
                  <w:delText> </w:delText>
                </w:r>
              </w:del>
            </w:ins>
          </w:p>
        </w:tc>
      </w:tr>
      <w:tr w:rsidR="00813DDF" w:rsidRPr="00813DDF" w:rsidDel="00800536" w14:paraId="3B683363" w14:textId="1BD6CCA0" w:rsidTr="006A04CB">
        <w:trPr>
          <w:trHeight w:val="315"/>
          <w:ins w:id="2727" w:author="Author" w:date="1900-01-01T00:00:00Z"/>
          <w:del w:id="2728"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3607733D" w14:textId="5CF3CD03"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729" w:author="Author" w:date="1900-01-01T00:00:00Z"/>
                <w:del w:id="2730" w:author="USA " w:date="2024-03-05T13:20:00Z"/>
                <w:b/>
                <w:bCs/>
                <w:sz w:val="20"/>
              </w:rPr>
            </w:pPr>
            <w:ins w:id="2731" w:author="Author">
              <w:del w:id="2732" w:author="USA " w:date="2024-03-05T13:20:00Z">
                <w:r w:rsidRPr="00813DDF" w:rsidDel="00800536">
                  <w:rPr>
                    <w:b/>
                    <w:bCs/>
                    <w:sz w:val="20"/>
                  </w:rPr>
                  <w:delText>39</w:delText>
                </w:r>
              </w:del>
            </w:ins>
          </w:p>
        </w:tc>
        <w:tc>
          <w:tcPr>
            <w:tcW w:w="3794" w:type="dxa"/>
            <w:tcBorders>
              <w:top w:val="nil"/>
              <w:left w:val="nil"/>
              <w:bottom w:val="single" w:sz="4" w:space="0" w:color="auto"/>
              <w:right w:val="single" w:sz="4" w:space="0" w:color="auto"/>
            </w:tcBorders>
            <w:shd w:val="clear" w:color="auto" w:fill="auto"/>
            <w:vAlign w:val="center"/>
          </w:tcPr>
          <w:p w14:paraId="56DCACDF" w14:textId="5892E4C8"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733" w:author="Author" w:date="1900-01-01T00:00:00Z"/>
                <w:del w:id="2734" w:author="USA " w:date="2024-03-05T13:20:00Z"/>
                <w:sz w:val="20"/>
              </w:rPr>
            </w:pPr>
            <w:ins w:id="2735" w:author="Author">
              <w:del w:id="2736" w:author="USA " w:date="2024-03-05T13:20:00Z">
                <w:r w:rsidRPr="00813DDF" w:rsidDel="00800536">
                  <w:rPr>
                    <w:sz w:val="20"/>
                  </w:rPr>
                  <w:delText>Berth / pier</w:delText>
                </w:r>
              </w:del>
            </w:ins>
          </w:p>
        </w:tc>
        <w:tc>
          <w:tcPr>
            <w:tcW w:w="993" w:type="dxa"/>
            <w:tcBorders>
              <w:top w:val="nil"/>
              <w:left w:val="nil"/>
              <w:bottom w:val="single" w:sz="4" w:space="0" w:color="auto"/>
              <w:right w:val="single" w:sz="4" w:space="0" w:color="auto"/>
            </w:tcBorders>
            <w:shd w:val="clear" w:color="000000" w:fill="BFBFBF"/>
            <w:vAlign w:val="center"/>
          </w:tcPr>
          <w:p w14:paraId="6AE0CC50" w14:textId="713AC882"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737" w:author="Author" w:date="1900-01-01T00:00:00Z"/>
                <w:del w:id="2738" w:author="USA " w:date="2024-03-05T13:20:00Z"/>
                <w:b/>
                <w:bCs/>
                <w:sz w:val="20"/>
              </w:rPr>
            </w:pPr>
            <w:ins w:id="2739" w:author="Author">
              <w:del w:id="2740" w:author="USA " w:date="2024-03-05T13:20:00Z">
                <w:r w:rsidRPr="00813DDF" w:rsidDel="00800536">
                  <w:rPr>
                    <w:b/>
                    <w:bCs/>
                    <w:sz w:val="20"/>
                  </w:rPr>
                  <w:delText>90</w:delText>
                </w:r>
              </w:del>
            </w:ins>
          </w:p>
        </w:tc>
        <w:tc>
          <w:tcPr>
            <w:tcW w:w="4188" w:type="dxa"/>
            <w:tcBorders>
              <w:top w:val="nil"/>
              <w:left w:val="nil"/>
              <w:bottom w:val="single" w:sz="4" w:space="0" w:color="auto"/>
              <w:right w:val="single" w:sz="4" w:space="0" w:color="auto"/>
            </w:tcBorders>
            <w:shd w:val="clear" w:color="auto" w:fill="auto"/>
            <w:vAlign w:val="center"/>
          </w:tcPr>
          <w:p w14:paraId="4D0B0914" w14:textId="4CEF8539"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741" w:author="Author" w:date="1900-01-01T00:00:00Z"/>
                <w:del w:id="2742" w:author="USA " w:date="2024-03-05T13:20:00Z"/>
                <w:sz w:val="20"/>
              </w:rPr>
            </w:pPr>
            <w:ins w:id="2743" w:author="Author">
              <w:del w:id="2744" w:author="USA " w:date="2024-03-05T13:20:00Z">
                <w:r w:rsidRPr="00813DDF" w:rsidDel="00800536">
                  <w:rPr>
                    <w:sz w:val="20"/>
                  </w:rPr>
                  <w:delText> </w:delText>
                </w:r>
              </w:del>
            </w:ins>
          </w:p>
        </w:tc>
      </w:tr>
      <w:tr w:rsidR="00813DDF" w:rsidRPr="00813DDF" w:rsidDel="00800536" w14:paraId="75A7E16D" w14:textId="08361C77" w:rsidTr="006A04CB">
        <w:trPr>
          <w:trHeight w:val="315"/>
          <w:ins w:id="2745" w:author="Author" w:date="1900-01-01T00:00:00Z"/>
          <w:del w:id="2746"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27881EC1" w14:textId="119CDA20"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747" w:author="Author" w:date="1900-01-01T00:00:00Z"/>
                <w:del w:id="2748" w:author="USA " w:date="2024-03-05T13:20:00Z"/>
                <w:b/>
                <w:bCs/>
                <w:sz w:val="20"/>
              </w:rPr>
            </w:pPr>
            <w:ins w:id="2749" w:author="Author">
              <w:del w:id="2750" w:author="USA " w:date="2024-03-05T13:20:00Z">
                <w:r w:rsidRPr="00813DDF" w:rsidDel="00800536">
                  <w:rPr>
                    <w:b/>
                    <w:bCs/>
                    <w:sz w:val="20"/>
                  </w:rPr>
                  <w:delText>40</w:delText>
                </w:r>
              </w:del>
            </w:ins>
          </w:p>
        </w:tc>
        <w:tc>
          <w:tcPr>
            <w:tcW w:w="3794" w:type="dxa"/>
            <w:tcBorders>
              <w:top w:val="nil"/>
              <w:left w:val="nil"/>
              <w:bottom w:val="single" w:sz="4" w:space="0" w:color="auto"/>
              <w:right w:val="single" w:sz="4" w:space="0" w:color="auto"/>
            </w:tcBorders>
            <w:shd w:val="clear" w:color="auto" w:fill="auto"/>
            <w:vAlign w:val="center"/>
          </w:tcPr>
          <w:p w14:paraId="2C109806" w14:textId="4EACF7A5"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751" w:author="Author" w:date="1900-01-01T00:00:00Z"/>
                <w:del w:id="2752" w:author="USA " w:date="2024-03-05T13:20:00Z"/>
                <w:sz w:val="20"/>
              </w:rPr>
            </w:pPr>
            <w:ins w:id="2753" w:author="Author">
              <w:del w:id="2754" w:author="USA " w:date="2024-03-05T13:20:00Z">
                <w:r w:rsidRPr="00813DDF" w:rsidDel="00800536">
                  <w:rPr>
                    <w:sz w:val="20"/>
                  </w:rPr>
                  <w:delText>Terminal</w:delText>
                </w:r>
              </w:del>
            </w:ins>
          </w:p>
        </w:tc>
        <w:tc>
          <w:tcPr>
            <w:tcW w:w="993" w:type="dxa"/>
            <w:tcBorders>
              <w:top w:val="nil"/>
              <w:left w:val="nil"/>
              <w:bottom w:val="single" w:sz="4" w:space="0" w:color="auto"/>
              <w:right w:val="single" w:sz="4" w:space="0" w:color="auto"/>
            </w:tcBorders>
            <w:shd w:val="clear" w:color="000000" w:fill="BFBFBF"/>
            <w:vAlign w:val="center"/>
          </w:tcPr>
          <w:p w14:paraId="13A4E3B7" w14:textId="4DFFB27D"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755" w:author="Author" w:date="1900-01-01T00:00:00Z"/>
                <w:del w:id="2756" w:author="USA " w:date="2024-03-05T13:20:00Z"/>
                <w:b/>
                <w:bCs/>
                <w:sz w:val="20"/>
              </w:rPr>
            </w:pPr>
            <w:ins w:id="2757" w:author="Author">
              <w:del w:id="2758" w:author="USA " w:date="2024-03-05T13:20:00Z">
                <w:r w:rsidRPr="00813DDF" w:rsidDel="00800536">
                  <w:rPr>
                    <w:b/>
                    <w:bCs/>
                    <w:sz w:val="20"/>
                  </w:rPr>
                  <w:delText>91</w:delText>
                </w:r>
              </w:del>
            </w:ins>
          </w:p>
        </w:tc>
        <w:tc>
          <w:tcPr>
            <w:tcW w:w="4188" w:type="dxa"/>
            <w:tcBorders>
              <w:top w:val="nil"/>
              <w:left w:val="nil"/>
              <w:bottom w:val="single" w:sz="4" w:space="0" w:color="auto"/>
              <w:right w:val="single" w:sz="4" w:space="0" w:color="auto"/>
            </w:tcBorders>
            <w:shd w:val="clear" w:color="auto" w:fill="auto"/>
            <w:vAlign w:val="center"/>
          </w:tcPr>
          <w:p w14:paraId="37C0AC89" w14:textId="7AB18B33"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759" w:author="Author" w:date="1900-01-01T00:00:00Z"/>
                <w:del w:id="2760" w:author="USA " w:date="2024-03-05T13:20:00Z"/>
                <w:sz w:val="20"/>
              </w:rPr>
            </w:pPr>
            <w:ins w:id="2761" w:author="Author">
              <w:del w:id="2762" w:author="USA " w:date="2024-03-05T13:20:00Z">
                <w:r w:rsidRPr="00813DDF" w:rsidDel="00800536">
                  <w:rPr>
                    <w:sz w:val="20"/>
                  </w:rPr>
                  <w:delText>Datum / free-floating marker</w:delText>
                </w:r>
              </w:del>
            </w:ins>
          </w:p>
        </w:tc>
      </w:tr>
      <w:tr w:rsidR="00813DDF" w:rsidRPr="00813DDF" w:rsidDel="00800536" w14:paraId="3C365E53" w14:textId="6BD13068" w:rsidTr="006A04CB">
        <w:trPr>
          <w:trHeight w:val="315"/>
          <w:ins w:id="2763" w:author="Author" w:date="1900-01-01T00:00:00Z"/>
          <w:del w:id="2764"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448014C0" w14:textId="47944A0C"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765" w:author="Author" w:date="1900-01-01T00:00:00Z"/>
                <w:del w:id="2766" w:author="USA " w:date="2024-03-05T13:20:00Z"/>
                <w:b/>
                <w:bCs/>
                <w:sz w:val="20"/>
              </w:rPr>
            </w:pPr>
            <w:ins w:id="2767" w:author="Author">
              <w:del w:id="2768" w:author="USA " w:date="2024-03-05T13:20:00Z">
                <w:r w:rsidRPr="00813DDF" w:rsidDel="00800536">
                  <w:rPr>
                    <w:b/>
                    <w:bCs/>
                    <w:sz w:val="20"/>
                  </w:rPr>
                  <w:delText>41</w:delText>
                </w:r>
              </w:del>
            </w:ins>
          </w:p>
        </w:tc>
        <w:tc>
          <w:tcPr>
            <w:tcW w:w="3794" w:type="dxa"/>
            <w:tcBorders>
              <w:top w:val="nil"/>
              <w:left w:val="nil"/>
              <w:bottom w:val="single" w:sz="4" w:space="0" w:color="auto"/>
              <w:right w:val="single" w:sz="4" w:space="0" w:color="auto"/>
            </w:tcBorders>
            <w:shd w:val="clear" w:color="auto" w:fill="auto"/>
            <w:vAlign w:val="center"/>
          </w:tcPr>
          <w:p w14:paraId="00A8D0DC" w14:textId="7D6EBCFA"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769" w:author="Author" w:date="1900-01-01T00:00:00Z"/>
                <w:del w:id="2770" w:author="USA " w:date="2024-03-05T13:20:00Z"/>
                <w:sz w:val="20"/>
              </w:rPr>
            </w:pPr>
            <w:ins w:id="2771" w:author="Author">
              <w:del w:id="2772" w:author="USA " w:date="2024-03-05T13:20:00Z">
                <w:r w:rsidRPr="00813DDF" w:rsidDel="00800536">
                  <w:rPr>
                    <w:sz w:val="20"/>
                  </w:rPr>
                  <w:delText>Overhead cable / obstruction</w:delText>
                </w:r>
              </w:del>
            </w:ins>
          </w:p>
        </w:tc>
        <w:tc>
          <w:tcPr>
            <w:tcW w:w="993" w:type="dxa"/>
            <w:tcBorders>
              <w:top w:val="nil"/>
              <w:left w:val="nil"/>
              <w:bottom w:val="single" w:sz="4" w:space="0" w:color="auto"/>
              <w:right w:val="single" w:sz="4" w:space="0" w:color="auto"/>
            </w:tcBorders>
            <w:shd w:val="clear" w:color="000000" w:fill="BFBFBF"/>
            <w:vAlign w:val="center"/>
          </w:tcPr>
          <w:p w14:paraId="676149DB" w14:textId="783B2C69"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773" w:author="Author" w:date="1900-01-01T00:00:00Z"/>
                <w:del w:id="2774" w:author="USA " w:date="2024-03-05T13:20:00Z"/>
                <w:b/>
                <w:bCs/>
                <w:sz w:val="20"/>
              </w:rPr>
            </w:pPr>
            <w:ins w:id="2775" w:author="Author">
              <w:del w:id="2776" w:author="USA " w:date="2024-03-05T13:20:00Z">
                <w:r w:rsidRPr="00813DDF" w:rsidDel="00800536">
                  <w:rPr>
                    <w:b/>
                    <w:bCs/>
                    <w:sz w:val="20"/>
                  </w:rPr>
                  <w:delText>92</w:delText>
                </w:r>
              </w:del>
            </w:ins>
          </w:p>
        </w:tc>
        <w:tc>
          <w:tcPr>
            <w:tcW w:w="4188" w:type="dxa"/>
            <w:tcBorders>
              <w:top w:val="nil"/>
              <w:left w:val="nil"/>
              <w:bottom w:val="single" w:sz="4" w:space="0" w:color="auto"/>
              <w:right w:val="single" w:sz="4" w:space="0" w:color="auto"/>
            </w:tcBorders>
            <w:shd w:val="clear" w:color="auto" w:fill="auto"/>
            <w:vAlign w:val="center"/>
          </w:tcPr>
          <w:p w14:paraId="1A5B50C5" w14:textId="2072B688"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777" w:author="Author" w:date="1900-01-01T00:00:00Z"/>
                <w:del w:id="2778" w:author="USA " w:date="2024-03-05T13:20:00Z"/>
                <w:sz w:val="20"/>
              </w:rPr>
            </w:pPr>
            <w:ins w:id="2779" w:author="Author">
              <w:del w:id="2780" w:author="USA " w:date="2024-03-05T13:20:00Z">
                <w:r w:rsidRPr="00813DDF" w:rsidDel="00800536">
                  <w:rPr>
                    <w:sz w:val="20"/>
                  </w:rPr>
                  <w:delText>Locating marker</w:delText>
                </w:r>
              </w:del>
            </w:ins>
          </w:p>
        </w:tc>
      </w:tr>
      <w:tr w:rsidR="00813DDF" w:rsidRPr="00813DDF" w:rsidDel="00800536" w14:paraId="3B2DE19E" w14:textId="43985990" w:rsidTr="006A04CB">
        <w:trPr>
          <w:trHeight w:val="420"/>
          <w:ins w:id="2781" w:author="Author" w:date="1900-01-01T00:00:00Z"/>
          <w:del w:id="2782"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0CCD57F1" w14:textId="1930B401"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783" w:author="Author" w:date="1900-01-01T00:00:00Z"/>
                <w:del w:id="2784" w:author="USA " w:date="2024-03-05T13:20:00Z"/>
                <w:b/>
                <w:bCs/>
                <w:sz w:val="20"/>
              </w:rPr>
            </w:pPr>
            <w:ins w:id="2785" w:author="Author">
              <w:del w:id="2786" w:author="USA " w:date="2024-03-05T13:20:00Z">
                <w:r w:rsidRPr="00813DDF" w:rsidDel="00800536">
                  <w:rPr>
                    <w:b/>
                    <w:bCs/>
                    <w:sz w:val="20"/>
                  </w:rPr>
                  <w:delText>42</w:delText>
                </w:r>
              </w:del>
            </w:ins>
          </w:p>
        </w:tc>
        <w:tc>
          <w:tcPr>
            <w:tcW w:w="3794" w:type="dxa"/>
            <w:tcBorders>
              <w:top w:val="nil"/>
              <w:left w:val="nil"/>
              <w:bottom w:val="single" w:sz="4" w:space="0" w:color="auto"/>
              <w:right w:val="single" w:sz="4" w:space="0" w:color="auto"/>
            </w:tcBorders>
            <w:shd w:val="clear" w:color="auto" w:fill="auto"/>
            <w:vAlign w:val="center"/>
          </w:tcPr>
          <w:p w14:paraId="3CB37E76" w14:textId="62626DEB"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787" w:author="Author" w:date="1900-01-01T00:00:00Z"/>
                <w:del w:id="2788" w:author="USA " w:date="2024-03-05T13:20:00Z"/>
                <w:sz w:val="20"/>
              </w:rPr>
            </w:pPr>
            <w:ins w:id="2789" w:author="Author">
              <w:del w:id="2790" w:author="USA " w:date="2024-03-05T13:20:00Z">
                <w:r w:rsidRPr="00813DDF" w:rsidDel="00800536">
                  <w:rPr>
                    <w:sz w:val="20"/>
                  </w:rPr>
                  <w:delText>Submerged cable /  obstruction</w:delText>
                </w:r>
              </w:del>
            </w:ins>
          </w:p>
        </w:tc>
        <w:tc>
          <w:tcPr>
            <w:tcW w:w="993" w:type="dxa"/>
            <w:tcBorders>
              <w:top w:val="nil"/>
              <w:left w:val="nil"/>
              <w:bottom w:val="single" w:sz="4" w:space="0" w:color="auto"/>
              <w:right w:val="single" w:sz="4" w:space="0" w:color="auto"/>
            </w:tcBorders>
            <w:shd w:val="clear" w:color="000000" w:fill="BFBFBF"/>
            <w:vAlign w:val="center"/>
          </w:tcPr>
          <w:p w14:paraId="4D073A66" w14:textId="5CF99275"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791" w:author="Author" w:date="1900-01-01T00:00:00Z"/>
                <w:del w:id="2792" w:author="USA " w:date="2024-03-05T13:20:00Z"/>
                <w:b/>
                <w:bCs/>
                <w:sz w:val="20"/>
              </w:rPr>
            </w:pPr>
            <w:ins w:id="2793" w:author="Author">
              <w:del w:id="2794" w:author="USA " w:date="2024-03-05T13:20:00Z">
                <w:r w:rsidRPr="00813DDF" w:rsidDel="00800536">
                  <w:rPr>
                    <w:b/>
                    <w:bCs/>
                    <w:sz w:val="20"/>
                  </w:rPr>
                  <w:delText>93</w:delText>
                </w:r>
              </w:del>
            </w:ins>
          </w:p>
        </w:tc>
        <w:tc>
          <w:tcPr>
            <w:tcW w:w="4188" w:type="dxa"/>
            <w:tcBorders>
              <w:top w:val="nil"/>
              <w:left w:val="nil"/>
              <w:bottom w:val="single" w:sz="4" w:space="0" w:color="auto"/>
              <w:right w:val="single" w:sz="4" w:space="0" w:color="auto"/>
            </w:tcBorders>
            <w:shd w:val="clear" w:color="auto" w:fill="auto"/>
            <w:vAlign w:val="center"/>
          </w:tcPr>
          <w:p w14:paraId="29584A7A" w14:textId="2889A554"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795" w:author="Author" w:date="1900-01-01T00:00:00Z"/>
                <w:del w:id="2796" w:author="USA " w:date="2024-03-05T13:20:00Z"/>
                <w:sz w:val="20"/>
              </w:rPr>
            </w:pPr>
            <w:ins w:id="2797" w:author="Author">
              <w:del w:id="2798" w:author="USA " w:date="2024-03-05T13:20:00Z">
                <w:r w:rsidRPr="00813DDF" w:rsidDel="00800536">
                  <w:rPr>
                    <w:sz w:val="20"/>
                  </w:rPr>
                  <w:delText>Autonomous craft / station / system</w:delText>
                </w:r>
              </w:del>
            </w:ins>
          </w:p>
        </w:tc>
      </w:tr>
      <w:tr w:rsidR="00813DDF" w:rsidRPr="00813DDF" w:rsidDel="00800536" w14:paraId="4EBB6F18" w14:textId="0E31D4AC" w:rsidTr="006A04CB">
        <w:trPr>
          <w:trHeight w:val="315"/>
          <w:ins w:id="2799" w:author="Author" w:date="1900-01-01T00:00:00Z"/>
          <w:del w:id="2800"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6A35462F" w14:textId="05A327B3"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801" w:author="Author" w:date="1900-01-01T00:00:00Z"/>
                <w:del w:id="2802" w:author="USA " w:date="2024-03-05T13:20:00Z"/>
                <w:b/>
                <w:bCs/>
                <w:sz w:val="20"/>
              </w:rPr>
            </w:pPr>
            <w:ins w:id="2803" w:author="Author">
              <w:del w:id="2804" w:author="USA " w:date="2024-03-05T13:20:00Z">
                <w:r w:rsidRPr="00813DDF" w:rsidDel="00800536">
                  <w:rPr>
                    <w:b/>
                    <w:bCs/>
                    <w:sz w:val="20"/>
                  </w:rPr>
                  <w:delText>43</w:delText>
                </w:r>
              </w:del>
            </w:ins>
          </w:p>
        </w:tc>
        <w:tc>
          <w:tcPr>
            <w:tcW w:w="3794" w:type="dxa"/>
            <w:tcBorders>
              <w:top w:val="nil"/>
              <w:left w:val="nil"/>
              <w:bottom w:val="single" w:sz="4" w:space="0" w:color="auto"/>
              <w:right w:val="single" w:sz="4" w:space="0" w:color="auto"/>
            </w:tcBorders>
            <w:shd w:val="clear" w:color="auto" w:fill="auto"/>
            <w:vAlign w:val="center"/>
          </w:tcPr>
          <w:p w14:paraId="18D26679" w14:textId="4E6FE89D"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805" w:author="Author" w:date="1900-01-01T00:00:00Z"/>
                <w:del w:id="2806" w:author="USA " w:date="2024-03-05T13:20:00Z"/>
                <w:sz w:val="20"/>
              </w:rPr>
            </w:pPr>
            <w:ins w:id="2807" w:author="Author">
              <w:del w:id="2808" w:author="USA " w:date="2024-03-05T13:20:00Z">
                <w:r w:rsidRPr="00813DDF" w:rsidDel="00800536">
                  <w:rPr>
                    <w:sz w:val="20"/>
                  </w:rPr>
                  <w:delText>Bridge span</w:delText>
                </w:r>
              </w:del>
            </w:ins>
          </w:p>
        </w:tc>
        <w:tc>
          <w:tcPr>
            <w:tcW w:w="993" w:type="dxa"/>
            <w:tcBorders>
              <w:top w:val="nil"/>
              <w:left w:val="nil"/>
              <w:bottom w:val="single" w:sz="4" w:space="0" w:color="auto"/>
              <w:right w:val="single" w:sz="4" w:space="0" w:color="auto"/>
            </w:tcBorders>
            <w:shd w:val="clear" w:color="000000" w:fill="BFBFBF"/>
            <w:vAlign w:val="center"/>
          </w:tcPr>
          <w:p w14:paraId="5AB1EAED" w14:textId="2CA76A12"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809" w:author="Author" w:date="1900-01-01T00:00:00Z"/>
                <w:del w:id="2810" w:author="USA " w:date="2024-03-05T13:20:00Z"/>
                <w:b/>
                <w:bCs/>
                <w:sz w:val="20"/>
              </w:rPr>
            </w:pPr>
            <w:ins w:id="2811" w:author="Author">
              <w:del w:id="2812" w:author="USA " w:date="2024-03-05T13:20:00Z">
                <w:r w:rsidRPr="00813DDF" w:rsidDel="00800536">
                  <w:rPr>
                    <w:b/>
                    <w:bCs/>
                    <w:sz w:val="20"/>
                  </w:rPr>
                  <w:delText>94</w:delText>
                </w:r>
              </w:del>
            </w:ins>
          </w:p>
        </w:tc>
        <w:tc>
          <w:tcPr>
            <w:tcW w:w="4188" w:type="dxa"/>
            <w:tcBorders>
              <w:top w:val="nil"/>
              <w:left w:val="nil"/>
              <w:bottom w:val="single" w:sz="4" w:space="0" w:color="auto"/>
              <w:right w:val="single" w:sz="4" w:space="0" w:color="auto"/>
            </w:tcBorders>
            <w:shd w:val="clear" w:color="auto" w:fill="auto"/>
            <w:vAlign w:val="center"/>
          </w:tcPr>
          <w:p w14:paraId="768E5E0F" w14:textId="7AEA6BAD"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813" w:author="Author" w:date="1900-01-01T00:00:00Z"/>
                <w:del w:id="2814" w:author="USA " w:date="2024-03-05T13:20:00Z"/>
                <w:sz w:val="20"/>
              </w:rPr>
            </w:pPr>
            <w:ins w:id="2815" w:author="Author">
              <w:del w:id="2816" w:author="USA " w:date="2024-03-05T13:20:00Z">
                <w:r w:rsidRPr="00813DDF" w:rsidDel="00800536">
                  <w:rPr>
                    <w:sz w:val="20"/>
                  </w:rPr>
                  <w:delText>Remotely operated craft / station / system</w:delText>
                </w:r>
              </w:del>
            </w:ins>
          </w:p>
        </w:tc>
      </w:tr>
      <w:tr w:rsidR="00813DDF" w:rsidRPr="00813DDF" w:rsidDel="00800536" w14:paraId="06F77A58" w14:textId="4C964371" w:rsidTr="006A04CB">
        <w:trPr>
          <w:trHeight w:val="315"/>
          <w:ins w:id="2817" w:author="Author" w:date="1900-01-01T00:00:00Z"/>
          <w:del w:id="2818"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07A1B920" w14:textId="46EDAD40"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819" w:author="Author" w:date="1900-01-01T00:00:00Z"/>
                <w:del w:id="2820" w:author="USA " w:date="2024-03-05T13:20:00Z"/>
                <w:b/>
                <w:bCs/>
                <w:sz w:val="20"/>
              </w:rPr>
            </w:pPr>
            <w:ins w:id="2821" w:author="Author">
              <w:del w:id="2822" w:author="USA " w:date="2024-03-05T13:20:00Z">
                <w:r w:rsidRPr="00813DDF" w:rsidDel="00800536">
                  <w:rPr>
                    <w:b/>
                    <w:bCs/>
                    <w:sz w:val="20"/>
                  </w:rPr>
                  <w:delText>44</w:delText>
                </w:r>
              </w:del>
            </w:ins>
          </w:p>
        </w:tc>
        <w:tc>
          <w:tcPr>
            <w:tcW w:w="3794" w:type="dxa"/>
            <w:tcBorders>
              <w:top w:val="nil"/>
              <w:left w:val="nil"/>
              <w:bottom w:val="single" w:sz="4" w:space="0" w:color="auto"/>
              <w:right w:val="single" w:sz="4" w:space="0" w:color="auto"/>
            </w:tcBorders>
            <w:shd w:val="clear" w:color="auto" w:fill="auto"/>
            <w:vAlign w:val="center"/>
          </w:tcPr>
          <w:p w14:paraId="6247A616" w14:textId="010E8028"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823" w:author="Author" w:date="1900-01-01T00:00:00Z"/>
                <w:del w:id="2824" w:author="USA " w:date="2024-03-05T13:20:00Z"/>
                <w:sz w:val="20"/>
              </w:rPr>
            </w:pPr>
            <w:ins w:id="2825" w:author="Author">
              <w:del w:id="2826" w:author="USA " w:date="2024-03-05T13:20:00Z">
                <w:r w:rsidRPr="00813DDF" w:rsidDel="00800536">
                  <w:rPr>
                    <w:sz w:val="20"/>
                  </w:rPr>
                  <w:delText>Bridge lighting</w:delText>
                </w:r>
              </w:del>
            </w:ins>
          </w:p>
        </w:tc>
        <w:tc>
          <w:tcPr>
            <w:tcW w:w="993" w:type="dxa"/>
            <w:tcBorders>
              <w:top w:val="nil"/>
              <w:left w:val="nil"/>
              <w:bottom w:val="single" w:sz="4" w:space="0" w:color="auto"/>
              <w:right w:val="single" w:sz="4" w:space="0" w:color="auto"/>
            </w:tcBorders>
            <w:shd w:val="clear" w:color="000000" w:fill="BFBFBF"/>
            <w:vAlign w:val="center"/>
          </w:tcPr>
          <w:p w14:paraId="71BB934C" w14:textId="3E5A5D18"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827" w:author="Author" w:date="1900-01-01T00:00:00Z"/>
                <w:del w:id="2828" w:author="USA " w:date="2024-03-05T13:20:00Z"/>
                <w:b/>
                <w:bCs/>
                <w:sz w:val="20"/>
              </w:rPr>
            </w:pPr>
            <w:ins w:id="2829" w:author="Author">
              <w:del w:id="2830" w:author="USA " w:date="2024-03-05T13:20:00Z">
                <w:r w:rsidRPr="00813DDF" w:rsidDel="00800536">
                  <w:rPr>
                    <w:b/>
                    <w:bCs/>
                    <w:sz w:val="20"/>
                  </w:rPr>
                  <w:delText>95</w:delText>
                </w:r>
              </w:del>
            </w:ins>
          </w:p>
        </w:tc>
        <w:tc>
          <w:tcPr>
            <w:tcW w:w="4188" w:type="dxa"/>
            <w:tcBorders>
              <w:top w:val="nil"/>
              <w:left w:val="nil"/>
              <w:bottom w:val="single" w:sz="4" w:space="0" w:color="auto"/>
              <w:right w:val="single" w:sz="4" w:space="0" w:color="auto"/>
            </w:tcBorders>
            <w:shd w:val="clear" w:color="auto" w:fill="auto"/>
            <w:vAlign w:val="center"/>
          </w:tcPr>
          <w:p w14:paraId="440ECDBC" w14:textId="6C9FE161"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831" w:author="Author" w:date="1900-01-01T00:00:00Z"/>
                <w:del w:id="2832" w:author="USA " w:date="2024-03-05T13:20:00Z"/>
                <w:sz w:val="20"/>
              </w:rPr>
            </w:pPr>
            <w:ins w:id="2833" w:author="Author">
              <w:del w:id="2834" w:author="USA " w:date="2024-03-05T13:20:00Z">
                <w:r w:rsidRPr="00813DDF" w:rsidDel="00800536">
                  <w:rPr>
                    <w:sz w:val="20"/>
                  </w:rPr>
                  <w:delText> </w:delText>
                </w:r>
              </w:del>
            </w:ins>
          </w:p>
        </w:tc>
      </w:tr>
      <w:tr w:rsidR="00813DDF" w:rsidRPr="00813DDF" w:rsidDel="00800536" w14:paraId="4513A278" w14:textId="10F3F691" w:rsidTr="006A04CB">
        <w:trPr>
          <w:trHeight w:val="315"/>
          <w:ins w:id="2835" w:author="Author" w:date="1900-01-01T00:00:00Z"/>
          <w:del w:id="2836"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5F1D3BA9" w14:textId="72249CD7"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837" w:author="Author" w:date="1900-01-01T00:00:00Z"/>
                <w:del w:id="2838" w:author="USA " w:date="2024-03-05T13:20:00Z"/>
                <w:b/>
                <w:bCs/>
                <w:sz w:val="20"/>
              </w:rPr>
            </w:pPr>
            <w:ins w:id="2839" w:author="Author">
              <w:del w:id="2840" w:author="USA " w:date="2024-03-05T13:20:00Z">
                <w:r w:rsidRPr="00813DDF" w:rsidDel="00800536">
                  <w:rPr>
                    <w:b/>
                    <w:bCs/>
                    <w:sz w:val="20"/>
                  </w:rPr>
                  <w:delText>45</w:delText>
                </w:r>
              </w:del>
            </w:ins>
          </w:p>
        </w:tc>
        <w:tc>
          <w:tcPr>
            <w:tcW w:w="3794" w:type="dxa"/>
            <w:tcBorders>
              <w:top w:val="nil"/>
              <w:left w:val="nil"/>
              <w:bottom w:val="single" w:sz="4" w:space="0" w:color="auto"/>
              <w:right w:val="single" w:sz="4" w:space="0" w:color="auto"/>
            </w:tcBorders>
            <w:shd w:val="clear" w:color="auto" w:fill="auto"/>
            <w:vAlign w:val="center"/>
          </w:tcPr>
          <w:p w14:paraId="7F86BD59" w14:textId="3625F178"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841" w:author="Author" w:date="1900-01-01T00:00:00Z"/>
                <w:del w:id="2842" w:author="USA " w:date="2024-03-05T13:20:00Z"/>
                <w:sz w:val="20"/>
              </w:rPr>
            </w:pPr>
            <w:ins w:id="2843" w:author="Author">
              <w:del w:id="2844" w:author="USA " w:date="2024-03-05T13:20:00Z">
                <w:r w:rsidRPr="00813DDF" w:rsidDel="00800536">
                  <w:rPr>
                    <w:sz w:val="20"/>
                  </w:rPr>
                  <w:delText>Abutment / pillar</w:delText>
                </w:r>
              </w:del>
            </w:ins>
          </w:p>
        </w:tc>
        <w:tc>
          <w:tcPr>
            <w:tcW w:w="993" w:type="dxa"/>
            <w:tcBorders>
              <w:top w:val="nil"/>
              <w:left w:val="nil"/>
              <w:bottom w:val="single" w:sz="4" w:space="0" w:color="auto"/>
              <w:right w:val="single" w:sz="4" w:space="0" w:color="auto"/>
            </w:tcBorders>
            <w:shd w:val="clear" w:color="000000" w:fill="BFBFBF"/>
            <w:vAlign w:val="center"/>
          </w:tcPr>
          <w:p w14:paraId="6F1B024E" w14:textId="5FDF6B5D"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845" w:author="Author" w:date="1900-01-01T00:00:00Z"/>
                <w:del w:id="2846" w:author="USA " w:date="2024-03-05T13:20:00Z"/>
                <w:b/>
                <w:bCs/>
                <w:sz w:val="20"/>
              </w:rPr>
            </w:pPr>
            <w:ins w:id="2847" w:author="Author">
              <w:del w:id="2848" w:author="USA " w:date="2024-03-05T13:20:00Z">
                <w:r w:rsidRPr="00813DDF" w:rsidDel="00800536">
                  <w:rPr>
                    <w:b/>
                    <w:bCs/>
                    <w:sz w:val="20"/>
                  </w:rPr>
                  <w:delText>96</w:delText>
                </w:r>
              </w:del>
            </w:ins>
          </w:p>
        </w:tc>
        <w:tc>
          <w:tcPr>
            <w:tcW w:w="4188" w:type="dxa"/>
            <w:tcBorders>
              <w:top w:val="nil"/>
              <w:left w:val="nil"/>
              <w:bottom w:val="single" w:sz="4" w:space="0" w:color="auto"/>
              <w:right w:val="single" w:sz="4" w:space="0" w:color="auto"/>
            </w:tcBorders>
            <w:shd w:val="clear" w:color="auto" w:fill="auto"/>
            <w:vAlign w:val="center"/>
          </w:tcPr>
          <w:p w14:paraId="7A3457A7" w14:textId="7B874F23"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849" w:author="Author" w:date="1900-01-01T00:00:00Z"/>
                <w:del w:id="2850" w:author="USA " w:date="2024-03-05T13:20:00Z"/>
                <w:sz w:val="20"/>
              </w:rPr>
            </w:pPr>
            <w:ins w:id="2851" w:author="Author">
              <w:del w:id="2852" w:author="USA " w:date="2024-03-05T13:20:00Z">
                <w:r w:rsidRPr="00813DDF" w:rsidDel="00800536">
                  <w:rPr>
                    <w:sz w:val="20"/>
                  </w:rPr>
                  <w:delText> </w:delText>
                </w:r>
              </w:del>
            </w:ins>
          </w:p>
        </w:tc>
      </w:tr>
      <w:tr w:rsidR="00813DDF" w:rsidRPr="00813DDF" w:rsidDel="00800536" w14:paraId="29CD8313" w14:textId="401CB7E6" w:rsidTr="006A04CB">
        <w:trPr>
          <w:trHeight w:val="315"/>
          <w:ins w:id="2853" w:author="Author" w:date="1900-01-01T00:00:00Z"/>
          <w:del w:id="2854"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1D4CB8BA" w14:textId="095D827B"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855" w:author="Author" w:date="1900-01-01T00:00:00Z"/>
                <w:del w:id="2856" w:author="USA " w:date="2024-03-05T13:20:00Z"/>
                <w:b/>
                <w:bCs/>
                <w:sz w:val="20"/>
              </w:rPr>
            </w:pPr>
            <w:ins w:id="2857" w:author="Author">
              <w:del w:id="2858" w:author="USA " w:date="2024-03-05T13:20:00Z">
                <w:r w:rsidRPr="00813DDF" w:rsidDel="00800536">
                  <w:rPr>
                    <w:b/>
                    <w:bCs/>
                    <w:sz w:val="20"/>
                  </w:rPr>
                  <w:delText>46</w:delText>
                </w:r>
              </w:del>
            </w:ins>
          </w:p>
        </w:tc>
        <w:tc>
          <w:tcPr>
            <w:tcW w:w="3794" w:type="dxa"/>
            <w:tcBorders>
              <w:top w:val="nil"/>
              <w:left w:val="nil"/>
              <w:bottom w:val="single" w:sz="4" w:space="0" w:color="auto"/>
              <w:right w:val="single" w:sz="4" w:space="0" w:color="auto"/>
            </w:tcBorders>
            <w:shd w:val="clear" w:color="000000" w:fill="FFFFFF"/>
            <w:vAlign w:val="center"/>
          </w:tcPr>
          <w:p w14:paraId="235776F6" w14:textId="76F2D5A1"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859" w:author="Author" w:date="1900-01-01T00:00:00Z"/>
                <w:del w:id="2860" w:author="USA " w:date="2024-03-05T13:20:00Z"/>
                <w:sz w:val="20"/>
              </w:rPr>
            </w:pPr>
            <w:ins w:id="2861" w:author="Author">
              <w:del w:id="2862" w:author="USA " w:date="2024-03-05T13:20:00Z">
                <w:r w:rsidRPr="00813DDF" w:rsidDel="00800536">
                  <w:rPr>
                    <w:sz w:val="20"/>
                  </w:rPr>
                  <w:delText>Lock</w:delText>
                </w:r>
              </w:del>
            </w:ins>
          </w:p>
        </w:tc>
        <w:tc>
          <w:tcPr>
            <w:tcW w:w="993" w:type="dxa"/>
            <w:tcBorders>
              <w:top w:val="nil"/>
              <w:left w:val="nil"/>
              <w:bottom w:val="single" w:sz="4" w:space="0" w:color="auto"/>
              <w:right w:val="single" w:sz="4" w:space="0" w:color="auto"/>
            </w:tcBorders>
            <w:shd w:val="clear" w:color="000000" w:fill="BFBFBF"/>
            <w:vAlign w:val="center"/>
          </w:tcPr>
          <w:p w14:paraId="6D7B8877" w14:textId="12B864C1"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863" w:author="Author" w:date="1900-01-01T00:00:00Z"/>
                <w:del w:id="2864" w:author="USA " w:date="2024-03-05T13:20:00Z"/>
                <w:b/>
                <w:bCs/>
                <w:sz w:val="20"/>
              </w:rPr>
            </w:pPr>
            <w:ins w:id="2865" w:author="Author">
              <w:del w:id="2866" w:author="USA " w:date="2024-03-05T13:20:00Z">
                <w:r w:rsidRPr="00813DDF" w:rsidDel="00800536">
                  <w:rPr>
                    <w:b/>
                    <w:bCs/>
                    <w:sz w:val="20"/>
                  </w:rPr>
                  <w:delText>97</w:delText>
                </w:r>
              </w:del>
            </w:ins>
          </w:p>
        </w:tc>
        <w:tc>
          <w:tcPr>
            <w:tcW w:w="4188" w:type="dxa"/>
            <w:tcBorders>
              <w:top w:val="nil"/>
              <w:left w:val="nil"/>
              <w:bottom w:val="single" w:sz="4" w:space="0" w:color="auto"/>
              <w:right w:val="single" w:sz="4" w:space="0" w:color="auto"/>
            </w:tcBorders>
            <w:shd w:val="clear" w:color="auto" w:fill="auto"/>
            <w:vAlign w:val="center"/>
          </w:tcPr>
          <w:p w14:paraId="372F39E9" w14:textId="1B1CEF80"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867" w:author="Author" w:date="1900-01-01T00:00:00Z"/>
                <w:del w:id="2868" w:author="USA " w:date="2024-03-05T13:20:00Z"/>
                <w:sz w:val="20"/>
              </w:rPr>
            </w:pPr>
            <w:ins w:id="2869" w:author="Author">
              <w:del w:id="2870" w:author="USA " w:date="2024-03-05T13:20:00Z">
                <w:r w:rsidRPr="00813DDF" w:rsidDel="00800536">
                  <w:rPr>
                    <w:sz w:val="20"/>
                  </w:rPr>
                  <w:delText> </w:delText>
                </w:r>
              </w:del>
            </w:ins>
          </w:p>
        </w:tc>
      </w:tr>
      <w:tr w:rsidR="00813DDF" w:rsidRPr="00813DDF" w:rsidDel="00800536" w14:paraId="3735F0D4" w14:textId="2A514970" w:rsidTr="006A04CB">
        <w:trPr>
          <w:trHeight w:val="315"/>
          <w:ins w:id="2871" w:author="Author" w:date="1900-01-01T00:00:00Z"/>
          <w:del w:id="2872"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4C2A4B2A" w14:textId="133B58E7"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873" w:author="Author" w:date="1900-01-01T00:00:00Z"/>
                <w:del w:id="2874" w:author="USA " w:date="2024-03-05T13:20:00Z"/>
                <w:b/>
                <w:bCs/>
                <w:sz w:val="20"/>
              </w:rPr>
            </w:pPr>
            <w:ins w:id="2875" w:author="Author">
              <w:del w:id="2876" w:author="USA " w:date="2024-03-05T13:20:00Z">
                <w:r w:rsidRPr="00813DDF" w:rsidDel="00800536">
                  <w:rPr>
                    <w:b/>
                    <w:bCs/>
                    <w:sz w:val="20"/>
                  </w:rPr>
                  <w:delText>47</w:delText>
                </w:r>
              </w:del>
            </w:ins>
          </w:p>
        </w:tc>
        <w:tc>
          <w:tcPr>
            <w:tcW w:w="3794" w:type="dxa"/>
            <w:tcBorders>
              <w:top w:val="nil"/>
              <w:left w:val="nil"/>
              <w:bottom w:val="single" w:sz="4" w:space="0" w:color="auto"/>
              <w:right w:val="single" w:sz="4" w:space="0" w:color="auto"/>
            </w:tcBorders>
            <w:shd w:val="clear" w:color="auto" w:fill="auto"/>
            <w:vAlign w:val="center"/>
          </w:tcPr>
          <w:p w14:paraId="0D926D3E" w14:textId="13557431"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877" w:author="Author" w:date="1900-01-01T00:00:00Z"/>
                <w:del w:id="2878" w:author="USA " w:date="2024-03-05T13:20:00Z"/>
                <w:sz w:val="20"/>
              </w:rPr>
            </w:pPr>
            <w:ins w:id="2879" w:author="Author">
              <w:del w:id="2880" w:author="USA " w:date="2024-03-05T13:20:00Z">
                <w:r w:rsidRPr="00813DDF" w:rsidDel="00800536">
                  <w:rPr>
                    <w:sz w:val="20"/>
                  </w:rPr>
                  <w:delText>Gate</w:delText>
                </w:r>
              </w:del>
            </w:ins>
          </w:p>
        </w:tc>
        <w:tc>
          <w:tcPr>
            <w:tcW w:w="993" w:type="dxa"/>
            <w:tcBorders>
              <w:top w:val="nil"/>
              <w:left w:val="nil"/>
              <w:bottom w:val="single" w:sz="4" w:space="0" w:color="auto"/>
              <w:right w:val="single" w:sz="4" w:space="0" w:color="auto"/>
            </w:tcBorders>
            <w:shd w:val="clear" w:color="000000" w:fill="BFBFBF"/>
            <w:vAlign w:val="center"/>
          </w:tcPr>
          <w:p w14:paraId="457594FA" w14:textId="3FB71AAF"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881" w:author="Author" w:date="1900-01-01T00:00:00Z"/>
                <w:del w:id="2882" w:author="USA " w:date="2024-03-05T13:20:00Z"/>
                <w:b/>
                <w:bCs/>
                <w:sz w:val="20"/>
              </w:rPr>
            </w:pPr>
            <w:ins w:id="2883" w:author="Author">
              <w:del w:id="2884" w:author="USA " w:date="2024-03-05T13:20:00Z">
                <w:r w:rsidRPr="00813DDF" w:rsidDel="00800536">
                  <w:rPr>
                    <w:b/>
                    <w:bCs/>
                    <w:sz w:val="20"/>
                  </w:rPr>
                  <w:delText>98</w:delText>
                </w:r>
              </w:del>
            </w:ins>
          </w:p>
        </w:tc>
        <w:tc>
          <w:tcPr>
            <w:tcW w:w="4188" w:type="dxa"/>
            <w:tcBorders>
              <w:top w:val="nil"/>
              <w:left w:val="nil"/>
              <w:bottom w:val="single" w:sz="4" w:space="0" w:color="auto"/>
              <w:right w:val="single" w:sz="4" w:space="0" w:color="auto"/>
            </w:tcBorders>
            <w:shd w:val="clear" w:color="auto" w:fill="auto"/>
            <w:vAlign w:val="center"/>
          </w:tcPr>
          <w:p w14:paraId="4AE1102A" w14:textId="5FDC87C4"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885" w:author="Author" w:date="1900-01-01T00:00:00Z"/>
                <w:del w:id="2886" w:author="USA " w:date="2024-03-05T13:20:00Z"/>
                <w:sz w:val="20"/>
              </w:rPr>
            </w:pPr>
            <w:ins w:id="2887" w:author="Author">
              <w:del w:id="2888" w:author="USA " w:date="2024-03-05T13:20:00Z">
                <w:r w:rsidRPr="00813DDF" w:rsidDel="00800536">
                  <w:rPr>
                    <w:sz w:val="20"/>
                  </w:rPr>
                  <w:delText> </w:delText>
                </w:r>
              </w:del>
            </w:ins>
          </w:p>
        </w:tc>
      </w:tr>
      <w:tr w:rsidR="00813DDF" w:rsidRPr="00813DDF" w:rsidDel="00800536" w14:paraId="6B87537B" w14:textId="15BD9848" w:rsidTr="006A04CB">
        <w:trPr>
          <w:trHeight w:val="315"/>
          <w:ins w:id="2889" w:author="Author" w:date="1900-01-01T00:00:00Z"/>
          <w:del w:id="2890"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2B64B921" w14:textId="0DE1E0A4"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891" w:author="Author" w:date="1900-01-01T00:00:00Z"/>
                <w:del w:id="2892" w:author="USA " w:date="2024-03-05T13:20:00Z"/>
                <w:b/>
                <w:bCs/>
                <w:sz w:val="20"/>
              </w:rPr>
            </w:pPr>
            <w:ins w:id="2893" w:author="Author">
              <w:del w:id="2894" w:author="USA " w:date="2024-03-05T13:20:00Z">
                <w:r w:rsidRPr="00813DDF" w:rsidDel="00800536">
                  <w:rPr>
                    <w:b/>
                    <w:bCs/>
                    <w:sz w:val="20"/>
                  </w:rPr>
                  <w:delText>48</w:delText>
                </w:r>
              </w:del>
            </w:ins>
          </w:p>
        </w:tc>
        <w:tc>
          <w:tcPr>
            <w:tcW w:w="3794" w:type="dxa"/>
            <w:tcBorders>
              <w:top w:val="nil"/>
              <w:left w:val="nil"/>
              <w:bottom w:val="single" w:sz="4" w:space="0" w:color="auto"/>
              <w:right w:val="single" w:sz="4" w:space="0" w:color="auto"/>
            </w:tcBorders>
            <w:shd w:val="clear" w:color="auto" w:fill="auto"/>
            <w:vAlign w:val="center"/>
          </w:tcPr>
          <w:p w14:paraId="521EDEBC" w14:textId="4B29DB3F"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895" w:author="Author" w:date="1900-01-01T00:00:00Z"/>
                <w:del w:id="2896" w:author="USA " w:date="2024-03-05T13:20:00Z"/>
                <w:sz w:val="20"/>
              </w:rPr>
            </w:pPr>
            <w:ins w:id="2897" w:author="Author">
              <w:del w:id="2898" w:author="USA " w:date="2024-03-05T13:20:00Z">
                <w:r w:rsidRPr="00813DDF" w:rsidDel="00800536">
                  <w:rPr>
                    <w:sz w:val="20"/>
                  </w:rPr>
                  <w:delText> </w:delText>
                </w:r>
              </w:del>
            </w:ins>
          </w:p>
        </w:tc>
        <w:tc>
          <w:tcPr>
            <w:tcW w:w="993" w:type="dxa"/>
            <w:tcBorders>
              <w:top w:val="nil"/>
              <w:left w:val="nil"/>
              <w:bottom w:val="single" w:sz="4" w:space="0" w:color="auto"/>
              <w:right w:val="single" w:sz="4" w:space="0" w:color="auto"/>
            </w:tcBorders>
            <w:shd w:val="clear" w:color="000000" w:fill="BFBFBF"/>
            <w:vAlign w:val="center"/>
          </w:tcPr>
          <w:p w14:paraId="0553B189" w14:textId="1098A872"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899" w:author="Author" w:date="1900-01-01T00:00:00Z"/>
                <w:del w:id="2900" w:author="USA " w:date="2024-03-05T13:20:00Z"/>
                <w:b/>
                <w:bCs/>
                <w:sz w:val="20"/>
              </w:rPr>
            </w:pPr>
            <w:ins w:id="2901" w:author="Author">
              <w:del w:id="2902" w:author="USA " w:date="2024-03-05T13:20:00Z">
                <w:r w:rsidRPr="00813DDF" w:rsidDel="00800536">
                  <w:rPr>
                    <w:b/>
                    <w:bCs/>
                    <w:sz w:val="20"/>
                  </w:rPr>
                  <w:delText>99</w:delText>
                </w:r>
              </w:del>
            </w:ins>
          </w:p>
        </w:tc>
        <w:tc>
          <w:tcPr>
            <w:tcW w:w="4188" w:type="dxa"/>
            <w:tcBorders>
              <w:top w:val="nil"/>
              <w:left w:val="nil"/>
              <w:bottom w:val="single" w:sz="4" w:space="0" w:color="auto"/>
              <w:right w:val="single" w:sz="4" w:space="0" w:color="auto"/>
            </w:tcBorders>
            <w:shd w:val="clear" w:color="auto" w:fill="auto"/>
          </w:tcPr>
          <w:p w14:paraId="76CE8312" w14:textId="738378C8"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903" w:author="Author" w:date="1900-01-01T00:00:00Z"/>
                <w:del w:id="2904" w:author="USA " w:date="2024-03-05T13:20:00Z"/>
                <w:sz w:val="20"/>
              </w:rPr>
            </w:pPr>
            <w:ins w:id="2905" w:author="Author">
              <w:del w:id="2906" w:author="USA " w:date="2024-03-05T13:20:00Z">
                <w:r w:rsidRPr="00813DDF" w:rsidDel="00800536">
                  <w:rPr>
                    <w:sz w:val="20"/>
                  </w:rPr>
                  <w:delText> </w:delText>
                </w:r>
              </w:del>
            </w:ins>
          </w:p>
        </w:tc>
      </w:tr>
      <w:tr w:rsidR="00813DDF" w:rsidRPr="00813DDF" w:rsidDel="00800536" w14:paraId="6EC1E362" w14:textId="6F178DA1" w:rsidTr="006A04CB">
        <w:trPr>
          <w:trHeight w:val="480"/>
          <w:ins w:id="2907" w:author="Author" w:date="1900-01-01T00:00:00Z"/>
          <w:del w:id="2908" w:author="USA " w:date="2024-03-05T13:20:00Z"/>
        </w:trPr>
        <w:tc>
          <w:tcPr>
            <w:tcW w:w="629" w:type="dxa"/>
            <w:tcBorders>
              <w:top w:val="nil"/>
              <w:left w:val="single" w:sz="4" w:space="0" w:color="auto"/>
              <w:bottom w:val="single" w:sz="4" w:space="0" w:color="auto"/>
              <w:right w:val="single" w:sz="4" w:space="0" w:color="auto"/>
            </w:tcBorders>
            <w:shd w:val="clear" w:color="000000" w:fill="D9D9D9"/>
            <w:vAlign w:val="center"/>
          </w:tcPr>
          <w:p w14:paraId="419A7EF5" w14:textId="61026886"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909" w:author="Author" w:date="1900-01-01T00:00:00Z"/>
                <w:del w:id="2910" w:author="USA " w:date="2024-03-05T13:20:00Z"/>
                <w:b/>
                <w:bCs/>
                <w:sz w:val="20"/>
              </w:rPr>
            </w:pPr>
            <w:ins w:id="2911" w:author="Author">
              <w:del w:id="2912" w:author="USA " w:date="2024-03-05T13:20:00Z">
                <w:r w:rsidRPr="00813DDF" w:rsidDel="00800536">
                  <w:rPr>
                    <w:b/>
                    <w:bCs/>
                    <w:sz w:val="20"/>
                  </w:rPr>
                  <w:delText>49</w:delText>
                </w:r>
              </w:del>
            </w:ins>
          </w:p>
        </w:tc>
        <w:tc>
          <w:tcPr>
            <w:tcW w:w="3794" w:type="dxa"/>
            <w:tcBorders>
              <w:top w:val="nil"/>
              <w:left w:val="nil"/>
              <w:bottom w:val="single" w:sz="4" w:space="0" w:color="auto"/>
              <w:right w:val="single" w:sz="4" w:space="0" w:color="auto"/>
            </w:tcBorders>
            <w:shd w:val="clear" w:color="auto" w:fill="auto"/>
          </w:tcPr>
          <w:p w14:paraId="5F055EC9" w14:textId="65AC003E"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913" w:author="Author" w:date="1900-01-01T00:00:00Z"/>
                <w:del w:id="2914" w:author="USA " w:date="2024-03-05T13:20:00Z"/>
                <w:sz w:val="20"/>
              </w:rPr>
            </w:pPr>
            <w:ins w:id="2915" w:author="Author">
              <w:del w:id="2916" w:author="USA " w:date="2024-03-05T13:20:00Z">
                <w:r w:rsidRPr="00813DDF" w:rsidDel="00800536">
                  <w:rPr>
                    <w:sz w:val="20"/>
                  </w:rPr>
                  <w:delText> </w:delText>
                </w:r>
              </w:del>
            </w:ins>
          </w:p>
        </w:tc>
        <w:tc>
          <w:tcPr>
            <w:tcW w:w="993" w:type="dxa"/>
            <w:tcBorders>
              <w:top w:val="nil"/>
              <w:left w:val="nil"/>
              <w:bottom w:val="single" w:sz="4" w:space="0" w:color="auto"/>
              <w:right w:val="single" w:sz="4" w:space="0" w:color="auto"/>
            </w:tcBorders>
            <w:shd w:val="clear" w:color="000000" w:fill="BFBFBF"/>
            <w:vAlign w:val="center"/>
          </w:tcPr>
          <w:p w14:paraId="6C12206E" w14:textId="0D27C2D6"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917" w:author="Author" w:date="1900-01-01T00:00:00Z"/>
                <w:del w:id="2918" w:author="USA " w:date="2024-03-05T13:20:00Z"/>
                <w:b/>
                <w:bCs/>
                <w:sz w:val="20"/>
              </w:rPr>
            </w:pPr>
            <w:ins w:id="2919" w:author="Author">
              <w:del w:id="2920" w:author="USA " w:date="2024-03-05T13:20:00Z">
                <w:r w:rsidRPr="00813DDF" w:rsidDel="00800536">
                  <w:rPr>
                    <w:b/>
                    <w:bCs/>
                    <w:sz w:val="20"/>
                  </w:rPr>
                  <w:delText>100-127</w:delText>
                </w:r>
              </w:del>
            </w:ins>
          </w:p>
        </w:tc>
        <w:tc>
          <w:tcPr>
            <w:tcW w:w="4188" w:type="dxa"/>
            <w:tcBorders>
              <w:top w:val="nil"/>
              <w:left w:val="nil"/>
              <w:bottom w:val="single" w:sz="4" w:space="0" w:color="auto"/>
              <w:right w:val="single" w:sz="4" w:space="0" w:color="auto"/>
            </w:tcBorders>
            <w:shd w:val="clear" w:color="auto" w:fill="auto"/>
            <w:vAlign w:val="center"/>
          </w:tcPr>
          <w:p w14:paraId="0E730CE2" w14:textId="42DE8EC2" w:rsidR="00813DDF" w:rsidRPr="00813DDF" w:rsidDel="00800536" w:rsidRDefault="00813DDF" w:rsidP="006A04C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921" w:author="Author" w:date="1900-01-01T00:00:00Z"/>
                <w:del w:id="2922" w:author="USA " w:date="2024-03-05T13:20:00Z"/>
                <w:sz w:val="20"/>
              </w:rPr>
            </w:pPr>
            <w:ins w:id="2923" w:author="Author">
              <w:del w:id="2924" w:author="USA " w:date="2024-03-05T13:20:00Z">
                <w:r w:rsidRPr="00813DDF" w:rsidDel="00800536">
                  <w:rPr>
                    <w:sz w:val="20"/>
                  </w:rPr>
                  <w:delText>Reserved for future use</w:delText>
                </w:r>
              </w:del>
            </w:ins>
            <w:del w:id="2925" w:author="USA " w:date="2024-03-05T13:20:00Z">
              <w:r w:rsidRPr="00813DDF" w:rsidDel="00800536">
                <w:rPr>
                  <w:sz w:val="20"/>
                </w:rPr>
                <w:delText>]</w:delText>
              </w:r>
            </w:del>
          </w:p>
        </w:tc>
      </w:tr>
    </w:tbl>
    <w:p w14:paraId="0209A3A9" w14:textId="76E4EB73" w:rsidR="00813DDF" w:rsidRPr="00A10CD1" w:rsidDel="00086E66" w:rsidRDefault="00813DDF" w:rsidP="00813DDF">
      <w:pPr>
        <w:rPr>
          <w:ins w:id="2926" w:author="Author" w:date="1900-01-01T00:00:00Z"/>
          <w:del w:id="2927" w:author="USA " w:date="2024-03-05T13:42:00Z"/>
          <w:lang w:eastAsia="zh-CN"/>
        </w:rPr>
      </w:pPr>
    </w:p>
    <w:p w14:paraId="46D83A20" w14:textId="47299BBB" w:rsidR="00813DDF" w:rsidRPr="00A10CD1" w:rsidDel="00086E66" w:rsidRDefault="00813DDF" w:rsidP="00813DDF">
      <w:pPr>
        <w:rPr>
          <w:ins w:id="2928" w:author="Author" w:date="1900-01-01T00:00:00Z"/>
          <w:del w:id="2929" w:author="USA " w:date="2024-03-05T13:42:00Z"/>
        </w:rPr>
      </w:pPr>
    </w:p>
    <w:p w14:paraId="725084B8" w14:textId="3C3A4980" w:rsidR="00813DDF" w:rsidRPr="00813DDF" w:rsidRDefault="00813DDF" w:rsidP="00813DDF">
      <w:pPr>
        <w:tabs>
          <w:tab w:val="clear" w:pos="1134"/>
          <w:tab w:val="clear" w:pos="1871"/>
          <w:tab w:val="clear" w:pos="2268"/>
        </w:tabs>
        <w:overflowPunct/>
        <w:autoSpaceDE/>
        <w:autoSpaceDN/>
        <w:adjustRightInd/>
        <w:spacing w:before="0"/>
        <w:rPr>
          <w:b/>
          <w:sz w:val="28"/>
        </w:rPr>
      </w:pPr>
    </w:p>
    <w:sectPr w:rsidR="00813DDF" w:rsidRPr="00813DD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USA " w:date="2024-03-04T13:39:00Z" w:initials="JS">
    <w:p w14:paraId="20A1E177" w14:textId="77777777" w:rsidR="005E294F" w:rsidRDefault="005E294F" w:rsidP="005E294F">
      <w:pPr>
        <w:pStyle w:val="CommentText"/>
      </w:pPr>
      <w:r>
        <w:rPr>
          <w:rStyle w:val="CommentReference"/>
        </w:rPr>
        <w:annotationRef/>
      </w:r>
      <w:r>
        <w:t>To be updated later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0A1E17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5C502DA" w16cex:dateUtc="2024-03-04T18: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A1E177" w16cid:durableId="55C502D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5CCC"/>
    <w:multiLevelType w:val="hybridMultilevel"/>
    <w:tmpl w:val="D736B11A"/>
    <w:lvl w:ilvl="0" w:tplc="2FEAACF6">
      <w:start w:val="3"/>
      <w:numFmt w:val="decimal"/>
      <w:lvlText w:val="%1"/>
      <w:lvlJc w:val="left"/>
      <w:pPr>
        <w:ind w:left="1500" w:hanging="114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DC61CC"/>
    <w:multiLevelType w:val="hybridMultilevel"/>
    <w:tmpl w:val="2FB45BC8"/>
    <w:lvl w:ilvl="0" w:tplc="0E6CBB76">
      <w:start w:val="3"/>
      <w:numFmt w:val="decimal"/>
      <w:lvlText w:val="%1"/>
      <w:lvlJc w:val="left"/>
      <w:pPr>
        <w:ind w:left="1500" w:hanging="114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F9424B"/>
    <w:multiLevelType w:val="hybridMultilevel"/>
    <w:tmpl w:val="B93E2DCC"/>
    <w:lvl w:ilvl="0" w:tplc="EE527292">
      <w:start w:val="3"/>
      <w:numFmt w:val="decimal"/>
      <w:lvlText w:val="%1"/>
      <w:lvlJc w:val="left"/>
      <w:pPr>
        <w:ind w:left="1500" w:hanging="114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1020BC"/>
    <w:multiLevelType w:val="hybridMultilevel"/>
    <w:tmpl w:val="CBBC800A"/>
    <w:lvl w:ilvl="0" w:tplc="2E889B0C">
      <w:start w:val="3"/>
      <w:numFmt w:val="decimal"/>
      <w:lvlText w:val="%1"/>
      <w:lvlJc w:val="left"/>
      <w:pPr>
        <w:ind w:left="1500" w:hanging="114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C291360"/>
    <w:multiLevelType w:val="hybridMultilevel"/>
    <w:tmpl w:val="CBDC5612"/>
    <w:lvl w:ilvl="0" w:tplc="5CDAA64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DA91FE7"/>
    <w:multiLevelType w:val="hybridMultilevel"/>
    <w:tmpl w:val="F98CF5F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B93B68"/>
    <w:multiLevelType w:val="hybridMultilevel"/>
    <w:tmpl w:val="497CAC96"/>
    <w:lvl w:ilvl="0" w:tplc="2F344E68">
      <w:start w:val="3"/>
      <w:numFmt w:val="decimal"/>
      <w:lvlText w:val="%1"/>
      <w:lvlJc w:val="left"/>
      <w:pPr>
        <w:ind w:left="1500" w:hanging="114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B165905"/>
    <w:multiLevelType w:val="multilevel"/>
    <w:tmpl w:val="B32891BA"/>
    <w:lvl w:ilvl="0">
      <w:start w:val="3"/>
      <w:numFmt w:val="decimal"/>
      <w:lvlText w:val="%1"/>
      <w:lvlJc w:val="left"/>
      <w:pPr>
        <w:tabs>
          <w:tab w:val="num" w:pos="855"/>
        </w:tabs>
        <w:ind w:left="855" w:hanging="855"/>
      </w:pPr>
      <w:rPr>
        <w:rFonts w:cs="Times New Roman" w:hint="default"/>
      </w:rPr>
    </w:lvl>
    <w:lvl w:ilvl="1">
      <w:start w:val="1"/>
      <w:numFmt w:val="decimal"/>
      <w:lvlText w:val="%1.%2"/>
      <w:lvlJc w:val="left"/>
      <w:pPr>
        <w:tabs>
          <w:tab w:val="num" w:pos="855"/>
        </w:tabs>
        <w:ind w:left="855" w:hanging="855"/>
      </w:pPr>
      <w:rPr>
        <w:rFonts w:cs="Times New Roman" w:hint="default"/>
      </w:rPr>
    </w:lvl>
    <w:lvl w:ilvl="2">
      <w:start w:val="3"/>
      <w:numFmt w:val="decimal"/>
      <w:lvlText w:val="%1.%2.%3"/>
      <w:lvlJc w:val="left"/>
      <w:pPr>
        <w:tabs>
          <w:tab w:val="num" w:pos="855"/>
        </w:tabs>
        <w:ind w:left="855" w:hanging="855"/>
      </w:pPr>
      <w:rPr>
        <w:rFonts w:cs="Times New Roman" w:hint="default"/>
      </w:rPr>
    </w:lvl>
    <w:lvl w:ilvl="3">
      <w:start w:val="3"/>
      <w:numFmt w:val="decimal"/>
      <w:lvlText w:val="%1.%2.%3.%4"/>
      <w:lvlJc w:val="left"/>
      <w:pPr>
        <w:tabs>
          <w:tab w:val="num" w:pos="855"/>
        </w:tabs>
        <w:ind w:left="855" w:hanging="855"/>
      </w:pPr>
      <w:rPr>
        <w:rFonts w:cs="Times New Roman" w:hint="default"/>
      </w:rPr>
    </w:lvl>
    <w:lvl w:ilvl="4">
      <w:start w:val="1"/>
      <w:numFmt w:val="decimal"/>
      <w:lvlText w:val="%1.%2.%3.%4.%5"/>
      <w:lvlJc w:val="left"/>
      <w:pPr>
        <w:tabs>
          <w:tab w:val="num" w:pos="855"/>
        </w:tabs>
        <w:ind w:left="855" w:hanging="85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16cid:durableId="1366054196">
    <w:abstractNumId w:val="4"/>
  </w:num>
  <w:num w:numId="2" w16cid:durableId="2015180500">
    <w:abstractNumId w:val="5"/>
  </w:num>
  <w:num w:numId="3" w16cid:durableId="1247810110">
    <w:abstractNumId w:val="7"/>
  </w:num>
  <w:num w:numId="4" w16cid:durableId="710417423">
    <w:abstractNumId w:val="6"/>
  </w:num>
  <w:num w:numId="5" w16cid:durableId="1785071429">
    <w:abstractNumId w:val="0"/>
  </w:num>
  <w:num w:numId="6" w16cid:durableId="1901940814">
    <w:abstractNumId w:val="2"/>
  </w:num>
  <w:num w:numId="7" w16cid:durableId="1405567277">
    <w:abstractNumId w:val="3"/>
  </w:num>
  <w:num w:numId="8" w16cid:durableId="60896826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
    <w15:presenceInfo w15:providerId="None" w15:userId="USA "/>
  </w15:person>
  <w15:person w15:author="Author">
    <w15:presenceInfo w15:providerId="None" w15:userId="Author"/>
  </w15:person>
  <w15:person w15:author="Editor USA">
    <w15:presenceInfo w15:providerId="None" w15:userId="Editor USA"/>
  </w15:person>
  <w15:person w15:author="Stefan Bober">
    <w15:presenceInfo w15:providerId="Windows Live" w15:userId="e6cd234481ed99d4"/>
  </w15:person>
  <w15:person w15:author="Fernandez Jimenez, Virginia">
    <w15:presenceInfo w15:providerId="AD" w15:userId="S::virginia.fernandez@itu.int::6d460222-a6cb-4df0-8dd7-a947ce731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TrackFormattin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I1NzI0MDIwMjc1trRQ0lEKTi0uzszPAykwrQUA/Pp//SwAAAA="/>
  </w:docVars>
  <w:rsids>
    <w:rsidRoot w:val="00C04553"/>
    <w:rsid w:val="00026408"/>
    <w:rsid w:val="00052778"/>
    <w:rsid w:val="00077C5B"/>
    <w:rsid w:val="00086E66"/>
    <w:rsid w:val="00097E33"/>
    <w:rsid w:val="000F0440"/>
    <w:rsid w:val="000F166A"/>
    <w:rsid w:val="00126EA6"/>
    <w:rsid w:val="001B0469"/>
    <w:rsid w:val="001C0C71"/>
    <w:rsid w:val="0022679E"/>
    <w:rsid w:val="00245B79"/>
    <w:rsid w:val="00256DDE"/>
    <w:rsid w:val="002826FD"/>
    <w:rsid w:val="002F4B1D"/>
    <w:rsid w:val="0032287F"/>
    <w:rsid w:val="00341415"/>
    <w:rsid w:val="00344D6A"/>
    <w:rsid w:val="003B0672"/>
    <w:rsid w:val="004A4FC6"/>
    <w:rsid w:val="004E5DEA"/>
    <w:rsid w:val="005E294F"/>
    <w:rsid w:val="00683506"/>
    <w:rsid w:val="006D597F"/>
    <w:rsid w:val="00707A06"/>
    <w:rsid w:val="00714DA3"/>
    <w:rsid w:val="007536E0"/>
    <w:rsid w:val="007B4733"/>
    <w:rsid w:val="00800536"/>
    <w:rsid w:val="00813DDF"/>
    <w:rsid w:val="008512ED"/>
    <w:rsid w:val="00870F8F"/>
    <w:rsid w:val="008754B0"/>
    <w:rsid w:val="008B2AFA"/>
    <w:rsid w:val="008B2E2B"/>
    <w:rsid w:val="00946004"/>
    <w:rsid w:val="009E12D5"/>
    <w:rsid w:val="009F6D16"/>
    <w:rsid w:val="00A20B5E"/>
    <w:rsid w:val="00A90476"/>
    <w:rsid w:val="00AC5110"/>
    <w:rsid w:val="00AD4F22"/>
    <w:rsid w:val="00AE22E6"/>
    <w:rsid w:val="00B04C69"/>
    <w:rsid w:val="00B10D1F"/>
    <w:rsid w:val="00B3434E"/>
    <w:rsid w:val="00B474FC"/>
    <w:rsid w:val="00B9474F"/>
    <w:rsid w:val="00BA56A2"/>
    <w:rsid w:val="00BD3975"/>
    <w:rsid w:val="00C04553"/>
    <w:rsid w:val="00C26D2F"/>
    <w:rsid w:val="00C713D0"/>
    <w:rsid w:val="00D01530"/>
    <w:rsid w:val="00D320F1"/>
    <w:rsid w:val="00D81240"/>
    <w:rsid w:val="00DE24FC"/>
    <w:rsid w:val="00E027E0"/>
    <w:rsid w:val="00E86B3B"/>
    <w:rsid w:val="00E87A9C"/>
    <w:rsid w:val="00EB77C4"/>
    <w:rsid w:val="00F07117"/>
    <w:rsid w:val="00F1019C"/>
    <w:rsid w:val="00FD0F02"/>
    <w:rsid w:val="00FE18B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BBA70B"/>
  <w15:chartTrackingRefBased/>
  <w15:docId w15:val="{879979BA-8681-414A-ADA9-CE1515862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553"/>
    <w:pPr>
      <w:tabs>
        <w:tab w:val="left" w:pos="1134"/>
        <w:tab w:val="left" w:pos="1871"/>
        <w:tab w:val="left" w:pos="2268"/>
      </w:tabs>
      <w:overflowPunct w:val="0"/>
      <w:autoSpaceDE w:val="0"/>
      <w:autoSpaceDN w:val="0"/>
      <w:adjustRightInd w:val="0"/>
      <w:spacing w:before="120" w:after="0" w:line="240" w:lineRule="auto"/>
    </w:pPr>
    <w:rPr>
      <w:rFonts w:ascii="Times New Roman" w:eastAsia="Times New Roman" w:hAnsi="Times New Roman" w:cs="Times New Roman"/>
      <w:sz w:val="24"/>
      <w:szCs w:val="20"/>
      <w:lang w:val="en-GB"/>
    </w:rPr>
  </w:style>
  <w:style w:type="paragraph" w:styleId="Heading1">
    <w:name w:val="heading 1"/>
    <w:basedOn w:val="Normal"/>
    <w:next w:val="Normal"/>
    <w:link w:val="Heading1Char"/>
    <w:uiPriority w:val="9"/>
    <w:qFormat/>
    <w:rsid w:val="00813DD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Heading1"/>
    <w:next w:val="Normal"/>
    <w:link w:val="Heading2Char"/>
    <w:uiPriority w:val="99"/>
    <w:qFormat/>
    <w:rsid w:val="00813DDF"/>
    <w:pPr>
      <w:spacing w:before="200"/>
      <w:ind w:left="1134" w:hanging="1134"/>
      <w:textAlignment w:val="baseline"/>
      <w:outlineLvl w:val="1"/>
    </w:pPr>
    <w:rPr>
      <w:rFonts w:ascii="Times New Roman" w:eastAsiaTheme="minorEastAsia" w:hAnsi="Times New Roman" w:cs="Times New Roman"/>
      <w:b/>
      <w:color w:val="auto"/>
      <w:sz w:val="24"/>
      <w:szCs w:val="20"/>
    </w:rPr>
  </w:style>
  <w:style w:type="paragraph" w:styleId="Heading3">
    <w:name w:val="heading 3"/>
    <w:aliases w:val="ECC Heading 3"/>
    <w:basedOn w:val="Normal"/>
    <w:next w:val="Normal"/>
    <w:link w:val="Heading3Char"/>
    <w:uiPriority w:val="99"/>
    <w:unhideWhenUsed/>
    <w:qFormat/>
    <w:rsid w:val="008754B0"/>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urce">
    <w:name w:val="Source"/>
    <w:basedOn w:val="Normal"/>
    <w:next w:val="Normal"/>
    <w:link w:val="SourceChar"/>
    <w:rsid w:val="00344D6A"/>
    <w:pPr>
      <w:spacing w:before="840"/>
      <w:jc w:val="center"/>
      <w:textAlignment w:val="baseline"/>
    </w:pPr>
    <w:rPr>
      <w:b/>
      <w:sz w:val="28"/>
    </w:rPr>
  </w:style>
  <w:style w:type="character" w:customStyle="1" w:styleId="SourceChar">
    <w:name w:val="Source Char"/>
    <w:basedOn w:val="DefaultParagraphFont"/>
    <w:link w:val="Source"/>
    <w:locked/>
    <w:rsid w:val="00344D6A"/>
    <w:rPr>
      <w:rFonts w:ascii="Times New Roman" w:eastAsia="Times New Roman" w:hAnsi="Times New Roman" w:cs="Times New Roman"/>
      <w:b/>
      <w:sz w:val="28"/>
      <w:szCs w:val="20"/>
      <w:lang w:val="en-GB"/>
    </w:rPr>
  </w:style>
  <w:style w:type="paragraph" w:customStyle="1" w:styleId="Title1">
    <w:name w:val="Title 1"/>
    <w:basedOn w:val="Source"/>
    <w:next w:val="Normal"/>
    <w:link w:val="Title1Char"/>
    <w:rsid w:val="00344D6A"/>
    <w:pPr>
      <w:tabs>
        <w:tab w:val="left" w:pos="567"/>
        <w:tab w:val="left" w:pos="1701"/>
        <w:tab w:val="left" w:pos="2835"/>
      </w:tabs>
      <w:spacing w:before="240"/>
    </w:pPr>
    <w:rPr>
      <w:b w:val="0"/>
      <w:caps/>
    </w:rPr>
  </w:style>
  <w:style w:type="character" w:customStyle="1" w:styleId="Title1Char">
    <w:name w:val="Title 1 Char"/>
    <w:basedOn w:val="DefaultParagraphFont"/>
    <w:link w:val="Title1"/>
    <w:locked/>
    <w:rsid w:val="00344D6A"/>
    <w:rPr>
      <w:rFonts w:ascii="Times New Roman" w:eastAsia="Times New Roman" w:hAnsi="Times New Roman" w:cs="Times New Roman"/>
      <w:caps/>
      <w:sz w:val="28"/>
      <w:szCs w:val="20"/>
      <w:lang w:val="en-GB"/>
    </w:rPr>
  </w:style>
  <w:style w:type="paragraph" w:styleId="ListParagraph">
    <w:name w:val="List Paragraph"/>
    <w:basedOn w:val="Normal"/>
    <w:uiPriority w:val="34"/>
    <w:qFormat/>
    <w:rsid w:val="00344D6A"/>
    <w:pPr>
      <w:tabs>
        <w:tab w:val="clear" w:pos="1134"/>
        <w:tab w:val="clear" w:pos="1871"/>
        <w:tab w:val="clear" w:pos="2268"/>
      </w:tabs>
      <w:overflowPunct/>
      <w:autoSpaceDE/>
      <w:autoSpaceDN/>
      <w:adjustRightInd/>
      <w:spacing w:before="0"/>
      <w:ind w:left="720"/>
      <w:contextualSpacing/>
    </w:pPr>
    <w:rPr>
      <w:rFonts w:asciiTheme="minorHAnsi" w:eastAsiaTheme="minorEastAsia" w:hAnsiTheme="minorHAnsi" w:cstheme="minorBidi"/>
      <w:szCs w:val="24"/>
      <w:lang w:val="nb-NO" w:eastAsia="nb-NO"/>
    </w:rPr>
  </w:style>
  <w:style w:type="paragraph" w:customStyle="1" w:styleId="RecNo">
    <w:name w:val="Rec_No"/>
    <w:basedOn w:val="Normal"/>
    <w:next w:val="Normal"/>
    <w:link w:val="RecNoChar"/>
    <w:uiPriority w:val="99"/>
    <w:rsid w:val="007B4733"/>
    <w:pPr>
      <w:keepNext/>
      <w:keepLines/>
      <w:spacing w:before="480"/>
      <w:jc w:val="center"/>
      <w:textAlignment w:val="baseline"/>
    </w:pPr>
    <w:rPr>
      <w:caps/>
      <w:sz w:val="28"/>
    </w:rPr>
  </w:style>
  <w:style w:type="paragraph" w:customStyle="1" w:styleId="Rectitle">
    <w:name w:val="Rec_title"/>
    <w:basedOn w:val="RecNo"/>
    <w:next w:val="Normal"/>
    <w:uiPriority w:val="99"/>
    <w:rsid w:val="007B4733"/>
    <w:pPr>
      <w:spacing w:before="240"/>
    </w:pPr>
    <w:rPr>
      <w:rFonts w:ascii="Times New Roman Bold" w:hAnsi="Times New Roman Bold"/>
      <w:b/>
      <w:caps w:val="0"/>
    </w:rPr>
  </w:style>
  <w:style w:type="paragraph" w:customStyle="1" w:styleId="Recref">
    <w:name w:val="Rec_ref"/>
    <w:basedOn w:val="Rectitle"/>
    <w:next w:val="Recdate"/>
    <w:uiPriority w:val="99"/>
    <w:rsid w:val="007B4733"/>
    <w:pPr>
      <w:spacing w:before="120"/>
    </w:pPr>
    <w:rPr>
      <w:rFonts w:ascii="Times New Roman" w:hAnsi="Times New Roman"/>
      <w:b w:val="0"/>
      <w:sz w:val="24"/>
    </w:rPr>
  </w:style>
  <w:style w:type="paragraph" w:customStyle="1" w:styleId="Recdate">
    <w:name w:val="Rec_date"/>
    <w:basedOn w:val="Normal"/>
    <w:next w:val="Normal"/>
    <w:uiPriority w:val="99"/>
    <w:rsid w:val="007B4733"/>
    <w:pPr>
      <w:keepNext/>
      <w:keepLines/>
      <w:jc w:val="right"/>
      <w:textAlignment w:val="baseline"/>
    </w:pPr>
    <w:rPr>
      <w:sz w:val="22"/>
    </w:rPr>
  </w:style>
  <w:style w:type="paragraph" w:customStyle="1" w:styleId="Headingb">
    <w:name w:val="Heading_b"/>
    <w:basedOn w:val="Normal"/>
    <w:next w:val="Normal"/>
    <w:link w:val="HeadingbChar"/>
    <w:uiPriority w:val="99"/>
    <w:qFormat/>
    <w:rsid w:val="007B4733"/>
    <w:pPr>
      <w:keepNext/>
      <w:keepLines/>
      <w:spacing w:before="160"/>
      <w:textAlignment w:val="baseline"/>
    </w:pPr>
    <w:rPr>
      <w:rFonts w:ascii="Times New Roman Bold" w:hAnsi="Times New Roman Bold" w:cs="Times New Roman Bold"/>
      <w:b/>
      <w:lang w:eastAsia="zh-CN"/>
    </w:rPr>
  </w:style>
  <w:style w:type="paragraph" w:customStyle="1" w:styleId="AnnexNo">
    <w:name w:val="Annex_No"/>
    <w:basedOn w:val="Normal"/>
    <w:next w:val="Normal"/>
    <w:link w:val="AnnexNoChar"/>
    <w:qFormat/>
    <w:rsid w:val="007B4733"/>
    <w:pPr>
      <w:keepNext/>
      <w:keepLines/>
      <w:spacing w:before="480" w:after="80"/>
      <w:jc w:val="center"/>
      <w:textAlignment w:val="baseline"/>
    </w:pPr>
    <w:rPr>
      <w:caps/>
      <w:sz w:val="28"/>
    </w:rPr>
  </w:style>
  <w:style w:type="character" w:customStyle="1" w:styleId="AnnexNoChar">
    <w:name w:val="Annex_No Char"/>
    <w:basedOn w:val="DefaultParagraphFont"/>
    <w:link w:val="AnnexNo"/>
    <w:qFormat/>
    <w:locked/>
    <w:rsid w:val="007B4733"/>
    <w:rPr>
      <w:rFonts w:ascii="Times New Roman" w:eastAsia="Times New Roman" w:hAnsi="Times New Roman" w:cs="Times New Roman"/>
      <w:caps/>
      <w:sz w:val="28"/>
      <w:szCs w:val="20"/>
      <w:lang w:val="en-GB"/>
    </w:rPr>
  </w:style>
  <w:style w:type="character" w:customStyle="1" w:styleId="RecNoChar">
    <w:name w:val="Rec_No Char"/>
    <w:basedOn w:val="DefaultParagraphFont"/>
    <w:link w:val="RecNo"/>
    <w:uiPriority w:val="99"/>
    <w:qFormat/>
    <w:locked/>
    <w:rsid w:val="007B4733"/>
    <w:rPr>
      <w:rFonts w:ascii="Times New Roman" w:eastAsia="Times New Roman" w:hAnsi="Times New Roman" w:cs="Times New Roman"/>
      <w:caps/>
      <w:sz w:val="28"/>
      <w:szCs w:val="20"/>
      <w:lang w:val="en-GB"/>
    </w:rPr>
  </w:style>
  <w:style w:type="character" w:customStyle="1" w:styleId="HeadingbChar">
    <w:name w:val="Heading_b Char"/>
    <w:basedOn w:val="DefaultParagraphFont"/>
    <w:link w:val="Headingb"/>
    <w:uiPriority w:val="99"/>
    <w:qFormat/>
    <w:locked/>
    <w:rsid w:val="007B4733"/>
    <w:rPr>
      <w:rFonts w:ascii="Times New Roman Bold" w:eastAsia="Times New Roman" w:hAnsi="Times New Roman Bold" w:cs="Times New Roman Bold"/>
      <w:b/>
      <w:sz w:val="24"/>
      <w:szCs w:val="20"/>
      <w:lang w:val="en-GB" w:eastAsia="zh-CN"/>
    </w:rPr>
  </w:style>
  <w:style w:type="character" w:customStyle="1" w:styleId="Heading2Char">
    <w:name w:val="Heading 2 Char"/>
    <w:basedOn w:val="DefaultParagraphFont"/>
    <w:link w:val="Heading2"/>
    <w:uiPriority w:val="99"/>
    <w:qFormat/>
    <w:rsid w:val="00813DDF"/>
    <w:rPr>
      <w:rFonts w:ascii="Times New Roman" w:eastAsiaTheme="minorEastAsia" w:hAnsi="Times New Roman" w:cs="Times New Roman"/>
      <w:b/>
      <w:sz w:val="24"/>
      <w:szCs w:val="20"/>
      <w:lang w:val="en-GB"/>
    </w:rPr>
  </w:style>
  <w:style w:type="paragraph" w:customStyle="1" w:styleId="Tabletext">
    <w:name w:val="Table_text"/>
    <w:basedOn w:val="Normal"/>
    <w:link w:val="TabletextChar"/>
    <w:uiPriority w:val="99"/>
    <w:qFormat/>
    <w:rsid w:val="00813DD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pPr>
    <w:rPr>
      <w:rFonts w:eastAsiaTheme="minorEastAsia"/>
      <w:sz w:val="20"/>
    </w:rPr>
  </w:style>
  <w:style w:type="paragraph" w:customStyle="1" w:styleId="Tablehead">
    <w:name w:val="Table_head"/>
    <w:basedOn w:val="Normal"/>
    <w:link w:val="TableheadChar"/>
    <w:uiPriority w:val="99"/>
    <w:qFormat/>
    <w:rsid w:val="00813DDF"/>
    <w:pPr>
      <w:keepNext/>
      <w:spacing w:before="80" w:after="80"/>
      <w:jc w:val="center"/>
      <w:textAlignment w:val="baseline"/>
    </w:pPr>
    <w:rPr>
      <w:rFonts w:ascii="Times New Roman Bold" w:eastAsiaTheme="minorEastAsia" w:hAnsi="Times New Roman Bold" w:cs="Times New Roman Bold"/>
      <w:b/>
      <w:sz w:val="20"/>
    </w:rPr>
  </w:style>
  <w:style w:type="paragraph" w:customStyle="1" w:styleId="TableNo">
    <w:name w:val="Table_No"/>
    <w:basedOn w:val="Normal"/>
    <w:next w:val="Normal"/>
    <w:link w:val="TableNoChar"/>
    <w:uiPriority w:val="99"/>
    <w:qFormat/>
    <w:rsid w:val="00813DDF"/>
    <w:pPr>
      <w:keepNext/>
      <w:spacing w:before="560" w:after="120"/>
      <w:jc w:val="center"/>
      <w:textAlignment w:val="baseline"/>
    </w:pPr>
    <w:rPr>
      <w:rFonts w:eastAsiaTheme="minorEastAsia"/>
      <w:caps/>
      <w:sz w:val="20"/>
    </w:rPr>
  </w:style>
  <w:style w:type="character" w:customStyle="1" w:styleId="TabletextChar">
    <w:name w:val="Table_text Char"/>
    <w:link w:val="Tabletext"/>
    <w:uiPriority w:val="99"/>
    <w:qFormat/>
    <w:locked/>
    <w:rsid w:val="00813DDF"/>
    <w:rPr>
      <w:rFonts w:ascii="Times New Roman" w:eastAsiaTheme="minorEastAsia" w:hAnsi="Times New Roman" w:cs="Times New Roman"/>
      <w:sz w:val="20"/>
      <w:szCs w:val="20"/>
      <w:lang w:val="en-GB"/>
    </w:rPr>
  </w:style>
  <w:style w:type="character" w:customStyle="1" w:styleId="TableheadChar">
    <w:name w:val="Table_head Char"/>
    <w:link w:val="Tablehead"/>
    <w:uiPriority w:val="99"/>
    <w:qFormat/>
    <w:locked/>
    <w:rsid w:val="00813DDF"/>
    <w:rPr>
      <w:rFonts w:ascii="Times New Roman Bold" w:eastAsiaTheme="minorEastAsia" w:hAnsi="Times New Roman Bold" w:cs="Times New Roman Bold"/>
      <w:b/>
      <w:sz w:val="20"/>
      <w:szCs w:val="20"/>
      <w:lang w:val="en-GB"/>
    </w:rPr>
  </w:style>
  <w:style w:type="character" w:customStyle="1" w:styleId="TableNoChar">
    <w:name w:val="Table_No Char"/>
    <w:basedOn w:val="DefaultParagraphFont"/>
    <w:link w:val="TableNo"/>
    <w:uiPriority w:val="99"/>
    <w:qFormat/>
    <w:locked/>
    <w:rsid w:val="00813DDF"/>
    <w:rPr>
      <w:rFonts w:ascii="Times New Roman" w:eastAsiaTheme="minorEastAsia" w:hAnsi="Times New Roman" w:cs="Times New Roman"/>
      <w:caps/>
      <w:sz w:val="20"/>
      <w:szCs w:val="20"/>
      <w:lang w:val="en-GB"/>
    </w:rPr>
  </w:style>
  <w:style w:type="character" w:customStyle="1" w:styleId="Heading1Char">
    <w:name w:val="Heading 1 Char"/>
    <w:basedOn w:val="DefaultParagraphFont"/>
    <w:link w:val="Heading1"/>
    <w:uiPriority w:val="9"/>
    <w:rsid w:val="00813DDF"/>
    <w:rPr>
      <w:rFonts w:asciiTheme="majorHAnsi" w:eastAsiaTheme="majorEastAsia" w:hAnsiTheme="majorHAnsi" w:cstheme="majorBidi"/>
      <w:color w:val="2F5496" w:themeColor="accent1" w:themeShade="BF"/>
      <w:sz w:val="32"/>
      <w:szCs w:val="32"/>
      <w:lang w:val="en-GB"/>
    </w:rPr>
  </w:style>
  <w:style w:type="paragraph" w:styleId="Revision">
    <w:name w:val="Revision"/>
    <w:hidden/>
    <w:uiPriority w:val="99"/>
    <w:semiHidden/>
    <w:rsid w:val="00D81240"/>
    <w:pPr>
      <w:spacing w:after="0" w:line="240" w:lineRule="auto"/>
    </w:pPr>
    <w:rPr>
      <w:rFonts w:ascii="Times New Roman" w:eastAsia="Times New Roman" w:hAnsi="Times New Roman" w:cs="Times New Roman"/>
      <w:sz w:val="24"/>
      <w:szCs w:val="20"/>
      <w:lang w:val="en-GB"/>
    </w:rPr>
  </w:style>
  <w:style w:type="character" w:styleId="CommentReference">
    <w:name w:val="annotation reference"/>
    <w:basedOn w:val="DefaultParagraphFont"/>
    <w:uiPriority w:val="99"/>
    <w:semiHidden/>
    <w:unhideWhenUsed/>
    <w:rsid w:val="00D81240"/>
    <w:rPr>
      <w:sz w:val="21"/>
      <w:szCs w:val="21"/>
    </w:rPr>
  </w:style>
  <w:style w:type="paragraph" w:styleId="CommentText">
    <w:name w:val="annotation text"/>
    <w:basedOn w:val="Normal"/>
    <w:link w:val="CommentTextChar"/>
    <w:uiPriority w:val="99"/>
    <w:unhideWhenUsed/>
    <w:rsid w:val="00D81240"/>
    <w:pPr>
      <w:tabs>
        <w:tab w:val="clear" w:pos="1134"/>
        <w:tab w:val="clear" w:pos="1871"/>
        <w:tab w:val="clear" w:pos="2268"/>
      </w:tabs>
      <w:overflowPunct/>
      <w:autoSpaceDE/>
      <w:autoSpaceDN/>
      <w:adjustRightInd/>
      <w:spacing w:before="0" w:after="160" w:line="259" w:lineRule="auto"/>
    </w:pPr>
    <w:rPr>
      <w:rFonts w:asciiTheme="minorHAnsi" w:eastAsiaTheme="minorEastAsia" w:hAnsiTheme="minorHAnsi" w:cstheme="minorBidi"/>
      <w:kern w:val="2"/>
      <w:sz w:val="22"/>
      <w:szCs w:val="22"/>
      <w:lang w:val="en-US"/>
      <w14:ligatures w14:val="standardContextual"/>
    </w:rPr>
  </w:style>
  <w:style w:type="character" w:customStyle="1" w:styleId="CommentTextChar">
    <w:name w:val="Comment Text Char"/>
    <w:basedOn w:val="DefaultParagraphFont"/>
    <w:link w:val="CommentText"/>
    <w:uiPriority w:val="99"/>
    <w:rsid w:val="00D81240"/>
    <w:rPr>
      <w:rFonts w:eastAsiaTheme="minorEastAsia"/>
      <w:kern w:val="2"/>
      <w14:ligatures w14:val="standardContextual"/>
    </w:rPr>
  </w:style>
  <w:style w:type="paragraph" w:styleId="CommentSubject">
    <w:name w:val="annotation subject"/>
    <w:basedOn w:val="CommentText"/>
    <w:next w:val="CommentText"/>
    <w:link w:val="CommentSubjectChar"/>
    <w:uiPriority w:val="99"/>
    <w:semiHidden/>
    <w:unhideWhenUsed/>
    <w:rsid w:val="00AE22E6"/>
    <w:pPr>
      <w:tabs>
        <w:tab w:val="left" w:pos="1134"/>
        <w:tab w:val="left" w:pos="1871"/>
        <w:tab w:val="left" w:pos="2268"/>
      </w:tabs>
      <w:overflowPunct w:val="0"/>
      <w:autoSpaceDE w:val="0"/>
      <w:autoSpaceDN w:val="0"/>
      <w:adjustRightInd w:val="0"/>
      <w:spacing w:before="120" w:after="0" w:line="240" w:lineRule="auto"/>
    </w:pPr>
    <w:rPr>
      <w:rFonts w:ascii="Times New Roman" w:eastAsia="Times New Roman" w:hAnsi="Times New Roman" w:cs="Times New Roman"/>
      <w:b/>
      <w:bCs/>
      <w:kern w:val="0"/>
      <w:sz w:val="20"/>
      <w:szCs w:val="20"/>
      <w:lang w:val="en-GB"/>
      <w14:ligatures w14:val="none"/>
    </w:rPr>
  </w:style>
  <w:style w:type="character" w:customStyle="1" w:styleId="CommentSubjectChar">
    <w:name w:val="Comment Subject Char"/>
    <w:basedOn w:val="CommentTextChar"/>
    <w:link w:val="CommentSubject"/>
    <w:uiPriority w:val="99"/>
    <w:semiHidden/>
    <w:rsid w:val="00AE22E6"/>
    <w:rPr>
      <w:rFonts w:ascii="Times New Roman" w:eastAsia="Times New Roman" w:hAnsi="Times New Roman" w:cs="Times New Roman"/>
      <w:b/>
      <w:bCs/>
      <w:kern w:val="2"/>
      <w:sz w:val="20"/>
      <w:szCs w:val="20"/>
      <w:lang w:val="en-GB"/>
      <w14:ligatures w14:val="standardContextual"/>
    </w:rPr>
  </w:style>
  <w:style w:type="character" w:customStyle="1" w:styleId="Heading3Char">
    <w:name w:val="Heading 3 Char"/>
    <w:aliases w:val="ECC Heading 3 Char"/>
    <w:basedOn w:val="DefaultParagraphFont"/>
    <w:link w:val="Heading3"/>
    <w:uiPriority w:val="99"/>
    <w:qFormat/>
    <w:rsid w:val="008754B0"/>
    <w:rPr>
      <w:rFonts w:asciiTheme="majorHAnsi" w:eastAsiaTheme="majorEastAsia" w:hAnsiTheme="majorHAnsi" w:cstheme="majorBidi"/>
      <w:color w:val="1F3763" w:themeColor="accent1" w:themeShade="7F"/>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334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ettings" Target="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d6cff1bd-67dd-4ce8-945d-d07dc775672f}" enabled="0" method="" siteId="{d6cff1bd-67dd-4ce8-945d-d07dc775672f}" removed="1"/>
</clbl:labelList>
</file>

<file path=docProps/app.xml><?xml version="1.0" encoding="utf-8"?>
<Properties xmlns="http://schemas.openxmlformats.org/officeDocument/2006/extended-properties" xmlns:vt="http://schemas.openxmlformats.org/officeDocument/2006/docPropsVTypes">
  <Template>Normal</Template>
  <TotalTime>5</TotalTime>
  <Pages>13</Pages>
  <Words>2110</Words>
  <Characters>20892</Characters>
  <Application>Microsoft Office Word</Application>
  <DocSecurity>0</DocSecurity>
  <Lines>1899</Lines>
  <Paragraphs>534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 2021-11</dc:creator>
  <cp:keywords/>
  <dc:description/>
  <cp:lastModifiedBy>USA </cp:lastModifiedBy>
  <cp:revision>6</cp:revision>
  <dcterms:created xsi:type="dcterms:W3CDTF">2024-03-05T18:38:00Z</dcterms:created>
  <dcterms:modified xsi:type="dcterms:W3CDTF">2024-03-11T17:26:00Z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28fca7f09a070ebfcbd28cc532aa3ccfffcf882e7548c012d30646747efcad80</vt:lpwstr>
  </property>
</Properties>
</file>