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3D962BDA"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5144BF">
              <w:rPr>
                <w:rFonts w:ascii="Times New Roman" w:hAnsi="Times New Roman" w:cs="Times New Roman"/>
                <w:sz w:val="24"/>
                <w:szCs w:val="24"/>
              </w:rPr>
              <w:t>2</w:t>
            </w:r>
            <w:r w:rsidR="00390AD4">
              <w:rPr>
                <w:rFonts w:ascii="Times New Roman" w:hAnsi="Times New Roman" w:cs="Times New Roman"/>
                <w:sz w:val="24"/>
                <w:szCs w:val="24"/>
              </w:rPr>
              <w:t>-</w:t>
            </w:r>
            <w:r w:rsidR="00FA2273">
              <w:rPr>
                <w:rFonts w:ascii="Times New Roman" w:hAnsi="Times New Roman" w:cs="Times New Roman"/>
                <w:sz w:val="24"/>
                <w:szCs w:val="24"/>
              </w:rPr>
              <w:t>13</w:t>
            </w:r>
          </w:p>
        </w:tc>
      </w:tr>
      <w:tr w:rsidR="00081DBD" w:rsidRPr="00C30E40" w14:paraId="48CF3556" w14:textId="77777777" w:rsidTr="500967A7">
        <w:trPr>
          <w:trHeight w:val="539"/>
        </w:trPr>
        <w:tc>
          <w:tcPr>
            <w:tcW w:w="3955" w:type="dxa"/>
          </w:tcPr>
          <w:p w14:paraId="5C7A6B05" w14:textId="7FDAB1A3"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1C0A09" w:rsidRPr="001C0A09">
                <w:rPr>
                  <w:rStyle w:val="Hyperlink"/>
                  <w:rFonts w:ascii="Times New Roman" w:hAnsi="Times New Roman" w:cs="Times New Roman"/>
                  <w:bCs/>
                  <w:sz w:val="24"/>
                  <w:szCs w:val="24"/>
                </w:rPr>
                <w:t xml:space="preserve">Recommendation </w:t>
              </w:r>
              <w:r w:rsidR="00BB363B" w:rsidRPr="001C0A09">
                <w:rPr>
                  <w:rStyle w:val="Hyperlink"/>
                  <w:rFonts w:ascii="Times New Roman" w:hAnsi="Times New Roman" w:cs="Times New Roman"/>
                  <w:bCs/>
                  <w:sz w:val="24"/>
                  <w:szCs w:val="24"/>
                </w:rPr>
                <w:t>ITU-R M.1644-0</w:t>
              </w:r>
            </w:hyperlink>
          </w:p>
        </w:tc>
        <w:tc>
          <w:tcPr>
            <w:tcW w:w="4930" w:type="dxa"/>
          </w:tcPr>
          <w:p w14:paraId="5F688BFC" w14:textId="1BE4BDEB"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F7748C">
              <w:rPr>
                <w:rFonts w:ascii="Times New Roman" w:hAnsi="Times New Roman" w:cs="Times New Roman"/>
                <w:sz w:val="24"/>
                <w:szCs w:val="24"/>
              </w:rPr>
              <w:t>14 March</w:t>
            </w:r>
            <w:r w:rsidR="000A79DC" w:rsidRPr="00C30E40">
              <w:rPr>
                <w:rFonts w:ascii="Times New Roman" w:eastAsia="Times New Roman" w:hAnsi="Times New Roman" w:cs="Times New Roman"/>
                <w:sz w:val="24"/>
                <w:szCs w:val="24"/>
                <w:lang w:val="fr"/>
              </w:rPr>
              <w:t xml:space="preserve"> 202</w:t>
            </w:r>
            <w:r w:rsidR="005144BF">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2343CB97"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C0A09" w:rsidRPr="001C0A09">
              <w:rPr>
                <w:rFonts w:ascii="Times New Roman" w:hAnsi="Times New Roman" w:cs="Times New Roman"/>
                <w:sz w:val="24"/>
                <w:szCs w:val="24"/>
              </w:rPr>
              <w:t>Working Document Towards a Preliminary Draft Revision of Recommendation ITU-R M.1</w:t>
            </w:r>
            <w:r w:rsidR="001C0A09">
              <w:rPr>
                <w:rFonts w:ascii="Times New Roman" w:hAnsi="Times New Roman" w:cs="Times New Roman"/>
                <w:sz w:val="24"/>
                <w:szCs w:val="24"/>
              </w:rPr>
              <w:t>644</w:t>
            </w:r>
            <w:r w:rsidR="001C0A09" w:rsidRPr="001C0A09">
              <w:rPr>
                <w:rFonts w:ascii="Times New Roman" w:hAnsi="Times New Roman" w:cs="Times New Roman"/>
                <w:sz w:val="24"/>
                <w:szCs w:val="24"/>
              </w:rPr>
              <w:t>-</w:t>
            </w:r>
            <w:r w:rsidR="001C0A09">
              <w:rPr>
                <w:rFonts w:ascii="Times New Roman" w:hAnsi="Times New Roman" w:cs="Times New Roman"/>
                <w:sz w:val="24"/>
                <w:szCs w:val="24"/>
              </w:rPr>
              <w:t>0</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3A300D87" w14:textId="77777777" w:rsidR="00182DFC" w:rsidRDefault="00182DFC"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61FD3E2A" w14:textId="77777777" w:rsidR="00182DFC" w:rsidRPr="000E74B6" w:rsidRDefault="00182DFC"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4B46C5B2" w14:textId="77777777" w:rsidR="00182DFC" w:rsidRPr="000E74B6" w:rsidRDefault="00182DFC"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751B21D7" w14:textId="77777777" w:rsidR="00182DFC" w:rsidRPr="000E74B6" w:rsidRDefault="00182DFC"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2CEE2FB1" w14:textId="77777777" w:rsidR="00182DFC" w:rsidRPr="000E74B6" w:rsidRDefault="00182DFC"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3CA35B95" w14:textId="48A85312" w:rsidR="00182DFC" w:rsidRDefault="00182DFC"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33F2F340" w14:textId="77777777" w:rsidR="00FF429E" w:rsidRDefault="00FF429E"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391FB34F" w14:textId="42FF9CC7" w:rsidR="00FF429E" w:rsidRDefault="00FF429E"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FF429E">
              <w:rPr>
                <w:rFonts w:ascii="Times New Roman" w:eastAsia="Times New Roman" w:hAnsi="Times New Roman" w:cs="Times New Roman"/>
                <w:bCs/>
                <w:iCs/>
                <w:sz w:val="24"/>
                <w:szCs w:val="24"/>
              </w:rPr>
              <w:t>Kim Kolb</w:t>
            </w:r>
          </w:p>
          <w:p w14:paraId="7A2A5A3B" w14:textId="3A02853F" w:rsidR="00FF429E" w:rsidRPr="00EC180B" w:rsidRDefault="00FF429E" w:rsidP="00182DF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Boeing</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4ED80C19" w14:textId="7A1E7A4F" w:rsidR="007117CD" w:rsidRPr="00C30E40" w:rsidRDefault="00EC180B" w:rsidP="00EC180B">
            <w:pPr>
              <w:jc w:val="left"/>
              <w:rPr>
                <w:rFonts w:ascii="Times New Roman" w:hAnsi="Times New Roman" w:cs="Times New Roman"/>
                <w:b/>
                <w:sz w:val="24"/>
                <w:szCs w:val="24"/>
              </w:rPr>
            </w:pP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53C2C664" w14:textId="77777777" w:rsidR="001E2356" w:rsidRPr="003871C2" w:rsidRDefault="001E2356" w:rsidP="001E2356">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7241BC39" w14:textId="77777777" w:rsidR="001E2356" w:rsidRPr="003871C2" w:rsidRDefault="001E2356" w:rsidP="001E2356">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5EDEC500" w14:textId="77777777" w:rsidR="001E2356" w:rsidRPr="003871C2" w:rsidRDefault="001E2356" w:rsidP="001E2356">
            <w:pPr>
              <w:jc w:val="left"/>
              <w:rPr>
                <w:rFonts w:ascii="Times New Roman" w:hAnsi="Times New Roman" w:cs="Times New Roman"/>
                <w:bCs/>
                <w:sz w:val="24"/>
                <w:szCs w:val="24"/>
              </w:rPr>
            </w:pPr>
          </w:p>
          <w:p w14:paraId="2338793A" w14:textId="77777777" w:rsidR="001E2356" w:rsidRPr="003871C2" w:rsidRDefault="001E2356" w:rsidP="001E2356">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402D34C0" w14:textId="77777777" w:rsidR="004C0822" w:rsidRDefault="001E2356" w:rsidP="001E2356">
            <w:pPr>
              <w:jc w:val="left"/>
              <w:rPr>
                <w:rStyle w:val="Hyperlink"/>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p w14:paraId="354B0EB4" w14:textId="77777777" w:rsidR="00FF429E" w:rsidRDefault="00FF429E" w:rsidP="001E2356">
            <w:pPr>
              <w:jc w:val="left"/>
              <w:rPr>
                <w:rStyle w:val="Hyperlink"/>
                <w:rFonts w:ascii="Times New Roman" w:hAnsi="Times New Roman" w:cs="Times New Roman"/>
                <w:bCs/>
                <w:sz w:val="24"/>
                <w:szCs w:val="24"/>
              </w:rPr>
            </w:pPr>
          </w:p>
          <w:p w14:paraId="35D75F48" w14:textId="1DE4E1FC" w:rsidR="00FF429E" w:rsidRPr="003871C2" w:rsidRDefault="00FF429E" w:rsidP="00FF429E">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Phone: </w:t>
            </w:r>
            <w:r>
              <w:rPr>
                <w:rFonts w:ascii="Times New Roman" w:hAnsi="Times New Roman" w:cs="Times New Roman"/>
                <w:bCs/>
                <w:sz w:val="24"/>
                <w:szCs w:val="24"/>
              </w:rPr>
              <w:t>703-220-2438</w:t>
            </w:r>
          </w:p>
          <w:p w14:paraId="173AE745" w14:textId="1C644145" w:rsidR="00FF429E" w:rsidRPr="00C30E40" w:rsidRDefault="00FF429E" w:rsidP="00FF429E">
            <w:pPr>
              <w:jc w:val="left"/>
              <w:rPr>
                <w:rFonts w:ascii="Times New Roman" w:hAnsi="Times New Roman" w:cs="Times New Roman"/>
                <w:b/>
                <w:sz w:val="24"/>
                <w:szCs w:val="24"/>
              </w:rPr>
            </w:pPr>
            <w:r w:rsidRPr="003871C2">
              <w:rPr>
                <w:rFonts w:ascii="Times New Roman" w:hAnsi="Times New Roman" w:cs="Times New Roman"/>
                <w:bCs/>
                <w:sz w:val="24"/>
                <w:szCs w:val="24"/>
              </w:rPr>
              <w:t xml:space="preserve">E-mail: </w:t>
            </w:r>
            <w:hyperlink r:id="rId15" w:history="1">
              <w:r w:rsidR="00AB4034" w:rsidRPr="00AB4034">
                <w:rPr>
                  <w:rStyle w:val="Hyperlink"/>
                  <w:rFonts w:ascii="Times New Roman" w:hAnsi="Times New Roman" w:cs="Times New Roman"/>
                  <w:bCs/>
                  <w:sz w:val="24"/>
                  <w:szCs w:val="24"/>
                </w:rPr>
                <w:t>kim.l.kolb@boeing.com</w:t>
              </w:r>
            </w:hyperlink>
          </w:p>
        </w:tc>
      </w:tr>
      <w:tr w:rsidR="00081DBD" w:rsidRPr="00C30E40" w14:paraId="2D62C14F" w14:textId="77777777" w:rsidTr="500967A7">
        <w:trPr>
          <w:trHeight w:val="818"/>
        </w:trPr>
        <w:tc>
          <w:tcPr>
            <w:tcW w:w="8885" w:type="dxa"/>
            <w:gridSpan w:val="2"/>
          </w:tcPr>
          <w:p w14:paraId="004ABA53" w14:textId="7AA2BD67"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0B5561" w:rsidRPr="000B5561">
              <w:rPr>
                <w:rFonts w:ascii="Times New Roman" w:hAnsi="Times New Roman" w:cs="Times New Roman"/>
                <w:sz w:val="24"/>
                <w:szCs w:val="24"/>
              </w:rPr>
              <w:t>The purpose of this document is to propose a revision of Recommendation ITU-R M.1</w:t>
            </w:r>
            <w:r w:rsidR="000B5561">
              <w:rPr>
                <w:rFonts w:ascii="Times New Roman" w:hAnsi="Times New Roman" w:cs="Times New Roman"/>
                <w:sz w:val="24"/>
                <w:szCs w:val="24"/>
              </w:rPr>
              <w:t>644</w:t>
            </w:r>
            <w:r w:rsidR="000B5561" w:rsidRPr="000B5561">
              <w:rPr>
                <w:rFonts w:ascii="Times New Roman" w:hAnsi="Times New Roman" w:cs="Times New Roman"/>
                <w:sz w:val="24"/>
                <w:szCs w:val="24"/>
              </w:rPr>
              <w:t>-</w:t>
            </w:r>
            <w:r w:rsidR="000B5561">
              <w:rPr>
                <w:rFonts w:ascii="Times New Roman" w:hAnsi="Times New Roman" w:cs="Times New Roman"/>
                <w:sz w:val="24"/>
                <w:szCs w:val="24"/>
              </w:rPr>
              <w:t>0</w:t>
            </w:r>
            <w:r w:rsidR="00276959" w:rsidRPr="00276959">
              <w:rPr>
                <w:rFonts w:ascii="Times New Roman" w:hAnsi="Times New Roman" w:cs="Times New Roman"/>
                <w:sz w:val="24"/>
                <w:szCs w:val="24"/>
              </w:rPr>
              <w:t>.</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605273B0"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r w:rsidR="00A27C5F" w:rsidRPr="00A27C5F">
              <w:rPr>
                <w:rFonts w:ascii="Times New Roman" w:hAnsi="Times New Roman" w:cs="Times New Roman"/>
                <w:sz w:val="24"/>
                <w:szCs w:val="24"/>
              </w:rPr>
              <w:t xml:space="preserve"> </w:t>
            </w:r>
            <w:r w:rsidR="00032B80">
              <w:rPr>
                <w:rFonts w:ascii="Times New Roman" w:hAnsi="Times New Roman" w:cs="Times New Roman"/>
                <w:sz w:val="24"/>
                <w:szCs w:val="24"/>
              </w:rPr>
              <w:t xml:space="preserve">ITU-R Recommendation M.1644-0 contains characteristics of radiolocation service radars in the frequency band 13.75 - 14 GHz. It was last revised in 2003. This contribution begins the process of revising the Recommendation to update the radiolocation characteristics for use in the studies under WRC-27 agenda item 1.2. </w:t>
            </w:r>
            <w:proofErr w:type="gramStart"/>
            <w:r w:rsidR="00032B80">
              <w:rPr>
                <w:rFonts w:ascii="Times New Roman" w:hAnsi="Times New Roman" w:cs="Times New Roman"/>
                <w:sz w:val="24"/>
                <w:szCs w:val="24"/>
              </w:rPr>
              <w:t>In particular, this</w:t>
            </w:r>
            <w:proofErr w:type="gramEnd"/>
            <w:r w:rsidR="00032B80">
              <w:rPr>
                <w:rFonts w:ascii="Times New Roman" w:hAnsi="Times New Roman" w:cs="Times New Roman"/>
                <w:sz w:val="24"/>
                <w:szCs w:val="24"/>
              </w:rPr>
              <w:t xml:space="preserve"> document proposes updates to the characteristics to reflect the current operational parameters of airborne search, tracking, and ground-mapping systems.</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135AD5F" w14:textId="41BD7D80" w:rsidR="00840744" w:rsidRDefault="00840744">
      <w:pPr>
        <w:rPr>
          <w:rFonts w:ascii="Times New Roman" w:hAnsi="Times New Roman" w:cs="Times New Roman"/>
          <w:sz w:val="24"/>
          <w:szCs w:val="24"/>
          <w:lang w:eastAsia="zh-CN"/>
        </w:rPr>
      </w:pPr>
      <w:bookmarkStart w:id="0" w:name="ditulogo"/>
      <w:bookmarkEnd w:id="0"/>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20612" w14:paraId="5F613618" w14:textId="77777777" w:rsidTr="00CF1744">
        <w:trPr>
          <w:cantSplit/>
        </w:trPr>
        <w:tc>
          <w:tcPr>
            <w:tcW w:w="6487" w:type="dxa"/>
            <w:vAlign w:val="center"/>
          </w:tcPr>
          <w:p w14:paraId="1FAAFE13" w14:textId="77777777" w:rsidR="00020612" w:rsidRPr="00D8032B" w:rsidRDefault="00020612" w:rsidP="00E14800">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DE1ED80" w14:textId="77777777" w:rsidR="00020612" w:rsidRDefault="00020612" w:rsidP="00CF1744">
            <w:pPr>
              <w:shd w:val="solid" w:color="FFFFFF" w:fill="FFFFFF"/>
              <w:spacing w:line="240" w:lineRule="atLeast"/>
            </w:pPr>
            <w:r>
              <w:rPr>
                <w:b/>
                <w:noProof/>
                <w:sz w:val="20"/>
              </w:rPr>
              <w:drawing>
                <wp:inline distT="0" distB="0" distL="0" distR="0" wp14:anchorId="65FFF836" wp14:editId="27E22ABA">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020612" w:rsidRPr="0051782D" w14:paraId="3566A277" w14:textId="77777777" w:rsidTr="00CF1744">
        <w:trPr>
          <w:cantSplit/>
        </w:trPr>
        <w:tc>
          <w:tcPr>
            <w:tcW w:w="6487" w:type="dxa"/>
            <w:tcBorders>
              <w:bottom w:val="single" w:sz="12" w:space="0" w:color="auto"/>
            </w:tcBorders>
          </w:tcPr>
          <w:p w14:paraId="2F651475" w14:textId="77777777" w:rsidR="00020612" w:rsidRPr="00163271" w:rsidRDefault="00020612" w:rsidP="00CF1744">
            <w:pPr>
              <w:shd w:val="solid" w:color="FFFFFF" w:fill="FFFFFF"/>
              <w:spacing w:after="48"/>
              <w:rPr>
                <w:rFonts w:ascii="Verdana" w:hAnsi="Verdana" w:cs="Times New Roman Bold"/>
                <w:b/>
              </w:rPr>
            </w:pPr>
          </w:p>
        </w:tc>
        <w:tc>
          <w:tcPr>
            <w:tcW w:w="3402" w:type="dxa"/>
            <w:tcBorders>
              <w:bottom w:val="single" w:sz="12" w:space="0" w:color="auto"/>
            </w:tcBorders>
          </w:tcPr>
          <w:p w14:paraId="53CE88E5" w14:textId="77777777" w:rsidR="00020612" w:rsidRPr="0051782D" w:rsidRDefault="00020612" w:rsidP="00CF1744">
            <w:pPr>
              <w:shd w:val="solid" w:color="FFFFFF" w:fill="FFFFFF"/>
              <w:spacing w:after="48" w:line="240" w:lineRule="atLeast"/>
            </w:pPr>
          </w:p>
        </w:tc>
      </w:tr>
      <w:tr w:rsidR="00020612" w:rsidRPr="00710D66" w14:paraId="3B0CE487" w14:textId="77777777" w:rsidTr="00CF1744">
        <w:trPr>
          <w:cantSplit/>
        </w:trPr>
        <w:tc>
          <w:tcPr>
            <w:tcW w:w="6487" w:type="dxa"/>
            <w:tcBorders>
              <w:top w:val="single" w:sz="12" w:space="0" w:color="auto"/>
            </w:tcBorders>
          </w:tcPr>
          <w:p w14:paraId="3D7390F0" w14:textId="77777777" w:rsidR="00020612" w:rsidRPr="0051782D" w:rsidRDefault="00020612" w:rsidP="00E14800">
            <w:pPr>
              <w:shd w:val="solid" w:color="FFFFFF" w:fill="FFFFFF"/>
              <w:spacing w:after="48"/>
              <w:jc w:val="left"/>
              <w:rPr>
                <w:rFonts w:ascii="Verdana" w:hAnsi="Verdana" w:cs="Times New Roman Bold"/>
                <w:bCs/>
              </w:rPr>
            </w:pPr>
          </w:p>
        </w:tc>
        <w:tc>
          <w:tcPr>
            <w:tcW w:w="3402" w:type="dxa"/>
            <w:tcBorders>
              <w:top w:val="single" w:sz="12" w:space="0" w:color="auto"/>
            </w:tcBorders>
          </w:tcPr>
          <w:p w14:paraId="158C1BA2" w14:textId="77777777" w:rsidR="00020612" w:rsidRPr="00710D66" w:rsidRDefault="00020612" w:rsidP="00E14800">
            <w:pPr>
              <w:shd w:val="solid" w:color="FFFFFF" w:fill="FFFFFF"/>
              <w:spacing w:after="48" w:line="240" w:lineRule="atLeast"/>
              <w:jc w:val="left"/>
            </w:pPr>
          </w:p>
        </w:tc>
      </w:tr>
      <w:tr w:rsidR="00020612" w:rsidRPr="005F32D4" w14:paraId="1556DB39" w14:textId="77777777" w:rsidTr="00CF1744">
        <w:trPr>
          <w:cantSplit/>
        </w:trPr>
        <w:tc>
          <w:tcPr>
            <w:tcW w:w="6487" w:type="dxa"/>
            <w:vMerge w:val="restart"/>
          </w:tcPr>
          <w:p w14:paraId="78A7DE3D" w14:textId="663621FE" w:rsidR="00020612" w:rsidRPr="0037275C" w:rsidRDefault="00020612" w:rsidP="00E14800">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 xml:space="preserve">XX </w:t>
            </w:r>
            <w:r w:rsidR="00E14800">
              <w:rPr>
                <w:rFonts w:ascii="Verdana" w:hAnsi="Verdana"/>
                <w:sz w:val="20"/>
              </w:rPr>
              <w:t>May</w:t>
            </w:r>
            <w:r w:rsidRPr="0037275C">
              <w:rPr>
                <w:rFonts w:ascii="Verdana" w:hAnsi="Verdana"/>
                <w:sz w:val="20"/>
              </w:rPr>
              <w:t xml:space="preserve"> 20</w:t>
            </w:r>
            <w:r>
              <w:rPr>
                <w:rFonts w:ascii="Verdana" w:hAnsi="Verdana"/>
                <w:sz w:val="20"/>
              </w:rPr>
              <w:t>2</w:t>
            </w:r>
            <w:r w:rsidR="00E14800">
              <w:rPr>
                <w:rFonts w:ascii="Verdana" w:hAnsi="Verdana"/>
                <w:sz w:val="20"/>
              </w:rPr>
              <w:t>4</w:t>
            </w:r>
          </w:p>
          <w:p w14:paraId="5B05CA23" w14:textId="2D60A46D" w:rsidR="00020612" w:rsidRPr="0037275C" w:rsidRDefault="00020612" w:rsidP="00E14800">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M.1</w:t>
            </w:r>
            <w:r w:rsidR="00E14800">
              <w:rPr>
                <w:rFonts w:ascii="Verdana" w:hAnsi="Verdana"/>
                <w:sz w:val="20"/>
              </w:rPr>
              <w:t>644</w:t>
            </w:r>
          </w:p>
        </w:tc>
        <w:tc>
          <w:tcPr>
            <w:tcW w:w="3402" w:type="dxa"/>
          </w:tcPr>
          <w:p w14:paraId="082883D9" w14:textId="77777777" w:rsidR="00020612" w:rsidRPr="005F32D4" w:rsidRDefault="00020612" w:rsidP="00E14800">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020612" w:rsidRPr="005F32D4" w14:paraId="3157D062" w14:textId="77777777" w:rsidTr="00CF1744">
        <w:trPr>
          <w:cantSplit/>
        </w:trPr>
        <w:tc>
          <w:tcPr>
            <w:tcW w:w="6487" w:type="dxa"/>
            <w:vMerge/>
          </w:tcPr>
          <w:p w14:paraId="4024E6CF" w14:textId="77777777" w:rsidR="00020612" w:rsidRDefault="00020612" w:rsidP="00E14800">
            <w:pPr>
              <w:spacing w:before="60"/>
              <w:jc w:val="left"/>
              <w:rPr>
                <w:b/>
                <w:smallCaps/>
                <w:sz w:val="32"/>
                <w:lang w:eastAsia="zh-CN"/>
              </w:rPr>
            </w:pPr>
          </w:p>
        </w:tc>
        <w:tc>
          <w:tcPr>
            <w:tcW w:w="3402" w:type="dxa"/>
          </w:tcPr>
          <w:p w14:paraId="62B76984" w14:textId="06FB766F" w:rsidR="00020612" w:rsidRPr="005F32D4" w:rsidRDefault="00020612" w:rsidP="00E14800">
            <w:pPr>
              <w:shd w:val="solid" w:color="FFFFFF" w:fill="FFFFFF"/>
              <w:spacing w:line="240" w:lineRule="atLeast"/>
              <w:jc w:val="left"/>
              <w:rPr>
                <w:rFonts w:ascii="Verdana" w:hAnsi="Verdana"/>
                <w:sz w:val="20"/>
                <w:lang w:eastAsia="zh-CN"/>
              </w:rPr>
            </w:pPr>
            <w:r>
              <w:rPr>
                <w:rFonts w:ascii="Verdana" w:hAnsi="Verdana"/>
                <w:b/>
                <w:sz w:val="20"/>
                <w:lang w:eastAsia="zh-CN"/>
              </w:rPr>
              <w:t xml:space="preserve">XX </w:t>
            </w:r>
            <w:r w:rsidR="00E14800">
              <w:rPr>
                <w:rFonts w:ascii="Verdana" w:hAnsi="Verdana"/>
                <w:b/>
                <w:sz w:val="20"/>
                <w:lang w:eastAsia="zh-CN"/>
              </w:rPr>
              <w:t>May</w:t>
            </w:r>
            <w:r>
              <w:rPr>
                <w:rFonts w:ascii="Verdana" w:hAnsi="Verdana"/>
                <w:b/>
                <w:sz w:val="20"/>
                <w:lang w:eastAsia="zh-CN"/>
              </w:rPr>
              <w:t xml:space="preserve"> 202</w:t>
            </w:r>
            <w:r w:rsidR="00E14800">
              <w:rPr>
                <w:rFonts w:ascii="Verdana" w:hAnsi="Verdana"/>
                <w:b/>
                <w:sz w:val="20"/>
                <w:lang w:eastAsia="zh-CN"/>
              </w:rPr>
              <w:t>4</w:t>
            </w:r>
          </w:p>
        </w:tc>
      </w:tr>
      <w:tr w:rsidR="00020612" w:rsidRPr="005F32D4" w14:paraId="63ABCF84" w14:textId="77777777" w:rsidTr="00CF1744">
        <w:trPr>
          <w:cantSplit/>
        </w:trPr>
        <w:tc>
          <w:tcPr>
            <w:tcW w:w="6487" w:type="dxa"/>
            <w:vMerge/>
          </w:tcPr>
          <w:p w14:paraId="10E21ADE" w14:textId="77777777" w:rsidR="00020612" w:rsidRDefault="00020612" w:rsidP="00E14800">
            <w:pPr>
              <w:spacing w:before="60"/>
              <w:jc w:val="left"/>
              <w:rPr>
                <w:b/>
                <w:smallCaps/>
                <w:sz w:val="32"/>
                <w:lang w:eastAsia="zh-CN"/>
              </w:rPr>
            </w:pPr>
          </w:p>
        </w:tc>
        <w:tc>
          <w:tcPr>
            <w:tcW w:w="3402" w:type="dxa"/>
          </w:tcPr>
          <w:p w14:paraId="4D2D7344" w14:textId="77777777" w:rsidR="00020612" w:rsidRPr="005F32D4" w:rsidRDefault="00020612" w:rsidP="00E14800">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020612" w14:paraId="5DB786F6" w14:textId="77777777" w:rsidTr="00CF1744">
        <w:trPr>
          <w:cantSplit/>
        </w:trPr>
        <w:tc>
          <w:tcPr>
            <w:tcW w:w="9889" w:type="dxa"/>
            <w:gridSpan w:val="2"/>
          </w:tcPr>
          <w:p w14:paraId="5144F6A9" w14:textId="77777777" w:rsidR="00020612" w:rsidRDefault="00020612" w:rsidP="00CF1744">
            <w:pPr>
              <w:pStyle w:val="Source"/>
              <w:rPr>
                <w:lang w:eastAsia="zh-CN"/>
              </w:rPr>
            </w:pPr>
            <w:r>
              <w:rPr>
                <w:lang w:eastAsia="zh-CN"/>
              </w:rPr>
              <w:t>United States of America</w:t>
            </w:r>
          </w:p>
        </w:tc>
      </w:tr>
      <w:tr w:rsidR="00020612" w14:paraId="6CD29737" w14:textId="77777777" w:rsidTr="00E14800">
        <w:trPr>
          <w:cantSplit/>
          <w:trHeight w:val="1968"/>
        </w:trPr>
        <w:tc>
          <w:tcPr>
            <w:tcW w:w="9889" w:type="dxa"/>
            <w:gridSpan w:val="2"/>
          </w:tcPr>
          <w:p w14:paraId="64C175D7" w14:textId="2C738A93" w:rsidR="00020612" w:rsidRDefault="00020612" w:rsidP="00CF1744">
            <w:pPr>
              <w:pStyle w:val="Title1"/>
              <w:rPr>
                <w:lang w:eastAsia="zh-CN"/>
              </w:rPr>
            </w:pPr>
            <w:r>
              <w:rPr>
                <w:lang w:eastAsia="zh-CN"/>
              </w:rPr>
              <w:t xml:space="preserve">Working document towards a </w:t>
            </w:r>
            <w:r w:rsidRPr="00EB07C6">
              <w:rPr>
                <w:lang w:eastAsia="zh-CN"/>
              </w:rPr>
              <w:t>Preliminary draft revision of Recommendation ITU-R M.1</w:t>
            </w:r>
            <w:r w:rsidR="00E14800">
              <w:rPr>
                <w:lang w:eastAsia="zh-CN"/>
              </w:rPr>
              <w:t>644-0</w:t>
            </w:r>
          </w:p>
        </w:tc>
      </w:tr>
    </w:tbl>
    <w:p w14:paraId="40D717F5" w14:textId="2B34EA0A" w:rsidR="00F64A45" w:rsidRDefault="001D27FF" w:rsidP="001C3A2B">
      <w:pPr>
        <w:jc w:val="left"/>
        <w:rPr>
          <w:rFonts w:ascii="Times New Roman" w:hAnsi="Times New Roman" w:cs="Times New Roman"/>
          <w:sz w:val="24"/>
          <w:szCs w:val="24"/>
        </w:rPr>
      </w:pPr>
      <w:r w:rsidRPr="00537E68">
        <w:rPr>
          <w:rFonts w:ascii="Times New Roman" w:hAnsi="Times New Roman" w:cs="Times New Roman"/>
          <w:sz w:val="24"/>
          <w:szCs w:val="24"/>
        </w:rPr>
        <w:t>The United States of America would like to propose the attached revision of ITU-R Recommendation M.1</w:t>
      </w:r>
      <w:r w:rsidR="00E14800">
        <w:rPr>
          <w:rFonts w:ascii="Times New Roman" w:hAnsi="Times New Roman" w:cs="Times New Roman"/>
          <w:sz w:val="24"/>
          <w:szCs w:val="24"/>
        </w:rPr>
        <w:t>64</w:t>
      </w:r>
      <w:r w:rsidR="00A53569">
        <w:rPr>
          <w:rFonts w:ascii="Times New Roman" w:hAnsi="Times New Roman" w:cs="Times New Roman"/>
          <w:sz w:val="24"/>
          <w:szCs w:val="24"/>
        </w:rPr>
        <w:t>4</w:t>
      </w:r>
      <w:r w:rsidR="00E14800">
        <w:rPr>
          <w:rFonts w:ascii="Times New Roman" w:hAnsi="Times New Roman" w:cs="Times New Roman"/>
          <w:sz w:val="24"/>
          <w:szCs w:val="24"/>
        </w:rPr>
        <w:t>-0</w:t>
      </w:r>
      <w:r w:rsidRPr="00537E68">
        <w:rPr>
          <w:rFonts w:ascii="Times New Roman" w:hAnsi="Times New Roman" w:cs="Times New Roman"/>
          <w:sz w:val="24"/>
          <w:szCs w:val="24"/>
        </w:rPr>
        <w:t>, ‘</w:t>
      </w:r>
      <w:r w:rsidR="001C3A2B" w:rsidRPr="001C3A2B">
        <w:rPr>
          <w:rFonts w:ascii="Times New Roman" w:hAnsi="Times New Roman" w:cs="Times New Roman"/>
          <w:sz w:val="24"/>
          <w:szCs w:val="24"/>
        </w:rPr>
        <w:t>Technical and operational characteristics, and criteria for protecting</w:t>
      </w:r>
      <w:r w:rsidR="001C3A2B">
        <w:rPr>
          <w:rFonts w:ascii="Times New Roman" w:hAnsi="Times New Roman" w:cs="Times New Roman"/>
          <w:sz w:val="24"/>
          <w:szCs w:val="24"/>
        </w:rPr>
        <w:t xml:space="preserve"> </w:t>
      </w:r>
      <w:r w:rsidR="001C3A2B" w:rsidRPr="001C3A2B">
        <w:rPr>
          <w:rFonts w:ascii="Times New Roman" w:hAnsi="Times New Roman" w:cs="Times New Roman"/>
          <w:sz w:val="24"/>
          <w:szCs w:val="24"/>
        </w:rPr>
        <w:t>the mission of radars in the radiolocation and radionavigation</w:t>
      </w:r>
      <w:r w:rsidR="001C3A2B">
        <w:rPr>
          <w:rFonts w:ascii="Times New Roman" w:hAnsi="Times New Roman" w:cs="Times New Roman"/>
          <w:sz w:val="24"/>
          <w:szCs w:val="24"/>
        </w:rPr>
        <w:t xml:space="preserve"> </w:t>
      </w:r>
      <w:r w:rsidR="001C3A2B" w:rsidRPr="001C3A2B">
        <w:rPr>
          <w:rFonts w:ascii="Times New Roman" w:hAnsi="Times New Roman" w:cs="Times New Roman"/>
          <w:sz w:val="24"/>
          <w:szCs w:val="24"/>
        </w:rPr>
        <w:t>service operating in the frequency band 13.75-14 GHz</w:t>
      </w:r>
      <w:r w:rsidRPr="00537E68">
        <w:rPr>
          <w:rFonts w:ascii="Times New Roman" w:hAnsi="Times New Roman" w:cs="Times New Roman"/>
          <w:sz w:val="24"/>
          <w:szCs w:val="24"/>
        </w:rPr>
        <w:t xml:space="preserve">’, </w:t>
      </w:r>
      <w:proofErr w:type="gramStart"/>
      <w:r w:rsidRPr="00537E68">
        <w:rPr>
          <w:rFonts w:ascii="Times New Roman" w:hAnsi="Times New Roman" w:cs="Times New Roman"/>
          <w:sz w:val="24"/>
          <w:szCs w:val="24"/>
        </w:rPr>
        <w:t>in order to</w:t>
      </w:r>
      <w:proofErr w:type="gramEnd"/>
      <w:r w:rsidRPr="00537E68">
        <w:rPr>
          <w:rFonts w:ascii="Times New Roman" w:hAnsi="Times New Roman" w:cs="Times New Roman"/>
          <w:sz w:val="24"/>
          <w:szCs w:val="24"/>
        </w:rPr>
        <w:t xml:space="preserve"> provide </w:t>
      </w:r>
      <w:r w:rsidR="001C3A2B">
        <w:rPr>
          <w:rFonts w:ascii="Times New Roman" w:hAnsi="Times New Roman" w:cs="Times New Roman"/>
          <w:sz w:val="24"/>
          <w:szCs w:val="24"/>
        </w:rPr>
        <w:t>updated</w:t>
      </w:r>
      <w:r w:rsidRPr="00537E68">
        <w:rPr>
          <w:rFonts w:ascii="Times New Roman" w:hAnsi="Times New Roman" w:cs="Times New Roman"/>
          <w:sz w:val="24"/>
          <w:szCs w:val="24"/>
        </w:rPr>
        <w:t xml:space="preserve"> parameters of currently operating radars.</w:t>
      </w:r>
    </w:p>
    <w:p w14:paraId="285C00CD" w14:textId="77777777" w:rsidR="00F64A45" w:rsidRDefault="00F64A45">
      <w:pPr>
        <w:rPr>
          <w:rFonts w:ascii="Times New Roman" w:hAnsi="Times New Roman" w:cs="Times New Roman"/>
          <w:sz w:val="24"/>
          <w:szCs w:val="24"/>
        </w:rPr>
      </w:pPr>
      <w:r>
        <w:rPr>
          <w:rFonts w:ascii="Times New Roman" w:hAnsi="Times New Roman" w:cs="Times New Roman"/>
          <w:sz w:val="24"/>
          <w:szCs w:val="24"/>
        </w:rPr>
        <w:br w:type="page"/>
      </w:r>
    </w:p>
    <w:p w14:paraId="5350ABF2" w14:textId="2D319F59" w:rsidR="00E14800" w:rsidRPr="00E14800" w:rsidRDefault="00E14800" w:rsidP="00E14800">
      <w:pPr>
        <w:keepNext/>
        <w:keepLines/>
        <w:overflowPunct w:val="0"/>
        <w:autoSpaceDE w:val="0"/>
        <w:autoSpaceDN w:val="0"/>
        <w:adjustRightInd w:val="0"/>
        <w:spacing w:line="240" w:lineRule="auto"/>
        <w:textAlignment w:val="baseline"/>
        <w:rPr>
          <w:rFonts w:ascii="Times New Roman" w:eastAsia="Times New Roman" w:hAnsi="Times New Roman" w:cs="Times New Roman"/>
          <w:sz w:val="28"/>
          <w:szCs w:val="20"/>
          <w:lang w:val="fr-CH"/>
        </w:rPr>
      </w:pPr>
      <w:bookmarkStart w:id="1" w:name="dtitle1" w:colFirst="0" w:colLast="0"/>
      <w:r w:rsidRPr="00E14800">
        <w:rPr>
          <w:rFonts w:ascii="Times New Roman" w:eastAsia="Times New Roman" w:hAnsi="Times New Roman" w:cs="Times New Roman"/>
          <w:sz w:val="28"/>
          <w:szCs w:val="20"/>
          <w:lang w:val="fr-CH"/>
        </w:rPr>
        <w:lastRenderedPageBreak/>
        <w:t xml:space="preserve">RECOMMENDATION </w:t>
      </w:r>
      <w:r w:rsidRPr="00E14800">
        <w:rPr>
          <w:rFonts w:ascii="Times New Roman" w:eastAsia="Times New Roman" w:hAnsi="Times New Roman" w:cs="Times New Roman"/>
          <w:sz w:val="28"/>
          <w:szCs w:val="20"/>
          <w:lang w:val="fr-FR"/>
        </w:rPr>
        <w:t>ITU-R M.1644</w:t>
      </w:r>
    </w:p>
    <w:p w14:paraId="58E146A4"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rPr>
      </w:pPr>
      <w:bookmarkStart w:id="2" w:name="dtitle2" w:colFirst="0" w:colLast="0"/>
      <w:bookmarkEnd w:id="1"/>
      <w:r w:rsidRPr="00E14800">
        <w:rPr>
          <w:rFonts w:ascii="Times New Roman" w:eastAsia="Times New Roman" w:hAnsi="Times New Roman" w:cs="Times New Roman"/>
          <w:b/>
          <w:sz w:val="28"/>
          <w:szCs w:val="20"/>
        </w:rPr>
        <w:t>Technical and operational characteristics, and criteria for protecting</w:t>
      </w:r>
      <w:r w:rsidRPr="00E14800">
        <w:rPr>
          <w:rFonts w:ascii="Times New Roman" w:eastAsia="Times New Roman" w:hAnsi="Times New Roman" w:cs="Times New Roman"/>
          <w:b/>
          <w:sz w:val="28"/>
          <w:szCs w:val="20"/>
        </w:rPr>
        <w:br/>
        <w:t>the mission of radars in the radiolocation and radionavigation</w:t>
      </w:r>
      <w:r w:rsidRPr="00E14800">
        <w:rPr>
          <w:rFonts w:ascii="Times New Roman" w:eastAsia="Times New Roman" w:hAnsi="Times New Roman" w:cs="Times New Roman"/>
          <w:b/>
          <w:sz w:val="28"/>
          <w:szCs w:val="20"/>
        </w:rPr>
        <w:br/>
        <w:t xml:space="preserve">service operating in the frequency band 13.75-14 </w:t>
      </w:r>
      <w:proofErr w:type="gramStart"/>
      <w:r w:rsidRPr="00E14800">
        <w:rPr>
          <w:rFonts w:ascii="Times New Roman" w:eastAsia="Times New Roman" w:hAnsi="Times New Roman" w:cs="Times New Roman"/>
          <w:b/>
          <w:sz w:val="28"/>
          <w:szCs w:val="20"/>
        </w:rPr>
        <w:t>GHz</w:t>
      </w:r>
      <w:proofErr w:type="gramEnd"/>
    </w:p>
    <w:p w14:paraId="5DD556F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fr-CH"/>
        </w:rPr>
      </w:pPr>
      <w:bookmarkStart w:id="3" w:name="dtitle3" w:colFirst="0" w:colLast="0"/>
      <w:bookmarkEnd w:id="2"/>
      <w:r w:rsidRPr="00E14800">
        <w:rPr>
          <w:rFonts w:ascii="Times New Roman" w:eastAsia="Times New Roman" w:hAnsi="Times New Roman" w:cs="Times New Roman"/>
          <w:sz w:val="24"/>
          <w:szCs w:val="20"/>
          <w:lang w:val="fr-CH"/>
        </w:rPr>
        <w:t>(2003)</w:t>
      </w:r>
    </w:p>
    <w:p w14:paraId="5C768E2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CH"/>
        </w:rPr>
      </w:pPr>
    </w:p>
    <w:bookmarkEnd w:id="3"/>
    <w:p w14:paraId="4B379BF9"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Summary</w:t>
      </w:r>
    </w:p>
    <w:p w14:paraId="2F676F5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This Recommendation provides the technical and operational characteristics, and criteria for protecting the radiolocation and radionavigation radars operating in the 13.75-14 GHz band. It contains a detailed description of the predominant shipborne radiolocation radar in the band, plus a tabular set of characteristics of all the known shipborne, </w:t>
      </w:r>
      <w:proofErr w:type="gramStart"/>
      <w:r w:rsidRPr="00E14800">
        <w:rPr>
          <w:rFonts w:ascii="Times New Roman" w:eastAsia="Times New Roman" w:hAnsi="Times New Roman" w:cs="Times New Roman"/>
          <w:sz w:val="24"/>
          <w:szCs w:val="20"/>
        </w:rPr>
        <w:t>airborne</w:t>
      </w:r>
      <w:proofErr w:type="gramEnd"/>
      <w:r w:rsidRPr="00E14800">
        <w:rPr>
          <w:rFonts w:ascii="Times New Roman" w:eastAsia="Times New Roman" w:hAnsi="Times New Roman" w:cs="Times New Roman"/>
          <w:sz w:val="24"/>
          <w:szCs w:val="20"/>
        </w:rPr>
        <w:t xml:space="preserve"> and ground-based radars operating in the band.</w:t>
      </w:r>
    </w:p>
    <w:p w14:paraId="2E26DB7C"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3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ITU Radiocommunication Assembly,</w:t>
      </w:r>
    </w:p>
    <w:p w14:paraId="23BEE217"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E14800">
        <w:rPr>
          <w:rFonts w:ascii="Times New Roman" w:eastAsia="Times New Roman" w:hAnsi="Times New Roman" w:cs="Times New Roman"/>
          <w:i/>
          <w:sz w:val="24"/>
          <w:szCs w:val="20"/>
        </w:rPr>
        <w:t>considering</w:t>
      </w:r>
    </w:p>
    <w:p w14:paraId="6CF44F1D"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a)</w:t>
      </w:r>
      <w:r w:rsidRPr="00E14800">
        <w:rPr>
          <w:rFonts w:ascii="Times New Roman" w:eastAsia="Times New Roman" w:hAnsi="Times New Roman" w:cs="Times New Roman"/>
          <w:sz w:val="24"/>
          <w:szCs w:val="20"/>
        </w:rPr>
        <w:tab/>
        <w:t xml:space="preserve">that the antenna, signal propagation, target detection, and large necessary bandwidth characteristics of radars needed to achieve their functions are optimum in certain frequency </w:t>
      </w:r>
      <w:proofErr w:type="gramStart"/>
      <w:r w:rsidRPr="00E14800">
        <w:rPr>
          <w:rFonts w:ascii="Times New Roman" w:eastAsia="Times New Roman" w:hAnsi="Times New Roman" w:cs="Times New Roman"/>
          <w:sz w:val="24"/>
          <w:szCs w:val="20"/>
        </w:rPr>
        <w:t>bands;</w:t>
      </w:r>
      <w:proofErr w:type="gramEnd"/>
    </w:p>
    <w:p w14:paraId="738C05A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b)</w:t>
      </w:r>
      <w:r w:rsidRPr="00E14800">
        <w:rPr>
          <w:rFonts w:ascii="Times New Roman" w:eastAsia="Times New Roman" w:hAnsi="Times New Roman" w:cs="Times New Roman"/>
          <w:sz w:val="24"/>
          <w:szCs w:val="20"/>
        </w:rPr>
        <w:tab/>
        <w:t xml:space="preserve">that the technical characteristics and protection criteria of radiolocation and radionavigation radars are determined by the mission of the system and vary widely even within a </w:t>
      </w:r>
      <w:proofErr w:type="gramStart"/>
      <w:r w:rsidRPr="00E14800">
        <w:rPr>
          <w:rFonts w:ascii="Times New Roman" w:eastAsia="Times New Roman" w:hAnsi="Times New Roman" w:cs="Times New Roman"/>
          <w:sz w:val="24"/>
          <w:szCs w:val="20"/>
        </w:rPr>
        <w:t>band;</w:t>
      </w:r>
      <w:proofErr w:type="gramEnd"/>
    </w:p>
    <w:p w14:paraId="5DC24DF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c)</w:t>
      </w:r>
      <w:r w:rsidRPr="00E14800">
        <w:rPr>
          <w:rFonts w:ascii="Times New Roman" w:eastAsia="Times New Roman" w:hAnsi="Times New Roman" w:cs="Times New Roman"/>
          <w:sz w:val="24"/>
          <w:szCs w:val="20"/>
        </w:rPr>
        <w:tab/>
        <w:t>that considerable radiolocation and radionavigation spectrum allocations (amounting to about 1 GHz) have been removed or downgraded since WARC</w:t>
      </w:r>
      <w:r w:rsidRPr="00E14800">
        <w:rPr>
          <w:rFonts w:ascii="Times New Roman" w:eastAsia="Times New Roman" w:hAnsi="Times New Roman" w:cs="Times New Roman"/>
          <w:sz w:val="24"/>
          <w:szCs w:val="20"/>
        </w:rPr>
        <w:noBreakHyphen/>
      </w:r>
      <w:proofErr w:type="gramStart"/>
      <w:r w:rsidRPr="00E14800">
        <w:rPr>
          <w:rFonts w:ascii="Times New Roman" w:eastAsia="Times New Roman" w:hAnsi="Times New Roman" w:cs="Times New Roman"/>
          <w:sz w:val="24"/>
          <w:szCs w:val="20"/>
        </w:rPr>
        <w:t>79;</w:t>
      </w:r>
      <w:proofErr w:type="gramEnd"/>
    </w:p>
    <w:p w14:paraId="02358BF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d)</w:t>
      </w:r>
      <w:r w:rsidRPr="00E14800">
        <w:rPr>
          <w:rFonts w:ascii="Times New Roman" w:eastAsia="Times New Roman" w:hAnsi="Times New Roman" w:cs="Times New Roman"/>
          <w:sz w:val="24"/>
          <w:szCs w:val="20"/>
        </w:rPr>
        <w:tab/>
        <w:t xml:space="preserve">that some ITU-R technical groups are considering the potential for the introduction of new types of services (e.g. fixed satellite, wireless access, and high-density fixed and mobile) in bands between 420 MHz and 34 GHz used by radionavigation and radiolocation </w:t>
      </w:r>
      <w:proofErr w:type="gramStart"/>
      <w:r w:rsidRPr="00E14800">
        <w:rPr>
          <w:rFonts w:ascii="Times New Roman" w:eastAsia="Times New Roman" w:hAnsi="Times New Roman" w:cs="Times New Roman"/>
          <w:sz w:val="24"/>
          <w:szCs w:val="20"/>
        </w:rPr>
        <w:t>radars;</w:t>
      </w:r>
      <w:proofErr w:type="gramEnd"/>
    </w:p>
    <w:p w14:paraId="5B46718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e)</w:t>
      </w:r>
      <w:r w:rsidRPr="00E14800">
        <w:rPr>
          <w:rFonts w:ascii="Times New Roman" w:eastAsia="Times New Roman" w:hAnsi="Times New Roman" w:cs="Times New Roman"/>
          <w:sz w:val="24"/>
          <w:szCs w:val="20"/>
        </w:rPr>
        <w:tab/>
        <w:t xml:space="preserve">that representative technical and operational characteristics of radiolocation and radionavigation radars are required to determine the feasibility of introducing new types of systems into frequency bands in which the radars are </w:t>
      </w:r>
      <w:proofErr w:type="gramStart"/>
      <w:r w:rsidRPr="00E14800">
        <w:rPr>
          <w:rFonts w:ascii="Times New Roman" w:eastAsia="Times New Roman" w:hAnsi="Times New Roman" w:cs="Times New Roman"/>
          <w:sz w:val="24"/>
          <w:szCs w:val="20"/>
        </w:rPr>
        <w:t>operated;</w:t>
      </w:r>
      <w:proofErr w:type="gramEnd"/>
    </w:p>
    <w:p w14:paraId="387DD469"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f)</w:t>
      </w:r>
      <w:r w:rsidRPr="00E14800">
        <w:rPr>
          <w:rFonts w:ascii="Times New Roman" w:eastAsia="Times New Roman" w:hAnsi="Times New Roman" w:cs="Times New Roman"/>
          <w:sz w:val="24"/>
          <w:szCs w:val="20"/>
        </w:rPr>
        <w:tab/>
        <w:t xml:space="preserve">that criteria for protection of the radars’ missions are also needed for that same </w:t>
      </w:r>
      <w:proofErr w:type="gramStart"/>
      <w:r w:rsidRPr="00E14800">
        <w:rPr>
          <w:rFonts w:ascii="Times New Roman" w:eastAsia="Times New Roman" w:hAnsi="Times New Roman" w:cs="Times New Roman"/>
          <w:sz w:val="24"/>
          <w:szCs w:val="20"/>
        </w:rPr>
        <w:t>purpose;</w:t>
      </w:r>
      <w:proofErr w:type="gramEnd"/>
    </w:p>
    <w:p w14:paraId="4E4A8980"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g)</w:t>
      </w:r>
      <w:r w:rsidRPr="00E14800">
        <w:rPr>
          <w:rFonts w:ascii="Times New Roman" w:eastAsia="Times New Roman" w:hAnsi="Times New Roman" w:cs="Times New Roman"/>
          <w:sz w:val="24"/>
          <w:szCs w:val="20"/>
        </w:rPr>
        <w:tab/>
        <w:t>that some radiolocation and radionavigation radars operate in both the 13.75-14 GHz band and the 13.4</w:t>
      </w:r>
      <w:r w:rsidRPr="00E14800">
        <w:rPr>
          <w:rFonts w:ascii="Times New Roman" w:eastAsia="Times New Roman" w:hAnsi="Times New Roman" w:cs="Times New Roman"/>
          <w:sz w:val="24"/>
          <w:szCs w:val="20"/>
        </w:rPr>
        <w:noBreakHyphen/>
        <w:t xml:space="preserve">13.75 GHz </w:t>
      </w:r>
      <w:proofErr w:type="gramStart"/>
      <w:r w:rsidRPr="00E14800">
        <w:rPr>
          <w:rFonts w:ascii="Times New Roman" w:eastAsia="Times New Roman" w:hAnsi="Times New Roman" w:cs="Times New Roman"/>
          <w:sz w:val="24"/>
          <w:szCs w:val="20"/>
        </w:rPr>
        <w:t>band;</w:t>
      </w:r>
      <w:proofErr w:type="gramEnd"/>
    </w:p>
    <w:p w14:paraId="1C89C6AC"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h)</w:t>
      </w:r>
      <w:r w:rsidRPr="00E14800">
        <w:rPr>
          <w:rFonts w:ascii="Times New Roman" w:eastAsia="Times New Roman" w:hAnsi="Times New Roman" w:cs="Times New Roman"/>
          <w:sz w:val="24"/>
          <w:szCs w:val="20"/>
        </w:rPr>
        <w:tab/>
        <w:t>that radiolocation and radionavigation radars operate in both airborne and shipborne platforms, by many administrations in all regions of the globe, and on land by at least one administration,</w:t>
      </w:r>
    </w:p>
    <w:p w14:paraId="6C977FC9"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E14800">
        <w:rPr>
          <w:rFonts w:ascii="Times New Roman" w:eastAsia="Times New Roman" w:hAnsi="Times New Roman" w:cs="Times New Roman"/>
          <w:i/>
          <w:sz w:val="24"/>
          <w:szCs w:val="20"/>
        </w:rPr>
        <w:br w:type="page"/>
      </w:r>
      <w:r w:rsidRPr="00E14800">
        <w:rPr>
          <w:rFonts w:ascii="Times New Roman" w:eastAsia="Times New Roman" w:hAnsi="Times New Roman" w:cs="Times New Roman"/>
          <w:i/>
          <w:sz w:val="24"/>
          <w:szCs w:val="20"/>
        </w:rPr>
        <w:lastRenderedPageBreak/>
        <w:t>recommends</w:t>
      </w:r>
    </w:p>
    <w:p w14:paraId="0B0E30EB"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b/>
          <w:bCs/>
          <w:sz w:val="24"/>
          <w:szCs w:val="20"/>
        </w:rPr>
        <w:t>1</w:t>
      </w:r>
      <w:r w:rsidRPr="00E14800">
        <w:rPr>
          <w:rFonts w:ascii="Times New Roman" w:eastAsia="Times New Roman" w:hAnsi="Times New Roman" w:cs="Times New Roman"/>
          <w:sz w:val="24"/>
          <w:szCs w:val="20"/>
        </w:rPr>
        <w:tab/>
        <w:t>that the technical and operational characteristics of the radars described in Annex 1 be considered representative of radars operating in the frequency band 13.75-14 </w:t>
      </w:r>
      <w:proofErr w:type="gramStart"/>
      <w:r w:rsidRPr="00E14800">
        <w:rPr>
          <w:rFonts w:ascii="Times New Roman" w:eastAsia="Times New Roman" w:hAnsi="Times New Roman" w:cs="Times New Roman"/>
          <w:sz w:val="24"/>
          <w:szCs w:val="20"/>
        </w:rPr>
        <w:t>GHz;</w:t>
      </w:r>
      <w:proofErr w:type="gramEnd"/>
    </w:p>
    <w:p w14:paraId="3A77544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b/>
          <w:bCs/>
          <w:sz w:val="24"/>
          <w:szCs w:val="20"/>
        </w:rPr>
        <w:t>2</w:t>
      </w:r>
      <w:r w:rsidRPr="00E14800">
        <w:rPr>
          <w:rFonts w:ascii="Times New Roman" w:eastAsia="Times New Roman" w:hAnsi="Times New Roman" w:cs="Times New Roman"/>
          <w:sz w:val="24"/>
          <w:szCs w:val="20"/>
        </w:rPr>
        <w:tab/>
        <w:t>that the appropriate criteria for protecting the operational performance of those radars presented in Annex </w:t>
      </w:r>
      <w:proofErr w:type="gramStart"/>
      <w:r w:rsidRPr="00E14800">
        <w:rPr>
          <w:rFonts w:ascii="Times New Roman" w:eastAsia="Times New Roman" w:hAnsi="Times New Roman" w:cs="Times New Roman"/>
          <w:sz w:val="24"/>
          <w:szCs w:val="20"/>
        </w:rPr>
        <w:t>1;</w:t>
      </w:r>
      <w:proofErr w:type="gramEnd"/>
    </w:p>
    <w:p w14:paraId="0EE813E3" w14:textId="38FDFD50"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b/>
          <w:bCs/>
          <w:sz w:val="24"/>
          <w:szCs w:val="20"/>
        </w:rPr>
        <w:t>3</w:t>
      </w:r>
      <w:r w:rsidRPr="00E14800">
        <w:rPr>
          <w:rFonts w:ascii="Times New Roman" w:eastAsia="Times New Roman" w:hAnsi="Times New Roman" w:cs="Times New Roman"/>
          <w:b/>
          <w:sz w:val="24"/>
          <w:szCs w:val="20"/>
        </w:rPr>
        <w:tab/>
      </w:r>
      <w:r w:rsidRPr="00E14800">
        <w:rPr>
          <w:rFonts w:ascii="Times New Roman" w:eastAsia="Times New Roman" w:hAnsi="Times New Roman" w:cs="Times New Roman"/>
          <w:sz w:val="24"/>
          <w:szCs w:val="20"/>
        </w:rPr>
        <w:t xml:space="preserve">that those criteria </w:t>
      </w:r>
      <w:ins w:id="4" w:author="USA" w:date="2024-01-12T14:56:00Z">
        <w:r w:rsidR="0001700C">
          <w:rPr>
            <w:rFonts w:ascii="Times New Roman" w:eastAsia="Times New Roman" w:hAnsi="Times New Roman" w:cs="Times New Roman"/>
            <w:sz w:val="24"/>
            <w:szCs w:val="20"/>
          </w:rPr>
          <w:t xml:space="preserve">shall </w:t>
        </w:r>
      </w:ins>
      <w:r w:rsidRPr="00E14800">
        <w:rPr>
          <w:rFonts w:ascii="Times New Roman" w:eastAsia="Times New Roman" w:hAnsi="Times New Roman" w:cs="Times New Roman"/>
          <w:sz w:val="24"/>
          <w:szCs w:val="20"/>
        </w:rPr>
        <w:t xml:space="preserve">be used in </w:t>
      </w:r>
      <w:ins w:id="5" w:author="USA" w:date="2024-01-12T14:57:00Z">
        <w:r w:rsidR="004C40B9">
          <w:rPr>
            <w:rFonts w:ascii="Times New Roman" w:eastAsia="Times New Roman" w:hAnsi="Times New Roman" w:cs="Times New Roman"/>
            <w:sz w:val="24"/>
            <w:szCs w:val="20"/>
          </w:rPr>
          <w:t xml:space="preserve">the sharing and </w:t>
        </w:r>
      </w:ins>
      <w:del w:id="6" w:author="USA" w:date="2024-01-12T14:57:00Z">
        <w:r w:rsidRPr="00E14800" w:rsidDel="004C40B9">
          <w:rPr>
            <w:rFonts w:ascii="Times New Roman" w:eastAsia="Times New Roman" w:hAnsi="Times New Roman" w:cs="Times New Roman"/>
            <w:sz w:val="24"/>
            <w:szCs w:val="20"/>
          </w:rPr>
          <w:delText xml:space="preserve">analysing </w:delText>
        </w:r>
      </w:del>
      <w:r w:rsidRPr="00E14800">
        <w:rPr>
          <w:rFonts w:ascii="Times New Roman" w:eastAsia="Times New Roman" w:hAnsi="Times New Roman" w:cs="Times New Roman"/>
          <w:sz w:val="24"/>
          <w:szCs w:val="20"/>
        </w:rPr>
        <w:t xml:space="preserve">compatibility between those radars and systems in other </w:t>
      </w:r>
      <w:proofErr w:type="gramStart"/>
      <w:r w:rsidRPr="00E14800">
        <w:rPr>
          <w:rFonts w:ascii="Times New Roman" w:eastAsia="Times New Roman" w:hAnsi="Times New Roman" w:cs="Times New Roman"/>
          <w:sz w:val="24"/>
          <w:szCs w:val="20"/>
        </w:rPr>
        <w:t>services;</w:t>
      </w:r>
      <w:proofErr w:type="gramEnd"/>
    </w:p>
    <w:p w14:paraId="784FAFDF" w14:textId="32579E4C"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b/>
          <w:bCs/>
          <w:sz w:val="24"/>
          <w:szCs w:val="20"/>
        </w:rPr>
        <w:t>4</w:t>
      </w:r>
      <w:r w:rsidRPr="00E14800">
        <w:rPr>
          <w:rFonts w:ascii="Times New Roman" w:eastAsia="Times New Roman" w:hAnsi="Times New Roman" w:cs="Times New Roman"/>
          <w:sz w:val="24"/>
          <w:szCs w:val="20"/>
        </w:rPr>
        <w:tab/>
        <w:t>that in the presence of any modulated continuous wa</w:t>
      </w:r>
      <w:ins w:id="7" w:author="USA" w:date="2024-01-12T14:56:00Z">
        <w:r w:rsidR="007E39F1">
          <w:rPr>
            <w:rFonts w:ascii="Times New Roman" w:eastAsia="Times New Roman" w:hAnsi="Times New Roman" w:cs="Times New Roman"/>
            <w:sz w:val="24"/>
            <w:szCs w:val="20"/>
          </w:rPr>
          <w:t>v</w:t>
        </w:r>
      </w:ins>
      <w:del w:id="8" w:author="USA" w:date="2024-01-12T14:56:00Z">
        <w:r w:rsidRPr="00E14800" w:rsidDel="007E39F1">
          <w:rPr>
            <w:rFonts w:ascii="Times New Roman" w:eastAsia="Times New Roman" w:hAnsi="Times New Roman" w:cs="Times New Roman"/>
            <w:sz w:val="24"/>
            <w:szCs w:val="20"/>
          </w:rPr>
          <w:delText>w</w:delText>
        </w:r>
      </w:del>
      <w:r w:rsidRPr="00E14800">
        <w:rPr>
          <w:rFonts w:ascii="Times New Roman" w:eastAsia="Times New Roman" w:hAnsi="Times New Roman" w:cs="Times New Roman"/>
          <w:sz w:val="24"/>
          <w:szCs w:val="20"/>
        </w:rPr>
        <w:t xml:space="preserve">e (CW) interfering signals with most or all of its 3 dB emission bandwidth spanned by the radar receiver passband in the main beam direction, the ratio of interfering signal power to radar receiver noise power level,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iCs/>
          <w:sz w:val="24"/>
          <w:szCs w:val="20"/>
        </w:rPr>
        <w:t>,</w:t>
      </w:r>
      <w:r w:rsidRPr="00E14800">
        <w:rPr>
          <w:rFonts w:ascii="Times New Roman" w:eastAsia="Times New Roman" w:hAnsi="Times New Roman" w:cs="Times New Roman"/>
          <w:sz w:val="24"/>
          <w:szCs w:val="20"/>
        </w:rPr>
        <w:t xml:space="preserve"> of –6 dB be used as the interference protection criteria for the radars described in Annex 1, consistent with the guidance contained in Recommendation ITU</w:t>
      </w:r>
      <w:r w:rsidRPr="00E14800">
        <w:rPr>
          <w:rFonts w:ascii="Times New Roman" w:eastAsia="Times New Roman" w:hAnsi="Times New Roman" w:cs="Times New Roman"/>
          <w:sz w:val="24"/>
          <w:szCs w:val="20"/>
        </w:rPr>
        <w:noBreakHyphen/>
        <w:t>R M.1461.</w:t>
      </w:r>
    </w:p>
    <w:p w14:paraId="241AF7FF"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This protection criterion represents the net protection level if multiple interferers are present. This threshold value is to be used in conjunction with the overall mission-protection criteria presented in Annex 1.</w:t>
      </w:r>
    </w:p>
    <w:p w14:paraId="39A8C06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19E96C2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2AE629D9"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E14800">
        <w:rPr>
          <w:rFonts w:ascii="Times New Roman" w:eastAsia="Times New Roman" w:hAnsi="Times New Roman" w:cs="Times New Roman"/>
          <w:b/>
          <w:sz w:val="28"/>
          <w:szCs w:val="20"/>
        </w:rPr>
        <w:t>Annex 1</w:t>
      </w:r>
      <w:r w:rsidRPr="00E14800">
        <w:rPr>
          <w:rFonts w:ascii="Times New Roman" w:eastAsia="Times New Roman" w:hAnsi="Times New Roman" w:cs="Times New Roman"/>
          <w:b/>
          <w:sz w:val="28"/>
          <w:szCs w:val="20"/>
        </w:rPr>
        <w:br/>
      </w:r>
      <w:r w:rsidRPr="00E14800">
        <w:rPr>
          <w:rFonts w:ascii="Times New Roman" w:eastAsia="Times New Roman" w:hAnsi="Times New Roman" w:cs="Times New Roman"/>
          <w:b/>
          <w:sz w:val="28"/>
          <w:szCs w:val="20"/>
        </w:rPr>
        <w:br/>
        <w:t>Characteristics of radiolocation and radionavigation radars</w:t>
      </w:r>
      <w:r w:rsidRPr="00E14800">
        <w:rPr>
          <w:rFonts w:ascii="Times New Roman" w:eastAsia="Times New Roman" w:hAnsi="Times New Roman" w:cs="Times New Roman"/>
          <w:b/>
          <w:sz w:val="28"/>
          <w:szCs w:val="20"/>
        </w:rPr>
        <w:br/>
        <w:t>and criteria for protection of their mission</w:t>
      </w:r>
    </w:p>
    <w:p w14:paraId="5AE026F9"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1</w:t>
      </w:r>
      <w:r w:rsidRPr="00E14800">
        <w:rPr>
          <w:rFonts w:ascii="Times New Roman" w:eastAsia="Times New Roman" w:hAnsi="Times New Roman" w:cs="Times New Roman"/>
          <w:b/>
          <w:sz w:val="24"/>
          <w:szCs w:val="20"/>
        </w:rPr>
        <w:tab/>
        <w:t>Introduction</w:t>
      </w:r>
    </w:p>
    <w:p w14:paraId="644400B0" w14:textId="00E9BF2D"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band 13.75-14 GHz is allocated on a primary basis to the radiolocation service, the FSS (Earth-to-space), and certain functions of the space research service. It is also allocated for the radionavigation</w:t>
      </w:r>
      <w:ins w:id="9" w:author="USA" w:date="2024-01-12T15:08:00Z">
        <w:r w:rsidR="0006253C">
          <w:rPr>
            <w:rFonts w:ascii="Times New Roman" w:eastAsia="Times New Roman" w:hAnsi="Times New Roman" w:cs="Times New Roman"/>
            <w:sz w:val="24"/>
            <w:szCs w:val="20"/>
          </w:rPr>
          <w:t xml:space="preserve">, </w:t>
        </w:r>
        <w:r w:rsidR="0006253C" w:rsidRPr="0006253C">
          <w:rPr>
            <w:rFonts w:ascii="Times New Roman" w:eastAsia="Times New Roman" w:hAnsi="Times New Roman" w:cs="Times New Roman"/>
            <w:sz w:val="24"/>
            <w:szCs w:val="20"/>
          </w:rPr>
          <w:t>fixed</w:t>
        </w:r>
      </w:ins>
      <w:ins w:id="10" w:author="USA" w:date="2024-03-07T14:08:00Z">
        <w:r w:rsidR="00611C6E">
          <w:rPr>
            <w:rFonts w:ascii="Times New Roman" w:eastAsia="Times New Roman" w:hAnsi="Times New Roman" w:cs="Times New Roman"/>
            <w:sz w:val="24"/>
            <w:szCs w:val="20"/>
          </w:rPr>
          <w:t>,</w:t>
        </w:r>
      </w:ins>
      <w:ins w:id="11" w:author="USA" w:date="2024-01-12T15:08:00Z">
        <w:r w:rsidR="0006253C" w:rsidRPr="0006253C">
          <w:rPr>
            <w:rFonts w:ascii="Times New Roman" w:eastAsia="Times New Roman" w:hAnsi="Times New Roman" w:cs="Times New Roman"/>
            <w:sz w:val="24"/>
            <w:szCs w:val="20"/>
          </w:rPr>
          <w:t xml:space="preserve"> and mobile</w:t>
        </w:r>
      </w:ins>
      <w:r w:rsidRPr="00E14800">
        <w:rPr>
          <w:rFonts w:ascii="Times New Roman" w:eastAsia="Times New Roman" w:hAnsi="Times New Roman" w:cs="Times New Roman"/>
          <w:sz w:val="24"/>
          <w:szCs w:val="20"/>
        </w:rPr>
        <w:t xml:space="preserve"> service by some administrations. The standard frequency and time signal-satellite service (Earth-to-space) operates in this band on a secondary basis.</w:t>
      </w:r>
    </w:p>
    <w:p w14:paraId="1FDB3ECD"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4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2</w:t>
      </w:r>
      <w:r w:rsidRPr="00E14800">
        <w:rPr>
          <w:rFonts w:ascii="Times New Roman" w:eastAsia="Times New Roman" w:hAnsi="Times New Roman" w:cs="Times New Roman"/>
          <w:b/>
          <w:sz w:val="24"/>
          <w:szCs w:val="20"/>
        </w:rPr>
        <w:tab/>
        <w:t>Mission</w:t>
      </w:r>
    </w:p>
    <w:p w14:paraId="3904F04D"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radars described in § 2 through 5 of this Annex are used worldwide, primarily aboard ships operated by many administrations. They operate in sea and coastal areas, and there are a few land-based sites. They are used to detect and track discrete approaching airborne and surface objects (conventionally referred to in radar literature as targets). Many ships are equipped with several of these radars, and radars of this type aboard one ship cannot serve the needs of other ships even if they are nearby. Since some of the targets of interest are airborne at very low altitude, the 13.75</w:t>
      </w:r>
      <w:r w:rsidRPr="00E14800">
        <w:rPr>
          <w:rFonts w:ascii="Times New Roman" w:eastAsia="Times New Roman" w:hAnsi="Times New Roman" w:cs="Times New Roman"/>
          <w:sz w:val="24"/>
          <w:szCs w:val="20"/>
        </w:rPr>
        <w:noBreakHyphen/>
        <w:t>14 GHz band offers an ideal compromise between multipath phenomena and atmospheric attenuation for performance of this mission. Similarly, many airborne and land-based radars perform the same function as the shipborne radar systems.</w:t>
      </w:r>
    </w:p>
    <w:p w14:paraId="0D838BCC"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4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br w:type="page"/>
      </w:r>
      <w:r w:rsidRPr="00E14800">
        <w:rPr>
          <w:rFonts w:ascii="Times New Roman" w:eastAsia="Times New Roman" w:hAnsi="Times New Roman" w:cs="Times New Roman"/>
          <w:b/>
          <w:sz w:val="24"/>
          <w:szCs w:val="20"/>
        </w:rPr>
        <w:lastRenderedPageBreak/>
        <w:t>3</w:t>
      </w:r>
      <w:r w:rsidRPr="00E14800">
        <w:rPr>
          <w:rFonts w:ascii="Times New Roman" w:eastAsia="Times New Roman" w:hAnsi="Times New Roman" w:cs="Times New Roman"/>
          <w:b/>
          <w:sz w:val="24"/>
          <w:szCs w:val="20"/>
        </w:rPr>
        <w:tab/>
        <w:t>Technical characteristics</w:t>
      </w:r>
    </w:p>
    <w:p w14:paraId="0A96D21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radiolocation system characteristics contained herein represent the predominant type of shipborne radar operating in the 13.75-14 GHz band. Table 4 in Appendix 1 to this Annex provide characteristics for other airborne, shipborne, and land-based radar systems operating in the band 13.75</w:t>
      </w:r>
      <w:r w:rsidRPr="00E14800">
        <w:rPr>
          <w:rFonts w:ascii="Times New Roman" w:eastAsia="Times New Roman" w:hAnsi="Times New Roman" w:cs="Times New Roman"/>
          <w:sz w:val="24"/>
          <w:szCs w:val="20"/>
        </w:rPr>
        <w:noBreakHyphen/>
        <w:t>14 GHz. The characteristics in § 2 through 5 of this Annex should be used in studies of sharing with these shipborne radars, and the characteristics in Appendix 1 should be used with the other types of radars.</w:t>
      </w:r>
    </w:p>
    <w:p w14:paraId="5705E8E2"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3.1.1</w:t>
      </w:r>
      <w:r w:rsidRPr="00E14800">
        <w:rPr>
          <w:rFonts w:ascii="Times New Roman" w:eastAsia="Times New Roman" w:hAnsi="Times New Roman" w:cs="Times New Roman"/>
          <w:b/>
          <w:sz w:val="24"/>
          <w:szCs w:val="20"/>
        </w:rPr>
        <w:tab/>
        <w:t>Transmitter power/radiated power</w:t>
      </w:r>
    </w:p>
    <w:p w14:paraId="18C418F8"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transmitter is a klystron with peak output power of 30 kW (45 dBW). Search loss from transmitter to antenna is –5 dB; track loss from transmitter to antenna is –</w:t>
      </w:r>
      <w:r w:rsidRPr="00E14800">
        <w:rPr>
          <w:rFonts w:ascii="Tms Rmn" w:eastAsia="Times New Roman" w:hAnsi="Tms Rmn" w:cs="Times New Roman"/>
          <w:sz w:val="4"/>
          <w:szCs w:val="20"/>
        </w:rPr>
        <w:t> </w:t>
      </w:r>
      <w:r w:rsidRPr="00E14800">
        <w:rPr>
          <w:rFonts w:ascii="Times New Roman" w:eastAsia="Times New Roman" w:hAnsi="Times New Roman" w:cs="Times New Roman"/>
          <w:sz w:val="24"/>
          <w:szCs w:val="20"/>
        </w:rPr>
        <w:t>4 </w:t>
      </w:r>
      <w:proofErr w:type="spellStart"/>
      <w:r w:rsidRPr="00E14800">
        <w:rPr>
          <w:rFonts w:ascii="Times New Roman" w:eastAsia="Times New Roman" w:hAnsi="Times New Roman" w:cs="Times New Roman"/>
          <w:sz w:val="24"/>
          <w:szCs w:val="20"/>
        </w:rPr>
        <w:t>dB.</w:t>
      </w:r>
      <w:proofErr w:type="spellEnd"/>
    </w:p>
    <w:p w14:paraId="35FEA707"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3.1.2</w:t>
      </w:r>
      <w:r w:rsidRPr="00E14800">
        <w:rPr>
          <w:rFonts w:ascii="Times New Roman" w:eastAsia="Times New Roman" w:hAnsi="Times New Roman" w:cs="Times New Roman"/>
          <w:b/>
          <w:sz w:val="24"/>
          <w:szCs w:val="20"/>
        </w:rPr>
        <w:tab/>
        <w:t>Search</w:t>
      </w:r>
    </w:p>
    <w:p w14:paraId="055A959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Search peak equivalent isotropically radiated power (dBW)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transmitter peak power (dBW) – transmission line loss (dB)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 gain (dBi):</w:t>
      </w:r>
    </w:p>
    <w:p w14:paraId="7F292707"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Beam 1 peak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45 – 5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31.5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71.5 dBW;</w:t>
      </w:r>
      <w:r w:rsidRPr="00E14800">
        <w:rPr>
          <w:rFonts w:ascii="Times New Roman" w:eastAsia="Times New Roman" w:hAnsi="Times New Roman" w:cs="Times New Roman"/>
          <w:sz w:val="24"/>
          <w:szCs w:val="20"/>
        </w:rPr>
        <w:br/>
        <w:t xml:space="preserve">Average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57.2 to 54.9 </w:t>
      </w:r>
      <w:proofErr w:type="gramStart"/>
      <w:r w:rsidRPr="00E14800">
        <w:rPr>
          <w:rFonts w:ascii="Times New Roman" w:eastAsia="Times New Roman" w:hAnsi="Times New Roman" w:cs="Times New Roman"/>
          <w:sz w:val="24"/>
          <w:szCs w:val="20"/>
        </w:rPr>
        <w:t>dBW</w:t>
      </w:r>
      <w:r w:rsidRPr="00E14800">
        <w:rPr>
          <w:rFonts w:ascii="Times New Roman" w:eastAsia="Times New Roman" w:hAnsi="Times New Roman" w:cs="Times New Roman"/>
          <w:position w:val="6"/>
          <w:sz w:val="18"/>
          <w:szCs w:val="20"/>
        </w:rPr>
        <w:footnoteReference w:customMarkFollows="1" w:id="2"/>
        <w:t>1</w:t>
      </w:r>
      <w:r w:rsidRPr="00E14800">
        <w:rPr>
          <w:rFonts w:ascii="Times New Roman" w:eastAsia="Times New Roman" w:hAnsi="Times New Roman" w:cs="Times New Roman"/>
          <w:sz w:val="24"/>
          <w:szCs w:val="20"/>
        </w:rPr>
        <w:t>;</w:t>
      </w:r>
      <w:proofErr w:type="gramEnd"/>
    </w:p>
    <w:p w14:paraId="68CB36B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Beams 2, 3, and 4 peak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45 – 5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28.5 = 68.5 dBW;</w:t>
      </w:r>
      <w:r w:rsidRPr="00E14800">
        <w:rPr>
          <w:rFonts w:ascii="Times New Roman" w:eastAsia="Times New Roman" w:hAnsi="Times New Roman" w:cs="Times New Roman"/>
          <w:sz w:val="24"/>
          <w:szCs w:val="20"/>
        </w:rPr>
        <w:br/>
        <w:t xml:space="preserve">Average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54.2 to 51.9 dBW</w:t>
      </w:r>
      <w:r w:rsidRPr="00E14800">
        <w:rPr>
          <w:rFonts w:ascii="Times New Roman" w:eastAsia="Times New Roman" w:hAnsi="Times New Roman" w:cs="Times New Roman"/>
          <w:sz w:val="24"/>
          <w:szCs w:val="20"/>
          <w:vertAlign w:val="superscript"/>
          <w:lang w:val="fr-FR"/>
        </w:rPr>
        <w:t>1</w:t>
      </w:r>
      <w:r w:rsidRPr="00E14800">
        <w:rPr>
          <w:rFonts w:ascii="Times New Roman" w:eastAsia="Times New Roman" w:hAnsi="Times New Roman" w:cs="Times New Roman"/>
          <w:sz w:val="24"/>
          <w:szCs w:val="20"/>
        </w:rPr>
        <w:t>.</w:t>
      </w:r>
    </w:p>
    <w:p w14:paraId="56FE2DF1" w14:textId="77777777" w:rsidR="00E14800" w:rsidRPr="00E14800" w:rsidRDefault="00E14800" w:rsidP="00E14800">
      <w:pPr>
        <w:keepNext/>
        <w:keepLines/>
        <w:tabs>
          <w:tab w:val="left" w:pos="992"/>
          <w:tab w:val="left" w:pos="1191"/>
          <w:tab w:val="left" w:pos="1588"/>
          <w:tab w:val="left" w:pos="1985"/>
        </w:tabs>
        <w:overflowPunct w:val="0"/>
        <w:autoSpaceDE w:val="0"/>
        <w:autoSpaceDN w:val="0"/>
        <w:adjustRightInd w:val="0"/>
        <w:spacing w:before="200" w:line="240" w:lineRule="auto"/>
        <w:ind w:left="992" w:hanging="992"/>
        <w:jc w:val="both"/>
        <w:textAlignment w:val="baseline"/>
        <w:outlineLvl w:val="3"/>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3.1.2.1</w:t>
      </w:r>
      <w:r w:rsidRPr="00E14800">
        <w:rPr>
          <w:rFonts w:ascii="Times New Roman" w:eastAsia="Times New Roman" w:hAnsi="Times New Roman" w:cs="Times New Roman"/>
          <w:b/>
          <w:sz w:val="24"/>
          <w:szCs w:val="20"/>
        </w:rPr>
        <w:tab/>
        <w:t>Search waveforms</w:t>
      </w:r>
    </w:p>
    <w:p w14:paraId="70356A3D"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search system uses a coherent transmitter/receiver for digital moving target indicator processing.</w:t>
      </w:r>
    </w:p>
    <w:p w14:paraId="4C399162" w14:textId="77777777" w:rsidR="00E14800" w:rsidRPr="00E14800" w:rsidRDefault="00E14800" w:rsidP="00E14800">
      <w:pPr>
        <w:keepNext/>
        <w:keepLines/>
        <w:tabs>
          <w:tab w:val="left" w:pos="992"/>
          <w:tab w:val="left" w:pos="1191"/>
          <w:tab w:val="left" w:pos="1588"/>
          <w:tab w:val="left" w:pos="1985"/>
        </w:tabs>
        <w:overflowPunct w:val="0"/>
        <w:autoSpaceDE w:val="0"/>
        <w:autoSpaceDN w:val="0"/>
        <w:adjustRightInd w:val="0"/>
        <w:spacing w:before="200" w:line="240" w:lineRule="auto"/>
        <w:ind w:left="992" w:hanging="992"/>
        <w:jc w:val="both"/>
        <w:textAlignment w:val="baseline"/>
        <w:outlineLvl w:val="4"/>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3.1.2.1.1</w:t>
      </w:r>
      <w:r w:rsidRPr="00E14800">
        <w:rPr>
          <w:rFonts w:ascii="Times New Roman" w:eastAsia="Times New Roman" w:hAnsi="Times New Roman" w:cs="Times New Roman"/>
          <w:b/>
          <w:sz w:val="24"/>
          <w:szCs w:val="20"/>
        </w:rPr>
        <w:tab/>
        <w:t>Low pulse repetition frequency mode</w:t>
      </w:r>
    </w:p>
    <w:p w14:paraId="578B33BE" w14:textId="77777777" w:rsidR="00E14800" w:rsidRPr="00E14800" w:rsidRDefault="00E14800" w:rsidP="00E14800">
      <w:pPr>
        <w:tabs>
          <w:tab w:val="left" w:pos="3686"/>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Pulse width (PW):</w:t>
      </w:r>
      <w:r w:rsidRPr="00E14800">
        <w:rPr>
          <w:rFonts w:ascii="Times New Roman" w:eastAsia="Times New Roman" w:hAnsi="Times New Roman" w:cs="Times New Roman"/>
          <w:sz w:val="24"/>
          <w:szCs w:val="20"/>
        </w:rPr>
        <w:tab/>
        <w:t xml:space="preserve">2.2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s phase coded with 0.2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 segments</w:t>
      </w:r>
      <w:r w:rsidRPr="00E14800">
        <w:rPr>
          <w:rFonts w:ascii="Times New Roman" w:eastAsia="Times New Roman" w:hAnsi="Times New Roman" w:cs="Times New Roman"/>
          <w:sz w:val="24"/>
          <w:szCs w:val="20"/>
        </w:rPr>
        <w:br/>
        <w:t>Pulse repetition interval (PRI):</w:t>
      </w:r>
      <w:r w:rsidRPr="00E14800">
        <w:rPr>
          <w:rFonts w:ascii="Times New Roman" w:eastAsia="Times New Roman" w:hAnsi="Times New Roman" w:cs="Times New Roman"/>
          <w:sz w:val="24"/>
          <w:szCs w:val="20"/>
        </w:rPr>
        <w:tab/>
        <w:t xml:space="preserve">minimum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60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s; maximum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100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w:t>
      </w:r>
      <w:r w:rsidRPr="00E14800">
        <w:rPr>
          <w:rFonts w:ascii="Times New Roman" w:eastAsia="Times New Roman" w:hAnsi="Times New Roman" w:cs="Times New Roman"/>
          <w:sz w:val="24"/>
          <w:szCs w:val="20"/>
        </w:rPr>
        <w:br/>
        <w:t>Duty factor:</w:t>
      </w:r>
      <w:r w:rsidRPr="00E14800">
        <w:rPr>
          <w:rFonts w:ascii="Times New Roman" w:eastAsia="Times New Roman" w:hAnsi="Times New Roman" w:cs="Times New Roman"/>
          <w:sz w:val="24"/>
          <w:szCs w:val="20"/>
        </w:rPr>
        <w:tab/>
        <w:t xml:space="preserve">maximum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3.7% (–14.3 dB); minimum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2.2% (–16.6 dB).</w:t>
      </w:r>
    </w:p>
    <w:p w14:paraId="124CE362" w14:textId="77777777" w:rsidR="00E14800" w:rsidRPr="00E14800" w:rsidRDefault="00E14800" w:rsidP="00E14800">
      <w:pPr>
        <w:keepNext/>
        <w:keepLines/>
        <w:tabs>
          <w:tab w:val="left" w:pos="992"/>
          <w:tab w:val="left" w:pos="1191"/>
          <w:tab w:val="left" w:pos="1588"/>
          <w:tab w:val="left" w:pos="1985"/>
        </w:tabs>
        <w:overflowPunct w:val="0"/>
        <w:autoSpaceDE w:val="0"/>
        <w:autoSpaceDN w:val="0"/>
        <w:adjustRightInd w:val="0"/>
        <w:spacing w:before="200" w:line="240" w:lineRule="auto"/>
        <w:ind w:left="992" w:hanging="992"/>
        <w:jc w:val="both"/>
        <w:textAlignment w:val="baseline"/>
        <w:outlineLvl w:val="4"/>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3.1.2.1.2</w:t>
      </w:r>
      <w:r w:rsidRPr="00E14800">
        <w:rPr>
          <w:rFonts w:ascii="Times New Roman" w:eastAsia="Times New Roman" w:hAnsi="Times New Roman" w:cs="Times New Roman"/>
          <w:b/>
          <w:sz w:val="24"/>
          <w:szCs w:val="20"/>
        </w:rPr>
        <w:tab/>
        <w:t>High pulse repetition frequency (clutter) mode</w:t>
      </w:r>
    </w:p>
    <w:p w14:paraId="2ABBD489" w14:textId="77777777" w:rsidR="00E14800" w:rsidRPr="00E14800" w:rsidRDefault="00E14800" w:rsidP="00E14800">
      <w:pPr>
        <w:tabs>
          <w:tab w:val="left" w:pos="3686"/>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Pulse width:</w:t>
      </w:r>
      <w:r w:rsidRPr="00E14800">
        <w:rPr>
          <w:rFonts w:ascii="Times New Roman" w:eastAsia="Times New Roman" w:hAnsi="Times New Roman" w:cs="Times New Roman"/>
          <w:sz w:val="24"/>
          <w:szCs w:val="20"/>
        </w:rPr>
        <w:tab/>
        <w:t xml:space="preserve">0.2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w:t>
      </w:r>
      <w:r w:rsidRPr="00E14800">
        <w:rPr>
          <w:rFonts w:ascii="Times New Roman" w:eastAsia="Times New Roman" w:hAnsi="Times New Roman" w:cs="Times New Roman"/>
          <w:sz w:val="24"/>
          <w:szCs w:val="20"/>
        </w:rPr>
        <w:br/>
        <w:t>Pulse repetition interval:</w:t>
      </w:r>
      <w:r w:rsidRPr="00E14800">
        <w:rPr>
          <w:rFonts w:ascii="Times New Roman" w:eastAsia="Times New Roman" w:hAnsi="Times New Roman" w:cs="Times New Roman"/>
          <w:sz w:val="24"/>
          <w:szCs w:val="20"/>
        </w:rPr>
        <w:tab/>
        <w:t xml:space="preserve">between 10 and 14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w:t>
      </w:r>
    </w:p>
    <w:p w14:paraId="02D54C83"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3.1.3</w:t>
      </w:r>
      <w:r w:rsidRPr="00E14800">
        <w:rPr>
          <w:rFonts w:ascii="Times New Roman" w:eastAsia="Times New Roman" w:hAnsi="Times New Roman" w:cs="Times New Roman"/>
          <w:b/>
          <w:sz w:val="24"/>
          <w:szCs w:val="20"/>
        </w:rPr>
        <w:tab/>
        <w:t>Track</w:t>
      </w:r>
    </w:p>
    <w:p w14:paraId="4BE4EEAB"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Track peak e.i.r.p. (dBW)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transmitter peak power (dBW) – transmission line loss (dB)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 gain (dBi):</w:t>
      </w:r>
    </w:p>
    <w:p w14:paraId="28A4EEFD"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Track peak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45 – 4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38.5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79.5 </w:t>
      </w:r>
      <w:proofErr w:type="gramStart"/>
      <w:r w:rsidRPr="00E14800">
        <w:rPr>
          <w:rFonts w:ascii="Times New Roman" w:eastAsia="Times New Roman" w:hAnsi="Times New Roman" w:cs="Times New Roman"/>
          <w:sz w:val="24"/>
          <w:szCs w:val="20"/>
        </w:rPr>
        <w:t>dBW;</w:t>
      </w:r>
      <w:proofErr w:type="gramEnd"/>
    </w:p>
    <w:p w14:paraId="5A713AB9"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Average acquisition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62.5 to 61.0 </w:t>
      </w:r>
      <w:proofErr w:type="gramStart"/>
      <w:r w:rsidRPr="00E14800">
        <w:rPr>
          <w:rFonts w:ascii="Times New Roman" w:eastAsia="Times New Roman" w:hAnsi="Times New Roman" w:cs="Times New Roman"/>
          <w:sz w:val="24"/>
          <w:szCs w:val="20"/>
        </w:rPr>
        <w:t>dBW</w:t>
      </w:r>
      <w:r w:rsidRPr="00E14800">
        <w:rPr>
          <w:rFonts w:ascii="Times New Roman" w:eastAsia="Times New Roman" w:hAnsi="Times New Roman" w:cs="Times New Roman"/>
          <w:sz w:val="24"/>
          <w:szCs w:val="20"/>
          <w:vertAlign w:val="superscript"/>
        </w:rPr>
        <w:t>1</w:t>
      </w:r>
      <w:r w:rsidRPr="00E14800">
        <w:rPr>
          <w:rFonts w:ascii="Times New Roman" w:eastAsia="Times New Roman" w:hAnsi="Times New Roman" w:cs="Times New Roman"/>
          <w:sz w:val="24"/>
          <w:szCs w:val="20"/>
        </w:rPr>
        <w:t>;</w:t>
      </w:r>
      <w:proofErr w:type="gramEnd"/>
    </w:p>
    <w:p w14:paraId="44E6AABE"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Average track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59.5 to 58.0 dBW</w:t>
      </w:r>
      <w:r w:rsidRPr="00E14800">
        <w:rPr>
          <w:rFonts w:ascii="Times New Roman" w:eastAsia="Times New Roman" w:hAnsi="Times New Roman" w:cs="Times New Roman"/>
          <w:sz w:val="24"/>
          <w:szCs w:val="20"/>
          <w:vertAlign w:val="superscript"/>
          <w:lang w:val="fr-FR"/>
        </w:rPr>
        <w:t>1</w:t>
      </w:r>
      <w:r w:rsidRPr="00E14800">
        <w:rPr>
          <w:rFonts w:ascii="Times New Roman" w:eastAsia="Times New Roman" w:hAnsi="Times New Roman" w:cs="Times New Roman"/>
          <w:sz w:val="24"/>
          <w:szCs w:val="20"/>
        </w:rPr>
        <w:t>.</w:t>
      </w:r>
    </w:p>
    <w:p w14:paraId="6031053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53A16EFC" w14:textId="77777777" w:rsidR="00E14800" w:rsidRPr="00E14800" w:rsidRDefault="00E14800" w:rsidP="00E14800">
      <w:pPr>
        <w:keepNext/>
        <w:keepLines/>
        <w:tabs>
          <w:tab w:val="left" w:pos="992"/>
          <w:tab w:val="left" w:pos="1191"/>
          <w:tab w:val="left" w:pos="1588"/>
          <w:tab w:val="left" w:pos="1985"/>
        </w:tabs>
        <w:overflowPunct w:val="0"/>
        <w:autoSpaceDE w:val="0"/>
        <w:autoSpaceDN w:val="0"/>
        <w:adjustRightInd w:val="0"/>
        <w:spacing w:before="200" w:line="240" w:lineRule="auto"/>
        <w:ind w:left="992" w:hanging="992"/>
        <w:jc w:val="both"/>
        <w:textAlignment w:val="baseline"/>
        <w:outlineLvl w:val="3"/>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br w:type="page"/>
      </w:r>
      <w:r w:rsidRPr="00E14800">
        <w:rPr>
          <w:rFonts w:ascii="Times New Roman" w:eastAsia="Times New Roman" w:hAnsi="Times New Roman" w:cs="Times New Roman"/>
          <w:b/>
          <w:sz w:val="24"/>
          <w:szCs w:val="20"/>
        </w:rPr>
        <w:lastRenderedPageBreak/>
        <w:t>3.1.3.1</w:t>
      </w:r>
      <w:r w:rsidRPr="00E14800">
        <w:rPr>
          <w:rFonts w:ascii="Times New Roman" w:eastAsia="Times New Roman" w:hAnsi="Times New Roman" w:cs="Times New Roman"/>
          <w:b/>
          <w:sz w:val="24"/>
          <w:szCs w:val="20"/>
        </w:rPr>
        <w:tab/>
        <w:t>Track waveform</w:t>
      </w:r>
    </w:p>
    <w:p w14:paraId="732BA43E"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track system uses a coherent transmitter/receiver for pulse-Doppler processing.</w:t>
      </w:r>
    </w:p>
    <w:p w14:paraId="6C48D189" w14:textId="77777777" w:rsidR="00E14800" w:rsidRPr="00E14800" w:rsidRDefault="00E14800" w:rsidP="00E14800">
      <w:pPr>
        <w:tabs>
          <w:tab w:val="left" w:pos="3686"/>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Pulse width:</w:t>
      </w:r>
      <w:r w:rsidRPr="00E14800">
        <w:rPr>
          <w:rFonts w:ascii="Times New Roman" w:eastAsia="Times New Roman" w:hAnsi="Times New Roman" w:cs="Times New Roman"/>
          <w:sz w:val="24"/>
          <w:szCs w:val="20"/>
        </w:rPr>
        <w:tab/>
        <w:t xml:space="preserve">0.2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s in acquisition; 0.1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s in </w:t>
      </w:r>
      <w:proofErr w:type="gramStart"/>
      <w:r w:rsidRPr="00E14800">
        <w:rPr>
          <w:rFonts w:ascii="Times New Roman" w:eastAsia="Times New Roman" w:hAnsi="Times New Roman" w:cs="Times New Roman"/>
          <w:sz w:val="24"/>
          <w:szCs w:val="20"/>
        </w:rPr>
        <w:t>track</w:t>
      </w:r>
      <w:proofErr w:type="gramEnd"/>
    </w:p>
    <w:p w14:paraId="409B6E14" w14:textId="77777777" w:rsidR="00E14800" w:rsidRPr="00E14800" w:rsidRDefault="00E14800" w:rsidP="00E14800">
      <w:pPr>
        <w:tabs>
          <w:tab w:val="left" w:pos="3686"/>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Pulse repetition interval:</w:t>
      </w:r>
      <w:r w:rsidRPr="00E14800">
        <w:rPr>
          <w:rFonts w:ascii="Times New Roman" w:eastAsia="Times New Roman" w:hAnsi="Times New Roman" w:cs="Times New Roman"/>
          <w:sz w:val="24"/>
          <w:szCs w:val="20"/>
        </w:rPr>
        <w:tab/>
        <w:t xml:space="preserve">between 10 and 14 </w:t>
      </w:r>
      <w:r w:rsidRPr="00E14800">
        <w:rPr>
          <w:rFonts w:ascii="Symbol" w:eastAsia="Times New Roman" w:hAnsi="Symbol" w:cs="Times New Roman"/>
          <w:sz w:val="24"/>
          <w:szCs w:val="20"/>
        </w:rPr>
        <w:t></w:t>
      </w:r>
      <w:proofErr w:type="gramStart"/>
      <w:r w:rsidRPr="00E14800">
        <w:rPr>
          <w:rFonts w:ascii="Times New Roman" w:eastAsia="Times New Roman" w:hAnsi="Times New Roman" w:cs="Times New Roman"/>
          <w:sz w:val="24"/>
          <w:szCs w:val="20"/>
        </w:rPr>
        <w:t>s</w:t>
      </w:r>
      <w:proofErr w:type="gramEnd"/>
    </w:p>
    <w:p w14:paraId="25DAD21B" w14:textId="77777777" w:rsidR="00E14800" w:rsidRPr="00E14800" w:rsidRDefault="00E14800" w:rsidP="00E14800">
      <w:pPr>
        <w:tabs>
          <w:tab w:val="left" w:pos="3686"/>
        </w:tabs>
        <w:overflowPunct w:val="0"/>
        <w:autoSpaceDE w:val="0"/>
        <w:autoSpaceDN w:val="0"/>
        <w:adjustRightInd w:val="0"/>
        <w:spacing w:before="120" w:line="240" w:lineRule="auto"/>
        <w:ind w:left="3686" w:hanging="3686"/>
        <w:jc w:val="left"/>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Duty factor:</w:t>
      </w:r>
      <w:r w:rsidRPr="00E14800">
        <w:rPr>
          <w:rFonts w:ascii="Times New Roman" w:eastAsia="Times New Roman" w:hAnsi="Times New Roman" w:cs="Times New Roman"/>
          <w:sz w:val="24"/>
          <w:szCs w:val="20"/>
        </w:rPr>
        <w:tab/>
        <w:t>acquisition 2% (–17 dB) to 1.4% (–18.5 dB);</w:t>
      </w:r>
      <w:r w:rsidRPr="00E14800">
        <w:rPr>
          <w:rFonts w:ascii="Times New Roman" w:eastAsia="Times New Roman" w:hAnsi="Times New Roman" w:cs="Times New Roman"/>
          <w:sz w:val="24"/>
          <w:szCs w:val="20"/>
        </w:rPr>
        <w:br/>
        <w:t>track 1% (–20 dB) to 0.7% (–21.5 dB).</w:t>
      </w:r>
    </w:p>
    <w:p w14:paraId="56BB0B4E"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3.2</w:t>
      </w:r>
      <w:r w:rsidRPr="00E14800">
        <w:rPr>
          <w:rFonts w:ascii="Times New Roman" w:eastAsia="Times New Roman" w:hAnsi="Times New Roman" w:cs="Times New Roman"/>
          <w:b/>
          <w:sz w:val="24"/>
          <w:szCs w:val="20"/>
        </w:rPr>
        <w:tab/>
        <w:t>Radar receiver noise level and losses</w:t>
      </w:r>
    </w:p>
    <w:p w14:paraId="60ADA3B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i/>
          <w:iCs/>
          <w:sz w:val="24"/>
          <w:szCs w:val="20"/>
        </w:rPr>
        <w:t>N</w:t>
      </w:r>
      <w:r w:rsidRPr="00E14800">
        <w:rPr>
          <w:rFonts w:ascii="Times New Roman" w:eastAsia="Times New Roman" w:hAnsi="Times New Roman" w:cs="Times New Roman"/>
          <w:sz w:val="24"/>
          <w:szCs w:val="20"/>
        </w:rPr>
        <w:t xml:space="preserve">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Radar receiver thermal noise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–134 dBW in a 10 MHz bandwidth.</w:t>
      </w:r>
    </w:p>
    <w:p w14:paraId="006DE73E"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This is the noise level of the terrestrial environment in a 10 MHz reference bandwidth without any receiver-added noise.</w:t>
      </w:r>
    </w:p>
    <w:p w14:paraId="134CE78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CH"/>
        </w:rPr>
      </w:pPr>
      <w:r w:rsidRPr="00E14800">
        <w:rPr>
          <w:rFonts w:ascii="Times New Roman" w:eastAsia="Times New Roman" w:hAnsi="Times New Roman" w:cs="Times New Roman"/>
          <w:i/>
          <w:iCs/>
          <w:sz w:val="24"/>
          <w:szCs w:val="20"/>
          <w:lang w:val="fr-CH"/>
        </w:rPr>
        <w:t>NF</w:t>
      </w:r>
      <w:r w:rsidRPr="00E14800">
        <w:rPr>
          <w:rFonts w:ascii="Times New Roman" w:eastAsia="Times New Roman" w:hAnsi="Times New Roman" w:cs="Times New Roman"/>
          <w:sz w:val="24"/>
          <w:szCs w:val="20"/>
          <w:lang w:val="fr-CH"/>
        </w:rPr>
        <w:t xml:space="preserve"> </w:t>
      </w:r>
      <w:r w:rsidRPr="00E14800">
        <w:rPr>
          <w:rFonts w:ascii="Symbol" w:eastAsia="Times New Roman" w:hAnsi="Symbol" w:cs="Times New Roman"/>
          <w:sz w:val="24"/>
          <w:szCs w:val="20"/>
          <w:lang w:val="fr-CH"/>
        </w:rPr>
        <w:t></w:t>
      </w:r>
      <w:r w:rsidRPr="00E14800">
        <w:rPr>
          <w:rFonts w:ascii="Times New Roman" w:eastAsia="Times New Roman" w:hAnsi="Times New Roman" w:cs="Times New Roman"/>
          <w:sz w:val="24"/>
          <w:szCs w:val="20"/>
          <w:lang w:val="fr-CH"/>
        </w:rPr>
        <w:t xml:space="preserve"> Radar noise figure </w:t>
      </w:r>
      <w:r w:rsidRPr="00E14800">
        <w:rPr>
          <w:rFonts w:ascii="Symbol" w:eastAsia="Times New Roman" w:hAnsi="Symbol" w:cs="Times New Roman"/>
          <w:sz w:val="24"/>
          <w:szCs w:val="20"/>
          <w:lang w:val="fr-CH"/>
        </w:rPr>
        <w:t></w:t>
      </w:r>
      <w:r w:rsidRPr="00E14800">
        <w:rPr>
          <w:rFonts w:ascii="Times New Roman" w:eastAsia="Times New Roman" w:hAnsi="Times New Roman" w:cs="Times New Roman"/>
          <w:sz w:val="24"/>
          <w:szCs w:val="20"/>
          <w:lang w:val="fr-CH"/>
        </w:rPr>
        <w:t xml:space="preserve"> 5 dB.</w:t>
      </w:r>
    </w:p>
    <w:p w14:paraId="0859F94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Receiver noise level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–129 dBW (10 MHz bandwidth).</w:t>
      </w:r>
    </w:p>
    <w:p w14:paraId="7EBC438F"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This is the level with the receiver-added noise included.</w:t>
      </w:r>
    </w:p>
    <w:p w14:paraId="1778C0B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i/>
          <w:iCs/>
          <w:sz w:val="24"/>
          <w:szCs w:val="20"/>
        </w:rPr>
        <w:t>L</w:t>
      </w:r>
      <w:r w:rsidRPr="00E14800">
        <w:rPr>
          <w:rFonts w:ascii="Times New Roman" w:eastAsia="Times New Roman" w:hAnsi="Times New Roman" w:cs="Times New Roman"/>
          <w:i/>
          <w:iCs/>
          <w:sz w:val="24"/>
          <w:szCs w:val="20"/>
          <w:vertAlign w:val="subscript"/>
        </w:rPr>
        <w:t>RF</w:t>
      </w:r>
      <w:r w:rsidRPr="00E14800">
        <w:rPr>
          <w:rFonts w:ascii="Times New Roman" w:eastAsia="Times New Roman" w:hAnsi="Times New Roman" w:cs="Times New Roman"/>
          <w:sz w:val="24"/>
          <w:szCs w:val="20"/>
        </w:rPr>
        <w:t xml:space="preserve"> </w:t>
      </w:r>
      <w:r w:rsidRPr="00E14800">
        <w:rPr>
          <w:rFonts w:ascii="Symbol" w:eastAsia="Times New Roman" w:hAnsi="Symbol" w:cs="Times New Roman"/>
          <w:sz w:val="24"/>
          <w:szCs w:val="20"/>
          <w:lang w:val="fr-FR"/>
        </w:rPr>
        <w:t></w:t>
      </w:r>
      <w:r w:rsidRPr="00E14800">
        <w:rPr>
          <w:rFonts w:ascii="Times New Roman" w:eastAsia="Times New Roman" w:hAnsi="Times New Roman" w:cs="Times New Roman"/>
          <w:sz w:val="24"/>
          <w:szCs w:val="20"/>
        </w:rPr>
        <w:t xml:space="preserve"> RF transmission line loss between the radar antenna and preamplifier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2 </w:t>
      </w:r>
      <w:proofErr w:type="spellStart"/>
      <w:r w:rsidRPr="00E14800">
        <w:rPr>
          <w:rFonts w:ascii="Times New Roman" w:eastAsia="Times New Roman" w:hAnsi="Times New Roman" w:cs="Times New Roman"/>
          <w:sz w:val="24"/>
          <w:szCs w:val="20"/>
        </w:rPr>
        <w:t>dB.</w:t>
      </w:r>
      <w:proofErr w:type="spellEnd"/>
    </w:p>
    <w:p w14:paraId="0E85329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overall receiving-system noise level referred to the antenna port and expressed in a 10 MHz reference bandwidth is therefore:</w:t>
      </w:r>
    </w:p>
    <w:p w14:paraId="26F1F6F0" w14:textId="77777777" w:rsidR="00E14800" w:rsidRPr="00E14800" w:rsidRDefault="00E14800" w:rsidP="00E14800">
      <w:pPr>
        <w:tabs>
          <w:tab w:val="left" w:pos="794"/>
          <w:tab w:val="center" w:pos="4820"/>
          <w:tab w:val="right" w:pos="9639"/>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–129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–127 dBW</w:t>
      </w:r>
    </w:p>
    <w:p w14:paraId="2B9B1E3F"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3.3</w:t>
      </w:r>
      <w:r w:rsidRPr="00E14800">
        <w:rPr>
          <w:rFonts w:ascii="Times New Roman" w:eastAsia="Times New Roman" w:hAnsi="Times New Roman" w:cs="Times New Roman"/>
          <w:b/>
          <w:sz w:val="24"/>
          <w:szCs w:val="20"/>
        </w:rPr>
        <w:tab/>
        <w:t>Antenna characteristics</w:t>
      </w:r>
    </w:p>
    <w:p w14:paraId="78E40E2E"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Each of these radars contains two separate antenna assemblies. One set of antennas is used for the search function, and another antenna is used for the acquisition and track functions.</w:t>
      </w:r>
    </w:p>
    <w:p w14:paraId="6000FCDC"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3.3.1</w:t>
      </w:r>
      <w:r w:rsidRPr="00E14800">
        <w:rPr>
          <w:rFonts w:ascii="Times New Roman" w:eastAsia="Times New Roman" w:hAnsi="Times New Roman" w:cs="Times New Roman"/>
          <w:b/>
          <w:sz w:val="24"/>
          <w:szCs w:val="20"/>
        </w:rPr>
        <w:tab/>
        <w:t>Search antennas</w:t>
      </w:r>
    </w:p>
    <w:p w14:paraId="20F17165" w14:textId="415F9588"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Configuration 1 elevation coverage is accomplished using one 10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 </w:t>
      </w:r>
      <w:del w:id="12" w:author="USA" w:date="2024-01-12T15:20:00Z">
        <w:r w:rsidRPr="00E14800" w:rsidDel="00070EFD">
          <w:rPr>
            <w:rFonts w:ascii="Times New Roman" w:eastAsia="Times New Roman" w:hAnsi="Times New Roman" w:cs="Times New Roman"/>
            <w:sz w:val="24"/>
            <w:szCs w:val="20"/>
          </w:rPr>
          <w:delText>centred</w:delText>
        </w:r>
      </w:del>
      <w:ins w:id="13" w:author="USA" w:date="2024-01-12T15:20:00Z">
        <w:r w:rsidR="00070EFD" w:rsidRPr="00E14800">
          <w:rPr>
            <w:rFonts w:ascii="Times New Roman" w:eastAsia="Times New Roman" w:hAnsi="Times New Roman" w:cs="Times New Roman"/>
            <w:sz w:val="24"/>
            <w:szCs w:val="20"/>
          </w:rPr>
          <w:t>centered</w:t>
        </w:r>
      </w:ins>
      <w:r w:rsidRPr="00E14800">
        <w:rPr>
          <w:rFonts w:ascii="Times New Roman" w:eastAsia="Times New Roman" w:hAnsi="Times New Roman" w:cs="Times New Roman"/>
          <w:sz w:val="24"/>
          <w:szCs w:val="20"/>
        </w:rPr>
        <w:t xml:space="preserve"> at 4.5</w:t>
      </w:r>
      <w:r w:rsidRPr="00E14800">
        <w:rPr>
          <w:rFonts w:ascii="Symbol" w:eastAsia="Times New Roman" w:hAnsi="Symbol" w:cs="Times New Roman"/>
          <w:sz w:val="24"/>
          <w:szCs w:val="20"/>
        </w:rPr>
        <w:t></w:t>
      </w:r>
      <w:r w:rsidRPr="00E14800">
        <w:rPr>
          <w:rFonts w:ascii="Times" w:eastAsia="Times New Roman" w:hAnsi="Times" w:cs="Times New Roman"/>
          <w:sz w:val="24"/>
          <w:szCs w:val="20"/>
        </w:rPr>
        <w:t xml:space="preserve"> </w:t>
      </w:r>
      <w:r w:rsidRPr="00E14800">
        <w:rPr>
          <w:rFonts w:ascii="Times New Roman" w:eastAsia="Times New Roman" w:hAnsi="Times New Roman" w:cs="Times New Roman"/>
          <w:sz w:val="24"/>
          <w:szCs w:val="20"/>
        </w:rPr>
        <w:t>(1F) and one 20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 (4F) </w:t>
      </w:r>
      <w:del w:id="14" w:author="USA" w:date="2024-01-12T15:20:00Z">
        <w:r w:rsidRPr="00E14800" w:rsidDel="00070EFD">
          <w:rPr>
            <w:rFonts w:ascii="Times New Roman" w:eastAsia="Times New Roman" w:hAnsi="Times New Roman" w:cs="Times New Roman"/>
            <w:sz w:val="24"/>
            <w:szCs w:val="20"/>
          </w:rPr>
          <w:delText>centred</w:delText>
        </w:r>
      </w:del>
      <w:ins w:id="15" w:author="USA" w:date="2024-01-12T15:20:00Z">
        <w:r w:rsidR="00070EFD" w:rsidRPr="00E14800">
          <w:rPr>
            <w:rFonts w:ascii="Times New Roman" w:eastAsia="Times New Roman" w:hAnsi="Times New Roman" w:cs="Times New Roman"/>
            <w:sz w:val="24"/>
            <w:szCs w:val="20"/>
          </w:rPr>
          <w:t>centered</w:t>
        </w:r>
      </w:ins>
      <w:r w:rsidRPr="00E14800">
        <w:rPr>
          <w:rFonts w:ascii="Times New Roman" w:eastAsia="Times New Roman" w:hAnsi="Times New Roman" w:cs="Times New Roman"/>
          <w:sz w:val="24"/>
          <w:szCs w:val="20"/>
        </w:rPr>
        <w:t xml:space="preserve"> at 60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both facing forward, and two 20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antennas </w:t>
      </w:r>
      <w:del w:id="16" w:author="USA" w:date="2024-01-12T15:20:00Z">
        <w:r w:rsidRPr="00E14800" w:rsidDel="00070EFD">
          <w:rPr>
            <w:rFonts w:ascii="Times New Roman" w:eastAsia="Times New Roman" w:hAnsi="Times New Roman" w:cs="Times New Roman"/>
            <w:sz w:val="24"/>
            <w:szCs w:val="20"/>
          </w:rPr>
          <w:delText>centred</w:delText>
        </w:r>
      </w:del>
      <w:ins w:id="17" w:author="USA" w:date="2024-01-12T15:20:00Z">
        <w:r w:rsidR="00070EFD" w:rsidRPr="00E14800">
          <w:rPr>
            <w:rFonts w:ascii="Times New Roman" w:eastAsia="Times New Roman" w:hAnsi="Times New Roman" w:cs="Times New Roman"/>
            <w:sz w:val="24"/>
            <w:szCs w:val="20"/>
          </w:rPr>
          <w:t>centered</w:t>
        </w:r>
      </w:ins>
      <w:r w:rsidRPr="00E14800">
        <w:rPr>
          <w:rFonts w:ascii="Times New Roman" w:eastAsia="Times New Roman" w:hAnsi="Times New Roman" w:cs="Times New Roman"/>
          <w:sz w:val="24"/>
          <w:szCs w:val="20"/>
        </w:rPr>
        <w:t xml:space="preserve"> at 20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(2B) and 40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(3B), both facing backward. Figure 1 presents the composite elevation coverage pattern with all antennas superimposed. Table 1 lists parameters of the search antennas.</w:t>
      </w:r>
    </w:p>
    <w:p w14:paraId="6997F1A0" w14:textId="004399BC" w:rsidR="00E14800" w:rsidRPr="00E14800" w:rsidRDefault="00E14800" w:rsidP="00E14800">
      <w:pPr>
        <w:keepLines/>
        <w:tabs>
          <w:tab w:val="left" w:pos="794"/>
          <w:tab w:val="left" w:pos="1191"/>
          <w:tab w:val="left" w:pos="1588"/>
          <w:tab w:val="left" w:pos="1985"/>
        </w:tabs>
        <w:overflowPunct w:val="0"/>
        <w:autoSpaceDE w:val="0"/>
        <w:autoSpaceDN w:val="0"/>
        <w:adjustRightInd w:val="0"/>
        <w:spacing w:before="480" w:after="240" w:line="240" w:lineRule="auto"/>
        <w:textAlignment w:val="baseline"/>
        <w:rPr>
          <w:rFonts w:ascii="Times New Roman" w:eastAsia="Times New Roman" w:hAnsi="Times New Roman" w:cs="Times New Roman"/>
          <w:caps/>
          <w:sz w:val="24"/>
          <w:szCs w:val="20"/>
          <w:lang w:val="fr-FR"/>
        </w:rPr>
      </w:pPr>
      <w:r w:rsidRPr="00E14800">
        <w:rPr>
          <w:rFonts w:ascii="Times New Roman" w:eastAsia="Times New Roman" w:hAnsi="Times New Roman" w:cs="Times New Roman"/>
          <w:caps/>
          <w:noProof/>
          <w:sz w:val="24"/>
          <w:szCs w:val="20"/>
          <w:lang w:val="fr-FR"/>
        </w:rPr>
        <w:drawing>
          <wp:inline distT="0" distB="0" distL="0" distR="0" wp14:anchorId="67657177" wp14:editId="1101771F">
            <wp:extent cx="4198620" cy="1927860"/>
            <wp:effectExtent l="0" t="0" r="0" b="0"/>
            <wp:docPr id="27022590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8620" cy="1927860"/>
                    </a:xfrm>
                    <a:prstGeom prst="rect">
                      <a:avLst/>
                    </a:prstGeom>
                    <a:noFill/>
                    <a:ln>
                      <a:noFill/>
                    </a:ln>
                  </pic:spPr>
                </pic:pic>
              </a:graphicData>
            </a:graphic>
          </wp:inline>
        </w:drawing>
      </w:r>
    </w:p>
    <w:p w14:paraId="051D8156"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br w:type="page"/>
      </w:r>
      <w:r w:rsidRPr="00E14800">
        <w:rPr>
          <w:rFonts w:ascii="Times New Roman" w:eastAsia="Times New Roman" w:hAnsi="Times New Roman" w:cs="Times New Roman"/>
          <w:sz w:val="24"/>
          <w:szCs w:val="20"/>
        </w:rPr>
        <w:lastRenderedPageBreak/>
        <w:t>Azimuth rotation rate is 540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 On ships with two systems, each radar covers 310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of azimuth. </w:t>
      </w:r>
    </w:p>
    <w:p w14:paraId="57F77D88"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fr-FR"/>
        </w:rPr>
      </w:pPr>
      <w:r w:rsidRPr="00E14800">
        <w:rPr>
          <w:rFonts w:ascii="Times New Roman" w:eastAsia="Times New Roman" w:hAnsi="Times New Roman" w:cs="Times New Roman"/>
          <w:sz w:val="24"/>
          <w:szCs w:val="20"/>
          <w:lang w:val="fr-FR"/>
        </w:rPr>
        <w:t>TABLE  1</w:t>
      </w:r>
    </w:p>
    <w:p w14:paraId="4C97BA93"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fr-FR"/>
        </w:rPr>
      </w:pPr>
      <w:proofErr w:type="spellStart"/>
      <w:r w:rsidRPr="00E14800">
        <w:rPr>
          <w:rFonts w:ascii="Times New Roman" w:eastAsia="Times New Roman" w:hAnsi="Times New Roman" w:cs="Times New Roman"/>
          <w:b/>
          <w:sz w:val="24"/>
          <w:szCs w:val="20"/>
          <w:lang w:val="fr-FR"/>
        </w:rPr>
        <w:t>Search</w:t>
      </w:r>
      <w:proofErr w:type="spellEnd"/>
      <w:r w:rsidRPr="00E14800">
        <w:rPr>
          <w:rFonts w:ascii="Times New Roman" w:eastAsia="Times New Roman" w:hAnsi="Times New Roman" w:cs="Times New Roman"/>
          <w:b/>
          <w:sz w:val="24"/>
          <w:szCs w:val="20"/>
          <w:lang w:val="fr-FR"/>
        </w:rPr>
        <w:t xml:space="preserve"> </w:t>
      </w:r>
      <w:proofErr w:type="spellStart"/>
      <w:r w:rsidRPr="00E14800">
        <w:rPr>
          <w:rFonts w:ascii="Times New Roman" w:eastAsia="Times New Roman" w:hAnsi="Times New Roman" w:cs="Times New Roman"/>
          <w:b/>
          <w:sz w:val="24"/>
          <w:szCs w:val="20"/>
          <w:lang w:val="fr-FR"/>
        </w:rPr>
        <w:t>antenna</w:t>
      </w:r>
      <w:proofErr w:type="spellEnd"/>
      <w:r w:rsidRPr="00E14800">
        <w:rPr>
          <w:rFonts w:ascii="Times New Roman" w:eastAsia="Times New Roman" w:hAnsi="Times New Roman" w:cs="Times New Roman"/>
          <w:b/>
          <w:sz w:val="24"/>
          <w:szCs w:val="20"/>
          <w:lang w:val="fr-FR"/>
        </w:rPr>
        <w:t xml:space="preserve"> </w:t>
      </w:r>
      <w:proofErr w:type="spellStart"/>
      <w:r w:rsidRPr="00E14800">
        <w:rPr>
          <w:rFonts w:ascii="Times New Roman" w:eastAsia="Times New Roman" w:hAnsi="Times New Roman" w:cs="Times New Roman"/>
          <w:b/>
          <w:sz w:val="24"/>
          <w:szCs w:val="20"/>
          <w:lang w:val="fr-FR"/>
        </w:rPr>
        <w:t>parameters</w:t>
      </w:r>
      <w:proofErr w:type="spellEnd"/>
      <w:r w:rsidRPr="00E14800">
        <w:rPr>
          <w:rFonts w:ascii="Times New Roman" w:eastAsia="Times New Roman" w:hAnsi="Times New Roman" w:cs="Times New Roman"/>
          <w:b/>
          <w:sz w:val="24"/>
          <w:szCs w:val="20"/>
          <w:lang w:val="fr-FR"/>
        </w:rPr>
        <w:t xml:space="preserve"> – Configuration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4"/>
        <w:gridCol w:w="1985"/>
        <w:gridCol w:w="1418"/>
        <w:gridCol w:w="1985"/>
      </w:tblGrid>
      <w:tr w:rsidR="00E14800" w:rsidRPr="00E14800" w14:paraId="2E4A0072" w14:textId="77777777" w:rsidTr="00CF1744">
        <w:trPr>
          <w:cantSplit/>
          <w:trHeight w:val="555"/>
        </w:trPr>
        <w:tc>
          <w:tcPr>
            <w:tcW w:w="1701" w:type="dxa"/>
            <w:tcBorders>
              <w:bottom w:val="single" w:sz="4" w:space="0" w:color="auto"/>
            </w:tcBorders>
            <w:vAlign w:val="center"/>
          </w:tcPr>
          <w:p w14:paraId="73DD7004"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Antenna position</w:t>
            </w:r>
          </w:p>
        </w:tc>
        <w:tc>
          <w:tcPr>
            <w:tcW w:w="1984" w:type="dxa"/>
            <w:tcBorders>
              <w:bottom w:val="single" w:sz="4" w:space="0" w:color="auto"/>
            </w:tcBorders>
            <w:vAlign w:val="center"/>
          </w:tcPr>
          <w:p w14:paraId="111F48C2"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Elevation beamwidth</w:t>
            </w:r>
            <w:r w:rsidRPr="00E14800">
              <w:rPr>
                <w:rFonts w:ascii="Times New Roman" w:eastAsia="Times New Roman" w:hAnsi="Times New Roman" w:cs="Times New Roman"/>
                <w:b/>
                <w:szCs w:val="20"/>
              </w:rPr>
              <w:br/>
              <w:t>(degrees)</w:t>
            </w:r>
          </w:p>
        </w:tc>
        <w:tc>
          <w:tcPr>
            <w:tcW w:w="1985" w:type="dxa"/>
            <w:tcBorders>
              <w:bottom w:val="single" w:sz="4" w:space="0" w:color="auto"/>
            </w:tcBorders>
            <w:vAlign w:val="center"/>
          </w:tcPr>
          <w:p w14:paraId="78370554"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 xml:space="preserve">Elevation beam </w:t>
            </w:r>
            <w:proofErr w:type="spellStart"/>
            <w:r w:rsidRPr="00E14800">
              <w:rPr>
                <w:rFonts w:ascii="Times New Roman" w:eastAsia="Times New Roman" w:hAnsi="Times New Roman" w:cs="Times New Roman"/>
                <w:b/>
                <w:szCs w:val="20"/>
              </w:rPr>
              <w:t>centre</w:t>
            </w:r>
            <w:proofErr w:type="spellEnd"/>
            <w:r w:rsidRPr="00E14800">
              <w:rPr>
                <w:rFonts w:ascii="Times New Roman" w:eastAsia="Times New Roman" w:hAnsi="Times New Roman" w:cs="Times New Roman"/>
                <w:b/>
                <w:szCs w:val="20"/>
              </w:rPr>
              <w:br/>
              <w:t>(degrees)</w:t>
            </w:r>
          </w:p>
        </w:tc>
        <w:tc>
          <w:tcPr>
            <w:tcW w:w="1418" w:type="dxa"/>
            <w:tcBorders>
              <w:bottom w:val="single" w:sz="4" w:space="0" w:color="auto"/>
            </w:tcBorders>
            <w:vAlign w:val="center"/>
          </w:tcPr>
          <w:p w14:paraId="71D452F6"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Gain</w:t>
            </w:r>
            <w:r w:rsidRPr="00E14800">
              <w:rPr>
                <w:rFonts w:ascii="Times New Roman" w:eastAsia="Times New Roman" w:hAnsi="Times New Roman" w:cs="Times New Roman"/>
                <w:b/>
                <w:szCs w:val="20"/>
              </w:rPr>
              <w:br/>
              <w:t>(dBi)</w:t>
            </w:r>
          </w:p>
        </w:tc>
        <w:tc>
          <w:tcPr>
            <w:tcW w:w="1985" w:type="dxa"/>
            <w:tcBorders>
              <w:bottom w:val="single" w:sz="4" w:space="0" w:color="auto"/>
            </w:tcBorders>
            <w:vAlign w:val="center"/>
          </w:tcPr>
          <w:p w14:paraId="797F937C"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Azimuth beamwidth</w:t>
            </w:r>
            <w:r w:rsidRPr="00E14800">
              <w:rPr>
                <w:rFonts w:ascii="Times New Roman" w:eastAsia="Times New Roman" w:hAnsi="Times New Roman" w:cs="Times New Roman"/>
                <w:b/>
                <w:szCs w:val="20"/>
              </w:rPr>
              <w:br/>
              <w:t>(degrees)</w:t>
            </w:r>
          </w:p>
        </w:tc>
      </w:tr>
      <w:tr w:rsidR="00E14800" w:rsidRPr="00E14800" w14:paraId="10645B43" w14:textId="77777777" w:rsidTr="00CF1744">
        <w:trPr>
          <w:cantSplit/>
          <w:trHeight w:val="1214"/>
        </w:trPr>
        <w:tc>
          <w:tcPr>
            <w:tcW w:w="1701" w:type="dxa"/>
            <w:tcBorders>
              <w:top w:val="single" w:sz="4" w:space="0" w:color="auto"/>
              <w:left w:val="single" w:sz="4" w:space="0" w:color="auto"/>
              <w:bottom w:val="single" w:sz="4" w:space="0" w:color="auto"/>
              <w:right w:val="single" w:sz="4" w:space="0" w:color="auto"/>
            </w:tcBorders>
          </w:tcPr>
          <w:p w14:paraId="67FFEDC1"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1F</w:t>
            </w:r>
          </w:p>
          <w:p w14:paraId="6050E4DF"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2B</w:t>
            </w:r>
          </w:p>
          <w:p w14:paraId="1A691E19"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3B</w:t>
            </w:r>
          </w:p>
          <w:p w14:paraId="4DB46BD0"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4F</w:t>
            </w:r>
          </w:p>
        </w:tc>
        <w:tc>
          <w:tcPr>
            <w:tcW w:w="1984" w:type="dxa"/>
            <w:tcBorders>
              <w:top w:val="single" w:sz="4" w:space="0" w:color="auto"/>
              <w:left w:val="single" w:sz="4" w:space="0" w:color="auto"/>
              <w:bottom w:val="single" w:sz="4" w:space="0" w:color="auto"/>
              <w:right w:val="single" w:sz="4" w:space="0" w:color="auto"/>
            </w:tcBorders>
          </w:tcPr>
          <w:p w14:paraId="1D98F663"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w:t>
            </w:r>
          </w:p>
          <w:p w14:paraId="1030F60E"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20</w:t>
            </w:r>
          </w:p>
          <w:p w14:paraId="415C3281"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20</w:t>
            </w:r>
          </w:p>
          <w:p w14:paraId="090A5A48"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20</w:t>
            </w:r>
          </w:p>
        </w:tc>
        <w:tc>
          <w:tcPr>
            <w:tcW w:w="1985" w:type="dxa"/>
            <w:tcBorders>
              <w:top w:val="single" w:sz="4" w:space="0" w:color="auto"/>
              <w:left w:val="single" w:sz="4" w:space="0" w:color="auto"/>
              <w:bottom w:val="single" w:sz="4" w:space="0" w:color="auto"/>
              <w:right w:val="single" w:sz="4" w:space="0" w:color="auto"/>
            </w:tcBorders>
          </w:tcPr>
          <w:p w14:paraId="6D362058"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4.5</w:t>
            </w:r>
          </w:p>
          <w:p w14:paraId="5083C5E8"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20</w:t>
            </w:r>
          </w:p>
          <w:p w14:paraId="6A4C2B85"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40</w:t>
            </w:r>
          </w:p>
          <w:p w14:paraId="072E9025"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60</w:t>
            </w:r>
          </w:p>
        </w:tc>
        <w:tc>
          <w:tcPr>
            <w:tcW w:w="1418" w:type="dxa"/>
            <w:tcBorders>
              <w:top w:val="single" w:sz="4" w:space="0" w:color="auto"/>
              <w:left w:val="single" w:sz="4" w:space="0" w:color="auto"/>
              <w:bottom w:val="single" w:sz="4" w:space="0" w:color="auto"/>
              <w:right w:val="single" w:sz="4" w:space="0" w:color="auto"/>
            </w:tcBorders>
          </w:tcPr>
          <w:p w14:paraId="205C9477"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31.5</w:t>
            </w:r>
          </w:p>
          <w:p w14:paraId="1AB8557A"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28.5</w:t>
            </w:r>
          </w:p>
          <w:p w14:paraId="2CB3DE4C"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28.5</w:t>
            </w:r>
          </w:p>
          <w:p w14:paraId="0B63CD33"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28.5</w:t>
            </w:r>
          </w:p>
        </w:tc>
        <w:tc>
          <w:tcPr>
            <w:tcW w:w="1985" w:type="dxa"/>
            <w:tcBorders>
              <w:top w:val="single" w:sz="4" w:space="0" w:color="auto"/>
              <w:left w:val="single" w:sz="4" w:space="0" w:color="auto"/>
              <w:bottom w:val="single" w:sz="4" w:space="0" w:color="auto"/>
            </w:tcBorders>
          </w:tcPr>
          <w:p w14:paraId="0EC3CADD"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p w14:paraId="084A2FA5"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p w14:paraId="211278A0"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p w14:paraId="5CAA67FE"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tc>
      </w:tr>
    </w:tbl>
    <w:p w14:paraId="750DC099"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284" w:line="240" w:lineRule="auto"/>
        <w:jc w:val="both"/>
        <w:textAlignment w:val="baseline"/>
        <w:rPr>
          <w:rFonts w:ascii="Times New Roman" w:eastAsia="Times New Roman" w:hAnsi="Times New Roman" w:cs="Times New Roman"/>
          <w:sz w:val="20"/>
          <w:szCs w:val="20"/>
        </w:rPr>
      </w:pPr>
    </w:p>
    <w:p w14:paraId="2BA2B4AE" w14:textId="16AD208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Configuration 2 elevation coverage is accomplished using two 2.5</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antennas </w:t>
      </w:r>
      <w:del w:id="18" w:author="USA" w:date="2024-01-12T15:20:00Z">
        <w:r w:rsidRPr="00E14800" w:rsidDel="00070EFD">
          <w:rPr>
            <w:rFonts w:ascii="Times New Roman" w:eastAsia="Times New Roman" w:hAnsi="Times New Roman" w:cs="Times New Roman"/>
            <w:sz w:val="24"/>
            <w:szCs w:val="20"/>
          </w:rPr>
          <w:delText>centred</w:delText>
        </w:r>
      </w:del>
      <w:ins w:id="19" w:author="USA" w:date="2024-01-12T15:20:00Z">
        <w:r w:rsidR="00070EFD" w:rsidRPr="00E14800">
          <w:rPr>
            <w:rFonts w:ascii="Times New Roman" w:eastAsia="Times New Roman" w:hAnsi="Times New Roman" w:cs="Times New Roman"/>
            <w:sz w:val="24"/>
            <w:szCs w:val="20"/>
          </w:rPr>
          <w:t>centered</w:t>
        </w:r>
      </w:ins>
      <w:r w:rsidRPr="00E14800">
        <w:rPr>
          <w:rFonts w:ascii="Times New Roman" w:eastAsia="Times New Roman" w:hAnsi="Times New Roman" w:cs="Times New Roman"/>
          <w:sz w:val="24"/>
          <w:szCs w:val="20"/>
        </w:rPr>
        <w:t xml:space="preserve"> at 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(1F and 2B) and two 10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antennas (3B and 4F) </w:t>
      </w:r>
      <w:del w:id="20" w:author="USA" w:date="2024-01-12T15:20:00Z">
        <w:r w:rsidRPr="00E14800" w:rsidDel="00070EFD">
          <w:rPr>
            <w:rFonts w:ascii="Times New Roman" w:eastAsia="Times New Roman" w:hAnsi="Times New Roman" w:cs="Times New Roman"/>
            <w:sz w:val="24"/>
            <w:szCs w:val="20"/>
          </w:rPr>
          <w:delText>centred</w:delText>
        </w:r>
      </w:del>
      <w:ins w:id="21" w:author="USA" w:date="2024-01-12T15:20:00Z">
        <w:r w:rsidR="00070EFD" w:rsidRPr="00E14800">
          <w:rPr>
            <w:rFonts w:ascii="Times New Roman" w:eastAsia="Times New Roman" w:hAnsi="Times New Roman" w:cs="Times New Roman"/>
            <w:sz w:val="24"/>
            <w:szCs w:val="20"/>
          </w:rPr>
          <w:t>centered</w:t>
        </w:r>
      </w:ins>
      <w:r w:rsidRPr="00E14800">
        <w:rPr>
          <w:rFonts w:ascii="Times New Roman" w:eastAsia="Times New Roman" w:hAnsi="Times New Roman" w:cs="Times New Roman"/>
          <w:sz w:val="24"/>
          <w:szCs w:val="20"/>
        </w:rPr>
        <w:t xml:space="preserve"> at 6.25 and 16.25 respectively. Figure 2 presents the composite elevation coverage pattern with all antennas superimposed. Table 2 lists parameters of the search antennas.</w:t>
      </w:r>
    </w:p>
    <w:p w14:paraId="1BFA3DDF"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Azimuth rotation rate is 540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/s. On ships with two systems, each radar covers 310</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of azimuth.</w:t>
      </w:r>
    </w:p>
    <w:p w14:paraId="6A245280" w14:textId="3734CBB0" w:rsidR="00E14800" w:rsidRPr="00E14800" w:rsidRDefault="00E14800" w:rsidP="00E14800">
      <w:pPr>
        <w:keepLines/>
        <w:tabs>
          <w:tab w:val="left" w:pos="794"/>
          <w:tab w:val="left" w:pos="1191"/>
          <w:tab w:val="left" w:pos="1588"/>
          <w:tab w:val="left" w:pos="1985"/>
        </w:tabs>
        <w:overflowPunct w:val="0"/>
        <w:autoSpaceDE w:val="0"/>
        <w:autoSpaceDN w:val="0"/>
        <w:adjustRightInd w:val="0"/>
        <w:spacing w:before="480" w:after="240" w:line="240" w:lineRule="auto"/>
        <w:textAlignment w:val="baseline"/>
        <w:rPr>
          <w:rFonts w:ascii="Times New Roman" w:eastAsia="Times New Roman" w:hAnsi="Times New Roman" w:cs="Times New Roman"/>
          <w:caps/>
          <w:sz w:val="24"/>
          <w:szCs w:val="20"/>
          <w:lang w:val="fr-FR"/>
        </w:rPr>
      </w:pPr>
      <w:r w:rsidRPr="00E14800">
        <w:rPr>
          <w:rFonts w:ascii="Times New Roman" w:eastAsia="Times New Roman" w:hAnsi="Times New Roman" w:cs="Times New Roman"/>
          <w:caps/>
          <w:noProof/>
          <w:sz w:val="24"/>
          <w:szCs w:val="20"/>
          <w:lang w:val="fr-FR"/>
        </w:rPr>
        <w:drawing>
          <wp:inline distT="0" distB="0" distL="0" distR="0" wp14:anchorId="39BEDF10" wp14:editId="220BBBEA">
            <wp:extent cx="4541520" cy="1584960"/>
            <wp:effectExtent l="0" t="0" r="0" b="0"/>
            <wp:docPr id="96066565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41520" cy="1584960"/>
                    </a:xfrm>
                    <a:prstGeom prst="rect">
                      <a:avLst/>
                    </a:prstGeom>
                    <a:noFill/>
                    <a:ln>
                      <a:noFill/>
                    </a:ln>
                  </pic:spPr>
                </pic:pic>
              </a:graphicData>
            </a:graphic>
          </wp:inline>
        </w:drawing>
      </w:r>
    </w:p>
    <w:p w14:paraId="0E7DE513"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fr-FR"/>
        </w:rPr>
      </w:pPr>
      <w:r w:rsidRPr="00E14800">
        <w:rPr>
          <w:rFonts w:ascii="Times New Roman" w:eastAsia="Times New Roman" w:hAnsi="Times New Roman" w:cs="Times New Roman"/>
          <w:sz w:val="24"/>
          <w:szCs w:val="20"/>
          <w:lang w:val="fr-FR"/>
        </w:rPr>
        <w:t>TABLE  2</w:t>
      </w:r>
    </w:p>
    <w:p w14:paraId="0EC9C4F3"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fr-FR"/>
        </w:rPr>
      </w:pPr>
      <w:proofErr w:type="spellStart"/>
      <w:r w:rsidRPr="00E14800">
        <w:rPr>
          <w:rFonts w:ascii="Times New Roman" w:eastAsia="Times New Roman" w:hAnsi="Times New Roman" w:cs="Times New Roman"/>
          <w:b/>
          <w:sz w:val="24"/>
          <w:szCs w:val="20"/>
          <w:lang w:val="fr-FR"/>
        </w:rPr>
        <w:t>Search</w:t>
      </w:r>
      <w:proofErr w:type="spellEnd"/>
      <w:r w:rsidRPr="00E14800">
        <w:rPr>
          <w:rFonts w:ascii="Times New Roman" w:eastAsia="Times New Roman" w:hAnsi="Times New Roman" w:cs="Times New Roman"/>
          <w:b/>
          <w:sz w:val="24"/>
          <w:szCs w:val="20"/>
          <w:lang w:val="fr-FR"/>
        </w:rPr>
        <w:t xml:space="preserve"> </w:t>
      </w:r>
      <w:proofErr w:type="spellStart"/>
      <w:r w:rsidRPr="00E14800">
        <w:rPr>
          <w:rFonts w:ascii="Times New Roman" w:eastAsia="Times New Roman" w:hAnsi="Times New Roman" w:cs="Times New Roman"/>
          <w:b/>
          <w:sz w:val="24"/>
          <w:szCs w:val="20"/>
          <w:lang w:val="fr-FR"/>
        </w:rPr>
        <w:t>antenna</w:t>
      </w:r>
      <w:proofErr w:type="spellEnd"/>
      <w:r w:rsidRPr="00E14800">
        <w:rPr>
          <w:rFonts w:ascii="Times New Roman" w:eastAsia="Times New Roman" w:hAnsi="Times New Roman" w:cs="Times New Roman"/>
          <w:b/>
          <w:sz w:val="24"/>
          <w:szCs w:val="20"/>
          <w:lang w:val="fr-FR"/>
        </w:rPr>
        <w:t xml:space="preserve"> </w:t>
      </w:r>
      <w:proofErr w:type="spellStart"/>
      <w:r w:rsidRPr="00E14800">
        <w:rPr>
          <w:rFonts w:ascii="Times New Roman" w:eastAsia="Times New Roman" w:hAnsi="Times New Roman" w:cs="Times New Roman"/>
          <w:b/>
          <w:sz w:val="24"/>
          <w:szCs w:val="20"/>
          <w:lang w:val="fr-FR"/>
        </w:rPr>
        <w:t>parameters</w:t>
      </w:r>
      <w:proofErr w:type="spellEnd"/>
      <w:r w:rsidRPr="00E14800">
        <w:rPr>
          <w:rFonts w:ascii="Times New Roman" w:eastAsia="Times New Roman" w:hAnsi="Times New Roman" w:cs="Times New Roman"/>
          <w:b/>
          <w:sz w:val="24"/>
          <w:szCs w:val="20"/>
          <w:lang w:val="fr-FR"/>
        </w:rPr>
        <w:t xml:space="preserve"> – Configuration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1985"/>
        <w:gridCol w:w="1418"/>
        <w:gridCol w:w="1985"/>
      </w:tblGrid>
      <w:tr w:rsidR="00E14800" w:rsidRPr="00E14800" w14:paraId="4C92C6CC" w14:textId="77777777" w:rsidTr="00CF1744">
        <w:trPr>
          <w:cantSplit/>
          <w:trHeight w:val="1214"/>
        </w:trPr>
        <w:tc>
          <w:tcPr>
            <w:tcW w:w="1701" w:type="dxa"/>
            <w:vAlign w:val="center"/>
          </w:tcPr>
          <w:p w14:paraId="6D9556D9"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Antenna</w:t>
            </w:r>
            <w:r w:rsidRPr="00E14800">
              <w:rPr>
                <w:rFonts w:ascii="Times New Roman" w:eastAsia="Times New Roman" w:hAnsi="Times New Roman" w:cs="Times New Roman"/>
                <w:b/>
                <w:szCs w:val="20"/>
              </w:rPr>
              <w:br/>
              <w:t>position</w:t>
            </w:r>
          </w:p>
        </w:tc>
        <w:tc>
          <w:tcPr>
            <w:tcW w:w="1985" w:type="dxa"/>
            <w:vAlign w:val="center"/>
          </w:tcPr>
          <w:p w14:paraId="1531A1FE"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Elevation beamwidth</w:t>
            </w:r>
            <w:r w:rsidRPr="00E14800">
              <w:rPr>
                <w:rFonts w:ascii="Times New Roman" w:eastAsia="Times New Roman" w:hAnsi="Times New Roman" w:cs="Times New Roman"/>
                <w:b/>
                <w:szCs w:val="20"/>
              </w:rPr>
              <w:br/>
              <w:t>(degrees)</w:t>
            </w:r>
          </w:p>
        </w:tc>
        <w:tc>
          <w:tcPr>
            <w:tcW w:w="1985" w:type="dxa"/>
            <w:vAlign w:val="center"/>
          </w:tcPr>
          <w:p w14:paraId="2C205B20" w14:textId="76DC9394"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 xml:space="preserve">Elevation beam </w:t>
            </w:r>
            <w:del w:id="22" w:author="USA" w:date="2024-01-12T15:20:00Z">
              <w:r w:rsidRPr="00E14800" w:rsidDel="00F00C73">
                <w:rPr>
                  <w:rFonts w:ascii="Times New Roman" w:eastAsia="Times New Roman" w:hAnsi="Times New Roman" w:cs="Times New Roman"/>
                  <w:b/>
                  <w:szCs w:val="20"/>
                </w:rPr>
                <w:delText>centre</w:delText>
              </w:r>
            </w:del>
            <w:ins w:id="23" w:author="USA" w:date="2024-01-12T15:20:00Z">
              <w:r w:rsidR="00F00C73" w:rsidRPr="00E14800">
                <w:rPr>
                  <w:rFonts w:ascii="Times New Roman" w:eastAsia="Times New Roman" w:hAnsi="Times New Roman" w:cs="Times New Roman"/>
                  <w:b/>
                  <w:szCs w:val="20"/>
                </w:rPr>
                <w:t>center</w:t>
              </w:r>
            </w:ins>
            <w:r w:rsidRPr="00E14800">
              <w:rPr>
                <w:rFonts w:ascii="Times New Roman" w:eastAsia="Times New Roman" w:hAnsi="Times New Roman" w:cs="Times New Roman"/>
                <w:b/>
                <w:szCs w:val="20"/>
              </w:rPr>
              <w:br/>
              <w:t>(degrees)</w:t>
            </w:r>
          </w:p>
        </w:tc>
        <w:tc>
          <w:tcPr>
            <w:tcW w:w="1418" w:type="dxa"/>
            <w:vAlign w:val="center"/>
          </w:tcPr>
          <w:p w14:paraId="7054A9E6"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Gain</w:t>
            </w:r>
            <w:r w:rsidRPr="00E14800">
              <w:rPr>
                <w:rFonts w:ascii="Times New Roman" w:eastAsia="Times New Roman" w:hAnsi="Times New Roman" w:cs="Times New Roman"/>
                <w:b/>
                <w:szCs w:val="20"/>
              </w:rPr>
              <w:br/>
              <w:t>(dBi)</w:t>
            </w:r>
          </w:p>
        </w:tc>
        <w:tc>
          <w:tcPr>
            <w:tcW w:w="1985" w:type="dxa"/>
            <w:vAlign w:val="center"/>
          </w:tcPr>
          <w:p w14:paraId="7B06BD22"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Azimuth</w:t>
            </w:r>
            <w:r w:rsidRPr="00E14800">
              <w:rPr>
                <w:rFonts w:ascii="Times New Roman" w:eastAsia="Times New Roman" w:hAnsi="Times New Roman" w:cs="Times New Roman"/>
                <w:b/>
                <w:szCs w:val="20"/>
              </w:rPr>
              <w:br/>
              <w:t>beamwidth</w:t>
            </w:r>
            <w:r w:rsidRPr="00E14800">
              <w:rPr>
                <w:rFonts w:ascii="Times New Roman" w:eastAsia="Times New Roman" w:hAnsi="Times New Roman" w:cs="Times New Roman"/>
                <w:b/>
                <w:szCs w:val="20"/>
              </w:rPr>
              <w:br/>
              <w:t>(degrees)</w:t>
            </w:r>
          </w:p>
        </w:tc>
      </w:tr>
      <w:tr w:rsidR="00E14800" w:rsidRPr="00E14800" w14:paraId="30A4E2C1" w14:textId="77777777" w:rsidTr="00CF1744">
        <w:trPr>
          <w:cantSplit/>
          <w:trHeight w:val="1214"/>
        </w:trPr>
        <w:tc>
          <w:tcPr>
            <w:tcW w:w="1701" w:type="dxa"/>
          </w:tcPr>
          <w:p w14:paraId="35E16D48"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1F</w:t>
            </w:r>
          </w:p>
          <w:p w14:paraId="242A2F96"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2B</w:t>
            </w:r>
          </w:p>
          <w:p w14:paraId="01704B76"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3B</w:t>
            </w:r>
          </w:p>
          <w:p w14:paraId="4C0BA9A9"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4F</w:t>
            </w:r>
          </w:p>
        </w:tc>
        <w:tc>
          <w:tcPr>
            <w:tcW w:w="1985" w:type="dxa"/>
          </w:tcPr>
          <w:p w14:paraId="76789049"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2.5</w:t>
            </w:r>
          </w:p>
          <w:p w14:paraId="0A44284C"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2.5</w:t>
            </w:r>
          </w:p>
          <w:p w14:paraId="73CAB51C"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10</w:t>
            </w:r>
          </w:p>
          <w:p w14:paraId="4292FAA4"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10</w:t>
            </w:r>
          </w:p>
        </w:tc>
        <w:tc>
          <w:tcPr>
            <w:tcW w:w="1985" w:type="dxa"/>
          </w:tcPr>
          <w:p w14:paraId="1BA64F01"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0</w:t>
            </w:r>
          </w:p>
          <w:p w14:paraId="5631A2A4"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0</w:t>
            </w:r>
          </w:p>
          <w:p w14:paraId="49396025"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6.25</w:t>
            </w:r>
          </w:p>
          <w:p w14:paraId="392A3ADE" w14:textId="77777777" w:rsidR="00E14800" w:rsidRPr="00E14800" w:rsidRDefault="00E14800" w:rsidP="00E14800">
            <w:pPr>
              <w:framePr w:hSpace="181" w:wrap="notBeside" w:vAnchor="text" w:hAnchor="text" w:xAlign="center" w:y="1"/>
              <w:tabs>
                <w:tab w:val="decimal" w:pos="964"/>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16.25</w:t>
            </w:r>
          </w:p>
        </w:tc>
        <w:tc>
          <w:tcPr>
            <w:tcW w:w="1418" w:type="dxa"/>
          </w:tcPr>
          <w:p w14:paraId="24211ECE"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37.5</w:t>
            </w:r>
          </w:p>
          <w:p w14:paraId="25A79B9B"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37.5</w:t>
            </w:r>
          </w:p>
          <w:p w14:paraId="2A0949D3"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31.5</w:t>
            </w:r>
          </w:p>
          <w:p w14:paraId="4161E630"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31.5</w:t>
            </w:r>
          </w:p>
        </w:tc>
        <w:tc>
          <w:tcPr>
            <w:tcW w:w="1985" w:type="dxa"/>
          </w:tcPr>
          <w:p w14:paraId="63C8A4AA"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2.2</w:t>
            </w:r>
          </w:p>
          <w:p w14:paraId="2361F6CF"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2.2</w:t>
            </w:r>
          </w:p>
          <w:p w14:paraId="00463001"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2.2</w:t>
            </w:r>
          </w:p>
          <w:p w14:paraId="1FAC50CF" w14:textId="77777777" w:rsidR="00E14800" w:rsidRPr="00E14800" w:rsidRDefault="00E14800" w:rsidP="00E14800">
            <w:pPr>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rFonts w:ascii="Times New Roman" w:eastAsia="Times New Roman" w:hAnsi="Times New Roman" w:cs="Times New Roman"/>
                <w:szCs w:val="20"/>
                <w:lang w:val="es-ES"/>
              </w:rPr>
            </w:pPr>
            <w:r w:rsidRPr="00E14800">
              <w:rPr>
                <w:rFonts w:ascii="Times New Roman" w:eastAsia="Times New Roman" w:hAnsi="Times New Roman" w:cs="Times New Roman"/>
                <w:szCs w:val="20"/>
                <w:lang w:val="es-ES"/>
              </w:rPr>
              <w:t>2.2</w:t>
            </w:r>
          </w:p>
        </w:tc>
      </w:tr>
    </w:tbl>
    <w:p w14:paraId="409BC7E7"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284" w:line="240" w:lineRule="auto"/>
        <w:jc w:val="both"/>
        <w:textAlignment w:val="baseline"/>
        <w:rPr>
          <w:rFonts w:ascii="Times New Roman" w:eastAsia="Times New Roman" w:hAnsi="Times New Roman" w:cs="Times New Roman"/>
          <w:sz w:val="20"/>
          <w:szCs w:val="20"/>
          <w:lang w:val="en-GB"/>
        </w:rPr>
      </w:pPr>
    </w:p>
    <w:p w14:paraId="3350AED4"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fr-FR"/>
        </w:rPr>
      </w:pPr>
      <w:r w:rsidRPr="00E14800">
        <w:rPr>
          <w:rFonts w:ascii="Times New Roman" w:eastAsia="Times New Roman" w:hAnsi="Times New Roman" w:cs="Times New Roman"/>
          <w:sz w:val="24"/>
          <w:szCs w:val="20"/>
          <w:lang w:val="fr-FR"/>
        </w:rPr>
        <w:br w:type="page"/>
      </w:r>
      <w:r w:rsidRPr="00E14800">
        <w:rPr>
          <w:rFonts w:ascii="Times New Roman" w:eastAsia="Times New Roman" w:hAnsi="Times New Roman" w:cs="Times New Roman"/>
          <w:sz w:val="24"/>
          <w:szCs w:val="20"/>
          <w:lang w:val="fr-FR"/>
        </w:rPr>
        <w:lastRenderedPageBreak/>
        <w:t>TABLE  3</w:t>
      </w:r>
    </w:p>
    <w:p w14:paraId="394FC08D"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fr-FR"/>
        </w:rPr>
      </w:pPr>
      <w:r w:rsidRPr="00E14800">
        <w:rPr>
          <w:rFonts w:ascii="Times New Roman" w:eastAsia="Times New Roman" w:hAnsi="Times New Roman" w:cs="Times New Roman"/>
          <w:b/>
          <w:sz w:val="24"/>
          <w:szCs w:val="20"/>
          <w:lang w:val="fr-FR"/>
        </w:rPr>
        <w:t xml:space="preserve">Radar </w:t>
      </w:r>
      <w:proofErr w:type="spellStart"/>
      <w:r w:rsidRPr="00E14800">
        <w:rPr>
          <w:rFonts w:ascii="Times New Roman" w:eastAsia="Times New Roman" w:hAnsi="Times New Roman" w:cs="Times New Roman"/>
          <w:b/>
          <w:sz w:val="24"/>
          <w:szCs w:val="20"/>
          <w:lang w:val="fr-FR"/>
        </w:rPr>
        <w:t>antenna</w:t>
      </w:r>
      <w:proofErr w:type="spellEnd"/>
      <w:r w:rsidRPr="00E14800">
        <w:rPr>
          <w:rFonts w:ascii="Times New Roman" w:eastAsia="Times New Roman" w:hAnsi="Times New Roman" w:cs="Times New Roman"/>
          <w:b/>
          <w:sz w:val="24"/>
          <w:szCs w:val="20"/>
          <w:lang w:val="fr-FR"/>
        </w:rPr>
        <w:t xml:space="preserve"> off-axis g</w:t>
      </w:r>
      <w:r w:rsidRPr="00E14800">
        <w:rPr>
          <w:rFonts w:ascii="Times New Roman" w:eastAsia="Times New Roman" w:hAnsi="Times New Roman" w:cs="Times New Roman"/>
          <w:sz w:val="24"/>
          <w:szCs w:val="20"/>
          <w:lang w:val="fr-FR"/>
        </w:rPr>
        <w:t>a</w:t>
      </w:r>
      <w:r w:rsidRPr="00E14800">
        <w:rPr>
          <w:rFonts w:ascii="Times New Roman" w:eastAsia="Times New Roman" w:hAnsi="Times New Roman" w:cs="Times New Roman"/>
          <w:b/>
          <w:sz w:val="24"/>
          <w:szCs w:val="20"/>
          <w:lang w:val="fr-FR"/>
        </w:rPr>
        <w:t xml:space="preserve">in in </w:t>
      </w:r>
      <w:proofErr w:type="spellStart"/>
      <w:r w:rsidRPr="00E14800">
        <w:rPr>
          <w:rFonts w:ascii="Times New Roman" w:eastAsia="Times New Roman" w:hAnsi="Times New Roman" w:cs="Times New Roman"/>
          <w:b/>
          <w:sz w:val="24"/>
          <w:szCs w:val="20"/>
          <w:lang w:val="fr-FR"/>
        </w:rPr>
        <w:t>azimuth</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552"/>
        <w:gridCol w:w="2552"/>
      </w:tblGrid>
      <w:tr w:rsidR="00E14800" w:rsidRPr="00E14800" w14:paraId="15C1357F" w14:textId="77777777" w:rsidTr="00CF1744">
        <w:tc>
          <w:tcPr>
            <w:tcW w:w="2552" w:type="dxa"/>
            <w:vAlign w:val="center"/>
          </w:tcPr>
          <w:p w14:paraId="439AAA47"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Off-axis angle</w:t>
            </w:r>
            <w:r w:rsidRPr="00E14800">
              <w:rPr>
                <w:rFonts w:ascii="Times New Roman" w:eastAsia="Times New Roman" w:hAnsi="Times New Roman" w:cs="Times New Roman"/>
                <w:b/>
                <w:szCs w:val="20"/>
              </w:rPr>
              <w:br/>
              <w:t>(degrees)</w:t>
            </w:r>
          </w:p>
        </w:tc>
        <w:tc>
          <w:tcPr>
            <w:tcW w:w="2552" w:type="dxa"/>
            <w:vAlign w:val="center"/>
          </w:tcPr>
          <w:p w14:paraId="1F834375"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CH"/>
              </w:rPr>
            </w:pPr>
            <w:r w:rsidRPr="00E14800">
              <w:rPr>
                <w:rFonts w:ascii="Times New Roman" w:eastAsia="Times New Roman" w:hAnsi="Times New Roman" w:cs="Times New Roman"/>
                <w:b/>
                <w:szCs w:val="20"/>
              </w:rPr>
              <w:t>Configuration 1 gain</w:t>
            </w:r>
            <w:r w:rsidRPr="00E14800">
              <w:rPr>
                <w:rFonts w:ascii="Times New Roman" w:eastAsia="Times New Roman" w:hAnsi="Times New Roman" w:cs="Times New Roman"/>
                <w:b/>
                <w:szCs w:val="20"/>
              </w:rPr>
              <w:br/>
              <w:t>(dBi)</w:t>
            </w:r>
          </w:p>
        </w:tc>
        <w:tc>
          <w:tcPr>
            <w:tcW w:w="2552" w:type="dxa"/>
            <w:vAlign w:val="center"/>
          </w:tcPr>
          <w:p w14:paraId="09BF94EE" w14:textId="77777777" w:rsidR="00E14800" w:rsidRPr="00E14800" w:rsidRDefault="00E14800" w:rsidP="00E14800">
            <w:pPr>
              <w:keepNext/>
              <w:framePr w:hSpace="181" w:wrap="notBeside" w:vAnchor="text" w:hAnchor="text" w:xAlign="center" w:y="1"/>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CH"/>
              </w:rPr>
            </w:pPr>
            <w:r w:rsidRPr="00E14800">
              <w:rPr>
                <w:rFonts w:ascii="Times New Roman" w:eastAsia="Times New Roman" w:hAnsi="Times New Roman" w:cs="Times New Roman"/>
                <w:b/>
                <w:szCs w:val="20"/>
              </w:rPr>
              <w:t>Configuration 2 gain</w:t>
            </w:r>
            <w:r w:rsidRPr="00E14800">
              <w:rPr>
                <w:rFonts w:ascii="Times New Roman" w:eastAsia="Times New Roman" w:hAnsi="Times New Roman" w:cs="Times New Roman"/>
                <w:b/>
                <w:szCs w:val="20"/>
              </w:rPr>
              <w:br/>
              <w:t>(dBi)</w:t>
            </w:r>
          </w:p>
        </w:tc>
      </w:tr>
      <w:tr w:rsidR="00E14800" w:rsidRPr="00E14800" w14:paraId="0FA42705" w14:textId="77777777" w:rsidTr="00CF1744">
        <w:tc>
          <w:tcPr>
            <w:tcW w:w="2552" w:type="dxa"/>
            <w:vAlign w:val="center"/>
          </w:tcPr>
          <w:p w14:paraId="302E041B"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–180</w:t>
            </w:r>
          </w:p>
        </w:tc>
        <w:tc>
          <w:tcPr>
            <w:tcW w:w="2552" w:type="dxa"/>
            <w:vAlign w:val="center"/>
          </w:tcPr>
          <w:p w14:paraId="706057C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c>
          <w:tcPr>
            <w:tcW w:w="2552" w:type="dxa"/>
            <w:vAlign w:val="center"/>
          </w:tcPr>
          <w:p w14:paraId="3B142A3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r>
      <w:tr w:rsidR="00E14800" w:rsidRPr="00E14800" w14:paraId="4AEABCF7" w14:textId="77777777" w:rsidTr="00CF1744">
        <w:tc>
          <w:tcPr>
            <w:tcW w:w="2552" w:type="dxa"/>
            <w:vAlign w:val="center"/>
          </w:tcPr>
          <w:p w14:paraId="2779B6A5"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w:t>
            </w:r>
          </w:p>
        </w:tc>
        <w:tc>
          <w:tcPr>
            <w:tcW w:w="2552" w:type="dxa"/>
            <w:vAlign w:val="center"/>
          </w:tcPr>
          <w:p w14:paraId="0360AAE4"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c>
          <w:tcPr>
            <w:tcW w:w="2552" w:type="dxa"/>
            <w:vAlign w:val="center"/>
          </w:tcPr>
          <w:p w14:paraId="2E88A33A"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r>
      <w:tr w:rsidR="00E14800" w:rsidRPr="00E14800" w14:paraId="1229D692" w14:textId="77777777" w:rsidTr="00CF1744">
        <w:tc>
          <w:tcPr>
            <w:tcW w:w="2552" w:type="dxa"/>
            <w:vAlign w:val="center"/>
          </w:tcPr>
          <w:p w14:paraId="2A6021DB"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–9.5</w:t>
            </w:r>
          </w:p>
        </w:tc>
        <w:tc>
          <w:tcPr>
            <w:tcW w:w="2552" w:type="dxa"/>
            <w:vAlign w:val="center"/>
          </w:tcPr>
          <w:p w14:paraId="44FF8508"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w:t>
            </w:r>
          </w:p>
        </w:tc>
        <w:tc>
          <w:tcPr>
            <w:tcW w:w="2552" w:type="dxa"/>
            <w:vAlign w:val="center"/>
          </w:tcPr>
          <w:p w14:paraId="199F5FC5"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w:t>
            </w:r>
          </w:p>
        </w:tc>
      </w:tr>
      <w:tr w:rsidR="00E14800" w:rsidRPr="00E14800" w14:paraId="7859114D" w14:textId="77777777" w:rsidTr="00CF1744">
        <w:tc>
          <w:tcPr>
            <w:tcW w:w="2552" w:type="dxa"/>
            <w:vAlign w:val="center"/>
          </w:tcPr>
          <w:p w14:paraId="6A1955E2"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–4.5</w:t>
            </w:r>
          </w:p>
        </w:tc>
        <w:tc>
          <w:tcPr>
            <w:tcW w:w="2552" w:type="dxa"/>
            <w:vAlign w:val="center"/>
          </w:tcPr>
          <w:p w14:paraId="6900BDCE"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w:t>
            </w:r>
          </w:p>
        </w:tc>
        <w:tc>
          <w:tcPr>
            <w:tcW w:w="2552" w:type="dxa"/>
            <w:vAlign w:val="center"/>
          </w:tcPr>
          <w:p w14:paraId="5C7E6798"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14</w:t>
            </w:r>
          </w:p>
        </w:tc>
      </w:tr>
      <w:tr w:rsidR="00E14800" w:rsidRPr="00E14800" w14:paraId="763C13C6" w14:textId="77777777" w:rsidTr="00CF1744">
        <w:tc>
          <w:tcPr>
            <w:tcW w:w="2552" w:type="dxa"/>
            <w:vAlign w:val="center"/>
          </w:tcPr>
          <w:p w14:paraId="0BF9A412"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–3.3</w:t>
            </w:r>
          </w:p>
        </w:tc>
        <w:tc>
          <w:tcPr>
            <w:tcW w:w="2552" w:type="dxa"/>
            <w:vAlign w:val="center"/>
          </w:tcPr>
          <w:p w14:paraId="03180C00"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23.7</w:t>
            </w:r>
          </w:p>
        </w:tc>
        <w:tc>
          <w:tcPr>
            <w:tcW w:w="2552" w:type="dxa"/>
            <w:vAlign w:val="center"/>
          </w:tcPr>
          <w:p w14:paraId="4C911E1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29.7</w:t>
            </w:r>
          </w:p>
        </w:tc>
      </w:tr>
      <w:tr w:rsidR="00E14800" w:rsidRPr="00E14800" w14:paraId="4EA34FB7" w14:textId="77777777" w:rsidTr="00CF1744">
        <w:tc>
          <w:tcPr>
            <w:tcW w:w="2552" w:type="dxa"/>
            <w:vAlign w:val="center"/>
          </w:tcPr>
          <w:p w14:paraId="79CF8558"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w:t>
            </w:r>
          </w:p>
        </w:tc>
        <w:tc>
          <w:tcPr>
            <w:tcW w:w="2552" w:type="dxa"/>
            <w:vAlign w:val="center"/>
          </w:tcPr>
          <w:p w14:paraId="293B68E5"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24</w:t>
            </w:r>
          </w:p>
        </w:tc>
        <w:tc>
          <w:tcPr>
            <w:tcW w:w="2552" w:type="dxa"/>
            <w:vAlign w:val="center"/>
          </w:tcPr>
          <w:p w14:paraId="6733F0A1"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30</w:t>
            </w:r>
          </w:p>
        </w:tc>
      </w:tr>
      <w:tr w:rsidR="00E14800" w:rsidRPr="00E14800" w14:paraId="39957668" w14:textId="77777777" w:rsidTr="00CF1744">
        <w:tc>
          <w:tcPr>
            <w:tcW w:w="2552" w:type="dxa"/>
            <w:vAlign w:val="center"/>
          </w:tcPr>
          <w:p w14:paraId="6A3609A7"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–2.5</w:t>
            </w:r>
          </w:p>
        </w:tc>
        <w:tc>
          <w:tcPr>
            <w:tcW w:w="2552" w:type="dxa"/>
            <w:vAlign w:val="center"/>
          </w:tcPr>
          <w:p w14:paraId="361D3445"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26.9</w:t>
            </w:r>
          </w:p>
        </w:tc>
        <w:tc>
          <w:tcPr>
            <w:tcW w:w="2552" w:type="dxa"/>
            <w:vAlign w:val="center"/>
          </w:tcPr>
          <w:p w14:paraId="196B046D"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32.9</w:t>
            </w:r>
          </w:p>
        </w:tc>
      </w:tr>
      <w:tr w:rsidR="00E14800" w:rsidRPr="00E14800" w14:paraId="6EA7305E" w14:textId="77777777" w:rsidTr="00CF1744">
        <w:tc>
          <w:tcPr>
            <w:tcW w:w="2552" w:type="dxa"/>
            <w:vAlign w:val="center"/>
          </w:tcPr>
          <w:p w14:paraId="35EC3F16"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w:t>
            </w:r>
          </w:p>
        </w:tc>
        <w:tc>
          <w:tcPr>
            <w:tcW w:w="2552" w:type="dxa"/>
            <w:vAlign w:val="center"/>
          </w:tcPr>
          <w:p w14:paraId="433CF78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29.2</w:t>
            </w:r>
          </w:p>
        </w:tc>
        <w:tc>
          <w:tcPr>
            <w:tcW w:w="2552" w:type="dxa"/>
            <w:vAlign w:val="center"/>
          </w:tcPr>
          <w:p w14:paraId="14F0A2EE"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35.2</w:t>
            </w:r>
          </w:p>
        </w:tc>
      </w:tr>
      <w:tr w:rsidR="00E14800" w:rsidRPr="00E14800" w14:paraId="052BFB43" w14:textId="77777777" w:rsidTr="00CF1744">
        <w:tc>
          <w:tcPr>
            <w:tcW w:w="2552" w:type="dxa"/>
            <w:vAlign w:val="center"/>
          </w:tcPr>
          <w:p w14:paraId="1EF770EC"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–1.1</w:t>
            </w:r>
          </w:p>
        </w:tc>
        <w:tc>
          <w:tcPr>
            <w:tcW w:w="2552" w:type="dxa"/>
            <w:vAlign w:val="center"/>
          </w:tcPr>
          <w:p w14:paraId="15B3E16F"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31.2</w:t>
            </w:r>
          </w:p>
        </w:tc>
        <w:tc>
          <w:tcPr>
            <w:tcW w:w="2552" w:type="dxa"/>
            <w:vAlign w:val="center"/>
          </w:tcPr>
          <w:p w14:paraId="30DC0EAE"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37.2</w:t>
            </w:r>
          </w:p>
        </w:tc>
      </w:tr>
      <w:tr w:rsidR="00E14800" w:rsidRPr="00E14800" w14:paraId="7D459FEF" w14:textId="77777777" w:rsidTr="00CF1744">
        <w:tc>
          <w:tcPr>
            <w:tcW w:w="2552" w:type="dxa"/>
            <w:vAlign w:val="center"/>
          </w:tcPr>
          <w:p w14:paraId="0352E8D9"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c>
          <w:tcPr>
            <w:tcW w:w="2552" w:type="dxa"/>
            <w:vAlign w:val="center"/>
          </w:tcPr>
          <w:p w14:paraId="1EBB8674"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31.5</w:t>
            </w:r>
          </w:p>
        </w:tc>
        <w:tc>
          <w:tcPr>
            <w:tcW w:w="2552" w:type="dxa"/>
            <w:vAlign w:val="center"/>
          </w:tcPr>
          <w:p w14:paraId="1B21DDC5"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37.5</w:t>
            </w:r>
          </w:p>
        </w:tc>
      </w:tr>
      <w:tr w:rsidR="00E14800" w:rsidRPr="00E14800" w14:paraId="6F3EDCAB" w14:textId="77777777" w:rsidTr="00CF1744">
        <w:tc>
          <w:tcPr>
            <w:tcW w:w="2552" w:type="dxa"/>
            <w:vAlign w:val="center"/>
          </w:tcPr>
          <w:p w14:paraId="73159E10"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1.1</w:t>
            </w:r>
          </w:p>
        </w:tc>
        <w:tc>
          <w:tcPr>
            <w:tcW w:w="2552" w:type="dxa"/>
            <w:vAlign w:val="center"/>
          </w:tcPr>
          <w:p w14:paraId="1F5DD0F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31.2</w:t>
            </w:r>
          </w:p>
        </w:tc>
        <w:tc>
          <w:tcPr>
            <w:tcW w:w="2552" w:type="dxa"/>
            <w:vAlign w:val="center"/>
          </w:tcPr>
          <w:p w14:paraId="6D263EA9"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37.2</w:t>
            </w:r>
          </w:p>
        </w:tc>
      </w:tr>
      <w:tr w:rsidR="00E14800" w:rsidRPr="00E14800" w14:paraId="11D96BA1" w14:textId="77777777" w:rsidTr="00CF1744">
        <w:tc>
          <w:tcPr>
            <w:tcW w:w="2552" w:type="dxa"/>
            <w:vAlign w:val="center"/>
          </w:tcPr>
          <w:p w14:paraId="59A46EF3"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w:t>
            </w:r>
          </w:p>
        </w:tc>
        <w:tc>
          <w:tcPr>
            <w:tcW w:w="2552" w:type="dxa"/>
            <w:vAlign w:val="center"/>
          </w:tcPr>
          <w:p w14:paraId="14415099"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29.2</w:t>
            </w:r>
          </w:p>
        </w:tc>
        <w:tc>
          <w:tcPr>
            <w:tcW w:w="2552" w:type="dxa"/>
            <w:vAlign w:val="center"/>
          </w:tcPr>
          <w:p w14:paraId="28BDBBC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35.2</w:t>
            </w:r>
          </w:p>
        </w:tc>
      </w:tr>
      <w:tr w:rsidR="00E14800" w:rsidRPr="00E14800" w14:paraId="7B514382" w14:textId="77777777" w:rsidTr="00CF1744">
        <w:tc>
          <w:tcPr>
            <w:tcW w:w="2552" w:type="dxa"/>
            <w:vAlign w:val="center"/>
          </w:tcPr>
          <w:p w14:paraId="5D02CB04"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2.5</w:t>
            </w:r>
          </w:p>
        </w:tc>
        <w:tc>
          <w:tcPr>
            <w:tcW w:w="2552" w:type="dxa"/>
            <w:vAlign w:val="center"/>
          </w:tcPr>
          <w:p w14:paraId="4F3335E3"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26.9</w:t>
            </w:r>
          </w:p>
        </w:tc>
        <w:tc>
          <w:tcPr>
            <w:tcW w:w="2552" w:type="dxa"/>
            <w:vAlign w:val="center"/>
          </w:tcPr>
          <w:p w14:paraId="7AA732B5"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32.9</w:t>
            </w:r>
          </w:p>
        </w:tc>
      </w:tr>
      <w:tr w:rsidR="00E14800" w:rsidRPr="00E14800" w14:paraId="6B2082F2" w14:textId="77777777" w:rsidTr="00CF1744">
        <w:tc>
          <w:tcPr>
            <w:tcW w:w="2552" w:type="dxa"/>
            <w:vAlign w:val="center"/>
          </w:tcPr>
          <w:p w14:paraId="7797D8DF"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w:t>
            </w:r>
          </w:p>
        </w:tc>
        <w:tc>
          <w:tcPr>
            <w:tcW w:w="2552" w:type="dxa"/>
            <w:vAlign w:val="center"/>
          </w:tcPr>
          <w:p w14:paraId="1767CC97"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24</w:t>
            </w:r>
          </w:p>
        </w:tc>
        <w:tc>
          <w:tcPr>
            <w:tcW w:w="2552" w:type="dxa"/>
            <w:vAlign w:val="center"/>
          </w:tcPr>
          <w:p w14:paraId="04206DCA"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30</w:t>
            </w:r>
          </w:p>
        </w:tc>
      </w:tr>
      <w:tr w:rsidR="00E14800" w:rsidRPr="00E14800" w14:paraId="4159E6C5" w14:textId="77777777" w:rsidTr="00CF1744">
        <w:tc>
          <w:tcPr>
            <w:tcW w:w="2552" w:type="dxa"/>
            <w:vAlign w:val="center"/>
          </w:tcPr>
          <w:p w14:paraId="594C7054"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3.3</w:t>
            </w:r>
          </w:p>
        </w:tc>
        <w:tc>
          <w:tcPr>
            <w:tcW w:w="2552" w:type="dxa"/>
            <w:vAlign w:val="center"/>
          </w:tcPr>
          <w:p w14:paraId="647E2E70"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23.7</w:t>
            </w:r>
          </w:p>
        </w:tc>
        <w:tc>
          <w:tcPr>
            <w:tcW w:w="2552" w:type="dxa"/>
            <w:vAlign w:val="center"/>
          </w:tcPr>
          <w:p w14:paraId="57C87C6B"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29.7</w:t>
            </w:r>
          </w:p>
        </w:tc>
      </w:tr>
      <w:tr w:rsidR="00E14800" w:rsidRPr="00E14800" w14:paraId="2CF23E2C" w14:textId="77777777" w:rsidTr="00CF1744">
        <w:tc>
          <w:tcPr>
            <w:tcW w:w="2552" w:type="dxa"/>
            <w:vAlign w:val="center"/>
          </w:tcPr>
          <w:p w14:paraId="30F6DB80"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4.5</w:t>
            </w:r>
          </w:p>
        </w:tc>
        <w:tc>
          <w:tcPr>
            <w:tcW w:w="2552" w:type="dxa"/>
            <w:vAlign w:val="center"/>
          </w:tcPr>
          <w:p w14:paraId="094F7F5E"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w:t>
            </w:r>
          </w:p>
        </w:tc>
        <w:tc>
          <w:tcPr>
            <w:tcW w:w="2552" w:type="dxa"/>
            <w:vAlign w:val="center"/>
          </w:tcPr>
          <w:p w14:paraId="49D5DFA9"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14</w:t>
            </w:r>
          </w:p>
        </w:tc>
      </w:tr>
      <w:tr w:rsidR="00E14800" w:rsidRPr="00E14800" w14:paraId="59D24E50" w14:textId="77777777" w:rsidTr="00CF1744">
        <w:tc>
          <w:tcPr>
            <w:tcW w:w="2552" w:type="dxa"/>
            <w:vAlign w:val="center"/>
          </w:tcPr>
          <w:p w14:paraId="6447E76A"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9.5</w:t>
            </w:r>
          </w:p>
        </w:tc>
        <w:tc>
          <w:tcPr>
            <w:tcW w:w="2552" w:type="dxa"/>
            <w:vAlign w:val="center"/>
          </w:tcPr>
          <w:p w14:paraId="3585A7A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w:t>
            </w:r>
          </w:p>
        </w:tc>
        <w:tc>
          <w:tcPr>
            <w:tcW w:w="2552" w:type="dxa"/>
            <w:vAlign w:val="center"/>
          </w:tcPr>
          <w:p w14:paraId="637D527C"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w:t>
            </w:r>
          </w:p>
        </w:tc>
      </w:tr>
      <w:tr w:rsidR="00E14800" w:rsidRPr="00E14800" w14:paraId="476B906D" w14:textId="77777777" w:rsidTr="00CF1744">
        <w:tc>
          <w:tcPr>
            <w:tcW w:w="2552" w:type="dxa"/>
            <w:vAlign w:val="center"/>
          </w:tcPr>
          <w:p w14:paraId="74134926"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w:t>
            </w:r>
          </w:p>
        </w:tc>
        <w:tc>
          <w:tcPr>
            <w:tcW w:w="2552" w:type="dxa"/>
            <w:vAlign w:val="center"/>
          </w:tcPr>
          <w:p w14:paraId="22EA1AD6"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c>
          <w:tcPr>
            <w:tcW w:w="2552" w:type="dxa"/>
            <w:vAlign w:val="center"/>
          </w:tcPr>
          <w:p w14:paraId="0A144A1A"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r>
      <w:tr w:rsidR="00E14800" w:rsidRPr="00E14800" w14:paraId="0F5A1046" w14:textId="77777777" w:rsidTr="00CF1744">
        <w:tc>
          <w:tcPr>
            <w:tcW w:w="2552" w:type="dxa"/>
            <w:vAlign w:val="center"/>
          </w:tcPr>
          <w:p w14:paraId="04907C4B" w14:textId="77777777" w:rsidR="00E14800" w:rsidRPr="00E14800" w:rsidRDefault="00E14800" w:rsidP="00E14800">
            <w:pPr>
              <w:framePr w:hSpace="181" w:wrap="notBeside" w:vAnchor="text" w:hAnchor="text" w:xAlign="center" w:y="1"/>
              <w:tabs>
                <w:tab w:val="decimal" w:pos="136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180</w:t>
            </w:r>
          </w:p>
        </w:tc>
        <w:tc>
          <w:tcPr>
            <w:tcW w:w="2552" w:type="dxa"/>
            <w:vAlign w:val="center"/>
          </w:tcPr>
          <w:p w14:paraId="35FD02CB"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c>
          <w:tcPr>
            <w:tcW w:w="2552" w:type="dxa"/>
            <w:vAlign w:val="center"/>
          </w:tcPr>
          <w:p w14:paraId="4660EC67" w14:textId="77777777" w:rsidR="00E14800" w:rsidRPr="00E14800" w:rsidRDefault="00E14800" w:rsidP="00E14800">
            <w:pPr>
              <w:framePr w:hSpace="181" w:wrap="notBeside" w:vAnchor="text" w:hAnchor="text" w:xAlign="center" w:y="1"/>
              <w:tabs>
                <w:tab w:val="decimal" w:pos="1191"/>
              </w:tabs>
              <w:overflowPunct w:val="0"/>
              <w:autoSpaceDE w:val="0"/>
              <w:autoSpaceDN w:val="0"/>
              <w:adjustRightInd w:val="0"/>
              <w:spacing w:before="20" w:after="20" w:line="240" w:lineRule="auto"/>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w:t>
            </w:r>
          </w:p>
        </w:tc>
      </w:tr>
    </w:tbl>
    <w:p w14:paraId="0D2F13A4"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sz w:val="20"/>
          <w:szCs w:val="20"/>
          <w:lang w:val="en-GB"/>
        </w:rPr>
      </w:pPr>
    </w:p>
    <w:p w14:paraId="6211359F" w14:textId="2E710620" w:rsidR="00E14800" w:rsidRPr="00E14800" w:rsidRDefault="00E14800" w:rsidP="00E14800">
      <w:pPr>
        <w:keepLines/>
        <w:tabs>
          <w:tab w:val="left" w:pos="794"/>
          <w:tab w:val="left" w:pos="1191"/>
          <w:tab w:val="left" w:pos="1588"/>
          <w:tab w:val="left" w:pos="1985"/>
        </w:tabs>
        <w:overflowPunct w:val="0"/>
        <w:autoSpaceDE w:val="0"/>
        <w:autoSpaceDN w:val="0"/>
        <w:adjustRightInd w:val="0"/>
        <w:spacing w:before="480" w:line="240" w:lineRule="auto"/>
        <w:textAlignment w:val="baseline"/>
        <w:rPr>
          <w:rFonts w:ascii="Times New Roman" w:eastAsia="Times New Roman" w:hAnsi="Times New Roman" w:cs="Times New Roman"/>
          <w:caps/>
          <w:sz w:val="24"/>
          <w:szCs w:val="20"/>
        </w:rPr>
      </w:pPr>
      <w:r w:rsidRPr="00E14800">
        <w:rPr>
          <w:rFonts w:ascii="Times New Roman" w:eastAsia="Times New Roman" w:hAnsi="Times New Roman" w:cs="Times New Roman"/>
          <w:caps/>
          <w:noProof/>
          <w:sz w:val="24"/>
          <w:szCs w:val="20"/>
        </w:rPr>
        <w:drawing>
          <wp:inline distT="0" distB="0" distL="0" distR="0" wp14:anchorId="6A8033D0" wp14:editId="36DBEF1D">
            <wp:extent cx="4792980" cy="3848100"/>
            <wp:effectExtent l="0" t="0" r="7620" b="0"/>
            <wp:docPr id="36226378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92980" cy="3848100"/>
                    </a:xfrm>
                    <a:prstGeom prst="rect">
                      <a:avLst/>
                    </a:prstGeom>
                    <a:noFill/>
                    <a:ln>
                      <a:noFill/>
                    </a:ln>
                  </pic:spPr>
                </pic:pic>
              </a:graphicData>
            </a:graphic>
          </wp:inline>
        </w:drawing>
      </w:r>
    </w:p>
    <w:p w14:paraId="4942F3B2"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br w:type="page"/>
      </w:r>
      <w:r w:rsidRPr="00E14800">
        <w:rPr>
          <w:rFonts w:ascii="Times New Roman" w:eastAsia="Times New Roman" w:hAnsi="Times New Roman" w:cs="Times New Roman"/>
          <w:b/>
          <w:sz w:val="24"/>
          <w:szCs w:val="20"/>
        </w:rPr>
        <w:lastRenderedPageBreak/>
        <w:t>3.3.2</w:t>
      </w:r>
      <w:r w:rsidRPr="00E14800">
        <w:rPr>
          <w:rFonts w:ascii="Times New Roman" w:eastAsia="Times New Roman" w:hAnsi="Times New Roman" w:cs="Times New Roman"/>
          <w:b/>
          <w:sz w:val="24"/>
          <w:szCs w:val="20"/>
        </w:rPr>
        <w:tab/>
        <w:t>Track antenna</w:t>
      </w:r>
    </w:p>
    <w:p w14:paraId="288BD2D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The track antenna is a </w:t>
      </w:r>
      <w:proofErr w:type="spellStart"/>
      <w:r w:rsidRPr="00E14800">
        <w:rPr>
          <w:rFonts w:ascii="Times New Roman" w:eastAsia="Times New Roman" w:hAnsi="Times New Roman" w:cs="Times New Roman"/>
          <w:sz w:val="24"/>
          <w:szCs w:val="20"/>
        </w:rPr>
        <w:t>monopulse</w:t>
      </w:r>
      <w:proofErr w:type="spellEnd"/>
      <w:r w:rsidRPr="00E14800">
        <w:rPr>
          <w:rFonts w:ascii="Times New Roman" w:eastAsia="Times New Roman" w:hAnsi="Times New Roman" w:cs="Times New Roman"/>
          <w:sz w:val="24"/>
          <w:szCs w:val="20"/>
        </w:rPr>
        <w:t xml:space="preserve"> four-horn fed parabolic dish segment with elevation beamwidth of 1.2</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and azimuth beamwidth of 2.4</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gain is 38.5 dBi and side lobe levels are more than 20 dB below the main lobe. When designated to acquire a target, the antenna executes a limited size raster pattern and goes into track when the target is detected.</w:t>
      </w:r>
    </w:p>
    <w:p w14:paraId="1723B65B"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3.4</w:t>
      </w:r>
      <w:r w:rsidRPr="00E14800">
        <w:rPr>
          <w:rFonts w:ascii="Times New Roman" w:eastAsia="Times New Roman" w:hAnsi="Times New Roman" w:cs="Times New Roman"/>
          <w:b/>
          <w:sz w:val="24"/>
          <w:szCs w:val="20"/>
        </w:rPr>
        <w:tab/>
        <w:t>Planned radiolocation system modifications</w:t>
      </w:r>
    </w:p>
    <w:p w14:paraId="5017826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Radar detection of objects at low-elevation angles is being improved by increasing antenna gain on the horizon using existing search waveforms. Increased e.i.r.p. levels will be transmitted with the scan beam </w:t>
      </w:r>
      <w:proofErr w:type="spellStart"/>
      <w:r w:rsidRPr="00E14800">
        <w:rPr>
          <w:rFonts w:ascii="Times New Roman" w:eastAsia="Times New Roman" w:hAnsi="Times New Roman" w:cs="Times New Roman"/>
          <w:sz w:val="24"/>
          <w:szCs w:val="20"/>
        </w:rPr>
        <w:t>centred</w:t>
      </w:r>
      <w:proofErr w:type="spellEnd"/>
      <w:r w:rsidRPr="00E14800">
        <w:rPr>
          <w:rFonts w:ascii="Times New Roman" w:eastAsia="Times New Roman" w:hAnsi="Times New Roman" w:cs="Times New Roman"/>
          <w:sz w:val="24"/>
          <w:szCs w:val="20"/>
        </w:rPr>
        <w:t xml:space="preserve"> on the horizon as follows:</w:t>
      </w:r>
    </w:p>
    <w:p w14:paraId="30F24584" w14:textId="77777777" w:rsidR="00E14800" w:rsidRPr="00E14800" w:rsidRDefault="00E14800" w:rsidP="00E14800">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ab/>
        <w:t xml:space="preserve">Peak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elevation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79 dBW: average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64 dBW (search mode)</w:t>
      </w:r>
    </w:p>
    <w:p w14:paraId="5961B736" w14:textId="77777777" w:rsidR="00E14800" w:rsidRPr="00E14800" w:rsidRDefault="00E14800" w:rsidP="00E14800">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caps/>
          <w:sz w:val="24"/>
          <w:szCs w:val="20"/>
        </w:rPr>
      </w:pPr>
      <w:r w:rsidRPr="00E14800">
        <w:rPr>
          <w:rFonts w:ascii="Times New Roman" w:eastAsia="Times New Roman" w:hAnsi="Times New Roman" w:cs="Times New Roman"/>
          <w:sz w:val="24"/>
          <w:szCs w:val="20"/>
        </w:rPr>
        <w:tab/>
        <w:t xml:space="preserve">Peak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2</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elevation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79 dBW: average e.i.r.p. </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59 dBW (track mode).</w:t>
      </w:r>
    </w:p>
    <w:p w14:paraId="14BE7FC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modified search antenna aperture is identical to the existing track antenna aperture. The modified search antenna is only used below 2</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elevation. In today’s system, the track antenna is the source of the maximum peak and average e.i.r.p. (79 dBW and 59 dBW respectively). In the modified radar, the peak e.i.r.p. will remain at 79 dBW since the track and low-elevation search apertures will be the same, but the average e.i.r.p. below 2</w:t>
      </w:r>
      <w:r w:rsidRPr="00E14800">
        <w:rPr>
          <w:rFonts w:ascii="Symbol" w:eastAsia="Times New Roman" w:hAnsi="Symbol" w:cs="Times New Roman"/>
          <w:sz w:val="24"/>
          <w:szCs w:val="20"/>
        </w:rPr>
        <w:t></w:t>
      </w:r>
      <w:r w:rsidRPr="00E14800">
        <w:rPr>
          <w:rFonts w:ascii="Times New Roman" w:eastAsia="Times New Roman" w:hAnsi="Times New Roman" w:cs="Times New Roman"/>
          <w:sz w:val="24"/>
          <w:szCs w:val="20"/>
        </w:rPr>
        <w:t xml:space="preserve"> (search) will increase due to the greater pulse widths used in search than in track.</w:t>
      </w:r>
    </w:p>
    <w:p w14:paraId="6B3934CF"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4</w:t>
      </w:r>
      <w:r w:rsidRPr="00E14800">
        <w:rPr>
          <w:rFonts w:ascii="Times New Roman" w:eastAsia="Times New Roman" w:hAnsi="Times New Roman" w:cs="Times New Roman"/>
          <w:b/>
          <w:sz w:val="24"/>
          <w:szCs w:val="20"/>
        </w:rPr>
        <w:tab/>
        <w:t>Operational characteristics</w:t>
      </w:r>
    </w:p>
    <w:p w14:paraId="0CABCD88"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4.1</w:t>
      </w:r>
      <w:r w:rsidRPr="00E14800">
        <w:rPr>
          <w:rFonts w:ascii="Times New Roman" w:eastAsia="Times New Roman" w:hAnsi="Times New Roman" w:cs="Times New Roman"/>
          <w:b/>
          <w:sz w:val="24"/>
          <w:szCs w:val="20"/>
        </w:rPr>
        <w:tab/>
        <w:t xml:space="preserve">System radiation time </w:t>
      </w:r>
    </w:p>
    <w:p w14:paraId="35F89646"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For deployed ships/systems, when the ships are in potentially hazardous areas, the systems must radiate continuously.</w:t>
      </w:r>
    </w:p>
    <w:p w14:paraId="1CA9DA4B"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4.2</w:t>
      </w:r>
      <w:r w:rsidRPr="00E14800">
        <w:rPr>
          <w:rFonts w:ascii="Times New Roman" w:eastAsia="Times New Roman" w:hAnsi="Times New Roman" w:cs="Times New Roman"/>
          <w:b/>
          <w:sz w:val="24"/>
          <w:szCs w:val="20"/>
        </w:rPr>
        <w:tab/>
        <w:t>Radiolocation system geographic distribution</w:t>
      </w:r>
    </w:p>
    <w:p w14:paraId="3B28211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Approximately 800 of these radars are in use. Insofar as interactions with geostationary satellites are concerned, it can be assumed that the radars are uniformly distributed on the Earth’s sea surface and that one-third of them are visible to a geostationary satellite. However, locally up to 70 of these radars could be operating within a 200 km</w:t>
      </w:r>
      <w:r w:rsidRPr="00E14800">
        <w:rPr>
          <w:rFonts w:ascii="Times New Roman" w:eastAsia="Times New Roman" w:hAnsi="Times New Roman" w:cs="Times New Roman"/>
          <w:sz w:val="24"/>
          <w:szCs w:val="20"/>
          <w:vertAlign w:val="superscript"/>
        </w:rPr>
        <w:t>2</w:t>
      </w:r>
      <w:r w:rsidRPr="00E14800">
        <w:rPr>
          <w:rFonts w:ascii="Times New Roman" w:eastAsia="Times New Roman" w:hAnsi="Times New Roman" w:cs="Times New Roman"/>
          <w:sz w:val="24"/>
          <w:szCs w:val="20"/>
        </w:rPr>
        <w:t xml:space="preserve"> area and located from 1 km offshore to the radar horizon.</w:t>
      </w:r>
    </w:p>
    <w:p w14:paraId="0D89A7B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number of radars operating in the 13.75-14 GHz band is approximately 333.</w:t>
      </w:r>
    </w:p>
    <w:p w14:paraId="74F44B88"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The probability, </w:t>
      </w:r>
      <w:r w:rsidRPr="00E14800">
        <w:rPr>
          <w:rFonts w:ascii="Times New Roman" w:eastAsia="Times New Roman" w:hAnsi="Times New Roman" w:cs="Times New Roman"/>
          <w:i/>
          <w:iCs/>
          <w:sz w:val="24"/>
          <w:szCs w:val="20"/>
        </w:rPr>
        <w:t>P</w:t>
      </w:r>
      <w:r w:rsidRPr="00E14800">
        <w:rPr>
          <w:rFonts w:ascii="Times New Roman" w:eastAsia="Times New Roman" w:hAnsi="Times New Roman" w:cs="Times New Roman"/>
          <w:i/>
          <w:iCs/>
          <w:sz w:val="24"/>
          <w:szCs w:val="20"/>
          <w:vertAlign w:val="subscript"/>
          <w:lang w:val="fr-FR"/>
        </w:rPr>
        <w:t>c</w:t>
      </w:r>
      <w:r w:rsidRPr="00E14800">
        <w:rPr>
          <w:rFonts w:ascii="Times New Roman" w:eastAsia="Times New Roman" w:hAnsi="Times New Roman" w:cs="Times New Roman"/>
          <w:sz w:val="24"/>
          <w:szCs w:val="20"/>
        </w:rPr>
        <w:t>, that a single FSS transmitter would operate co-frequency with a given radar operating in the 13.75-14 GHz band is approximately:</w:t>
      </w:r>
    </w:p>
    <w:p w14:paraId="5B028CC0" w14:textId="77777777" w:rsidR="00E14800" w:rsidRPr="00E14800" w:rsidRDefault="00E14800" w:rsidP="00E14800">
      <w:pPr>
        <w:tabs>
          <w:tab w:val="left" w:pos="794"/>
          <w:tab w:val="center" w:pos="4820"/>
          <w:tab w:val="right" w:pos="9639"/>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i/>
          <w:sz w:val="24"/>
          <w:szCs w:val="20"/>
        </w:rPr>
        <w:t>P</w:t>
      </w:r>
      <w:r w:rsidRPr="00E14800">
        <w:rPr>
          <w:rFonts w:ascii="Times New Roman" w:eastAsia="Times New Roman" w:hAnsi="Times New Roman" w:cs="Times New Roman"/>
          <w:i/>
          <w:iCs/>
          <w:sz w:val="24"/>
          <w:szCs w:val="20"/>
          <w:vertAlign w:val="subscript"/>
        </w:rPr>
        <w:t>c</w:t>
      </w:r>
      <w:r w:rsidRPr="00E14800">
        <w:rPr>
          <w:rFonts w:ascii="Times New Roman" w:eastAsia="Times New Roman" w:hAnsi="Times New Roman" w:cs="Times New Roman"/>
          <w:sz w:val="24"/>
          <w:szCs w:val="20"/>
        </w:rPr>
        <w:t xml:space="preserve"> </w:t>
      </w:r>
      <w:r w:rsidRPr="00E14800">
        <w:rPr>
          <w:rFonts w:ascii="Symbol" w:eastAsia="Times New Roman" w:hAnsi="Symbol" w:cs="Times New Roman"/>
          <w:sz w:val="24"/>
          <w:szCs w:val="20"/>
          <w:lang w:val="fr-FR"/>
        </w:rPr>
        <w:t></w:t>
      </w:r>
      <w:r w:rsidRPr="00E14800">
        <w:rPr>
          <w:rFonts w:ascii="Times New Roman" w:eastAsia="Times New Roman" w:hAnsi="Times New Roman" w:cs="Times New Roman"/>
          <w:sz w:val="24"/>
          <w:szCs w:val="20"/>
        </w:rPr>
        <w:t xml:space="preserve"> </w:t>
      </w:r>
      <w:r w:rsidRPr="00E14800">
        <w:rPr>
          <w:rFonts w:ascii="Times New Roman" w:eastAsia="Times New Roman" w:hAnsi="Times New Roman" w:cs="Times New Roman"/>
          <w:i/>
          <w:sz w:val="24"/>
          <w:szCs w:val="20"/>
        </w:rPr>
        <w:t>BW</w:t>
      </w:r>
      <w:r w:rsidRPr="00E14800">
        <w:rPr>
          <w:rFonts w:ascii="Tms Rmn" w:eastAsia="Times New Roman" w:hAnsi="Tms Rmn" w:cs="Times New Roman"/>
          <w:iCs/>
          <w:sz w:val="12"/>
          <w:szCs w:val="20"/>
        </w:rPr>
        <w:t> </w:t>
      </w:r>
      <w:r w:rsidRPr="00E14800">
        <w:rPr>
          <w:rFonts w:ascii="Times New Roman" w:eastAsia="Times New Roman" w:hAnsi="Times New Roman" w:cs="Times New Roman"/>
          <w:sz w:val="24"/>
          <w:szCs w:val="20"/>
        </w:rPr>
        <w:t>/</w:t>
      </w:r>
      <w:r w:rsidRPr="00E14800">
        <w:rPr>
          <w:rFonts w:ascii="Tms Rmn" w:eastAsia="Times New Roman" w:hAnsi="Tms Rmn" w:cs="Times New Roman"/>
          <w:sz w:val="12"/>
          <w:szCs w:val="20"/>
        </w:rPr>
        <w:t> </w:t>
      </w:r>
      <w:r w:rsidRPr="00E14800">
        <w:rPr>
          <w:rFonts w:ascii="Times New Roman" w:eastAsia="Times New Roman" w:hAnsi="Times New Roman" w:cs="Times New Roman"/>
          <w:sz w:val="24"/>
          <w:szCs w:val="20"/>
        </w:rPr>
        <w:t>250</w:t>
      </w:r>
    </w:p>
    <w:p w14:paraId="0BDE94C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where </w:t>
      </w:r>
      <w:r w:rsidRPr="00E14800">
        <w:rPr>
          <w:rFonts w:ascii="Times New Roman" w:eastAsia="Times New Roman" w:hAnsi="Times New Roman" w:cs="Times New Roman"/>
          <w:i/>
          <w:sz w:val="24"/>
          <w:szCs w:val="20"/>
        </w:rPr>
        <w:t>BW</w:t>
      </w:r>
      <w:r w:rsidRPr="00E14800">
        <w:rPr>
          <w:rFonts w:ascii="Times New Roman" w:eastAsia="Times New Roman" w:hAnsi="Times New Roman" w:cs="Times New Roman"/>
          <w:sz w:val="24"/>
          <w:szCs w:val="20"/>
        </w:rPr>
        <w:t xml:space="preserve"> is the interferer’s bandwidth (MHz).</w:t>
      </w:r>
    </w:p>
    <w:p w14:paraId="74FDF61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probability that an interferer’s emission spectrum would overlap the passband of one or more radars aboard a cluster of ships can be much higher than that.</w:t>
      </w:r>
    </w:p>
    <w:p w14:paraId="4DD60CB2"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br w:type="page"/>
      </w:r>
      <w:r w:rsidRPr="00E14800">
        <w:rPr>
          <w:rFonts w:ascii="Times New Roman" w:eastAsia="Times New Roman" w:hAnsi="Times New Roman" w:cs="Times New Roman"/>
          <w:b/>
          <w:sz w:val="24"/>
          <w:szCs w:val="20"/>
        </w:rPr>
        <w:lastRenderedPageBreak/>
        <w:t>4.3</w:t>
      </w:r>
      <w:r w:rsidRPr="00E14800">
        <w:rPr>
          <w:rFonts w:ascii="Times New Roman" w:eastAsia="Times New Roman" w:hAnsi="Times New Roman" w:cs="Times New Roman"/>
          <w:b/>
          <w:sz w:val="24"/>
          <w:szCs w:val="20"/>
        </w:rPr>
        <w:tab/>
        <w:t>Range of radiolocation antenna heights</w:t>
      </w:r>
    </w:p>
    <w:p w14:paraId="27B1E1C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system mount deck height varies from 3 to 36 m above the waterline. The search antenna is approximately 5 m above the deck and the track antenna is approximately 4 m above the deck.</w:t>
      </w:r>
    </w:p>
    <w:p w14:paraId="6E2E81D3"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5</w:t>
      </w:r>
      <w:r w:rsidRPr="00E14800">
        <w:rPr>
          <w:rFonts w:ascii="Times New Roman" w:eastAsia="Times New Roman" w:hAnsi="Times New Roman" w:cs="Times New Roman"/>
          <w:b/>
          <w:sz w:val="24"/>
          <w:szCs w:val="20"/>
        </w:rPr>
        <w:tab/>
        <w:t>Criteria for protection of the radars’ mission</w:t>
      </w:r>
    </w:p>
    <w:p w14:paraId="09377E42"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5.1</w:t>
      </w:r>
      <w:r w:rsidRPr="00E14800">
        <w:rPr>
          <w:rFonts w:ascii="Times New Roman" w:eastAsia="Times New Roman" w:hAnsi="Times New Roman" w:cs="Times New Roman"/>
          <w:b/>
          <w:sz w:val="24"/>
          <w:szCs w:val="20"/>
        </w:rPr>
        <w:tab/>
        <w:t>Surveillance requirements</w:t>
      </w:r>
    </w:p>
    <w:p w14:paraId="30F34E2B"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This radiolocation device is not a traditional surveillance type radiolocation device, but rather an integrated part of a larger weapon system provided to protect a ship from incoming threats. Its use is driven by the threat environment. The demand for use is 100% when operating close to shorelines.</w:t>
      </w:r>
    </w:p>
    <w:p w14:paraId="010A9733"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5.2</w:t>
      </w:r>
      <w:r w:rsidRPr="00E14800">
        <w:rPr>
          <w:rFonts w:ascii="Times New Roman" w:eastAsia="Times New Roman" w:hAnsi="Times New Roman" w:cs="Times New Roman"/>
          <w:b/>
          <w:sz w:val="24"/>
          <w:szCs w:val="20"/>
        </w:rPr>
        <w:tab/>
        <w:t>Interference threshold</w:t>
      </w:r>
    </w:p>
    <w:p w14:paraId="0E572F4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b/>
          <w:sz w:val="24"/>
          <w:szCs w:val="20"/>
        </w:rPr>
      </w:pPr>
      <w:r w:rsidRPr="00E14800">
        <w:rPr>
          <w:rFonts w:ascii="Times New Roman" w:eastAsia="Times New Roman" w:hAnsi="Times New Roman" w:cs="Times New Roman"/>
          <w:sz w:val="24"/>
          <w:szCs w:val="20"/>
        </w:rPr>
        <w:t>Recommendation ITU-R M.1461 – Procedures for determining the potential for interference between radars operating in the radiodetermination service and systems in other services, contains information on the interference threshold power level to be used in calculations of the potential for interference into radars.</w:t>
      </w:r>
    </w:p>
    <w:p w14:paraId="41BCC58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Interfering signals of the noise-like continuous-carrier type that is characteristic of all conventional communications services exert a virtually unalterable desensitizing effect on radiolocation radars, regardless of the radars’ waveform and signal processing. Consequently, the desensitization is predictably related to the intensity of the interference. In any azimuth sector in which such interference arrives, its power-spectral density simply adds to the power spectral density of the radar receiving system thermal noise, to within a reasonable approximation. If power spectral density of radar-receiver noise in the absence of interference is denoted by </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xml:space="preserve"> and that of noise-like interference by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the resultant effective noise power spectral density becomes simply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w:t>
      </w:r>
      <w:r w:rsidRPr="00E14800">
        <w:rPr>
          <w:rFonts w:ascii="Symbol" w:eastAsia="Times New Roman" w:hAnsi="Symbol" w:cs="Times New Roman"/>
          <w:sz w:val="24"/>
          <w:szCs w:val="20"/>
          <w:lang w:val="fr-FR"/>
        </w:rPr>
        <w:t></w:t>
      </w:r>
      <w:r w:rsidRPr="00E14800">
        <w:rPr>
          <w:rFonts w:ascii="Times New Roman" w:eastAsia="Times New Roman" w:hAnsi="Times New Roman" w:cs="Times New Roman"/>
          <w:sz w:val="24"/>
          <w:szCs w:val="20"/>
        </w:rPr>
        <w:t> </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w:t>
      </w:r>
    </w:p>
    <w:p w14:paraId="01F1B2A2"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An increase of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w:t>
      </w:r>
      <w:r w:rsidRPr="00E14800">
        <w:rPr>
          <w:rFonts w:ascii="Symbol" w:eastAsia="Times New Roman" w:hAnsi="Symbol" w:cs="Times New Roman"/>
          <w:sz w:val="24"/>
          <w:szCs w:val="20"/>
          <w:lang w:val="fr-FR"/>
        </w:rPr>
        <w:t></w:t>
      </w:r>
      <w:r w:rsidRPr="00E14800">
        <w:rPr>
          <w:rFonts w:ascii="Times New Roman" w:eastAsia="Times New Roman" w:hAnsi="Times New Roman" w:cs="Times New Roman"/>
          <w:sz w:val="24"/>
          <w:szCs w:val="20"/>
        </w:rPr>
        <w:t> </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xml:space="preserve">, relative to </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vertAlign w:val="subscript"/>
        </w:rPr>
        <w:t>0</w:t>
      </w:r>
      <w:r w:rsidRPr="00E14800">
        <w:rPr>
          <w:rFonts w:ascii="Times New Roman" w:eastAsia="Times New Roman" w:hAnsi="Times New Roman" w:cs="Times New Roman"/>
          <w:sz w:val="24"/>
          <w:szCs w:val="20"/>
        </w:rPr>
        <w:t>, of about 1 dB would constitute significant degradation for the radiolocation service, even if it occurs only when the interference couples via the radar main beam. Such an increase corresponds to an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rPr>
        <w:t> </w:t>
      </w:r>
      <w:r w:rsidRPr="00E14800">
        <w:rPr>
          <w:rFonts w:ascii="Symbol" w:eastAsia="Times New Roman" w:hAnsi="Symbol" w:cs="Times New Roman"/>
          <w:sz w:val="24"/>
          <w:szCs w:val="20"/>
          <w:lang w:val="fr-FR"/>
        </w:rPr>
        <w:t></w:t>
      </w:r>
      <w:r w:rsidRPr="00E14800">
        <w:rPr>
          <w:rFonts w:ascii="Times New Roman" w:eastAsia="Times New Roman" w:hAnsi="Times New Roman" w:cs="Times New Roman"/>
          <w:sz w:val="24"/>
          <w:szCs w:val="20"/>
        </w:rPr>
        <w:t> </w:t>
      </w:r>
      <w:proofErr w:type="gramStart"/>
      <w:r w:rsidRPr="00E14800">
        <w:rPr>
          <w:rFonts w:ascii="Times New Roman" w:eastAsia="Times New Roman" w:hAnsi="Times New Roman" w:cs="Times New Roman"/>
          <w:i/>
          <w:sz w:val="24"/>
          <w:szCs w:val="20"/>
        </w:rPr>
        <w:t>N</w:t>
      </w:r>
      <w:r w:rsidRPr="00E14800">
        <w:rPr>
          <w:rFonts w:ascii="Tms Rmn" w:eastAsia="Times New Roman" w:hAnsi="Tms Rmn" w:cs="Times New Roman"/>
          <w:iCs/>
          <w:sz w:val="12"/>
          <w:szCs w:val="20"/>
        </w:rPr>
        <w:t> </w:t>
      </w:r>
      <w:r w:rsidRPr="00E14800">
        <w:rPr>
          <w:rFonts w:ascii="Times New Roman" w:eastAsia="Times New Roman" w:hAnsi="Times New Roman" w:cs="Times New Roman"/>
          <w:sz w:val="24"/>
          <w:szCs w:val="20"/>
        </w:rPr>
        <w:t>)</w:t>
      </w:r>
      <w:proofErr w:type="gramEnd"/>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rPr>
        <w:t xml:space="preserve"> ratio of 1.26, or an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rPr>
        <w:t xml:space="preserve"> ratio of about –6 </w:t>
      </w:r>
      <w:proofErr w:type="spellStart"/>
      <w:r w:rsidRPr="00E14800">
        <w:rPr>
          <w:rFonts w:ascii="Times New Roman" w:eastAsia="Times New Roman" w:hAnsi="Times New Roman" w:cs="Times New Roman"/>
          <w:sz w:val="24"/>
          <w:szCs w:val="20"/>
        </w:rPr>
        <w:t>dB.</w:t>
      </w:r>
      <w:proofErr w:type="spellEnd"/>
    </w:p>
    <w:p w14:paraId="305E94AB"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This applies to the aggregate effect of multiple interferers, when present; the tolerable </w:t>
      </w:r>
      <w:r w:rsidRPr="00E14800">
        <w:rPr>
          <w:rFonts w:ascii="Times New Roman" w:eastAsia="Times New Roman" w:hAnsi="Times New Roman" w:cs="Times New Roman"/>
          <w:i/>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sz w:val="24"/>
          <w:szCs w:val="20"/>
        </w:rPr>
        <w:t>N</w:t>
      </w:r>
      <w:r w:rsidRPr="00E14800">
        <w:rPr>
          <w:rFonts w:ascii="Times New Roman" w:eastAsia="Times New Roman" w:hAnsi="Times New Roman" w:cs="Times New Roman"/>
          <w:sz w:val="24"/>
          <w:szCs w:val="20"/>
        </w:rPr>
        <w:t xml:space="preserve"> ratio for an individual interferer depends on the number of simultaneous interferers and their </w:t>
      </w:r>
      <w:proofErr w:type="gramStart"/>
      <w:r w:rsidRPr="00E14800">
        <w:rPr>
          <w:rFonts w:ascii="Times New Roman" w:eastAsia="Times New Roman" w:hAnsi="Times New Roman" w:cs="Times New Roman"/>
          <w:sz w:val="24"/>
          <w:szCs w:val="20"/>
        </w:rPr>
        <w:t>geometry, and</w:t>
      </w:r>
      <w:proofErr w:type="gramEnd"/>
      <w:r w:rsidRPr="00E14800">
        <w:rPr>
          <w:rFonts w:ascii="Times New Roman" w:eastAsia="Times New Roman" w:hAnsi="Times New Roman" w:cs="Times New Roman"/>
          <w:sz w:val="24"/>
          <w:szCs w:val="20"/>
        </w:rPr>
        <w:t xml:space="preserve"> needs to be assessed in the context of a given scenario.</w:t>
      </w:r>
    </w:p>
    <w:p w14:paraId="377A3738"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Because the –6 dB </w:t>
      </w:r>
      <w:r w:rsidRPr="00E14800">
        <w:rPr>
          <w:rFonts w:ascii="Times New Roman" w:eastAsia="Times New Roman" w:hAnsi="Times New Roman" w:cs="Times New Roman"/>
          <w:i/>
          <w:iCs/>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iCs/>
          <w:sz w:val="24"/>
          <w:szCs w:val="20"/>
        </w:rPr>
        <w:t xml:space="preserve">N </w:t>
      </w:r>
      <w:r w:rsidRPr="00E14800">
        <w:rPr>
          <w:rFonts w:ascii="Times New Roman" w:eastAsia="Times New Roman" w:hAnsi="Times New Roman" w:cs="Times New Roman"/>
          <w:sz w:val="24"/>
          <w:szCs w:val="20"/>
        </w:rPr>
        <w:t xml:space="preserve">ratio desensitization threshold applies when the strongest coupling condition occurs, including coupling via the radar’s main beam, as well as when coupling is weaker (as via radar-antenna side-lobes) it can be expressed for any </w:t>
      </w:r>
      <w:proofErr w:type="gramStart"/>
      <w:r w:rsidRPr="00E14800">
        <w:rPr>
          <w:rFonts w:ascii="Times New Roman" w:eastAsia="Times New Roman" w:hAnsi="Times New Roman" w:cs="Times New Roman"/>
          <w:sz w:val="24"/>
          <w:szCs w:val="20"/>
        </w:rPr>
        <w:t>particular radar</w:t>
      </w:r>
      <w:proofErr w:type="gramEnd"/>
      <w:r w:rsidRPr="00E14800">
        <w:rPr>
          <w:rFonts w:ascii="Times New Roman" w:eastAsia="Times New Roman" w:hAnsi="Times New Roman" w:cs="Times New Roman"/>
          <w:sz w:val="24"/>
          <w:szCs w:val="20"/>
        </w:rPr>
        <w:t xml:space="preserve"> as a pfd limit. If the antenna main beam capture area is 0.5 m</w:t>
      </w:r>
      <w:r w:rsidRPr="00E14800">
        <w:rPr>
          <w:rFonts w:ascii="Times New Roman" w:eastAsia="Times New Roman" w:hAnsi="Times New Roman" w:cs="Times New Roman"/>
          <w:sz w:val="24"/>
          <w:szCs w:val="20"/>
          <w:vertAlign w:val="superscript"/>
        </w:rPr>
        <w:t>2</w:t>
      </w:r>
      <w:r w:rsidRPr="00E14800">
        <w:rPr>
          <w:rFonts w:ascii="Times New Roman" w:eastAsia="Times New Roman" w:hAnsi="Times New Roman" w:cs="Times New Roman"/>
          <w:sz w:val="24"/>
          <w:szCs w:val="20"/>
        </w:rPr>
        <w:t>, the desensitization threshold for interference from commu</w:t>
      </w:r>
      <w:r w:rsidRPr="00E14800">
        <w:rPr>
          <w:rFonts w:ascii="Times New Roman" w:eastAsia="Times New Roman" w:hAnsi="Times New Roman" w:cs="Times New Roman"/>
          <w:sz w:val="24"/>
          <w:szCs w:val="20"/>
        </w:rPr>
        <w:softHyphen/>
        <w:t xml:space="preserve">nications transmitters will then be –164 </w:t>
      </w:r>
      <w:proofErr w:type="gramStart"/>
      <w:r w:rsidRPr="00E14800">
        <w:rPr>
          <w:rFonts w:ascii="Times New Roman" w:eastAsia="Times New Roman" w:hAnsi="Times New Roman" w:cs="Times New Roman"/>
          <w:sz w:val="24"/>
          <w:szCs w:val="20"/>
        </w:rPr>
        <w:t>dB(</w:t>
      </w:r>
      <w:proofErr w:type="gramEnd"/>
      <w:r w:rsidRPr="00E14800">
        <w:rPr>
          <w:rFonts w:ascii="Times New Roman" w:eastAsia="Times New Roman" w:hAnsi="Times New Roman" w:cs="Times New Roman"/>
          <w:sz w:val="24"/>
          <w:szCs w:val="20"/>
        </w:rPr>
        <w:t>W/(m</w:t>
      </w:r>
      <w:r w:rsidRPr="00E14800">
        <w:rPr>
          <w:rFonts w:ascii="Times New Roman" w:eastAsia="Times New Roman" w:hAnsi="Times New Roman" w:cs="Times New Roman"/>
          <w:sz w:val="24"/>
          <w:szCs w:val="20"/>
          <w:vertAlign w:val="superscript"/>
        </w:rPr>
        <w:t>2</w:t>
      </w:r>
      <w:r w:rsidRPr="00E14800">
        <w:rPr>
          <w:rFonts w:ascii="Times New Roman" w:eastAsia="Times New Roman" w:hAnsi="Times New Roman" w:cs="Times New Roman"/>
          <w:sz w:val="24"/>
          <w:szCs w:val="20"/>
        </w:rPr>
        <w:t> </w:t>
      </w:r>
      <w:r w:rsidRPr="00E14800">
        <w:rPr>
          <w:rFonts w:ascii="Symbol" w:eastAsia="Times New Roman" w:hAnsi="Symbol" w:cs="Times New Roman"/>
          <w:sz w:val="24"/>
          <w:szCs w:val="20"/>
          <w:lang w:val="es-ES"/>
        </w:rPr>
        <w:t></w:t>
      </w:r>
      <w:r w:rsidRPr="00E14800">
        <w:rPr>
          <w:rFonts w:ascii="Times New Roman" w:eastAsia="Times New Roman" w:hAnsi="Times New Roman" w:cs="Times New Roman"/>
          <w:sz w:val="24"/>
          <w:szCs w:val="20"/>
        </w:rPr>
        <w:t xml:space="preserve"> 4 kHz)) for coupling via the main beam. </w:t>
      </w:r>
      <w:r w:rsidRPr="00E14800">
        <w:rPr>
          <w:rFonts w:ascii="Times New Roman" w:eastAsia="Times New Roman" w:hAnsi="Times New Roman" w:cs="Times New Roman"/>
          <w:sz w:val="24"/>
          <w:szCs w:val="20"/>
        </w:rPr>
        <w:br w:type="page"/>
      </w:r>
      <w:r w:rsidRPr="00E14800">
        <w:rPr>
          <w:rFonts w:ascii="Times New Roman" w:eastAsia="Times New Roman" w:hAnsi="Times New Roman" w:cs="Times New Roman"/>
          <w:sz w:val="24"/>
          <w:szCs w:val="20"/>
        </w:rPr>
        <w:lastRenderedPageBreak/>
        <w:t xml:space="preserve">For coupling via side-lobes or a combination of main beam and side-lobes from multiple sources, the impinged </w:t>
      </w:r>
      <w:proofErr w:type="spellStart"/>
      <w:r w:rsidRPr="00E14800">
        <w:rPr>
          <w:rFonts w:ascii="Times New Roman" w:eastAsia="Times New Roman" w:hAnsi="Times New Roman" w:cs="Times New Roman"/>
          <w:sz w:val="24"/>
          <w:szCs w:val="20"/>
        </w:rPr>
        <w:t>pfd’s</w:t>
      </w:r>
      <w:proofErr w:type="spellEnd"/>
      <w:r w:rsidRPr="00E14800">
        <w:rPr>
          <w:rFonts w:ascii="Times New Roman" w:eastAsia="Times New Roman" w:hAnsi="Times New Roman" w:cs="Times New Roman"/>
          <w:sz w:val="24"/>
          <w:szCs w:val="20"/>
        </w:rPr>
        <w:t xml:space="preserve"> must be weighted according to the pertinent side-lobe suppression factors and aggregated before comparing them with this pfd limit. If that limit is exceeded for any radar beam</w:t>
      </w:r>
      <w:r w:rsidRPr="00E14800">
        <w:rPr>
          <w:rFonts w:ascii="Times New Roman" w:eastAsia="Times New Roman" w:hAnsi="Times New Roman" w:cs="Times New Roman"/>
          <w:sz w:val="24"/>
          <w:szCs w:val="20"/>
        </w:rPr>
        <w:noBreakHyphen/>
        <w:t>pointing direction, it will unacceptably degrade radar coverage.</w:t>
      </w:r>
    </w:p>
    <w:p w14:paraId="66A53AAE"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notably including false target generation, can be inflicted by such unwanted pulsed signals.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6BC90F28"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5.3</w:t>
      </w:r>
      <w:r w:rsidRPr="00E14800">
        <w:rPr>
          <w:rFonts w:ascii="Times New Roman" w:eastAsia="Times New Roman" w:hAnsi="Times New Roman" w:cs="Times New Roman"/>
          <w:b/>
          <w:sz w:val="24"/>
          <w:szCs w:val="20"/>
        </w:rPr>
        <w:tab/>
        <w:t>Overall protection criteria</w:t>
      </w:r>
    </w:p>
    <w:p w14:paraId="1B576B98"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In order that the radar might be able to effectively locate and discriminate targets in the presence of noise-like continuous interference, the above aggregate interference threshold level of </w:t>
      </w:r>
      <w:r w:rsidRPr="00E14800">
        <w:rPr>
          <w:rFonts w:ascii="Symbol" w:eastAsia="Times New Roman" w:hAnsi="Symbol" w:cs="Times New Roman"/>
          <w:sz w:val="24"/>
          <w:szCs w:val="20"/>
        </w:rPr>
        <w:noBreakHyphen/>
      </w:r>
      <w:r w:rsidRPr="00E14800">
        <w:rPr>
          <w:rFonts w:ascii="Times New Roman" w:eastAsia="Times New Roman" w:hAnsi="Times New Roman" w:cs="Times New Roman"/>
          <w:sz w:val="24"/>
          <w:szCs w:val="20"/>
        </w:rPr>
        <w:t>164 </w:t>
      </w:r>
      <w:proofErr w:type="gramStart"/>
      <w:r w:rsidRPr="00E14800">
        <w:rPr>
          <w:rFonts w:ascii="Times New Roman" w:eastAsia="Times New Roman" w:hAnsi="Times New Roman" w:cs="Times New Roman"/>
          <w:sz w:val="24"/>
          <w:szCs w:val="20"/>
        </w:rPr>
        <w:t>dB(</w:t>
      </w:r>
      <w:proofErr w:type="gramEnd"/>
      <w:r w:rsidRPr="00E14800">
        <w:rPr>
          <w:rFonts w:ascii="Times New Roman" w:eastAsia="Times New Roman" w:hAnsi="Times New Roman" w:cs="Times New Roman"/>
          <w:sz w:val="24"/>
          <w:szCs w:val="20"/>
        </w:rPr>
        <w:t>W/(m</w:t>
      </w:r>
      <w:r w:rsidRPr="00E14800">
        <w:rPr>
          <w:rFonts w:ascii="Times New Roman" w:eastAsia="Times New Roman" w:hAnsi="Times New Roman" w:cs="Times New Roman"/>
          <w:sz w:val="24"/>
          <w:szCs w:val="20"/>
          <w:vertAlign w:val="superscript"/>
        </w:rPr>
        <w:t>2</w:t>
      </w:r>
      <w:r w:rsidRPr="00E14800">
        <w:rPr>
          <w:rFonts w:ascii="Times New Roman" w:eastAsia="Times New Roman" w:hAnsi="Times New Roman" w:cs="Times New Roman"/>
          <w:sz w:val="24"/>
          <w:szCs w:val="20"/>
        </w:rPr>
        <w:t> </w:t>
      </w:r>
      <w:r w:rsidRPr="00E14800">
        <w:rPr>
          <w:rFonts w:ascii="Symbol" w:eastAsia="Times New Roman" w:hAnsi="Symbol" w:cs="Times New Roman"/>
          <w:sz w:val="24"/>
          <w:szCs w:val="20"/>
          <w:lang w:val="es-ES"/>
        </w:rPr>
        <w:t></w:t>
      </w:r>
      <w:r w:rsidRPr="00E14800">
        <w:rPr>
          <w:rFonts w:ascii="Times New Roman" w:eastAsia="Times New Roman" w:hAnsi="Times New Roman" w:cs="Times New Roman"/>
          <w:sz w:val="24"/>
          <w:szCs w:val="20"/>
        </w:rPr>
        <w:t xml:space="preserve"> 4 kHz)) must not be exceeded at the radars described in § 2 through 5. The corresponding </w:t>
      </w:r>
      <w:r w:rsidRPr="00E14800">
        <w:rPr>
          <w:rFonts w:ascii="Times New Roman" w:eastAsia="Times New Roman" w:hAnsi="Times New Roman" w:cs="Times New Roman"/>
          <w:i/>
          <w:iCs/>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iCs/>
          <w:sz w:val="24"/>
          <w:szCs w:val="20"/>
        </w:rPr>
        <w:t xml:space="preserve">N </w:t>
      </w:r>
      <w:r w:rsidRPr="00E14800">
        <w:rPr>
          <w:rFonts w:ascii="Times New Roman" w:eastAsia="Times New Roman" w:hAnsi="Times New Roman" w:cs="Times New Roman"/>
          <w:sz w:val="24"/>
          <w:szCs w:val="20"/>
        </w:rPr>
        <w:t xml:space="preserve">ratio of –6 dB would correlate to a 1 dB loss in range or radar-cross-section sensitivity. This is equivalent to a 6% loss in range coverage for a given radar-cross-section target) or a 26% increase in minimum detectable radar-cross section at a given </w:t>
      </w:r>
      <w:proofErr w:type="gramStart"/>
      <w:r w:rsidRPr="00E14800">
        <w:rPr>
          <w:rFonts w:ascii="Times New Roman" w:eastAsia="Times New Roman" w:hAnsi="Times New Roman" w:cs="Times New Roman"/>
          <w:sz w:val="24"/>
          <w:szCs w:val="20"/>
        </w:rPr>
        <w:t>range, and</w:t>
      </w:r>
      <w:proofErr w:type="gramEnd"/>
      <w:r w:rsidRPr="00E14800">
        <w:rPr>
          <w:rFonts w:ascii="Times New Roman" w:eastAsia="Times New Roman" w:hAnsi="Times New Roman" w:cs="Times New Roman"/>
          <w:sz w:val="24"/>
          <w:szCs w:val="20"/>
        </w:rPr>
        <w:t xml:space="preserve"> is the maximum interference level that can be tolerated from any direction in the surveillance volume.</w:t>
      </w:r>
    </w:p>
    <w:p w14:paraId="03C755A7"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E14800">
        <w:rPr>
          <w:rFonts w:ascii="Times New Roman" w:eastAsia="Times New Roman" w:hAnsi="Times New Roman" w:cs="Times New Roman"/>
          <w:b/>
          <w:sz w:val="24"/>
          <w:szCs w:val="20"/>
        </w:rPr>
        <w:t>6</w:t>
      </w:r>
      <w:r w:rsidRPr="00E14800">
        <w:rPr>
          <w:rFonts w:ascii="Times New Roman" w:eastAsia="Times New Roman" w:hAnsi="Times New Roman" w:cs="Times New Roman"/>
          <w:b/>
          <w:sz w:val="24"/>
          <w:szCs w:val="20"/>
        </w:rPr>
        <w:tab/>
        <w:t xml:space="preserve">Tabular </w:t>
      </w:r>
      <w:proofErr w:type="gramStart"/>
      <w:r w:rsidRPr="00E14800">
        <w:rPr>
          <w:rFonts w:ascii="Times New Roman" w:eastAsia="Times New Roman" w:hAnsi="Times New Roman" w:cs="Times New Roman"/>
          <w:b/>
          <w:sz w:val="24"/>
          <w:szCs w:val="20"/>
        </w:rPr>
        <w:t>summary</w:t>
      </w:r>
      <w:proofErr w:type="gramEnd"/>
      <w:r w:rsidRPr="00E14800">
        <w:rPr>
          <w:rFonts w:ascii="Times New Roman" w:eastAsia="Times New Roman" w:hAnsi="Times New Roman" w:cs="Times New Roman"/>
          <w:b/>
          <w:sz w:val="24"/>
          <w:szCs w:val="20"/>
        </w:rPr>
        <w:t xml:space="preserve"> of characteristics</w:t>
      </w:r>
    </w:p>
    <w:p w14:paraId="112D9A5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The characteristics of the shipborne radars described in § 2 through 5 are summarized in Appendix 1, separately for the search and track functions, as “Radar A” and “Radar B”. These radars operate in all ITU</w:t>
      </w:r>
      <w:r w:rsidRPr="00E14800">
        <w:rPr>
          <w:rFonts w:ascii="Times New Roman" w:eastAsia="Times New Roman" w:hAnsi="Times New Roman" w:cs="Times New Roman"/>
          <w:sz w:val="24"/>
          <w:szCs w:val="20"/>
        </w:rPr>
        <w:noBreakHyphen/>
        <w:t>R regions.</w:t>
      </w:r>
    </w:p>
    <w:p w14:paraId="1D860D8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t xml:space="preserve">The characteristics of other radars of various types are included in Appendix 1 as radars C, D, E, F and G, and include shipborne/land-based, and airborne radars. The data on radars C, D, E, F and G are very limited, but the existence of these radar types can be important. As with the radars described in § 2 through 5 of this Annex, the protection criteria for these other radars in the presence of noise-like communication signals consists of an </w:t>
      </w:r>
      <w:r w:rsidRPr="00E14800">
        <w:rPr>
          <w:rFonts w:ascii="Times New Roman" w:eastAsia="Times New Roman" w:hAnsi="Times New Roman" w:cs="Times New Roman"/>
          <w:i/>
          <w:iCs/>
          <w:sz w:val="24"/>
          <w:szCs w:val="20"/>
        </w:rPr>
        <w:t>I</w:t>
      </w:r>
      <w:r w:rsidRPr="00E14800">
        <w:rPr>
          <w:rFonts w:ascii="Times New Roman" w:eastAsia="Times New Roman" w:hAnsi="Times New Roman" w:cs="Times New Roman"/>
          <w:sz w:val="24"/>
          <w:szCs w:val="20"/>
        </w:rPr>
        <w:t>/</w:t>
      </w:r>
      <w:r w:rsidRPr="00E14800">
        <w:rPr>
          <w:rFonts w:ascii="Times New Roman" w:eastAsia="Times New Roman" w:hAnsi="Times New Roman" w:cs="Times New Roman"/>
          <w:i/>
          <w:iCs/>
          <w:sz w:val="24"/>
          <w:szCs w:val="20"/>
        </w:rPr>
        <w:t>N</w:t>
      </w:r>
      <w:r w:rsidRPr="00E14800">
        <w:rPr>
          <w:rFonts w:ascii="Times New Roman" w:eastAsia="Times New Roman" w:hAnsi="Times New Roman" w:cs="Times New Roman"/>
          <w:sz w:val="24"/>
          <w:szCs w:val="20"/>
        </w:rPr>
        <w:t xml:space="preserve"> ratio of –6 dB, which can be expressed as pfd levels per Table 4 of Appendix 1 to this Annex. As with radars A and B, inter</w:t>
      </w:r>
      <w:r w:rsidRPr="00E14800">
        <w:rPr>
          <w:rFonts w:ascii="Times New Roman" w:eastAsia="Times New Roman" w:hAnsi="Times New Roman" w:cs="Times New Roman"/>
          <w:sz w:val="24"/>
          <w:szCs w:val="20"/>
        </w:rPr>
        <w:softHyphen/>
        <w:t>ference received via side-lobes and/or from multiple sources must be weighted according to side-lobe suppression factors and aggregated as appropriate before comparison with those pfd levels.</w:t>
      </w:r>
    </w:p>
    <w:p w14:paraId="3AC2212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sectPr w:rsidR="00E14800" w:rsidRPr="00E14800" w:rsidSect="00B42D91">
          <w:headerReference w:type="even" r:id="rId20"/>
          <w:headerReference w:type="default" r:id="rId21"/>
          <w:footnotePr>
            <w:pos w:val="beneathText"/>
          </w:footnotePr>
          <w:pgSz w:w="11907" w:h="16834" w:code="9"/>
          <w:pgMar w:top="1418" w:right="1134" w:bottom="1134" w:left="1134" w:header="720" w:footer="482" w:gutter="0"/>
          <w:paperSrc w:first="15" w:other="15"/>
          <w:cols w:space="720"/>
          <w:vAlign w:val="both"/>
        </w:sectPr>
      </w:pPr>
    </w:p>
    <w:p w14:paraId="447DB918" w14:textId="77777777" w:rsidR="00E14800" w:rsidRPr="00E14800" w:rsidRDefault="00E14800" w:rsidP="00E14800">
      <w:pPr>
        <w:keepNext/>
        <w:keepLines/>
        <w:tabs>
          <w:tab w:val="left" w:pos="794"/>
          <w:tab w:val="left" w:pos="1191"/>
          <w:tab w:val="left" w:pos="1588"/>
          <w:tab w:val="left" w:pos="1985"/>
        </w:tabs>
        <w:overflowPunct w:val="0"/>
        <w:autoSpaceDE w:val="0"/>
        <w:autoSpaceDN w:val="0"/>
        <w:adjustRightInd w:val="0"/>
        <w:spacing w:after="80" w:line="240" w:lineRule="auto"/>
        <w:textAlignment w:val="baseline"/>
        <w:rPr>
          <w:rFonts w:ascii="Times New Roman" w:eastAsia="Times New Roman" w:hAnsi="Times New Roman" w:cs="Times New Roman"/>
          <w:b/>
          <w:sz w:val="28"/>
          <w:szCs w:val="20"/>
          <w:lang w:val="fr-FR"/>
        </w:rPr>
      </w:pPr>
      <w:r w:rsidRPr="00E14800">
        <w:rPr>
          <w:rFonts w:ascii="Times New Roman" w:eastAsia="Times New Roman" w:hAnsi="Times New Roman" w:cs="Times New Roman"/>
          <w:b/>
          <w:sz w:val="28"/>
          <w:szCs w:val="20"/>
          <w:lang w:val="fr-FR"/>
        </w:rPr>
        <w:lastRenderedPageBreak/>
        <w:t>Appendix 1</w:t>
      </w:r>
      <w:r w:rsidRPr="00E14800">
        <w:rPr>
          <w:rFonts w:ascii="Times New Roman" w:eastAsia="Times New Roman" w:hAnsi="Times New Roman" w:cs="Times New Roman"/>
          <w:b/>
          <w:sz w:val="28"/>
          <w:szCs w:val="20"/>
          <w:lang w:val="fr-FR"/>
        </w:rPr>
        <w:br/>
        <w:t>to Annex 1</w:t>
      </w:r>
    </w:p>
    <w:p w14:paraId="263299D9"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fr-FR"/>
        </w:rPr>
      </w:pPr>
      <w:r w:rsidRPr="00E14800">
        <w:rPr>
          <w:rFonts w:ascii="Times New Roman" w:eastAsia="Times New Roman" w:hAnsi="Times New Roman" w:cs="Times New Roman"/>
          <w:sz w:val="24"/>
          <w:szCs w:val="20"/>
          <w:lang w:val="fr-FR"/>
        </w:rPr>
        <w:t>TABLE  4</w:t>
      </w:r>
    </w:p>
    <w:p w14:paraId="7E44E249"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8"/>
          <w:szCs w:val="20"/>
          <w:lang w:val="fr-FR"/>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35"/>
        <w:gridCol w:w="1418"/>
        <w:gridCol w:w="1418"/>
        <w:gridCol w:w="2268"/>
        <w:gridCol w:w="1474"/>
        <w:gridCol w:w="1474"/>
        <w:gridCol w:w="1474"/>
        <w:gridCol w:w="1474"/>
        <w:gridCol w:w="1701"/>
      </w:tblGrid>
      <w:tr w:rsidR="009F0190" w:rsidRPr="00E14800" w14:paraId="62C97B36" w14:textId="77777777" w:rsidTr="009F0190">
        <w:trPr>
          <w:jc w:val="center"/>
        </w:trPr>
        <w:tc>
          <w:tcPr>
            <w:tcW w:w="2835" w:type="dxa"/>
            <w:vAlign w:val="center"/>
          </w:tcPr>
          <w:p w14:paraId="33A9FD29"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Characteristics</w:t>
            </w:r>
          </w:p>
        </w:tc>
        <w:tc>
          <w:tcPr>
            <w:tcW w:w="1418" w:type="dxa"/>
          </w:tcPr>
          <w:p w14:paraId="3F106D43"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p>
        </w:tc>
        <w:tc>
          <w:tcPr>
            <w:tcW w:w="1418" w:type="dxa"/>
            <w:vAlign w:val="center"/>
          </w:tcPr>
          <w:p w14:paraId="1B61E470" w14:textId="5EBACB2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 xml:space="preserve">Radar A </w:t>
            </w:r>
            <w:r w:rsidRPr="00E14800">
              <w:rPr>
                <w:rFonts w:ascii="Times New Roman" w:eastAsia="Times New Roman" w:hAnsi="Times New Roman" w:cs="Times New Roman"/>
                <w:b/>
                <w:szCs w:val="20"/>
              </w:rPr>
              <w:br/>
              <w:t>Track</w:t>
            </w:r>
          </w:p>
        </w:tc>
        <w:tc>
          <w:tcPr>
            <w:tcW w:w="2268" w:type="dxa"/>
            <w:vAlign w:val="center"/>
          </w:tcPr>
          <w:p w14:paraId="15856EA9"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B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Search</w:t>
            </w:r>
            <w:proofErr w:type="spellEnd"/>
          </w:p>
        </w:tc>
        <w:tc>
          <w:tcPr>
            <w:tcW w:w="1474" w:type="dxa"/>
            <w:vAlign w:val="center"/>
          </w:tcPr>
          <w:p w14:paraId="3AF3184B"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C</w:t>
            </w:r>
          </w:p>
        </w:tc>
        <w:tc>
          <w:tcPr>
            <w:tcW w:w="1474" w:type="dxa"/>
            <w:vAlign w:val="center"/>
          </w:tcPr>
          <w:p w14:paraId="1AF7D95A"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D</w:t>
            </w:r>
          </w:p>
        </w:tc>
        <w:tc>
          <w:tcPr>
            <w:tcW w:w="1474" w:type="dxa"/>
            <w:vAlign w:val="center"/>
          </w:tcPr>
          <w:p w14:paraId="315A1EF3"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E</w:t>
            </w:r>
          </w:p>
        </w:tc>
        <w:tc>
          <w:tcPr>
            <w:tcW w:w="1474" w:type="dxa"/>
            <w:vAlign w:val="center"/>
          </w:tcPr>
          <w:p w14:paraId="69620E2A"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F</w:t>
            </w:r>
          </w:p>
        </w:tc>
        <w:tc>
          <w:tcPr>
            <w:tcW w:w="1701" w:type="dxa"/>
            <w:vAlign w:val="center"/>
          </w:tcPr>
          <w:p w14:paraId="71C662CE"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G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r>
      <w:tr w:rsidR="009F0190" w:rsidRPr="00E14800" w14:paraId="4F308858" w14:textId="77777777" w:rsidTr="009F0190">
        <w:trPr>
          <w:jc w:val="center"/>
        </w:trPr>
        <w:tc>
          <w:tcPr>
            <w:tcW w:w="2835" w:type="dxa"/>
          </w:tcPr>
          <w:p w14:paraId="6688A28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Platform type (airborne, shipborne, ground)</w:t>
            </w:r>
          </w:p>
        </w:tc>
        <w:tc>
          <w:tcPr>
            <w:tcW w:w="1418" w:type="dxa"/>
          </w:tcPr>
          <w:p w14:paraId="40112EC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22D0F68F" w14:textId="01875694"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Shipborne</w:t>
            </w:r>
          </w:p>
        </w:tc>
        <w:tc>
          <w:tcPr>
            <w:tcW w:w="2268" w:type="dxa"/>
          </w:tcPr>
          <w:p w14:paraId="458F7EA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Shipborne</w:t>
            </w:r>
          </w:p>
        </w:tc>
        <w:tc>
          <w:tcPr>
            <w:tcW w:w="1474" w:type="dxa"/>
          </w:tcPr>
          <w:p w14:paraId="2CFB8B9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Shipborne</w:t>
            </w:r>
          </w:p>
        </w:tc>
        <w:tc>
          <w:tcPr>
            <w:tcW w:w="1474" w:type="dxa"/>
          </w:tcPr>
          <w:p w14:paraId="4925EF8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Airborne</w:t>
            </w:r>
          </w:p>
        </w:tc>
        <w:tc>
          <w:tcPr>
            <w:tcW w:w="1474" w:type="dxa"/>
          </w:tcPr>
          <w:p w14:paraId="4F63BEB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Airborne</w:t>
            </w:r>
          </w:p>
        </w:tc>
        <w:tc>
          <w:tcPr>
            <w:tcW w:w="1474" w:type="dxa"/>
          </w:tcPr>
          <w:p w14:paraId="4097C7F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Airborne</w:t>
            </w:r>
          </w:p>
        </w:tc>
        <w:tc>
          <w:tcPr>
            <w:tcW w:w="1701" w:type="dxa"/>
          </w:tcPr>
          <w:p w14:paraId="19E05BD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Ground</w:t>
            </w:r>
          </w:p>
        </w:tc>
      </w:tr>
      <w:tr w:rsidR="009F0190" w:rsidRPr="00E14800" w14:paraId="707F85E5" w14:textId="77777777" w:rsidTr="009F0190">
        <w:trPr>
          <w:jc w:val="center"/>
        </w:trPr>
        <w:tc>
          <w:tcPr>
            <w:tcW w:w="2835" w:type="dxa"/>
          </w:tcPr>
          <w:p w14:paraId="13EB831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Type of service</w:t>
            </w:r>
          </w:p>
          <w:p w14:paraId="4D11E5F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b/>
              <w:t>Radiolocation: RL</w:t>
            </w:r>
          </w:p>
          <w:p w14:paraId="42B1482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b/>
              <w:t>Radionavigation: RN</w:t>
            </w:r>
          </w:p>
        </w:tc>
        <w:tc>
          <w:tcPr>
            <w:tcW w:w="1418" w:type="dxa"/>
          </w:tcPr>
          <w:p w14:paraId="6CC710E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26298B7C" w14:textId="4B71EE12"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RL</w:t>
            </w:r>
          </w:p>
        </w:tc>
        <w:tc>
          <w:tcPr>
            <w:tcW w:w="2268" w:type="dxa"/>
          </w:tcPr>
          <w:p w14:paraId="22D8D7E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RL</w:t>
            </w:r>
          </w:p>
        </w:tc>
        <w:tc>
          <w:tcPr>
            <w:tcW w:w="1474" w:type="dxa"/>
          </w:tcPr>
          <w:p w14:paraId="73E0B50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RL</w:t>
            </w:r>
          </w:p>
        </w:tc>
        <w:tc>
          <w:tcPr>
            <w:tcW w:w="1474" w:type="dxa"/>
          </w:tcPr>
          <w:p w14:paraId="0E8DB92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roofErr w:type="gramStart"/>
            <w:r w:rsidRPr="00E14800">
              <w:rPr>
                <w:rFonts w:ascii="Times New Roman" w:eastAsia="Times New Roman" w:hAnsi="Times New Roman" w:cs="Times New Roman"/>
                <w:szCs w:val="20"/>
              </w:rPr>
              <w:t>RL</w:t>
            </w:r>
            <w:r w:rsidRPr="00E14800">
              <w:rPr>
                <w:rFonts w:ascii="Times New Roman" w:eastAsia="Times New Roman" w:hAnsi="Times New Roman" w:cs="Times New Roman"/>
                <w:szCs w:val="20"/>
                <w:vertAlign w:val="superscript"/>
              </w:rPr>
              <w:t>(</w:t>
            </w:r>
            <w:proofErr w:type="gramEnd"/>
            <w:r w:rsidRPr="00E14800">
              <w:rPr>
                <w:rFonts w:ascii="Times New Roman" w:eastAsia="Times New Roman" w:hAnsi="Times New Roman" w:cs="Times New Roman"/>
                <w:szCs w:val="20"/>
                <w:vertAlign w:val="superscript"/>
              </w:rPr>
              <w:t>1)</w:t>
            </w:r>
          </w:p>
        </w:tc>
        <w:tc>
          <w:tcPr>
            <w:tcW w:w="1474" w:type="dxa"/>
          </w:tcPr>
          <w:p w14:paraId="6E046D9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roofErr w:type="gramStart"/>
            <w:r w:rsidRPr="00E14800">
              <w:rPr>
                <w:rFonts w:ascii="Times New Roman" w:eastAsia="Times New Roman" w:hAnsi="Times New Roman" w:cs="Times New Roman"/>
                <w:szCs w:val="20"/>
              </w:rPr>
              <w:t>RL</w:t>
            </w:r>
            <w:r w:rsidRPr="00E14800">
              <w:rPr>
                <w:rFonts w:ascii="Times New Roman" w:eastAsia="Times New Roman" w:hAnsi="Times New Roman" w:cs="Times New Roman"/>
                <w:szCs w:val="20"/>
                <w:vertAlign w:val="superscript"/>
              </w:rPr>
              <w:t>(</w:t>
            </w:r>
            <w:proofErr w:type="gramEnd"/>
            <w:r w:rsidRPr="00E14800">
              <w:rPr>
                <w:rFonts w:ascii="Times New Roman" w:eastAsia="Times New Roman" w:hAnsi="Times New Roman" w:cs="Times New Roman"/>
                <w:szCs w:val="20"/>
                <w:vertAlign w:val="superscript"/>
              </w:rPr>
              <w:t>1)</w:t>
            </w:r>
          </w:p>
        </w:tc>
        <w:tc>
          <w:tcPr>
            <w:tcW w:w="1474" w:type="dxa"/>
          </w:tcPr>
          <w:p w14:paraId="3AEE5AE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RL</w:t>
            </w:r>
          </w:p>
        </w:tc>
        <w:tc>
          <w:tcPr>
            <w:tcW w:w="1701" w:type="dxa"/>
          </w:tcPr>
          <w:p w14:paraId="652250B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RL</w:t>
            </w:r>
          </w:p>
        </w:tc>
      </w:tr>
      <w:tr w:rsidR="009F0190" w:rsidRPr="00E14800" w14:paraId="29D60986" w14:textId="77777777" w:rsidTr="009F0190">
        <w:trPr>
          <w:jc w:val="center"/>
        </w:trPr>
        <w:tc>
          <w:tcPr>
            <w:tcW w:w="2835" w:type="dxa"/>
          </w:tcPr>
          <w:p w14:paraId="6740A756" w14:textId="4B4687A1"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Tuning range </w:t>
            </w:r>
            <w:del w:id="24" w:author="USA" w:date="2024-01-12T14:50:00Z">
              <w:r w:rsidRPr="00E14800" w:rsidDel="009F0190">
                <w:rPr>
                  <w:rFonts w:ascii="Times New Roman" w:eastAsia="Times New Roman" w:hAnsi="Times New Roman" w:cs="Times New Roman"/>
                  <w:szCs w:val="20"/>
                </w:rPr>
                <w:delText>(GHz)</w:delText>
              </w:r>
            </w:del>
          </w:p>
        </w:tc>
        <w:tc>
          <w:tcPr>
            <w:tcW w:w="1418" w:type="dxa"/>
          </w:tcPr>
          <w:p w14:paraId="1B457C7A" w14:textId="4B33DCCD"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25" w:author="USA" w:date="2024-01-12T14:50:00Z">
              <w:r>
                <w:rPr>
                  <w:rFonts w:ascii="Times New Roman" w:eastAsia="Times New Roman" w:hAnsi="Times New Roman" w:cs="Times New Roman"/>
                  <w:szCs w:val="20"/>
                </w:rPr>
                <w:t>GHz</w:t>
              </w:r>
            </w:ins>
          </w:p>
        </w:tc>
        <w:tc>
          <w:tcPr>
            <w:tcW w:w="1418" w:type="dxa"/>
          </w:tcPr>
          <w:p w14:paraId="366085E7" w14:textId="71B3D6D4"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13.75-14</w:t>
            </w:r>
          </w:p>
        </w:tc>
        <w:tc>
          <w:tcPr>
            <w:tcW w:w="2268" w:type="dxa"/>
          </w:tcPr>
          <w:p w14:paraId="2FFDCBD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13.75-14</w:t>
            </w:r>
          </w:p>
        </w:tc>
        <w:tc>
          <w:tcPr>
            <w:tcW w:w="1474" w:type="dxa"/>
          </w:tcPr>
          <w:p w14:paraId="368166D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Within </w:t>
            </w:r>
            <w:r w:rsidRPr="00E14800">
              <w:rPr>
                <w:rFonts w:ascii="Times New Roman" w:eastAsia="Times New Roman" w:hAnsi="Times New Roman" w:cs="Times New Roman"/>
                <w:szCs w:val="20"/>
              </w:rPr>
              <w:br/>
              <w:t>13.75-14</w:t>
            </w:r>
          </w:p>
        </w:tc>
        <w:tc>
          <w:tcPr>
            <w:tcW w:w="1474" w:type="dxa"/>
          </w:tcPr>
          <w:p w14:paraId="1D535CB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Within </w:t>
            </w:r>
            <w:r w:rsidRPr="00E14800">
              <w:rPr>
                <w:rFonts w:ascii="Times New Roman" w:eastAsia="Times New Roman" w:hAnsi="Times New Roman" w:cs="Times New Roman"/>
                <w:szCs w:val="20"/>
              </w:rPr>
              <w:br/>
              <w:t>13.75-14</w:t>
            </w:r>
          </w:p>
        </w:tc>
        <w:tc>
          <w:tcPr>
            <w:tcW w:w="1474" w:type="dxa"/>
          </w:tcPr>
          <w:p w14:paraId="22188FB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Within </w:t>
            </w:r>
            <w:r w:rsidRPr="00E14800">
              <w:rPr>
                <w:rFonts w:ascii="Times New Roman" w:eastAsia="Times New Roman" w:hAnsi="Times New Roman" w:cs="Times New Roman"/>
                <w:szCs w:val="20"/>
              </w:rPr>
              <w:br/>
              <w:t>13.75-14</w:t>
            </w:r>
          </w:p>
        </w:tc>
        <w:tc>
          <w:tcPr>
            <w:tcW w:w="1474" w:type="dxa"/>
          </w:tcPr>
          <w:p w14:paraId="234DC13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Within </w:t>
            </w:r>
            <w:r w:rsidRPr="00E14800">
              <w:rPr>
                <w:rFonts w:ascii="Times New Roman" w:eastAsia="Times New Roman" w:hAnsi="Times New Roman" w:cs="Times New Roman"/>
                <w:szCs w:val="20"/>
              </w:rPr>
              <w:br/>
              <w:t>13.75-14</w:t>
            </w:r>
          </w:p>
        </w:tc>
        <w:tc>
          <w:tcPr>
            <w:tcW w:w="1701" w:type="dxa"/>
          </w:tcPr>
          <w:p w14:paraId="78F9FFC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Within </w:t>
            </w:r>
            <w:r w:rsidRPr="00E14800">
              <w:rPr>
                <w:rFonts w:ascii="Times New Roman" w:eastAsia="Times New Roman" w:hAnsi="Times New Roman" w:cs="Times New Roman"/>
                <w:szCs w:val="20"/>
              </w:rPr>
              <w:br/>
              <w:t>13.75-14</w:t>
            </w:r>
          </w:p>
        </w:tc>
      </w:tr>
      <w:tr w:rsidR="009F0190" w:rsidRPr="00E14800" w14:paraId="0539F0DE" w14:textId="77777777" w:rsidTr="009F0190">
        <w:trPr>
          <w:jc w:val="center"/>
        </w:trPr>
        <w:tc>
          <w:tcPr>
            <w:tcW w:w="2835" w:type="dxa"/>
          </w:tcPr>
          <w:p w14:paraId="1338355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Modulation (unmodulated pulses, chirp, phase-code)</w:t>
            </w:r>
          </w:p>
        </w:tc>
        <w:tc>
          <w:tcPr>
            <w:tcW w:w="1418" w:type="dxa"/>
          </w:tcPr>
          <w:p w14:paraId="4DA0906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6E6243E2" w14:textId="39A6C356"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Unmodulated</w:t>
            </w:r>
          </w:p>
        </w:tc>
        <w:tc>
          <w:tcPr>
            <w:tcW w:w="2268" w:type="dxa"/>
          </w:tcPr>
          <w:p w14:paraId="4AD31EA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Unmodulated and phase code</w:t>
            </w:r>
          </w:p>
        </w:tc>
        <w:tc>
          <w:tcPr>
            <w:tcW w:w="1474" w:type="dxa"/>
          </w:tcPr>
          <w:p w14:paraId="204CAA2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Pulsed</w:t>
            </w:r>
          </w:p>
        </w:tc>
        <w:tc>
          <w:tcPr>
            <w:tcW w:w="1474" w:type="dxa"/>
          </w:tcPr>
          <w:p w14:paraId="3827F20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F7C02C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0383742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650B7FF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Unmodulated pulses</w:t>
            </w:r>
          </w:p>
        </w:tc>
      </w:tr>
      <w:tr w:rsidR="009F0190" w:rsidRPr="00E14800" w14:paraId="3F8ED49B" w14:textId="77777777" w:rsidTr="009F0190">
        <w:trPr>
          <w:jc w:val="center"/>
        </w:trPr>
        <w:tc>
          <w:tcPr>
            <w:tcW w:w="2835" w:type="dxa"/>
          </w:tcPr>
          <w:p w14:paraId="1ADA33F7" w14:textId="427BAE5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Transmitter peak power into antenna </w:t>
            </w:r>
            <w:del w:id="26" w:author="USA" w:date="2024-01-12T14:50:00Z">
              <w:r w:rsidRPr="00E14800" w:rsidDel="009F0190">
                <w:rPr>
                  <w:rFonts w:ascii="Times New Roman" w:eastAsia="Times New Roman" w:hAnsi="Times New Roman" w:cs="Times New Roman"/>
                  <w:szCs w:val="20"/>
                </w:rPr>
                <w:delText>(dBW)</w:delText>
              </w:r>
            </w:del>
          </w:p>
        </w:tc>
        <w:tc>
          <w:tcPr>
            <w:tcW w:w="1418" w:type="dxa"/>
          </w:tcPr>
          <w:p w14:paraId="5C586DC3" w14:textId="60FB2E8D"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27" w:author="USA" w:date="2024-01-12T14:50:00Z">
              <w:r w:rsidRPr="00E14800">
                <w:rPr>
                  <w:rFonts w:ascii="Times New Roman" w:eastAsia="Times New Roman" w:hAnsi="Times New Roman" w:cs="Times New Roman"/>
                  <w:szCs w:val="20"/>
                </w:rPr>
                <w:t>dBW</w:t>
              </w:r>
            </w:ins>
          </w:p>
        </w:tc>
        <w:tc>
          <w:tcPr>
            <w:tcW w:w="1418" w:type="dxa"/>
          </w:tcPr>
          <w:p w14:paraId="400850DD" w14:textId="35B42E13"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41</w:t>
            </w:r>
          </w:p>
        </w:tc>
        <w:tc>
          <w:tcPr>
            <w:tcW w:w="2268" w:type="dxa"/>
          </w:tcPr>
          <w:p w14:paraId="1A1308B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40</w:t>
            </w:r>
          </w:p>
        </w:tc>
        <w:tc>
          <w:tcPr>
            <w:tcW w:w="1474" w:type="dxa"/>
          </w:tcPr>
          <w:p w14:paraId="6742844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DD8DD1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03A7E5D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5B298BC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40</w:t>
            </w:r>
          </w:p>
        </w:tc>
        <w:tc>
          <w:tcPr>
            <w:tcW w:w="1701" w:type="dxa"/>
          </w:tcPr>
          <w:p w14:paraId="63E411E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46 (nominal)</w:t>
            </w:r>
          </w:p>
        </w:tc>
      </w:tr>
      <w:tr w:rsidR="009F0190" w:rsidRPr="00E14800" w14:paraId="39C216B6" w14:textId="77777777" w:rsidTr="009F0190">
        <w:trPr>
          <w:jc w:val="center"/>
        </w:trPr>
        <w:tc>
          <w:tcPr>
            <w:tcW w:w="2835" w:type="dxa"/>
          </w:tcPr>
          <w:p w14:paraId="657F1F6A" w14:textId="044318B5"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Average e.i.r.p. </w:t>
            </w:r>
            <w:del w:id="28" w:author="USA" w:date="2024-01-12T14:50:00Z">
              <w:r w:rsidRPr="00E14800" w:rsidDel="009F0190">
                <w:rPr>
                  <w:rFonts w:ascii="Times New Roman" w:eastAsia="Times New Roman" w:hAnsi="Times New Roman" w:cs="Times New Roman"/>
                  <w:szCs w:val="20"/>
                </w:rPr>
                <w:delText>(dBW)</w:delText>
              </w:r>
            </w:del>
          </w:p>
        </w:tc>
        <w:tc>
          <w:tcPr>
            <w:tcW w:w="1418" w:type="dxa"/>
          </w:tcPr>
          <w:p w14:paraId="197EA18A" w14:textId="19051C23"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29" w:author="USA" w:date="2024-01-12T14:50:00Z">
              <w:r w:rsidRPr="00E14800">
                <w:rPr>
                  <w:rFonts w:ascii="Times New Roman" w:eastAsia="Times New Roman" w:hAnsi="Times New Roman" w:cs="Times New Roman"/>
                  <w:szCs w:val="20"/>
                </w:rPr>
                <w:t>dBW</w:t>
              </w:r>
            </w:ins>
          </w:p>
        </w:tc>
        <w:tc>
          <w:tcPr>
            <w:tcW w:w="1418" w:type="dxa"/>
          </w:tcPr>
          <w:p w14:paraId="58E50EEE" w14:textId="4F4EB4E5"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59.5 (62.5 in acquisition)</w:t>
            </w:r>
          </w:p>
        </w:tc>
        <w:tc>
          <w:tcPr>
            <w:tcW w:w="2268" w:type="dxa"/>
          </w:tcPr>
          <w:p w14:paraId="667AB01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63 (currently </w:t>
            </w:r>
            <w:r w:rsidRPr="00E14800">
              <w:rPr>
                <w:rFonts w:ascii="Symbol" w:eastAsia="Times New Roman" w:hAnsi="Symbol" w:cs="Times New Roman"/>
                <w:szCs w:val="20"/>
                <w:lang w:val="fr-FR"/>
              </w:rPr>
              <w:sym w:font="Symbol" w:char="F0A3"/>
            </w:r>
            <w:r w:rsidRPr="00E14800">
              <w:rPr>
                <w:rFonts w:ascii="Times New Roman" w:eastAsia="Times New Roman" w:hAnsi="Times New Roman" w:cs="Times New Roman"/>
                <w:szCs w:val="20"/>
              </w:rPr>
              <w:t> 58.2)</w:t>
            </w:r>
          </w:p>
        </w:tc>
        <w:tc>
          <w:tcPr>
            <w:tcW w:w="1474" w:type="dxa"/>
          </w:tcPr>
          <w:p w14:paraId="0BC2C80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Approx. 59</w:t>
            </w:r>
          </w:p>
        </w:tc>
        <w:tc>
          <w:tcPr>
            <w:tcW w:w="1474" w:type="dxa"/>
          </w:tcPr>
          <w:p w14:paraId="4A7FEA8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854921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F7612F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41.4 (nominal)</w:t>
            </w:r>
          </w:p>
        </w:tc>
        <w:tc>
          <w:tcPr>
            <w:tcW w:w="1701" w:type="dxa"/>
          </w:tcPr>
          <w:p w14:paraId="7FC1680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44.6-48.4</w:t>
            </w:r>
          </w:p>
        </w:tc>
      </w:tr>
      <w:tr w:rsidR="009F0190" w:rsidRPr="00E14800" w14:paraId="46CE07C2" w14:textId="77777777" w:rsidTr="009F0190">
        <w:trPr>
          <w:jc w:val="center"/>
        </w:trPr>
        <w:tc>
          <w:tcPr>
            <w:tcW w:w="2835" w:type="dxa"/>
          </w:tcPr>
          <w:p w14:paraId="65EE2958" w14:textId="0D3456E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Peak e.i.r.p. </w:t>
            </w:r>
            <w:del w:id="30" w:author="USA" w:date="2024-01-12T14:50:00Z">
              <w:r w:rsidRPr="00E14800" w:rsidDel="009F0190">
                <w:rPr>
                  <w:rFonts w:ascii="Times New Roman" w:eastAsia="Times New Roman" w:hAnsi="Times New Roman" w:cs="Times New Roman"/>
                  <w:szCs w:val="20"/>
                </w:rPr>
                <w:delText>(dBW)</w:delText>
              </w:r>
            </w:del>
          </w:p>
        </w:tc>
        <w:tc>
          <w:tcPr>
            <w:tcW w:w="1418" w:type="dxa"/>
          </w:tcPr>
          <w:p w14:paraId="6663185E" w14:textId="0E0FEA7A"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31" w:author="USA" w:date="2024-01-12T14:50:00Z">
              <w:r w:rsidRPr="00E14800">
                <w:rPr>
                  <w:rFonts w:ascii="Times New Roman" w:eastAsia="Times New Roman" w:hAnsi="Times New Roman" w:cs="Times New Roman"/>
                  <w:szCs w:val="20"/>
                </w:rPr>
                <w:t>dBW</w:t>
              </w:r>
            </w:ins>
          </w:p>
        </w:tc>
        <w:tc>
          <w:tcPr>
            <w:tcW w:w="1418" w:type="dxa"/>
          </w:tcPr>
          <w:p w14:paraId="7CB4FE04" w14:textId="279DA8D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79.5</w:t>
            </w:r>
          </w:p>
        </w:tc>
        <w:tc>
          <w:tcPr>
            <w:tcW w:w="2268" w:type="dxa"/>
          </w:tcPr>
          <w:p w14:paraId="4681D29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79</w:t>
            </w:r>
          </w:p>
        </w:tc>
        <w:tc>
          <w:tcPr>
            <w:tcW w:w="1474" w:type="dxa"/>
          </w:tcPr>
          <w:p w14:paraId="7D79D84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 w:val="4"/>
                <w:szCs w:val="20"/>
              </w:rPr>
              <w:t xml:space="preserve"> </w:t>
            </w:r>
            <w:r w:rsidRPr="00E14800">
              <w:rPr>
                <w:rFonts w:ascii="Times New Roman" w:eastAsia="Times New Roman" w:hAnsi="Times New Roman" w:cs="Times New Roman"/>
                <w:szCs w:val="20"/>
              </w:rPr>
              <w:t>60</w:t>
            </w:r>
          </w:p>
        </w:tc>
        <w:tc>
          <w:tcPr>
            <w:tcW w:w="1474" w:type="dxa"/>
          </w:tcPr>
          <w:p w14:paraId="466B16A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 w:val="4"/>
                <w:szCs w:val="20"/>
              </w:rPr>
              <w:t xml:space="preserve"> </w:t>
            </w:r>
            <w:r w:rsidRPr="00E14800">
              <w:rPr>
                <w:rFonts w:ascii="Times New Roman" w:eastAsia="Times New Roman" w:hAnsi="Times New Roman" w:cs="Times New Roman"/>
                <w:szCs w:val="20"/>
              </w:rPr>
              <w:t>40</w:t>
            </w:r>
          </w:p>
        </w:tc>
        <w:tc>
          <w:tcPr>
            <w:tcW w:w="1474" w:type="dxa"/>
          </w:tcPr>
          <w:p w14:paraId="1551C07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 w:val="4"/>
                <w:szCs w:val="20"/>
              </w:rPr>
              <w:t xml:space="preserve"> </w:t>
            </w:r>
            <w:r w:rsidRPr="00E14800">
              <w:rPr>
                <w:rFonts w:ascii="Times New Roman" w:eastAsia="Times New Roman" w:hAnsi="Times New Roman" w:cs="Times New Roman"/>
                <w:szCs w:val="20"/>
              </w:rPr>
              <w:t>50</w:t>
            </w:r>
          </w:p>
        </w:tc>
        <w:tc>
          <w:tcPr>
            <w:tcW w:w="1474" w:type="dxa"/>
          </w:tcPr>
          <w:p w14:paraId="7C526CD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71 (nominal)</w:t>
            </w:r>
          </w:p>
        </w:tc>
        <w:tc>
          <w:tcPr>
            <w:tcW w:w="1701" w:type="dxa"/>
          </w:tcPr>
          <w:p w14:paraId="0126C13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81</w:t>
            </w:r>
          </w:p>
        </w:tc>
      </w:tr>
      <w:tr w:rsidR="009F0190" w:rsidRPr="00E14800" w14:paraId="79BCDA3F" w14:textId="77777777" w:rsidTr="009F0190">
        <w:trPr>
          <w:jc w:val="center"/>
        </w:trPr>
        <w:tc>
          <w:tcPr>
            <w:tcW w:w="2835" w:type="dxa"/>
          </w:tcPr>
          <w:p w14:paraId="690C7597" w14:textId="51C406BE"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Pulse width minimum </w:t>
            </w:r>
            <w:del w:id="32" w:author="USA" w:date="2024-01-12T14:50:00Z">
              <w:r w:rsidRPr="00E14800" w:rsidDel="009F0190">
                <w:rPr>
                  <w:rFonts w:ascii="Times New Roman" w:eastAsia="Times New Roman" w:hAnsi="Times New Roman" w:cs="Times New Roman"/>
                  <w:szCs w:val="20"/>
                </w:rPr>
                <w:delText>(</w:delText>
              </w:r>
              <w:r w:rsidRPr="00E14800" w:rsidDel="009F0190">
                <w:rPr>
                  <w:rFonts w:ascii="Symbol" w:eastAsia="Times New Roman" w:hAnsi="Symbol" w:cs="Times New Roman"/>
                  <w:szCs w:val="20"/>
                  <w:lang w:val="fr-FR"/>
                </w:rPr>
                <w:delText></w:delText>
              </w:r>
              <w:r w:rsidRPr="00E14800" w:rsidDel="009F0190">
                <w:rPr>
                  <w:rFonts w:ascii="Times New Roman" w:eastAsia="Times New Roman" w:hAnsi="Times New Roman" w:cs="Times New Roman"/>
                  <w:szCs w:val="20"/>
                </w:rPr>
                <w:delText>s)</w:delText>
              </w:r>
            </w:del>
          </w:p>
        </w:tc>
        <w:tc>
          <w:tcPr>
            <w:tcW w:w="1418" w:type="dxa"/>
          </w:tcPr>
          <w:p w14:paraId="72BB4785" w14:textId="3FB2D193"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33" w:author="USA" w:date="2024-01-12T14:50:00Z">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s</w:t>
              </w:r>
            </w:ins>
          </w:p>
        </w:tc>
        <w:tc>
          <w:tcPr>
            <w:tcW w:w="1418" w:type="dxa"/>
          </w:tcPr>
          <w:p w14:paraId="1E081E8A" w14:textId="37953912"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0.1</w:t>
            </w:r>
          </w:p>
        </w:tc>
        <w:tc>
          <w:tcPr>
            <w:tcW w:w="2268" w:type="dxa"/>
          </w:tcPr>
          <w:p w14:paraId="3888513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0.2</w:t>
            </w:r>
          </w:p>
        </w:tc>
        <w:tc>
          <w:tcPr>
            <w:tcW w:w="1474" w:type="dxa"/>
          </w:tcPr>
          <w:p w14:paraId="609FECC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24BE45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4849B9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E52384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0.6</w:t>
            </w:r>
          </w:p>
        </w:tc>
        <w:tc>
          <w:tcPr>
            <w:tcW w:w="1701" w:type="dxa"/>
          </w:tcPr>
          <w:p w14:paraId="4346447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0.085</w:t>
            </w:r>
          </w:p>
        </w:tc>
      </w:tr>
      <w:tr w:rsidR="009F0190" w:rsidRPr="00E14800" w14:paraId="6EB46E2D" w14:textId="77777777" w:rsidTr="009F0190">
        <w:trPr>
          <w:jc w:val="center"/>
        </w:trPr>
        <w:tc>
          <w:tcPr>
            <w:tcW w:w="2835" w:type="dxa"/>
          </w:tcPr>
          <w:p w14:paraId="5D0DA75C" w14:textId="47E84340"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Pulse width maximum </w:t>
            </w:r>
            <w:del w:id="34" w:author="USA" w:date="2024-01-12T14:50:00Z">
              <w:r w:rsidRPr="00E14800" w:rsidDel="009F0190">
                <w:rPr>
                  <w:rFonts w:ascii="Times New Roman" w:eastAsia="Times New Roman" w:hAnsi="Times New Roman" w:cs="Times New Roman"/>
                  <w:szCs w:val="20"/>
                </w:rPr>
                <w:delText>(</w:delText>
              </w:r>
              <w:r w:rsidRPr="00E14800" w:rsidDel="009F0190">
                <w:rPr>
                  <w:rFonts w:ascii="Symbol" w:eastAsia="Times New Roman" w:hAnsi="Symbol" w:cs="Times New Roman"/>
                  <w:szCs w:val="20"/>
                  <w:lang w:val="fr-FR"/>
                </w:rPr>
                <w:delText></w:delText>
              </w:r>
              <w:r w:rsidRPr="00E14800" w:rsidDel="009F0190">
                <w:rPr>
                  <w:rFonts w:ascii="Times New Roman" w:eastAsia="Times New Roman" w:hAnsi="Times New Roman" w:cs="Times New Roman"/>
                  <w:szCs w:val="20"/>
                </w:rPr>
                <w:delText>s)</w:delText>
              </w:r>
            </w:del>
          </w:p>
        </w:tc>
        <w:tc>
          <w:tcPr>
            <w:tcW w:w="1418" w:type="dxa"/>
          </w:tcPr>
          <w:p w14:paraId="36A7B226" w14:textId="62A8E656"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35" w:author="USA" w:date="2024-01-12T14:50:00Z">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s</w:t>
              </w:r>
            </w:ins>
          </w:p>
        </w:tc>
        <w:tc>
          <w:tcPr>
            <w:tcW w:w="1418" w:type="dxa"/>
          </w:tcPr>
          <w:p w14:paraId="6FDA53A7" w14:textId="5C4DFB1F"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0.2</w:t>
            </w:r>
          </w:p>
        </w:tc>
        <w:tc>
          <w:tcPr>
            <w:tcW w:w="2268" w:type="dxa"/>
          </w:tcPr>
          <w:p w14:paraId="25C828B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tc>
        <w:tc>
          <w:tcPr>
            <w:tcW w:w="1474" w:type="dxa"/>
          </w:tcPr>
          <w:p w14:paraId="0ACE3EC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54A694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32B48EB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53D50EB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2FA1D6A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0.11</w:t>
            </w:r>
          </w:p>
        </w:tc>
      </w:tr>
      <w:tr w:rsidR="009F0190" w:rsidRPr="00E14800" w14:paraId="165B58FF" w14:textId="77777777" w:rsidTr="009F0190">
        <w:trPr>
          <w:jc w:val="center"/>
        </w:trPr>
        <w:tc>
          <w:tcPr>
            <w:tcW w:w="2835" w:type="dxa"/>
          </w:tcPr>
          <w:p w14:paraId="1AF3A65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Pulse repetition rate minimum </w:t>
            </w:r>
            <w:del w:id="36" w:author="USA" w:date="2024-01-12T14:53:00Z">
              <w:r w:rsidRPr="00E14800" w:rsidDel="005920FC">
                <w:rPr>
                  <w:rFonts w:ascii="Times New Roman" w:eastAsia="Times New Roman" w:hAnsi="Times New Roman" w:cs="Times New Roman"/>
                  <w:szCs w:val="20"/>
                </w:rPr>
                <w:delText>(pps)</w:delText>
              </w:r>
            </w:del>
          </w:p>
        </w:tc>
        <w:tc>
          <w:tcPr>
            <w:tcW w:w="1418" w:type="dxa"/>
          </w:tcPr>
          <w:p w14:paraId="5C7355D9" w14:textId="0B55FBB0"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roofErr w:type="spellStart"/>
            <w:ins w:id="37" w:author="USA" w:date="2024-01-12T14:50:00Z">
              <w:r w:rsidRPr="00E14800">
                <w:rPr>
                  <w:rFonts w:ascii="Times New Roman" w:eastAsia="Times New Roman" w:hAnsi="Times New Roman" w:cs="Times New Roman"/>
                  <w:szCs w:val="20"/>
                </w:rPr>
                <w:t>pps</w:t>
              </w:r>
            </w:ins>
            <w:proofErr w:type="spellEnd"/>
          </w:p>
        </w:tc>
        <w:tc>
          <w:tcPr>
            <w:tcW w:w="1418" w:type="dxa"/>
          </w:tcPr>
          <w:p w14:paraId="10402F8B" w14:textId="50FEDD0E"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71 400</w:t>
            </w:r>
          </w:p>
        </w:tc>
        <w:tc>
          <w:tcPr>
            <w:tcW w:w="2268" w:type="dxa"/>
          </w:tcPr>
          <w:p w14:paraId="096CB13B"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10 000 (2.2 </w:t>
            </w:r>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 xml:space="preserve">s </w:t>
            </w:r>
            <w:r w:rsidRPr="00E14800">
              <w:rPr>
                <w:rFonts w:ascii="Times New Roman" w:eastAsia="Times New Roman" w:hAnsi="Times New Roman" w:cs="Times New Roman"/>
                <w:szCs w:val="20"/>
              </w:rPr>
              <w:br/>
              <w:t>pulse width)</w:t>
            </w:r>
          </w:p>
          <w:p w14:paraId="29D7CDB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60 000 (2 </w:t>
            </w:r>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 xml:space="preserve">s </w:t>
            </w:r>
            <w:r w:rsidRPr="00E14800">
              <w:rPr>
                <w:rFonts w:ascii="Times New Roman" w:eastAsia="Times New Roman" w:hAnsi="Times New Roman" w:cs="Times New Roman"/>
                <w:szCs w:val="20"/>
              </w:rPr>
              <w:br/>
              <w:t>pulse width)</w:t>
            </w:r>
          </w:p>
        </w:tc>
        <w:tc>
          <w:tcPr>
            <w:tcW w:w="1474" w:type="dxa"/>
          </w:tcPr>
          <w:p w14:paraId="56FBE8E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1922D6B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892DF9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597E8B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800</w:t>
            </w:r>
          </w:p>
        </w:tc>
        <w:tc>
          <w:tcPr>
            <w:tcW w:w="1701" w:type="dxa"/>
          </w:tcPr>
          <w:p w14:paraId="0FC8687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700</w:t>
            </w:r>
          </w:p>
        </w:tc>
      </w:tr>
    </w:tbl>
    <w:p w14:paraId="4971ECF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284" w:line="240" w:lineRule="auto"/>
        <w:jc w:val="both"/>
        <w:textAlignment w:val="baseline"/>
        <w:rPr>
          <w:rFonts w:ascii="Times New Roman" w:eastAsia="Times New Roman" w:hAnsi="Times New Roman" w:cs="Times New Roman"/>
          <w:sz w:val="20"/>
          <w:szCs w:val="20"/>
          <w:lang w:val="en-GB"/>
        </w:rPr>
      </w:pPr>
    </w:p>
    <w:p w14:paraId="329D1175"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lang w:val="fr-FR"/>
        </w:rPr>
        <w:br w:type="page"/>
      </w:r>
      <w:r w:rsidRPr="00E14800">
        <w:rPr>
          <w:rFonts w:ascii="Times New Roman" w:eastAsia="Times New Roman" w:hAnsi="Times New Roman" w:cs="Times New Roman"/>
          <w:sz w:val="24"/>
          <w:szCs w:val="20"/>
        </w:rPr>
        <w:lastRenderedPageBreak/>
        <w:t>TABLE  4 (</w:t>
      </w:r>
      <w:proofErr w:type="gramStart"/>
      <w:r w:rsidRPr="00E14800">
        <w:rPr>
          <w:rFonts w:ascii="Times New Roman" w:eastAsia="Times New Roman" w:hAnsi="Times New Roman" w:cs="Times New Roman"/>
          <w:i/>
          <w:iCs/>
          <w:sz w:val="24"/>
          <w:szCs w:val="20"/>
        </w:rPr>
        <w:t>continued</w:t>
      </w:r>
      <w:r w:rsidRPr="00E14800">
        <w:rPr>
          <w:rFonts w:ascii="Tms Rmn" w:eastAsia="Times New Roman" w:hAnsi="Tms Rmn" w:cs="Times New Roman"/>
          <w:sz w:val="12"/>
          <w:szCs w:val="20"/>
        </w:rPr>
        <w:t> </w:t>
      </w:r>
      <w:r w:rsidRPr="00E14800">
        <w:rPr>
          <w:rFonts w:ascii="Tms Rmn" w:eastAsia="Times New Roman" w:hAnsi="Tms Rmn" w:cs="Times New Roman"/>
          <w:sz w:val="20"/>
          <w:szCs w:val="20"/>
        </w:rPr>
        <w:t>)</w:t>
      </w:r>
      <w:proofErr w:type="gramEnd"/>
    </w:p>
    <w:p w14:paraId="4EB378CA"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8"/>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35"/>
        <w:gridCol w:w="1418"/>
        <w:gridCol w:w="1418"/>
        <w:gridCol w:w="2268"/>
        <w:gridCol w:w="1474"/>
        <w:gridCol w:w="1474"/>
        <w:gridCol w:w="1474"/>
        <w:gridCol w:w="1474"/>
        <w:gridCol w:w="1701"/>
      </w:tblGrid>
      <w:tr w:rsidR="009F0190" w:rsidRPr="00E14800" w14:paraId="5240278C" w14:textId="77777777" w:rsidTr="009F0190">
        <w:trPr>
          <w:jc w:val="center"/>
        </w:trPr>
        <w:tc>
          <w:tcPr>
            <w:tcW w:w="2835" w:type="dxa"/>
            <w:vAlign w:val="center"/>
          </w:tcPr>
          <w:p w14:paraId="562DBB91"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Characteristics</w:t>
            </w:r>
          </w:p>
        </w:tc>
        <w:tc>
          <w:tcPr>
            <w:tcW w:w="1418" w:type="dxa"/>
          </w:tcPr>
          <w:p w14:paraId="0BBEFF08"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p>
        </w:tc>
        <w:tc>
          <w:tcPr>
            <w:tcW w:w="1418" w:type="dxa"/>
            <w:vAlign w:val="center"/>
          </w:tcPr>
          <w:p w14:paraId="33818FE1" w14:textId="6BEA049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 xml:space="preserve">Radar A </w:t>
            </w:r>
            <w:r w:rsidRPr="00E14800">
              <w:rPr>
                <w:rFonts w:ascii="Times New Roman" w:eastAsia="Times New Roman" w:hAnsi="Times New Roman" w:cs="Times New Roman"/>
                <w:b/>
                <w:szCs w:val="20"/>
              </w:rPr>
              <w:br/>
              <w:t>Track</w:t>
            </w:r>
          </w:p>
        </w:tc>
        <w:tc>
          <w:tcPr>
            <w:tcW w:w="2268" w:type="dxa"/>
            <w:vAlign w:val="center"/>
          </w:tcPr>
          <w:p w14:paraId="0C797B4A"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B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Search</w:t>
            </w:r>
            <w:proofErr w:type="spellEnd"/>
          </w:p>
        </w:tc>
        <w:tc>
          <w:tcPr>
            <w:tcW w:w="1474" w:type="dxa"/>
            <w:vAlign w:val="center"/>
          </w:tcPr>
          <w:p w14:paraId="2B7B837A"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C</w:t>
            </w:r>
          </w:p>
        </w:tc>
        <w:tc>
          <w:tcPr>
            <w:tcW w:w="1474" w:type="dxa"/>
            <w:vAlign w:val="center"/>
          </w:tcPr>
          <w:p w14:paraId="3C6F9EA3"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D</w:t>
            </w:r>
          </w:p>
        </w:tc>
        <w:tc>
          <w:tcPr>
            <w:tcW w:w="1474" w:type="dxa"/>
            <w:vAlign w:val="center"/>
          </w:tcPr>
          <w:p w14:paraId="2125995A"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E</w:t>
            </w:r>
          </w:p>
        </w:tc>
        <w:tc>
          <w:tcPr>
            <w:tcW w:w="1474" w:type="dxa"/>
            <w:vAlign w:val="center"/>
          </w:tcPr>
          <w:p w14:paraId="3A78C5C5"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F</w:t>
            </w:r>
          </w:p>
        </w:tc>
        <w:tc>
          <w:tcPr>
            <w:tcW w:w="1701" w:type="dxa"/>
            <w:vAlign w:val="center"/>
          </w:tcPr>
          <w:p w14:paraId="4647F99F" w14:textId="77777777" w:rsidR="009F0190" w:rsidRPr="00E14800" w:rsidRDefault="009F0190"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G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r>
      <w:tr w:rsidR="009F0190" w:rsidRPr="00E14800" w14:paraId="14F93A61" w14:textId="77777777" w:rsidTr="009F0190">
        <w:trPr>
          <w:trHeight w:val="282"/>
          <w:jc w:val="center"/>
        </w:trPr>
        <w:tc>
          <w:tcPr>
            <w:tcW w:w="2835" w:type="dxa"/>
            <w:tcBorders>
              <w:bottom w:val="single" w:sz="4" w:space="0" w:color="auto"/>
            </w:tcBorders>
          </w:tcPr>
          <w:p w14:paraId="0239F716" w14:textId="6C2F5CD1"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Pulse repetition rate maximum </w:t>
            </w:r>
            <w:del w:id="38" w:author="USA" w:date="2024-01-12T14:51:00Z">
              <w:r w:rsidRPr="00E14800" w:rsidDel="00653321">
                <w:rPr>
                  <w:rFonts w:ascii="Times New Roman" w:eastAsia="Times New Roman" w:hAnsi="Times New Roman" w:cs="Times New Roman"/>
                  <w:szCs w:val="20"/>
                </w:rPr>
                <w:delText>(pps)</w:delText>
              </w:r>
            </w:del>
          </w:p>
        </w:tc>
        <w:tc>
          <w:tcPr>
            <w:tcW w:w="1418" w:type="dxa"/>
            <w:tcBorders>
              <w:bottom w:val="single" w:sz="4" w:space="0" w:color="auto"/>
            </w:tcBorders>
          </w:tcPr>
          <w:p w14:paraId="10C282BD" w14:textId="7A58D6DD"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roofErr w:type="spellStart"/>
            <w:ins w:id="39" w:author="USA" w:date="2024-01-12T14:51:00Z">
              <w:r w:rsidRPr="00E14800">
                <w:rPr>
                  <w:rFonts w:ascii="Times New Roman" w:eastAsia="Times New Roman" w:hAnsi="Times New Roman" w:cs="Times New Roman"/>
                  <w:szCs w:val="20"/>
                </w:rPr>
                <w:t>pps</w:t>
              </w:r>
            </w:ins>
            <w:proofErr w:type="spellEnd"/>
          </w:p>
        </w:tc>
        <w:tc>
          <w:tcPr>
            <w:tcW w:w="1418" w:type="dxa"/>
            <w:tcBorders>
              <w:bottom w:val="single" w:sz="4" w:space="0" w:color="auto"/>
            </w:tcBorders>
          </w:tcPr>
          <w:p w14:paraId="04C8B693" w14:textId="0D5BAB2D"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100</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000</w:t>
            </w:r>
          </w:p>
        </w:tc>
        <w:tc>
          <w:tcPr>
            <w:tcW w:w="2268" w:type="dxa"/>
            <w:tcBorders>
              <w:bottom w:val="single" w:sz="4" w:space="0" w:color="auto"/>
            </w:tcBorders>
          </w:tcPr>
          <w:p w14:paraId="2310E5F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14</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 xml:space="preserve">000 (2.2 </w:t>
            </w:r>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 xml:space="preserve">s </w:t>
            </w:r>
            <w:r w:rsidRPr="00E14800">
              <w:rPr>
                <w:rFonts w:ascii="Times New Roman" w:eastAsia="Times New Roman" w:hAnsi="Times New Roman" w:cs="Times New Roman"/>
                <w:szCs w:val="20"/>
              </w:rPr>
              <w:br/>
              <w:t>pulse width)</w:t>
            </w:r>
          </w:p>
          <w:p w14:paraId="5A5421C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100 000 (2 </w:t>
            </w:r>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s</w:t>
            </w:r>
            <w:r w:rsidRPr="00E14800">
              <w:rPr>
                <w:rFonts w:ascii="Times New Roman" w:eastAsia="Times New Roman" w:hAnsi="Times New Roman" w:cs="Times New Roman"/>
                <w:szCs w:val="20"/>
              </w:rPr>
              <w:br/>
              <w:t>pulse width)</w:t>
            </w:r>
          </w:p>
        </w:tc>
        <w:tc>
          <w:tcPr>
            <w:tcW w:w="1474" w:type="dxa"/>
            <w:tcBorders>
              <w:bottom w:val="single" w:sz="4" w:space="0" w:color="auto"/>
            </w:tcBorders>
          </w:tcPr>
          <w:p w14:paraId="68A071B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6E379E9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66CD207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6664367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Borders>
              <w:bottom w:val="single" w:sz="4" w:space="0" w:color="auto"/>
            </w:tcBorders>
          </w:tcPr>
          <w:p w14:paraId="2D89A7DB"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300</w:t>
            </w:r>
          </w:p>
        </w:tc>
      </w:tr>
      <w:tr w:rsidR="009F0190" w:rsidRPr="00E14800" w14:paraId="4CEF5AAD" w14:textId="77777777" w:rsidTr="009F0190">
        <w:trPr>
          <w:jc w:val="center"/>
        </w:trPr>
        <w:tc>
          <w:tcPr>
            <w:tcW w:w="2835" w:type="dxa"/>
          </w:tcPr>
          <w:p w14:paraId="38414918" w14:textId="3A908466"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Transmit duty cycle, minimum </w:t>
            </w:r>
            <w:del w:id="40" w:author="USA" w:date="2024-01-12T14:51:00Z">
              <w:r w:rsidRPr="00E14800" w:rsidDel="00653321">
                <w:rPr>
                  <w:rFonts w:ascii="Times New Roman" w:eastAsia="Times New Roman" w:hAnsi="Times New Roman" w:cs="Times New Roman"/>
                  <w:szCs w:val="20"/>
                </w:rPr>
                <w:delText>(%)</w:delText>
              </w:r>
            </w:del>
          </w:p>
        </w:tc>
        <w:tc>
          <w:tcPr>
            <w:tcW w:w="1418" w:type="dxa"/>
          </w:tcPr>
          <w:p w14:paraId="05334698" w14:textId="3F57FCF1"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41" w:author="USA" w:date="2024-01-12T14:51:00Z">
              <w:r w:rsidRPr="00E14800">
                <w:rPr>
                  <w:rFonts w:ascii="Times New Roman" w:eastAsia="Times New Roman" w:hAnsi="Times New Roman" w:cs="Times New Roman"/>
                  <w:szCs w:val="20"/>
                </w:rPr>
                <w:t>%</w:t>
              </w:r>
            </w:ins>
          </w:p>
        </w:tc>
        <w:tc>
          <w:tcPr>
            <w:tcW w:w="1418" w:type="dxa"/>
          </w:tcPr>
          <w:p w14:paraId="3B9DFDDA" w14:textId="00FD019B"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0.7</w:t>
            </w:r>
          </w:p>
        </w:tc>
        <w:tc>
          <w:tcPr>
            <w:tcW w:w="2268" w:type="dxa"/>
          </w:tcPr>
          <w:p w14:paraId="37206FC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tc>
        <w:tc>
          <w:tcPr>
            <w:tcW w:w="1474" w:type="dxa"/>
          </w:tcPr>
          <w:p w14:paraId="726C3DF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3D921A6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90C9E7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4271C8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0.11</w:t>
            </w:r>
            <w:r w:rsidRPr="00E14800">
              <w:rPr>
                <w:rFonts w:ascii="Times New Roman" w:eastAsia="Times New Roman" w:hAnsi="Times New Roman" w:cs="Times New Roman"/>
                <w:szCs w:val="20"/>
                <w:vertAlign w:val="superscript"/>
              </w:rPr>
              <w:t>(2)</w:t>
            </w:r>
          </w:p>
        </w:tc>
        <w:tc>
          <w:tcPr>
            <w:tcW w:w="1701" w:type="dxa"/>
          </w:tcPr>
          <w:p w14:paraId="4B7E722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2.295 </w:t>
            </w:r>
            <w:r w:rsidRPr="00E14800">
              <w:rPr>
                <w:rFonts w:ascii="Symbol" w:eastAsia="Times New Roman" w:hAnsi="Symbol" w:cs="Times New Roman"/>
                <w:szCs w:val="20"/>
              </w:rPr>
              <w:t></w:t>
            </w:r>
            <w:r w:rsidRPr="00E14800">
              <w:rPr>
                <w:rFonts w:ascii="Times New Roman" w:eastAsia="Times New Roman" w:hAnsi="Times New Roman" w:cs="Times New Roman"/>
                <w:szCs w:val="20"/>
              </w:rPr>
              <w:t> 10</w:t>
            </w:r>
            <w:r w:rsidRPr="00E14800">
              <w:rPr>
                <w:rFonts w:ascii="Times New Roman" w:eastAsia="Times New Roman" w:hAnsi="Times New Roman" w:cs="Times New Roman"/>
                <w:szCs w:val="20"/>
                <w:vertAlign w:val="superscript"/>
                <w:lang w:val="fr-FR"/>
              </w:rPr>
              <w:t>–2</w:t>
            </w:r>
          </w:p>
        </w:tc>
      </w:tr>
      <w:tr w:rsidR="009F0190" w:rsidRPr="00E14800" w14:paraId="49938218" w14:textId="77777777" w:rsidTr="009F0190">
        <w:trPr>
          <w:jc w:val="center"/>
        </w:trPr>
        <w:tc>
          <w:tcPr>
            <w:tcW w:w="2835" w:type="dxa"/>
          </w:tcPr>
          <w:p w14:paraId="15768461" w14:textId="7B2413B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Transmit duty cycle, maximum </w:t>
            </w:r>
            <w:del w:id="42" w:author="USA" w:date="2024-01-12T14:51:00Z">
              <w:r w:rsidRPr="00E14800" w:rsidDel="00653321">
                <w:rPr>
                  <w:rFonts w:ascii="Times New Roman" w:eastAsia="Times New Roman" w:hAnsi="Times New Roman" w:cs="Times New Roman"/>
                  <w:szCs w:val="20"/>
                </w:rPr>
                <w:delText>(%)</w:delText>
              </w:r>
            </w:del>
          </w:p>
        </w:tc>
        <w:tc>
          <w:tcPr>
            <w:tcW w:w="1418" w:type="dxa"/>
          </w:tcPr>
          <w:p w14:paraId="3D0FACB8" w14:textId="1A5C4E0D"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43" w:author="USA" w:date="2024-01-12T14:51:00Z">
              <w:r w:rsidRPr="00E14800">
                <w:rPr>
                  <w:rFonts w:ascii="Times New Roman" w:eastAsia="Times New Roman" w:hAnsi="Times New Roman" w:cs="Times New Roman"/>
                  <w:szCs w:val="20"/>
                </w:rPr>
                <w:t>%</w:t>
              </w:r>
            </w:ins>
          </w:p>
        </w:tc>
        <w:tc>
          <w:tcPr>
            <w:tcW w:w="1418" w:type="dxa"/>
          </w:tcPr>
          <w:p w14:paraId="7EC1356E" w14:textId="5B4D3C50"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2.0</w:t>
            </w:r>
          </w:p>
        </w:tc>
        <w:tc>
          <w:tcPr>
            <w:tcW w:w="2268" w:type="dxa"/>
          </w:tcPr>
          <w:p w14:paraId="552BC60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3.7</w:t>
            </w:r>
          </w:p>
        </w:tc>
        <w:tc>
          <w:tcPr>
            <w:tcW w:w="1474" w:type="dxa"/>
          </w:tcPr>
          <w:p w14:paraId="0B57F6B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8A1C3D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00E21F3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DD539B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78149B3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3.795 </w:t>
            </w:r>
            <w:r w:rsidRPr="00E14800">
              <w:rPr>
                <w:rFonts w:ascii="Symbol" w:eastAsia="Times New Roman" w:hAnsi="Symbol" w:cs="Times New Roman"/>
                <w:szCs w:val="20"/>
              </w:rPr>
              <w:t></w:t>
            </w:r>
            <w:r w:rsidRPr="00E14800">
              <w:rPr>
                <w:rFonts w:ascii="Times New Roman" w:eastAsia="Times New Roman" w:hAnsi="Times New Roman" w:cs="Times New Roman"/>
                <w:szCs w:val="20"/>
              </w:rPr>
              <w:t> 10</w:t>
            </w:r>
            <w:r w:rsidRPr="00E14800">
              <w:rPr>
                <w:rFonts w:ascii="Times New Roman" w:eastAsia="Times New Roman" w:hAnsi="Times New Roman" w:cs="Times New Roman"/>
                <w:szCs w:val="20"/>
                <w:vertAlign w:val="superscript"/>
                <w:lang w:val="fr-FR"/>
              </w:rPr>
              <w:t>–2</w:t>
            </w:r>
          </w:p>
        </w:tc>
      </w:tr>
      <w:tr w:rsidR="009F0190" w:rsidRPr="00E14800" w14:paraId="7F8DDC0F" w14:textId="77777777" w:rsidTr="009F0190">
        <w:trPr>
          <w:jc w:val="center"/>
        </w:trPr>
        <w:tc>
          <w:tcPr>
            <w:tcW w:w="2835" w:type="dxa"/>
          </w:tcPr>
          <w:p w14:paraId="3AF2A8F6" w14:textId="197DFF4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Chirp bandwidth </w:t>
            </w:r>
            <w:del w:id="44" w:author="USA" w:date="2024-01-12T14:51:00Z">
              <w:r w:rsidRPr="00E14800" w:rsidDel="00653321">
                <w:rPr>
                  <w:rFonts w:ascii="Times New Roman" w:eastAsia="Times New Roman" w:hAnsi="Times New Roman" w:cs="Times New Roman"/>
                  <w:szCs w:val="20"/>
                </w:rPr>
                <w:delText>(MHz)</w:delText>
              </w:r>
            </w:del>
          </w:p>
        </w:tc>
        <w:tc>
          <w:tcPr>
            <w:tcW w:w="1418" w:type="dxa"/>
          </w:tcPr>
          <w:p w14:paraId="215173A1" w14:textId="375F0A68"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45" w:author="USA" w:date="2024-01-12T14:51:00Z">
              <w:r w:rsidRPr="00E14800">
                <w:rPr>
                  <w:rFonts w:ascii="Times New Roman" w:eastAsia="Times New Roman" w:hAnsi="Times New Roman" w:cs="Times New Roman"/>
                  <w:szCs w:val="20"/>
                </w:rPr>
                <w:t>MHz</w:t>
              </w:r>
            </w:ins>
          </w:p>
        </w:tc>
        <w:tc>
          <w:tcPr>
            <w:tcW w:w="1418" w:type="dxa"/>
          </w:tcPr>
          <w:p w14:paraId="0A48C1D5" w14:textId="0731ECAE"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2268" w:type="dxa"/>
          </w:tcPr>
          <w:p w14:paraId="2440C16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1474" w:type="dxa"/>
          </w:tcPr>
          <w:p w14:paraId="634848A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671856BB"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Not applicable </w:t>
            </w:r>
            <w:r w:rsidRPr="00E14800">
              <w:rPr>
                <w:rFonts w:ascii="Times New Roman" w:eastAsia="Times New Roman" w:hAnsi="Times New Roman" w:cs="Times New Roman"/>
                <w:szCs w:val="20"/>
              </w:rPr>
              <w:br/>
              <w:t>or not given</w:t>
            </w:r>
          </w:p>
        </w:tc>
        <w:tc>
          <w:tcPr>
            <w:tcW w:w="1474" w:type="dxa"/>
          </w:tcPr>
          <w:p w14:paraId="2BC42DE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20210AC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701" w:type="dxa"/>
          </w:tcPr>
          <w:p w14:paraId="2EA809D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r>
      <w:tr w:rsidR="009F0190" w:rsidRPr="00E14800" w14:paraId="78E0150C" w14:textId="77777777" w:rsidTr="009F0190">
        <w:trPr>
          <w:jc w:val="center"/>
        </w:trPr>
        <w:tc>
          <w:tcPr>
            <w:tcW w:w="2835" w:type="dxa"/>
          </w:tcPr>
          <w:p w14:paraId="004027AF" w14:textId="3FC312C3"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Phase-coded sub-pulse width </w:t>
            </w:r>
            <w:del w:id="46" w:author="USA" w:date="2024-01-12T14:51:00Z">
              <w:r w:rsidRPr="00E14800" w:rsidDel="00653321">
                <w:rPr>
                  <w:rFonts w:ascii="Times New Roman" w:eastAsia="Times New Roman" w:hAnsi="Times New Roman" w:cs="Times New Roman"/>
                  <w:szCs w:val="20"/>
                </w:rPr>
                <w:delText>(</w:delText>
              </w:r>
              <w:r w:rsidRPr="00E14800" w:rsidDel="00653321">
                <w:rPr>
                  <w:rFonts w:ascii="Symbol" w:eastAsia="Times New Roman" w:hAnsi="Symbol" w:cs="Times New Roman"/>
                  <w:szCs w:val="20"/>
                  <w:lang w:val="fr-FR"/>
                </w:rPr>
                <w:delText></w:delText>
              </w:r>
              <w:r w:rsidRPr="00E14800" w:rsidDel="00653321">
                <w:rPr>
                  <w:rFonts w:ascii="Times New Roman" w:eastAsia="Times New Roman" w:hAnsi="Times New Roman" w:cs="Times New Roman"/>
                  <w:szCs w:val="20"/>
                </w:rPr>
                <w:delText>s)</w:delText>
              </w:r>
            </w:del>
          </w:p>
        </w:tc>
        <w:tc>
          <w:tcPr>
            <w:tcW w:w="1418" w:type="dxa"/>
          </w:tcPr>
          <w:p w14:paraId="192BB738" w14:textId="11B06616"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47" w:author="USA" w:date="2024-01-12T14:51:00Z">
              <w:r w:rsidRPr="00E14800">
                <w:rPr>
                  <w:rFonts w:ascii="Symbol" w:eastAsia="Times New Roman" w:hAnsi="Symbol" w:cs="Times New Roman"/>
                  <w:szCs w:val="20"/>
                  <w:lang w:val="fr-FR"/>
                </w:rPr>
                <w:t></w:t>
              </w:r>
              <w:r w:rsidRPr="00E14800">
                <w:rPr>
                  <w:rFonts w:ascii="Times New Roman" w:eastAsia="Times New Roman" w:hAnsi="Times New Roman" w:cs="Times New Roman"/>
                  <w:szCs w:val="20"/>
                </w:rPr>
                <w:t>s</w:t>
              </w:r>
            </w:ins>
          </w:p>
        </w:tc>
        <w:tc>
          <w:tcPr>
            <w:tcW w:w="1418" w:type="dxa"/>
          </w:tcPr>
          <w:p w14:paraId="383F1E58" w14:textId="0B035049"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2268" w:type="dxa"/>
          </w:tcPr>
          <w:p w14:paraId="687BF18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0.2</w:t>
            </w:r>
          </w:p>
        </w:tc>
        <w:tc>
          <w:tcPr>
            <w:tcW w:w="1474" w:type="dxa"/>
          </w:tcPr>
          <w:p w14:paraId="75EDD548"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401C140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103A425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260EE01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701" w:type="dxa"/>
          </w:tcPr>
          <w:p w14:paraId="23B8855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r>
      <w:tr w:rsidR="009F0190" w:rsidRPr="00E14800" w14:paraId="6571A210" w14:textId="77777777" w:rsidTr="009F0190">
        <w:trPr>
          <w:jc w:val="center"/>
        </w:trPr>
        <w:tc>
          <w:tcPr>
            <w:tcW w:w="2835" w:type="dxa"/>
          </w:tcPr>
          <w:p w14:paraId="4794614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Compression ratio</w:t>
            </w:r>
          </w:p>
        </w:tc>
        <w:tc>
          <w:tcPr>
            <w:tcW w:w="1418" w:type="dxa"/>
          </w:tcPr>
          <w:p w14:paraId="46D207C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22649445" w14:textId="55A5704C"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2268" w:type="dxa"/>
          </w:tcPr>
          <w:p w14:paraId="0798ECB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11:1</w:t>
            </w:r>
          </w:p>
        </w:tc>
        <w:tc>
          <w:tcPr>
            <w:tcW w:w="1474" w:type="dxa"/>
          </w:tcPr>
          <w:p w14:paraId="10BEE80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06D908F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4F391E0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474" w:type="dxa"/>
          </w:tcPr>
          <w:p w14:paraId="5D41E4E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r w:rsidRPr="00E14800">
              <w:rPr>
                <w:rFonts w:ascii="Times New Roman" w:eastAsia="Times New Roman" w:hAnsi="Times New Roman" w:cs="Times New Roman"/>
                <w:szCs w:val="20"/>
              </w:rPr>
              <w:br/>
              <w:t>or not given</w:t>
            </w:r>
          </w:p>
        </w:tc>
        <w:tc>
          <w:tcPr>
            <w:tcW w:w="1701" w:type="dxa"/>
          </w:tcPr>
          <w:p w14:paraId="43F692F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r>
      <w:tr w:rsidR="009F0190" w:rsidRPr="00E14800" w14:paraId="068B2244" w14:textId="77777777" w:rsidTr="009F0190">
        <w:trPr>
          <w:jc w:val="center"/>
        </w:trPr>
        <w:tc>
          <w:tcPr>
            <w:tcW w:w="2835" w:type="dxa"/>
          </w:tcPr>
          <w:p w14:paraId="53633BD1" w14:textId="58F41603"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RF emission bandwidth </w:t>
            </w:r>
            <w:del w:id="48" w:author="USA" w:date="2024-01-12T14:51:00Z">
              <w:r w:rsidRPr="00E14800" w:rsidDel="00653321">
                <w:rPr>
                  <w:rFonts w:ascii="Times New Roman" w:eastAsia="Times New Roman" w:hAnsi="Times New Roman" w:cs="Times New Roman"/>
                  <w:szCs w:val="20"/>
                </w:rPr>
                <w:delText>(MHz):</w:delText>
              </w:r>
            </w:del>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tab/>
              <w:t>–3 dB</w:t>
            </w: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tab/>
              <w:t>–20 dB</w:t>
            </w:r>
          </w:p>
        </w:tc>
        <w:tc>
          <w:tcPr>
            <w:tcW w:w="1418" w:type="dxa"/>
          </w:tcPr>
          <w:p w14:paraId="2EA7D019" w14:textId="6A2ABC8C" w:rsidR="009F0190"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49" w:author="USA" w:date="2024-01-12T14:51:00Z">
              <w:r w:rsidRPr="00E14800">
                <w:rPr>
                  <w:rFonts w:ascii="Times New Roman" w:eastAsia="Times New Roman" w:hAnsi="Times New Roman" w:cs="Times New Roman"/>
                  <w:szCs w:val="20"/>
                </w:rPr>
                <w:t>MHz</w:t>
              </w:r>
            </w:ins>
          </w:p>
        </w:tc>
        <w:tc>
          <w:tcPr>
            <w:tcW w:w="1418" w:type="dxa"/>
          </w:tcPr>
          <w:p w14:paraId="20FAB25F" w14:textId="5933AE05"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10</w:t>
            </w:r>
            <w:r w:rsidRPr="00E14800">
              <w:rPr>
                <w:rFonts w:ascii="Times New Roman" w:eastAsia="Times New Roman" w:hAnsi="Times New Roman" w:cs="Times New Roman"/>
                <w:szCs w:val="20"/>
              </w:rPr>
              <w:br/>
              <w:t>Not given</w:t>
            </w:r>
          </w:p>
        </w:tc>
        <w:tc>
          <w:tcPr>
            <w:tcW w:w="2268" w:type="dxa"/>
          </w:tcPr>
          <w:p w14:paraId="4C999A2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5</w:t>
            </w:r>
            <w:r w:rsidRPr="00E14800">
              <w:rPr>
                <w:rFonts w:ascii="Times New Roman" w:eastAsia="Times New Roman" w:hAnsi="Times New Roman" w:cs="Times New Roman"/>
                <w:szCs w:val="20"/>
              </w:rPr>
              <w:br/>
              <w:t>Not given</w:t>
            </w:r>
          </w:p>
        </w:tc>
        <w:tc>
          <w:tcPr>
            <w:tcW w:w="1474" w:type="dxa"/>
          </w:tcPr>
          <w:p w14:paraId="3BBB105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Not given</w:t>
            </w:r>
            <w:r w:rsidRPr="00E14800">
              <w:rPr>
                <w:rFonts w:ascii="Times New Roman" w:eastAsia="Times New Roman" w:hAnsi="Times New Roman" w:cs="Times New Roman"/>
                <w:szCs w:val="20"/>
              </w:rPr>
              <w:br/>
              <w:t>Not given</w:t>
            </w:r>
          </w:p>
        </w:tc>
        <w:tc>
          <w:tcPr>
            <w:tcW w:w="1474" w:type="dxa"/>
          </w:tcPr>
          <w:p w14:paraId="126E114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Not given</w:t>
            </w:r>
            <w:r w:rsidRPr="00E14800">
              <w:rPr>
                <w:rFonts w:ascii="Times New Roman" w:eastAsia="Times New Roman" w:hAnsi="Times New Roman" w:cs="Times New Roman"/>
                <w:szCs w:val="20"/>
              </w:rPr>
              <w:br/>
              <w:t>Not given</w:t>
            </w:r>
          </w:p>
        </w:tc>
        <w:tc>
          <w:tcPr>
            <w:tcW w:w="1474" w:type="dxa"/>
          </w:tcPr>
          <w:p w14:paraId="239A85F3"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Not given</w:t>
            </w:r>
            <w:r w:rsidRPr="00E14800">
              <w:rPr>
                <w:rFonts w:ascii="Times New Roman" w:eastAsia="Times New Roman" w:hAnsi="Times New Roman" w:cs="Times New Roman"/>
                <w:szCs w:val="20"/>
              </w:rPr>
              <w:br/>
              <w:t>Not given</w:t>
            </w:r>
          </w:p>
        </w:tc>
        <w:tc>
          <w:tcPr>
            <w:tcW w:w="1474" w:type="dxa"/>
          </w:tcPr>
          <w:p w14:paraId="7A117FF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Not given</w:t>
            </w:r>
            <w:r w:rsidRPr="00E14800">
              <w:rPr>
                <w:rFonts w:ascii="Times New Roman" w:eastAsia="Times New Roman" w:hAnsi="Times New Roman" w:cs="Times New Roman"/>
                <w:szCs w:val="20"/>
              </w:rPr>
              <w:br/>
              <w:t>Not given</w:t>
            </w:r>
          </w:p>
        </w:tc>
        <w:tc>
          <w:tcPr>
            <w:tcW w:w="1701" w:type="dxa"/>
          </w:tcPr>
          <w:p w14:paraId="0C67D60B"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r w:rsidRPr="00E14800">
              <w:rPr>
                <w:rFonts w:ascii="Times New Roman" w:eastAsia="Times New Roman" w:hAnsi="Times New Roman" w:cs="Times New Roman"/>
                <w:szCs w:val="20"/>
              </w:rPr>
              <w:br/>
              <w:t>Not given</w:t>
            </w:r>
          </w:p>
        </w:tc>
      </w:tr>
      <w:tr w:rsidR="009F0190" w:rsidRPr="00E14800" w14:paraId="0F3A5D2E" w14:textId="77777777" w:rsidTr="009F0190">
        <w:trPr>
          <w:jc w:val="center"/>
        </w:trPr>
        <w:tc>
          <w:tcPr>
            <w:tcW w:w="2835" w:type="dxa"/>
          </w:tcPr>
          <w:p w14:paraId="22AE3C0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Output device (klystron, …)</w:t>
            </w:r>
          </w:p>
        </w:tc>
        <w:tc>
          <w:tcPr>
            <w:tcW w:w="1418" w:type="dxa"/>
          </w:tcPr>
          <w:p w14:paraId="1A98A1F2"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1140E023" w14:textId="7B2D796F"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Klystron</w:t>
            </w:r>
          </w:p>
        </w:tc>
        <w:tc>
          <w:tcPr>
            <w:tcW w:w="2268" w:type="dxa"/>
          </w:tcPr>
          <w:p w14:paraId="00E3562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Klystron</w:t>
            </w:r>
          </w:p>
        </w:tc>
        <w:tc>
          <w:tcPr>
            <w:tcW w:w="1474" w:type="dxa"/>
          </w:tcPr>
          <w:p w14:paraId="2C6D4C9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8212E8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C03C4C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7A1F28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0AE1B07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Magnetron</w:t>
            </w:r>
          </w:p>
        </w:tc>
      </w:tr>
      <w:tr w:rsidR="009F0190" w:rsidRPr="00E14800" w14:paraId="5E536065" w14:textId="77777777" w:rsidTr="009F0190">
        <w:trPr>
          <w:jc w:val="center"/>
        </w:trPr>
        <w:tc>
          <w:tcPr>
            <w:tcW w:w="2835" w:type="dxa"/>
          </w:tcPr>
          <w:p w14:paraId="4D1572CB"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Antenna pattern type (pencil, fan, cosecant-</w:t>
            </w:r>
            <w:proofErr w:type="spellStart"/>
            <w:r w:rsidRPr="00E14800">
              <w:rPr>
                <w:rFonts w:ascii="Times New Roman" w:eastAsia="Times New Roman" w:hAnsi="Times New Roman" w:cs="Times New Roman"/>
                <w:szCs w:val="20"/>
              </w:rPr>
              <w:t>quared</w:t>
            </w:r>
            <w:proofErr w:type="spellEnd"/>
            <w:r w:rsidRPr="00E14800">
              <w:rPr>
                <w:rFonts w:ascii="Times New Roman" w:eastAsia="Times New Roman" w:hAnsi="Times New Roman" w:cs="Times New Roman"/>
                <w:szCs w:val="20"/>
              </w:rPr>
              <w:t>, etc.)</w:t>
            </w:r>
          </w:p>
        </w:tc>
        <w:tc>
          <w:tcPr>
            <w:tcW w:w="1418" w:type="dxa"/>
          </w:tcPr>
          <w:p w14:paraId="3832A56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4AE1C1B8" w14:textId="70CB095A"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Pencil beam</w:t>
            </w:r>
          </w:p>
        </w:tc>
        <w:tc>
          <w:tcPr>
            <w:tcW w:w="2268" w:type="dxa"/>
          </w:tcPr>
          <w:p w14:paraId="51D17FDE"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Fan beam</w:t>
            </w:r>
          </w:p>
        </w:tc>
        <w:tc>
          <w:tcPr>
            <w:tcW w:w="1474" w:type="dxa"/>
          </w:tcPr>
          <w:p w14:paraId="6D23412F"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C88AA99"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205999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BE2AA0C"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51A266ED"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Pencil beam</w:t>
            </w:r>
          </w:p>
        </w:tc>
      </w:tr>
      <w:tr w:rsidR="009F0190" w:rsidRPr="00E14800" w14:paraId="3A0D4764" w14:textId="77777777" w:rsidTr="009F0190">
        <w:trPr>
          <w:jc w:val="center"/>
        </w:trPr>
        <w:tc>
          <w:tcPr>
            <w:tcW w:w="2835" w:type="dxa"/>
            <w:tcBorders>
              <w:bottom w:val="single" w:sz="4" w:space="0" w:color="auto"/>
            </w:tcBorders>
          </w:tcPr>
          <w:p w14:paraId="3FA5FBC7"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Antenna type (reflector, phased array, slotted array, ...)</w:t>
            </w:r>
          </w:p>
        </w:tc>
        <w:tc>
          <w:tcPr>
            <w:tcW w:w="1418" w:type="dxa"/>
            <w:tcBorders>
              <w:bottom w:val="single" w:sz="4" w:space="0" w:color="auto"/>
            </w:tcBorders>
          </w:tcPr>
          <w:p w14:paraId="5A14C574"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Borders>
              <w:bottom w:val="single" w:sz="4" w:space="0" w:color="auto"/>
            </w:tcBorders>
          </w:tcPr>
          <w:p w14:paraId="5DB8C926" w14:textId="383811EF"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Parabolic reflector</w:t>
            </w:r>
          </w:p>
        </w:tc>
        <w:tc>
          <w:tcPr>
            <w:tcW w:w="2268" w:type="dxa"/>
            <w:tcBorders>
              <w:bottom w:val="single" w:sz="4" w:space="0" w:color="auto"/>
            </w:tcBorders>
          </w:tcPr>
          <w:p w14:paraId="15099811"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Slotted array</w:t>
            </w:r>
          </w:p>
        </w:tc>
        <w:tc>
          <w:tcPr>
            <w:tcW w:w="1474" w:type="dxa"/>
            <w:tcBorders>
              <w:bottom w:val="single" w:sz="4" w:space="0" w:color="auto"/>
            </w:tcBorders>
          </w:tcPr>
          <w:p w14:paraId="2C1B6ED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3376E29A"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72DFFAE5"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bottom w:val="single" w:sz="4" w:space="0" w:color="auto"/>
            </w:tcBorders>
          </w:tcPr>
          <w:p w14:paraId="15A911F0"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Borders>
              <w:bottom w:val="single" w:sz="4" w:space="0" w:color="auto"/>
            </w:tcBorders>
          </w:tcPr>
          <w:p w14:paraId="1221E9A6" w14:textId="77777777" w:rsidR="009F0190" w:rsidRPr="00E14800" w:rsidRDefault="009F0190"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Slotted array</w:t>
            </w:r>
          </w:p>
        </w:tc>
      </w:tr>
    </w:tbl>
    <w:p w14:paraId="2A78A91C"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8"/>
          <w:szCs w:val="20"/>
          <w:lang w:val="en-GB"/>
        </w:rPr>
      </w:pPr>
    </w:p>
    <w:p w14:paraId="71FC7295"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12"/>
          <w:szCs w:val="20"/>
          <w:lang w:val="fr-FR"/>
        </w:rPr>
      </w:pPr>
      <w:r w:rsidRPr="00E14800">
        <w:rPr>
          <w:rFonts w:ascii="Times New Roman" w:eastAsia="Times New Roman" w:hAnsi="Times New Roman" w:cs="Times New Roman"/>
          <w:sz w:val="24"/>
          <w:szCs w:val="20"/>
          <w:lang w:val="fr-FR"/>
        </w:rPr>
        <w:br w:type="page"/>
      </w:r>
    </w:p>
    <w:p w14:paraId="7CC4AF0B"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lastRenderedPageBreak/>
        <w:t>TABLE  4 (</w:t>
      </w:r>
      <w:proofErr w:type="gramStart"/>
      <w:r w:rsidRPr="00E14800">
        <w:rPr>
          <w:rFonts w:ascii="Times New Roman" w:eastAsia="Times New Roman" w:hAnsi="Times New Roman" w:cs="Times New Roman"/>
          <w:i/>
          <w:iCs/>
          <w:sz w:val="24"/>
          <w:szCs w:val="20"/>
        </w:rPr>
        <w:t>continued</w:t>
      </w:r>
      <w:r w:rsidRPr="00E14800">
        <w:rPr>
          <w:rFonts w:ascii="Tms Rmn" w:eastAsia="Times New Roman" w:hAnsi="Tms Rmn" w:cs="Times New Roman"/>
          <w:sz w:val="12"/>
          <w:szCs w:val="20"/>
        </w:rPr>
        <w:t> </w:t>
      </w:r>
      <w:r w:rsidRPr="00E14800">
        <w:rPr>
          <w:rFonts w:ascii="Tms Rmn" w:eastAsia="Times New Roman" w:hAnsi="Tms Rmn" w:cs="Times New Roman"/>
          <w:sz w:val="20"/>
          <w:szCs w:val="20"/>
        </w:rPr>
        <w:t>)</w:t>
      </w:r>
      <w:proofErr w:type="gramEnd"/>
    </w:p>
    <w:p w14:paraId="207C2F03"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8"/>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35"/>
        <w:gridCol w:w="1418"/>
        <w:gridCol w:w="1418"/>
        <w:gridCol w:w="2268"/>
        <w:gridCol w:w="1474"/>
        <w:gridCol w:w="1474"/>
        <w:gridCol w:w="1474"/>
        <w:gridCol w:w="1474"/>
        <w:gridCol w:w="1701"/>
      </w:tblGrid>
      <w:tr w:rsidR="00653321" w:rsidRPr="00E14800" w14:paraId="0EC5CFB9" w14:textId="77777777" w:rsidTr="00653321">
        <w:trPr>
          <w:jc w:val="center"/>
        </w:trPr>
        <w:tc>
          <w:tcPr>
            <w:tcW w:w="2835" w:type="dxa"/>
            <w:vAlign w:val="center"/>
          </w:tcPr>
          <w:p w14:paraId="57243CDD"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Characteristics</w:t>
            </w:r>
          </w:p>
        </w:tc>
        <w:tc>
          <w:tcPr>
            <w:tcW w:w="1418" w:type="dxa"/>
          </w:tcPr>
          <w:p w14:paraId="7EAF34E1"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p>
        </w:tc>
        <w:tc>
          <w:tcPr>
            <w:tcW w:w="1418" w:type="dxa"/>
            <w:vAlign w:val="center"/>
          </w:tcPr>
          <w:p w14:paraId="243FBBA9" w14:textId="1E109EF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A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c>
          <w:tcPr>
            <w:tcW w:w="2268" w:type="dxa"/>
            <w:vAlign w:val="center"/>
          </w:tcPr>
          <w:p w14:paraId="3C0EFFE9"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B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Search</w:t>
            </w:r>
            <w:proofErr w:type="spellEnd"/>
          </w:p>
        </w:tc>
        <w:tc>
          <w:tcPr>
            <w:tcW w:w="1474" w:type="dxa"/>
            <w:vAlign w:val="center"/>
          </w:tcPr>
          <w:p w14:paraId="267C6C5B"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C</w:t>
            </w:r>
          </w:p>
        </w:tc>
        <w:tc>
          <w:tcPr>
            <w:tcW w:w="1474" w:type="dxa"/>
            <w:vAlign w:val="center"/>
          </w:tcPr>
          <w:p w14:paraId="0E55A951"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D</w:t>
            </w:r>
          </w:p>
        </w:tc>
        <w:tc>
          <w:tcPr>
            <w:tcW w:w="1474" w:type="dxa"/>
            <w:vAlign w:val="center"/>
          </w:tcPr>
          <w:p w14:paraId="074D3C21"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E</w:t>
            </w:r>
          </w:p>
        </w:tc>
        <w:tc>
          <w:tcPr>
            <w:tcW w:w="1474" w:type="dxa"/>
            <w:vAlign w:val="center"/>
          </w:tcPr>
          <w:p w14:paraId="39087E34"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F</w:t>
            </w:r>
          </w:p>
        </w:tc>
        <w:tc>
          <w:tcPr>
            <w:tcW w:w="1701" w:type="dxa"/>
            <w:vAlign w:val="center"/>
          </w:tcPr>
          <w:p w14:paraId="15DE5DEB"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G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r>
      <w:tr w:rsidR="00653321" w:rsidRPr="00E14800" w14:paraId="7FC12E35" w14:textId="77777777" w:rsidTr="00653321">
        <w:trPr>
          <w:jc w:val="center"/>
        </w:trPr>
        <w:tc>
          <w:tcPr>
            <w:tcW w:w="2835" w:type="dxa"/>
          </w:tcPr>
          <w:p w14:paraId="55BEAD65" w14:textId="60805806"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w:t>
            </w:r>
            <w:proofErr w:type="spellStart"/>
            <w:r w:rsidRPr="00E14800">
              <w:rPr>
                <w:rFonts w:ascii="Times New Roman" w:eastAsia="Times New Roman" w:hAnsi="Times New Roman" w:cs="Times New Roman"/>
                <w:szCs w:val="20"/>
              </w:rPr>
              <w:t>mainbeam</w:t>
            </w:r>
            <w:proofErr w:type="spellEnd"/>
            <w:r w:rsidRPr="00E14800">
              <w:rPr>
                <w:rFonts w:ascii="Times New Roman" w:eastAsia="Times New Roman" w:hAnsi="Times New Roman" w:cs="Times New Roman"/>
                <w:szCs w:val="20"/>
              </w:rPr>
              <w:t xml:space="preserve"> gain(s) </w:t>
            </w:r>
            <w:del w:id="50" w:author="USA" w:date="2024-01-12T14:51:00Z">
              <w:r w:rsidRPr="00E14800" w:rsidDel="00653321">
                <w:rPr>
                  <w:rFonts w:ascii="Times New Roman" w:eastAsia="Times New Roman" w:hAnsi="Times New Roman" w:cs="Times New Roman"/>
                  <w:szCs w:val="20"/>
                </w:rPr>
                <w:delText>(dBi):</w:delText>
              </w:r>
            </w:del>
          </w:p>
          <w:p w14:paraId="0F0ED69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b/>
              <w:t>Search</w:t>
            </w:r>
          </w:p>
          <w:p w14:paraId="474AD24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b/>
              <w:t>Track</w:t>
            </w:r>
          </w:p>
        </w:tc>
        <w:tc>
          <w:tcPr>
            <w:tcW w:w="1418" w:type="dxa"/>
          </w:tcPr>
          <w:p w14:paraId="4642265A" w14:textId="122B26C9"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51" w:author="USA" w:date="2024-01-12T14:51:00Z">
              <w:r w:rsidRPr="00E14800">
                <w:rPr>
                  <w:rFonts w:ascii="Times New Roman" w:eastAsia="Times New Roman" w:hAnsi="Times New Roman" w:cs="Times New Roman"/>
                  <w:szCs w:val="20"/>
                </w:rPr>
                <w:t>dBi</w:t>
              </w:r>
            </w:ins>
          </w:p>
        </w:tc>
        <w:tc>
          <w:tcPr>
            <w:tcW w:w="1418" w:type="dxa"/>
          </w:tcPr>
          <w:p w14:paraId="1C716720" w14:textId="3F51F574"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458E0A18"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w:t>
            </w:r>
          </w:p>
          <w:p w14:paraId="752621E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38.5</w:t>
            </w:r>
          </w:p>
        </w:tc>
        <w:tc>
          <w:tcPr>
            <w:tcW w:w="2268" w:type="dxa"/>
          </w:tcPr>
          <w:p w14:paraId="52EF2C9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3C8EE4B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w:eastAsia="Times New Roman" w:hAnsi="Times" w:cs="Times New Roman"/>
                <w:szCs w:val="20"/>
              </w:rPr>
            </w:pPr>
            <w:r w:rsidRPr="00E14800">
              <w:rPr>
                <w:rFonts w:ascii="Times New Roman" w:eastAsia="Times New Roman" w:hAnsi="Times New Roman" w:cs="Times New Roman"/>
                <w:szCs w:val="20"/>
              </w:rPr>
              <w:t xml:space="preserve">37.5 </w:t>
            </w:r>
            <w:r w:rsidRPr="00E14800">
              <w:rPr>
                <w:rFonts w:ascii="Times" w:eastAsia="Times New Roman" w:hAnsi="Times" w:cs="Times New Roman"/>
                <w:szCs w:val="20"/>
              </w:rPr>
              <w:t xml:space="preserve">(currently </w:t>
            </w:r>
            <w:r w:rsidRPr="00E14800">
              <w:rPr>
                <w:rFonts w:ascii="Symbol" w:eastAsia="Times New Roman" w:hAnsi="Symbol" w:cs="Times New Roman"/>
                <w:szCs w:val="20"/>
                <w:lang w:val="fr-FR"/>
              </w:rPr>
              <w:sym w:font="Symbol" w:char="F0A3"/>
            </w:r>
            <w:r w:rsidRPr="00E14800">
              <w:rPr>
                <w:rFonts w:ascii="Tms Rmn" w:eastAsia="Times New Roman" w:hAnsi="Tms Rmn" w:cs="Times New Roman"/>
                <w:sz w:val="12"/>
                <w:szCs w:val="20"/>
                <w:lang w:val="fr-FR"/>
              </w:rPr>
              <w:t> </w:t>
            </w:r>
            <w:r w:rsidRPr="00E14800">
              <w:rPr>
                <w:rFonts w:ascii="Times" w:eastAsia="Times New Roman" w:hAnsi="Times" w:cs="Times New Roman"/>
                <w:szCs w:val="20"/>
              </w:rPr>
              <w:t>31.5)</w:t>
            </w:r>
          </w:p>
          <w:p w14:paraId="50E81E7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w:eastAsia="Times New Roman" w:hAnsi="Times" w:cs="Times New Roman"/>
                <w:szCs w:val="20"/>
              </w:rPr>
              <w:t>–</w:t>
            </w:r>
          </w:p>
        </w:tc>
        <w:tc>
          <w:tcPr>
            <w:tcW w:w="1474" w:type="dxa"/>
          </w:tcPr>
          <w:p w14:paraId="73E6601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680286B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p w14:paraId="43F7D5B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tc>
        <w:tc>
          <w:tcPr>
            <w:tcW w:w="1474" w:type="dxa"/>
          </w:tcPr>
          <w:p w14:paraId="15CE3A7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23A5226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p w14:paraId="1124732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tc>
        <w:tc>
          <w:tcPr>
            <w:tcW w:w="1474" w:type="dxa"/>
          </w:tcPr>
          <w:p w14:paraId="3E61599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37B6837E"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p w14:paraId="6FDF54D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Cs w:val="20"/>
              </w:rPr>
              <w:t>20</w:t>
            </w:r>
          </w:p>
        </w:tc>
        <w:tc>
          <w:tcPr>
            <w:tcW w:w="1474" w:type="dxa"/>
          </w:tcPr>
          <w:p w14:paraId="65C75ED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2C8DBBD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rPr>
              <w:t></w:t>
            </w:r>
            <w:r w:rsidRPr="00E14800">
              <w:rPr>
                <w:rFonts w:ascii="Times New Roman" w:eastAsia="Times New Roman" w:hAnsi="Times New Roman" w:cs="Times New Roman"/>
                <w:sz w:val="12"/>
                <w:szCs w:val="20"/>
              </w:rPr>
              <w:t xml:space="preserve"> </w:t>
            </w:r>
            <w:r w:rsidRPr="00E14800">
              <w:rPr>
                <w:rFonts w:ascii="Times New Roman" w:eastAsia="Times New Roman" w:hAnsi="Times New Roman" w:cs="Times New Roman"/>
                <w:szCs w:val="20"/>
              </w:rPr>
              <w:t xml:space="preserve">31 </w:t>
            </w:r>
            <w:proofErr w:type="gramStart"/>
            <w:r w:rsidRPr="00E14800">
              <w:rPr>
                <w:rFonts w:ascii="Times New Roman" w:eastAsia="Times New Roman" w:hAnsi="Times New Roman" w:cs="Times New Roman"/>
                <w:szCs w:val="20"/>
              </w:rPr>
              <w:t>search</w:t>
            </w:r>
            <w:proofErr w:type="gramEnd"/>
          </w:p>
          <w:p w14:paraId="546CE6C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or track</w:t>
            </w:r>
          </w:p>
        </w:tc>
        <w:tc>
          <w:tcPr>
            <w:tcW w:w="1701" w:type="dxa"/>
          </w:tcPr>
          <w:p w14:paraId="70DD28F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br/>
            </w:r>
          </w:p>
          <w:p w14:paraId="6F78938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36</w:t>
            </w:r>
          </w:p>
        </w:tc>
      </w:tr>
      <w:tr w:rsidR="00653321" w:rsidRPr="00E14800" w14:paraId="63FEA776" w14:textId="77777777" w:rsidTr="00653321">
        <w:trPr>
          <w:jc w:val="center"/>
        </w:trPr>
        <w:tc>
          <w:tcPr>
            <w:tcW w:w="2835" w:type="dxa"/>
          </w:tcPr>
          <w:p w14:paraId="3116AB0E" w14:textId="49D14FDB"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elevation beamwidth </w:t>
            </w:r>
            <w:del w:id="52" w:author="USA" w:date="2024-01-12T14:51:00Z">
              <w:r w:rsidRPr="00E14800" w:rsidDel="00653321">
                <w:rPr>
                  <w:rFonts w:ascii="Times New Roman" w:eastAsia="Times New Roman" w:hAnsi="Times New Roman" w:cs="Times New Roman"/>
                  <w:szCs w:val="20"/>
                </w:rPr>
                <w:delText>(degrees)</w:delText>
              </w:r>
            </w:del>
          </w:p>
        </w:tc>
        <w:tc>
          <w:tcPr>
            <w:tcW w:w="1418" w:type="dxa"/>
          </w:tcPr>
          <w:p w14:paraId="7615E30C" w14:textId="699B08E4"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53" w:author="USA" w:date="2024-01-12T14:51:00Z">
              <w:r w:rsidRPr="00E14800">
                <w:rPr>
                  <w:rFonts w:ascii="Times New Roman" w:eastAsia="Times New Roman" w:hAnsi="Times New Roman" w:cs="Times New Roman"/>
                  <w:szCs w:val="20"/>
                </w:rPr>
                <w:t>degrees</w:t>
              </w:r>
            </w:ins>
          </w:p>
        </w:tc>
        <w:tc>
          <w:tcPr>
            <w:tcW w:w="1418" w:type="dxa"/>
          </w:tcPr>
          <w:p w14:paraId="4DACFF0B" w14:textId="17F6E758"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1.2</w:t>
            </w:r>
          </w:p>
        </w:tc>
        <w:tc>
          <w:tcPr>
            <w:tcW w:w="2268" w:type="dxa"/>
          </w:tcPr>
          <w:p w14:paraId="00C1235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2.5 and 10 </w:t>
            </w:r>
            <w:r w:rsidRPr="00E14800">
              <w:rPr>
                <w:rFonts w:ascii="Times New Roman" w:eastAsia="Times New Roman" w:hAnsi="Times New Roman" w:cs="Times New Roman"/>
                <w:szCs w:val="20"/>
              </w:rPr>
              <w:br/>
            </w:r>
            <w:r w:rsidRPr="00E14800">
              <w:rPr>
                <w:rFonts w:ascii="Times" w:eastAsia="Times New Roman" w:hAnsi="Times" w:cs="Times New Roman"/>
                <w:szCs w:val="20"/>
              </w:rPr>
              <w:t>(currently 10 and 20. See p. 5 and 6)</w:t>
            </w:r>
          </w:p>
        </w:tc>
        <w:tc>
          <w:tcPr>
            <w:tcW w:w="1474" w:type="dxa"/>
          </w:tcPr>
          <w:p w14:paraId="0C765C8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33C7CA2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12A256B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8E4F92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0336AFB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w:t>
            </w:r>
          </w:p>
        </w:tc>
      </w:tr>
      <w:tr w:rsidR="00653321" w:rsidRPr="00E14800" w14:paraId="3E26F45A" w14:textId="77777777" w:rsidTr="00653321">
        <w:trPr>
          <w:jc w:val="center"/>
        </w:trPr>
        <w:tc>
          <w:tcPr>
            <w:tcW w:w="2835" w:type="dxa"/>
            <w:tcBorders>
              <w:top w:val="nil"/>
            </w:tcBorders>
          </w:tcPr>
          <w:p w14:paraId="3B6B405F" w14:textId="37849FBB"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traverse or azimuthal beamwidth </w:t>
            </w:r>
            <w:del w:id="54" w:author="USA" w:date="2024-01-12T14:51:00Z">
              <w:r w:rsidRPr="00E14800" w:rsidDel="00653321">
                <w:rPr>
                  <w:rFonts w:ascii="Times New Roman" w:eastAsia="Times New Roman" w:hAnsi="Times New Roman" w:cs="Times New Roman"/>
                  <w:szCs w:val="20"/>
                </w:rPr>
                <w:delText>(degrees)</w:delText>
              </w:r>
            </w:del>
          </w:p>
        </w:tc>
        <w:tc>
          <w:tcPr>
            <w:tcW w:w="1418" w:type="dxa"/>
            <w:tcBorders>
              <w:top w:val="nil"/>
            </w:tcBorders>
          </w:tcPr>
          <w:p w14:paraId="127F7C23" w14:textId="044BC70B" w:rsidR="00653321" w:rsidRPr="00E14800" w:rsidRDefault="00F83CD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55" w:author="USA" w:date="2024-01-12T14:55:00Z">
              <w:r>
                <w:rPr>
                  <w:rFonts w:ascii="Times New Roman" w:eastAsia="Times New Roman" w:hAnsi="Times New Roman" w:cs="Times New Roman"/>
                  <w:szCs w:val="20"/>
                </w:rPr>
                <w:t>d</w:t>
              </w:r>
            </w:ins>
            <w:ins w:id="56" w:author="USA" w:date="2024-01-12T14:51:00Z">
              <w:r w:rsidR="00653321" w:rsidRPr="00E14800">
                <w:rPr>
                  <w:rFonts w:ascii="Times New Roman" w:eastAsia="Times New Roman" w:hAnsi="Times New Roman" w:cs="Times New Roman"/>
                  <w:szCs w:val="20"/>
                </w:rPr>
                <w:t>egrees</w:t>
              </w:r>
            </w:ins>
          </w:p>
        </w:tc>
        <w:tc>
          <w:tcPr>
            <w:tcW w:w="1418" w:type="dxa"/>
            <w:tcBorders>
              <w:top w:val="nil"/>
            </w:tcBorders>
          </w:tcPr>
          <w:p w14:paraId="1C915993" w14:textId="38D65B75"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2.4</w:t>
            </w:r>
          </w:p>
        </w:tc>
        <w:tc>
          <w:tcPr>
            <w:tcW w:w="2268" w:type="dxa"/>
            <w:tcBorders>
              <w:top w:val="nil"/>
            </w:tcBorders>
          </w:tcPr>
          <w:p w14:paraId="0F2626C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2.2</w:t>
            </w:r>
          </w:p>
        </w:tc>
        <w:tc>
          <w:tcPr>
            <w:tcW w:w="1474" w:type="dxa"/>
            <w:tcBorders>
              <w:top w:val="nil"/>
            </w:tcBorders>
          </w:tcPr>
          <w:p w14:paraId="45AB94D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top w:val="nil"/>
            </w:tcBorders>
          </w:tcPr>
          <w:p w14:paraId="6279B41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top w:val="nil"/>
            </w:tcBorders>
          </w:tcPr>
          <w:p w14:paraId="71FE310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Borders>
              <w:top w:val="nil"/>
            </w:tcBorders>
          </w:tcPr>
          <w:p w14:paraId="3FAC3B4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Borders>
              <w:top w:val="nil"/>
            </w:tcBorders>
          </w:tcPr>
          <w:p w14:paraId="4D6BDDC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0.25</w:t>
            </w:r>
          </w:p>
        </w:tc>
      </w:tr>
      <w:tr w:rsidR="00653321" w:rsidRPr="00E14800" w14:paraId="6F449056" w14:textId="77777777" w:rsidTr="00653321">
        <w:trPr>
          <w:jc w:val="center"/>
        </w:trPr>
        <w:tc>
          <w:tcPr>
            <w:tcW w:w="2835" w:type="dxa"/>
            <w:tcBorders>
              <w:top w:val="nil"/>
            </w:tcBorders>
          </w:tcPr>
          <w:p w14:paraId="77790638"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Beam motion(s)</w:t>
            </w:r>
          </w:p>
        </w:tc>
        <w:tc>
          <w:tcPr>
            <w:tcW w:w="1418" w:type="dxa"/>
            <w:tcBorders>
              <w:top w:val="nil"/>
            </w:tcBorders>
          </w:tcPr>
          <w:p w14:paraId="527364A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Borders>
              <w:top w:val="nil"/>
            </w:tcBorders>
          </w:tcPr>
          <w:p w14:paraId="78F09743" w14:textId="29AC4F85"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Tracking</w:t>
            </w:r>
          </w:p>
        </w:tc>
        <w:tc>
          <w:tcPr>
            <w:tcW w:w="2268" w:type="dxa"/>
            <w:tcBorders>
              <w:top w:val="nil"/>
            </w:tcBorders>
          </w:tcPr>
          <w:p w14:paraId="40E7EE8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Programmed search scan</w:t>
            </w:r>
          </w:p>
        </w:tc>
        <w:tc>
          <w:tcPr>
            <w:tcW w:w="1474" w:type="dxa"/>
            <w:tcBorders>
              <w:top w:val="nil"/>
            </w:tcBorders>
          </w:tcPr>
          <w:p w14:paraId="1CB6C7B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Programmed </w:t>
            </w:r>
            <w:r w:rsidRPr="00E14800">
              <w:rPr>
                <w:rFonts w:ascii="Times New Roman" w:eastAsia="Times New Roman" w:hAnsi="Times New Roman" w:cs="Times New Roman"/>
                <w:szCs w:val="20"/>
              </w:rPr>
              <w:br/>
              <w:t>search scan</w:t>
            </w:r>
          </w:p>
          <w:p w14:paraId="2B18E8C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Tracking</w:t>
            </w:r>
          </w:p>
        </w:tc>
        <w:tc>
          <w:tcPr>
            <w:tcW w:w="1474" w:type="dxa"/>
            <w:tcBorders>
              <w:top w:val="nil"/>
            </w:tcBorders>
          </w:tcPr>
          <w:p w14:paraId="75A6518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Programmed search scan</w:t>
            </w:r>
          </w:p>
          <w:p w14:paraId="0892E6A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Tracking</w:t>
            </w:r>
          </w:p>
        </w:tc>
        <w:tc>
          <w:tcPr>
            <w:tcW w:w="1474" w:type="dxa"/>
            <w:tcBorders>
              <w:top w:val="nil"/>
            </w:tcBorders>
          </w:tcPr>
          <w:p w14:paraId="06A7BED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Programmed search scan</w:t>
            </w:r>
          </w:p>
          <w:p w14:paraId="6C50B84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Tracking</w:t>
            </w:r>
          </w:p>
        </w:tc>
        <w:tc>
          <w:tcPr>
            <w:tcW w:w="1474" w:type="dxa"/>
            <w:tcBorders>
              <w:top w:val="nil"/>
            </w:tcBorders>
          </w:tcPr>
          <w:p w14:paraId="6FB9B5B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Borders>
              <w:top w:val="nil"/>
            </w:tcBorders>
          </w:tcPr>
          <w:p w14:paraId="427DCD9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Tracking</w:t>
            </w:r>
          </w:p>
        </w:tc>
      </w:tr>
      <w:tr w:rsidR="00653321" w:rsidRPr="00E14800" w14:paraId="08F03F05" w14:textId="77777777" w:rsidTr="00653321">
        <w:trPr>
          <w:jc w:val="center"/>
        </w:trPr>
        <w:tc>
          <w:tcPr>
            <w:tcW w:w="2835" w:type="dxa"/>
          </w:tcPr>
          <w:p w14:paraId="346230D3" w14:textId="6FA32D2A"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horizontal scan rate </w:t>
            </w:r>
            <w:del w:id="57" w:author="USA" w:date="2024-01-12T14:51:00Z">
              <w:r w:rsidRPr="00E14800" w:rsidDel="00653321">
                <w:rPr>
                  <w:rFonts w:ascii="Times New Roman" w:eastAsia="Times New Roman" w:hAnsi="Times New Roman" w:cs="Times New Roman"/>
                  <w:szCs w:val="20"/>
                </w:rPr>
                <w:delText>(degrees/s)</w:delText>
              </w:r>
            </w:del>
          </w:p>
        </w:tc>
        <w:tc>
          <w:tcPr>
            <w:tcW w:w="1418" w:type="dxa"/>
          </w:tcPr>
          <w:p w14:paraId="5BAC8FA7" w14:textId="4020449A"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58" w:author="USA" w:date="2024-01-12T14:52:00Z">
              <w:r w:rsidRPr="00E14800">
                <w:rPr>
                  <w:rFonts w:ascii="Times New Roman" w:eastAsia="Times New Roman" w:hAnsi="Times New Roman" w:cs="Times New Roman"/>
                  <w:szCs w:val="20"/>
                </w:rPr>
                <w:t>degrees/s</w:t>
              </w:r>
            </w:ins>
          </w:p>
        </w:tc>
        <w:tc>
          <w:tcPr>
            <w:tcW w:w="1418" w:type="dxa"/>
          </w:tcPr>
          <w:p w14:paraId="35F7D29D" w14:textId="2F2FE68E"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Follows target</w:t>
            </w:r>
          </w:p>
        </w:tc>
        <w:tc>
          <w:tcPr>
            <w:tcW w:w="2268" w:type="dxa"/>
          </w:tcPr>
          <w:p w14:paraId="7F57A13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540</w:t>
            </w:r>
          </w:p>
        </w:tc>
        <w:tc>
          <w:tcPr>
            <w:tcW w:w="1474" w:type="dxa"/>
          </w:tcPr>
          <w:p w14:paraId="5FD055B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Search: not </w:t>
            </w:r>
            <w:r w:rsidRPr="00E14800">
              <w:rPr>
                <w:rFonts w:ascii="Times New Roman" w:eastAsia="Times New Roman" w:hAnsi="Times New Roman" w:cs="Times New Roman"/>
                <w:szCs w:val="20"/>
              </w:rPr>
              <w:br/>
              <w:t>given</w:t>
            </w:r>
          </w:p>
          <w:p w14:paraId="5675BAE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Track: </w:t>
            </w:r>
            <w:r w:rsidRPr="00E14800">
              <w:rPr>
                <w:rFonts w:ascii="Times New Roman" w:eastAsia="Times New Roman" w:hAnsi="Times New Roman" w:cs="Times New Roman"/>
                <w:szCs w:val="20"/>
              </w:rPr>
              <w:br/>
              <w:t>follows target</w:t>
            </w:r>
          </w:p>
        </w:tc>
        <w:tc>
          <w:tcPr>
            <w:tcW w:w="1474" w:type="dxa"/>
          </w:tcPr>
          <w:p w14:paraId="7D9107A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3FE0D2D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w:t>
            </w:r>
            <w:r w:rsidRPr="00E14800">
              <w:rPr>
                <w:rFonts w:ascii="Times" w:eastAsia="Times New Roman" w:hAnsi="Times" w:cs="Times New Roman"/>
                <w:szCs w:val="20"/>
              </w:rPr>
              <w:t xml:space="preserve"> </w:t>
            </w:r>
            <w:r w:rsidRPr="00E14800">
              <w:rPr>
                <w:rFonts w:ascii="Times New Roman" w:eastAsia="Times New Roman" w:hAnsi="Times New Roman" w:cs="Times New Roman"/>
                <w:szCs w:val="20"/>
              </w:rPr>
              <w:t>follows target</w:t>
            </w:r>
          </w:p>
        </w:tc>
        <w:tc>
          <w:tcPr>
            <w:tcW w:w="1474" w:type="dxa"/>
          </w:tcPr>
          <w:p w14:paraId="2F063FB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1DC79B7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Track: </w:t>
            </w:r>
            <w:r w:rsidRPr="00E14800">
              <w:rPr>
                <w:rFonts w:ascii="Times New Roman" w:eastAsia="Times New Roman" w:hAnsi="Times New Roman" w:cs="Times New Roman"/>
                <w:szCs w:val="20"/>
              </w:rPr>
              <w:br/>
              <w:t>follows target</w:t>
            </w:r>
          </w:p>
        </w:tc>
        <w:tc>
          <w:tcPr>
            <w:tcW w:w="1474" w:type="dxa"/>
          </w:tcPr>
          <w:p w14:paraId="0DA2DB8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3BCB7FB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60</w:t>
            </w:r>
          </w:p>
        </w:tc>
      </w:tr>
      <w:tr w:rsidR="00653321" w:rsidRPr="00E14800" w14:paraId="789F31B9" w14:textId="77777777" w:rsidTr="00653321">
        <w:trPr>
          <w:jc w:val="center"/>
        </w:trPr>
        <w:tc>
          <w:tcPr>
            <w:tcW w:w="2835" w:type="dxa"/>
          </w:tcPr>
          <w:p w14:paraId="03AE4FA1" w14:textId="042854C1"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Antenna horizontal scan type (continuous, random, 360</w:t>
            </w:r>
            <w:r w:rsidRPr="00E14800">
              <w:rPr>
                <w:rFonts w:ascii="Symbol" w:eastAsia="Times New Roman" w:hAnsi="Symbol" w:cs="Times New Roman"/>
                <w:szCs w:val="20"/>
              </w:rPr>
              <w:t></w:t>
            </w:r>
            <w:r w:rsidRPr="00E14800">
              <w:rPr>
                <w:rFonts w:ascii="Times New Roman" w:eastAsia="Times New Roman" w:hAnsi="Times New Roman" w:cs="Times New Roman"/>
                <w:szCs w:val="20"/>
              </w:rPr>
              <w:t xml:space="preserve">, sector, etc.) </w:t>
            </w:r>
            <w:del w:id="59" w:author="USA" w:date="2024-01-12T14:52:00Z">
              <w:r w:rsidRPr="00E14800" w:rsidDel="00653321">
                <w:rPr>
                  <w:rFonts w:ascii="Times New Roman" w:eastAsia="Times New Roman" w:hAnsi="Times New Roman" w:cs="Times New Roman"/>
                  <w:szCs w:val="20"/>
                </w:rPr>
                <w:delText>(degrees)</w:delText>
              </w:r>
            </w:del>
          </w:p>
        </w:tc>
        <w:tc>
          <w:tcPr>
            <w:tcW w:w="1418" w:type="dxa"/>
          </w:tcPr>
          <w:p w14:paraId="549FAD3B" w14:textId="00A21094" w:rsidR="00653321" w:rsidRPr="00E14800" w:rsidRDefault="000955D5"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60" w:author="USA" w:date="2024-01-12T14:53:00Z">
              <w:r>
                <w:rPr>
                  <w:rFonts w:ascii="Times New Roman" w:eastAsia="Times New Roman" w:hAnsi="Times New Roman" w:cs="Times New Roman"/>
                  <w:szCs w:val="20"/>
                </w:rPr>
                <w:t>d</w:t>
              </w:r>
            </w:ins>
            <w:ins w:id="61" w:author="USA" w:date="2024-01-12T14:52:00Z">
              <w:r w:rsidR="00653321" w:rsidRPr="00E14800">
                <w:rPr>
                  <w:rFonts w:ascii="Times New Roman" w:eastAsia="Times New Roman" w:hAnsi="Times New Roman" w:cs="Times New Roman"/>
                  <w:szCs w:val="20"/>
                </w:rPr>
                <w:t>egrees</w:t>
              </w:r>
            </w:ins>
          </w:p>
        </w:tc>
        <w:tc>
          <w:tcPr>
            <w:tcW w:w="1418" w:type="dxa"/>
          </w:tcPr>
          <w:p w14:paraId="5131786D" w14:textId="460BFAC2"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Follows target</w:t>
            </w:r>
          </w:p>
        </w:tc>
        <w:tc>
          <w:tcPr>
            <w:tcW w:w="2268" w:type="dxa"/>
          </w:tcPr>
          <w:p w14:paraId="71E5DC7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Continuous over 180</w:t>
            </w:r>
          </w:p>
        </w:tc>
        <w:tc>
          <w:tcPr>
            <w:tcW w:w="1474" w:type="dxa"/>
          </w:tcPr>
          <w:p w14:paraId="1A48A10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w:t>
            </w:r>
            <w:r w:rsidRPr="00E14800">
              <w:rPr>
                <w:rFonts w:ascii="Times" w:eastAsia="Times New Roman" w:hAnsi="Times" w:cs="Times New Roman"/>
                <w:szCs w:val="20"/>
              </w:rPr>
              <w:t xml:space="preserve"> </w:t>
            </w:r>
            <w:r w:rsidRPr="00E14800">
              <w:rPr>
                <w:rFonts w:ascii="Times New Roman" w:eastAsia="Times New Roman" w:hAnsi="Times New Roman" w:cs="Times New Roman"/>
                <w:szCs w:val="20"/>
              </w:rPr>
              <w:t>follows target</w:t>
            </w:r>
          </w:p>
        </w:tc>
        <w:tc>
          <w:tcPr>
            <w:tcW w:w="1474" w:type="dxa"/>
          </w:tcPr>
          <w:p w14:paraId="6F560F2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539089A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w:t>
            </w:r>
            <w:r w:rsidRPr="00E14800">
              <w:rPr>
                <w:rFonts w:ascii="Times" w:eastAsia="Times New Roman" w:hAnsi="Times" w:cs="Times New Roman"/>
                <w:szCs w:val="20"/>
              </w:rPr>
              <w:t xml:space="preserve"> </w:t>
            </w:r>
            <w:r w:rsidRPr="00E14800">
              <w:rPr>
                <w:rFonts w:ascii="Times New Roman" w:eastAsia="Times New Roman" w:hAnsi="Times New Roman" w:cs="Times New Roman"/>
                <w:szCs w:val="20"/>
              </w:rPr>
              <w:t>follows target</w:t>
            </w:r>
          </w:p>
        </w:tc>
        <w:tc>
          <w:tcPr>
            <w:tcW w:w="1474" w:type="dxa"/>
          </w:tcPr>
          <w:p w14:paraId="6AFD01D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073D585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577318E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758E8C0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360</w:t>
            </w:r>
          </w:p>
        </w:tc>
      </w:tr>
      <w:tr w:rsidR="00653321" w:rsidRPr="00E14800" w14:paraId="4882F6C3" w14:textId="77777777" w:rsidTr="00653321">
        <w:trPr>
          <w:jc w:val="center"/>
        </w:trPr>
        <w:tc>
          <w:tcPr>
            <w:tcW w:w="2835" w:type="dxa"/>
          </w:tcPr>
          <w:p w14:paraId="0E437B2C" w14:textId="00B781A5"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vertical scan rate </w:t>
            </w:r>
            <w:del w:id="62" w:author="USA" w:date="2024-01-12T14:52:00Z">
              <w:r w:rsidRPr="00E14800" w:rsidDel="00653321">
                <w:rPr>
                  <w:rFonts w:ascii="Times New Roman" w:eastAsia="Times New Roman" w:hAnsi="Times New Roman" w:cs="Times New Roman"/>
                  <w:szCs w:val="20"/>
                </w:rPr>
                <w:delText>(degrees/s)</w:delText>
              </w:r>
            </w:del>
          </w:p>
        </w:tc>
        <w:tc>
          <w:tcPr>
            <w:tcW w:w="1418" w:type="dxa"/>
          </w:tcPr>
          <w:p w14:paraId="1FB175B3" w14:textId="57834BB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63" w:author="USA" w:date="2024-01-12T14:52:00Z">
              <w:r w:rsidRPr="00E14800">
                <w:rPr>
                  <w:rFonts w:ascii="Times New Roman" w:eastAsia="Times New Roman" w:hAnsi="Times New Roman" w:cs="Times New Roman"/>
                  <w:szCs w:val="20"/>
                </w:rPr>
                <w:t>degrees/s</w:t>
              </w:r>
            </w:ins>
          </w:p>
        </w:tc>
        <w:tc>
          <w:tcPr>
            <w:tcW w:w="1418" w:type="dxa"/>
          </w:tcPr>
          <w:p w14:paraId="4DD90F4A" w14:textId="02C6CCF5"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2268" w:type="dxa"/>
          </w:tcPr>
          <w:p w14:paraId="1B2C6E97"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1474" w:type="dxa"/>
          </w:tcPr>
          <w:p w14:paraId="129B4F2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6B37684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47A8239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186B245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615CE89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4453559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4C07B4A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5EA993D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p w14:paraId="2A98F1D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r>
    </w:tbl>
    <w:p w14:paraId="63416404"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rPr>
      </w:pPr>
    </w:p>
    <w:p w14:paraId="5EA6CABD"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pPr>
      <w:r w:rsidRPr="00E14800">
        <w:rPr>
          <w:rFonts w:ascii="Times New Roman" w:eastAsia="Times New Roman" w:hAnsi="Times New Roman" w:cs="Times New Roman"/>
          <w:sz w:val="24"/>
          <w:szCs w:val="20"/>
          <w:lang w:val="fr-FR"/>
        </w:rPr>
        <w:br w:type="page"/>
      </w:r>
    </w:p>
    <w:p w14:paraId="3FBC93F8" w14:textId="77777777" w:rsidR="00E14800" w:rsidRPr="00E14800" w:rsidRDefault="00E14800" w:rsidP="00E14800">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E14800">
        <w:rPr>
          <w:rFonts w:ascii="Times New Roman" w:eastAsia="Times New Roman" w:hAnsi="Times New Roman" w:cs="Times New Roman"/>
          <w:sz w:val="24"/>
          <w:szCs w:val="20"/>
        </w:rPr>
        <w:lastRenderedPageBreak/>
        <w:t>TABLE  4 (</w:t>
      </w:r>
      <w:proofErr w:type="gramStart"/>
      <w:r w:rsidRPr="00E14800">
        <w:rPr>
          <w:rFonts w:ascii="Times New Roman" w:eastAsia="Times New Roman" w:hAnsi="Times New Roman" w:cs="Times New Roman"/>
          <w:i/>
          <w:iCs/>
          <w:sz w:val="24"/>
          <w:szCs w:val="20"/>
        </w:rPr>
        <w:t>end</w:t>
      </w:r>
      <w:r w:rsidRPr="00E14800">
        <w:rPr>
          <w:rFonts w:ascii="Tms Rmn" w:eastAsia="Times New Roman" w:hAnsi="Tms Rmn" w:cs="Times New Roman"/>
          <w:sz w:val="12"/>
          <w:szCs w:val="20"/>
        </w:rPr>
        <w:t> </w:t>
      </w:r>
      <w:r w:rsidRPr="00E14800">
        <w:rPr>
          <w:rFonts w:ascii="Tms Rmn" w:eastAsia="Times New Roman" w:hAnsi="Tms Rmn" w:cs="Times New Roman"/>
          <w:sz w:val="20"/>
          <w:szCs w:val="20"/>
        </w:rPr>
        <w:t>)</w:t>
      </w:r>
      <w:proofErr w:type="gramEnd"/>
    </w:p>
    <w:p w14:paraId="40856CBB"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8"/>
          <w:szCs w:val="20"/>
        </w:rPr>
      </w:pPr>
    </w:p>
    <w:tbl>
      <w:tblPr>
        <w:tblW w:w="0" w:type="auto"/>
        <w:jc w:val="righ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417"/>
        <w:gridCol w:w="1418"/>
        <w:gridCol w:w="1418"/>
        <w:gridCol w:w="2268"/>
        <w:gridCol w:w="1474"/>
        <w:gridCol w:w="1474"/>
        <w:gridCol w:w="1474"/>
        <w:gridCol w:w="1474"/>
        <w:gridCol w:w="1701"/>
      </w:tblGrid>
      <w:tr w:rsidR="00653321" w:rsidRPr="00E14800" w14:paraId="4C855606" w14:textId="77777777" w:rsidTr="00653321">
        <w:trPr>
          <w:jc w:val="right"/>
        </w:trPr>
        <w:tc>
          <w:tcPr>
            <w:tcW w:w="2835" w:type="dxa"/>
            <w:gridSpan w:val="2"/>
            <w:vAlign w:val="center"/>
          </w:tcPr>
          <w:p w14:paraId="59A92164"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rPr>
            </w:pPr>
            <w:r w:rsidRPr="00E14800">
              <w:rPr>
                <w:rFonts w:ascii="Times New Roman" w:eastAsia="Times New Roman" w:hAnsi="Times New Roman" w:cs="Times New Roman"/>
                <w:b/>
                <w:szCs w:val="20"/>
              </w:rPr>
              <w:t>Characteristics</w:t>
            </w:r>
          </w:p>
        </w:tc>
        <w:tc>
          <w:tcPr>
            <w:tcW w:w="1418" w:type="dxa"/>
          </w:tcPr>
          <w:p w14:paraId="2C1E5814"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p>
        </w:tc>
        <w:tc>
          <w:tcPr>
            <w:tcW w:w="1418" w:type="dxa"/>
            <w:vAlign w:val="center"/>
          </w:tcPr>
          <w:p w14:paraId="4872E2E7" w14:textId="4D680F43"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A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c>
          <w:tcPr>
            <w:tcW w:w="2268" w:type="dxa"/>
            <w:vAlign w:val="center"/>
          </w:tcPr>
          <w:p w14:paraId="7A778F22"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B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Search</w:t>
            </w:r>
            <w:proofErr w:type="spellEnd"/>
          </w:p>
        </w:tc>
        <w:tc>
          <w:tcPr>
            <w:tcW w:w="1474" w:type="dxa"/>
            <w:vAlign w:val="center"/>
          </w:tcPr>
          <w:p w14:paraId="57BAF5AC"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C</w:t>
            </w:r>
          </w:p>
        </w:tc>
        <w:tc>
          <w:tcPr>
            <w:tcW w:w="1474" w:type="dxa"/>
            <w:vAlign w:val="center"/>
          </w:tcPr>
          <w:p w14:paraId="3A6FBE19"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D</w:t>
            </w:r>
          </w:p>
        </w:tc>
        <w:tc>
          <w:tcPr>
            <w:tcW w:w="1474" w:type="dxa"/>
            <w:vAlign w:val="center"/>
          </w:tcPr>
          <w:p w14:paraId="6BDC8D29"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E</w:t>
            </w:r>
          </w:p>
        </w:tc>
        <w:tc>
          <w:tcPr>
            <w:tcW w:w="1474" w:type="dxa"/>
            <w:vAlign w:val="center"/>
          </w:tcPr>
          <w:p w14:paraId="0720540F"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Radar F</w:t>
            </w:r>
          </w:p>
        </w:tc>
        <w:tc>
          <w:tcPr>
            <w:tcW w:w="1701" w:type="dxa"/>
            <w:vAlign w:val="center"/>
          </w:tcPr>
          <w:p w14:paraId="7E458828" w14:textId="77777777" w:rsidR="00653321" w:rsidRPr="00E14800" w:rsidRDefault="00653321" w:rsidP="00E1480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b/>
                <w:szCs w:val="20"/>
                <w:lang w:val="es-ES"/>
              </w:rPr>
            </w:pPr>
            <w:r w:rsidRPr="00E14800">
              <w:rPr>
                <w:rFonts w:ascii="Times New Roman" w:eastAsia="Times New Roman" w:hAnsi="Times New Roman" w:cs="Times New Roman"/>
                <w:b/>
                <w:szCs w:val="20"/>
                <w:lang w:val="es-ES"/>
              </w:rPr>
              <w:t xml:space="preserve">Radar G </w:t>
            </w:r>
            <w:r w:rsidRPr="00E14800">
              <w:rPr>
                <w:rFonts w:ascii="Times New Roman" w:eastAsia="Times New Roman" w:hAnsi="Times New Roman" w:cs="Times New Roman"/>
                <w:b/>
                <w:szCs w:val="20"/>
                <w:lang w:val="es-ES"/>
              </w:rPr>
              <w:br/>
            </w:r>
            <w:proofErr w:type="spellStart"/>
            <w:r w:rsidRPr="00E14800">
              <w:rPr>
                <w:rFonts w:ascii="Times New Roman" w:eastAsia="Times New Roman" w:hAnsi="Times New Roman" w:cs="Times New Roman"/>
                <w:b/>
                <w:szCs w:val="20"/>
                <w:lang w:val="es-ES"/>
              </w:rPr>
              <w:t>Track</w:t>
            </w:r>
            <w:proofErr w:type="spellEnd"/>
          </w:p>
        </w:tc>
      </w:tr>
      <w:tr w:rsidR="00653321" w:rsidRPr="00E14800" w14:paraId="7A9FF720" w14:textId="77777777" w:rsidTr="00653321">
        <w:trPr>
          <w:jc w:val="right"/>
        </w:trPr>
        <w:tc>
          <w:tcPr>
            <w:tcW w:w="2835" w:type="dxa"/>
            <w:gridSpan w:val="2"/>
          </w:tcPr>
          <w:p w14:paraId="324208CF" w14:textId="0B2DB8A5"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Antenna vertical scan type (continuous, random, 360º, sector, etc.) </w:t>
            </w:r>
            <w:del w:id="64" w:author="USA" w:date="2024-01-12T14:52:00Z">
              <w:r w:rsidRPr="00E14800" w:rsidDel="00653321">
                <w:rPr>
                  <w:rFonts w:ascii="Times New Roman" w:eastAsia="Times New Roman" w:hAnsi="Times New Roman" w:cs="Times New Roman"/>
                  <w:szCs w:val="20"/>
                </w:rPr>
                <w:delText>(degrees)</w:delText>
              </w:r>
            </w:del>
          </w:p>
        </w:tc>
        <w:tc>
          <w:tcPr>
            <w:tcW w:w="1418" w:type="dxa"/>
          </w:tcPr>
          <w:p w14:paraId="767715AD" w14:textId="573EB3B2" w:rsidR="00653321" w:rsidRPr="00E14800" w:rsidRDefault="00F83CD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65" w:author="USA" w:date="2024-01-12T14:55:00Z">
              <w:r>
                <w:rPr>
                  <w:rFonts w:ascii="Times New Roman" w:eastAsia="Times New Roman" w:hAnsi="Times New Roman" w:cs="Times New Roman"/>
                  <w:szCs w:val="20"/>
                </w:rPr>
                <w:t>d</w:t>
              </w:r>
            </w:ins>
            <w:ins w:id="66" w:author="USA" w:date="2024-01-12T14:52:00Z">
              <w:r w:rsidR="00653321" w:rsidRPr="00E14800">
                <w:rPr>
                  <w:rFonts w:ascii="Times New Roman" w:eastAsia="Times New Roman" w:hAnsi="Times New Roman" w:cs="Times New Roman"/>
                  <w:szCs w:val="20"/>
                </w:rPr>
                <w:t>egrees</w:t>
              </w:r>
            </w:ins>
          </w:p>
        </w:tc>
        <w:tc>
          <w:tcPr>
            <w:tcW w:w="1418" w:type="dxa"/>
          </w:tcPr>
          <w:p w14:paraId="2A58C4DE" w14:textId="115EA1EF"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tc>
        <w:tc>
          <w:tcPr>
            <w:tcW w:w="2268" w:type="dxa"/>
          </w:tcPr>
          <w:p w14:paraId="2A85400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Step scan</w:t>
            </w:r>
          </w:p>
        </w:tc>
        <w:tc>
          <w:tcPr>
            <w:tcW w:w="1474" w:type="dxa"/>
          </w:tcPr>
          <w:p w14:paraId="54F736E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2B01D8E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00EB6E2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62EDFCF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5F0ED3BE"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Search: not given</w:t>
            </w:r>
          </w:p>
          <w:p w14:paraId="56DE0BE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Track: not applicable</w:t>
            </w:r>
          </w:p>
        </w:tc>
        <w:tc>
          <w:tcPr>
            <w:tcW w:w="1474" w:type="dxa"/>
          </w:tcPr>
          <w:p w14:paraId="1F7C25C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78C2940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applicable</w:t>
            </w:r>
          </w:p>
          <w:p w14:paraId="5BB645C8"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r>
      <w:tr w:rsidR="00653321" w:rsidRPr="00E14800" w14:paraId="66D93DD1" w14:textId="77777777" w:rsidTr="00653321">
        <w:trPr>
          <w:jc w:val="right"/>
        </w:trPr>
        <w:tc>
          <w:tcPr>
            <w:tcW w:w="2835" w:type="dxa"/>
            <w:gridSpan w:val="2"/>
          </w:tcPr>
          <w:p w14:paraId="65D86EE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Antenna side-lobe (SL) levels (1st SLs and remote SLs)</w:t>
            </w:r>
          </w:p>
        </w:tc>
        <w:tc>
          <w:tcPr>
            <w:tcW w:w="1418" w:type="dxa"/>
          </w:tcPr>
          <w:p w14:paraId="289401B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3B244DF1" w14:textId="4F1660FF"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–18.5 dB</w:t>
            </w:r>
          </w:p>
        </w:tc>
        <w:tc>
          <w:tcPr>
            <w:tcW w:w="2268" w:type="dxa"/>
          </w:tcPr>
          <w:p w14:paraId="7ACEFA3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–15.5 dB</w:t>
            </w:r>
          </w:p>
        </w:tc>
        <w:tc>
          <w:tcPr>
            <w:tcW w:w="1474" w:type="dxa"/>
          </w:tcPr>
          <w:p w14:paraId="71618D0E"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66D4F2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A81F80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17164B7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4D58E86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–23 dB </w:t>
            </w:r>
            <w:r w:rsidRPr="00E14800">
              <w:rPr>
                <w:rFonts w:ascii="Times New Roman" w:eastAsia="Times New Roman" w:hAnsi="Times New Roman" w:cs="Times New Roman"/>
                <w:szCs w:val="20"/>
              </w:rPr>
              <w:br/>
              <w:t>or less</w:t>
            </w:r>
          </w:p>
        </w:tc>
      </w:tr>
      <w:tr w:rsidR="00653321" w:rsidRPr="00E14800" w14:paraId="73C9CCA4" w14:textId="77777777" w:rsidTr="00653321">
        <w:trPr>
          <w:jc w:val="right"/>
        </w:trPr>
        <w:tc>
          <w:tcPr>
            <w:tcW w:w="2835" w:type="dxa"/>
            <w:gridSpan w:val="2"/>
          </w:tcPr>
          <w:p w14:paraId="372558D0" w14:textId="6A118C9B"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4DAC55D3" wp14:editId="2A7C2BB0">
                      <wp:simplePos x="0" y="0"/>
                      <wp:positionH relativeFrom="column">
                        <wp:posOffset>-535940</wp:posOffset>
                      </wp:positionH>
                      <wp:positionV relativeFrom="paragraph">
                        <wp:posOffset>-17780</wp:posOffset>
                      </wp:positionV>
                      <wp:extent cx="0" cy="1108710"/>
                      <wp:effectExtent l="5715" t="13335" r="13335" b="11430"/>
                      <wp:wrapNone/>
                      <wp:docPr id="815867269"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4A3DC" id="Straight Connector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E14800">
              <w:rPr>
                <w:rFonts w:ascii="Times New Roman" w:eastAsia="Times New Roman" w:hAnsi="Times New Roman" w:cs="Times New Roman"/>
                <w:szCs w:val="20"/>
              </w:rPr>
              <w:t xml:space="preserve">Antenna height </w:t>
            </w:r>
            <w:del w:id="67" w:author="USA" w:date="2024-01-12T14:52:00Z">
              <w:r w:rsidRPr="00E14800" w:rsidDel="00653321">
                <w:rPr>
                  <w:rFonts w:ascii="Times New Roman" w:eastAsia="Times New Roman" w:hAnsi="Times New Roman" w:cs="Times New Roman"/>
                  <w:szCs w:val="20"/>
                </w:rPr>
                <w:delText>(m)</w:delText>
              </w:r>
            </w:del>
          </w:p>
        </w:tc>
        <w:tc>
          <w:tcPr>
            <w:tcW w:w="1418" w:type="dxa"/>
          </w:tcPr>
          <w:p w14:paraId="779E372A" w14:textId="15FD1028" w:rsidR="00653321" w:rsidRPr="00E14800" w:rsidRDefault="000955D5"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68" w:author="USA" w:date="2024-01-12T14:54:00Z">
              <w:r>
                <w:rPr>
                  <w:rFonts w:ascii="Times New Roman" w:eastAsia="Times New Roman" w:hAnsi="Times New Roman" w:cs="Times New Roman"/>
                  <w:szCs w:val="20"/>
                </w:rPr>
                <w:t>m</w:t>
              </w:r>
            </w:ins>
          </w:p>
        </w:tc>
        <w:tc>
          <w:tcPr>
            <w:tcW w:w="1418" w:type="dxa"/>
          </w:tcPr>
          <w:p w14:paraId="2ECCEDE5" w14:textId="180E4C9F"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41</w:t>
            </w:r>
          </w:p>
        </w:tc>
        <w:tc>
          <w:tcPr>
            <w:tcW w:w="2268" w:type="dxa"/>
          </w:tcPr>
          <w:p w14:paraId="06CF24DD"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41</w:t>
            </w:r>
          </w:p>
        </w:tc>
        <w:tc>
          <w:tcPr>
            <w:tcW w:w="1474" w:type="dxa"/>
          </w:tcPr>
          <w:p w14:paraId="53C5EE6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5-20</w:t>
            </w:r>
          </w:p>
        </w:tc>
        <w:tc>
          <w:tcPr>
            <w:tcW w:w="1474" w:type="dxa"/>
          </w:tcPr>
          <w:p w14:paraId="6B56CCA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lang w:val="fr-FR"/>
              </w:rPr>
              <w:sym w:font="Symbol" w:char="F0A3"/>
            </w:r>
            <w:r w:rsidRPr="00E14800">
              <w:rPr>
                <w:rFonts w:ascii="Tms Rmn" w:eastAsia="Times New Roman" w:hAnsi="Tms Rmn" w:cs="Times New Roman"/>
                <w:sz w:val="12"/>
                <w:szCs w:val="20"/>
                <w:lang w:val="fr-FR"/>
              </w:rPr>
              <w:t> </w:t>
            </w:r>
            <w:r w:rsidRPr="00E14800">
              <w:rPr>
                <w:rFonts w:ascii="Times New Roman" w:eastAsia="Times New Roman" w:hAnsi="Times New Roman" w:cs="Times New Roman"/>
                <w:szCs w:val="20"/>
              </w:rPr>
              <w:t>12</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000</w:t>
            </w:r>
          </w:p>
        </w:tc>
        <w:tc>
          <w:tcPr>
            <w:tcW w:w="1474" w:type="dxa"/>
          </w:tcPr>
          <w:p w14:paraId="7BF57B67"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Symbol" w:eastAsia="Times New Roman" w:hAnsi="Symbol" w:cs="Times New Roman"/>
                <w:szCs w:val="20"/>
                <w:lang w:val="fr-FR"/>
              </w:rPr>
              <w:sym w:font="Symbol" w:char="F0A3"/>
            </w:r>
            <w:r w:rsidRPr="00E14800">
              <w:rPr>
                <w:rFonts w:ascii="Tms Rmn" w:eastAsia="Times New Roman" w:hAnsi="Tms Rmn" w:cs="Times New Roman"/>
                <w:sz w:val="12"/>
                <w:szCs w:val="20"/>
                <w:lang w:val="fr-FR"/>
              </w:rPr>
              <w:t> </w:t>
            </w:r>
            <w:r w:rsidRPr="00E14800">
              <w:rPr>
                <w:rFonts w:ascii="Times New Roman" w:eastAsia="Times New Roman" w:hAnsi="Times New Roman" w:cs="Times New Roman"/>
                <w:szCs w:val="20"/>
              </w:rPr>
              <w:t>12</w:t>
            </w:r>
            <w:r w:rsidRPr="00E14800">
              <w:rPr>
                <w:rFonts w:ascii="Tms Rmn" w:eastAsia="Times New Roman" w:hAnsi="Tms Rmn" w:cs="Times New Roman"/>
                <w:sz w:val="12"/>
                <w:szCs w:val="20"/>
              </w:rPr>
              <w:t> </w:t>
            </w:r>
            <w:r w:rsidRPr="00E14800">
              <w:rPr>
                <w:rFonts w:ascii="Times New Roman" w:eastAsia="Times New Roman" w:hAnsi="Times New Roman" w:cs="Times New Roman"/>
                <w:szCs w:val="20"/>
              </w:rPr>
              <w:t>000</w:t>
            </w:r>
          </w:p>
        </w:tc>
        <w:tc>
          <w:tcPr>
            <w:tcW w:w="1474" w:type="dxa"/>
          </w:tcPr>
          <w:p w14:paraId="138C17B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0077176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34.5 to 280</w:t>
            </w:r>
          </w:p>
        </w:tc>
      </w:tr>
      <w:tr w:rsidR="00653321" w:rsidRPr="00E14800" w14:paraId="43FC5A1F" w14:textId="77777777" w:rsidTr="00653321">
        <w:trPr>
          <w:jc w:val="right"/>
        </w:trPr>
        <w:tc>
          <w:tcPr>
            <w:tcW w:w="2835" w:type="dxa"/>
            <w:gridSpan w:val="2"/>
          </w:tcPr>
          <w:p w14:paraId="1FBCA3F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Receiver IF 3 dB bandwidth </w:t>
            </w:r>
            <w:del w:id="69" w:author="USA" w:date="2024-01-12T14:54:00Z">
              <w:r w:rsidRPr="00E14800" w:rsidDel="00803EAD">
                <w:rPr>
                  <w:rFonts w:ascii="Times New Roman" w:eastAsia="Times New Roman" w:hAnsi="Times New Roman" w:cs="Times New Roman"/>
                  <w:szCs w:val="20"/>
                </w:rPr>
                <w:delText>(MHz)</w:delText>
              </w:r>
            </w:del>
          </w:p>
        </w:tc>
        <w:tc>
          <w:tcPr>
            <w:tcW w:w="1418" w:type="dxa"/>
          </w:tcPr>
          <w:p w14:paraId="09DC66A8" w14:textId="0E0DEC31" w:rsidR="00653321" w:rsidRPr="00E14800" w:rsidRDefault="00803EAD"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70" w:author="USA" w:date="2024-01-12T14:54:00Z">
              <w:r>
                <w:rPr>
                  <w:rFonts w:ascii="Times New Roman" w:eastAsia="Times New Roman" w:hAnsi="Times New Roman" w:cs="Times New Roman"/>
                  <w:szCs w:val="20"/>
                </w:rPr>
                <w:t>MHz</w:t>
              </w:r>
            </w:ins>
          </w:p>
        </w:tc>
        <w:tc>
          <w:tcPr>
            <w:tcW w:w="1418" w:type="dxa"/>
          </w:tcPr>
          <w:p w14:paraId="22EA3D61" w14:textId="0C5DE9BB"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w:t>
            </w:r>
          </w:p>
        </w:tc>
        <w:tc>
          <w:tcPr>
            <w:tcW w:w="2268" w:type="dxa"/>
          </w:tcPr>
          <w:p w14:paraId="0F416A2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10</w:t>
            </w:r>
          </w:p>
        </w:tc>
        <w:tc>
          <w:tcPr>
            <w:tcW w:w="1474" w:type="dxa"/>
          </w:tcPr>
          <w:p w14:paraId="5B91878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7908EC1A"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656AC2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6169CF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4C8FCEC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14 (nominal)</w:t>
            </w:r>
          </w:p>
        </w:tc>
      </w:tr>
      <w:tr w:rsidR="00653321" w:rsidRPr="00E14800" w14:paraId="442D4926" w14:textId="77777777" w:rsidTr="00653321">
        <w:trPr>
          <w:jc w:val="right"/>
        </w:trPr>
        <w:tc>
          <w:tcPr>
            <w:tcW w:w="2835" w:type="dxa"/>
            <w:gridSpan w:val="2"/>
          </w:tcPr>
          <w:p w14:paraId="431A2915" w14:textId="5182318C"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Desensitization threshold pfd </w:t>
            </w:r>
            <w:del w:id="71" w:author="USA" w:date="2024-01-12T14:52:00Z">
              <w:r w:rsidRPr="00E14800" w:rsidDel="005920FC">
                <w:rPr>
                  <w:rFonts w:ascii="Times New Roman" w:eastAsia="Times New Roman" w:hAnsi="Times New Roman" w:cs="Times New Roman"/>
                  <w:szCs w:val="20"/>
                </w:rPr>
                <w:delText>(dB(W/( m</w:delText>
              </w:r>
              <w:r w:rsidRPr="00E14800" w:rsidDel="005920FC">
                <w:rPr>
                  <w:rFonts w:ascii="Times New Roman" w:eastAsia="Times New Roman" w:hAnsi="Times New Roman" w:cs="Times New Roman"/>
                  <w:szCs w:val="20"/>
                  <w:vertAlign w:val="superscript"/>
                </w:rPr>
                <w:delText>2</w:delText>
              </w:r>
              <w:r w:rsidRPr="00E14800" w:rsidDel="005920FC">
                <w:rPr>
                  <w:rFonts w:ascii="Times New Roman" w:eastAsia="Times New Roman" w:hAnsi="Times New Roman" w:cs="Times New Roman"/>
                  <w:szCs w:val="20"/>
                </w:rPr>
                <w:delText> </w:delText>
              </w:r>
              <w:r w:rsidRPr="00E14800" w:rsidDel="005920FC">
                <w:rPr>
                  <w:rFonts w:ascii="Symbol" w:eastAsia="Times New Roman" w:hAnsi="Symbol" w:cs="Times New Roman"/>
                  <w:szCs w:val="20"/>
                  <w:lang w:val="es-ES"/>
                </w:rPr>
                <w:delText></w:delText>
              </w:r>
              <w:r w:rsidRPr="00E14800" w:rsidDel="005920FC">
                <w:rPr>
                  <w:rFonts w:ascii="Times New Roman" w:eastAsia="Times New Roman" w:hAnsi="Times New Roman" w:cs="Times New Roman"/>
                  <w:szCs w:val="20"/>
                </w:rPr>
                <w:delText> 4 kHz))</w:delText>
              </w:r>
            </w:del>
          </w:p>
        </w:tc>
        <w:tc>
          <w:tcPr>
            <w:tcW w:w="1418" w:type="dxa"/>
          </w:tcPr>
          <w:p w14:paraId="09F62C03" w14:textId="187B8B37" w:rsidR="00653321" w:rsidRPr="00E14800" w:rsidRDefault="005920FC"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roofErr w:type="gramStart"/>
            <w:ins w:id="72" w:author="USA" w:date="2024-01-12T14:52:00Z">
              <w:r w:rsidRPr="00E14800">
                <w:rPr>
                  <w:rFonts w:ascii="Times New Roman" w:eastAsia="Times New Roman" w:hAnsi="Times New Roman" w:cs="Times New Roman"/>
                  <w:szCs w:val="20"/>
                </w:rPr>
                <w:t>dB(</w:t>
              </w:r>
              <w:proofErr w:type="gramEnd"/>
              <w:r w:rsidRPr="00E14800">
                <w:rPr>
                  <w:rFonts w:ascii="Times New Roman" w:eastAsia="Times New Roman" w:hAnsi="Times New Roman" w:cs="Times New Roman"/>
                  <w:szCs w:val="20"/>
                </w:rPr>
                <w:t>W/( m</w:t>
              </w:r>
              <w:r w:rsidRPr="00E14800">
                <w:rPr>
                  <w:rFonts w:ascii="Times New Roman" w:eastAsia="Times New Roman" w:hAnsi="Times New Roman" w:cs="Times New Roman"/>
                  <w:szCs w:val="20"/>
                  <w:vertAlign w:val="superscript"/>
                </w:rPr>
                <w:t>2</w:t>
              </w:r>
              <w:r w:rsidRPr="00E14800">
                <w:rPr>
                  <w:rFonts w:ascii="Times New Roman" w:eastAsia="Times New Roman" w:hAnsi="Times New Roman" w:cs="Times New Roman"/>
                  <w:szCs w:val="20"/>
                </w:rPr>
                <w:t> </w:t>
              </w:r>
              <w:r w:rsidRPr="00E14800">
                <w:rPr>
                  <w:rFonts w:ascii="Symbol" w:eastAsia="Times New Roman" w:hAnsi="Symbol" w:cs="Times New Roman"/>
                  <w:szCs w:val="20"/>
                  <w:lang w:val="es-ES"/>
                </w:rPr>
                <w:t></w:t>
              </w:r>
              <w:r w:rsidRPr="00E14800">
                <w:rPr>
                  <w:rFonts w:ascii="Times New Roman" w:eastAsia="Times New Roman" w:hAnsi="Times New Roman" w:cs="Times New Roman"/>
                  <w:szCs w:val="20"/>
                </w:rPr>
                <w:t> 4 kHz)</w:t>
              </w:r>
            </w:ins>
          </w:p>
        </w:tc>
        <w:tc>
          <w:tcPr>
            <w:tcW w:w="1418" w:type="dxa"/>
          </w:tcPr>
          <w:p w14:paraId="5DA6F1F4" w14:textId="589291F4"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–164</w:t>
            </w:r>
          </w:p>
        </w:tc>
        <w:tc>
          <w:tcPr>
            <w:tcW w:w="2268" w:type="dxa"/>
          </w:tcPr>
          <w:p w14:paraId="689D09FC"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–164</w:t>
            </w:r>
          </w:p>
        </w:tc>
        <w:tc>
          <w:tcPr>
            <w:tcW w:w="1474" w:type="dxa"/>
          </w:tcPr>
          <w:p w14:paraId="6B94FB6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–165</w:t>
            </w:r>
          </w:p>
        </w:tc>
        <w:tc>
          <w:tcPr>
            <w:tcW w:w="1474" w:type="dxa"/>
          </w:tcPr>
          <w:p w14:paraId="4D7DD67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–145</w:t>
            </w:r>
          </w:p>
        </w:tc>
        <w:tc>
          <w:tcPr>
            <w:tcW w:w="1474" w:type="dxa"/>
          </w:tcPr>
          <w:p w14:paraId="6F988B15"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–155</w:t>
            </w:r>
          </w:p>
        </w:tc>
        <w:tc>
          <w:tcPr>
            <w:tcW w:w="1474" w:type="dxa"/>
          </w:tcPr>
          <w:p w14:paraId="4A1CA342"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–156</w:t>
            </w:r>
            <w:r w:rsidRPr="00E14800">
              <w:rPr>
                <w:rFonts w:ascii="Times New Roman" w:eastAsia="Times New Roman" w:hAnsi="Times New Roman" w:cs="Times New Roman"/>
                <w:szCs w:val="20"/>
                <w:vertAlign w:val="superscript"/>
              </w:rPr>
              <w:t>(3)</w:t>
            </w:r>
          </w:p>
        </w:tc>
        <w:tc>
          <w:tcPr>
            <w:tcW w:w="1701" w:type="dxa"/>
          </w:tcPr>
          <w:p w14:paraId="47AFF3E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–164.7</w:t>
            </w:r>
          </w:p>
        </w:tc>
      </w:tr>
      <w:tr w:rsidR="00653321" w:rsidRPr="00E14800" w14:paraId="35E0EB7D" w14:textId="77777777" w:rsidTr="00653321">
        <w:trPr>
          <w:jc w:val="right"/>
        </w:trPr>
        <w:tc>
          <w:tcPr>
            <w:tcW w:w="2835" w:type="dxa"/>
            <w:gridSpan w:val="2"/>
          </w:tcPr>
          <w:p w14:paraId="185C1B4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Number of systems</w:t>
            </w:r>
            <w:r w:rsidRPr="00E14800">
              <w:rPr>
                <w:rFonts w:ascii="Times New Roman" w:eastAsia="Times New Roman" w:hAnsi="Times New Roman" w:cs="Times New Roman"/>
                <w:szCs w:val="20"/>
              </w:rPr>
              <w:br/>
              <w:t>Geographical area</w:t>
            </w:r>
          </w:p>
        </w:tc>
        <w:tc>
          <w:tcPr>
            <w:tcW w:w="1418" w:type="dxa"/>
          </w:tcPr>
          <w:p w14:paraId="12B67A3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p>
        </w:tc>
        <w:tc>
          <w:tcPr>
            <w:tcW w:w="1418" w:type="dxa"/>
          </w:tcPr>
          <w:p w14:paraId="208F8940" w14:textId="7062A08F"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800</w:t>
            </w:r>
            <w:r w:rsidRPr="00E14800">
              <w:rPr>
                <w:rFonts w:ascii="Times New Roman" w:eastAsia="Times New Roman" w:hAnsi="Times New Roman" w:cs="Times New Roman"/>
                <w:szCs w:val="20"/>
              </w:rPr>
              <w:br/>
              <w:t>Worldwide</w:t>
            </w:r>
          </w:p>
        </w:tc>
        <w:tc>
          <w:tcPr>
            <w:tcW w:w="2268" w:type="dxa"/>
          </w:tcPr>
          <w:p w14:paraId="3D912BE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800</w:t>
            </w:r>
            <w:r w:rsidRPr="00E14800">
              <w:rPr>
                <w:rFonts w:ascii="Times New Roman" w:eastAsia="Times New Roman" w:hAnsi="Times New Roman" w:cs="Times New Roman"/>
                <w:szCs w:val="20"/>
              </w:rPr>
              <w:br/>
              <w:t>Worldwide</w:t>
            </w:r>
          </w:p>
        </w:tc>
        <w:tc>
          <w:tcPr>
            <w:tcW w:w="1474" w:type="dxa"/>
          </w:tcPr>
          <w:p w14:paraId="054DF39F"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1A87BECE"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64AFA67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41924E4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24D26106"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18</w:t>
            </w:r>
            <w:r w:rsidRPr="00E14800">
              <w:rPr>
                <w:rFonts w:ascii="Times New Roman" w:eastAsia="Times New Roman" w:hAnsi="Times New Roman" w:cs="Times New Roman"/>
                <w:szCs w:val="20"/>
              </w:rPr>
              <w:br/>
              <w:t>(Region 3)</w:t>
            </w:r>
          </w:p>
        </w:tc>
      </w:tr>
      <w:tr w:rsidR="00653321" w:rsidRPr="00E14800" w14:paraId="12E3C83E" w14:textId="77777777" w:rsidTr="00653321">
        <w:trPr>
          <w:jc w:val="right"/>
        </w:trPr>
        <w:tc>
          <w:tcPr>
            <w:tcW w:w="2835" w:type="dxa"/>
            <w:gridSpan w:val="2"/>
          </w:tcPr>
          <w:p w14:paraId="10B6D8C1"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jc w:val="left"/>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Receiver noise level (10 MHz bandwidth)</w:t>
            </w:r>
          </w:p>
        </w:tc>
        <w:tc>
          <w:tcPr>
            <w:tcW w:w="1418" w:type="dxa"/>
          </w:tcPr>
          <w:p w14:paraId="7B1C9596" w14:textId="619CB03F" w:rsidR="00653321" w:rsidRPr="00E14800" w:rsidRDefault="005920FC"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ins w:id="73" w:author="USA" w:date="2024-01-12T14:52:00Z">
              <w:r>
                <w:rPr>
                  <w:rFonts w:ascii="Times New Roman" w:eastAsia="Times New Roman" w:hAnsi="Times New Roman" w:cs="Times New Roman"/>
                  <w:szCs w:val="20"/>
                </w:rPr>
                <w:t>dBW</w:t>
              </w:r>
            </w:ins>
          </w:p>
        </w:tc>
        <w:tc>
          <w:tcPr>
            <w:tcW w:w="1418" w:type="dxa"/>
          </w:tcPr>
          <w:p w14:paraId="51A61C62" w14:textId="51EC8E51"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–129 </w:t>
            </w:r>
            <w:del w:id="74" w:author="USA" w:date="2024-01-12T15:37:00Z">
              <w:r w:rsidRPr="00E14800" w:rsidDel="001A374E">
                <w:rPr>
                  <w:rFonts w:ascii="Times New Roman" w:eastAsia="Times New Roman" w:hAnsi="Times New Roman" w:cs="Times New Roman"/>
                  <w:szCs w:val="20"/>
                </w:rPr>
                <w:delText>dBW</w:delText>
              </w:r>
            </w:del>
          </w:p>
        </w:tc>
        <w:tc>
          <w:tcPr>
            <w:tcW w:w="2268" w:type="dxa"/>
          </w:tcPr>
          <w:p w14:paraId="6C9BC54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 xml:space="preserve">–129 </w:t>
            </w:r>
            <w:del w:id="75" w:author="USA" w:date="2024-01-12T15:37:00Z">
              <w:r w:rsidRPr="00E14800" w:rsidDel="001A374E">
                <w:rPr>
                  <w:rFonts w:ascii="Times New Roman" w:eastAsia="Times New Roman" w:hAnsi="Times New Roman" w:cs="Times New Roman"/>
                  <w:szCs w:val="20"/>
                </w:rPr>
                <w:delText>dBW</w:delText>
              </w:r>
            </w:del>
          </w:p>
        </w:tc>
        <w:tc>
          <w:tcPr>
            <w:tcW w:w="1474" w:type="dxa"/>
          </w:tcPr>
          <w:p w14:paraId="2EEB0670"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0962B69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2B040977"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474" w:type="dxa"/>
          </w:tcPr>
          <w:p w14:paraId="54EBD3B3"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Not given</w:t>
            </w:r>
          </w:p>
        </w:tc>
        <w:tc>
          <w:tcPr>
            <w:tcW w:w="1701" w:type="dxa"/>
          </w:tcPr>
          <w:p w14:paraId="76256014"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30" w:after="30" w:line="240" w:lineRule="auto"/>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rPr>
              <w:t>Estimated</w:t>
            </w:r>
            <w:r w:rsidRPr="00E14800">
              <w:rPr>
                <w:rFonts w:ascii="Times New Roman" w:eastAsia="Times New Roman" w:hAnsi="Times New Roman" w:cs="Times New Roman"/>
                <w:szCs w:val="20"/>
              </w:rPr>
              <w:br/>
              <w:t xml:space="preserve">–124.7 </w:t>
            </w:r>
            <w:del w:id="76" w:author="USA" w:date="2024-01-12T15:37:00Z">
              <w:r w:rsidRPr="00E14800" w:rsidDel="001A374E">
                <w:rPr>
                  <w:rFonts w:ascii="Times New Roman" w:eastAsia="Times New Roman" w:hAnsi="Times New Roman" w:cs="Times New Roman"/>
                  <w:szCs w:val="20"/>
                </w:rPr>
                <w:delText>dBW</w:delText>
              </w:r>
            </w:del>
          </w:p>
        </w:tc>
      </w:tr>
      <w:tr w:rsidR="00653321" w:rsidRPr="00E14800" w14:paraId="22CE8B8F" w14:textId="77777777" w:rsidTr="006533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right"/>
        </w:trPr>
        <w:tc>
          <w:tcPr>
            <w:tcW w:w="1418" w:type="dxa"/>
          </w:tcPr>
          <w:p w14:paraId="4829638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line="240" w:lineRule="auto"/>
              <w:ind w:left="284" w:right="-85" w:hanging="369"/>
              <w:jc w:val="both"/>
              <w:textAlignment w:val="baseline"/>
              <w:rPr>
                <w:rFonts w:ascii="Times New Roman" w:eastAsia="Times New Roman" w:hAnsi="Times New Roman" w:cs="Times New Roman"/>
                <w:szCs w:val="20"/>
                <w:vertAlign w:val="superscript"/>
              </w:rPr>
            </w:pPr>
          </w:p>
        </w:tc>
        <w:tc>
          <w:tcPr>
            <w:tcW w:w="14118" w:type="dxa"/>
            <w:gridSpan w:val="9"/>
          </w:tcPr>
          <w:p w14:paraId="4785B86E" w14:textId="0815D21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line="240" w:lineRule="auto"/>
              <w:ind w:left="284" w:right="-85" w:hanging="369"/>
              <w:jc w:val="both"/>
              <w:textAlignment w:val="baseline"/>
              <w:rPr>
                <w:rFonts w:ascii="Times New Roman" w:eastAsia="Times New Roman" w:hAnsi="Times New Roman" w:cs="Times New Roman"/>
                <w:szCs w:val="20"/>
                <w:vertAlign w:val="superscript"/>
              </w:rPr>
            </w:pPr>
            <w:r w:rsidRPr="00E14800">
              <w:rPr>
                <w:rFonts w:ascii="Times New Roman" w:eastAsia="Times New Roman" w:hAnsi="Times New Roman" w:cs="Times New Roman"/>
                <w:szCs w:val="20"/>
                <w:vertAlign w:val="superscript"/>
              </w:rPr>
              <w:t>(1)</w:t>
            </w:r>
            <w:r w:rsidRPr="00E14800">
              <w:rPr>
                <w:rFonts w:ascii="Times New Roman" w:eastAsia="Times New Roman" w:hAnsi="Times New Roman" w:cs="Times New Roman"/>
                <w:szCs w:val="20"/>
                <w:vertAlign w:val="superscript"/>
              </w:rPr>
              <w:tab/>
            </w:r>
            <w:r w:rsidRPr="00E14800">
              <w:rPr>
                <w:rFonts w:ascii="Times New Roman" w:eastAsia="Times New Roman" w:hAnsi="Times New Roman" w:cs="Times New Roman"/>
                <w:szCs w:val="20"/>
              </w:rPr>
              <w:t>Radars restricted to maritime environment.</w:t>
            </w:r>
          </w:p>
          <w:p w14:paraId="70013FDB"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line="240" w:lineRule="auto"/>
              <w:ind w:left="284" w:right="-85" w:hanging="369"/>
              <w:jc w:val="both"/>
              <w:textAlignment w:val="baseline"/>
              <w:rPr>
                <w:rFonts w:ascii="Times New Roman" w:eastAsia="Times New Roman" w:hAnsi="Times New Roman" w:cs="Times New Roman"/>
                <w:szCs w:val="20"/>
                <w:vertAlign w:val="superscript"/>
              </w:rPr>
            </w:pPr>
            <w:r w:rsidRPr="00E14800">
              <w:rPr>
                <w:rFonts w:ascii="Times New Roman" w:eastAsia="Times New Roman" w:hAnsi="Times New Roman" w:cs="Times New Roman"/>
                <w:szCs w:val="20"/>
                <w:vertAlign w:val="superscript"/>
              </w:rPr>
              <w:t>(2)</w:t>
            </w:r>
            <w:r w:rsidRPr="00E14800">
              <w:rPr>
                <w:rFonts w:ascii="Times New Roman" w:eastAsia="Times New Roman" w:hAnsi="Times New Roman" w:cs="Times New Roman"/>
                <w:szCs w:val="20"/>
                <w:vertAlign w:val="superscript"/>
              </w:rPr>
              <w:tab/>
            </w:r>
            <w:r w:rsidRPr="00E14800">
              <w:rPr>
                <w:rFonts w:ascii="Times New Roman" w:eastAsia="Times New Roman" w:hAnsi="Times New Roman" w:cs="Times New Roman"/>
                <w:szCs w:val="20"/>
              </w:rPr>
              <w:t>Duty cycle was calculated from the pulse width and pulse repetition rate provided.</w:t>
            </w:r>
          </w:p>
          <w:p w14:paraId="7AFBA3F9" w14:textId="77777777" w:rsidR="00653321" w:rsidRPr="00E14800" w:rsidRDefault="00653321" w:rsidP="00E148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line="240" w:lineRule="auto"/>
              <w:ind w:left="284" w:right="-85" w:hanging="369"/>
              <w:jc w:val="both"/>
              <w:textAlignment w:val="baseline"/>
              <w:rPr>
                <w:rFonts w:ascii="Times New Roman" w:eastAsia="Times New Roman" w:hAnsi="Times New Roman" w:cs="Times New Roman"/>
                <w:szCs w:val="20"/>
              </w:rPr>
            </w:pPr>
            <w:r w:rsidRPr="00E14800">
              <w:rPr>
                <w:rFonts w:ascii="Times New Roman" w:eastAsia="Times New Roman" w:hAnsi="Times New Roman" w:cs="Times New Roman"/>
                <w:szCs w:val="20"/>
                <w:vertAlign w:val="superscript"/>
              </w:rPr>
              <w:t>(3)</w:t>
            </w:r>
            <w:r w:rsidRPr="00E14800">
              <w:rPr>
                <w:rFonts w:ascii="Times New Roman" w:eastAsia="Times New Roman" w:hAnsi="Times New Roman" w:cs="Times New Roman"/>
                <w:szCs w:val="20"/>
                <w:vertAlign w:val="superscript"/>
              </w:rPr>
              <w:tab/>
            </w:r>
            <w:r w:rsidRPr="00E14800">
              <w:rPr>
                <w:rFonts w:ascii="Times New Roman" w:eastAsia="Times New Roman" w:hAnsi="Times New Roman" w:cs="Times New Roman"/>
                <w:szCs w:val="20"/>
              </w:rPr>
              <w:t xml:space="preserve">This is an estimate calculated from, Interference sensibility of radar </w:t>
            </w:r>
            <w:r w:rsidRPr="00E14800">
              <w:rPr>
                <w:rFonts w:ascii="Symbol" w:eastAsia="Times New Roman" w:hAnsi="Symbol" w:cs="Times New Roman"/>
                <w:szCs w:val="20"/>
              </w:rPr>
              <w:t></w:t>
            </w:r>
            <w:r w:rsidRPr="00E14800">
              <w:rPr>
                <w:rFonts w:ascii="Times New Roman" w:eastAsia="Times New Roman" w:hAnsi="Times New Roman" w:cs="Times New Roman"/>
                <w:szCs w:val="20"/>
              </w:rPr>
              <w:t xml:space="preserve"> –143 dBW and assuming, Receiver bandwidth </w:t>
            </w:r>
            <w:r w:rsidRPr="00E14800">
              <w:rPr>
                <w:rFonts w:ascii="Symbol" w:eastAsia="Times New Roman" w:hAnsi="Symbol" w:cs="Times New Roman"/>
                <w:szCs w:val="20"/>
              </w:rPr>
              <w:t></w:t>
            </w:r>
            <w:r w:rsidRPr="00E14800">
              <w:rPr>
                <w:rFonts w:ascii="Times New Roman" w:eastAsia="Times New Roman" w:hAnsi="Times New Roman" w:cs="Times New Roman"/>
                <w:szCs w:val="20"/>
              </w:rPr>
              <w:t xml:space="preserve"> 1</w:t>
            </w:r>
            <w:proofErr w:type="gramStart"/>
            <w:r w:rsidRPr="00E14800">
              <w:rPr>
                <w:rFonts w:ascii="Times New Roman" w:eastAsia="Times New Roman" w:hAnsi="Times New Roman" w:cs="Times New Roman"/>
                <w:szCs w:val="20"/>
              </w:rPr>
              <w:t>/(</w:t>
            </w:r>
            <w:proofErr w:type="gramEnd"/>
            <w:r w:rsidRPr="00E14800">
              <w:rPr>
                <w:rFonts w:ascii="Times New Roman" w:eastAsia="Times New Roman" w:hAnsi="Times New Roman" w:cs="Times New Roman"/>
                <w:szCs w:val="20"/>
              </w:rPr>
              <w:t xml:space="preserve">0.6 </w:t>
            </w:r>
            <w:r w:rsidRPr="00E14800">
              <w:rPr>
                <w:rFonts w:ascii="Symbol" w:eastAsia="Times New Roman" w:hAnsi="Symbol" w:cs="Times New Roman"/>
                <w:szCs w:val="20"/>
              </w:rPr>
              <w:t></w:t>
            </w:r>
            <w:r w:rsidRPr="00E14800">
              <w:rPr>
                <w:rFonts w:ascii="Times New Roman" w:eastAsia="Times New Roman" w:hAnsi="Times New Roman" w:cs="Times New Roman"/>
                <w:szCs w:val="20"/>
              </w:rPr>
              <w:t xml:space="preserve">s) </w:t>
            </w:r>
            <w:r w:rsidRPr="00E14800">
              <w:rPr>
                <w:rFonts w:ascii="Symbol" w:eastAsia="Times New Roman" w:hAnsi="Symbol" w:cs="Times New Roman"/>
                <w:szCs w:val="20"/>
              </w:rPr>
              <w:t></w:t>
            </w:r>
            <w:r w:rsidRPr="00E14800">
              <w:rPr>
                <w:rFonts w:ascii="Times New Roman" w:eastAsia="Times New Roman" w:hAnsi="Times New Roman" w:cs="Times New Roman"/>
                <w:szCs w:val="20"/>
              </w:rPr>
              <w:t xml:space="preserve"> 1.666 </w:t>
            </w:r>
            <w:proofErr w:type="spellStart"/>
            <w:r w:rsidRPr="00E14800">
              <w:rPr>
                <w:rFonts w:ascii="Times New Roman" w:eastAsia="Times New Roman" w:hAnsi="Times New Roman" w:cs="Times New Roman"/>
                <w:szCs w:val="20"/>
              </w:rPr>
              <w:t>MHz.</w:t>
            </w:r>
            <w:proofErr w:type="spellEnd"/>
            <w:r w:rsidRPr="00E14800">
              <w:rPr>
                <w:rFonts w:ascii="Times New Roman" w:eastAsia="Times New Roman" w:hAnsi="Times New Roman" w:cs="Times New Roman"/>
                <w:szCs w:val="20"/>
              </w:rPr>
              <w:t xml:space="preserve"> The correct value could differ significantly from this value if intra-pulse modulation were used, but such modulation is seldom used on pulses as narrow as 0.6 </w:t>
            </w:r>
            <w:r w:rsidRPr="00E14800">
              <w:rPr>
                <w:rFonts w:ascii="Symbol" w:eastAsia="Times New Roman" w:hAnsi="Symbol" w:cs="Times New Roman"/>
                <w:szCs w:val="20"/>
              </w:rPr>
              <w:t></w:t>
            </w:r>
            <w:r w:rsidRPr="00E14800">
              <w:rPr>
                <w:rFonts w:ascii="Times New Roman" w:eastAsia="Times New Roman" w:hAnsi="Times New Roman" w:cs="Times New Roman"/>
                <w:szCs w:val="20"/>
              </w:rPr>
              <w:t>s.</w:t>
            </w:r>
          </w:p>
        </w:tc>
      </w:tr>
    </w:tbl>
    <w:p w14:paraId="0E8C37C1" w14:textId="77777777" w:rsidR="00E14800" w:rsidRPr="00E14800" w:rsidRDefault="00E14800" w:rsidP="00E14800">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sectPr w:rsidR="00E14800" w:rsidRPr="00E14800" w:rsidSect="00B42D91">
          <w:headerReference w:type="even" r:id="rId22"/>
          <w:headerReference w:type="default" r:id="rId23"/>
          <w:footnotePr>
            <w:pos w:val="beneathText"/>
          </w:footnotePr>
          <w:pgSz w:w="16834" w:h="11907" w:orient="landscape" w:code="9"/>
          <w:pgMar w:top="1418" w:right="1134" w:bottom="1134" w:left="1134" w:header="720" w:footer="482" w:gutter="0"/>
          <w:paperSrc w:first="15" w:other="15"/>
          <w:cols w:space="720"/>
        </w:sectPr>
      </w:pPr>
    </w:p>
    <w:p w14:paraId="795B749A" w14:textId="77777777" w:rsidR="001D27FF" w:rsidRPr="00537E68" w:rsidRDefault="001D27FF" w:rsidP="00F64A45">
      <w:pPr>
        <w:jc w:val="left"/>
        <w:rPr>
          <w:rFonts w:ascii="Times New Roman" w:hAnsi="Times New Roman" w:cs="Times New Roman"/>
          <w:sz w:val="24"/>
          <w:szCs w:val="24"/>
          <w:lang w:eastAsia="zh-CN"/>
        </w:rPr>
      </w:pPr>
    </w:p>
    <w:sectPr w:rsidR="001D27FF" w:rsidRPr="00537E68" w:rsidSect="00B42D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C377" w14:textId="77777777" w:rsidR="00B42D91" w:rsidRDefault="00B42D91" w:rsidP="00CE02A7">
      <w:pPr>
        <w:spacing w:line="240" w:lineRule="auto"/>
      </w:pPr>
      <w:r>
        <w:separator/>
      </w:r>
    </w:p>
  </w:endnote>
  <w:endnote w:type="continuationSeparator" w:id="0">
    <w:p w14:paraId="49D1B1A3" w14:textId="77777777" w:rsidR="00B42D91" w:rsidRDefault="00B42D91" w:rsidP="00CE02A7">
      <w:pPr>
        <w:spacing w:line="240" w:lineRule="auto"/>
      </w:pPr>
      <w:r>
        <w:continuationSeparator/>
      </w:r>
    </w:p>
  </w:endnote>
  <w:endnote w:type="continuationNotice" w:id="1">
    <w:p w14:paraId="54FEA88D" w14:textId="77777777" w:rsidR="00B42D91" w:rsidRDefault="00B42D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ahoma"/>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6D4E2" w14:textId="77777777" w:rsidR="00B42D91" w:rsidRDefault="00B42D91" w:rsidP="00CE02A7">
      <w:pPr>
        <w:spacing w:line="240" w:lineRule="auto"/>
      </w:pPr>
      <w:r>
        <w:separator/>
      </w:r>
    </w:p>
  </w:footnote>
  <w:footnote w:type="continuationSeparator" w:id="0">
    <w:p w14:paraId="1DF7FD52" w14:textId="77777777" w:rsidR="00B42D91" w:rsidRDefault="00B42D91" w:rsidP="00CE02A7">
      <w:pPr>
        <w:spacing w:line="240" w:lineRule="auto"/>
      </w:pPr>
      <w:r>
        <w:continuationSeparator/>
      </w:r>
    </w:p>
  </w:footnote>
  <w:footnote w:type="continuationNotice" w:id="1">
    <w:p w14:paraId="0A9360BB" w14:textId="77777777" w:rsidR="00B42D91" w:rsidRDefault="00B42D91">
      <w:pPr>
        <w:spacing w:line="240" w:lineRule="auto"/>
      </w:pPr>
    </w:p>
  </w:footnote>
  <w:footnote w:id="2">
    <w:p w14:paraId="211E1E10" w14:textId="77777777" w:rsidR="00E14800" w:rsidRDefault="00E14800" w:rsidP="00E14800">
      <w:pPr>
        <w:pStyle w:val="FootnoteText"/>
        <w:rPr>
          <w:lang w:val="en-US"/>
        </w:rPr>
      </w:pPr>
      <w:r>
        <w:rPr>
          <w:rStyle w:val="FootnoteReference"/>
          <w:lang w:val="en-US"/>
        </w:rPr>
        <w:t>1</w:t>
      </w:r>
      <w:r>
        <w:rPr>
          <w:lang w:val="en-US"/>
        </w:rPr>
        <w:t xml:space="preserve"> </w:t>
      </w:r>
      <w:r>
        <w:rPr>
          <w:lang w:val="en-US"/>
        </w:rPr>
        <w:tab/>
        <w:t xml:space="preserve">The average powers given here are for periods of time equal to a fraction of a </w:t>
      </w:r>
      <w:proofErr w:type="gramStart"/>
      <w:r>
        <w:rPr>
          <w:lang w:val="en-US"/>
        </w:rPr>
        <w:t>second, and</w:t>
      </w:r>
      <w:proofErr w:type="gramEnd"/>
      <w:r>
        <w:rPr>
          <w:lang w:val="en-US"/>
        </w:rPr>
        <w:t xml:space="preserve"> should not be compared to the e.i.r.p. limit in No. 5.502 of the Radio Regulations, which applies for a period of time equal to one second.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2727" w14:textId="77777777" w:rsidR="00E14800" w:rsidRDefault="00E14800">
    <w:pPr>
      <w:pStyle w:val="Header"/>
      <w:jc w:val="left"/>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8</w:t>
    </w:r>
    <w:r>
      <w:rPr>
        <w:rStyle w:val="PageNumber"/>
        <w:b/>
        <w:bCs/>
      </w:rPr>
      <w:fldChar w:fldCharType="end"/>
    </w:r>
    <w:r>
      <w:rPr>
        <w:lang w:val="fr-CH"/>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M.1644</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BA47" w14:textId="3410B639" w:rsidR="00E14800" w:rsidRDefault="00E14800">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25F09" w14:textId="6A734E99" w:rsidR="00E14800" w:rsidRDefault="00E14800">
    <w:pPr>
      <w:pStyle w:val="Header"/>
    </w:pPr>
    <w:r>
      <w:rPr>
        <w:noProof/>
        <w:sz w:val="20"/>
      </w:rPr>
      <mc:AlternateContent>
        <mc:Choice Requires="wps">
          <w:drawing>
            <wp:anchor distT="0" distB="0" distL="114300" distR="114300" simplePos="0" relativeHeight="251659264" behindDoc="0" locked="1" layoutInCell="1" allowOverlap="1" wp14:anchorId="1B7416F8" wp14:editId="1E34CB98">
              <wp:simplePos x="0" y="0"/>
              <wp:positionH relativeFrom="column">
                <wp:posOffset>9324340</wp:posOffset>
              </wp:positionH>
              <wp:positionV relativeFrom="paragraph">
                <wp:posOffset>148590</wp:posOffset>
              </wp:positionV>
              <wp:extent cx="360045" cy="6299835"/>
              <wp:effectExtent l="0" t="0" r="0" b="0"/>
              <wp:wrapNone/>
              <wp:docPr id="64225747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6299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2556E" w14:textId="43A54892" w:rsidR="00E14800" w:rsidRDefault="00E14800">
                          <w:pPr>
                            <w:pStyle w:val="Header"/>
                            <w:jc w:val="left"/>
                            <w:rPr>
                              <w:b/>
                              <w:bCs/>
                            </w:rPr>
                          </w:pPr>
                          <w:r>
                            <w:rPr>
                              <w:b/>
                              <w:bCs/>
                            </w:rPr>
                            <w:fldChar w:fldCharType="begin"/>
                          </w:r>
                          <w:r>
                            <w:rPr>
                              <w:b/>
                              <w:bCs/>
                            </w:rPr>
                            <w:instrText>PAGE</w:instrText>
                          </w:r>
                          <w:r>
                            <w:rPr>
                              <w:b/>
                              <w:bCs/>
                            </w:rPr>
                            <w:fldChar w:fldCharType="separate"/>
                          </w:r>
                          <w:r>
                            <w:rPr>
                              <w:b/>
                              <w:bCs/>
                              <w:noProof/>
                            </w:rPr>
                            <w:t>12</w:t>
                          </w:r>
                          <w:r>
                            <w:rPr>
                              <w:b/>
                              <w:bCs/>
                            </w:rPr>
                            <w:fldChar w:fldCharType="end"/>
                          </w: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70EFD">
                            <w:rPr>
                              <w:noProof/>
                            </w:rPr>
                            <w:t>Error! No text of specified style in document.</w:t>
                          </w:r>
                          <w:r>
                            <w:rPr>
                              <w:b/>
                              <w:bCs/>
                            </w:rPr>
                            <w:fldChar w:fldCharType="end"/>
                          </w:r>
                        </w:p>
                        <w:p w14:paraId="7314081E" w14:textId="77777777" w:rsidR="00E14800" w:rsidRDefault="00E14800"/>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416F8" id="_x0000_t202" coordsize="21600,21600" o:spt="202" path="m,l,21600r21600,l21600,xe">
              <v:stroke joinstyle="miter"/>
              <v:path gradientshapeok="t" o:connecttype="rect"/>
            </v:shapetype>
            <v:shape id="Text Box 12" o:spid="_x0000_s1026" type="#_x0000_t202" style="position:absolute;left:0;text-align:left;margin-left:734.2pt;margin-top:11.7pt;width:28.35pt;height:49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" filled="f" stroked="f">
              <v:textbox style="layout-flow:vertical">
                <w:txbxContent>
                  <w:p w14:paraId="1082556E" w14:textId="43A54892" w:rsidR="00E14800" w:rsidRDefault="00E14800">
                    <w:pPr>
                      <w:pStyle w:val="Header"/>
                      <w:jc w:val="left"/>
                      <w:rPr>
                        <w:b/>
                        <w:bCs/>
                      </w:rPr>
                    </w:pPr>
                    <w:r>
                      <w:rPr>
                        <w:b/>
                        <w:bCs/>
                      </w:rPr>
                      <w:fldChar w:fldCharType="begin"/>
                    </w:r>
                    <w:r>
                      <w:rPr>
                        <w:b/>
                        <w:bCs/>
                      </w:rPr>
                      <w:instrText>PAGE</w:instrText>
                    </w:r>
                    <w:r>
                      <w:rPr>
                        <w:b/>
                        <w:bCs/>
                      </w:rPr>
                      <w:fldChar w:fldCharType="separate"/>
                    </w:r>
                    <w:r>
                      <w:rPr>
                        <w:b/>
                        <w:bCs/>
                        <w:noProof/>
                      </w:rPr>
                      <w:t>12</w:t>
                    </w:r>
                    <w:r>
                      <w:rPr>
                        <w:b/>
                        <w:bCs/>
                      </w:rPr>
                      <w:fldChar w:fldCharType="end"/>
                    </w: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70EFD">
                      <w:rPr>
                        <w:noProof/>
                      </w:rPr>
                      <w:t>Error! No text of specified style in document.</w:t>
                    </w:r>
                    <w:r>
                      <w:rPr>
                        <w:b/>
                        <w:bCs/>
                      </w:rPr>
                      <w:fldChar w:fldCharType="end"/>
                    </w:r>
                  </w:p>
                  <w:p w14:paraId="7314081E" w14:textId="77777777" w:rsidR="00E14800" w:rsidRDefault="00E14800"/>
                </w:txbxContent>
              </v:textbox>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DF85" w14:textId="7FE91C48" w:rsidR="00E14800" w:rsidRDefault="00E14800">
    <w:pPr>
      <w:pStyle w:val="Header"/>
    </w:pPr>
    <w:r>
      <w:rPr>
        <w:noProof/>
        <w:sz w:val="20"/>
      </w:rPr>
      <mc:AlternateContent>
        <mc:Choice Requires="wps">
          <w:drawing>
            <wp:anchor distT="0" distB="0" distL="114300" distR="114300" simplePos="0" relativeHeight="251660288" behindDoc="0" locked="1" layoutInCell="1" allowOverlap="1" wp14:anchorId="4FA1E2B0" wp14:editId="1D3B1D8B">
              <wp:simplePos x="0" y="0"/>
              <wp:positionH relativeFrom="column">
                <wp:posOffset>9258300</wp:posOffset>
              </wp:positionH>
              <wp:positionV relativeFrom="paragraph">
                <wp:posOffset>214630</wp:posOffset>
              </wp:positionV>
              <wp:extent cx="464185" cy="6386195"/>
              <wp:effectExtent l="0" t="0" r="0" b="0"/>
              <wp:wrapNone/>
              <wp:docPr id="1605496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6386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03B06" w14:textId="16B5CCCE" w:rsidR="00E14800" w:rsidRDefault="00E14800" w:rsidP="00611C6E">
                          <w:pPr>
                            <w:pStyle w:val="Header"/>
                            <w:jc w:val="left"/>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1E2B0" id="_x0000_t202" coordsize="21600,21600" o:spt="202" path="m,l,21600r21600,l21600,xe">
              <v:stroke joinstyle="miter"/>
              <v:path gradientshapeok="t" o:connecttype="rect"/>
            </v:shapetype>
            <v:shape id="Text Box 11" o:spid="_x0000_s1027" type="#_x0000_t202" style="position:absolute;left:0;text-align:left;margin-left:729pt;margin-top:16.9pt;width:36.55pt;height:50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" filled="f" stroked="f">
              <v:textbox style="layout-flow:vertical">
                <w:txbxContent>
                  <w:p w14:paraId="23C03B06" w14:textId="16B5CCCE" w:rsidR="00E14800" w:rsidRDefault="00E14800" w:rsidP="00611C6E">
                    <w:pPr>
                      <w:pStyle w:val="Header"/>
                      <w:jc w:val="left"/>
                    </w:pP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num w:numId="1" w16cid:durableId="199171467">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1700C"/>
    <w:rsid w:val="00020612"/>
    <w:rsid w:val="000303BC"/>
    <w:rsid w:val="0003298A"/>
    <w:rsid w:val="00032B80"/>
    <w:rsid w:val="00033207"/>
    <w:rsid w:val="0004313B"/>
    <w:rsid w:val="00044AE5"/>
    <w:rsid w:val="0005266F"/>
    <w:rsid w:val="000538C8"/>
    <w:rsid w:val="000546FE"/>
    <w:rsid w:val="0006253C"/>
    <w:rsid w:val="00066976"/>
    <w:rsid w:val="00067510"/>
    <w:rsid w:val="00070EFD"/>
    <w:rsid w:val="0007182B"/>
    <w:rsid w:val="00074749"/>
    <w:rsid w:val="0007544C"/>
    <w:rsid w:val="00076727"/>
    <w:rsid w:val="000802C0"/>
    <w:rsid w:val="00081DBD"/>
    <w:rsid w:val="00081EBD"/>
    <w:rsid w:val="00090EB2"/>
    <w:rsid w:val="00092DC8"/>
    <w:rsid w:val="000955D5"/>
    <w:rsid w:val="00096594"/>
    <w:rsid w:val="000A0CE5"/>
    <w:rsid w:val="000A1794"/>
    <w:rsid w:val="000A79DC"/>
    <w:rsid w:val="000B14D7"/>
    <w:rsid w:val="000B5561"/>
    <w:rsid w:val="000C1978"/>
    <w:rsid w:val="000C282D"/>
    <w:rsid w:val="000C3016"/>
    <w:rsid w:val="000D02A6"/>
    <w:rsid w:val="000D414D"/>
    <w:rsid w:val="000E0E58"/>
    <w:rsid w:val="000E234E"/>
    <w:rsid w:val="00105C14"/>
    <w:rsid w:val="00130D09"/>
    <w:rsid w:val="0013157B"/>
    <w:rsid w:val="00135D9C"/>
    <w:rsid w:val="00147401"/>
    <w:rsid w:val="00155D73"/>
    <w:rsid w:val="00165DB9"/>
    <w:rsid w:val="001671F2"/>
    <w:rsid w:val="00167398"/>
    <w:rsid w:val="001712EF"/>
    <w:rsid w:val="00182DFC"/>
    <w:rsid w:val="001845C2"/>
    <w:rsid w:val="00186153"/>
    <w:rsid w:val="001873D6"/>
    <w:rsid w:val="00190631"/>
    <w:rsid w:val="001949DA"/>
    <w:rsid w:val="0019601F"/>
    <w:rsid w:val="001A374E"/>
    <w:rsid w:val="001A37C2"/>
    <w:rsid w:val="001A7C51"/>
    <w:rsid w:val="001B0607"/>
    <w:rsid w:val="001C0A09"/>
    <w:rsid w:val="001C2711"/>
    <w:rsid w:val="001C3A2B"/>
    <w:rsid w:val="001D27FF"/>
    <w:rsid w:val="001D381C"/>
    <w:rsid w:val="001D3ECC"/>
    <w:rsid w:val="001E2356"/>
    <w:rsid w:val="001E7FFB"/>
    <w:rsid w:val="001F0BAF"/>
    <w:rsid w:val="001F44F4"/>
    <w:rsid w:val="001F787A"/>
    <w:rsid w:val="00201672"/>
    <w:rsid w:val="002118A7"/>
    <w:rsid w:val="002265F0"/>
    <w:rsid w:val="00231295"/>
    <w:rsid w:val="0023198E"/>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A76B9"/>
    <w:rsid w:val="002B0B53"/>
    <w:rsid w:val="002B607E"/>
    <w:rsid w:val="002B69A4"/>
    <w:rsid w:val="002C0A6E"/>
    <w:rsid w:val="002C21C4"/>
    <w:rsid w:val="002E1540"/>
    <w:rsid w:val="002E3413"/>
    <w:rsid w:val="002E6C62"/>
    <w:rsid w:val="002F2C4F"/>
    <w:rsid w:val="002F3223"/>
    <w:rsid w:val="002F60B4"/>
    <w:rsid w:val="00302E44"/>
    <w:rsid w:val="00303422"/>
    <w:rsid w:val="0030646C"/>
    <w:rsid w:val="003146F0"/>
    <w:rsid w:val="0032081B"/>
    <w:rsid w:val="00324551"/>
    <w:rsid w:val="00325A62"/>
    <w:rsid w:val="00326ABF"/>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C40B9"/>
    <w:rsid w:val="004D373A"/>
    <w:rsid w:val="004E1D4A"/>
    <w:rsid w:val="004E3840"/>
    <w:rsid w:val="004E7499"/>
    <w:rsid w:val="004E7DC6"/>
    <w:rsid w:val="004F0235"/>
    <w:rsid w:val="004F1EBA"/>
    <w:rsid w:val="004F7E67"/>
    <w:rsid w:val="00501B23"/>
    <w:rsid w:val="00513E9D"/>
    <w:rsid w:val="005144BF"/>
    <w:rsid w:val="00515E5C"/>
    <w:rsid w:val="00517D46"/>
    <w:rsid w:val="0052087B"/>
    <w:rsid w:val="0052158B"/>
    <w:rsid w:val="005251AD"/>
    <w:rsid w:val="00531352"/>
    <w:rsid w:val="00532A2C"/>
    <w:rsid w:val="00533B78"/>
    <w:rsid w:val="00537E68"/>
    <w:rsid w:val="00542E03"/>
    <w:rsid w:val="00542EBD"/>
    <w:rsid w:val="00545160"/>
    <w:rsid w:val="00551112"/>
    <w:rsid w:val="00554C87"/>
    <w:rsid w:val="00580435"/>
    <w:rsid w:val="00584968"/>
    <w:rsid w:val="005920FC"/>
    <w:rsid w:val="005C2331"/>
    <w:rsid w:val="005C5B6D"/>
    <w:rsid w:val="005C76C5"/>
    <w:rsid w:val="005D38E6"/>
    <w:rsid w:val="005D4079"/>
    <w:rsid w:val="005D4AC7"/>
    <w:rsid w:val="005F118D"/>
    <w:rsid w:val="005F4124"/>
    <w:rsid w:val="00601772"/>
    <w:rsid w:val="00601D60"/>
    <w:rsid w:val="006021A3"/>
    <w:rsid w:val="00603701"/>
    <w:rsid w:val="00611C6E"/>
    <w:rsid w:val="00615C98"/>
    <w:rsid w:val="00633FBD"/>
    <w:rsid w:val="00642CAF"/>
    <w:rsid w:val="00644EC7"/>
    <w:rsid w:val="00647465"/>
    <w:rsid w:val="00651393"/>
    <w:rsid w:val="00653321"/>
    <w:rsid w:val="00662769"/>
    <w:rsid w:val="006633C4"/>
    <w:rsid w:val="00664766"/>
    <w:rsid w:val="00667233"/>
    <w:rsid w:val="00670188"/>
    <w:rsid w:val="006704A2"/>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50E6E"/>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39F1"/>
    <w:rsid w:val="007E5963"/>
    <w:rsid w:val="007F2530"/>
    <w:rsid w:val="007F738A"/>
    <w:rsid w:val="00802310"/>
    <w:rsid w:val="00803EAD"/>
    <w:rsid w:val="00813DEA"/>
    <w:rsid w:val="00816689"/>
    <w:rsid w:val="0082646D"/>
    <w:rsid w:val="00827CFE"/>
    <w:rsid w:val="008320C3"/>
    <w:rsid w:val="00835825"/>
    <w:rsid w:val="00840744"/>
    <w:rsid w:val="00842102"/>
    <w:rsid w:val="00843A1D"/>
    <w:rsid w:val="00844DED"/>
    <w:rsid w:val="00847217"/>
    <w:rsid w:val="00847A83"/>
    <w:rsid w:val="008564E7"/>
    <w:rsid w:val="00856799"/>
    <w:rsid w:val="0086316C"/>
    <w:rsid w:val="008651A1"/>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044A"/>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0190"/>
    <w:rsid w:val="009F2409"/>
    <w:rsid w:val="00A130F5"/>
    <w:rsid w:val="00A1436C"/>
    <w:rsid w:val="00A16460"/>
    <w:rsid w:val="00A2368F"/>
    <w:rsid w:val="00A26DE9"/>
    <w:rsid w:val="00A279DF"/>
    <w:rsid w:val="00A27C53"/>
    <w:rsid w:val="00A27C5F"/>
    <w:rsid w:val="00A33CB0"/>
    <w:rsid w:val="00A34D8D"/>
    <w:rsid w:val="00A36DA7"/>
    <w:rsid w:val="00A4776E"/>
    <w:rsid w:val="00A47B7B"/>
    <w:rsid w:val="00A53569"/>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B4034"/>
    <w:rsid w:val="00AC29A6"/>
    <w:rsid w:val="00AD6822"/>
    <w:rsid w:val="00AD70B1"/>
    <w:rsid w:val="00AE6F5F"/>
    <w:rsid w:val="00AF36FD"/>
    <w:rsid w:val="00B0519C"/>
    <w:rsid w:val="00B12BE4"/>
    <w:rsid w:val="00B17525"/>
    <w:rsid w:val="00B32104"/>
    <w:rsid w:val="00B35E6E"/>
    <w:rsid w:val="00B403A2"/>
    <w:rsid w:val="00B42D91"/>
    <w:rsid w:val="00B62AFD"/>
    <w:rsid w:val="00B64E39"/>
    <w:rsid w:val="00B66191"/>
    <w:rsid w:val="00B70D21"/>
    <w:rsid w:val="00B7314F"/>
    <w:rsid w:val="00B7316E"/>
    <w:rsid w:val="00B74AAE"/>
    <w:rsid w:val="00B76B8C"/>
    <w:rsid w:val="00B81BD1"/>
    <w:rsid w:val="00B911D5"/>
    <w:rsid w:val="00B96689"/>
    <w:rsid w:val="00BA0910"/>
    <w:rsid w:val="00BA0FD4"/>
    <w:rsid w:val="00BA228F"/>
    <w:rsid w:val="00BB05B2"/>
    <w:rsid w:val="00BB363B"/>
    <w:rsid w:val="00BB3E81"/>
    <w:rsid w:val="00BB49BA"/>
    <w:rsid w:val="00BB6C1F"/>
    <w:rsid w:val="00BC122A"/>
    <w:rsid w:val="00BD1E0A"/>
    <w:rsid w:val="00BD2892"/>
    <w:rsid w:val="00BD2BFC"/>
    <w:rsid w:val="00BD55CC"/>
    <w:rsid w:val="00BE18BA"/>
    <w:rsid w:val="00BE1F98"/>
    <w:rsid w:val="00BF313A"/>
    <w:rsid w:val="00C0537E"/>
    <w:rsid w:val="00C07BE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82D0B"/>
    <w:rsid w:val="00C83634"/>
    <w:rsid w:val="00C937EA"/>
    <w:rsid w:val="00C9798B"/>
    <w:rsid w:val="00CA1BC4"/>
    <w:rsid w:val="00CA56B5"/>
    <w:rsid w:val="00CB393D"/>
    <w:rsid w:val="00CC0DCE"/>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0B25"/>
    <w:rsid w:val="00D923E2"/>
    <w:rsid w:val="00DA0589"/>
    <w:rsid w:val="00DA2AE2"/>
    <w:rsid w:val="00DA4A7F"/>
    <w:rsid w:val="00DB394B"/>
    <w:rsid w:val="00DC02C6"/>
    <w:rsid w:val="00DC270A"/>
    <w:rsid w:val="00DC5F97"/>
    <w:rsid w:val="00DD1A44"/>
    <w:rsid w:val="00DD3E19"/>
    <w:rsid w:val="00DE2450"/>
    <w:rsid w:val="00DE31EB"/>
    <w:rsid w:val="00DE5F8F"/>
    <w:rsid w:val="00DE6382"/>
    <w:rsid w:val="00DE64D1"/>
    <w:rsid w:val="00DF1F21"/>
    <w:rsid w:val="00DF2160"/>
    <w:rsid w:val="00DF4123"/>
    <w:rsid w:val="00DF416C"/>
    <w:rsid w:val="00DF68A3"/>
    <w:rsid w:val="00E14800"/>
    <w:rsid w:val="00E1643E"/>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376B"/>
    <w:rsid w:val="00E94C8D"/>
    <w:rsid w:val="00EA10BB"/>
    <w:rsid w:val="00EA1195"/>
    <w:rsid w:val="00EA2787"/>
    <w:rsid w:val="00EC180B"/>
    <w:rsid w:val="00EC53C0"/>
    <w:rsid w:val="00ED1E96"/>
    <w:rsid w:val="00ED5C0C"/>
    <w:rsid w:val="00EE2A73"/>
    <w:rsid w:val="00EE4B90"/>
    <w:rsid w:val="00EF03FC"/>
    <w:rsid w:val="00EF1555"/>
    <w:rsid w:val="00EF2D34"/>
    <w:rsid w:val="00EF72D9"/>
    <w:rsid w:val="00F00C73"/>
    <w:rsid w:val="00F217DB"/>
    <w:rsid w:val="00F50471"/>
    <w:rsid w:val="00F51268"/>
    <w:rsid w:val="00F531B1"/>
    <w:rsid w:val="00F554EF"/>
    <w:rsid w:val="00F64A45"/>
    <w:rsid w:val="00F66493"/>
    <w:rsid w:val="00F66F22"/>
    <w:rsid w:val="00F67FC6"/>
    <w:rsid w:val="00F700FA"/>
    <w:rsid w:val="00F704C7"/>
    <w:rsid w:val="00F71F2A"/>
    <w:rsid w:val="00F7748C"/>
    <w:rsid w:val="00F77EF1"/>
    <w:rsid w:val="00F8080D"/>
    <w:rsid w:val="00F83CD1"/>
    <w:rsid w:val="00F90E74"/>
    <w:rsid w:val="00F96E6C"/>
    <w:rsid w:val="00FA2273"/>
    <w:rsid w:val="00FA6275"/>
    <w:rsid w:val="00FB6EE7"/>
    <w:rsid w:val="00FC19D6"/>
    <w:rsid w:val="00FC553F"/>
    <w:rsid w:val="00FC7476"/>
    <w:rsid w:val="00FE1860"/>
    <w:rsid w:val="00FE320D"/>
    <w:rsid w:val="00FF0F7D"/>
    <w:rsid w:val="00FF2CC2"/>
    <w:rsid w:val="00FF429E"/>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rsid w:val="000546FE"/>
    <w:rPr>
      <w:position w:val="6"/>
      <w:sz w:val="18"/>
    </w:rPr>
  </w:style>
  <w:style w:type="paragraph" w:styleId="FootnoteText">
    <w:name w:val="footnote text"/>
    <w:basedOn w:val="Normal"/>
    <w:link w:val="FootnoteTextChar"/>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0546FE"/>
    <w:pPr>
      <w:spacing w:before="120"/>
    </w:pPr>
  </w:style>
  <w:style w:type="paragraph" w:styleId="TOC3">
    <w:name w:val="toc 3"/>
    <w:basedOn w:val="TOC2"/>
    <w:rsid w:val="000546FE"/>
  </w:style>
  <w:style w:type="paragraph" w:styleId="TOC4">
    <w:name w:val="toc 4"/>
    <w:basedOn w:val="TOC3"/>
    <w:rsid w:val="000546FE"/>
  </w:style>
  <w:style w:type="paragraph" w:styleId="TOC5">
    <w:name w:val="toc 5"/>
    <w:basedOn w:val="TOC4"/>
    <w:rsid w:val="000546FE"/>
  </w:style>
  <w:style w:type="paragraph" w:styleId="TOC6">
    <w:name w:val="toc 6"/>
    <w:basedOn w:val="TOC4"/>
    <w:rsid w:val="000546FE"/>
  </w:style>
  <w:style w:type="paragraph" w:styleId="TOC7">
    <w:name w:val="toc 7"/>
    <w:basedOn w:val="TOC4"/>
    <w:rsid w:val="000546FE"/>
  </w:style>
  <w:style w:type="paragraph" w:styleId="TOC8">
    <w:name w:val="toc 8"/>
    <w:basedOn w:val="TOC4"/>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1"/>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 w:type="numbering" w:customStyle="1" w:styleId="NoList2">
    <w:name w:val="No List2"/>
    <w:next w:val="NoList"/>
    <w:uiPriority w:val="99"/>
    <w:semiHidden/>
    <w:unhideWhenUsed/>
    <w:rsid w:val="00E14800"/>
  </w:style>
  <w:style w:type="paragraph" w:customStyle="1" w:styleId="AnnexNoTitle">
    <w:name w:val="Annex_NoTitle"/>
    <w:basedOn w:val="Normal"/>
    <w:next w:val="Normalaftertitle"/>
    <w:rsid w:val="00E14800"/>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E14800"/>
  </w:style>
  <w:style w:type="paragraph" w:customStyle="1" w:styleId="tocpart">
    <w:name w:val="tocpart"/>
    <w:basedOn w:val="Normal"/>
    <w:rsid w:val="00E14800"/>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E14800"/>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paragraph" w:customStyle="1" w:styleId="Line">
    <w:name w:val="Line"/>
    <w:basedOn w:val="Normal"/>
    <w:next w:val="Normal"/>
    <w:rsid w:val="00E14800"/>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E14800"/>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styleId="BodyText">
    <w:name w:val="Body Text"/>
    <w:basedOn w:val="Normal"/>
    <w:link w:val="BodyTextChar"/>
    <w:semiHidden/>
    <w:rsid w:val="00E14800"/>
    <w:pPr>
      <w:tabs>
        <w:tab w:val="left" w:pos="396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E1480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21874">
      <w:bodyDiv w:val="1"/>
      <w:marLeft w:val="0"/>
      <w:marRight w:val="0"/>
      <w:marTop w:val="0"/>
      <w:marBottom w:val="0"/>
      <w:divBdr>
        <w:top w:val="none" w:sz="0" w:space="0" w:color="auto"/>
        <w:left w:val="none" w:sz="0" w:space="0" w:color="auto"/>
        <w:bottom w:val="none" w:sz="0" w:space="0" w:color="auto"/>
        <w:right w:val="none" w:sz="0" w:space="0" w:color="auto"/>
      </w:divBdr>
    </w:div>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image" Target="media/image2.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rec/R-REC-M.1644/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kim.l.kolb@boeing.com"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CD6651E2-8A7E-4FD3-B58B-76A34176A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4.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16</Pages>
  <Words>3779</Words>
  <Characters>21544</Characters>
  <Application>Microsoft Office Word</Application>
  <DocSecurity>0</DocSecurity>
  <Lines>179</Lines>
  <Paragraphs>50</Paragraphs>
  <ScaleCrop>false</ScaleCrop>
  <Company>NASA/ODIN</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246</cp:revision>
  <cp:lastPrinted>2020-09-11T16:56:00Z</cp:lastPrinted>
  <dcterms:created xsi:type="dcterms:W3CDTF">2021-07-26T14:22:00Z</dcterms:created>
  <dcterms:modified xsi:type="dcterms:W3CDTF">2024-03-07T19:10:00Z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