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B13A5" w14:textId="24277B79" w:rsidR="002F1531" w:rsidRDefault="002F1531" w:rsidP="00F325F4">
      <w:pPr>
        <w:jc w:val="center"/>
        <w:rPr>
          <w:b/>
          <w:bCs/>
        </w:rPr>
      </w:pPr>
    </w:p>
    <w:tbl>
      <w:tblPr>
        <w:tblW w:w="96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5"/>
        <w:gridCol w:w="5345"/>
      </w:tblGrid>
      <w:tr w:rsidR="002F1531" w:rsidRPr="002F1531" w14:paraId="3870B960" w14:textId="77777777" w:rsidTr="002F1531">
        <w:trPr>
          <w:trHeight w:val="488"/>
        </w:trPr>
        <w:tc>
          <w:tcPr>
            <w:tcW w:w="9680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E4849C9" w14:textId="77777777" w:rsidR="002F1531" w:rsidRPr="002F1531" w:rsidRDefault="002F1531" w:rsidP="002F153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spacing w:before="0"/>
              <w:jc w:val="center"/>
              <w:rPr>
                <w:rFonts w:ascii="Calibri" w:eastAsia="Times New Roman" w:hAnsi="Calibri"/>
                <w:b/>
                <w:spacing w:val="-3"/>
                <w:szCs w:val="24"/>
                <w:lang w:val="en-US"/>
              </w:rPr>
            </w:pPr>
            <w:bookmarkStart w:id="0" w:name="_Hlk155254025"/>
            <w:r w:rsidRPr="002F1531">
              <w:rPr>
                <w:rFonts w:eastAsia="Times New Roman"/>
                <w:b/>
                <w:lang w:val="en-US"/>
              </w:rPr>
              <w:br w:type="page"/>
            </w:r>
            <w:r w:rsidRPr="002F1531">
              <w:rPr>
                <w:rFonts w:ascii="Calibri" w:eastAsia="Times New Roman" w:hAnsi="Calibri"/>
                <w:b/>
                <w:spacing w:val="-3"/>
                <w:szCs w:val="24"/>
                <w:lang w:val="en-US"/>
              </w:rPr>
              <w:t>U.S. Radiocommunications Sector</w:t>
            </w:r>
          </w:p>
          <w:p w14:paraId="16438C79" w14:textId="77777777" w:rsidR="002F1531" w:rsidRPr="002F1531" w:rsidRDefault="002F1531" w:rsidP="002F1531">
            <w:pPr>
              <w:keepNext/>
              <w:keepLines/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jc w:val="center"/>
              <w:rPr>
                <w:rFonts w:eastAsia="Times New Roman"/>
                <w:b/>
                <w:spacing w:val="-3"/>
                <w:szCs w:val="24"/>
                <w:lang w:val="en-US"/>
              </w:rPr>
            </w:pPr>
            <w:r w:rsidRPr="002F1531">
              <w:rPr>
                <w:rFonts w:ascii="Calibri" w:eastAsia="Times New Roman" w:hAnsi="Calibri"/>
                <w:b/>
                <w:spacing w:val="-3"/>
                <w:szCs w:val="24"/>
                <w:lang w:val="en-US"/>
              </w:rPr>
              <w:t>Fact Sheet</w:t>
            </w:r>
          </w:p>
        </w:tc>
      </w:tr>
      <w:tr w:rsidR="002F1531" w:rsidRPr="00360A84" w14:paraId="4B15A043" w14:textId="77777777" w:rsidTr="002F1531">
        <w:trPr>
          <w:trHeight w:val="769"/>
        </w:trPr>
        <w:tc>
          <w:tcPr>
            <w:tcW w:w="4335" w:type="dxa"/>
            <w:tcBorders>
              <w:left w:val="double" w:sz="6" w:space="0" w:color="auto"/>
            </w:tcBorders>
          </w:tcPr>
          <w:p w14:paraId="57847349" w14:textId="77777777" w:rsidR="002F1531" w:rsidRPr="002F1531" w:rsidRDefault="002F1531" w:rsidP="002F1531">
            <w:pPr>
              <w:spacing w:after="120"/>
              <w:ind w:left="900" w:right="144" w:hanging="756"/>
              <w:rPr>
                <w:rFonts w:ascii="Calibri" w:eastAsia="Times New Roman" w:hAnsi="Calibri"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szCs w:val="24"/>
              </w:rPr>
              <w:t>Working Party: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  ITU-R WP 5B</w:t>
            </w:r>
          </w:p>
        </w:tc>
        <w:tc>
          <w:tcPr>
            <w:tcW w:w="5344" w:type="dxa"/>
            <w:tcBorders>
              <w:right w:val="double" w:sz="6" w:space="0" w:color="auto"/>
            </w:tcBorders>
          </w:tcPr>
          <w:p w14:paraId="0F47A871" w14:textId="3217CFEF" w:rsidR="002F1531" w:rsidRPr="00360A84" w:rsidRDefault="002F1531" w:rsidP="002F1531">
            <w:pPr>
              <w:spacing w:after="120"/>
              <w:ind w:left="144" w:right="144"/>
              <w:rPr>
                <w:rFonts w:ascii="Calibri" w:eastAsia="Times New Roman" w:hAnsi="Calibri"/>
                <w:szCs w:val="24"/>
                <w:lang w:val="es-ES"/>
                <w:rPrChange w:id="1" w:author="FCC DI" w:date="2024-02-22T14:47:00Z">
                  <w:rPr>
                    <w:rFonts w:ascii="Calibri" w:eastAsia="Times New Roman" w:hAnsi="Calibri"/>
                    <w:szCs w:val="24"/>
                  </w:rPr>
                </w:rPrChange>
              </w:rPr>
            </w:pPr>
            <w:proofErr w:type="spellStart"/>
            <w:r w:rsidRPr="00360A84">
              <w:rPr>
                <w:rFonts w:ascii="Calibri" w:eastAsia="Times New Roman" w:hAnsi="Calibri"/>
                <w:b/>
                <w:szCs w:val="24"/>
                <w:lang w:val="es-ES"/>
                <w:rPrChange w:id="2" w:author="FCC DI" w:date="2024-02-22T14:47:00Z">
                  <w:rPr>
                    <w:rFonts w:ascii="Calibri" w:eastAsia="Times New Roman" w:hAnsi="Calibri"/>
                    <w:b/>
                    <w:szCs w:val="24"/>
                  </w:rPr>
                </w:rPrChange>
              </w:rPr>
              <w:t>Document</w:t>
            </w:r>
            <w:proofErr w:type="spellEnd"/>
            <w:r w:rsidRPr="00360A84">
              <w:rPr>
                <w:rFonts w:ascii="Calibri" w:eastAsia="Times New Roman" w:hAnsi="Calibri"/>
                <w:b/>
                <w:szCs w:val="24"/>
                <w:lang w:val="es-ES"/>
                <w:rPrChange w:id="3" w:author="FCC DI" w:date="2024-02-22T14:47:00Z">
                  <w:rPr>
                    <w:rFonts w:ascii="Calibri" w:eastAsia="Times New Roman" w:hAnsi="Calibri"/>
                    <w:b/>
                    <w:szCs w:val="24"/>
                  </w:rPr>
                </w:rPrChange>
              </w:rPr>
              <w:t xml:space="preserve"> No:</w:t>
            </w:r>
            <w:r w:rsidRPr="00360A84">
              <w:rPr>
                <w:rFonts w:ascii="Calibri" w:eastAsia="Times New Roman" w:hAnsi="Calibri"/>
                <w:szCs w:val="24"/>
                <w:lang w:val="es-ES"/>
                <w:rPrChange w:id="4" w:author="FCC DI" w:date="2024-02-22T14:47:00Z">
                  <w:rPr>
                    <w:rFonts w:ascii="Calibri" w:eastAsia="Times New Roman" w:hAnsi="Calibri"/>
                    <w:szCs w:val="24"/>
                  </w:rPr>
                </w:rPrChange>
              </w:rPr>
              <w:t xml:space="preserve">  </w:t>
            </w:r>
            <w:r w:rsidRPr="00AC3457">
              <w:rPr>
                <w:rFonts w:ascii="Calibri" w:eastAsia="Times New Roman" w:hAnsi="Calibri"/>
                <w:szCs w:val="24"/>
                <w:lang w:val="es-ES"/>
              </w:rPr>
              <w:t>USWP5B</w:t>
            </w:r>
            <w:r w:rsidR="00AC3457">
              <w:rPr>
                <w:rFonts w:ascii="Calibri" w:eastAsia="Times New Roman" w:hAnsi="Calibri"/>
                <w:szCs w:val="24"/>
                <w:lang w:val="es-ES"/>
              </w:rPr>
              <w:t>32-18</w:t>
            </w:r>
          </w:p>
        </w:tc>
      </w:tr>
      <w:tr w:rsidR="002F1531" w:rsidRPr="002F1531" w14:paraId="58411C75" w14:textId="77777777" w:rsidTr="002F1531">
        <w:trPr>
          <w:trHeight w:val="402"/>
        </w:trPr>
        <w:tc>
          <w:tcPr>
            <w:tcW w:w="4335" w:type="dxa"/>
            <w:tcBorders>
              <w:left w:val="double" w:sz="6" w:space="0" w:color="auto"/>
            </w:tcBorders>
          </w:tcPr>
          <w:p w14:paraId="17B2006F" w14:textId="311CF1F4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szCs w:val="24"/>
                <w:lang w:val="pt-BR"/>
              </w:rPr>
            </w:pPr>
            <w:r w:rsidRPr="002F1531">
              <w:rPr>
                <w:rFonts w:ascii="Calibri" w:eastAsia="Times New Roman" w:hAnsi="Calibri"/>
                <w:b/>
                <w:szCs w:val="24"/>
                <w:lang w:val="pt-BR"/>
              </w:rPr>
              <w:t>Ref:</w:t>
            </w:r>
            <w:r w:rsidRPr="002F1531">
              <w:rPr>
                <w:rFonts w:ascii="Calibri" w:eastAsia="Times New Roman" w:hAnsi="Calibri"/>
                <w:szCs w:val="24"/>
                <w:lang w:val="pt-BR"/>
              </w:rPr>
              <w:tab/>
            </w:r>
            <w:bookmarkStart w:id="5" w:name="_Hlk157407923"/>
            <w:r w:rsidR="00566D3B" w:rsidRPr="00221E67">
              <w:rPr>
                <w:szCs w:val="24"/>
                <w:lang w:val="pt-BR"/>
              </w:rPr>
              <w:t>R00-CA-CIR-0270IIMSW</w:t>
            </w:r>
            <w:bookmarkEnd w:id="5"/>
          </w:p>
        </w:tc>
        <w:tc>
          <w:tcPr>
            <w:tcW w:w="5344" w:type="dxa"/>
            <w:tcBorders>
              <w:right w:val="double" w:sz="6" w:space="0" w:color="auto"/>
            </w:tcBorders>
          </w:tcPr>
          <w:p w14:paraId="22C770DA" w14:textId="77777777" w:rsidR="002F1531" w:rsidRPr="002F1531" w:rsidRDefault="002F1531" w:rsidP="002F1531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Calibri" w:eastAsia="Times New Roman" w:hAnsi="Calibri"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szCs w:val="24"/>
              </w:rPr>
              <w:t>Date: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  January 19th, 2024</w:t>
            </w:r>
          </w:p>
        </w:tc>
      </w:tr>
      <w:tr w:rsidR="002F1531" w:rsidRPr="002F1531" w14:paraId="39AE29CE" w14:textId="77777777" w:rsidTr="002F1531">
        <w:trPr>
          <w:trHeight w:val="488"/>
        </w:trPr>
        <w:tc>
          <w:tcPr>
            <w:tcW w:w="96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4ED965C" w14:textId="64358829" w:rsidR="002F1531" w:rsidRPr="002F1531" w:rsidRDefault="002F1531" w:rsidP="002F153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ind w:left="187"/>
              <w:rPr>
                <w:rFonts w:ascii="Calibri" w:eastAsia="Times New Roman" w:hAnsi="Calibri"/>
                <w:szCs w:val="24"/>
                <w:lang w:val="en-US"/>
              </w:rPr>
            </w:pPr>
            <w:r w:rsidRPr="002F1531">
              <w:rPr>
                <w:rFonts w:ascii="Calibri" w:eastAsia="Times New Roman" w:hAnsi="Calibri"/>
                <w:b/>
                <w:bCs/>
                <w:szCs w:val="24"/>
                <w:lang w:val="en-US"/>
              </w:rPr>
              <w:t>Document Title:</w:t>
            </w:r>
            <w:r w:rsidRPr="002F1531">
              <w:rPr>
                <w:rFonts w:ascii="Calibri" w:eastAsia="Times New Roman" w:hAnsi="Calibri"/>
                <w:bCs/>
                <w:szCs w:val="24"/>
                <w:lang w:val="en-US"/>
              </w:rPr>
              <w:t xml:space="preserve"> Proposed </w:t>
            </w:r>
            <w:r>
              <w:rPr>
                <w:rFonts w:ascii="Calibri" w:eastAsia="Times New Roman" w:hAnsi="Calibri"/>
                <w:bCs/>
                <w:szCs w:val="24"/>
                <w:lang w:val="en-US"/>
              </w:rPr>
              <w:t>Liaison Statement</w:t>
            </w:r>
            <w:r w:rsidRPr="002F1531">
              <w:rPr>
                <w:rFonts w:ascii="Calibri" w:eastAsia="Times New Roman" w:hAnsi="Calibri"/>
                <w:bCs/>
                <w:szCs w:val="24"/>
                <w:lang w:val="en-US"/>
              </w:rPr>
              <w:t xml:space="preserve"> </w:t>
            </w:r>
            <w:r>
              <w:rPr>
                <w:rFonts w:ascii="Calibri" w:eastAsia="Times New Roman" w:hAnsi="Calibri"/>
                <w:bCs/>
                <w:szCs w:val="24"/>
                <w:lang w:val="en-US"/>
              </w:rPr>
              <w:t xml:space="preserve">for Agenda Item 1.9 </w:t>
            </w:r>
          </w:p>
        </w:tc>
      </w:tr>
      <w:tr w:rsidR="002F1531" w:rsidRPr="002F1531" w14:paraId="449AF630" w14:textId="77777777" w:rsidTr="002F1531">
        <w:trPr>
          <w:trHeight w:val="2086"/>
        </w:trPr>
        <w:tc>
          <w:tcPr>
            <w:tcW w:w="4335" w:type="dxa"/>
            <w:tcBorders>
              <w:left w:val="double" w:sz="6" w:space="0" w:color="auto"/>
            </w:tcBorders>
          </w:tcPr>
          <w:p w14:paraId="69868A44" w14:textId="77777777" w:rsidR="002F1531" w:rsidRPr="002F1531" w:rsidRDefault="002F1531" w:rsidP="002F1531">
            <w:pPr>
              <w:ind w:left="144" w:right="144"/>
              <w:rPr>
                <w:rFonts w:ascii="Calibri" w:eastAsia="Times New Roman" w:hAnsi="Calibri"/>
                <w:b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szCs w:val="24"/>
              </w:rPr>
              <w:t>Author(s)/Contributors(s):</w:t>
            </w:r>
          </w:p>
          <w:p w14:paraId="69734903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0621DEB4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iCs/>
                <w:szCs w:val="24"/>
                <w:lang w:val="en-US"/>
              </w:rPr>
            </w:pPr>
            <w:r w:rsidRPr="00BB63F4">
              <w:rPr>
                <w:rFonts w:eastAsia="Times New Roman"/>
                <w:bCs/>
                <w:iCs/>
                <w:szCs w:val="24"/>
                <w:lang w:val="en-US"/>
              </w:rPr>
              <w:t>Fumie Wingo</w:t>
            </w:r>
          </w:p>
          <w:p w14:paraId="5C695DBB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iCs/>
                <w:szCs w:val="24"/>
                <w:lang w:val="en-US"/>
              </w:rPr>
            </w:pPr>
            <w:r w:rsidRPr="00BB63F4">
              <w:rPr>
                <w:rFonts w:eastAsia="Times New Roman"/>
                <w:bCs/>
                <w:iCs/>
                <w:szCs w:val="24"/>
                <w:lang w:val="en-US"/>
              </w:rPr>
              <w:t>Department of the Navy</w:t>
            </w:r>
          </w:p>
          <w:p w14:paraId="67DF8584" w14:textId="77777777" w:rsidR="00BB63F4" w:rsidRDefault="00BB63F4" w:rsidP="002F1531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06C4F107" w14:textId="426B790B" w:rsidR="002F1531" w:rsidRPr="002F1531" w:rsidRDefault="002F1531" w:rsidP="002F1531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Calibri" w:eastAsia="Calibri" w:hAnsi="Calibri"/>
                <w:bCs/>
                <w:iCs/>
                <w:szCs w:val="24"/>
              </w:rPr>
            </w:pPr>
            <w:r w:rsidRPr="002F1531">
              <w:rPr>
                <w:rFonts w:ascii="Calibri" w:eastAsia="Times New Roman" w:hAnsi="Calibri"/>
                <w:bCs/>
                <w:iCs/>
                <w:szCs w:val="24"/>
              </w:rPr>
              <w:t>Carmelo Rivera</w:t>
            </w:r>
          </w:p>
          <w:p w14:paraId="4C5F5376" w14:textId="54833E7E" w:rsidR="002F1531" w:rsidRDefault="002F1531" w:rsidP="002F1531">
            <w:pPr>
              <w:spacing w:before="0"/>
              <w:ind w:left="144" w:right="144"/>
              <w:rPr>
                <w:rFonts w:ascii="Calibri" w:eastAsia="Calibri" w:hAnsi="Calibri"/>
                <w:bCs/>
                <w:iCs/>
                <w:szCs w:val="24"/>
              </w:rPr>
            </w:pPr>
            <w:r w:rsidRPr="002F1531">
              <w:rPr>
                <w:rFonts w:ascii="Calibri" w:eastAsia="Times New Roman" w:hAnsi="Calibri"/>
                <w:bCs/>
                <w:iCs/>
                <w:szCs w:val="24"/>
              </w:rPr>
              <w:t>ACES Inc.,</w:t>
            </w:r>
            <w:r w:rsidRPr="002F1531">
              <w:rPr>
                <w:rFonts w:ascii="Calibri" w:eastAsia="Calibri" w:hAnsi="Calibri"/>
                <w:bCs/>
                <w:iCs/>
                <w:szCs w:val="24"/>
              </w:rPr>
              <w:t xml:space="preserve"> for </w:t>
            </w:r>
            <w:proofErr w:type="spellStart"/>
            <w:r w:rsidRPr="002F1531">
              <w:rPr>
                <w:rFonts w:ascii="Calibri" w:eastAsia="Calibri" w:hAnsi="Calibri"/>
                <w:bCs/>
                <w:iCs/>
                <w:szCs w:val="24"/>
              </w:rPr>
              <w:t>DoN</w:t>
            </w:r>
            <w:proofErr w:type="spellEnd"/>
            <w:r w:rsidRPr="002F1531">
              <w:rPr>
                <w:rFonts w:ascii="Calibri" w:eastAsia="Calibri" w:hAnsi="Calibri"/>
                <w:bCs/>
                <w:iCs/>
                <w:szCs w:val="24"/>
              </w:rPr>
              <w:t>/CIO</w:t>
            </w:r>
          </w:p>
          <w:p w14:paraId="27E143DC" w14:textId="77777777" w:rsidR="00566D3B" w:rsidRDefault="00566D3B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431E508F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Andrew Meadows</w:t>
            </w:r>
          </w:p>
          <w:p w14:paraId="7D0565DF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AFSMO</w:t>
            </w:r>
          </w:p>
          <w:p w14:paraId="532219BE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5E426012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Dominic Nguyen</w:t>
            </w:r>
          </w:p>
          <w:p w14:paraId="336C6868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AFSMO</w:t>
            </w:r>
          </w:p>
          <w:p w14:paraId="43E74966" w14:textId="77777777" w:rsidR="002F1531" w:rsidRPr="002F1531" w:rsidRDefault="002F1531" w:rsidP="002F1531">
            <w:pPr>
              <w:spacing w:before="0"/>
              <w:ind w:left="122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</w:tc>
        <w:tc>
          <w:tcPr>
            <w:tcW w:w="5344" w:type="dxa"/>
            <w:tcBorders>
              <w:right w:val="double" w:sz="6" w:space="0" w:color="auto"/>
            </w:tcBorders>
          </w:tcPr>
          <w:p w14:paraId="1AF79624" w14:textId="77777777" w:rsidR="002F1531" w:rsidRPr="002F1531" w:rsidRDefault="002F1531" w:rsidP="002F1531">
            <w:pPr>
              <w:ind w:left="144" w:right="144"/>
              <w:rPr>
                <w:rFonts w:ascii="Calibri" w:eastAsia="Times New Roman" w:hAnsi="Calibri"/>
                <w:bCs/>
                <w:szCs w:val="24"/>
                <w:lang w:val="fr-FR"/>
              </w:rPr>
            </w:pPr>
          </w:p>
          <w:p w14:paraId="27479A27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szCs w:val="24"/>
                <w:lang w:val="fr-FR"/>
              </w:rPr>
            </w:pPr>
          </w:p>
          <w:p w14:paraId="201446AB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  <w:proofErr w:type="gramStart"/>
            <w:r w:rsidRPr="00BB63F4">
              <w:rPr>
                <w:rFonts w:eastAsia="Times New Roman"/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BB63F4">
              <w:rPr>
                <w:rFonts w:eastAsia="Times New Roman"/>
                <w:bCs/>
                <w:color w:val="000000"/>
                <w:szCs w:val="24"/>
                <w:lang w:val="fr-FR"/>
              </w:rPr>
              <w:t xml:space="preserve">   +1-703-697-0066 </w:t>
            </w:r>
          </w:p>
          <w:p w14:paraId="44E7DCCC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  <w:proofErr w:type="gramStart"/>
            <w:r w:rsidRPr="00BB63F4">
              <w:rPr>
                <w:rFonts w:eastAsia="Times New Roman"/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BB63F4">
              <w:rPr>
                <w:rFonts w:eastAsia="Times New Roman"/>
                <w:bCs/>
                <w:color w:val="000000"/>
                <w:szCs w:val="24"/>
                <w:lang w:val="fr-FR"/>
              </w:rPr>
              <w:t xml:space="preserve">    </w:t>
            </w:r>
            <w:hyperlink r:id="rId5" w:history="1">
              <w:r w:rsidRPr="00BB63F4">
                <w:rPr>
                  <w:rFonts w:eastAsia="Times New Roman"/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718764B4" w14:textId="77777777" w:rsidR="00BB63F4" w:rsidRDefault="00BB63F4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</w:p>
          <w:p w14:paraId="00F1910E" w14:textId="0FAABE83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proofErr w:type="gramStart"/>
            <w:r w:rsidRPr="002F1531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2F1531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 xml:space="preserve">  </w:t>
            </w:r>
            <w:r w:rsidR="004C118D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+1-</w:t>
            </w:r>
            <w:r w:rsidRPr="002F1531">
              <w:rPr>
                <w:rFonts w:ascii="Calibri" w:eastAsia="Times New Roman" w:hAnsi="Calibri"/>
                <w:szCs w:val="24"/>
              </w:rPr>
              <w:t>240</w:t>
            </w:r>
            <w:r w:rsidR="004C118D">
              <w:rPr>
                <w:rFonts w:ascii="Calibri" w:eastAsia="Times New Roman" w:hAnsi="Calibri"/>
                <w:szCs w:val="24"/>
              </w:rPr>
              <w:t>-</w:t>
            </w:r>
            <w:r w:rsidRPr="002F1531">
              <w:rPr>
                <w:rFonts w:ascii="Calibri" w:eastAsia="Times New Roman" w:hAnsi="Calibri"/>
                <w:szCs w:val="24"/>
              </w:rPr>
              <w:t>818-2766</w:t>
            </w:r>
          </w:p>
          <w:p w14:paraId="4E56731E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proofErr w:type="gramStart"/>
            <w:r w:rsidRPr="002F1531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2F1531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 xml:space="preserve">  </w:t>
            </w:r>
            <w:hyperlink r:id="rId6" w:history="1">
              <w:r w:rsidRPr="002F1531">
                <w:rPr>
                  <w:rFonts w:ascii="Calibri" w:eastAsia="Times New Roman" w:hAnsi="Calibri"/>
                  <w:color w:val="0000FF"/>
                  <w:szCs w:val="24"/>
                  <w:u w:val="single"/>
                </w:rPr>
                <w:t>carmelo.rivera@aces-inc.com</w:t>
              </w:r>
            </w:hyperlink>
          </w:p>
          <w:p w14:paraId="658B261B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</w:p>
          <w:p w14:paraId="0D1F029A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Phone : +1-334-467-4720</w:t>
            </w:r>
          </w:p>
          <w:p w14:paraId="79B3974C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proofErr w:type="gramStart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 xml:space="preserve"> : </w:t>
            </w:r>
            <w:hyperlink r:id="rId7" w:history="1">
              <w:r w:rsidRPr="001E79AA">
                <w:rPr>
                  <w:rFonts w:ascii="Calibri" w:eastAsia="Times New Roman" w:hAnsi="Calibri"/>
                  <w:bCs/>
                  <w:color w:val="0000FF"/>
                  <w:szCs w:val="24"/>
                  <w:u w:val="single"/>
                  <w:lang w:val="fr-FR"/>
                </w:rPr>
                <w:t>andrew.meadows.1@us.af.mil</w:t>
              </w:r>
            </w:hyperlink>
          </w:p>
          <w:p w14:paraId="79C03824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</w:p>
          <w:p w14:paraId="5E36AEE5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Phone : +1-703-606-7394</w:t>
            </w:r>
          </w:p>
          <w:p w14:paraId="2641C7CE" w14:textId="72E05DBB" w:rsidR="002F1531" w:rsidRPr="002F1531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proofErr w:type="gramStart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 : dominic.nguyen@esimplicity.com</w:t>
            </w:r>
          </w:p>
        </w:tc>
      </w:tr>
      <w:tr w:rsidR="002F1531" w:rsidRPr="002F1531" w14:paraId="3AD1B463" w14:textId="77777777" w:rsidTr="002F1531">
        <w:trPr>
          <w:trHeight w:val="575"/>
        </w:trPr>
        <w:tc>
          <w:tcPr>
            <w:tcW w:w="96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7E36CCD" w14:textId="7DFC9C8C" w:rsidR="002F1531" w:rsidRPr="002F1531" w:rsidRDefault="002F1531" w:rsidP="002F1531">
            <w:pPr>
              <w:jc w:val="both"/>
              <w:rPr>
                <w:rFonts w:ascii="Calibri" w:eastAsia="Times New Roman" w:hAnsi="Calibri"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bCs/>
                <w:szCs w:val="24"/>
              </w:rPr>
              <w:t>Purpose/Objective: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  At the recently concluded CPM27-1 meeting (18-19 December 2023), WP 5B was assigned as a responsible Working Party for</w:t>
            </w:r>
            <w:r>
              <w:rPr>
                <w:rFonts w:ascii="Calibri" w:eastAsia="Times New Roman" w:hAnsi="Calibri"/>
                <w:szCs w:val="24"/>
              </w:rPr>
              <w:t xml:space="preserve"> </w:t>
            </w:r>
            <w:r w:rsidRPr="002F1531">
              <w:rPr>
                <w:rFonts w:ascii="Calibri" w:eastAsia="Times New Roman" w:hAnsi="Calibri"/>
                <w:szCs w:val="24"/>
              </w:rPr>
              <w:t>WRC-27 agenda item</w:t>
            </w:r>
            <w:r>
              <w:rPr>
                <w:rFonts w:ascii="Calibri" w:eastAsia="Times New Roman" w:hAnsi="Calibri"/>
                <w:szCs w:val="24"/>
              </w:rPr>
              <w:t xml:space="preserve"> 1.9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. Intent is to propose a </w:t>
            </w:r>
            <w:r>
              <w:rPr>
                <w:rFonts w:ascii="Calibri" w:eastAsia="Times New Roman" w:hAnsi="Calibri"/>
                <w:szCs w:val="24"/>
              </w:rPr>
              <w:t>liaison statement to contributing working parties identified in document CPM27-1/TEMP/1(R1)</w:t>
            </w:r>
          </w:p>
        </w:tc>
      </w:tr>
      <w:tr w:rsidR="002F1531" w:rsidRPr="002F1531" w14:paraId="5C657B84" w14:textId="77777777" w:rsidTr="002F1531">
        <w:trPr>
          <w:trHeight w:val="1105"/>
        </w:trPr>
        <w:tc>
          <w:tcPr>
            <w:tcW w:w="9680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A02117C" w14:textId="3E7AF3BC" w:rsidR="002F1531" w:rsidRPr="002F1531" w:rsidRDefault="002F1531" w:rsidP="002F1531">
            <w:pPr>
              <w:tabs>
                <w:tab w:val="clear" w:pos="2268"/>
                <w:tab w:val="left" w:pos="2608"/>
                <w:tab w:val="left" w:pos="3345"/>
              </w:tabs>
              <w:spacing w:before="80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  <w:shd w:val="clear" w:color="auto" w:fill="FFFFFF"/>
              </w:rPr>
            </w:pPr>
            <w:r w:rsidRPr="002F1531">
              <w:rPr>
                <w:rFonts w:asciiTheme="minorHAnsi" w:eastAsia="Times New Roman" w:hAnsiTheme="minorHAnsi"/>
                <w:b/>
                <w:bCs/>
                <w:szCs w:val="24"/>
              </w:rPr>
              <w:t>Abstract:</w:t>
            </w:r>
            <w:r w:rsidRPr="002F1531">
              <w:rPr>
                <w:rFonts w:asciiTheme="minorHAnsi" w:eastAsia="Times New Roman" w:hAnsiTheme="minorHAnsi"/>
                <w:bCs/>
                <w:szCs w:val="24"/>
              </w:rPr>
              <w:t xml:space="preserve">  Contribution contains a proposed </w:t>
            </w:r>
            <w:r>
              <w:rPr>
                <w:rFonts w:asciiTheme="minorHAnsi" w:eastAsia="Times New Roman" w:hAnsiTheme="minorHAnsi"/>
                <w:bCs/>
                <w:szCs w:val="24"/>
              </w:rPr>
              <w:t xml:space="preserve">liaison statement to working parties identified in </w:t>
            </w:r>
            <w:r w:rsidR="00566D3B" w:rsidRPr="00221E67">
              <w:rPr>
                <w:szCs w:val="24"/>
                <w:lang w:val="pt-BR"/>
              </w:rPr>
              <w:t>R00-CA-CIR-0270IIMSW</w:t>
            </w:r>
            <w:r>
              <w:rPr>
                <w:rFonts w:asciiTheme="minorHAnsi" w:eastAsia="Times New Roman" w:hAnsiTheme="minorHAnsi"/>
                <w:bCs/>
                <w:szCs w:val="24"/>
              </w:rPr>
              <w:t xml:space="preserve"> for WRC-27 Agenda Item 1.9.</w:t>
            </w:r>
          </w:p>
        </w:tc>
      </w:tr>
      <w:bookmarkEnd w:id="0"/>
    </w:tbl>
    <w:p w14:paraId="19B88A5B" w14:textId="77777777" w:rsidR="002F1531" w:rsidRDefault="002F153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  <w:rPr>
          <w:b/>
          <w:bCs/>
        </w:rPr>
      </w:pPr>
      <w:r>
        <w:rPr>
          <w:b/>
          <w:bCs/>
        </w:rPr>
        <w:br w:type="page"/>
      </w:r>
    </w:p>
    <w:p w14:paraId="48529B95" w14:textId="77777777" w:rsidR="00F325F4" w:rsidRDefault="00F325F4" w:rsidP="00F325F4">
      <w:pPr>
        <w:jc w:val="center"/>
        <w:rPr>
          <w:b/>
          <w:bCs/>
        </w:rPr>
      </w:pPr>
    </w:p>
    <w:tbl>
      <w:tblPr>
        <w:tblpPr w:leftFromText="180" w:rightFromText="180" w:vertAnchor="page" w:horzAnchor="margin" w:tblpY="2028"/>
        <w:tblW w:w="9885" w:type="dxa"/>
        <w:tblLayout w:type="fixed"/>
        <w:tblLook w:val="04A0" w:firstRow="1" w:lastRow="0" w:firstColumn="1" w:lastColumn="0" w:noHBand="0" w:noVBand="1"/>
      </w:tblPr>
      <w:tblGrid>
        <w:gridCol w:w="6484"/>
        <w:gridCol w:w="3401"/>
      </w:tblGrid>
      <w:tr w:rsidR="00F325F4" w14:paraId="4D4167A7" w14:textId="77777777" w:rsidTr="00CD1AB8">
        <w:trPr>
          <w:cantSplit/>
        </w:trPr>
        <w:tc>
          <w:tcPr>
            <w:tcW w:w="6487" w:type="dxa"/>
            <w:vAlign w:val="center"/>
            <w:hideMark/>
          </w:tcPr>
          <w:p w14:paraId="5C2D58B0" w14:textId="77777777" w:rsidR="00F325F4" w:rsidRDefault="00F325F4" w:rsidP="00CD1AB8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  <w:lang w:eastAsia="zh-CN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  <w:lang w:eastAsia="zh-CN"/>
              </w:rPr>
              <w:t>Radiocommunication Study Groups</w:t>
            </w:r>
          </w:p>
        </w:tc>
        <w:tc>
          <w:tcPr>
            <w:tcW w:w="3402" w:type="dxa"/>
            <w:hideMark/>
          </w:tcPr>
          <w:p w14:paraId="52B0372C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lang w:eastAsia="zh-CN"/>
              </w:rPr>
            </w:pPr>
            <w:r w:rsidRPr="00E8501D">
              <w:rPr>
                <w:b/>
                <w:bCs/>
                <w:noProof/>
                <w:sz w:val="20"/>
              </w:rPr>
              <w:drawing>
                <wp:inline distT="0" distB="0" distL="0" distR="0" wp14:anchorId="4D1EFA35" wp14:editId="38719D6E">
                  <wp:extent cx="579396" cy="657225"/>
                  <wp:effectExtent l="0" t="0" r="0" b="0"/>
                  <wp:docPr id="960454686" name="Picture 960454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5F4" w14:paraId="27D095BB" w14:textId="77777777" w:rsidTr="00CD1AB8">
        <w:trPr>
          <w:cantSplit/>
        </w:trPr>
        <w:tc>
          <w:tcPr>
            <w:tcW w:w="648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32553F" w14:textId="77777777" w:rsidR="00F325F4" w:rsidRDefault="00F325F4" w:rsidP="00CD1AB8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  <w:lang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2FD3B16" w14:textId="77777777" w:rsidR="00F325F4" w:rsidRDefault="00F325F4" w:rsidP="00CD1AB8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 w:eastAsia="zh-CN"/>
              </w:rPr>
            </w:pPr>
          </w:p>
        </w:tc>
      </w:tr>
      <w:tr w:rsidR="00F325F4" w14:paraId="60A94E31" w14:textId="77777777" w:rsidTr="00CD1AB8">
        <w:trPr>
          <w:cantSplit/>
        </w:trPr>
        <w:tc>
          <w:tcPr>
            <w:tcW w:w="648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80CFF81" w14:textId="77777777" w:rsidR="00F325F4" w:rsidRDefault="00F325F4" w:rsidP="00CD1AB8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B29FCC" w14:textId="77777777" w:rsidR="00F325F4" w:rsidRDefault="00F325F4" w:rsidP="00CD1AB8">
            <w:pPr>
              <w:shd w:val="solid" w:color="FFFFFF" w:fill="FFFFFF"/>
              <w:spacing w:before="0" w:after="48" w:line="240" w:lineRule="atLeast"/>
              <w:rPr>
                <w:lang w:val="en-US" w:eastAsia="zh-CN"/>
              </w:rPr>
            </w:pPr>
          </w:p>
        </w:tc>
      </w:tr>
      <w:tr w:rsidR="00F325F4" w14:paraId="5BC0A2E6" w14:textId="77777777" w:rsidTr="00CD1AB8">
        <w:trPr>
          <w:cantSplit/>
        </w:trPr>
        <w:tc>
          <w:tcPr>
            <w:tcW w:w="6487" w:type="dxa"/>
            <w:vMerge w:val="restart"/>
          </w:tcPr>
          <w:p w14:paraId="5A299C05" w14:textId="77777777" w:rsidR="00F325F4" w:rsidRDefault="00F325F4" w:rsidP="00CD1AB8">
            <w:pPr>
              <w:shd w:val="solid" w:color="FFFFFF" w:fill="FFFFFF"/>
              <w:tabs>
                <w:tab w:val="left" w:pos="720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eastAsia="zh-CN"/>
              </w:rPr>
            </w:pPr>
          </w:p>
        </w:tc>
        <w:tc>
          <w:tcPr>
            <w:tcW w:w="3402" w:type="dxa"/>
            <w:hideMark/>
          </w:tcPr>
          <w:p w14:paraId="09534D14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xx-E</w:t>
            </w:r>
          </w:p>
        </w:tc>
      </w:tr>
      <w:tr w:rsidR="00F325F4" w14:paraId="178A0E63" w14:textId="77777777" w:rsidTr="00CD1AB8">
        <w:trPr>
          <w:cantSplit/>
        </w:trPr>
        <w:tc>
          <w:tcPr>
            <w:tcW w:w="9889" w:type="dxa"/>
            <w:vMerge/>
            <w:vAlign w:val="center"/>
            <w:hideMark/>
          </w:tcPr>
          <w:p w14:paraId="083638F6" w14:textId="77777777" w:rsidR="00F325F4" w:rsidRDefault="00F325F4" w:rsidP="00CD1AB8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rPr>
                <w:rFonts w:ascii="Verdana" w:hAnsi="Verdana"/>
                <w:sz w:val="20"/>
                <w:lang w:eastAsia="zh-CN"/>
              </w:rPr>
            </w:pPr>
          </w:p>
        </w:tc>
        <w:tc>
          <w:tcPr>
            <w:tcW w:w="3402" w:type="dxa"/>
          </w:tcPr>
          <w:p w14:paraId="2333DBF5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F325F4" w14:paraId="13539B94" w14:textId="77777777" w:rsidTr="00CD1AB8">
        <w:trPr>
          <w:cantSplit/>
        </w:trPr>
        <w:tc>
          <w:tcPr>
            <w:tcW w:w="9889" w:type="dxa"/>
            <w:vMerge/>
            <w:vAlign w:val="center"/>
            <w:hideMark/>
          </w:tcPr>
          <w:p w14:paraId="2656B147" w14:textId="77777777" w:rsidR="00F325F4" w:rsidRDefault="00F325F4" w:rsidP="00CD1AB8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rPr>
                <w:rFonts w:ascii="Verdana" w:hAnsi="Verdana"/>
                <w:sz w:val="20"/>
                <w:lang w:eastAsia="zh-CN"/>
              </w:rPr>
            </w:pPr>
          </w:p>
        </w:tc>
        <w:tc>
          <w:tcPr>
            <w:tcW w:w="3402" w:type="dxa"/>
          </w:tcPr>
          <w:p w14:paraId="66DBA4F1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</w:p>
        </w:tc>
      </w:tr>
      <w:tr w:rsidR="00F325F4" w14:paraId="2F5B2AC6" w14:textId="77777777" w:rsidTr="00CD1AB8">
        <w:trPr>
          <w:cantSplit/>
        </w:trPr>
        <w:tc>
          <w:tcPr>
            <w:tcW w:w="9889" w:type="dxa"/>
            <w:gridSpan w:val="2"/>
            <w:hideMark/>
          </w:tcPr>
          <w:p w14:paraId="09843112" w14:textId="44FD6F09" w:rsidR="00F325F4" w:rsidRDefault="00F325F4" w:rsidP="00CD1AB8">
            <w:pPr>
              <w:pStyle w:val="Source"/>
              <w:rPr>
                <w:rFonts w:eastAsia="Times New Roman"/>
                <w:lang w:eastAsia="zh-CN"/>
              </w:rPr>
            </w:pPr>
            <w:r>
              <w:rPr>
                <w:lang w:eastAsia="zh-CN"/>
              </w:rPr>
              <w:t>Working Party 5B</w:t>
            </w:r>
          </w:p>
        </w:tc>
      </w:tr>
      <w:tr w:rsidR="00F325F4" w14:paraId="1AD40F0B" w14:textId="77777777" w:rsidTr="00CD1AB8">
        <w:trPr>
          <w:cantSplit/>
        </w:trPr>
        <w:tc>
          <w:tcPr>
            <w:tcW w:w="9889" w:type="dxa"/>
            <w:gridSpan w:val="2"/>
            <w:hideMark/>
          </w:tcPr>
          <w:p w14:paraId="5784C05A" w14:textId="36BE6D34" w:rsidR="00F325F4" w:rsidRDefault="00F325F4" w:rsidP="00CD1AB8">
            <w:pPr>
              <w:pStyle w:val="Title1"/>
              <w:rPr>
                <w:lang w:eastAsia="zh-CN"/>
              </w:rPr>
            </w:pPr>
            <w:r>
              <w:rPr>
                <w:lang w:eastAsia="zh-CN"/>
              </w:rPr>
              <w:t>DRAFT Liaison statement To ITU-R Working parties 3L, 5C, 6A, 7A</w:t>
            </w:r>
          </w:p>
        </w:tc>
      </w:tr>
      <w:tr w:rsidR="00F325F4" w14:paraId="64B3065F" w14:textId="77777777" w:rsidTr="00CD1AB8">
        <w:trPr>
          <w:cantSplit/>
        </w:trPr>
        <w:tc>
          <w:tcPr>
            <w:tcW w:w="9889" w:type="dxa"/>
            <w:gridSpan w:val="2"/>
            <w:hideMark/>
          </w:tcPr>
          <w:p w14:paraId="5451E45F" w14:textId="6705A037" w:rsidR="00F325F4" w:rsidRDefault="00F325F4" w:rsidP="00CD1AB8">
            <w:pPr>
              <w:pStyle w:val="Title4"/>
              <w:rPr>
                <w:lang w:eastAsia="zh-CN"/>
              </w:rPr>
            </w:pPr>
            <w:r>
              <w:rPr>
                <w:lang w:eastAsia="zh-CN"/>
              </w:rPr>
              <w:t xml:space="preserve">Relevant technical information to support </w:t>
            </w:r>
            <w:r>
              <w:rPr>
                <w:szCs w:val="28"/>
                <w:lang w:val="en-US" w:eastAsia="zh-CN"/>
              </w:rPr>
              <w:t>studies</w:t>
            </w:r>
            <w:r>
              <w:rPr>
                <w:lang w:eastAsia="zh-CN"/>
              </w:rPr>
              <w:t xml:space="preserve"> under WRC-27 agenda item 1.9</w:t>
            </w:r>
          </w:p>
        </w:tc>
      </w:tr>
    </w:tbl>
    <w:p w14:paraId="43086000" w14:textId="1106F6B8" w:rsidR="00F325F4" w:rsidRDefault="00F325F4" w:rsidP="00F325F4">
      <w:pPr>
        <w:pStyle w:val="Normalaftertitle"/>
        <w:rPr>
          <w:lang w:val="en-US"/>
        </w:rPr>
      </w:pPr>
      <w:r>
        <w:t xml:space="preserve">Based on the results of CPM27-1, Working Party (WP) 5B is responsible for carrying out studies under WRC-27 agenda item 1.9 concerning the Aeronautical Mobile (OR) Service bands in Appendix 26 in accordance with Resolution </w:t>
      </w:r>
      <w:r w:rsidRPr="00F15195">
        <w:rPr>
          <w:b/>
          <w:bCs/>
        </w:rPr>
        <w:t>COM6/</w:t>
      </w:r>
      <w:r>
        <w:rPr>
          <w:b/>
          <w:bCs/>
        </w:rPr>
        <w:t>2</w:t>
      </w:r>
      <w:r w:rsidRPr="00F15195">
        <w:rPr>
          <w:b/>
          <w:bCs/>
        </w:rPr>
        <w:t xml:space="preserve"> (WRC-23)</w:t>
      </w:r>
      <w:r>
        <w:t>.</w:t>
      </w:r>
      <w:r>
        <w:rPr>
          <w:lang w:val="en-US"/>
        </w:rPr>
        <w:t xml:space="preserve"> </w:t>
      </w:r>
    </w:p>
    <w:p w14:paraId="4848E8DD" w14:textId="77777777" w:rsidR="00FC2133" w:rsidRDefault="00F325F4" w:rsidP="00360A84">
      <w:pPr>
        <w:rPr>
          <w:ins w:id="6" w:author="FCC DI" w:date="2024-02-22T14:57:00Z"/>
          <w:lang w:val="en-US"/>
        </w:rPr>
      </w:pPr>
      <w:proofErr w:type="gramStart"/>
      <w:r>
        <w:rPr>
          <w:lang w:val="en-US"/>
        </w:rPr>
        <w:t>In order to</w:t>
      </w:r>
      <w:proofErr w:type="gramEnd"/>
      <w:r>
        <w:rPr>
          <w:lang w:val="en-US"/>
        </w:rPr>
        <w:t xml:space="preserve"> perform the requisite sharing and compatibility studies, Working Party 5B requests the contributing groups </w:t>
      </w:r>
      <w:ins w:id="7" w:author="Carmelo" w:date="2024-02-22T14:32:00Z">
        <w:r w:rsidR="007F3A8F">
          <w:rPr>
            <w:lang w:val="en-US"/>
          </w:rPr>
          <w:t xml:space="preserve">Working Parties </w:t>
        </w:r>
      </w:ins>
      <w:r w:rsidR="005F638F">
        <w:rPr>
          <w:lang w:val="en-US"/>
        </w:rPr>
        <w:t xml:space="preserve">5C, 6A, and 7A </w:t>
      </w:r>
      <w:r>
        <w:rPr>
          <w:lang w:val="en-US"/>
        </w:rPr>
        <w:t xml:space="preserve">provide information on the technical and operational characteristics, as well as protection criteria, for the primary services operating in the frequency bands listed </w:t>
      </w:r>
      <w:del w:id="8" w:author="Carmelo" w:date="2024-02-22T14:32:00Z">
        <w:r w:rsidDel="007F3A8F">
          <w:rPr>
            <w:lang w:val="en-US"/>
          </w:rPr>
          <w:delText xml:space="preserve">above </w:delText>
        </w:r>
      </w:del>
      <w:ins w:id="9" w:author="Carmelo" w:date="2024-02-22T14:32:00Z">
        <w:r w:rsidR="007F3A8F">
          <w:rPr>
            <w:lang w:val="en-US"/>
          </w:rPr>
          <w:t xml:space="preserve">in Appendix 26 </w:t>
        </w:r>
      </w:ins>
      <w:r>
        <w:rPr>
          <w:lang w:val="en-US"/>
        </w:rPr>
        <w:t xml:space="preserve">and adjacent.  </w:t>
      </w:r>
    </w:p>
    <w:p w14:paraId="1A7D93E1" w14:textId="77777777" w:rsidR="00FC2133" w:rsidRDefault="005F638F" w:rsidP="00360A84">
      <w:pPr>
        <w:rPr>
          <w:ins w:id="10" w:author="FCC DI" w:date="2024-02-22T15:00:00Z"/>
          <w:lang w:val="en-US"/>
        </w:rPr>
      </w:pPr>
      <w:r>
        <w:rPr>
          <w:lang w:val="en-US"/>
        </w:rPr>
        <w:t xml:space="preserve">Working Party 5B also requests that </w:t>
      </w:r>
      <w:ins w:id="11" w:author="Carmelo" w:date="2024-02-22T14:34:00Z">
        <w:r w:rsidR="007F3A8F">
          <w:rPr>
            <w:lang w:val="en-US"/>
          </w:rPr>
          <w:t xml:space="preserve">Working Party </w:t>
        </w:r>
      </w:ins>
      <w:r>
        <w:rPr>
          <w:lang w:val="en-US"/>
        </w:rPr>
        <w:t>3L provide the relevant propagation model</w:t>
      </w:r>
      <w:ins w:id="12" w:author="FCC DI" w:date="2024-02-22T14:47:00Z">
        <w:r w:rsidR="00360A84">
          <w:rPr>
            <w:lang w:val="en-US"/>
          </w:rPr>
          <w:t xml:space="preserve">ing information relevant for sharing and </w:t>
        </w:r>
      </w:ins>
      <w:ins w:id="13" w:author="FCC DI" w:date="2024-02-22T14:52:00Z">
        <w:r w:rsidR="00360A84">
          <w:rPr>
            <w:lang w:val="en-US"/>
          </w:rPr>
          <w:t>compatibility</w:t>
        </w:r>
      </w:ins>
      <w:ins w:id="14" w:author="FCC DI" w:date="2024-02-22T14:48:00Z">
        <w:r w:rsidR="00360A84">
          <w:rPr>
            <w:lang w:val="en-US"/>
          </w:rPr>
          <w:t xml:space="preserve"> studies</w:t>
        </w:r>
      </w:ins>
      <w:ins w:id="15" w:author="FCC DI" w:date="2024-02-22T14:50:00Z">
        <w:r w:rsidR="00360A84">
          <w:rPr>
            <w:lang w:val="en-US"/>
          </w:rPr>
          <w:t xml:space="preserve"> for this agenda item.  It</w:t>
        </w:r>
        <w:r w:rsidR="00360A84" w:rsidRPr="00360A84">
          <w:rPr>
            <w:lang w:val="en-US"/>
          </w:rPr>
          <w:t xml:space="preserve"> should be highlighted that the </w:t>
        </w:r>
        <w:r w:rsidR="00360A84">
          <w:rPr>
            <w:lang w:val="en-US"/>
          </w:rPr>
          <w:t xml:space="preserve">AM(OR)S </w:t>
        </w:r>
      </w:ins>
      <w:ins w:id="16" w:author="FCC DI" w:date="2024-02-22T14:52:00Z">
        <w:r w:rsidR="00360A84">
          <w:rPr>
            <w:lang w:val="en-US"/>
          </w:rPr>
          <w:t xml:space="preserve">systems </w:t>
        </w:r>
      </w:ins>
      <w:ins w:id="17" w:author="FCC DI" w:date="2024-02-22T14:58:00Z">
        <w:r w:rsidR="00FC2133">
          <w:rPr>
            <w:lang w:val="en-US"/>
          </w:rPr>
          <w:t>operate</w:t>
        </w:r>
      </w:ins>
      <w:ins w:id="18" w:author="FCC DI" w:date="2024-02-22T14:59:00Z">
        <w:r w:rsidR="00FC2133">
          <w:rPr>
            <w:lang w:val="en-US"/>
          </w:rPr>
          <w:t>s</w:t>
        </w:r>
      </w:ins>
      <w:ins w:id="19" w:author="FCC DI" w:date="2024-02-22T14:58:00Z">
        <w:r w:rsidR="00FC2133">
          <w:rPr>
            <w:lang w:val="en-US"/>
          </w:rPr>
          <w:t xml:space="preserve"> </w:t>
        </w:r>
      </w:ins>
      <w:del w:id="20" w:author="FCC DI" w:date="2024-02-22T14:47:00Z">
        <w:r w:rsidDel="00360A84">
          <w:rPr>
            <w:lang w:val="en-US"/>
          </w:rPr>
          <w:delText>s</w:delText>
        </w:r>
      </w:del>
      <w:del w:id="21" w:author="FCC DI" w:date="2024-02-22T14:51:00Z">
        <w:r w:rsidDel="00360A84">
          <w:rPr>
            <w:lang w:val="en-US"/>
          </w:rPr>
          <w:delText xml:space="preserve"> </w:delText>
        </w:r>
      </w:del>
      <w:ins w:id="22" w:author="Carmelo" w:date="2024-02-22T14:36:00Z">
        <w:del w:id="23" w:author="FCC DI" w:date="2024-02-22T14:51:00Z">
          <w:r w:rsidR="007F3A8F" w:rsidDel="00360A84">
            <w:rPr>
              <w:lang w:val="en-US"/>
            </w:rPr>
            <w:delText>for</w:delText>
          </w:r>
        </w:del>
        <w:del w:id="24" w:author="FCC DI" w:date="2024-02-22T14:53:00Z">
          <w:r w:rsidR="007F3A8F" w:rsidDel="00360A84">
            <w:rPr>
              <w:lang w:val="en-US"/>
            </w:rPr>
            <w:delText xml:space="preserve"> </w:delText>
          </w:r>
        </w:del>
      </w:ins>
      <w:ins w:id="25" w:author="FCC DI" w:date="2024-02-22T14:55:00Z">
        <w:r w:rsidR="00360A84">
          <w:rPr>
            <w:lang w:val="en-US"/>
          </w:rPr>
          <w:t>between</w:t>
        </w:r>
      </w:ins>
      <w:ins w:id="26" w:author="FCC DI" w:date="2024-02-22T15:00:00Z">
        <w:r w:rsidR="00FC2133">
          <w:rPr>
            <w:lang w:val="en-US"/>
          </w:rPr>
          <w:t>:</w:t>
        </w:r>
      </w:ins>
    </w:p>
    <w:p w14:paraId="7340E302" w14:textId="77777777" w:rsidR="00FC2133" w:rsidRDefault="00360A84" w:rsidP="00FC2133">
      <w:pPr>
        <w:pStyle w:val="ListParagraph"/>
        <w:numPr>
          <w:ilvl w:val="0"/>
          <w:numId w:val="2"/>
        </w:numPr>
        <w:rPr>
          <w:ins w:id="27" w:author="FCC DI" w:date="2024-02-22T15:00:00Z"/>
          <w:lang w:val="en-US"/>
        </w:rPr>
      </w:pPr>
      <w:ins w:id="28" w:author="FCC DI" w:date="2024-02-22T14:55:00Z">
        <w:r w:rsidRPr="00FC2133">
          <w:rPr>
            <w:lang w:val="en-US"/>
          </w:rPr>
          <w:t xml:space="preserve"> aircraft systems (</w:t>
        </w:r>
      </w:ins>
      <w:ins w:id="29" w:author="Carmelo" w:date="2024-02-22T14:36:00Z">
        <w:r w:rsidR="007F3A8F" w:rsidRPr="00FC2133">
          <w:rPr>
            <w:lang w:val="en-US"/>
          </w:rPr>
          <w:t>air</w:t>
        </w:r>
        <w:del w:id="30" w:author="FCC DI" w:date="2024-02-22T14:57:00Z">
          <w:r w:rsidR="007F3A8F" w:rsidRPr="00FC2133" w:rsidDel="00360A84">
            <w:rPr>
              <w:lang w:val="en-US"/>
            </w:rPr>
            <w:delText>-to</w:delText>
          </w:r>
        </w:del>
        <w:r w:rsidR="007F3A8F" w:rsidRPr="00FC2133">
          <w:rPr>
            <w:lang w:val="en-US"/>
          </w:rPr>
          <w:t>-air</w:t>
        </w:r>
      </w:ins>
      <w:ins w:id="31" w:author="FCC DI" w:date="2024-02-22T14:55:00Z">
        <w:r w:rsidRPr="00FC2133">
          <w:rPr>
            <w:lang w:val="en-US"/>
          </w:rPr>
          <w:t>)</w:t>
        </w:r>
      </w:ins>
      <w:ins w:id="32" w:author="FCC DI" w:date="2024-02-22T14:53:00Z">
        <w:r w:rsidRPr="00FC2133">
          <w:rPr>
            <w:lang w:val="en-US"/>
          </w:rPr>
          <w:t xml:space="preserve"> </w:t>
        </w:r>
      </w:ins>
      <w:ins w:id="33" w:author="FCC DI" w:date="2024-02-22T14:54:00Z">
        <w:r w:rsidRPr="00FC2133">
          <w:rPr>
            <w:lang w:val="en-US"/>
          </w:rPr>
          <w:t>a</w:t>
        </w:r>
      </w:ins>
      <w:ins w:id="34" w:author="FCC DI" w:date="2024-02-22T15:00:00Z">
        <w:r w:rsidR="00FC2133">
          <w:rPr>
            <w:lang w:val="en-US"/>
          </w:rPr>
          <w:t>nd</w:t>
        </w:r>
      </w:ins>
    </w:p>
    <w:p w14:paraId="3357B2A6" w14:textId="0F795B9A" w:rsidR="00F325F4" w:rsidRPr="00FC2133" w:rsidDel="00FC2133" w:rsidRDefault="00FC2133">
      <w:pPr>
        <w:pStyle w:val="ListParagraph"/>
        <w:numPr>
          <w:ilvl w:val="0"/>
          <w:numId w:val="2"/>
        </w:numPr>
        <w:rPr>
          <w:del w:id="35" w:author="FCC DI" w:date="2024-02-22T14:54:00Z"/>
          <w:lang w:val="en-US"/>
        </w:rPr>
        <w:pPrChange w:id="36" w:author="FCC DI" w:date="2024-02-22T15:00:00Z">
          <w:pPr/>
        </w:pPrChange>
      </w:pPr>
      <w:ins w:id="37" w:author="FCC DI" w:date="2024-02-22T15:00:00Z">
        <w:r>
          <w:rPr>
            <w:lang w:val="en-US"/>
          </w:rPr>
          <w:t xml:space="preserve"> </w:t>
        </w:r>
      </w:ins>
      <w:ins w:id="38" w:author="Carmelo" w:date="2024-02-22T14:36:00Z">
        <w:del w:id="39" w:author="FCC DI" w:date="2024-02-22T14:57:00Z">
          <w:r w:rsidR="007F3A8F" w:rsidRPr="00FC2133" w:rsidDel="00360A84">
            <w:rPr>
              <w:lang w:val="en-US"/>
            </w:rPr>
            <w:delText xml:space="preserve">, </w:delText>
          </w:r>
        </w:del>
      </w:ins>
      <w:ins w:id="40" w:author="FCC DI" w:date="2024-02-22T14:55:00Z">
        <w:r w:rsidR="00360A84" w:rsidRPr="00FC2133">
          <w:rPr>
            <w:lang w:val="en-US"/>
          </w:rPr>
          <w:t xml:space="preserve">aircraft and </w:t>
        </w:r>
      </w:ins>
      <w:ins w:id="41" w:author="FCC DI" w:date="2024-02-22T14:56:00Z">
        <w:r w:rsidR="00360A84" w:rsidRPr="00FC2133">
          <w:rPr>
            <w:lang w:val="en-US"/>
          </w:rPr>
          <w:t>ground</w:t>
        </w:r>
      </w:ins>
      <w:ins w:id="42" w:author="FCC DI" w:date="2024-02-22T14:55:00Z">
        <w:r w:rsidR="00360A84" w:rsidRPr="00FC2133">
          <w:rPr>
            <w:lang w:val="en-US"/>
          </w:rPr>
          <w:t xml:space="preserve"> </w:t>
        </w:r>
      </w:ins>
      <w:ins w:id="43" w:author="FCC DI" w:date="2024-02-22T14:57:00Z">
        <w:r w:rsidR="00360A84" w:rsidRPr="00FC2133">
          <w:rPr>
            <w:lang w:val="en-US"/>
          </w:rPr>
          <w:t>systems</w:t>
        </w:r>
      </w:ins>
      <w:ins w:id="44" w:author="FCC DI" w:date="2024-02-22T14:55:00Z">
        <w:r w:rsidR="00360A84" w:rsidRPr="00FC2133">
          <w:rPr>
            <w:lang w:val="en-US"/>
          </w:rPr>
          <w:t xml:space="preserve"> (</w:t>
        </w:r>
      </w:ins>
      <w:ins w:id="45" w:author="Carmelo" w:date="2024-02-22T14:36:00Z">
        <w:r w:rsidR="007F3A8F" w:rsidRPr="00FC2133">
          <w:rPr>
            <w:lang w:val="en-US"/>
          </w:rPr>
          <w:t>air</w:t>
        </w:r>
        <w:del w:id="46" w:author="FCC DI" w:date="2024-02-22T14:57:00Z">
          <w:r w:rsidR="007F3A8F" w:rsidRPr="00FC2133" w:rsidDel="00360A84">
            <w:rPr>
              <w:lang w:val="en-US"/>
            </w:rPr>
            <w:delText>-to</w:delText>
          </w:r>
        </w:del>
        <w:r w:rsidR="007F3A8F" w:rsidRPr="00FC2133">
          <w:rPr>
            <w:lang w:val="en-US"/>
          </w:rPr>
          <w:t>-</w:t>
        </w:r>
      </w:ins>
      <w:ins w:id="47" w:author="Carmelo" w:date="2024-02-22T14:37:00Z">
        <w:r w:rsidR="007F3A8F" w:rsidRPr="00FC2133">
          <w:rPr>
            <w:lang w:val="en-US"/>
          </w:rPr>
          <w:t>ground</w:t>
        </w:r>
      </w:ins>
      <w:ins w:id="48" w:author="FCC DI" w:date="2024-02-22T14:56:00Z">
        <w:r w:rsidR="00360A84" w:rsidRPr="00FC2133">
          <w:rPr>
            <w:lang w:val="en-US"/>
          </w:rPr>
          <w:t>)</w:t>
        </w:r>
      </w:ins>
      <w:ins w:id="49" w:author="Carmelo" w:date="2024-02-22T14:37:00Z">
        <w:del w:id="50" w:author="FCC DI" w:date="2024-02-22T14:56:00Z">
          <w:r w:rsidR="007F3A8F" w:rsidRPr="00FC2133" w:rsidDel="00360A84">
            <w:rPr>
              <w:lang w:val="en-US"/>
            </w:rPr>
            <w:delText xml:space="preserve">, </w:delText>
          </w:r>
        </w:del>
        <w:del w:id="51" w:author="FCC DI" w:date="2024-02-22T14:54:00Z">
          <w:r w:rsidR="007F3A8F" w:rsidRPr="00FC2133" w:rsidDel="00360A84">
            <w:rPr>
              <w:lang w:val="en-US"/>
            </w:rPr>
            <w:delText xml:space="preserve">and ground-to-air transmissions </w:delText>
          </w:r>
        </w:del>
      </w:ins>
      <w:del w:id="52" w:author="FCC DI" w:date="2024-02-22T14:54:00Z">
        <w:r w:rsidR="005F638F" w:rsidRPr="00FC2133" w:rsidDel="00360A84">
          <w:rPr>
            <w:lang w:val="en-US"/>
          </w:rPr>
          <w:delText>and relevant criteria as appropriate.</w:delText>
        </w:r>
      </w:del>
    </w:p>
    <w:p w14:paraId="0B527F06" w14:textId="77777777" w:rsidR="00FC2133" w:rsidRPr="00360A84" w:rsidRDefault="00FC2133">
      <w:pPr>
        <w:pStyle w:val="ListParagraph"/>
        <w:numPr>
          <w:ilvl w:val="0"/>
          <w:numId w:val="2"/>
        </w:numPr>
        <w:rPr>
          <w:ins w:id="53" w:author="FCC DI" w:date="2024-02-22T14:57:00Z"/>
          <w:lang w:val="en-US"/>
        </w:rPr>
        <w:pPrChange w:id="54" w:author="FCC DI" w:date="2024-02-22T15:00:00Z">
          <w:pPr/>
        </w:pPrChange>
      </w:pPr>
    </w:p>
    <w:p w14:paraId="466D4B31" w14:textId="32FDC524" w:rsidR="00F325F4" w:rsidRDefault="00F325F4" w:rsidP="00F325F4">
      <w:pPr>
        <w:rPr>
          <w:lang w:val="en-US"/>
        </w:rPr>
      </w:pPr>
      <w:r>
        <w:rPr>
          <w:lang w:val="en-US"/>
        </w:rPr>
        <w:t>Working Party 5B looks forward to close coordination with the contributing Working Parties and will keep these groups apprised as the work develops under agenda item 1.9.</w:t>
      </w:r>
    </w:p>
    <w:p w14:paraId="69EA7C2D" w14:textId="77777777" w:rsidR="00F325F4" w:rsidRDefault="00F325F4" w:rsidP="00F325F4">
      <w:pPr>
        <w:spacing w:before="0"/>
        <w:rPr>
          <w:rFonts w:ascii="&amp;quot" w:hAnsi="&amp;quot" w:hint="eastAsia"/>
          <w:szCs w:val="24"/>
          <w:lang w:val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4"/>
        <w:gridCol w:w="6116"/>
      </w:tblGrid>
      <w:tr w:rsidR="00F325F4" w14:paraId="12D5CE08" w14:textId="77777777" w:rsidTr="00CD1AB8">
        <w:tc>
          <w:tcPr>
            <w:tcW w:w="3369" w:type="dxa"/>
            <w:hideMark/>
          </w:tcPr>
          <w:p w14:paraId="63AAC155" w14:textId="77777777" w:rsidR="00F325F4" w:rsidRDefault="00F325F4" w:rsidP="00CD1AB8">
            <w:pPr>
              <w:rPr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Status:</w:t>
            </w:r>
            <w:r>
              <w:tab/>
              <w:t>F</w:t>
            </w:r>
            <w:r>
              <w:rPr>
                <w:bCs/>
                <w:szCs w:val="24"/>
                <w:lang w:val="en-US"/>
              </w:rPr>
              <w:t>or action</w:t>
            </w:r>
          </w:p>
        </w:tc>
        <w:tc>
          <w:tcPr>
            <w:tcW w:w="6486" w:type="dxa"/>
          </w:tcPr>
          <w:p w14:paraId="28C7C4CE" w14:textId="77777777" w:rsidR="00F325F4" w:rsidRDefault="00F325F4" w:rsidP="00CD1AB8">
            <w:pPr>
              <w:spacing w:before="240"/>
              <w:rPr>
                <w:bCs/>
                <w:szCs w:val="24"/>
                <w:lang w:val="en-US"/>
              </w:rPr>
            </w:pPr>
          </w:p>
        </w:tc>
      </w:tr>
      <w:tr w:rsidR="00F325F4" w14:paraId="3EECE00C" w14:textId="77777777" w:rsidTr="00CD1AB8">
        <w:tc>
          <w:tcPr>
            <w:tcW w:w="3369" w:type="dxa"/>
            <w:hideMark/>
          </w:tcPr>
          <w:p w14:paraId="2F4DCF6A" w14:textId="77777777" w:rsidR="00F325F4" w:rsidRDefault="00F325F4" w:rsidP="00CD1AB8">
            <w:pPr>
              <w:rPr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Deadline:</w:t>
            </w:r>
            <w:r>
              <w:tab/>
            </w:r>
            <w:r>
              <w:rPr>
                <w:bCs/>
                <w:szCs w:val="24"/>
                <w:lang w:val="en-US"/>
              </w:rPr>
              <w:t>31 December 2024</w:t>
            </w:r>
          </w:p>
        </w:tc>
        <w:tc>
          <w:tcPr>
            <w:tcW w:w="6486" w:type="dxa"/>
          </w:tcPr>
          <w:p w14:paraId="571AEC6C" w14:textId="77777777" w:rsidR="00F325F4" w:rsidRDefault="00F325F4" w:rsidP="00CD1AB8">
            <w:pPr>
              <w:spacing w:before="240"/>
              <w:rPr>
                <w:bCs/>
                <w:szCs w:val="24"/>
                <w:lang w:val="en-US"/>
              </w:rPr>
            </w:pPr>
          </w:p>
        </w:tc>
      </w:tr>
      <w:tr w:rsidR="00F325F4" w14:paraId="00BDB5F9" w14:textId="77777777" w:rsidTr="00CD1AB8">
        <w:tc>
          <w:tcPr>
            <w:tcW w:w="3369" w:type="dxa"/>
            <w:hideMark/>
          </w:tcPr>
          <w:p w14:paraId="205C0D05" w14:textId="77777777" w:rsidR="00F325F4" w:rsidRDefault="00F325F4" w:rsidP="00CD1AB8">
            <w:pPr>
              <w:spacing w:before="240"/>
              <w:rPr>
                <w:b/>
                <w:bCs/>
                <w:szCs w:val="24"/>
                <w:lang w:val="ru-RU"/>
              </w:rPr>
            </w:pPr>
            <w:r>
              <w:rPr>
                <w:b/>
                <w:bCs/>
                <w:szCs w:val="24"/>
                <w:lang w:val="en-US"/>
              </w:rPr>
              <w:t>Contact person(s):</w:t>
            </w:r>
          </w:p>
        </w:tc>
        <w:tc>
          <w:tcPr>
            <w:tcW w:w="6486" w:type="dxa"/>
          </w:tcPr>
          <w:p w14:paraId="066C386F" w14:textId="77777777" w:rsidR="00F325F4" w:rsidRDefault="00F325F4" w:rsidP="00CD1AB8">
            <w:pPr>
              <w:rPr>
                <w:rFonts w:ascii="&amp;quot" w:hAnsi="&amp;quot" w:hint="eastAsia"/>
                <w:szCs w:val="24"/>
              </w:rPr>
            </w:pPr>
          </w:p>
        </w:tc>
      </w:tr>
    </w:tbl>
    <w:p w14:paraId="08FAB50D" w14:textId="77777777" w:rsidR="00F325F4" w:rsidRDefault="00F325F4" w:rsidP="00F325F4">
      <w:pPr>
        <w:pStyle w:val="Reasons"/>
        <w:rPr>
          <w:lang w:eastAsia="zh-CN"/>
        </w:rPr>
      </w:pPr>
    </w:p>
    <w:p w14:paraId="150071EB" w14:textId="77777777" w:rsidR="00F325F4" w:rsidRDefault="00F325F4" w:rsidP="00F325F4">
      <w:pPr>
        <w:rPr>
          <w:lang w:eastAsia="zh-CN"/>
        </w:rPr>
      </w:pPr>
    </w:p>
    <w:p w14:paraId="42BC63B9" w14:textId="77777777" w:rsidR="006560B6" w:rsidRDefault="006560B6"/>
    <w:sectPr w:rsidR="00656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05FED"/>
    <w:multiLevelType w:val="hybridMultilevel"/>
    <w:tmpl w:val="FE4AF164"/>
    <w:lvl w:ilvl="0" w:tplc="29DE724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9695C"/>
    <w:multiLevelType w:val="hybridMultilevel"/>
    <w:tmpl w:val="623C2AFE"/>
    <w:lvl w:ilvl="0" w:tplc="0066B93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16975">
    <w:abstractNumId w:val="1"/>
  </w:num>
  <w:num w:numId="2" w16cid:durableId="10357351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FCC DI">
    <w15:presenceInfo w15:providerId="None" w15:userId="FCC DI"/>
  </w15:person>
  <w15:person w15:author="Carmelo">
    <w15:presenceInfo w15:providerId="Windows Live" w15:userId="acecc714fea691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5F4"/>
    <w:rsid w:val="000973C7"/>
    <w:rsid w:val="00101D58"/>
    <w:rsid w:val="001E79AA"/>
    <w:rsid w:val="002F1531"/>
    <w:rsid w:val="00360A84"/>
    <w:rsid w:val="004C118D"/>
    <w:rsid w:val="00566D3B"/>
    <w:rsid w:val="005F638F"/>
    <w:rsid w:val="00631FAD"/>
    <w:rsid w:val="006560B6"/>
    <w:rsid w:val="00742182"/>
    <w:rsid w:val="007E625C"/>
    <w:rsid w:val="007F3A8F"/>
    <w:rsid w:val="008328C5"/>
    <w:rsid w:val="00AC3457"/>
    <w:rsid w:val="00AD17E6"/>
    <w:rsid w:val="00BB63F4"/>
    <w:rsid w:val="00F325F4"/>
    <w:rsid w:val="00FC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FB2A5"/>
  <w15:chartTrackingRefBased/>
  <w15:docId w15:val="{D288BDB9-202F-47B7-B452-AB7594E6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5F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MS Mincho" w:hAnsi="Times New Roman" w:cs="Times New Roman"/>
      <w:kern w:val="0"/>
      <w:sz w:val="24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2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F325F4"/>
    <w:pPr>
      <w:spacing w:before="360"/>
    </w:pPr>
  </w:style>
  <w:style w:type="paragraph" w:customStyle="1" w:styleId="Source">
    <w:name w:val="Source"/>
    <w:basedOn w:val="Normal"/>
    <w:next w:val="Normal"/>
    <w:link w:val="SourceCarattere"/>
    <w:rsid w:val="00F325F4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arattere"/>
    <w:rsid w:val="00F325F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325F4"/>
    <w:pPr>
      <w:overflowPunct/>
      <w:autoSpaceDE/>
      <w:autoSpaceDN/>
      <w:adjustRightInd/>
      <w:spacing w:before="240"/>
      <w:jc w:val="center"/>
      <w:textAlignment w:val="auto"/>
    </w:pPr>
    <w:rPr>
      <w:b/>
      <w:sz w:val="28"/>
    </w:rPr>
  </w:style>
  <w:style w:type="paragraph" w:customStyle="1" w:styleId="Reasons">
    <w:name w:val="Reasons"/>
    <w:basedOn w:val="Normal"/>
    <w:qFormat/>
    <w:rsid w:val="00F325F4"/>
    <w:pPr>
      <w:tabs>
        <w:tab w:val="clear" w:pos="1871"/>
        <w:tab w:val="clear" w:pos="2268"/>
        <w:tab w:val="left" w:pos="1588"/>
        <w:tab w:val="left" w:pos="1985"/>
      </w:tabs>
    </w:pPr>
  </w:style>
  <w:style w:type="table" w:styleId="TableGrid">
    <w:name w:val="Table Grid"/>
    <w:basedOn w:val="TableNormal"/>
    <w:qFormat/>
    <w:rsid w:val="00F325F4"/>
    <w:pPr>
      <w:spacing w:after="0" w:line="240" w:lineRule="auto"/>
    </w:pPr>
    <w:rPr>
      <w:rFonts w:ascii="CG Times" w:eastAsia="MS Mincho" w:hAnsi="CG Times" w:cs="Times New Roman"/>
      <w:kern w:val="0"/>
      <w:sz w:val="20"/>
      <w:szCs w:val="20"/>
      <w:lang w:eastAsia="zh-C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1Carattere">
    <w:name w:val="Title 1 Carattere"/>
    <w:basedOn w:val="DefaultParagraphFont"/>
    <w:link w:val="Title1"/>
    <w:locked/>
    <w:rsid w:val="00F325F4"/>
    <w:rPr>
      <w:rFonts w:ascii="Times New Roman" w:eastAsia="MS Mincho" w:hAnsi="Times New Roman" w:cs="Times New Roman"/>
      <w:caps/>
      <w:kern w:val="0"/>
      <w:sz w:val="28"/>
      <w:szCs w:val="20"/>
      <w:lang w:val="en-GB"/>
      <w14:ligatures w14:val="none"/>
    </w:rPr>
  </w:style>
  <w:style w:type="character" w:customStyle="1" w:styleId="SourceCarattere">
    <w:name w:val="Source Carattere"/>
    <w:basedOn w:val="DefaultParagraphFont"/>
    <w:link w:val="Source"/>
    <w:locked/>
    <w:rsid w:val="00F325F4"/>
    <w:rPr>
      <w:rFonts w:ascii="Times New Roman" w:eastAsia="MS Mincho" w:hAnsi="Times New Roman" w:cs="Times New Roman"/>
      <w:b/>
      <w:kern w:val="0"/>
      <w:sz w:val="28"/>
      <w:szCs w:val="20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F325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Revision">
    <w:name w:val="Revision"/>
    <w:hidden/>
    <w:uiPriority w:val="99"/>
    <w:semiHidden/>
    <w:rsid w:val="00566D3B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0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360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andrew.meadows.1@us.af.m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rmelo.rivera@aces-inc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fumie.n.wingo.civ@us.navy.mil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</dc:creator>
  <cp:keywords/>
  <dc:description/>
  <cp:lastModifiedBy>USA</cp:lastModifiedBy>
  <cp:revision>3</cp:revision>
  <dcterms:created xsi:type="dcterms:W3CDTF">2024-02-22T20:45:00Z</dcterms:created>
  <dcterms:modified xsi:type="dcterms:W3CDTF">2024-03-12T17:30:00Z</dcterms:modified>
</cp:coreProperties>
</file>