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2CB443E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69BC">
              <w:rPr>
                <w:rFonts w:ascii="Times New Roman" w:hAnsi="Times New Roman" w:cs="Times New Roman"/>
                <w:sz w:val="24"/>
                <w:szCs w:val="24"/>
              </w:rPr>
              <w:t>2</w:t>
            </w:r>
            <w:r w:rsidR="00C4410A" w:rsidRPr="00C30E40">
              <w:rPr>
                <w:rFonts w:ascii="Times New Roman" w:hAnsi="Times New Roman" w:cs="Times New Roman"/>
                <w:sz w:val="24"/>
                <w:szCs w:val="24"/>
              </w:rPr>
              <w:t>-</w:t>
            </w:r>
            <w:r w:rsidR="007E10A1">
              <w:rPr>
                <w:rFonts w:ascii="Times New Roman" w:hAnsi="Times New Roman" w:cs="Times New Roman"/>
                <w:sz w:val="24"/>
                <w:szCs w:val="24"/>
              </w:rPr>
              <w:t>17</w:t>
            </w:r>
          </w:p>
        </w:tc>
      </w:tr>
      <w:tr w:rsidR="00081DBD" w:rsidRPr="00C30E40" w14:paraId="48CF3556" w14:textId="77777777" w:rsidTr="500967A7">
        <w:trPr>
          <w:trHeight w:val="539"/>
        </w:trPr>
        <w:tc>
          <w:tcPr>
            <w:tcW w:w="3955" w:type="dxa"/>
          </w:tcPr>
          <w:p w14:paraId="5C7A6B05" w14:textId="281BCDF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F177A4" w:rsidRPr="00C649AF">
                <w:rPr>
                  <w:rStyle w:val="Hyperlink"/>
                  <w:rFonts w:ascii="Times New Roman" w:hAnsi="Times New Roman" w:cs="Times New Roman"/>
                  <w:bCs/>
                  <w:sz w:val="24"/>
                  <w:szCs w:val="24"/>
                </w:rPr>
                <w:t xml:space="preserve">WP 5B Doc 819 Annex </w:t>
              </w:r>
              <w:r w:rsidR="00CD68F0" w:rsidRPr="00C649AF">
                <w:rPr>
                  <w:rStyle w:val="Hyperlink"/>
                  <w:rFonts w:ascii="Times New Roman" w:hAnsi="Times New Roman" w:cs="Times New Roman"/>
                  <w:bCs/>
                  <w:sz w:val="24"/>
                  <w:szCs w:val="24"/>
                </w:rPr>
                <w:t>5</w:t>
              </w:r>
            </w:hyperlink>
          </w:p>
        </w:tc>
        <w:tc>
          <w:tcPr>
            <w:tcW w:w="4930" w:type="dxa"/>
          </w:tcPr>
          <w:p w14:paraId="5F688BFC" w14:textId="1B476C3C"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ins w:id="0" w:author="USA" w:date="2024-03-15T13:54:00Z">
              <w:r w:rsidR="00BC4184">
                <w:rPr>
                  <w:rFonts w:ascii="Times New Roman" w:hAnsi="Times New Roman" w:cs="Times New Roman"/>
                  <w:sz w:val="24"/>
                  <w:szCs w:val="24"/>
                </w:rPr>
                <w:t>4 April</w:t>
              </w:r>
            </w:ins>
            <w:del w:id="1" w:author="USA" w:date="2024-03-15T13:54:00Z">
              <w:r w:rsidR="002D17B1" w:rsidDel="00BC4184">
                <w:rPr>
                  <w:rFonts w:ascii="Times New Roman" w:hAnsi="Times New Roman" w:cs="Times New Roman"/>
                  <w:sz w:val="24"/>
                  <w:szCs w:val="24"/>
                </w:rPr>
                <w:delText>14</w:delText>
              </w:r>
              <w:r w:rsidR="00844DED" w:rsidRPr="00C30E40" w:rsidDel="00BC4184">
                <w:rPr>
                  <w:rFonts w:ascii="Times New Roman" w:hAnsi="Times New Roman" w:cs="Times New Roman"/>
                  <w:sz w:val="24"/>
                  <w:szCs w:val="24"/>
                </w:rPr>
                <w:delText xml:space="preserve"> </w:delText>
              </w:r>
              <w:r w:rsidR="002D17B1" w:rsidDel="00BC4184">
                <w:rPr>
                  <w:rFonts w:ascii="Times New Roman" w:hAnsi="Times New Roman" w:cs="Times New Roman"/>
                  <w:sz w:val="24"/>
                  <w:szCs w:val="24"/>
                </w:rPr>
                <w:delText>March</w:delText>
              </w:r>
            </w:del>
            <w:r w:rsidR="000A79DC" w:rsidRPr="00C30E40">
              <w:rPr>
                <w:rFonts w:ascii="Times New Roman" w:eastAsia="Times New Roman" w:hAnsi="Times New Roman" w:cs="Times New Roman"/>
                <w:sz w:val="24"/>
                <w:szCs w:val="24"/>
                <w:lang w:val="fr"/>
              </w:rPr>
              <w:t xml:space="preserve"> 202</w:t>
            </w:r>
            <w:r w:rsidR="00CE69BC">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M.[AMS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5D68B6E7" w14:textId="77777777" w:rsidR="007117CD" w:rsidRDefault="00EC180B"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hAnsi="Times New Roman" w:cs="Times New Roman"/>
                <w:b/>
                <w:sz w:val="24"/>
                <w:szCs w:val="24"/>
              </w:rPr>
            </w:pPr>
            <w:r w:rsidRPr="00EC180B">
              <w:rPr>
                <w:rFonts w:ascii="Times New Roman" w:eastAsia="Times New Roman" w:hAnsi="Times New Roman" w:cs="Times New Roman"/>
                <w:bCs/>
                <w:iCs/>
                <w:sz w:val="24"/>
                <w:szCs w:val="24"/>
              </w:rPr>
              <w:t>eSimplicity for AFSMO</w:t>
            </w:r>
            <w:r w:rsidRPr="00C30E40">
              <w:rPr>
                <w:rFonts w:ascii="Times New Roman" w:hAnsi="Times New Roman" w:cs="Times New Roman"/>
                <w:b/>
                <w:sz w:val="24"/>
                <w:szCs w:val="24"/>
              </w:rPr>
              <w:t xml:space="preserve"> </w:t>
            </w:r>
          </w:p>
          <w:p w14:paraId="7925286F" w14:textId="77777777" w:rsidR="0007690E" w:rsidRDefault="0007690E" w:rsidP="00C76607">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218D2FEC"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4074457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479A43DE"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42A80BB" w14:textId="77777777" w:rsidR="0007690E" w:rsidRPr="000E74B6"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9C4B64" w14:textId="77777777" w:rsidR="0007690E" w:rsidRDefault="0007690E"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1530F1EA" w14:textId="77777777" w:rsidR="000C2430" w:rsidRDefault="000C2430" w:rsidP="0007690E">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11BD6711" w14:textId="77777777" w:rsidR="000C2430" w:rsidRPr="00EC180B"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78C8B2F8" w14:textId="77777777" w:rsidR="000C2430" w:rsidRDefault="000C2430" w:rsidP="000C2430">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Johns Hopkins Applied Physics Lab</w:t>
            </w:r>
          </w:p>
          <w:p w14:paraId="3D68BAE9" w14:textId="77777777" w:rsidR="00706418" w:rsidRDefault="00706418" w:rsidP="000C2430">
            <w:pPr>
              <w:tabs>
                <w:tab w:val="left" w:pos="794"/>
                <w:tab w:val="left" w:pos="1191"/>
                <w:tab w:val="left" w:pos="1588"/>
                <w:tab w:val="left" w:pos="1985"/>
              </w:tabs>
              <w:overflowPunct w:val="0"/>
              <w:autoSpaceDE w:val="0"/>
              <w:autoSpaceDN w:val="0"/>
              <w:adjustRightInd w:val="0"/>
              <w:ind w:right="144"/>
              <w:jc w:val="left"/>
              <w:textAlignment w:val="baseline"/>
              <w:rPr>
                <w:rFonts w:eastAsia="Times New Roman"/>
                <w:szCs w:val="20"/>
                <w:lang w:val="en-GB"/>
              </w:rPr>
            </w:pPr>
          </w:p>
          <w:p w14:paraId="2E056CC3" w14:textId="77777777" w:rsidR="00E51E8F" w:rsidRDefault="00E51E8F" w:rsidP="00E51E8F">
            <w:pPr>
              <w:jc w:val="left"/>
              <w:rPr>
                <w:rFonts w:ascii="Times New Roman" w:hAnsi="Times New Roman" w:cs="Times New Roman"/>
                <w:bCs/>
                <w:sz w:val="24"/>
                <w:szCs w:val="24"/>
              </w:rPr>
            </w:pPr>
            <w:r w:rsidRPr="00E100E9">
              <w:rPr>
                <w:rFonts w:ascii="Times New Roman" w:hAnsi="Times New Roman" w:cs="Times New Roman"/>
                <w:bCs/>
                <w:sz w:val="24"/>
                <w:szCs w:val="24"/>
              </w:rPr>
              <w:t>Ken Keane</w:t>
            </w:r>
          </w:p>
          <w:p w14:paraId="4ED80C19" w14:textId="599C5EF2" w:rsidR="00706418" w:rsidRPr="00E51E8F" w:rsidRDefault="00E51E8F" w:rsidP="00E51E8F">
            <w:pPr>
              <w:jc w:val="left"/>
              <w:rPr>
                <w:rFonts w:ascii="Times New Roman" w:hAnsi="Times New Roman" w:cs="Times New Roman"/>
                <w:bCs/>
                <w:sz w:val="24"/>
                <w:szCs w:val="24"/>
              </w:rPr>
            </w:pPr>
            <w:r>
              <w:rPr>
                <w:rFonts w:ascii="Times New Roman" w:hAnsi="Times New Roman" w:cs="Times New Roman"/>
                <w:bCs/>
                <w:sz w:val="24"/>
                <w:szCs w:val="24"/>
              </w:rPr>
              <w:t>TRMC</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4"/>
                <w:u w:val="single"/>
                <w:lang w:val="en-GB"/>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02035589" w14:textId="77777777" w:rsidR="00B35DFC" w:rsidRDefault="00B35DFC"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FF"/>
                <w:sz w:val="24"/>
                <w:szCs w:val="20"/>
                <w:u w:val="single"/>
                <w:lang w:val="en-GB"/>
              </w:rPr>
            </w:pPr>
          </w:p>
          <w:p w14:paraId="22982371"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4194710E"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76C1F91A" w14:textId="77777777" w:rsidR="00B35DFC" w:rsidRPr="003871C2" w:rsidRDefault="00B35DFC" w:rsidP="00B35DFC">
            <w:pPr>
              <w:jc w:val="left"/>
              <w:rPr>
                <w:rFonts w:ascii="Times New Roman" w:hAnsi="Times New Roman" w:cs="Times New Roman"/>
                <w:bCs/>
                <w:sz w:val="24"/>
                <w:szCs w:val="24"/>
              </w:rPr>
            </w:pPr>
          </w:p>
          <w:p w14:paraId="0A7E648B" w14:textId="77777777" w:rsidR="00B35DFC" w:rsidRPr="003871C2" w:rsidRDefault="00B35DFC" w:rsidP="00B35DFC">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5B9C9F4D" w14:textId="2DE3D2FB" w:rsidR="00B35DFC" w:rsidRPr="007F738A" w:rsidRDefault="00B35DFC" w:rsidP="00B35DFC">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p w14:paraId="3A141D26" w14:textId="77777777" w:rsidR="004C0822" w:rsidRDefault="004C0822" w:rsidP="00C76607">
            <w:pPr>
              <w:jc w:val="left"/>
              <w:rPr>
                <w:rFonts w:ascii="Times New Roman" w:hAnsi="Times New Roman" w:cs="Times New Roman"/>
                <w:b/>
                <w:sz w:val="24"/>
                <w:szCs w:val="24"/>
              </w:rPr>
            </w:pPr>
          </w:p>
          <w:p w14:paraId="30AF208F" w14:textId="77777777" w:rsidR="00706418" w:rsidRPr="007F738A" w:rsidRDefault="00706418" w:rsidP="00706418">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6D478566" w14:textId="77777777" w:rsidR="00706418" w:rsidRDefault="00706418" w:rsidP="00C76607">
            <w:pPr>
              <w:jc w:val="left"/>
              <w:rPr>
                <w:rFonts w:ascii="Times New Roman" w:eastAsia="Times New Roman" w:hAnsi="Times New Roman" w:cs="Times New Roman"/>
                <w:color w:val="0000FF"/>
                <w:sz w:val="24"/>
                <w:szCs w:val="24"/>
                <w:u w:val="single"/>
                <w:lang w:val="en-GB" w:eastAsia="zh-CN"/>
              </w:rPr>
            </w:pPr>
            <w:r w:rsidRPr="007F738A">
              <w:rPr>
                <w:rFonts w:ascii="Times New Roman" w:eastAsia="Times New Roman" w:hAnsi="Times New Roman" w:cs="Times New Roman"/>
                <w:sz w:val="24"/>
                <w:szCs w:val="24"/>
                <w:lang w:val="en-GB" w:eastAsia="zh-CN"/>
              </w:rPr>
              <w:t xml:space="preserve">Email: </w:t>
            </w:r>
            <w:hyperlink r:id="rId15" w:history="1">
              <w:r w:rsidRPr="007F738A">
                <w:rPr>
                  <w:rFonts w:ascii="Times New Roman" w:eastAsia="Times New Roman" w:hAnsi="Times New Roman" w:cs="Times New Roman"/>
                  <w:color w:val="0000FF"/>
                  <w:sz w:val="24"/>
                  <w:szCs w:val="24"/>
                  <w:u w:val="single"/>
                  <w:lang w:val="en-GB" w:eastAsia="zh-CN"/>
                </w:rPr>
                <w:t>Dan.Jablonski@jhuapl.edu</w:t>
              </w:r>
            </w:hyperlink>
          </w:p>
          <w:p w14:paraId="7387012D" w14:textId="77777777" w:rsidR="00706418" w:rsidRDefault="00706418" w:rsidP="00C76607">
            <w:pPr>
              <w:jc w:val="left"/>
              <w:rPr>
                <w:rFonts w:ascii="Times New Roman" w:hAnsi="Times New Roman" w:cs="Times New Roman"/>
                <w:color w:val="0000FF" w:themeColor="hyperlink"/>
                <w:sz w:val="24"/>
                <w:szCs w:val="24"/>
                <w:u w:val="single"/>
              </w:rPr>
            </w:pPr>
          </w:p>
          <w:p w14:paraId="1D451AA7" w14:textId="77777777" w:rsidR="00E85C74" w:rsidRPr="007F738A"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DB775B">
              <w:rPr>
                <w:rFonts w:ascii="Times New Roman" w:eastAsia="Times New Roman" w:hAnsi="Times New Roman" w:cs="Times New Roman"/>
                <w:bCs/>
                <w:color w:val="000000"/>
                <w:sz w:val="24"/>
                <w:szCs w:val="24"/>
                <w:lang w:val="fr-FR"/>
              </w:rPr>
              <w:t>703-966-2268</w:t>
            </w:r>
          </w:p>
          <w:p w14:paraId="173AE745" w14:textId="58161A0D" w:rsidR="00E85C74" w:rsidRPr="00E85C74" w:rsidRDefault="00E85C74" w:rsidP="00E85C74">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FC2B47">
              <w:rPr>
                <w:rFonts w:ascii="Times New Roman" w:eastAsia="Times New Roman" w:hAnsi="Times New Roman" w:cs="Times New Roman"/>
                <w:color w:val="0000FF"/>
                <w:sz w:val="24"/>
                <w:szCs w:val="24"/>
                <w:u w:val="single"/>
                <w:lang w:val="en-GB"/>
              </w:rPr>
              <w:t>kkeane@duanemorris.com</w:t>
            </w:r>
          </w:p>
        </w:tc>
      </w:tr>
      <w:tr w:rsidR="00081DBD" w:rsidRPr="00C30E40" w14:paraId="2D62C14F" w14:textId="77777777" w:rsidTr="500967A7">
        <w:trPr>
          <w:trHeight w:val="818"/>
        </w:trPr>
        <w:tc>
          <w:tcPr>
            <w:tcW w:w="8885" w:type="dxa"/>
            <w:gridSpan w:val="2"/>
          </w:tcPr>
          <w:p w14:paraId="004ABA53" w14:textId="601EBC96"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finalize a new Recommendation ITU-R M.[AMS-CHARACTERISTICS_1 780-1 850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2DB4B63"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C76607">
              <w:rPr>
                <w:rFonts w:ascii="Times New Roman" w:hAnsi="Times New Roman" w:cs="Times New Roman"/>
                <w:sz w:val="24"/>
                <w:szCs w:val="24"/>
              </w:rPr>
              <w:t xml:space="preserve"> Among the frequency bands and services under study for WRC-27 AI 1.13, there are no ITU-R Recommendations available providing the characteristics of systems in the Aeronautical Mobile Service for the band 1 780-1 850 MHz. During the WP 5B meeting in July 2023, Russia insisted on adding statistical considerations to the preamble of the preliminary draft new Recommendation or adding time percentage language to the protection criteria section. This contribution provides a response to the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65F5EC69" w:rsidR="00B86DBD" w:rsidRDefault="00B86DBD">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1534" w14:paraId="1CEB9857" w14:textId="77777777" w:rsidTr="004920B1">
        <w:trPr>
          <w:cantSplit/>
        </w:trPr>
        <w:tc>
          <w:tcPr>
            <w:tcW w:w="6487" w:type="dxa"/>
            <w:vAlign w:val="center"/>
          </w:tcPr>
          <w:p w14:paraId="6270A9E8" w14:textId="77777777" w:rsidR="007A1534" w:rsidRPr="00D8032B" w:rsidRDefault="007A1534" w:rsidP="004920B1">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7330FA3" w14:textId="77777777" w:rsidR="007A1534" w:rsidRDefault="007A1534" w:rsidP="004920B1">
            <w:pPr>
              <w:shd w:val="solid" w:color="FFFFFF" w:fill="FFFFFF"/>
              <w:spacing w:line="240" w:lineRule="atLeast"/>
            </w:pPr>
            <w:r>
              <w:rPr>
                <w:b/>
                <w:noProof/>
                <w:sz w:val="20"/>
              </w:rPr>
              <w:drawing>
                <wp:inline distT="0" distB="0" distL="0" distR="0" wp14:anchorId="2C685174" wp14:editId="39098936">
                  <wp:extent cx="581025" cy="657225"/>
                  <wp:effectExtent l="0" t="0" r="0" b="0"/>
                  <wp:docPr id="15166603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7A1534" w:rsidRPr="0051782D" w14:paraId="4587D2A1" w14:textId="77777777" w:rsidTr="004920B1">
        <w:trPr>
          <w:cantSplit/>
        </w:trPr>
        <w:tc>
          <w:tcPr>
            <w:tcW w:w="6487" w:type="dxa"/>
            <w:tcBorders>
              <w:bottom w:val="single" w:sz="12" w:space="0" w:color="auto"/>
            </w:tcBorders>
          </w:tcPr>
          <w:p w14:paraId="153FF6F5" w14:textId="77777777" w:rsidR="007A1534" w:rsidRPr="00163271" w:rsidRDefault="007A1534" w:rsidP="004920B1">
            <w:pPr>
              <w:shd w:val="solid" w:color="FFFFFF" w:fill="FFFFFF"/>
              <w:spacing w:after="48"/>
              <w:rPr>
                <w:rFonts w:ascii="Verdana" w:hAnsi="Verdana" w:cs="Times New Roman Bold"/>
                <w:b/>
              </w:rPr>
            </w:pPr>
          </w:p>
        </w:tc>
        <w:tc>
          <w:tcPr>
            <w:tcW w:w="3402" w:type="dxa"/>
            <w:tcBorders>
              <w:bottom w:val="single" w:sz="12" w:space="0" w:color="auto"/>
            </w:tcBorders>
          </w:tcPr>
          <w:p w14:paraId="51F1D511" w14:textId="77777777" w:rsidR="007A1534" w:rsidRPr="0051782D" w:rsidRDefault="007A1534" w:rsidP="004920B1">
            <w:pPr>
              <w:shd w:val="solid" w:color="FFFFFF" w:fill="FFFFFF"/>
              <w:spacing w:after="48" w:line="240" w:lineRule="atLeast"/>
            </w:pPr>
          </w:p>
        </w:tc>
      </w:tr>
      <w:tr w:rsidR="007A1534" w:rsidRPr="00710D66" w14:paraId="7CCFCE1B" w14:textId="77777777" w:rsidTr="004920B1">
        <w:trPr>
          <w:cantSplit/>
        </w:trPr>
        <w:tc>
          <w:tcPr>
            <w:tcW w:w="6487" w:type="dxa"/>
            <w:tcBorders>
              <w:top w:val="single" w:sz="12" w:space="0" w:color="auto"/>
            </w:tcBorders>
          </w:tcPr>
          <w:p w14:paraId="06A84215" w14:textId="77777777" w:rsidR="007A1534" w:rsidRPr="0051782D" w:rsidRDefault="007A1534" w:rsidP="004920B1">
            <w:pPr>
              <w:shd w:val="solid" w:color="FFFFFF" w:fill="FFFFFF"/>
              <w:spacing w:after="48"/>
              <w:jc w:val="left"/>
              <w:rPr>
                <w:rFonts w:ascii="Verdana" w:hAnsi="Verdana" w:cs="Times New Roman Bold"/>
                <w:bCs/>
              </w:rPr>
            </w:pPr>
          </w:p>
        </w:tc>
        <w:tc>
          <w:tcPr>
            <w:tcW w:w="3402" w:type="dxa"/>
            <w:tcBorders>
              <w:top w:val="single" w:sz="12" w:space="0" w:color="auto"/>
            </w:tcBorders>
          </w:tcPr>
          <w:p w14:paraId="7FFBE010" w14:textId="77777777" w:rsidR="007A1534" w:rsidRPr="00710D66" w:rsidRDefault="007A1534" w:rsidP="004920B1">
            <w:pPr>
              <w:shd w:val="solid" w:color="FFFFFF" w:fill="FFFFFF"/>
              <w:spacing w:after="48" w:line="240" w:lineRule="atLeast"/>
              <w:jc w:val="left"/>
            </w:pPr>
          </w:p>
        </w:tc>
      </w:tr>
      <w:tr w:rsidR="007A1534" w:rsidRPr="005F32D4" w14:paraId="7E8E29E8" w14:textId="77777777" w:rsidTr="004920B1">
        <w:trPr>
          <w:cantSplit/>
        </w:trPr>
        <w:tc>
          <w:tcPr>
            <w:tcW w:w="6487" w:type="dxa"/>
            <w:vMerge w:val="restart"/>
          </w:tcPr>
          <w:p w14:paraId="4B22CB3B" w14:textId="77777777"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10DB8628" w14:textId="6CA9463A" w:rsidR="007A1534" w:rsidRPr="0037275C" w:rsidRDefault="007A1534" w:rsidP="004920B1">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sidR="00E06F5D" w:rsidRPr="00E06F5D">
              <w:rPr>
                <w:rFonts w:ascii="Verdana" w:hAnsi="Verdana"/>
                <w:sz w:val="20"/>
              </w:rPr>
              <w:t>[AMS CHARACTERISTICS_1 780-1 850 MHz]</w:t>
            </w:r>
          </w:p>
        </w:tc>
        <w:tc>
          <w:tcPr>
            <w:tcW w:w="3402" w:type="dxa"/>
          </w:tcPr>
          <w:p w14:paraId="50B65956"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7A1534" w:rsidRPr="005F32D4" w14:paraId="492E9E7D" w14:textId="77777777" w:rsidTr="004920B1">
        <w:trPr>
          <w:cantSplit/>
        </w:trPr>
        <w:tc>
          <w:tcPr>
            <w:tcW w:w="6487" w:type="dxa"/>
            <w:vMerge/>
          </w:tcPr>
          <w:p w14:paraId="2EEA982D" w14:textId="77777777" w:rsidR="007A1534" w:rsidRDefault="007A1534" w:rsidP="004920B1">
            <w:pPr>
              <w:spacing w:before="60"/>
              <w:jc w:val="left"/>
              <w:rPr>
                <w:b/>
                <w:smallCaps/>
                <w:sz w:val="32"/>
                <w:lang w:eastAsia="zh-CN"/>
              </w:rPr>
            </w:pPr>
          </w:p>
        </w:tc>
        <w:tc>
          <w:tcPr>
            <w:tcW w:w="3402" w:type="dxa"/>
          </w:tcPr>
          <w:p w14:paraId="78DCC997" w14:textId="77777777" w:rsidR="007A1534" w:rsidRPr="005F32D4" w:rsidRDefault="007A1534" w:rsidP="004920B1">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7A1534" w:rsidRPr="005F32D4" w14:paraId="57A06132" w14:textId="77777777" w:rsidTr="004920B1">
        <w:trPr>
          <w:cantSplit/>
        </w:trPr>
        <w:tc>
          <w:tcPr>
            <w:tcW w:w="6487" w:type="dxa"/>
            <w:vMerge/>
          </w:tcPr>
          <w:p w14:paraId="1C830C56" w14:textId="77777777" w:rsidR="007A1534" w:rsidRDefault="007A1534" w:rsidP="004920B1">
            <w:pPr>
              <w:spacing w:before="60"/>
              <w:jc w:val="left"/>
              <w:rPr>
                <w:b/>
                <w:smallCaps/>
                <w:sz w:val="32"/>
                <w:lang w:eastAsia="zh-CN"/>
              </w:rPr>
            </w:pPr>
          </w:p>
        </w:tc>
        <w:tc>
          <w:tcPr>
            <w:tcW w:w="3402" w:type="dxa"/>
          </w:tcPr>
          <w:p w14:paraId="6A7CFA6F" w14:textId="77777777" w:rsidR="007A1534" w:rsidRPr="005F32D4" w:rsidRDefault="007A1534" w:rsidP="004920B1">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7A1534" w14:paraId="0999FE15" w14:textId="77777777" w:rsidTr="004920B1">
        <w:trPr>
          <w:cantSplit/>
        </w:trPr>
        <w:tc>
          <w:tcPr>
            <w:tcW w:w="9889" w:type="dxa"/>
            <w:gridSpan w:val="2"/>
          </w:tcPr>
          <w:p w14:paraId="3EBD9215" w14:textId="77777777" w:rsidR="007A1534" w:rsidRDefault="007A1534" w:rsidP="004920B1">
            <w:pPr>
              <w:pStyle w:val="Source"/>
              <w:rPr>
                <w:lang w:eastAsia="zh-CN"/>
              </w:rPr>
            </w:pPr>
            <w:r>
              <w:rPr>
                <w:lang w:eastAsia="zh-CN"/>
              </w:rPr>
              <w:t>United States of America</w:t>
            </w:r>
          </w:p>
        </w:tc>
      </w:tr>
      <w:tr w:rsidR="007A1534" w14:paraId="077CB4B7" w14:textId="77777777" w:rsidTr="004920B1">
        <w:trPr>
          <w:cantSplit/>
          <w:trHeight w:val="1968"/>
        </w:trPr>
        <w:tc>
          <w:tcPr>
            <w:tcW w:w="9889" w:type="dxa"/>
            <w:gridSpan w:val="2"/>
          </w:tcPr>
          <w:p w14:paraId="73B525EC" w14:textId="56090073" w:rsidR="007A1534" w:rsidRDefault="00E06F5D" w:rsidP="004920B1">
            <w:pPr>
              <w:pStyle w:val="Title1"/>
              <w:rPr>
                <w:lang w:eastAsia="zh-CN"/>
              </w:rPr>
            </w:pPr>
            <w:r w:rsidRPr="00E06F5D">
              <w:rPr>
                <w:lang w:eastAsia="zh-CN"/>
              </w:rPr>
              <w:t>Draft new Recommendation ITU-R M.[AMS CHARACTERISTICS_1 780-1 850 MHz]</w:t>
            </w:r>
          </w:p>
        </w:tc>
      </w:tr>
    </w:tbl>
    <w:p w14:paraId="6A466CD3" w14:textId="3B0D2DE0" w:rsidR="00BF6BCD" w:rsidRDefault="00AF0F83" w:rsidP="007A1534">
      <w:pPr>
        <w:jc w:val="left"/>
        <w:rPr>
          <w:rFonts w:ascii="Times New Roman" w:hAnsi="Times New Roman" w:cs="Times New Roman"/>
          <w:sz w:val="24"/>
          <w:szCs w:val="24"/>
        </w:rPr>
      </w:pPr>
      <w:r w:rsidRPr="00AF0F83">
        <w:rPr>
          <w:rFonts w:ascii="Times New Roman" w:hAnsi="Times New Roman" w:cs="Times New Roman"/>
          <w:sz w:val="24"/>
          <w:szCs w:val="24"/>
        </w:rPr>
        <w:t xml:space="preserve">The United States of America </w:t>
      </w:r>
      <w:r w:rsidR="00B15B96" w:rsidRPr="00B15B96">
        <w:rPr>
          <w:rFonts w:ascii="Times New Roman" w:hAnsi="Times New Roman" w:cs="Times New Roman"/>
          <w:sz w:val="24"/>
          <w:szCs w:val="24"/>
        </w:rPr>
        <w:t>suggests removing the editor's note</w:t>
      </w:r>
      <w:r w:rsidR="001C5014">
        <w:rPr>
          <w:rFonts w:ascii="Times New Roman" w:hAnsi="Times New Roman" w:cs="Times New Roman"/>
          <w:sz w:val="24"/>
          <w:szCs w:val="24"/>
        </w:rPr>
        <w:t xml:space="preserve"> </w:t>
      </w:r>
      <w:r w:rsidR="009D4E59">
        <w:rPr>
          <w:rFonts w:ascii="Times New Roman" w:hAnsi="Times New Roman" w:cs="Times New Roman"/>
          <w:sz w:val="24"/>
          <w:szCs w:val="24"/>
        </w:rPr>
        <w:t>added during</w:t>
      </w:r>
      <w:r w:rsidR="001C5014">
        <w:rPr>
          <w:rFonts w:ascii="Times New Roman" w:hAnsi="Times New Roman" w:cs="Times New Roman"/>
          <w:sz w:val="24"/>
          <w:szCs w:val="24"/>
        </w:rPr>
        <w:t xml:space="preserve"> the July 2023 WP 5B </w:t>
      </w:r>
      <w:r w:rsidR="009D4E59">
        <w:rPr>
          <w:rFonts w:ascii="Times New Roman" w:hAnsi="Times New Roman" w:cs="Times New Roman"/>
          <w:sz w:val="24"/>
          <w:szCs w:val="24"/>
        </w:rPr>
        <w:t>meeting</w:t>
      </w:r>
      <w:r w:rsidR="00B15B96" w:rsidRPr="00B15B96">
        <w:rPr>
          <w:rFonts w:ascii="Times New Roman" w:hAnsi="Times New Roman" w:cs="Times New Roman"/>
          <w:sz w:val="24"/>
          <w:szCs w:val="24"/>
        </w:rPr>
        <w:t xml:space="preserve"> and </w:t>
      </w:r>
      <w:r w:rsidR="00BC4184">
        <w:rPr>
          <w:rFonts w:ascii="Times New Roman" w:hAnsi="Times New Roman" w:cs="Times New Roman"/>
          <w:sz w:val="24"/>
          <w:szCs w:val="24"/>
        </w:rPr>
        <w:t xml:space="preserve">elevating this document </w:t>
      </w:r>
      <w:r w:rsidRPr="00AF0F83">
        <w:rPr>
          <w:rFonts w:ascii="Times New Roman" w:hAnsi="Times New Roman" w:cs="Times New Roman"/>
          <w:sz w:val="24"/>
          <w:szCs w:val="24"/>
        </w:rPr>
        <w:t xml:space="preserve">to </w:t>
      </w:r>
      <w:r w:rsidR="00057B93">
        <w:rPr>
          <w:rFonts w:ascii="Times New Roman" w:hAnsi="Times New Roman" w:cs="Times New Roman"/>
          <w:sz w:val="24"/>
          <w:szCs w:val="24"/>
        </w:rPr>
        <w:t>Draft New Recomme</w:t>
      </w:r>
      <w:r w:rsidR="009E4EEA">
        <w:rPr>
          <w:rFonts w:ascii="Times New Roman" w:hAnsi="Times New Roman" w:cs="Times New Roman"/>
          <w:sz w:val="24"/>
          <w:szCs w:val="24"/>
        </w:rPr>
        <w:t>nd</w:t>
      </w:r>
      <w:r w:rsidR="00057B93">
        <w:rPr>
          <w:rFonts w:ascii="Times New Roman" w:hAnsi="Times New Roman" w:cs="Times New Roman"/>
          <w:sz w:val="24"/>
          <w:szCs w:val="24"/>
        </w:rPr>
        <w:t>ation</w:t>
      </w:r>
      <w:r w:rsidR="007A4CA3">
        <w:rPr>
          <w:rFonts w:ascii="Times New Roman" w:hAnsi="Times New Roman" w:cs="Times New Roman"/>
          <w:sz w:val="24"/>
          <w:szCs w:val="24"/>
        </w:rPr>
        <w:t>.</w:t>
      </w:r>
      <w:r w:rsidR="00DB2F02">
        <w:rPr>
          <w:rFonts w:ascii="Times New Roman" w:hAnsi="Times New Roman" w:cs="Times New Roman"/>
          <w:sz w:val="24"/>
          <w:szCs w:val="24"/>
        </w:rPr>
        <w:t xml:space="preserve"> </w:t>
      </w:r>
    </w:p>
    <w:p w14:paraId="1BC701C7" w14:textId="77777777" w:rsidR="00BF6BCD" w:rsidRDefault="00BF6BCD" w:rsidP="007A1534">
      <w:pPr>
        <w:jc w:val="left"/>
        <w:rPr>
          <w:rFonts w:ascii="Times New Roman" w:hAnsi="Times New Roman" w:cs="Times New Roman"/>
          <w:sz w:val="24"/>
          <w:szCs w:val="24"/>
        </w:rPr>
      </w:pPr>
    </w:p>
    <w:p w14:paraId="562D8C33" w14:textId="2AC9D397" w:rsidR="007A1534" w:rsidRDefault="007A4CA3" w:rsidP="007A1534">
      <w:pPr>
        <w:jc w:val="left"/>
        <w:rPr>
          <w:rFonts w:ascii="Times New Roman" w:hAnsi="Times New Roman" w:cs="Times New Roman"/>
          <w:sz w:val="24"/>
          <w:szCs w:val="24"/>
        </w:rPr>
      </w:pPr>
      <w:r>
        <w:rPr>
          <w:rFonts w:ascii="Times New Roman" w:hAnsi="Times New Roman" w:cs="Times New Roman"/>
          <w:sz w:val="24"/>
          <w:szCs w:val="24"/>
        </w:rPr>
        <w:t>T</w:t>
      </w:r>
      <w:r w:rsidR="00A24BBC">
        <w:rPr>
          <w:rFonts w:ascii="Times New Roman" w:hAnsi="Times New Roman" w:cs="Times New Roman"/>
          <w:sz w:val="24"/>
          <w:szCs w:val="24"/>
        </w:rPr>
        <w:t>he United States</w:t>
      </w:r>
      <w:r w:rsidR="002726BD">
        <w:rPr>
          <w:rFonts w:ascii="Times New Roman" w:hAnsi="Times New Roman" w:cs="Times New Roman"/>
          <w:sz w:val="24"/>
          <w:szCs w:val="24"/>
        </w:rPr>
        <w:t xml:space="preserve"> of America</w:t>
      </w:r>
      <w:r w:rsidR="00A24BBC">
        <w:rPr>
          <w:rFonts w:ascii="Times New Roman" w:hAnsi="Times New Roman" w:cs="Times New Roman"/>
          <w:sz w:val="24"/>
          <w:szCs w:val="24"/>
        </w:rPr>
        <w:t xml:space="preserve"> proposes</w:t>
      </w:r>
      <w:r w:rsidR="00955AD4">
        <w:rPr>
          <w:rFonts w:ascii="Times New Roman" w:hAnsi="Times New Roman" w:cs="Times New Roman"/>
          <w:sz w:val="24"/>
          <w:szCs w:val="24"/>
        </w:rPr>
        <w:t xml:space="preserve"> sending Draft New </w:t>
      </w:r>
      <w:r w:rsidR="00AF0F83" w:rsidRPr="00AF0F83">
        <w:rPr>
          <w:rFonts w:ascii="Times New Roman" w:hAnsi="Times New Roman" w:cs="Times New Roman"/>
          <w:sz w:val="24"/>
          <w:szCs w:val="24"/>
        </w:rPr>
        <w:t>Recommendation ITU-R M.[AMS CHARACTERISTICS_1 780-1 850 MHZ] to S</w:t>
      </w:r>
      <w:r w:rsidR="006A0EF1">
        <w:rPr>
          <w:rFonts w:ascii="Times New Roman" w:hAnsi="Times New Roman" w:cs="Times New Roman"/>
          <w:sz w:val="24"/>
          <w:szCs w:val="24"/>
        </w:rPr>
        <w:t xml:space="preserve">tudy </w:t>
      </w:r>
      <w:r w:rsidR="00AF0F83" w:rsidRPr="00AF0F83">
        <w:rPr>
          <w:rFonts w:ascii="Times New Roman" w:hAnsi="Times New Roman" w:cs="Times New Roman"/>
          <w:sz w:val="24"/>
          <w:szCs w:val="24"/>
        </w:rPr>
        <w:t>G</w:t>
      </w:r>
      <w:r w:rsidR="006A0EF1">
        <w:rPr>
          <w:rFonts w:ascii="Times New Roman" w:hAnsi="Times New Roman" w:cs="Times New Roman"/>
          <w:sz w:val="24"/>
          <w:szCs w:val="24"/>
        </w:rPr>
        <w:t>roup</w:t>
      </w:r>
      <w:r w:rsidR="00AF0F83" w:rsidRPr="00AF0F83">
        <w:rPr>
          <w:rFonts w:ascii="Times New Roman" w:hAnsi="Times New Roman" w:cs="Times New Roman"/>
          <w:sz w:val="24"/>
          <w:szCs w:val="24"/>
        </w:rPr>
        <w:t xml:space="preserve"> 5 for approval.</w:t>
      </w:r>
    </w:p>
    <w:p w14:paraId="267B75CD" w14:textId="5022C666" w:rsidR="000F7A1C" w:rsidRDefault="000F7A1C" w:rsidP="001E03C0">
      <w:pPr>
        <w:jc w:val="both"/>
        <w:rPr>
          <w:rFonts w:ascii="Times New Roman" w:hAnsi="Times New Roman" w:cs="Times New Roman"/>
          <w:sz w:val="24"/>
          <w:szCs w:val="24"/>
          <w:lang w:eastAsia="zh-CN"/>
        </w:rPr>
      </w:pPr>
    </w:p>
    <w:sectPr w:rsidR="000F7A1C" w:rsidSect="00500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63C6F" w14:textId="77777777" w:rsidR="005006BB" w:rsidRDefault="005006BB" w:rsidP="00CE02A7">
      <w:pPr>
        <w:spacing w:line="240" w:lineRule="auto"/>
      </w:pPr>
      <w:r>
        <w:separator/>
      </w:r>
    </w:p>
  </w:endnote>
  <w:endnote w:type="continuationSeparator" w:id="0">
    <w:p w14:paraId="572F60CE" w14:textId="77777777" w:rsidR="005006BB" w:rsidRDefault="005006BB" w:rsidP="00CE02A7">
      <w:pPr>
        <w:spacing w:line="240" w:lineRule="auto"/>
      </w:pPr>
      <w:r>
        <w:continuationSeparator/>
      </w:r>
    </w:p>
  </w:endnote>
  <w:endnote w:type="continuationNotice" w:id="1">
    <w:p w14:paraId="0998466A" w14:textId="77777777" w:rsidR="005006BB" w:rsidRDefault="005006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67F7E" w14:textId="77777777" w:rsidR="005006BB" w:rsidRDefault="005006BB" w:rsidP="00CE02A7">
      <w:pPr>
        <w:spacing w:line="240" w:lineRule="auto"/>
      </w:pPr>
      <w:r>
        <w:separator/>
      </w:r>
    </w:p>
  </w:footnote>
  <w:footnote w:type="continuationSeparator" w:id="0">
    <w:p w14:paraId="6FC43EF7" w14:textId="77777777" w:rsidR="005006BB" w:rsidRDefault="005006BB" w:rsidP="00CE02A7">
      <w:pPr>
        <w:spacing w:line="240" w:lineRule="auto"/>
      </w:pPr>
      <w:r>
        <w:continuationSeparator/>
      </w:r>
    </w:p>
  </w:footnote>
  <w:footnote w:type="continuationNotice" w:id="1">
    <w:p w14:paraId="49139C56" w14:textId="77777777" w:rsidR="005006BB" w:rsidRDefault="005006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009F"/>
    <w:rsid w:val="0004313B"/>
    <w:rsid w:val="00044AE5"/>
    <w:rsid w:val="0005266F"/>
    <w:rsid w:val="000546FE"/>
    <w:rsid w:val="00057B93"/>
    <w:rsid w:val="00066976"/>
    <w:rsid w:val="00067510"/>
    <w:rsid w:val="0007182B"/>
    <w:rsid w:val="00074749"/>
    <w:rsid w:val="0007544C"/>
    <w:rsid w:val="00076727"/>
    <w:rsid w:val="0007690E"/>
    <w:rsid w:val="000802C0"/>
    <w:rsid w:val="00081DBD"/>
    <w:rsid w:val="00081EBD"/>
    <w:rsid w:val="00090EB2"/>
    <w:rsid w:val="00092DC8"/>
    <w:rsid w:val="00096594"/>
    <w:rsid w:val="000A0CE5"/>
    <w:rsid w:val="000A1794"/>
    <w:rsid w:val="000A79DC"/>
    <w:rsid w:val="000B14D7"/>
    <w:rsid w:val="000C1978"/>
    <w:rsid w:val="000C2430"/>
    <w:rsid w:val="000C282D"/>
    <w:rsid w:val="000C3016"/>
    <w:rsid w:val="000D02A6"/>
    <w:rsid w:val="000D414D"/>
    <w:rsid w:val="000E0E58"/>
    <w:rsid w:val="000E234E"/>
    <w:rsid w:val="000F7A1C"/>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B0607"/>
    <w:rsid w:val="001C2711"/>
    <w:rsid w:val="001C5014"/>
    <w:rsid w:val="001D381C"/>
    <w:rsid w:val="001D3ECC"/>
    <w:rsid w:val="001E03C0"/>
    <w:rsid w:val="001E4CEA"/>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6BD"/>
    <w:rsid w:val="00272F70"/>
    <w:rsid w:val="00276959"/>
    <w:rsid w:val="00292C5E"/>
    <w:rsid w:val="00297E2E"/>
    <w:rsid w:val="002A729D"/>
    <w:rsid w:val="002B0B53"/>
    <w:rsid w:val="002B607E"/>
    <w:rsid w:val="002B69A4"/>
    <w:rsid w:val="002C0A6E"/>
    <w:rsid w:val="002C189F"/>
    <w:rsid w:val="002C21C4"/>
    <w:rsid w:val="002D17B1"/>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31C3D"/>
    <w:rsid w:val="003338E1"/>
    <w:rsid w:val="0033428E"/>
    <w:rsid w:val="00334329"/>
    <w:rsid w:val="00336D7D"/>
    <w:rsid w:val="00341A71"/>
    <w:rsid w:val="0035243F"/>
    <w:rsid w:val="0035606F"/>
    <w:rsid w:val="003671F8"/>
    <w:rsid w:val="00372372"/>
    <w:rsid w:val="00373EE6"/>
    <w:rsid w:val="00377B7C"/>
    <w:rsid w:val="00383BFA"/>
    <w:rsid w:val="00385C97"/>
    <w:rsid w:val="00392078"/>
    <w:rsid w:val="00392315"/>
    <w:rsid w:val="003930BE"/>
    <w:rsid w:val="0039708C"/>
    <w:rsid w:val="003A3320"/>
    <w:rsid w:val="003B3355"/>
    <w:rsid w:val="003B5F16"/>
    <w:rsid w:val="003B6390"/>
    <w:rsid w:val="003B70E5"/>
    <w:rsid w:val="003C5736"/>
    <w:rsid w:val="003C631B"/>
    <w:rsid w:val="003D0184"/>
    <w:rsid w:val="003D5B1E"/>
    <w:rsid w:val="003E4604"/>
    <w:rsid w:val="003F04A1"/>
    <w:rsid w:val="003F0C0D"/>
    <w:rsid w:val="003F430B"/>
    <w:rsid w:val="003F647A"/>
    <w:rsid w:val="003F7EF3"/>
    <w:rsid w:val="004150A9"/>
    <w:rsid w:val="00415520"/>
    <w:rsid w:val="0042528B"/>
    <w:rsid w:val="00432606"/>
    <w:rsid w:val="00433253"/>
    <w:rsid w:val="00437043"/>
    <w:rsid w:val="0044620C"/>
    <w:rsid w:val="00447A54"/>
    <w:rsid w:val="00447B41"/>
    <w:rsid w:val="004543F9"/>
    <w:rsid w:val="00455691"/>
    <w:rsid w:val="00465B50"/>
    <w:rsid w:val="00476FD5"/>
    <w:rsid w:val="004811AE"/>
    <w:rsid w:val="0048727D"/>
    <w:rsid w:val="00491BD4"/>
    <w:rsid w:val="0049429C"/>
    <w:rsid w:val="004945BF"/>
    <w:rsid w:val="004945E4"/>
    <w:rsid w:val="004A6950"/>
    <w:rsid w:val="004A7F0C"/>
    <w:rsid w:val="004B3A74"/>
    <w:rsid w:val="004B73F2"/>
    <w:rsid w:val="004C0494"/>
    <w:rsid w:val="004C0822"/>
    <w:rsid w:val="004C0D41"/>
    <w:rsid w:val="004D2482"/>
    <w:rsid w:val="004D373A"/>
    <w:rsid w:val="004E1D4A"/>
    <w:rsid w:val="004E3840"/>
    <w:rsid w:val="004E7499"/>
    <w:rsid w:val="004E7DC6"/>
    <w:rsid w:val="004F0235"/>
    <w:rsid w:val="004F1EBA"/>
    <w:rsid w:val="004F7E67"/>
    <w:rsid w:val="005006BB"/>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4968"/>
    <w:rsid w:val="005B641E"/>
    <w:rsid w:val="005C2331"/>
    <w:rsid w:val="005C76C5"/>
    <w:rsid w:val="005D38E6"/>
    <w:rsid w:val="005D4079"/>
    <w:rsid w:val="005D4AC7"/>
    <w:rsid w:val="005F118D"/>
    <w:rsid w:val="005F4124"/>
    <w:rsid w:val="00601772"/>
    <w:rsid w:val="00601D60"/>
    <w:rsid w:val="006021A3"/>
    <w:rsid w:val="00603701"/>
    <w:rsid w:val="00611BF1"/>
    <w:rsid w:val="00633FBD"/>
    <w:rsid w:val="00642CAF"/>
    <w:rsid w:val="00644EC7"/>
    <w:rsid w:val="00647465"/>
    <w:rsid w:val="00651393"/>
    <w:rsid w:val="00662769"/>
    <w:rsid w:val="006633C4"/>
    <w:rsid w:val="00664766"/>
    <w:rsid w:val="00667233"/>
    <w:rsid w:val="00670188"/>
    <w:rsid w:val="0067528D"/>
    <w:rsid w:val="006823AC"/>
    <w:rsid w:val="006829D2"/>
    <w:rsid w:val="00692CEE"/>
    <w:rsid w:val="00694F48"/>
    <w:rsid w:val="006978B3"/>
    <w:rsid w:val="006A0EF1"/>
    <w:rsid w:val="006B0EE7"/>
    <w:rsid w:val="006B46BF"/>
    <w:rsid w:val="006C6499"/>
    <w:rsid w:val="006D0CE3"/>
    <w:rsid w:val="006E05E7"/>
    <w:rsid w:val="006E68F9"/>
    <w:rsid w:val="006F12BC"/>
    <w:rsid w:val="006F2360"/>
    <w:rsid w:val="006F3065"/>
    <w:rsid w:val="006F60BC"/>
    <w:rsid w:val="00701C78"/>
    <w:rsid w:val="00706418"/>
    <w:rsid w:val="00707529"/>
    <w:rsid w:val="007111EA"/>
    <w:rsid w:val="007117CD"/>
    <w:rsid w:val="007135D6"/>
    <w:rsid w:val="00715E38"/>
    <w:rsid w:val="007231D5"/>
    <w:rsid w:val="007244F0"/>
    <w:rsid w:val="00730A3B"/>
    <w:rsid w:val="00735221"/>
    <w:rsid w:val="00737C5D"/>
    <w:rsid w:val="00742C40"/>
    <w:rsid w:val="00745267"/>
    <w:rsid w:val="007543EC"/>
    <w:rsid w:val="00764706"/>
    <w:rsid w:val="007666A7"/>
    <w:rsid w:val="00782776"/>
    <w:rsid w:val="00797368"/>
    <w:rsid w:val="007A1534"/>
    <w:rsid w:val="007A4CA3"/>
    <w:rsid w:val="007A636B"/>
    <w:rsid w:val="007B2FCD"/>
    <w:rsid w:val="007C07AB"/>
    <w:rsid w:val="007C3AA9"/>
    <w:rsid w:val="007D1A8A"/>
    <w:rsid w:val="007D3EF4"/>
    <w:rsid w:val="007D69CC"/>
    <w:rsid w:val="007D719F"/>
    <w:rsid w:val="007E0FF7"/>
    <w:rsid w:val="007E10A1"/>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27B5"/>
    <w:rsid w:val="0094626C"/>
    <w:rsid w:val="00955AD4"/>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D4E59"/>
    <w:rsid w:val="009E3212"/>
    <w:rsid w:val="009E44CC"/>
    <w:rsid w:val="009E4EEA"/>
    <w:rsid w:val="009E5B0D"/>
    <w:rsid w:val="00A130F5"/>
    <w:rsid w:val="00A1436C"/>
    <w:rsid w:val="00A16460"/>
    <w:rsid w:val="00A2368F"/>
    <w:rsid w:val="00A24BBC"/>
    <w:rsid w:val="00A26DE9"/>
    <w:rsid w:val="00A279DF"/>
    <w:rsid w:val="00A27C53"/>
    <w:rsid w:val="00A33CB0"/>
    <w:rsid w:val="00A34D8D"/>
    <w:rsid w:val="00A36DA7"/>
    <w:rsid w:val="00A4776E"/>
    <w:rsid w:val="00A47B7B"/>
    <w:rsid w:val="00A53AE5"/>
    <w:rsid w:val="00A54DB7"/>
    <w:rsid w:val="00A62930"/>
    <w:rsid w:val="00A64894"/>
    <w:rsid w:val="00A745D5"/>
    <w:rsid w:val="00A74CF4"/>
    <w:rsid w:val="00A77576"/>
    <w:rsid w:val="00A8686A"/>
    <w:rsid w:val="00A913DF"/>
    <w:rsid w:val="00A91509"/>
    <w:rsid w:val="00A921A4"/>
    <w:rsid w:val="00A9225A"/>
    <w:rsid w:val="00A93BFB"/>
    <w:rsid w:val="00A94B4C"/>
    <w:rsid w:val="00AA4A53"/>
    <w:rsid w:val="00AB114D"/>
    <w:rsid w:val="00AB209A"/>
    <w:rsid w:val="00AB2819"/>
    <w:rsid w:val="00AC29A6"/>
    <w:rsid w:val="00AD6822"/>
    <w:rsid w:val="00AD70B1"/>
    <w:rsid w:val="00AE6F5F"/>
    <w:rsid w:val="00AF0F83"/>
    <w:rsid w:val="00AF36FD"/>
    <w:rsid w:val="00B0519C"/>
    <w:rsid w:val="00B12BE4"/>
    <w:rsid w:val="00B15B96"/>
    <w:rsid w:val="00B17525"/>
    <w:rsid w:val="00B32104"/>
    <w:rsid w:val="00B35DFC"/>
    <w:rsid w:val="00B35E6E"/>
    <w:rsid w:val="00B403A2"/>
    <w:rsid w:val="00B66191"/>
    <w:rsid w:val="00B70D21"/>
    <w:rsid w:val="00B7314F"/>
    <w:rsid w:val="00B7316E"/>
    <w:rsid w:val="00B74AAE"/>
    <w:rsid w:val="00B76B8C"/>
    <w:rsid w:val="00B81BD1"/>
    <w:rsid w:val="00B86DBD"/>
    <w:rsid w:val="00B96689"/>
    <w:rsid w:val="00BA0910"/>
    <w:rsid w:val="00BA0FD4"/>
    <w:rsid w:val="00BA228F"/>
    <w:rsid w:val="00BA307C"/>
    <w:rsid w:val="00BB05B2"/>
    <w:rsid w:val="00BB3E81"/>
    <w:rsid w:val="00BB49BA"/>
    <w:rsid w:val="00BB6C1F"/>
    <w:rsid w:val="00BC122A"/>
    <w:rsid w:val="00BC4184"/>
    <w:rsid w:val="00BD2BFC"/>
    <w:rsid w:val="00BD55CC"/>
    <w:rsid w:val="00BE18BA"/>
    <w:rsid w:val="00BE1F98"/>
    <w:rsid w:val="00BF313A"/>
    <w:rsid w:val="00BF6BCD"/>
    <w:rsid w:val="00C0537E"/>
    <w:rsid w:val="00C07BE3"/>
    <w:rsid w:val="00C154B7"/>
    <w:rsid w:val="00C2003C"/>
    <w:rsid w:val="00C2262C"/>
    <w:rsid w:val="00C22B8B"/>
    <w:rsid w:val="00C258BD"/>
    <w:rsid w:val="00C27F91"/>
    <w:rsid w:val="00C30E40"/>
    <w:rsid w:val="00C31397"/>
    <w:rsid w:val="00C33CEC"/>
    <w:rsid w:val="00C43B6E"/>
    <w:rsid w:val="00C4410A"/>
    <w:rsid w:val="00C453C5"/>
    <w:rsid w:val="00C4795D"/>
    <w:rsid w:val="00C52AF3"/>
    <w:rsid w:val="00C5392F"/>
    <w:rsid w:val="00C56DFF"/>
    <w:rsid w:val="00C57FF2"/>
    <w:rsid w:val="00C611A6"/>
    <w:rsid w:val="00C649AF"/>
    <w:rsid w:val="00C715A9"/>
    <w:rsid w:val="00C73EED"/>
    <w:rsid w:val="00C7432C"/>
    <w:rsid w:val="00C76607"/>
    <w:rsid w:val="00C82D0B"/>
    <w:rsid w:val="00C83634"/>
    <w:rsid w:val="00C937EA"/>
    <w:rsid w:val="00C93903"/>
    <w:rsid w:val="00C9798B"/>
    <w:rsid w:val="00CA1BC4"/>
    <w:rsid w:val="00CA56B5"/>
    <w:rsid w:val="00CB393D"/>
    <w:rsid w:val="00CC565E"/>
    <w:rsid w:val="00CC64D4"/>
    <w:rsid w:val="00CC70CF"/>
    <w:rsid w:val="00CC735B"/>
    <w:rsid w:val="00CD68F0"/>
    <w:rsid w:val="00CE02A7"/>
    <w:rsid w:val="00CE0A6A"/>
    <w:rsid w:val="00CE69BC"/>
    <w:rsid w:val="00CF07BB"/>
    <w:rsid w:val="00CF5BEF"/>
    <w:rsid w:val="00D00901"/>
    <w:rsid w:val="00D00F4D"/>
    <w:rsid w:val="00D300EB"/>
    <w:rsid w:val="00D316E3"/>
    <w:rsid w:val="00D3315D"/>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B2F02"/>
    <w:rsid w:val="00DB394B"/>
    <w:rsid w:val="00DC02C6"/>
    <w:rsid w:val="00DC270A"/>
    <w:rsid w:val="00DD1A44"/>
    <w:rsid w:val="00DD3E19"/>
    <w:rsid w:val="00DE2450"/>
    <w:rsid w:val="00DE31EB"/>
    <w:rsid w:val="00DE6382"/>
    <w:rsid w:val="00DE64D1"/>
    <w:rsid w:val="00DF2160"/>
    <w:rsid w:val="00DF4123"/>
    <w:rsid w:val="00DF416C"/>
    <w:rsid w:val="00DF68A3"/>
    <w:rsid w:val="00E06F5D"/>
    <w:rsid w:val="00E2145B"/>
    <w:rsid w:val="00E32683"/>
    <w:rsid w:val="00E3344D"/>
    <w:rsid w:val="00E33B67"/>
    <w:rsid w:val="00E36B65"/>
    <w:rsid w:val="00E4138C"/>
    <w:rsid w:val="00E41B11"/>
    <w:rsid w:val="00E4397B"/>
    <w:rsid w:val="00E43BCF"/>
    <w:rsid w:val="00E47E14"/>
    <w:rsid w:val="00E5023F"/>
    <w:rsid w:val="00E51E8F"/>
    <w:rsid w:val="00E53482"/>
    <w:rsid w:val="00E53CE8"/>
    <w:rsid w:val="00E53FA0"/>
    <w:rsid w:val="00E5653F"/>
    <w:rsid w:val="00E56A26"/>
    <w:rsid w:val="00E67F92"/>
    <w:rsid w:val="00E7149C"/>
    <w:rsid w:val="00E85C74"/>
    <w:rsid w:val="00E94C8D"/>
    <w:rsid w:val="00EA10BB"/>
    <w:rsid w:val="00EA2787"/>
    <w:rsid w:val="00EC180B"/>
    <w:rsid w:val="00EC53C0"/>
    <w:rsid w:val="00ED1E96"/>
    <w:rsid w:val="00ED5C0C"/>
    <w:rsid w:val="00EE2A73"/>
    <w:rsid w:val="00EE4B90"/>
    <w:rsid w:val="00EF03FC"/>
    <w:rsid w:val="00EF1555"/>
    <w:rsid w:val="00EF2D34"/>
    <w:rsid w:val="00EF72D9"/>
    <w:rsid w:val="00F177A4"/>
    <w:rsid w:val="00F217DB"/>
    <w:rsid w:val="00F50471"/>
    <w:rsid w:val="00F51268"/>
    <w:rsid w:val="00F531B1"/>
    <w:rsid w:val="00F53456"/>
    <w:rsid w:val="00F66493"/>
    <w:rsid w:val="00F66F22"/>
    <w:rsid w:val="00F67FC6"/>
    <w:rsid w:val="00F700FA"/>
    <w:rsid w:val="00F704C7"/>
    <w:rsid w:val="00F71F2A"/>
    <w:rsid w:val="00F77EF1"/>
    <w:rsid w:val="00F8080D"/>
    <w:rsid w:val="00F90E74"/>
    <w:rsid w:val="00F96E6C"/>
    <w:rsid w:val="00FA6275"/>
    <w:rsid w:val="00FB6EE7"/>
    <w:rsid w:val="00FC19D6"/>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513737120">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819/en" TargetMode="External"/><Relationship Id="rId5" Type="http://schemas.openxmlformats.org/officeDocument/2006/relationships/numbering" Target="numbering.xml"/><Relationship Id="rId15" Type="http://schemas.openxmlformats.org/officeDocument/2006/relationships/hyperlink" Target="Dan.Jablonski@jhuapl.ed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2.xml><?xml version="1.0" encoding="utf-8"?>
<ds:datastoreItem xmlns:ds="http://schemas.openxmlformats.org/officeDocument/2006/customXml" ds:itemID="{9DEC565A-7F7F-4413-8747-9A3D915C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4.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373</Words>
  <Characters>2128</Characters>
  <Application>Microsoft Office Word</Application>
  <DocSecurity>0</DocSecurity>
  <Lines>17</Lines>
  <Paragraphs>4</Paragraphs>
  <ScaleCrop>false</ScaleCrop>
  <Company>NASA/ODIN</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Andrew Meadows DAF A2/6LS</cp:lastModifiedBy>
  <cp:revision>14</cp:revision>
  <cp:lastPrinted>2020-09-11T16:56:00Z</cp:lastPrinted>
  <dcterms:created xsi:type="dcterms:W3CDTF">2024-03-18T15:51:00Z</dcterms:created>
  <dcterms:modified xsi:type="dcterms:W3CDTF">2024-03-18T16:00:00Z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