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6ACDC10"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D8578D">
              <w:rPr>
                <w:rFonts w:ascii="Arial" w:hAnsi="Arial"/>
              </w:rPr>
              <w:t>C</w:t>
            </w:r>
          </w:p>
        </w:tc>
        <w:tc>
          <w:tcPr>
            <w:tcW w:w="5008" w:type="dxa"/>
            <w:gridSpan w:val="2"/>
            <w:tcBorders>
              <w:top w:val="single" w:sz="6" w:space="0" w:color="auto"/>
              <w:right w:val="double" w:sz="6" w:space="0" w:color="auto"/>
            </w:tcBorders>
          </w:tcPr>
          <w:p w14:paraId="61048F8B" w14:textId="5EFF66F1"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D8578D">
              <w:rPr>
                <w:rFonts w:ascii="Arial" w:hAnsi="Arial"/>
              </w:rPr>
              <w:t>C</w:t>
            </w:r>
            <w:r w:rsidR="00EA1409">
              <w:rPr>
                <w:rFonts w:ascii="Arial" w:hAnsi="Arial"/>
              </w:rPr>
              <w:t>-</w:t>
            </w:r>
            <w:r w:rsidR="00113F43">
              <w:rPr>
                <w:rFonts w:ascii="Arial" w:hAnsi="Arial"/>
              </w:rPr>
              <w:t>01</w:t>
            </w:r>
            <w:r w:rsidR="006D5EFE">
              <w:rPr>
                <w:rFonts w:ascii="Arial" w:hAnsi="Arial"/>
              </w:rPr>
              <w:t>-</w:t>
            </w:r>
            <w:r w:rsidR="0067553F">
              <w:rPr>
                <w:rFonts w:ascii="Arial" w:hAnsi="Arial"/>
              </w:rPr>
              <w:t>fi</w:t>
            </w:r>
            <w:r w:rsidR="00F406B1">
              <w:rPr>
                <w:rFonts w:ascii="Arial" w:hAnsi="Arial"/>
              </w:rPr>
              <w:t>nal</w:t>
            </w:r>
            <w:r w:rsidR="0067553F">
              <w:rPr>
                <w:rFonts w:ascii="Arial" w:hAnsi="Arial"/>
              </w:rPr>
              <w:t>-draft</w:t>
            </w:r>
          </w:p>
        </w:tc>
      </w:tr>
      <w:tr w:rsidR="000D6DA7" w14:paraId="1FFDA5D2" w14:textId="77777777" w:rsidTr="00767C25">
        <w:trPr>
          <w:jc w:val="center"/>
        </w:trPr>
        <w:tc>
          <w:tcPr>
            <w:tcW w:w="4370" w:type="dxa"/>
            <w:tcBorders>
              <w:left w:val="double" w:sz="6" w:space="0" w:color="auto"/>
            </w:tcBorders>
          </w:tcPr>
          <w:p w14:paraId="35F17CA2" w14:textId="1B90E3B5"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B630C5">
              <w:rPr>
                <w:rFonts w:ascii="Arial" w:hAnsi="Arial"/>
              </w:rPr>
              <w:t>7</w:t>
            </w:r>
          </w:p>
        </w:tc>
        <w:tc>
          <w:tcPr>
            <w:tcW w:w="5008" w:type="dxa"/>
            <w:gridSpan w:val="2"/>
            <w:tcBorders>
              <w:right w:val="double" w:sz="6" w:space="0" w:color="auto"/>
            </w:tcBorders>
          </w:tcPr>
          <w:p w14:paraId="0C47225B" w14:textId="4E8046C1"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C035F">
              <w:rPr>
                <w:rFonts w:ascii="Arial" w:hAnsi="Arial"/>
              </w:rPr>
              <w:t xml:space="preserve"> </w:t>
            </w:r>
            <w:r w:rsidR="00407873">
              <w:rPr>
                <w:rFonts w:ascii="Arial" w:hAnsi="Arial"/>
              </w:rPr>
              <w:t xml:space="preserve">March </w:t>
            </w:r>
            <w:r w:rsidR="0067553F">
              <w:rPr>
                <w:rFonts w:ascii="Arial" w:hAnsi="Arial"/>
              </w:rPr>
              <w:t>18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3E81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B630C5">
              <w:rPr>
                <w:rFonts w:ascii="Arial" w:hAnsi="Arial" w:cs="Arial"/>
                <w:bCs/>
              </w:rPr>
              <w:t>5D</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381EB935" w14:textId="77777777" w:rsidR="0058660A" w:rsidRDefault="0058660A" w:rsidP="0058660A">
            <w:pPr>
              <w:spacing w:before="0"/>
              <w:ind w:left="144" w:right="144"/>
              <w:rPr>
                <w:rFonts w:ascii="Arial" w:hAnsi="Arial"/>
                <w:bCs/>
                <w:iCs/>
              </w:rPr>
            </w:pPr>
            <w:r>
              <w:rPr>
                <w:rFonts w:ascii="Arial" w:hAnsi="Arial"/>
                <w:bCs/>
                <w:iCs/>
              </w:rPr>
              <w:t>Chris Tourigny</w:t>
            </w:r>
          </w:p>
          <w:p w14:paraId="0DB40365" w14:textId="77777777" w:rsidR="0058660A" w:rsidRDefault="0058660A" w:rsidP="0058660A">
            <w:pPr>
              <w:spacing w:before="0"/>
              <w:ind w:left="144" w:right="144"/>
              <w:rPr>
                <w:rFonts w:ascii="Arial" w:hAnsi="Arial"/>
                <w:bCs/>
                <w:iCs/>
              </w:rPr>
            </w:pPr>
            <w:r>
              <w:rPr>
                <w:rFonts w:ascii="Arial" w:hAnsi="Arial"/>
                <w:bCs/>
                <w:iCs/>
              </w:rPr>
              <w:t>FAA Spectrum Engineering Services</w:t>
            </w:r>
          </w:p>
          <w:p w14:paraId="4DF2E4B3" w14:textId="77777777" w:rsidR="0058660A" w:rsidRDefault="0058660A" w:rsidP="0058660A">
            <w:pPr>
              <w:spacing w:before="0"/>
              <w:ind w:right="144"/>
              <w:rPr>
                <w:rFonts w:ascii="Arial" w:hAnsi="Arial"/>
                <w:bCs/>
                <w:iCs/>
              </w:rPr>
            </w:pPr>
          </w:p>
          <w:p w14:paraId="7A3C8AE7" w14:textId="77777777" w:rsidR="0058660A" w:rsidRDefault="0058660A" w:rsidP="0058660A">
            <w:pPr>
              <w:spacing w:before="0"/>
              <w:ind w:left="144" w:right="144"/>
              <w:rPr>
                <w:rFonts w:ascii="Arial" w:hAnsi="Arial"/>
                <w:bCs/>
                <w:iCs/>
              </w:rPr>
            </w:pPr>
            <w:r>
              <w:rPr>
                <w:rFonts w:ascii="Arial" w:hAnsi="Arial"/>
                <w:bCs/>
                <w:iCs/>
              </w:rPr>
              <w:t>Sandra Wright</w:t>
            </w:r>
          </w:p>
          <w:p w14:paraId="7FA9C4FD" w14:textId="77777777" w:rsidR="0058660A" w:rsidRDefault="0058660A" w:rsidP="0058660A">
            <w:pPr>
              <w:spacing w:before="0"/>
              <w:ind w:left="144" w:right="144"/>
              <w:rPr>
                <w:rFonts w:ascii="Arial" w:hAnsi="Arial"/>
                <w:bCs/>
                <w:iCs/>
              </w:rPr>
            </w:pPr>
            <w:r>
              <w:rPr>
                <w:rFonts w:ascii="Arial" w:hAnsi="Arial"/>
                <w:bCs/>
                <w:iCs/>
              </w:rPr>
              <w:t>FAA Spectrum Engineering Services</w:t>
            </w:r>
          </w:p>
          <w:p w14:paraId="2EF70E87" w14:textId="77777777" w:rsidR="0058660A" w:rsidRDefault="0058660A" w:rsidP="0058660A">
            <w:pPr>
              <w:spacing w:before="0"/>
              <w:ind w:left="144" w:right="144"/>
              <w:rPr>
                <w:rFonts w:ascii="Arial" w:hAnsi="Arial"/>
                <w:bCs/>
                <w:iCs/>
              </w:rPr>
            </w:pPr>
          </w:p>
          <w:p w14:paraId="49E80D58" w14:textId="2F4537D9" w:rsidR="001C3B66" w:rsidRDefault="001C3B66" w:rsidP="0058660A">
            <w:pPr>
              <w:spacing w:before="0"/>
              <w:ind w:left="144" w:right="144"/>
              <w:rPr>
                <w:rFonts w:ascii="Arial" w:hAnsi="Arial"/>
                <w:bCs/>
                <w:iCs/>
              </w:rPr>
            </w:pPr>
            <w:r>
              <w:rPr>
                <w:rFonts w:ascii="Arial" w:hAnsi="Arial"/>
                <w:bCs/>
                <w:iCs/>
              </w:rPr>
              <w:t>Amir Uzzaman</w:t>
            </w:r>
          </w:p>
          <w:p w14:paraId="73C2ED19" w14:textId="0150D01E" w:rsidR="001C3B66" w:rsidRDefault="001C3B66" w:rsidP="0058660A">
            <w:pPr>
              <w:spacing w:before="0"/>
              <w:ind w:left="144" w:right="144"/>
              <w:rPr>
                <w:rFonts w:ascii="Arial" w:hAnsi="Arial"/>
                <w:bCs/>
                <w:iCs/>
              </w:rPr>
            </w:pPr>
            <w:r>
              <w:rPr>
                <w:rFonts w:ascii="Arial" w:hAnsi="Arial"/>
                <w:bCs/>
                <w:iCs/>
              </w:rPr>
              <w:t>FAA Spectrum Engineering Services</w:t>
            </w:r>
          </w:p>
          <w:p w14:paraId="03F89F4A" w14:textId="77777777" w:rsidR="001C3B66" w:rsidRDefault="001C3B66" w:rsidP="0058660A">
            <w:pPr>
              <w:spacing w:before="0"/>
              <w:ind w:left="144" w:right="144"/>
              <w:rPr>
                <w:rFonts w:ascii="Arial" w:hAnsi="Arial"/>
                <w:bCs/>
                <w:iCs/>
              </w:rPr>
            </w:pPr>
          </w:p>
          <w:p w14:paraId="56F52B2E" w14:textId="77777777" w:rsidR="0058660A" w:rsidRDefault="0058660A" w:rsidP="0058660A">
            <w:pPr>
              <w:spacing w:before="0"/>
              <w:ind w:left="144" w:right="144"/>
              <w:rPr>
                <w:rFonts w:ascii="Arial" w:hAnsi="Arial"/>
                <w:bCs/>
                <w:iCs/>
              </w:rPr>
            </w:pPr>
            <w:r w:rsidRPr="00B14872">
              <w:rPr>
                <w:rFonts w:ascii="Arial" w:hAnsi="Arial"/>
                <w:bCs/>
                <w:iCs/>
              </w:rPr>
              <w:t>Andrew Meadows</w:t>
            </w:r>
          </w:p>
          <w:p w14:paraId="16867142" w14:textId="77777777" w:rsidR="0058660A" w:rsidRPr="00B14872" w:rsidRDefault="0058660A" w:rsidP="0058660A">
            <w:pPr>
              <w:spacing w:before="0"/>
              <w:ind w:left="144" w:right="144"/>
              <w:rPr>
                <w:rFonts w:ascii="Arial" w:hAnsi="Arial"/>
                <w:bCs/>
                <w:iCs/>
              </w:rPr>
            </w:pPr>
            <w:r w:rsidRPr="00B14872">
              <w:rPr>
                <w:rFonts w:ascii="Arial" w:hAnsi="Arial"/>
                <w:bCs/>
                <w:iCs/>
              </w:rPr>
              <w:t>AFSMO</w:t>
            </w:r>
          </w:p>
          <w:p w14:paraId="3EB3B9E2" w14:textId="77777777" w:rsidR="0058660A" w:rsidRPr="00B14872" w:rsidRDefault="0058660A" w:rsidP="0058660A">
            <w:pPr>
              <w:spacing w:before="0"/>
              <w:ind w:right="144"/>
              <w:rPr>
                <w:rFonts w:ascii="Arial" w:hAnsi="Arial"/>
                <w:bCs/>
                <w:iCs/>
              </w:rPr>
            </w:pPr>
          </w:p>
          <w:p w14:paraId="0FEEE2D4" w14:textId="77777777" w:rsidR="0058660A"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Arminder Singh</w:t>
            </w:r>
          </w:p>
          <w:p w14:paraId="738723A2" w14:textId="35C6EA77" w:rsidR="0058660A" w:rsidRPr="00B14872" w:rsidRDefault="0058660A" w:rsidP="00A304A6">
            <w:pPr>
              <w:spacing w:before="0"/>
              <w:ind w:right="144"/>
              <w:rPr>
                <w:rFonts w:ascii="Arial" w:hAnsi="Arial"/>
                <w:bCs/>
                <w:iCs/>
              </w:rPr>
            </w:pPr>
            <w:r>
              <w:rPr>
                <w:rFonts w:ascii="Arial" w:hAnsi="Arial"/>
                <w:bCs/>
                <w:iCs/>
              </w:rPr>
              <w:t xml:space="preserve">  </w:t>
            </w:r>
            <w:r w:rsidRPr="00B14872">
              <w:rPr>
                <w:rFonts w:ascii="Arial" w:hAnsi="Arial"/>
                <w:bCs/>
                <w:iCs/>
              </w:rPr>
              <w:t>eSimplicity support AFSMO</w:t>
            </w:r>
          </w:p>
          <w:p w14:paraId="226F03C0" w14:textId="77777777" w:rsidR="0058660A" w:rsidRDefault="0058660A" w:rsidP="0058660A">
            <w:pPr>
              <w:spacing w:before="0"/>
              <w:ind w:left="144" w:right="144"/>
              <w:rPr>
                <w:rFonts w:ascii="Arial" w:hAnsi="Arial"/>
                <w:bCs/>
                <w:iCs/>
              </w:rPr>
            </w:pPr>
          </w:p>
          <w:p w14:paraId="17EFA702" w14:textId="77777777" w:rsidR="0058660A" w:rsidRDefault="0058660A" w:rsidP="0058660A">
            <w:pPr>
              <w:spacing w:before="0"/>
              <w:ind w:left="144" w:right="144"/>
              <w:rPr>
                <w:rFonts w:ascii="Arial" w:hAnsi="Arial"/>
                <w:bCs/>
                <w:iCs/>
              </w:rPr>
            </w:pPr>
            <w:r>
              <w:rPr>
                <w:rFonts w:ascii="Arial" w:hAnsi="Arial"/>
                <w:bCs/>
                <w:iCs/>
              </w:rPr>
              <w:t>Michael Tran</w:t>
            </w:r>
          </w:p>
          <w:p w14:paraId="5FE6AB6D" w14:textId="77777777" w:rsidR="0058660A" w:rsidRPr="004C757E" w:rsidRDefault="0058660A" w:rsidP="0058660A">
            <w:pPr>
              <w:spacing w:before="0"/>
              <w:ind w:left="144" w:right="144"/>
              <w:rPr>
                <w:rFonts w:ascii="Arial" w:hAnsi="Arial"/>
                <w:bCs/>
                <w:iCs/>
              </w:rPr>
            </w:pPr>
            <w:r>
              <w:rPr>
                <w:rFonts w:ascii="Arial" w:hAnsi="Arial"/>
                <w:bCs/>
                <w:iCs/>
              </w:rPr>
              <w:t>MITRE support FAA</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2362246D" w14:textId="77777777" w:rsidR="0058660A" w:rsidRPr="00BC78F5" w:rsidRDefault="0058660A" w:rsidP="0058660A">
            <w:pPr>
              <w:spacing w:before="0"/>
              <w:ind w:left="144" w:right="144"/>
              <w:rPr>
                <w:rFonts w:ascii="Arial" w:hAnsi="Arial"/>
                <w:bCs/>
                <w:lang w:val="fr-FR"/>
              </w:rPr>
            </w:pPr>
            <w:r>
              <w:rPr>
                <w:rFonts w:ascii="Arial" w:hAnsi="Arial"/>
                <w:bCs/>
                <w:lang w:val="fr-FR"/>
              </w:rPr>
              <w:t xml:space="preserve">Phone: </w:t>
            </w:r>
            <w:r w:rsidRPr="00BC78F5">
              <w:rPr>
                <w:rFonts w:ascii="Arial" w:hAnsi="Arial"/>
                <w:bCs/>
                <w:lang w:val="fr-FR"/>
              </w:rPr>
              <w:t>202-</w:t>
            </w:r>
            <w:r>
              <w:rPr>
                <w:rFonts w:ascii="Arial" w:hAnsi="Arial"/>
                <w:bCs/>
                <w:lang w:val="fr-FR"/>
              </w:rPr>
              <w:t>267-3071</w:t>
            </w:r>
          </w:p>
          <w:p w14:paraId="071C3B80" w14:textId="77777777" w:rsidR="0058660A" w:rsidRPr="002C24F7" w:rsidRDefault="0058660A" w:rsidP="0058660A">
            <w:pPr>
              <w:spacing w:before="0"/>
              <w:ind w:left="144" w:right="144"/>
              <w:rPr>
                <w:rFonts w:ascii="Arial" w:hAnsi="Arial"/>
                <w:bCs/>
                <w:color w:val="000000"/>
                <w:lang w:val="fr-FR"/>
              </w:rPr>
            </w:pPr>
            <w:r>
              <w:rPr>
                <w:rFonts w:ascii="Arial" w:hAnsi="Arial"/>
                <w:bCs/>
                <w:color w:val="000000"/>
                <w:lang w:val="fr-FR"/>
              </w:rPr>
              <w:t>Email: chris.tourigny</w:t>
            </w:r>
            <w:r w:rsidRPr="00BC78F5">
              <w:rPr>
                <w:rFonts w:ascii="Arial" w:hAnsi="Arial"/>
                <w:bCs/>
                <w:color w:val="000000"/>
                <w:lang w:val="fr-FR"/>
              </w:rPr>
              <w:t>@faa.gov</w:t>
            </w:r>
          </w:p>
          <w:p w14:paraId="61233F11" w14:textId="77777777" w:rsidR="0058660A" w:rsidRDefault="0058660A" w:rsidP="0058660A">
            <w:pPr>
              <w:spacing w:before="0"/>
              <w:ind w:right="144"/>
              <w:rPr>
                <w:rFonts w:ascii="Arial" w:hAnsi="Arial"/>
                <w:bCs/>
                <w:lang w:val="fr-FR"/>
              </w:rPr>
            </w:pPr>
          </w:p>
          <w:p w14:paraId="20375767" w14:textId="77777777" w:rsidR="0058660A" w:rsidRPr="00C7252B" w:rsidRDefault="0058660A" w:rsidP="0058660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202-603-7094</w:t>
            </w:r>
          </w:p>
          <w:p w14:paraId="0620D74C" w14:textId="77777777" w:rsidR="0058660A" w:rsidRDefault="0058660A" w:rsidP="0058660A">
            <w:pPr>
              <w:spacing w:before="0"/>
              <w:ind w:right="144"/>
              <w:rPr>
                <w:rFonts w:ascii="Arial" w:hAnsi="Arial"/>
                <w:bCs/>
                <w:lang w:val="fr-FR"/>
              </w:rPr>
            </w:pPr>
            <w:r>
              <w:rPr>
                <w:rFonts w:ascii="Arial" w:hAnsi="Arial"/>
                <w:bCs/>
                <w:lang w:val="fr-FR"/>
              </w:rPr>
              <w:t xml:space="preserve">  Email: sandra.a.wright@faa.gov</w:t>
            </w:r>
          </w:p>
          <w:p w14:paraId="34F04006" w14:textId="77777777" w:rsidR="0058660A" w:rsidRDefault="0058660A" w:rsidP="0058660A">
            <w:pPr>
              <w:spacing w:before="0"/>
              <w:ind w:right="144"/>
              <w:rPr>
                <w:rFonts w:ascii="Arial" w:hAnsi="Arial"/>
                <w:bCs/>
                <w:lang w:val="fr-FR"/>
              </w:rPr>
            </w:pPr>
          </w:p>
          <w:p w14:paraId="67E38AB9" w14:textId="3285915B" w:rsidR="001C3B66" w:rsidRPr="00C7252B" w:rsidRDefault="001C3B66" w:rsidP="001C3B66">
            <w:pPr>
              <w:spacing w:before="0"/>
              <w:ind w:left="144" w:right="144"/>
              <w:rPr>
                <w:rFonts w:ascii="Arial" w:hAnsi="Arial"/>
                <w:bCs/>
                <w:lang w:val="fr-FR"/>
              </w:rPr>
            </w:pPr>
            <w:r w:rsidRPr="00C7252B">
              <w:rPr>
                <w:rFonts w:ascii="Arial" w:hAnsi="Arial"/>
                <w:bCs/>
                <w:lang w:val="fr-FR"/>
              </w:rPr>
              <w:t xml:space="preserve">Phone: </w:t>
            </w:r>
            <w:r w:rsidR="00562DE5">
              <w:rPr>
                <w:rFonts w:ascii="Arial" w:hAnsi="Arial"/>
                <w:bCs/>
                <w:lang w:val="fr-FR"/>
              </w:rPr>
              <w:t>860-794-2025</w:t>
            </w:r>
          </w:p>
          <w:p w14:paraId="1F4DD80A" w14:textId="65C8C21E" w:rsidR="001C3B66" w:rsidRDefault="001C3B66" w:rsidP="001C3B66">
            <w:pPr>
              <w:spacing w:before="0"/>
              <w:ind w:right="144"/>
              <w:rPr>
                <w:rFonts w:ascii="Arial" w:hAnsi="Arial"/>
                <w:bCs/>
                <w:lang w:val="fr-FR"/>
              </w:rPr>
            </w:pPr>
            <w:r>
              <w:rPr>
                <w:rFonts w:ascii="Arial" w:hAnsi="Arial"/>
                <w:bCs/>
                <w:lang w:val="fr-FR"/>
              </w:rPr>
              <w:t xml:space="preserve">  Email: </w:t>
            </w:r>
            <w:r w:rsidR="00562DE5">
              <w:rPr>
                <w:rFonts w:ascii="Arial" w:hAnsi="Arial"/>
                <w:bCs/>
                <w:lang w:val="fr-FR"/>
              </w:rPr>
              <w:t>amir.uzzaman</w:t>
            </w:r>
            <w:r>
              <w:rPr>
                <w:rFonts w:ascii="Arial" w:hAnsi="Arial"/>
                <w:bCs/>
                <w:lang w:val="fr-FR"/>
              </w:rPr>
              <w:t>@faa.gov</w:t>
            </w:r>
          </w:p>
          <w:p w14:paraId="15C49C8B" w14:textId="77777777" w:rsidR="001C3B66" w:rsidRDefault="001C3B66" w:rsidP="0058660A">
            <w:pPr>
              <w:spacing w:before="0"/>
              <w:ind w:right="144"/>
              <w:rPr>
                <w:rFonts w:ascii="Arial" w:hAnsi="Arial"/>
                <w:bCs/>
                <w:lang w:val="fr-FR"/>
              </w:rPr>
            </w:pPr>
          </w:p>
          <w:p w14:paraId="7FD4EF9B"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26F90DD0"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0E502D36" w14:textId="77777777" w:rsidR="00795449" w:rsidRDefault="00795449" w:rsidP="0058660A">
            <w:pPr>
              <w:spacing w:before="0"/>
              <w:ind w:right="144"/>
              <w:rPr>
                <w:rFonts w:ascii="Arial" w:hAnsi="Arial"/>
                <w:bCs/>
                <w:iCs/>
              </w:rPr>
            </w:pPr>
          </w:p>
          <w:p w14:paraId="3B93ABD2" w14:textId="71033428" w:rsidR="0058660A" w:rsidRDefault="00795449" w:rsidP="0058660A">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281-865-8678</w:t>
            </w:r>
          </w:p>
          <w:p w14:paraId="2B33672A" w14:textId="1D4FAE9E"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arminder.singh@esimplicity.com</w:t>
            </w:r>
          </w:p>
          <w:p w14:paraId="4B6009F2" w14:textId="2938A616" w:rsidR="0058660A" w:rsidRPr="00475C63" w:rsidRDefault="0058660A" w:rsidP="0058660A">
            <w:pPr>
              <w:spacing w:before="0"/>
              <w:ind w:right="144"/>
              <w:rPr>
                <w:rFonts w:ascii="Arial" w:hAnsi="Arial"/>
                <w:bCs/>
                <w:iCs/>
              </w:rPr>
            </w:pPr>
            <w:r>
              <w:rPr>
                <w:rFonts w:ascii="Arial" w:hAnsi="Arial"/>
                <w:bCs/>
                <w:iCs/>
              </w:rPr>
              <w:t xml:space="preserve">  </w:t>
            </w:r>
          </w:p>
          <w:p w14:paraId="3E6A59C3" w14:textId="77777777" w:rsidR="0058660A" w:rsidRPr="00C7252B" w:rsidRDefault="0058660A" w:rsidP="0058660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703-593-9969</w:t>
            </w:r>
          </w:p>
          <w:p w14:paraId="1102674F" w14:textId="77777777" w:rsidR="0058660A" w:rsidRDefault="0058660A" w:rsidP="0058660A">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4DDD6642" w:rsidR="000D6DA7" w:rsidRPr="00001E89" w:rsidRDefault="000D6DA7" w:rsidP="00475C6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B630C5">
              <w:rPr>
                <w:rFonts w:ascii="Arial" w:hAnsi="Arial"/>
                <w:bCs/>
              </w:rPr>
              <w:t>5D</w:t>
            </w:r>
            <w:r w:rsidR="006D5EFE">
              <w:rPr>
                <w:rFonts w:ascii="Arial" w:hAnsi="Arial"/>
                <w:bCs/>
              </w:rPr>
              <w:t xml:space="preserve"> regarding </w:t>
            </w:r>
            <w:bookmarkStart w:id="1" w:name="_Hlk157164661"/>
            <w:r w:rsidR="006D5EFE">
              <w:rPr>
                <w:rFonts w:ascii="Arial" w:hAnsi="Arial"/>
                <w:bCs/>
              </w:rPr>
              <w:t>AI 1.</w:t>
            </w:r>
            <w:r w:rsidR="00B630C5">
              <w:rPr>
                <w:rFonts w:ascii="Arial" w:hAnsi="Arial"/>
                <w:bCs/>
              </w:rPr>
              <w:t>7</w:t>
            </w:r>
            <w:r w:rsidR="000F1E16">
              <w:rPr>
                <w:rFonts w:ascii="Arial" w:hAnsi="Arial"/>
                <w:bCs/>
              </w:rPr>
              <w:t xml:space="preserve">, </w:t>
            </w:r>
            <w:bookmarkEnd w:id="1"/>
            <w:r w:rsidR="000F1E16">
              <w:rPr>
                <w:rFonts w:ascii="Arial" w:hAnsi="Arial"/>
                <w:bCs/>
              </w:rPr>
              <w:t xml:space="preserve">which will allow WP </w:t>
            </w:r>
            <w:r w:rsidR="00B630C5">
              <w:rPr>
                <w:rFonts w:ascii="Arial" w:hAnsi="Arial"/>
                <w:bCs/>
              </w:rPr>
              <w:t>5D</w:t>
            </w:r>
            <w:r w:rsidR="000F1E16">
              <w:rPr>
                <w:rFonts w:ascii="Arial" w:hAnsi="Arial"/>
                <w:bCs/>
              </w:rPr>
              <w:t xml:space="preserve"> to proceed with its planning</w:t>
            </w:r>
            <w:r w:rsidR="00475C6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7D8B1E24"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B630C5">
              <w:rPr>
                <w:rFonts w:ascii="Arial" w:hAnsi="Arial"/>
                <w:b/>
              </w:rPr>
              <w:t>256</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B630C5">
              <w:rPr>
                <w:rFonts w:ascii="Arial" w:hAnsi="Arial"/>
                <w:bCs/>
              </w:rPr>
              <w:t>7</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w:t>
            </w:r>
            <w:r w:rsidR="00B630C5">
              <w:rPr>
                <w:rFonts w:ascii="Arial" w:hAnsi="Arial"/>
                <w:bCs/>
              </w:rPr>
              <w:t>5D</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4" w:name="_Hlk157177192"/>
            <w:ins w:id="5" w:author="Michael Tran Ph.D." w:date="2024-03-18T12:20:00Z">
              <w:r w:rsidR="003B5D45">
                <w:rPr>
                  <w:rFonts w:ascii="Arial" w:hAnsi="Arial"/>
                  <w:bCs/>
                </w:rPr>
                <w:t xml:space="preserve">fixed </w:t>
              </w:r>
            </w:ins>
            <w:r w:rsidR="00B630C5">
              <w:rPr>
                <w:rFonts w:ascii="Arial" w:hAnsi="Arial"/>
                <w:bCs/>
              </w:rPr>
              <w:t xml:space="preserve">systems </w:t>
            </w:r>
            <w:bookmarkStart w:id="6" w:name="_Hlk157177590"/>
            <w:r w:rsidR="00B630C5">
              <w:rPr>
                <w:rFonts w:ascii="Arial" w:hAnsi="Arial"/>
                <w:bCs/>
              </w:rPr>
              <w:t>operating</w:t>
            </w:r>
            <w:r w:rsidR="00B630C5" w:rsidRPr="00B630C5">
              <w:rPr>
                <w:rFonts w:ascii="Arial" w:hAnsi="Arial"/>
                <w:bCs/>
              </w:rPr>
              <w:t xml:space="preserve"> in</w:t>
            </w:r>
            <w:bookmarkEnd w:id="4"/>
            <w:ins w:id="7" w:author="Michael Tran Ph.D." w:date="2024-03-22T14:07:00Z">
              <w:r w:rsidR="00CA380F">
                <w:rPr>
                  <w:rFonts w:ascii="Arial" w:hAnsi="Arial"/>
                  <w:bCs/>
                </w:rPr>
                <w:t>-ban</w:t>
              </w:r>
            </w:ins>
            <w:ins w:id="8" w:author="Michael Tran Ph.D." w:date="2024-03-22T14:08:00Z">
              <w:r w:rsidR="00CA380F">
                <w:rPr>
                  <w:rFonts w:ascii="Arial" w:hAnsi="Arial"/>
                  <w:bCs/>
                </w:rPr>
                <w:t xml:space="preserve">ds </w:t>
              </w:r>
            </w:ins>
            <w:ins w:id="9" w:author="Michael Tran Ph.D." w:date="2024-03-22T14:10:00Z">
              <w:r w:rsidR="00CA380F">
                <w:rPr>
                  <w:rFonts w:ascii="Arial" w:hAnsi="Arial"/>
                  <w:bCs/>
                </w:rPr>
                <w:t>or</w:t>
              </w:r>
            </w:ins>
            <w:ins w:id="10" w:author="Michael Tran Ph.D." w:date="2024-03-22T14:08:00Z">
              <w:r w:rsidR="00CA380F">
                <w:rPr>
                  <w:rFonts w:ascii="Arial" w:hAnsi="Arial"/>
                  <w:bCs/>
                </w:rPr>
                <w:t xml:space="preserve"> adjacent bands</w:t>
              </w:r>
            </w:ins>
            <w:ins w:id="11" w:author="Michael Tran Ph.D." w:date="2024-03-26T10:27:00Z" w16du:dateUtc="2024-03-26T14:27:00Z">
              <w:r w:rsidR="001C1C20">
                <w:rPr>
                  <w:rFonts w:ascii="Arial" w:hAnsi="Arial"/>
                  <w:bCs/>
                </w:rPr>
                <w:t>, as appropriate,</w:t>
              </w:r>
            </w:ins>
            <w:ins w:id="12" w:author="Michael Tran Ph.D." w:date="2024-03-22T14:08:00Z">
              <w:r w:rsidR="00CA380F">
                <w:rPr>
                  <w:rFonts w:ascii="Arial" w:hAnsi="Arial"/>
                  <w:bCs/>
                </w:rPr>
                <w:t xml:space="preserve"> to</w:t>
              </w:r>
            </w:ins>
            <w:r w:rsidR="00D8578D">
              <w:rPr>
                <w:rFonts w:ascii="Arial" w:hAnsi="Arial"/>
                <w:bCs/>
              </w:rPr>
              <w:t xml:space="preserve"> the </w:t>
            </w:r>
            <w:del w:id="13" w:author="Michael Tran Ph.D." w:date="2024-03-22T14:08:00Z">
              <w:r w:rsidR="00F103E8" w:rsidDel="00CA380F">
                <w:rPr>
                  <w:rFonts w:ascii="Arial" w:hAnsi="Arial"/>
                  <w:bCs/>
                </w:rPr>
                <w:delText>FS</w:delText>
              </w:r>
            </w:del>
            <w:ins w:id="14" w:author="Michael Tran Ph.D." w:date="2024-03-22T14:08:00Z">
              <w:r w:rsidR="00CA380F">
                <w:rPr>
                  <w:rFonts w:ascii="Arial" w:hAnsi="Arial"/>
                  <w:bCs/>
                </w:rPr>
                <w:t>proposed</w:t>
              </w:r>
            </w:ins>
            <w:r w:rsidR="00F103E8">
              <w:rPr>
                <w:rFonts w:ascii="Arial" w:hAnsi="Arial"/>
                <w:bCs/>
              </w:rPr>
              <w:t xml:space="preserve"> </w:t>
            </w:r>
            <w:r w:rsidR="00D8578D">
              <w:rPr>
                <w:rFonts w:ascii="Arial" w:hAnsi="Arial"/>
                <w:bCs/>
              </w:rPr>
              <w:t>frequency bands</w:t>
            </w:r>
            <w:ins w:id="15" w:author="Michael Tran Ph.D." w:date="2024-03-22T14:08:00Z">
              <w:r w:rsidR="00CA380F">
                <w:rPr>
                  <w:rFonts w:ascii="Arial" w:hAnsi="Arial"/>
                  <w:bCs/>
                </w:rPr>
                <w:t xml:space="preserve"> under WRC-27 AI 1.7</w:t>
              </w:r>
            </w:ins>
            <w:del w:id="16" w:author="Michael Tran Ph.D." w:date="2024-03-22T14:09:00Z">
              <w:r w:rsidR="00D8578D" w:rsidDel="00CA380F">
                <w:rPr>
                  <w:rFonts w:ascii="Arial" w:hAnsi="Arial"/>
                  <w:bCs/>
                </w:rPr>
                <w:delText xml:space="preserve"> </w:delText>
              </w:r>
              <w:r w:rsidR="00943C9A" w:rsidDel="00CA380F">
                <w:rPr>
                  <w:rFonts w:ascii="Arial" w:hAnsi="Arial"/>
                  <w:bCs/>
                </w:rPr>
                <w:delText>4 400</w:delText>
              </w:r>
            </w:del>
            <w:del w:id="17" w:author="Michael Tran Ph.D." w:date="2024-03-22T14:08:00Z">
              <w:r w:rsidR="00943C9A" w:rsidDel="00CA380F">
                <w:rPr>
                  <w:rFonts w:ascii="Arial" w:hAnsi="Arial"/>
                  <w:bCs/>
                </w:rPr>
                <w:delText xml:space="preserve">-4 800, </w:delText>
              </w:r>
              <w:r w:rsidR="00D8578D" w:rsidRPr="00D8578D" w:rsidDel="00CA380F">
                <w:rPr>
                  <w:rFonts w:ascii="Arial" w:hAnsi="Arial"/>
                  <w:bCs/>
                </w:rPr>
                <w:delText>7 125-8 400 MHz and 14.8-15.35 GHz</w:delText>
              </w:r>
            </w:del>
            <w:bookmarkEnd w:id="6"/>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18" w:name="ditulogo"/>
            <w:bookmarkEnd w:id="18"/>
            <w:r>
              <w:rPr>
                <w:noProof/>
                <w:lang w:val="en-US"/>
              </w:rPr>
              <w:drawing>
                <wp:inline distT="0" distB="0" distL="0" distR="0" wp14:anchorId="35365F55" wp14:editId="3678ED3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19" w:name="recibido"/>
            <w:bookmarkStart w:id="20" w:name="dnum" w:colFirst="1" w:colLast="1"/>
            <w:bookmarkEnd w:id="19"/>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011DA39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B630C5">
              <w:rPr>
                <w:rFonts w:ascii="Verdana" w:hAnsi="Verdana"/>
                <w:sz w:val="20"/>
              </w:rPr>
              <w:t>7</w:t>
            </w:r>
          </w:p>
        </w:tc>
        <w:tc>
          <w:tcPr>
            <w:tcW w:w="3402" w:type="dxa"/>
          </w:tcPr>
          <w:p w14:paraId="4A6BC715" w14:textId="497C992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D8578D">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21" w:name="ddate" w:colFirst="1" w:colLast="1"/>
            <w:bookmarkEnd w:id="20"/>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22" w:name="dorlang" w:colFirst="1" w:colLast="1"/>
            <w:bookmarkEnd w:id="21"/>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23" w:name="dsource" w:colFirst="0" w:colLast="0"/>
            <w:bookmarkEnd w:id="22"/>
            <w:r>
              <w:rPr>
                <w:lang w:eastAsia="zh-CN"/>
              </w:rPr>
              <w:t>United States of America</w:t>
            </w:r>
          </w:p>
        </w:tc>
      </w:tr>
      <w:tr w:rsidR="009F2ED2" w14:paraId="4C6405C7" w14:textId="77777777" w:rsidTr="00C2563C">
        <w:trPr>
          <w:cantSplit/>
        </w:trPr>
        <w:tc>
          <w:tcPr>
            <w:tcW w:w="9889" w:type="dxa"/>
            <w:gridSpan w:val="2"/>
          </w:tcPr>
          <w:p w14:paraId="0F46370F" w14:textId="5B058C11" w:rsidR="009F2ED2" w:rsidRDefault="0010217F" w:rsidP="00C2563C">
            <w:pPr>
              <w:pStyle w:val="Title1"/>
              <w:rPr>
                <w:lang w:val="en-US" w:eastAsia="zh-CN"/>
              </w:rPr>
            </w:pPr>
            <w:bookmarkStart w:id="24" w:name="drec" w:colFirst="0" w:colLast="0"/>
            <w:bookmarkEnd w:id="23"/>
            <w:r>
              <w:rPr>
                <w:lang w:val="en-US" w:eastAsia="zh-CN"/>
              </w:rPr>
              <w:t>proposed</w:t>
            </w:r>
            <w:r w:rsidR="003C35D1">
              <w:rPr>
                <w:lang w:val="en-US" w:eastAsia="zh-CN"/>
              </w:rPr>
              <w:t xml:space="preserve"> draft</w:t>
            </w:r>
            <w:r>
              <w:rPr>
                <w:lang w:val="en-US" w:eastAsia="zh-CN"/>
              </w:rPr>
              <w:t xml:space="preserve"> reply liaison statement to Working party </w:t>
            </w:r>
            <w:r w:rsidR="00B630C5">
              <w:rPr>
                <w:lang w:val="en-US" w:eastAsia="zh-CN"/>
              </w:rPr>
              <w:t>5D</w:t>
            </w:r>
          </w:p>
          <w:p w14:paraId="13BAFDD0" w14:textId="77777777" w:rsidR="00801BBD" w:rsidRPr="00801BBD" w:rsidRDefault="00801BBD" w:rsidP="00801BBD">
            <w:pPr>
              <w:rPr>
                <w:lang w:val="en-US" w:eastAsia="zh-CN"/>
              </w:rPr>
            </w:pPr>
          </w:p>
          <w:p w14:paraId="07A7D35B" w14:textId="579CDD1B"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w:t>
            </w:r>
            <w:r w:rsidR="00B630C5">
              <w:rPr>
                <w:b/>
                <w:lang w:val="en-US" w:eastAsia="zh-CN"/>
              </w:rPr>
              <w:t>7</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25" w:name="dtitle1" w:colFirst="0" w:colLast="0"/>
            <w:bookmarkEnd w:id="24"/>
          </w:p>
        </w:tc>
      </w:tr>
    </w:tbl>
    <w:p w14:paraId="40E9AD95" w14:textId="77777777" w:rsidR="009F2ED2" w:rsidRPr="00CF76AA" w:rsidRDefault="009F2ED2" w:rsidP="009F2ED2">
      <w:pPr>
        <w:rPr>
          <w:b/>
          <w:lang w:val="en-US" w:eastAsia="zh-CN"/>
        </w:rPr>
      </w:pPr>
      <w:bookmarkStart w:id="26" w:name="dbreak"/>
      <w:bookmarkEnd w:id="25"/>
      <w:bookmarkEnd w:id="26"/>
      <w:r w:rsidRPr="00CF76AA">
        <w:rPr>
          <w:b/>
          <w:lang w:val="en-US" w:eastAsia="zh-CN"/>
        </w:rPr>
        <w:t>Introduction</w:t>
      </w:r>
    </w:p>
    <w:p w14:paraId="3900758C" w14:textId="1FF4EA24" w:rsidR="000F022A" w:rsidRPr="00A74C6B" w:rsidRDefault="00640FF8" w:rsidP="009F2ED2">
      <w:pPr>
        <w:rPr>
          <w:bCs/>
          <w:lang w:eastAsia="zh-CN"/>
        </w:rPr>
      </w:pPr>
      <w:r w:rsidRPr="009A7100">
        <w:rPr>
          <w:bCs/>
          <w:lang w:eastAsia="zh-CN"/>
        </w:rPr>
        <w:t>WRC-27 Agenda Item 1.</w:t>
      </w:r>
      <w:r w:rsidR="00B630C5" w:rsidRPr="009A7100">
        <w:rPr>
          <w:bCs/>
          <w:lang w:eastAsia="zh-CN"/>
        </w:rPr>
        <w:t>7</w:t>
      </w:r>
      <w:r w:rsidRPr="009A7100">
        <w:rPr>
          <w:bCs/>
          <w:lang w:eastAsia="zh-CN"/>
        </w:rPr>
        <w:t xml:space="preserve"> considers </w:t>
      </w:r>
      <w:r w:rsidR="00B630C5" w:rsidRPr="009A7100">
        <w:rPr>
          <w:bCs/>
          <w:lang w:eastAsia="zh-CN"/>
        </w:rPr>
        <w:t xml:space="preserve">studies on sharing and compatibility and develop technical conditions for the use of International Mobile Telecommunications (IMT) in the frequency bands 4 400-4 800 MHz, 7 125-8 400 MHz (or parts thereof), and 14.8-15.35 GHz taking into account existing primary services operating in these, and adjacent, frequency bands, in accordance with Resolution </w:t>
      </w:r>
      <w:r w:rsidR="00B630C5" w:rsidRPr="009A7100">
        <w:rPr>
          <w:b/>
          <w:lang w:eastAsia="zh-CN"/>
        </w:rPr>
        <w:t>256 (WRC-23)</w:t>
      </w:r>
      <w:r w:rsidRPr="009A7100">
        <w:rPr>
          <w:bCs/>
          <w:lang w:eastAsia="zh-CN"/>
        </w:rPr>
        <w:t>.  T</w:t>
      </w:r>
      <w:r w:rsidR="0010217F" w:rsidRPr="009A7100">
        <w:rPr>
          <w:bCs/>
          <w:lang w:eastAsia="zh-CN"/>
        </w:rPr>
        <w:t xml:space="preserve">his contribution proposes a draft reply liaison statement to WP </w:t>
      </w:r>
      <w:r w:rsidR="00BA4019" w:rsidRPr="009A7100">
        <w:rPr>
          <w:bCs/>
          <w:lang w:eastAsia="zh-CN"/>
        </w:rPr>
        <w:t>5D</w:t>
      </w:r>
      <w:r w:rsidR="0010217F" w:rsidRPr="009A7100">
        <w:rPr>
          <w:bCs/>
          <w:lang w:eastAsia="zh-CN"/>
        </w:rPr>
        <w:t xml:space="preserve"> with </w:t>
      </w:r>
      <w:r w:rsidRPr="009A7100">
        <w:rPr>
          <w:bCs/>
          <w:lang w:eastAsia="zh-CN"/>
        </w:rPr>
        <w:t>relevant</w:t>
      </w:r>
      <w:r w:rsidR="0010217F" w:rsidRPr="009A7100">
        <w:rPr>
          <w:bCs/>
          <w:lang w:eastAsia="zh-CN"/>
        </w:rPr>
        <w:t xml:space="preserve"> </w:t>
      </w:r>
      <w:r w:rsidR="00E05C0C" w:rsidRPr="009A7100">
        <w:rPr>
          <w:bCs/>
          <w:lang w:eastAsia="zh-CN"/>
        </w:rPr>
        <w:t xml:space="preserve">technical </w:t>
      </w:r>
      <w:r w:rsidR="0010217F" w:rsidRPr="009A7100">
        <w:rPr>
          <w:bCs/>
          <w:lang w:eastAsia="zh-CN"/>
        </w:rPr>
        <w:t xml:space="preserve">information of </w:t>
      </w:r>
      <w:r w:rsidR="00113F43" w:rsidRPr="009A7100">
        <w:rPr>
          <w:bCs/>
          <w:lang w:eastAsia="zh-CN"/>
        </w:rPr>
        <w:t xml:space="preserve">fixed </w:t>
      </w:r>
      <w:r w:rsidR="00BA4019" w:rsidRPr="009A7100">
        <w:rPr>
          <w:bCs/>
          <w:lang w:eastAsia="zh-CN"/>
        </w:rPr>
        <w:t xml:space="preserve">systems </w:t>
      </w:r>
      <w:r w:rsidR="00D8578D" w:rsidRPr="009A7100">
        <w:rPr>
          <w:bCs/>
          <w:lang w:eastAsia="zh-CN"/>
        </w:rPr>
        <w:t>operating in</w:t>
      </w:r>
      <w:ins w:id="27" w:author="Michael Tran Ph.D." w:date="2024-03-22T14:09:00Z">
        <w:r w:rsidR="00CA380F">
          <w:rPr>
            <w:bCs/>
            <w:lang w:eastAsia="zh-CN"/>
          </w:rPr>
          <w:t>-</w:t>
        </w:r>
      </w:ins>
      <w:ins w:id="28" w:author="Michael Tran Ph.D." w:date="2024-03-22T14:10:00Z">
        <w:r w:rsidR="00CA380F">
          <w:rPr>
            <w:bCs/>
            <w:lang w:eastAsia="zh-CN"/>
          </w:rPr>
          <w:t>bands or adjacent bands</w:t>
        </w:r>
      </w:ins>
      <w:ins w:id="29" w:author="Michael Tran Ph.D." w:date="2024-03-26T10:27:00Z" w16du:dateUtc="2024-03-26T14:27:00Z">
        <w:r w:rsidR="001C1C20">
          <w:rPr>
            <w:bCs/>
            <w:lang w:eastAsia="zh-CN"/>
          </w:rPr>
          <w:t>, as appropriate,</w:t>
        </w:r>
      </w:ins>
      <w:r w:rsidR="00D8578D" w:rsidRPr="009A7100">
        <w:rPr>
          <w:bCs/>
          <w:lang w:eastAsia="zh-CN"/>
        </w:rPr>
        <w:t xml:space="preserve"> </w:t>
      </w:r>
      <w:ins w:id="30" w:author="Michael Tran Ph.D." w:date="2024-03-22T14:10:00Z">
        <w:r w:rsidR="00CA380F">
          <w:rPr>
            <w:bCs/>
            <w:lang w:eastAsia="zh-CN"/>
          </w:rPr>
          <w:t xml:space="preserve">to </w:t>
        </w:r>
      </w:ins>
      <w:r w:rsidR="00D8578D" w:rsidRPr="009A7100">
        <w:rPr>
          <w:bCs/>
          <w:lang w:eastAsia="zh-CN"/>
        </w:rPr>
        <w:t xml:space="preserve">the </w:t>
      </w:r>
      <w:del w:id="31" w:author="Michael Tran Ph.D." w:date="2024-03-22T14:10:00Z">
        <w:r w:rsidR="00113F43" w:rsidRPr="009A7100" w:rsidDel="00CA380F">
          <w:rPr>
            <w:bCs/>
            <w:lang w:eastAsia="zh-CN"/>
          </w:rPr>
          <w:delText>fixed service</w:delText>
        </w:r>
      </w:del>
      <w:ins w:id="32" w:author="Michael Tran Ph.D." w:date="2024-03-22T14:10:00Z">
        <w:r w:rsidR="00CA380F">
          <w:rPr>
            <w:bCs/>
            <w:lang w:eastAsia="zh-CN"/>
          </w:rPr>
          <w:t xml:space="preserve"> proposed</w:t>
        </w:r>
      </w:ins>
      <w:r w:rsidR="00F103E8" w:rsidRPr="009A7100">
        <w:rPr>
          <w:bCs/>
          <w:lang w:eastAsia="zh-CN"/>
        </w:rPr>
        <w:t xml:space="preserve"> </w:t>
      </w:r>
      <w:r w:rsidR="00D8578D" w:rsidRPr="009A7100">
        <w:rPr>
          <w:bCs/>
          <w:lang w:eastAsia="zh-CN"/>
        </w:rPr>
        <w:t>frequency bands</w:t>
      </w:r>
      <w:ins w:id="33" w:author="Michael Tran Ph.D." w:date="2024-03-22T14:10:00Z">
        <w:r w:rsidR="00CA380F">
          <w:rPr>
            <w:bCs/>
            <w:lang w:eastAsia="zh-CN"/>
          </w:rPr>
          <w:t xml:space="preserve"> under WR</w:t>
        </w:r>
      </w:ins>
      <w:ins w:id="34" w:author="Michael Tran Ph.D." w:date="2024-03-22T14:11:00Z">
        <w:r w:rsidR="00CA380F">
          <w:rPr>
            <w:bCs/>
            <w:lang w:eastAsia="zh-CN"/>
          </w:rPr>
          <w:t>C-27 AI 1.7</w:t>
        </w:r>
      </w:ins>
      <w:del w:id="35" w:author="Michael Tran Ph.D." w:date="2024-03-22T14:11:00Z">
        <w:r w:rsidR="00D8578D" w:rsidRPr="009A7100" w:rsidDel="00CA380F">
          <w:rPr>
            <w:bCs/>
            <w:lang w:eastAsia="zh-CN"/>
          </w:rPr>
          <w:delText xml:space="preserve"> </w:delText>
        </w:r>
        <w:r w:rsidR="00943C9A" w:rsidDel="00CA380F">
          <w:rPr>
            <w:bCs/>
            <w:lang w:eastAsia="zh-CN"/>
          </w:rPr>
          <w:delText xml:space="preserve">4 400-4 800 MHz, </w:delText>
        </w:r>
        <w:r w:rsidR="00D8578D" w:rsidRPr="009A7100" w:rsidDel="00CA380F">
          <w:rPr>
            <w:bCs/>
            <w:lang w:eastAsia="zh-CN"/>
          </w:rPr>
          <w:delText>7 125-8 400 MHz</w:delText>
        </w:r>
        <w:r w:rsidR="0067553F" w:rsidDel="00CA380F">
          <w:rPr>
            <w:bCs/>
            <w:lang w:eastAsia="zh-CN"/>
          </w:rPr>
          <w:delText>,</w:delText>
        </w:r>
        <w:r w:rsidR="00D8578D" w:rsidRPr="009A7100" w:rsidDel="00CA380F">
          <w:rPr>
            <w:bCs/>
            <w:lang w:eastAsia="zh-CN"/>
          </w:rPr>
          <w:delText xml:space="preserve"> and 14.8-15.35 GHz</w:delText>
        </w:r>
      </w:del>
      <w:r w:rsidR="0010217F" w:rsidRPr="0010217F">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7F6734C4" w:rsidR="00085E28" w:rsidRDefault="009521ED" w:rsidP="009D7E2B">
      <w:pPr>
        <w:pStyle w:val="Heading1"/>
        <w:spacing w:line="360" w:lineRule="auto"/>
        <w:jc w:val="center"/>
        <w:rPr>
          <w:lang w:val="en-US"/>
        </w:rPr>
      </w:pPr>
      <w:r>
        <w:rPr>
          <w:lang w:val="en-US"/>
        </w:rPr>
        <w:t>Working Party 5</w:t>
      </w:r>
      <w:r w:rsidR="00D8578D">
        <w:rPr>
          <w:lang w:val="en-US"/>
        </w:rPr>
        <w:t>C</w:t>
      </w:r>
    </w:p>
    <w:p w14:paraId="694DFBFD" w14:textId="19F0E6C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r w:rsidR="00BA4019">
        <w:rPr>
          <w:lang w:val="en-US"/>
        </w:rPr>
        <w:t>5D</w:t>
      </w:r>
      <w:r w:rsidR="00E05C0C">
        <w:rPr>
          <w:lang w:val="en-US"/>
        </w:rPr>
        <w:t xml:space="preserve"> </w:t>
      </w:r>
    </w:p>
    <w:p w14:paraId="4E8F54F1" w14:textId="48193D6B" w:rsidR="009F037B" w:rsidRDefault="008765F1" w:rsidP="008765F1">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7</w:t>
      </w:r>
    </w:p>
    <w:p w14:paraId="73ACC564" w14:textId="77777777" w:rsidR="004C74C9" w:rsidRPr="004C74C9" w:rsidRDefault="004C74C9" w:rsidP="004C74C9">
      <w:pPr>
        <w:rPr>
          <w:lang w:val="en-US"/>
        </w:rPr>
      </w:pPr>
    </w:p>
    <w:p w14:paraId="2D982D87" w14:textId="73AA5FA4" w:rsidR="009B1455" w:rsidRPr="009B1455" w:rsidRDefault="009B1455" w:rsidP="009B1455">
      <w:pPr>
        <w:rPr>
          <w:lang w:val="en-US"/>
        </w:rPr>
      </w:pPr>
      <w:r w:rsidRPr="009B1455">
        <w:rPr>
          <w:lang w:val="en-US"/>
        </w:rPr>
        <w:t xml:space="preserve">Working Party (WP) 5C thanks WP </w:t>
      </w:r>
      <w:r w:rsidR="00943C9A">
        <w:rPr>
          <w:lang w:val="en-US"/>
        </w:rPr>
        <w:t>5</w:t>
      </w:r>
      <w:r w:rsidR="00DC449E">
        <w:rPr>
          <w:lang w:val="en-US"/>
        </w:rPr>
        <w:t>D</w:t>
      </w:r>
      <w:r w:rsidRPr="009B1455">
        <w:rPr>
          <w:lang w:val="en-US"/>
        </w:rPr>
        <w:t xml:space="preserve"> for its liaison statement (</w:t>
      </w:r>
      <w:r w:rsidRPr="00430787">
        <w:rPr>
          <w:lang w:val="en-US"/>
        </w:rPr>
        <w:t>Document 5C/</w:t>
      </w:r>
      <w:r w:rsidR="00430787">
        <w:rPr>
          <w:lang w:val="en-US"/>
        </w:rPr>
        <w:t>5</w:t>
      </w:r>
      <w:r w:rsidRPr="009B1455">
        <w:rPr>
          <w:lang w:val="en-US"/>
        </w:rPr>
        <w:t xml:space="preserve">), requesting the characteristics and protection criteria </w:t>
      </w:r>
      <w:r w:rsidR="00BA26E8">
        <w:rPr>
          <w:lang w:val="en-US"/>
        </w:rPr>
        <w:t>of the</w:t>
      </w:r>
      <w:r w:rsidRPr="009B1455">
        <w:rPr>
          <w:lang w:val="en-US"/>
        </w:rPr>
        <w:t xml:space="preserve"> fixed service (FS) systems operating in</w:t>
      </w:r>
      <w:ins w:id="36" w:author="Michael Tran Ph.D." w:date="2024-03-22T11:45:00Z">
        <w:r w:rsidR="00791C9E">
          <w:rPr>
            <w:lang w:val="en-US"/>
          </w:rPr>
          <w:t xml:space="preserve">-bands </w:t>
        </w:r>
      </w:ins>
      <w:ins w:id="37" w:author="Michael Tran Ph.D." w:date="2024-03-22T14:11:00Z">
        <w:r w:rsidR="00CA380F">
          <w:rPr>
            <w:lang w:val="en-US"/>
          </w:rPr>
          <w:t>or</w:t>
        </w:r>
      </w:ins>
      <w:ins w:id="38" w:author="Michael Tran Ph.D." w:date="2024-03-22T11:45:00Z">
        <w:r w:rsidR="00791C9E">
          <w:rPr>
            <w:lang w:val="en-US"/>
          </w:rPr>
          <w:t xml:space="preserve"> adjacent bands</w:t>
        </w:r>
      </w:ins>
      <w:ins w:id="39" w:author="Michael Mullinix" w:date="2024-03-22T14:01:00Z">
        <w:r w:rsidR="00DF7794">
          <w:rPr>
            <w:lang w:val="en-US"/>
          </w:rPr>
          <w:t>, as appropriate,</w:t>
        </w:r>
      </w:ins>
      <w:ins w:id="40" w:author="Michael Tran Ph.D." w:date="2024-03-22T11:45:00Z">
        <w:r w:rsidR="00791C9E">
          <w:rPr>
            <w:lang w:val="en-US"/>
          </w:rPr>
          <w:t xml:space="preserve"> to</w:t>
        </w:r>
      </w:ins>
      <w:r w:rsidRPr="009B1455">
        <w:rPr>
          <w:lang w:val="en-US"/>
        </w:rPr>
        <w:t xml:space="preserve"> the</w:t>
      </w:r>
      <w:ins w:id="41" w:author="Michael Tran Ph.D." w:date="2024-03-22T11:45:00Z">
        <w:r w:rsidR="00791C9E">
          <w:rPr>
            <w:lang w:val="en-US"/>
          </w:rPr>
          <w:t xml:space="preserve"> proposed</w:t>
        </w:r>
      </w:ins>
      <w:r w:rsidR="008765F1">
        <w:rPr>
          <w:lang w:val="en-US"/>
        </w:rPr>
        <w:t xml:space="preserve"> frequency bands</w:t>
      </w:r>
      <w:del w:id="42" w:author="Michael Mullinix" w:date="2024-03-22T14:01:00Z">
        <w:r w:rsidR="00BA26E8" w:rsidDel="00DF7794">
          <w:rPr>
            <w:lang w:val="en-US"/>
          </w:rPr>
          <w:delText>,</w:delText>
        </w:r>
      </w:del>
      <w:r w:rsidR="00943C9A">
        <w:rPr>
          <w:lang w:val="en-US"/>
        </w:rPr>
        <w:t xml:space="preserve"> 4 400-4 800 MHz,</w:t>
      </w:r>
      <w:r w:rsidRPr="009B1455">
        <w:rPr>
          <w:lang w:val="en-US"/>
        </w:rPr>
        <w:t xml:space="preserve"> </w:t>
      </w:r>
      <w:r w:rsidR="008765F1">
        <w:rPr>
          <w:lang w:val="en-US"/>
        </w:rPr>
        <w:t>7 125-8 400 MHz</w:t>
      </w:r>
      <w:ins w:id="43" w:author="Michael Tran Ph.D." w:date="2024-03-22T11:48:00Z">
        <w:r w:rsidR="00791C9E">
          <w:rPr>
            <w:lang w:val="en-US"/>
          </w:rPr>
          <w:t xml:space="preserve"> (or parts thereof)</w:t>
        </w:r>
      </w:ins>
      <w:r w:rsidR="00943C9A">
        <w:rPr>
          <w:lang w:val="en-US"/>
        </w:rPr>
        <w:t>,</w:t>
      </w:r>
      <w:r w:rsidR="008765F1">
        <w:rPr>
          <w:lang w:val="en-US"/>
        </w:rPr>
        <w:t xml:space="preserve"> and </w:t>
      </w:r>
      <w:r w:rsidRPr="009B1455">
        <w:rPr>
          <w:lang w:val="en-US"/>
        </w:rPr>
        <w:t xml:space="preserve">14.8-15.35 GHz, for sharing/compatibility studies between the FS and </w:t>
      </w:r>
      <w:r w:rsidR="008765F1">
        <w:rPr>
          <w:lang w:val="en-US"/>
        </w:rPr>
        <w:t>international mobile telecommunications (IMT)</w:t>
      </w:r>
      <w:r w:rsidRPr="009B1455">
        <w:rPr>
          <w:lang w:val="en-US"/>
        </w:rPr>
        <w:t xml:space="preserve"> under WRC-2</w:t>
      </w:r>
      <w:r w:rsidR="008765F1">
        <w:rPr>
          <w:lang w:val="en-US"/>
        </w:rPr>
        <w:t>7</w:t>
      </w:r>
      <w:r w:rsidRPr="009B1455">
        <w:rPr>
          <w:lang w:val="en-US"/>
        </w:rPr>
        <w:t xml:space="preserve"> agenda item 1.</w:t>
      </w:r>
      <w:r w:rsidR="008765F1">
        <w:rPr>
          <w:lang w:val="en-US"/>
        </w:rPr>
        <w:t>7</w:t>
      </w:r>
      <w:r w:rsidRPr="009B1455">
        <w:rPr>
          <w:lang w:val="en-US"/>
        </w:rPr>
        <w:t xml:space="preserve">. </w:t>
      </w:r>
      <w:ins w:id="44" w:author="Michael Mullinix" w:date="2024-03-22T14:01:00Z">
        <w:r w:rsidR="00DF7794">
          <w:rPr>
            <w:lang w:val="en-US"/>
          </w:rPr>
          <w:t xml:space="preserve">WP5C requests WP5D take into account the FS use in the following frequency bands during the course of </w:t>
        </w:r>
      </w:ins>
      <w:ins w:id="45" w:author="Michael Mullinix" w:date="2024-03-22T14:02:00Z">
        <w:r w:rsidR="00DF7794">
          <w:rPr>
            <w:lang w:val="en-US"/>
          </w:rPr>
          <w:t>the</w:t>
        </w:r>
      </w:ins>
      <w:ins w:id="46" w:author="Michael Mullinix" w:date="2024-03-22T14:04:00Z">
        <w:r w:rsidR="00DF7794">
          <w:rPr>
            <w:lang w:val="en-US"/>
          </w:rPr>
          <w:t xml:space="preserve"> agenda item 1.7</w:t>
        </w:r>
      </w:ins>
      <w:ins w:id="47" w:author="Michael Mullinix" w:date="2024-03-22T14:02:00Z">
        <w:r w:rsidR="00DF7794">
          <w:rPr>
            <w:lang w:val="en-US"/>
          </w:rPr>
          <w:t xml:space="preserve"> studies: </w:t>
        </w:r>
      </w:ins>
      <w:ins w:id="48" w:author="Michael Tran Ph.D." w:date="2024-03-22T11:53:00Z">
        <w:del w:id="49" w:author="Michael Mullinix" w:date="2024-03-22T14:02:00Z">
          <w:r w:rsidR="00791C9E" w:rsidDel="00DF7794">
            <w:rPr>
              <w:lang w:val="en-US"/>
            </w:rPr>
            <w:delText xml:space="preserve">The following </w:delText>
          </w:r>
        </w:del>
      </w:ins>
      <w:ins w:id="50" w:author="Michael Tran Ph.D." w:date="2024-03-22T11:56:00Z">
        <w:del w:id="51" w:author="Michael Mullinix" w:date="2024-03-22T14:02:00Z">
          <w:r w:rsidR="007C60ED" w:rsidDel="00DF7794">
            <w:rPr>
              <w:bCs/>
              <w:lang w:eastAsia="zh-CN"/>
            </w:rPr>
            <w:delText>FS</w:delText>
          </w:r>
        </w:del>
      </w:ins>
      <w:ins w:id="52" w:author="Michael Tran Ph.D." w:date="2024-03-22T11:53:00Z">
        <w:del w:id="53" w:author="Michael Mullinix" w:date="2024-03-22T14:02:00Z">
          <w:r w:rsidR="00791C9E" w:rsidRPr="009A7100" w:rsidDel="00DF7794">
            <w:rPr>
              <w:bCs/>
              <w:lang w:eastAsia="zh-CN"/>
            </w:rPr>
            <w:delText xml:space="preserve"> frequency bands </w:delText>
          </w:r>
        </w:del>
        <w:r w:rsidR="00791C9E">
          <w:rPr>
            <w:bCs/>
            <w:lang w:eastAsia="zh-CN"/>
          </w:rPr>
          <w:t>4 400-4 800 MHz,</w:t>
        </w:r>
        <w:del w:id="54" w:author="Michael Mullinix" w:date="2024-03-22T14:02:00Z">
          <w:r w:rsidR="00791C9E" w:rsidDel="00DF7794">
            <w:rPr>
              <w:bCs/>
              <w:lang w:eastAsia="zh-CN"/>
            </w:rPr>
            <w:delText xml:space="preserve"> </w:delText>
          </w:r>
          <w:commentRangeStart w:id="55"/>
          <w:r w:rsidR="00791C9E" w:rsidDel="00DF7794">
            <w:rPr>
              <w:bCs/>
              <w:lang w:eastAsia="zh-CN"/>
            </w:rPr>
            <w:delText>4 800-4 990 MHz,</w:delText>
          </w:r>
        </w:del>
        <w:r w:rsidR="00791C9E">
          <w:rPr>
            <w:bCs/>
            <w:lang w:eastAsia="zh-CN"/>
          </w:rPr>
          <w:t xml:space="preserve"> </w:t>
        </w:r>
      </w:ins>
      <w:commentRangeEnd w:id="55"/>
      <w:r w:rsidR="00DF7794">
        <w:rPr>
          <w:rStyle w:val="CommentReference"/>
        </w:rPr>
        <w:commentReference w:id="55"/>
      </w:r>
      <w:ins w:id="56" w:author="Michael Tran Ph.D." w:date="2024-03-22T11:53:00Z">
        <w:del w:id="57" w:author="Michael Mullinix" w:date="2024-03-22T14:03:00Z">
          <w:r w:rsidR="00791C9E" w:rsidDel="00DF7794">
            <w:rPr>
              <w:bCs/>
              <w:lang w:eastAsia="zh-CN"/>
            </w:rPr>
            <w:delText xml:space="preserve">7 075-7 145 MHz, </w:delText>
          </w:r>
        </w:del>
        <w:r w:rsidR="00791C9E" w:rsidRPr="009A7100">
          <w:rPr>
            <w:bCs/>
            <w:lang w:eastAsia="zh-CN"/>
          </w:rPr>
          <w:t>7 125-8 400 MHz</w:t>
        </w:r>
        <w:r w:rsidR="00791C9E">
          <w:rPr>
            <w:bCs/>
            <w:lang w:eastAsia="zh-CN"/>
          </w:rPr>
          <w:t xml:space="preserve">, </w:t>
        </w:r>
        <w:del w:id="58" w:author="Michael Mullinix" w:date="2024-03-22T14:04:00Z">
          <w:r w:rsidR="00791C9E" w:rsidDel="00DF7794">
            <w:rPr>
              <w:bCs/>
              <w:lang w:eastAsia="zh-CN"/>
            </w:rPr>
            <w:delText>8 400-8 500 MHz, 14.75-14.8 GHz,</w:delText>
          </w:r>
          <w:r w:rsidR="00791C9E" w:rsidRPr="009A7100" w:rsidDel="00DF7794">
            <w:rPr>
              <w:bCs/>
              <w:lang w:eastAsia="zh-CN"/>
            </w:rPr>
            <w:delText xml:space="preserve"> </w:delText>
          </w:r>
        </w:del>
        <w:r w:rsidR="00791C9E" w:rsidRPr="009A7100">
          <w:rPr>
            <w:bCs/>
            <w:lang w:eastAsia="zh-CN"/>
          </w:rPr>
          <w:t>and 14.8-15.35 GHz</w:t>
        </w:r>
      </w:ins>
      <w:ins w:id="59" w:author="Michael Mullinix" w:date="2024-03-22T14:04:00Z">
        <w:r w:rsidR="00DF7794">
          <w:rPr>
            <w:bCs/>
            <w:lang w:eastAsia="zh-CN"/>
          </w:rPr>
          <w:t>.</w:t>
        </w:r>
      </w:ins>
      <w:ins w:id="60" w:author="Michael Tran Ph.D." w:date="2024-03-22T11:55:00Z">
        <w:r w:rsidR="007C60ED">
          <w:rPr>
            <w:bCs/>
            <w:lang w:eastAsia="zh-CN"/>
          </w:rPr>
          <w:t xml:space="preserve"> </w:t>
        </w:r>
        <w:del w:id="61" w:author="Michael Mullinix" w:date="2024-03-22T14:04:00Z">
          <w:r w:rsidR="007C60ED" w:rsidDel="00DF7794">
            <w:rPr>
              <w:bCs/>
              <w:lang w:eastAsia="zh-CN"/>
            </w:rPr>
            <w:delText xml:space="preserve">are </w:delText>
          </w:r>
        </w:del>
      </w:ins>
      <w:ins w:id="62" w:author="Michael Tran Ph.D." w:date="2024-03-22T11:57:00Z">
        <w:del w:id="63" w:author="Michael Mullinix" w:date="2024-03-22T14:04:00Z">
          <w:r w:rsidR="007C60ED" w:rsidDel="00DF7794">
            <w:rPr>
              <w:bCs/>
              <w:lang w:eastAsia="zh-CN"/>
            </w:rPr>
            <w:delText xml:space="preserve">either </w:delText>
          </w:r>
        </w:del>
      </w:ins>
      <w:ins w:id="64" w:author="Michael Tran Ph.D." w:date="2024-03-22T11:55:00Z">
        <w:del w:id="65" w:author="Michael Mullinix" w:date="2024-03-22T14:04:00Z">
          <w:r w:rsidR="007C60ED" w:rsidDel="00DF7794">
            <w:rPr>
              <w:bCs/>
              <w:lang w:eastAsia="zh-CN"/>
            </w:rPr>
            <w:delText xml:space="preserve">in-bands </w:delText>
          </w:r>
        </w:del>
      </w:ins>
      <w:ins w:id="66" w:author="Michael Tran Ph.D." w:date="2024-03-22T11:57:00Z">
        <w:del w:id="67" w:author="Michael Mullinix" w:date="2024-03-22T14:04:00Z">
          <w:r w:rsidR="007C60ED" w:rsidDel="00DF7794">
            <w:rPr>
              <w:bCs/>
              <w:lang w:eastAsia="zh-CN"/>
            </w:rPr>
            <w:delText>or</w:delText>
          </w:r>
        </w:del>
      </w:ins>
      <w:ins w:id="68" w:author="Michael Tran Ph.D." w:date="2024-03-22T11:55:00Z">
        <w:del w:id="69" w:author="Michael Mullinix" w:date="2024-03-22T14:04:00Z">
          <w:r w:rsidR="007C60ED" w:rsidDel="00DF7794">
            <w:rPr>
              <w:bCs/>
              <w:lang w:eastAsia="zh-CN"/>
            </w:rPr>
            <w:delText xml:space="preserve"> adjacent bands to the proposed frequency bands</w:delText>
          </w:r>
        </w:del>
      </w:ins>
      <w:ins w:id="70" w:author="Michael Tran Ph.D." w:date="2024-03-22T11:58:00Z">
        <w:del w:id="71" w:author="Michael Mullinix" w:date="2024-03-22T14:04:00Z">
          <w:r w:rsidR="007C60ED" w:rsidDel="00DF7794">
            <w:rPr>
              <w:bCs/>
              <w:lang w:eastAsia="zh-CN"/>
            </w:rPr>
            <w:delText xml:space="preserve"> under WRC-27 AI 1.7</w:delText>
          </w:r>
        </w:del>
      </w:ins>
      <w:ins w:id="72" w:author="Michael Tran Ph.D." w:date="2024-03-22T11:55:00Z">
        <w:del w:id="73" w:author="Michael Mullinix" w:date="2024-03-22T14:04:00Z">
          <w:r w:rsidR="007C60ED" w:rsidDel="00DF7794">
            <w:rPr>
              <w:bCs/>
              <w:lang w:eastAsia="zh-CN"/>
            </w:rPr>
            <w:delText>.</w:delText>
          </w:r>
        </w:del>
      </w:ins>
    </w:p>
    <w:p w14:paraId="1801C739" w14:textId="340BFB60" w:rsidR="009B1455" w:rsidRPr="009B1455" w:rsidRDefault="00943C9A" w:rsidP="009B1455">
      <w:pPr>
        <w:rPr>
          <w:lang w:val="en-US"/>
        </w:rPr>
      </w:pPr>
      <w:r>
        <w:rPr>
          <w:lang w:val="en-US"/>
        </w:rPr>
        <w:t xml:space="preserve">In response to a request from WP 5D for FS characteristics, </w:t>
      </w:r>
      <w:r w:rsidR="009B1455" w:rsidRPr="009B1455">
        <w:rPr>
          <w:lang w:val="en-US"/>
        </w:rPr>
        <w:t>WP 5C highlights the following ITU-R recommendations</w:t>
      </w:r>
      <w:r w:rsidR="00E951BA">
        <w:rPr>
          <w:lang w:val="en-US"/>
        </w:rPr>
        <w:t xml:space="preserve"> </w:t>
      </w:r>
      <w:del w:id="74" w:author="Michael Mullinix" w:date="2024-03-22T14:08:00Z">
        <w:r w:rsidR="008C469A" w:rsidDel="003D2641">
          <w:rPr>
            <w:lang w:val="en-US"/>
          </w:rPr>
          <w:delText>and revised recommendations</w:delText>
        </w:r>
        <w:r w:rsidR="009B1455" w:rsidRPr="009B1455" w:rsidDel="003D2641">
          <w:rPr>
            <w:lang w:val="en-US"/>
          </w:rPr>
          <w:delText xml:space="preserve"> </w:delText>
        </w:r>
      </w:del>
      <w:r w:rsidR="009B1455" w:rsidRPr="009B1455">
        <w:rPr>
          <w:lang w:val="en-US"/>
        </w:rPr>
        <w:t>that provide</w:t>
      </w:r>
      <w:r w:rsidR="00430787">
        <w:rPr>
          <w:lang w:val="en-US"/>
        </w:rPr>
        <w:t xml:space="preserve"> relevant technical</w:t>
      </w:r>
      <w:r w:rsidR="009B1455" w:rsidRPr="009B1455">
        <w:rPr>
          <w:lang w:val="en-US"/>
        </w:rPr>
        <w:t xml:space="preserve"> information </w:t>
      </w:r>
      <w:r>
        <w:rPr>
          <w:lang w:val="en-US"/>
        </w:rPr>
        <w:t>about</w:t>
      </w:r>
      <w:r w:rsidR="009B1455" w:rsidRPr="009B1455">
        <w:rPr>
          <w:lang w:val="en-US"/>
        </w:rPr>
        <w:t xml:space="preserve"> FS systems</w:t>
      </w:r>
      <w:r>
        <w:rPr>
          <w:lang w:val="en-US"/>
        </w:rPr>
        <w:t>, which may be further revised</w:t>
      </w:r>
      <w:r w:rsidR="009B1455" w:rsidRPr="009B1455">
        <w:rPr>
          <w:lang w:val="en-US"/>
        </w:rPr>
        <w:t>:</w:t>
      </w:r>
    </w:p>
    <w:p w14:paraId="1744A403" w14:textId="5E3FCE41" w:rsidR="009B1455" w:rsidRDefault="00145FD4" w:rsidP="009B1455">
      <w:pPr>
        <w:rPr>
          <w:lang w:val="en-US"/>
        </w:rPr>
      </w:pPr>
      <w:r>
        <w:rPr>
          <w:b/>
          <w:bCs/>
          <w:lang w:val="en-US"/>
        </w:rPr>
        <w:t xml:space="preserve">Recommendation </w:t>
      </w:r>
      <w:r w:rsidR="00992359" w:rsidRPr="00E951BA">
        <w:rPr>
          <w:b/>
          <w:bCs/>
          <w:lang w:val="en-US"/>
        </w:rPr>
        <w:t xml:space="preserve">ITU-R </w:t>
      </w:r>
      <w:r w:rsidR="009B1455" w:rsidRPr="00E951BA">
        <w:rPr>
          <w:b/>
          <w:bCs/>
          <w:lang w:val="en-US"/>
        </w:rPr>
        <w:t>F.758-7</w:t>
      </w:r>
      <w:r w:rsidR="009B1455" w:rsidRPr="009B1455">
        <w:rPr>
          <w:lang w:val="en-US"/>
        </w:rPr>
        <w:tab/>
        <w:t>System parameters and considerations in the development of criteria for sharing or compatibility between digital fixed wireless systems in the fixed service and systems in other services and other sources of interference (11/2019)</w:t>
      </w:r>
    </w:p>
    <w:p w14:paraId="2AD69682" w14:textId="3092A86D" w:rsidR="00992359" w:rsidRPr="009B1455" w:rsidDel="003B5D45" w:rsidRDefault="00992359" w:rsidP="009B1455">
      <w:pPr>
        <w:rPr>
          <w:del w:id="75" w:author="Michael Tran Ph.D." w:date="2024-03-18T12:25:00Z"/>
          <w:lang w:val="en-US"/>
        </w:rPr>
      </w:pPr>
      <w:del w:id="76" w:author="Michael Tran Ph.D." w:date="2024-03-18T12:25:00Z">
        <w:r w:rsidRPr="00E951BA" w:rsidDel="003B5D45">
          <w:rPr>
            <w:b/>
            <w:bCs/>
            <w:lang w:val="en-US"/>
          </w:rPr>
          <w:delText>Document 5C/384 Annex 7</w:delText>
        </w:r>
        <w:r w:rsidDel="003B5D45">
          <w:rPr>
            <w:lang w:val="en-US"/>
          </w:rPr>
          <w:delText xml:space="preserve">     Preliminary Draft Revision of Recommendation</w:delText>
        </w:r>
        <w:r w:rsidR="005429AF" w:rsidDel="003B5D45">
          <w:rPr>
            <w:lang w:val="en-US"/>
          </w:rPr>
          <w:delText xml:space="preserve"> (PDRR)</w:delText>
        </w:r>
        <w:r w:rsidDel="003B5D45">
          <w:rPr>
            <w:lang w:val="en-US"/>
          </w:rPr>
          <w:delText xml:space="preserve"> ITU-R F.758-7 where technical characteristics of FS systems in Tables 6 to 11 are updated/added.  Amendments were made throughout the document to improve the clarity of the text. </w:delText>
        </w:r>
      </w:del>
    </w:p>
    <w:p w14:paraId="3F54B373" w14:textId="4C5EACF7" w:rsidR="009B1455" w:rsidRDefault="009B1455" w:rsidP="00175E57">
      <w:pPr>
        <w:ind w:left="720"/>
        <w:rPr>
          <w:ins w:id="77" w:author="Michael Tran Ph.D." w:date="2024-03-18T12:30:00Z"/>
          <w:lang w:val="en-US"/>
        </w:rPr>
      </w:pPr>
      <w:r w:rsidRPr="009B1455">
        <w:rPr>
          <w:lang w:val="en-US"/>
        </w:rPr>
        <w:t>This recommendation</w:t>
      </w:r>
      <w:del w:id="78" w:author="Michael Tran Ph.D." w:date="2024-03-18T12:25:00Z">
        <w:r w:rsidR="008C469A" w:rsidDel="003B5D45">
          <w:rPr>
            <w:lang w:val="en-US"/>
          </w:rPr>
          <w:delText xml:space="preserve"> and its proposed revision</w:delText>
        </w:r>
      </w:del>
      <w:r w:rsidR="00517564">
        <w:rPr>
          <w:lang w:val="en-US"/>
        </w:rPr>
        <w:t xml:space="preserve"> </w:t>
      </w:r>
      <w:r w:rsidR="00B956EA">
        <w:rPr>
          <w:lang w:val="en-US"/>
        </w:rPr>
        <w:t>contain</w:t>
      </w:r>
      <w:ins w:id="79" w:author="Michael Tran Ph.D." w:date="2024-03-18T12:25:00Z">
        <w:r w:rsidR="003B5D45">
          <w:rPr>
            <w:lang w:val="en-US"/>
          </w:rPr>
          <w:t>s</w:t>
        </w:r>
      </w:ins>
      <w:r w:rsidRPr="009B1455">
        <w:rPr>
          <w:lang w:val="en-US"/>
        </w:rPr>
        <w:t xml:space="preserve"> the principles for the development of sharing criteria of digital systems in the FS.</w:t>
      </w:r>
      <w:r w:rsidR="00B956EA">
        <w:rPr>
          <w:lang w:val="en-US"/>
        </w:rPr>
        <w:t xml:space="preserve"> </w:t>
      </w:r>
      <w:ins w:id="80" w:author="Michael Tran Ph.D." w:date="2024-03-22T12:02:00Z">
        <w:r w:rsidR="007C60ED">
          <w:rPr>
            <w:lang w:val="en-US"/>
          </w:rPr>
          <w:t xml:space="preserve">Relevant </w:t>
        </w:r>
      </w:ins>
      <w:del w:id="81" w:author="Michael Tran Ph.D." w:date="2024-03-22T12:02:00Z">
        <w:r w:rsidR="00B956EA" w:rsidDel="007C60ED">
          <w:rPr>
            <w:lang w:val="en-US"/>
          </w:rPr>
          <w:delText>R</w:delText>
        </w:r>
      </w:del>
      <w:ins w:id="82" w:author="Michael Tran Ph.D." w:date="2024-03-22T12:02:00Z">
        <w:r w:rsidR="007C60ED">
          <w:rPr>
            <w:lang w:val="en-US"/>
          </w:rPr>
          <w:t>r</w:t>
        </w:r>
      </w:ins>
      <w:r w:rsidR="00B956EA" w:rsidRPr="009B1455">
        <w:rPr>
          <w:lang w:val="en-US"/>
        </w:rPr>
        <w:t xml:space="preserve">epresentative technical characteristics of digital fixed wireless systems (FWS) </w:t>
      </w:r>
      <w:r w:rsidR="005429AF">
        <w:rPr>
          <w:lang w:val="en-US"/>
        </w:rPr>
        <w:t>are</w:t>
      </w:r>
      <w:r w:rsidR="00B956EA">
        <w:rPr>
          <w:lang w:val="en-US"/>
        </w:rPr>
        <w:t xml:space="preserve"> in Annex 2</w:t>
      </w:r>
      <w:r w:rsidR="00943C9A">
        <w:rPr>
          <w:lang w:val="en-US"/>
        </w:rPr>
        <w:t xml:space="preserve"> Table</w:t>
      </w:r>
      <w:ins w:id="83" w:author="Michael Tran Ph.D." w:date="2024-03-22T12:06:00Z">
        <w:r w:rsidR="00635E2B">
          <w:rPr>
            <w:lang w:val="en-US"/>
          </w:rPr>
          <w:t>s</w:t>
        </w:r>
      </w:ins>
      <w:r w:rsidR="00943C9A">
        <w:rPr>
          <w:lang w:val="en-US"/>
        </w:rPr>
        <w:t xml:space="preserve"> </w:t>
      </w:r>
      <w:ins w:id="84" w:author="Michael Tran Ph.D." w:date="2024-03-19T16:01:00Z">
        <w:r w:rsidR="00110238">
          <w:rPr>
            <w:lang w:val="en-US"/>
          </w:rPr>
          <w:t>7</w:t>
        </w:r>
      </w:ins>
      <w:ins w:id="85" w:author="Michael Tran Ph.D." w:date="2024-03-22T12:06:00Z">
        <w:r w:rsidR="00635E2B">
          <w:rPr>
            <w:lang w:val="en-US"/>
          </w:rPr>
          <w:t xml:space="preserve">, </w:t>
        </w:r>
      </w:ins>
      <w:r w:rsidR="00943C9A">
        <w:rPr>
          <w:lang w:val="en-US"/>
        </w:rPr>
        <w:t>8</w:t>
      </w:r>
      <w:ins w:id="86" w:author="Michael Tran Ph.D." w:date="2024-03-22T12:06:00Z">
        <w:r w:rsidR="00635E2B">
          <w:rPr>
            <w:lang w:val="en-US"/>
          </w:rPr>
          <w:t>, and 9</w:t>
        </w:r>
      </w:ins>
      <w:del w:id="87" w:author="Michael Tran Ph.D." w:date="2024-03-22T12:06:00Z">
        <w:r w:rsidR="00943C9A" w:rsidDel="00635E2B">
          <w:rPr>
            <w:lang w:val="en-US"/>
          </w:rPr>
          <w:delText xml:space="preserve"> for 4 400-4 800 MHz band,</w:delText>
        </w:r>
        <w:r w:rsidR="00B956EA" w:rsidDel="00635E2B">
          <w:rPr>
            <w:lang w:val="en-US"/>
          </w:rPr>
          <w:delText xml:space="preserve"> Table</w:delText>
        </w:r>
        <w:r w:rsidR="005429AF" w:rsidDel="00635E2B">
          <w:rPr>
            <w:lang w:val="en-US"/>
          </w:rPr>
          <w:delText xml:space="preserve"> </w:delText>
        </w:r>
      </w:del>
      <w:del w:id="88" w:author="Michael Tran Ph.D." w:date="2024-03-19T16:01:00Z">
        <w:r w:rsidR="005429AF" w:rsidDel="00110238">
          <w:rPr>
            <w:lang w:val="en-US"/>
          </w:rPr>
          <w:delText>9</w:delText>
        </w:r>
      </w:del>
      <w:del w:id="89" w:author="Michael Tran Ph.D." w:date="2024-03-22T12:06:00Z">
        <w:r w:rsidR="00943C9A" w:rsidDel="00635E2B">
          <w:rPr>
            <w:lang w:val="en-US"/>
          </w:rPr>
          <w:delText xml:space="preserve"> for 7 125-8 400 MHz band,</w:delText>
        </w:r>
        <w:r w:rsidR="005429AF" w:rsidDel="00635E2B">
          <w:rPr>
            <w:lang w:val="en-US"/>
          </w:rPr>
          <w:delText xml:space="preserve"> and </w:delText>
        </w:r>
        <w:r w:rsidR="00943C9A" w:rsidDel="00635E2B">
          <w:rPr>
            <w:lang w:val="en-US"/>
          </w:rPr>
          <w:delText xml:space="preserve">Table </w:delText>
        </w:r>
      </w:del>
      <w:del w:id="90" w:author="Michael Tran Ph.D." w:date="2024-03-19T16:02:00Z">
        <w:r w:rsidR="005429AF" w:rsidDel="00110238">
          <w:rPr>
            <w:lang w:val="en-US"/>
          </w:rPr>
          <w:delText>10</w:delText>
        </w:r>
      </w:del>
      <w:del w:id="91" w:author="Michael Tran Ph.D." w:date="2024-03-22T12:06:00Z">
        <w:r w:rsidR="00943C9A" w:rsidDel="00635E2B">
          <w:rPr>
            <w:lang w:val="en-US"/>
          </w:rPr>
          <w:delText xml:space="preserve"> for 14.8-15.35 MHz band</w:delText>
        </w:r>
      </w:del>
      <w:del w:id="92" w:author="Michael Tran Ph.D." w:date="2024-03-18T12:30:00Z">
        <w:r w:rsidR="00B956EA" w:rsidDel="003B5D45">
          <w:rPr>
            <w:lang w:val="en-US"/>
          </w:rPr>
          <w:delText xml:space="preserve"> of </w:delText>
        </w:r>
        <w:r w:rsidR="00943C9A" w:rsidDel="003B5D45">
          <w:rPr>
            <w:lang w:val="en-US"/>
          </w:rPr>
          <w:delText>the d</w:delText>
        </w:r>
        <w:r w:rsidR="005429AF" w:rsidDel="003B5D45">
          <w:rPr>
            <w:lang w:val="en-US"/>
          </w:rPr>
          <w:delText>ocument 5C/384 Annex 7</w:delText>
        </w:r>
      </w:del>
      <w:r w:rsidR="00B956EA">
        <w:rPr>
          <w:lang w:val="en-US"/>
        </w:rPr>
        <w:t>.</w:t>
      </w:r>
      <w:r w:rsidRPr="009B1455">
        <w:rPr>
          <w:lang w:val="en-US"/>
        </w:rPr>
        <w:t xml:space="preserve"> </w:t>
      </w:r>
      <w:r w:rsidR="00B956EA">
        <w:rPr>
          <w:lang w:val="en-US"/>
        </w:rPr>
        <w:t xml:space="preserve">Table 5 of Annex 2 provides </w:t>
      </w:r>
      <w:r w:rsidR="004B27E6">
        <w:rPr>
          <w:lang w:val="en-US"/>
        </w:rPr>
        <w:t>guidance</w:t>
      </w:r>
      <w:r w:rsidRPr="009B1455">
        <w:rPr>
          <w:lang w:val="en-US"/>
        </w:rPr>
        <w:t xml:space="preserve"> </w:t>
      </w:r>
      <w:r w:rsidR="005429AF">
        <w:rPr>
          <w:lang w:val="en-US"/>
        </w:rPr>
        <w:t>in the choice of</w:t>
      </w:r>
      <w:r w:rsidRPr="009B1455">
        <w:rPr>
          <w:lang w:val="en-US"/>
        </w:rPr>
        <w:t xml:space="preserve"> I/N values for long-term sharing criteria/interference</w:t>
      </w:r>
      <w:r w:rsidR="00B956EA">
        <w:rPr>
          <w:lang w:val="en-US"/>
        </w:rPr>
        <w:t>.</w:t>
      </w:r>
    </w:p>
    <w:p w14:paraId="1FD22517" w14:textId="1FD80355" w:rsidR="00751338" w:rsidRDefault="003B5D45" w:rsidP="002A608D">
      <w:pPr>
        <w:ind w:left="720"/>
        <w:rPr>
          <w:ins w:id="93" w:author="Michael Tran Ph.D." w:date="2024-03-19T16:34:00Z"/>
          <w:lang w:val="en-US"/>
        </w:rPr>
      </w:pPr>
      <w:ins w:id="94" w:author="Michael Tran Ph.D." w:date="2024-03-18T12:30:00Z">
        <w:r>
          <w:rPr>
            <w:lang w:val="en-US"/>
          </w:rPr>
          <w:t>WP 5C is currently revising Recommendation ITU-R F.758</w:t>
        </w:r>
      </w:ins>
      <w:ins w:id="95" w:author="Michael Tran Ph.D." w:date="2024-03-20T09:35:00Z">
        <w:r w:rsidR="00D72C74">
          <w:rPr>
            <w:lang w:val="en-US"/>
          </w:rPr>
          <w:t>-7</w:t>
        </w:r>
      </w:ins>
      <w:ins w:id="96" w:author="Michael Tran Ph.D." w:date="2024-03-18T12:31:00Z">
        <w:r w:rsidR="00FA3709">
          <w:rPr>
            <w:lang w:val="en-US"/>
          </w:rPr>
          <w:t xml:space="preserve"> with additional FS </w:t>
        </w:r>
      </w:ins>
      <w:ins w:id="97" w:author="Michael Tran Ph.D." w:date="2024-03-18T12:32:00Z">
        <w:r w:rsidR="00FA3709">
          <w:rPr>
            <w:lang w:val="en-US"/>
          </w:rPr>
          <w:t xml:space="preserve">parameters operating in the 14.8-15.35 GHz band (see </w:t>
        </w:r>
      </w:ins>
      <w:ins w:id="98" w:author="Michael Tran Ph.D." w:date="2024-03-18T12:46:00Z">
        <w:r w:rsidR="002A608D">
          <w:rPr>
            <w:lang w:val="en-US"/>
          </w:rPr>
          <w:t>Tabl</w:t>
        </w:r>
      </w:ins>
      <w:ins w:id="99" w:author="Michael Tran Ph.D." w:date="2024-03-18T12:47:00Z">
        <w:r w:rsidR="002A608D">
          <w:rPr>
            <w:lang w:val="en-US"/>
          </w:rPr>
          <w:t xml:space="preserve">e </w:t>
        </w:r>
      </w:ins>
      <w:ins w:id="100" w:author="Michael Tran Ph.D." w:date="2024-03-22T12:08:00Z">
        <w:r w:rsidR="00635E2B">
          <w:rPr>
            <w:lang w:val="en-US"/>
          </w:rPr>
          <w:t>10 of document 5C/384 Annex 7</w:t>
        </w:r>
      </w:ins>
      <w:ins w:id="101" w:author="Michael Tran Ph.D." w:date="2024-03-18T12:32:00Z">
        <w:r w:rsidR="00FA3709">
          <w:rPr>
            <w:lang w:val="en-US"/>
          </w:rPr>
          <w:t>)</w:t>
        </w:r>
      </w:ins>
      <w:ins w:id="102" w:author="Michael Tran Ph.D." w:date="2024-03-18T12:30:00Z">
        <w:r>
          <w:rPr>
            <w:lang w:val="en-US"/>
          </w:rPr>
          <w:t xml:space="preserve">.  WP 5C will keep WP </w:t>
        </w:r>
      </w:ins>
      <w:ins w:id="103" w:author="Michael Tran Ph.D." w:date="2024-03-18T12:33:00Z">
        <w:r w:rsidR="00FA3709">
          <w:rPr>
            <w:lang w:val="en-US"/>
          </w:rPr>
          <w:t>5D</w:t>
        </w:r>
      </w:ins>
      <w:ins w:id="104" w:author="Michael Tran Ph.D." w:date="2024-03-18T12:30:00Z">
        <w:r>
          <w:rPr>
            <w:lang w:val="en-US"/>
          </w:rPr>
          <w:t xml:space="preserve"> informed on </w:t>
        </w:r>
      </w:ins>
      <w:ins w:id="105" w:author="Michael Tran Ph.D." w:date="2024-03-18T12:33:00Z">
        <w:r w:rsidR="00FA3709">
          <w:rPr>
            <w:lang w:val="en-US"/>
          </w:rPr>
          <w:t xml:space="preserve">further </w:t>
        </w:r>
      </w:ins>
      <w:ins w:id="106" w:author="Michael Tran Ph.D." w:date="2024-03-18T12:30:00Z">
        <w:r>
          <w:rPr>
            <w:lang w:val="en-US"/>
          </w:rPr>
          <w:t>relevant updated information before the 31 December 2024 deadline.</w:t>
        </w:r>
      </w:ins>
    </w:p>
    <w:p w14:paraId="2C1F5AFC" w14:textId="77777777" w:rsidR="00110238" w:rsidRPr="009B1455" w:rsidRDefault="00110238" w:rsidP="009B1455">
      <w:pPr>
        <w:rPr>
          <w:lang w:val="en-US"/>
        </w:rPr>
      </w:pPr>
    </w:p>
    <w:p w14:paraId="3825CA1C" w14:textId="563D2F76" w:rsidR="009B1455" w:rsidRDefault="00145FD4" w:rsidP="009B1455">
      <w:pPr>
        <w:rPr>
          <w:lang w:val="en-US"/>
        </w:rPr>
      </w:pPr>
      <w:r>
        <w:rPr>
          <w:b/>
          <w:bCs/>
          <w:lang w:val="en-US"/>
        </w:rPr>
        <w:t xml:space="preserve">Recommendation </w:t>
      </w:r>
      <w:r w:rsidR="00E951BA" w:rsidRPr="00E951BA">
        <w:rPr>
          <w:b/>
          <w:bCs/>
          <w:lang w:val="en-US"/>
        </w:rPr>
        <w:t xml:space="preserve">ITU-R </w:t>
      </w:r>
      <w:r w:rsidR="009B1455" w:rsidRPr="00E951BA">
        <w:rPr>
          <w:b/>
          <w:bCs/>
          <w:lang w:val="en-US"/>
        </w:rPr>
        <w:t>F.699-8</w:t>
      </w:r>
      <w:r w:rsidR="009B1455" w:rsidRPr="009B1455">
        <w:rPr>
          <w:lang w:val="en-US"/>
        </w:rPr>
        <w:t xml:space="preserve"> </w:t>
      </w:r>
      <w:r w:rsidR="009B1455" w:rsidRPr="009B1455">
        <w:rPr>
          <w:lang w:val="en-US"/>
        </w:rPr>
        <w:tab/>
        <w:t>Reference radiation patterns for fixed wireless system antennas for use in coordination studies and interference assessment in the frequency range from 100 MHz to 86 GHz (01/2018)</w:t>
      </w:r>
    </w:p>
    <w:p w14:paraId="6C9E452A" w14:textId="4A0E5142" w:rsidR="00E951BA" w:rsidRPr="009B1455" w:rsidDel="002A608D" w:rsidRDefault="008C469A" w:rsidP="009B1455">
      <w:pPr>
        <w:rPr>
          <w:del w:id="107" w:author="Michael Tran Ph.D." w:date="2024-03-18T12:49:00Z"/>
          <w:lang w:val="en-US"/>
        </w:rPr>
      </w:pPr>
      <w:del w:id="108" w:author="Michael Tran Ph.D." w:date="2024-03-18T12:49:00Z">
        <w:r w:rsidRPr="00E951BA" w:rsidDel="002A608D">
          <w:rPr>
            <w:b/>
            <w:bCs/>
            <w:lang w:val="en-US"/>
          </w:rPr>
          <w:delText xml:space="preserve">Document 5C/384 Annex </w:delText>
        </w:r>
        <w:r w:rsidDel="002A608D">
          <w:rPr>
            <w:b/>
            <w:bCs/>
            <w:lang w:val="en-US"/>
          </w:rPr>
          <w:delText>2</w:delText>
        </w:r>
        <w:r w:rsidDel="002A608D">
          <w:rPr>
            <w:lang w:val="en-US"/>
          </w:rPr>
          <w:delText xml:space="preserve">     Preliminary Draft Revision of </w:delText>
        </w:r>
        <w:r w:rsidRPr="009D3E14" w:rsidDel="002A608D">
          <w:rPr>
            <w:lang w:val="en-US"/>
          </w:rPr>
          <w:delText>Recommendation</w:delText>
        </w:r>
        <w:r w:rsidR="00EB4F1B" w:rsidDel="002A608D">
          <w:rPr>
            <w:lang w:val="en-US"/>
          </w:rPr>
          <w:delText xml:space="preserve"> (PDRR)</w:delText>
        </w:r>
        <w:r w:rsidDel="002A608D">
          <w:rPr>
            <w:lang w:val="en-US"/>
          </w:rPr>
          <w:delText xml:space="preserve"> ITU-R F.699-8 provides updated antenna patterns and extends the upper frequency from 86 to 174.8 GHz.</w:delText>
        </w:r>
      </w:del>
    </w:p>
    <w:p w14:paraId="1CC7652C" w14:textId="56A8137E" w:rsidR="009B1455" w:rsidRDefault="009B1455" w:rsidP="00175E57">
      <w:pPr>
        <w:ind w:left="720"/>
        <w:rPr>
          <w:ins w:id="109" w:author="Michael Tran Ph.D." w:date="2024-03-18T12:50:00Z"/>
          <w:lang w:eastAsia="zh-CN"/>
        </w:rPr>
      </w:pPr>
      <w:r w:rsidRPr="009B1455">
        <w:rPr>
          <w:lang w:val="en-US"/>
        </w:rPr>
        <w:lastRenderedPageBreak/>
        <w:t>This recommendation</w:t>
      </w:r>
      <w:del w:id="110" w:author="Michael Tran Ph.D." w:date="2024-03-18T12:49:00Z">
        <w:r w:rsidR="008C469A" w:rsidDel="002A608D">
          <w:rPr>
            <w:lang w:val="en-US"/>
          </w:rPr>
          <w:delText xml:space="preserve"> and its proposed revision</w:delText>
        </w:r>
      </w:del>
      <w:r w:rsidRPr="009B1455">
        <w:rPr>
          <w:lang w:val="en-US"/>
        </w:rPr>
        <w:t xml:space="preserve"> provide</w:t>
      </w:r>
      <w:ins w:id="111" w:author="Michael Tran Ph.D." w:date="2024-03-18T12:49:00Z">
        <w:r w:rsidR="002A608D">
          <w:rPr>
            <w:lang w:val="en-US"/>
          </w:rPr>
          <w:t>s</w:t>
        </w:r>
      </w:ins>
      <w:r w:rsidRPr="009B1455">
        <w:rPr>
          <w:lang w:val="en-US"/>
        </w:rPr>
        <w:t xml:space="preserve"> reference radiation patterns for, and information on, FWS antennas in the frequency range from 100 MHz to </w:t>
      </w:r>
      <w:ins w:id="112" w:author="Michael Tran Ph.D." w:date="2024-03-18T12:49:00Z">
        <w:r w:rsidR="002A608D">
          <w:rPr>
            <w:lang w:val="en-US"/>
          </w:rPr>
          <w:t>86</w:t>
        </w:r>
      </w:ins>
      <w:del w:id="113" w:author="Michael Tran Ph.D." w:date="2024-03-18T12:49:00Z">
        <w:r w:rsidR="008C469A" w:rsidDel="002A608D">
          <w:rPr>
            <w:lang w:val="en-US"/>
          </w:rPr>
          <w:delText>174.8</w:delText>
        </w:r>
      </w:del>
      <w:r w:rsidRPr="009B1455">
        <w:rPr>
          <w:lang w:val="en-US"/>
        </w:rPr>
        <w:t xml:space="preserve"> GHz. </w:t>
      </w:r>
      <w:r w:rsidR="00255664" w:rsidRPr="0042602D">
        <w:rPr>
          <w:lang w:eastAsia="zh-CN"/>
        </w:rPr>
        <w:t>This information may be used in</w:t>
      </w:r>
      <w:ins w:id="114" w:author="Michael Tran Ph.D." w:date="2024-03-18T12:50:00Z">
        <w:r w:rsidR="002A608D">
          <w:rPr>
            <w:lang w:eastAsia="zh-CN"/>
          </w:rPr>
          <w:t xml:space="preserve"> single-entry analyses</w:t>
        </w:r>
      </w:ins>
      <w:del w:id="115" w:author="Michael Tran Ph.D." w:date="2024-03-18T12:50:00Z">
        <w:r w:rsidR="00255664" w:rsidRPr="0042602D" w:rsidDel="002A608D">
          <w:rPr>
            <w:lang w:eastAsia="zh-CN"/>
          </w:rPr>
          <w:delText xml:space="preserve"> coordination studies</w:delText>
        </w:r>
      </w:del>
      <w:r w:rsidR="00255664" w:rsidRPr="0042602D">
        <w:rPr>
          <w:lang w:eastAsia="zh-CN"/>
        </w:rPr>
        <w:t xml:space="preserve"> and interference assessments when</w:t>
      </w:r>
      <w:del w:id="116" w:author="Michael Tran Ph.D." w:date="2024-03-18T12:50:00Z">
        <w:r w:rsidR="00255664" w:rsidRPr="0042602D" w:rsidDel="002A608D">
          <w:rPr>
            <w:lang w:eastAsia="zh-CN"/>
          </w:rPr>
          <w:delText xml:space="preserve"> particular</w:delText>
        </w:r>
      </w:del>
      <w:r w:rsidR="00255664" w:rsidRPr="0042602D">
        <w:rPr>
          <w:lang w:eastAsia="zh-CN"/>
        </w:rPr>
        <w:t xml:space="preserve"> information concerning the FWS antenna is not available.</w:t>
      </w:r>
      <w:del w:id="117" w:author="Michael Tran Ph.D." w:date="2024-03-18T12:51:00Z">
        <w:r w:rsidR="00EB4F1B" w:rsidDel="002A608D">
          <w:rPr>
            <w:lang w:eastAsia="zh-CN"/>
          </w:rPr>
          <w:delText xml:space="preserve"> It is proposed that FWS antenna patterns in PDRR ITU-R F.699 </w:delText>
        </w:r>
        <w:r w:rsidR="006020A6" w:rsidDel="002A608D">
          <w:rPr>
            <w:lang w:eastAsia="zh-CN"/>
          </w:rPr>
          <w:delText>are</w:delText>
        </w:r>
        <w:r w:rsidR="00EB4F1B" w:rsidDel="002A608D">
          <w:rPr>
            <w:lang w:eastAsia="zh-CN"/>
          </w:rPr>
          <w:delText xml:space="preserve"> used </w:delText>
        </w:r>
        <w:r w:rsidR="006020A6" w:rsidDel="002A608D">
          <w:rPr>
            <w:lang w:eastAsia="zh-CN"/>
          </w:rPr>
          <w:delText>in sharing studies under this agenda item.</w:delText>
        </w:r>
        <w:r w:rsidR="00EB4F1B" w:rsidDel="002A608D">
          <w:rPr>
            <w:lang w:eastAsia="zh-CN"/>
          </w:rPr>
          <w:delText xml:space="preserve">  </w:delText>
        </w:r>
      </w:del>
    </w:p>
    <w:p w14:paraId="4E35BC82" w14:textId="1D8B0C5D" w:rsidR="002A608D" w:rsidRDefault="002A608D" w:rsidP="00175E57">
      <w:pPr>
        <w:ind w:left="720"/>
        <w:rPr>
          <w:lang w:eastAsia="zh-CN"/>
        </w:rPr>
      </w:pPr>
      <w:ins w:id="118" w:author="Michael Tran Ph.D." w:date="2024-03-18T12:51:00Z">
        <w:r>
          <w:rPr>
            <w:lang w:val="en-US"/>
          </w:rPr>
          <w:t>WP 5C is currently revising Recommendation ITU-R F.699.  WP 5C will keep WP 5D informed on relevant updated information before the 31 December 2024 deadline.</w:t>
        </w:r>
      </w:ins>
    </w:p>
    <w:p w14:paraId="793AB5B9" w14:textId="77777777" w:rsidR="00255664" w:rsidRDefault="00255664" w:rsidP="00C44597">
      <w:pPr>
        <w:jc w:val="center"/>
        <w:rPr>
          <w:ins w:id="119" w:author="Michael Tran Ph.D." w:date="2024-03-18T12:52:00Z"/>
          <w:lang w:val="en-US"/>
        </w:rPr>
      </w:pPr>
    </w:p>
    <w:p w14:paraId="0B75E412" w14:textId="77777777" w:rsidR="002A608D" w:rsidRDefault="002A608D" w:rsidP="002A608D">
      <w:pPr>
        <w:rPr>
          <w:ins w:id="120" w:author="Michael Tran Ph.D." w:date="2024-03-18T12:52:00Z"/>
        </w:rPr>
      </w:pPr>
      <w:ins w:id="121" w:author="Michael Tran Ph.D." w:date="2024-03-18T12:52:00Z">
        <w:r>
          <w:rPr>
            <w:b/>
            <w:bCs/>
            <w:lang w:val="en-US"/>
          </w:rPr>
          <w:t xml:space="preserve">Recommendation </w:t>
        </w:r>
        <w:r w:rsidRPr="001A108E">
          <w:rPr>
            <w:b/>
            <w:bCs/>
          </w:rPr>
          <w:t>ITU-R F.1245-3</w:t>
        </w:r>
        <w:r w:rsidRPr="00235786">
          <w:t xml:space="preserve">   </w:t>
        </w:r>
        <w:r>
          <w:t xml:space="preserve"> Mathematical model of average and related radiation patterns for point-to-point fixed wireless system antennas for use in interference assessment in the frequency range from 1 GHz to 86 GHz (01/2019)</w:t>
        </w:r>
      </w:ins>
    </w:p>
    <w:p w14:paraId="630E8EC4" w14:textId="44BB3B70" w:rsidR="002A608D" w:rsidRDefault="002A608D" w:rsidP="002A608D">
      <w:pPr>
        <w:rPr>
          <w:ins w:id="122" w:author="Michael Tran Ph.D." w:date="2024-03-18T12:52:00Z"/>
        </w:rPr>
      </w:pPr>
      <w:ins w:id="123" w:author="Michael Tran Ph.D." w:date="2024-03-18T12:52:00Z">
        <w:r w:rsidRPr="002B009F" w:rsidDel="00C623EB">
          <w:t xml:space="preserve">This </w:t>
        </w:r>
        <w:r>
          <w:t>r</w:t>
        </w:r>
        <w:r w:rsidRPr="002B009F" w:rsidDel="00C623EB">
          <w:t>ecommendation provides average</w:t>
        </w:r>
        <w:r>
          <w:t xml:space="preserve"> sidelobes</w:t>
        </w:r>
        <w:r w:rsidRPr="002B009F" w:rsidDel="00C623EB">
          <w:t xml:space="preserve"> and related refere</w:t>
        </w:r>
        <w:r w:rsidDel="00C623EB">
          <w:t xml:space="preserve">nce radiation patterns for </w:t>
        </w:r>
        <w:r w:rsidRPr="002B009F" w:rsidDel="00C623EB">
          <w:t xml:space="preserve">point-to-point FWS antennas in the </w:t>
        </w:r>
        <w:r>
          <w:t>frequency range from 1 GHz to 86 </w:t>
        </w:r>
        <w:r w:rsidRPr="002B009F" w:rsidDel="00C623EB">
          <w:t>GHz.</w:t>
        </w:r>
        <w:r>
          <w:t xml:space="preserve"> </w:t>
        </w:r>
        <w:r w:rsidRPr="002B009F" w:rsidDel="00C623EB">
          <w:t>This information may be used</w:t>
        </w:r>
        <w:r>
          <w:t xml:space="preserve"> for aggregate coordination and</w:t>
        </w:r>
        <w:r w:rsidRPr="002B009F" w:rsidDel="00C623EB">
          <w:t xml:space="preserve"> interference assessment</w:t>
        </w:r>
        <w:r>
          <w:t xml:space="preserve">s </w:t>
        </w:r>
        <w:r w:rsidRPr="002B009F" w:rsidDel="00C623EB">
          <w:t>when information concerning the FWS antenna is not available</w:t>
        </w:r>
        <w:r>
          <w:t>.</w:t>
        </w:r>
      </w:ins>
    </w:p>
    <w:p w14:paraId="103E4B71" w14:textId="77777777" w:rsidR="002A608D" w:rsidRDefault="002A608D" w:rsidP="002A608D">
      <w:pPr>
        <w:rPr>
          <w:ins w:id="124" w:author="Michael Mullinix" w:date="2024-03-22T14:04:00Z"/>
          <w:lang w:val="en-US"/>
        </w:rPr>
      </w:pPr>
    </w:p>
    <w:p w14:paraId="0BD2B58A" w14:textId="77777777" w:rsidR="00DF7794" w:rsidRDefault="00DF7794" w:rsidP="00DF7794">
      <w:pPr>
        <w:rPr>
          <w:ins w:id="125" w:author="Michael Mullinix" w:date="2024-03-22T14:05:00Z"/>
          <w:lang w:val="en-US"/>
        </w:rPr>
      </w:pPr>
      <w:ins w:id="126" w:author="Michael Mullinix" w:date="2024-03-22T14:05:00Z">
        <w:r>
          <w:rPr>
            <w:lang w:val="en-US"/>
          </w:rPr>
          <w:t>[Note: Placeholder for FS deployment information which should be developed in WP5C, possibly using F.2086.]</w:t>
        </w:r>
      </w:ins>
    </w:p>
    <w:p w14:paraId="2DBE741A" w14:textId="77777777" w:rsidR="00DF7794" w:rsidRPr="009B1455" w:rsidRDefault="00DF7794" w:rsidP="002A608D">
      <w:pPr>
        <w:rPr>
          <w:lang w:val="en-US"/>
        </w:rPr>
      </w:pPr>
    </w:p>
    <w:p w14:paraId="516199EE" w14:textId="60EB1AFB" w:rsidR="009D7E2B" w:rsidRDefault="009B1455" w:rsidP="004C74C9">
      <w:pPr>
        <w:rPr>
          <w:lang w:val="en-US"/>
        </w:rPr>
      </w:pPr>
      <w:r w:rsidRPr="009B1455">
        <w:rPr>
          <w:lang w:val="en-US"/>
        </w:rPr>
        <w:t>WP 5C requests to be kept informed on the progress of the studies under WRC-2</w:t>
      </w:r>
      <w:r w:rsidR="00255664">
        <w:rPr>
          <w:lang w:val="en-US"/>
        </w:rPr>
        <w:t>7</w:t>
      </w:r>
      <w:r w:rsidRPr="009B1455">
        <w:rPr>
          <w:lang w:val="en-US"/>
        </w:rPr>
        <w:t xml:space="preserve"> agenda item 1.</w:t>
      </w:r>
      <w:r w:rsidR="00255664">
        <w:rPr>
          <w:lang w:val="en-US"/>
        </w:rPr>
        <w:t>7</w:t>
      </w:r>
      <w:r w:rsidRPr="009B1455">
        <w:rPr>
          <w:lang w:val="en-US"/>
        </w:rPr>
        <w:t xml:space="preserve"> and will provide to WP </w:t>
      </w:r>
      <w:r w:rsidR="00255664">
        <w:rPr>
          <w:lang w:val="en-US"/>
        </w:rPr>
        <w:t>5D</w:t>
      </w:r>
      <w:r w:rsidRPr="009B1455">
        <w:rPr>
          <w:lang w:val="en-US"/>
        </w:rPr>
        <w:t xml:space="preserve"> updated</w:t>
      </w:r>
      <w:r w:rsidR="00F76F23">
        <w:rPr>
          <w:lang w:val="en-US"/>
        </w:rPr>
        <w:t xml:space="preserve"> relevant</w:t>
      </w:r>
      <w:r w:rsidRPr="009B1455">
        <w:rPr>
          <w:lang w:val="en-US"/>
        </w:rPr>
        <w:t xml:space="preserve"> information, before </w:t>
      </w:r>
      <w:r w:rsidR="00F76F23">
        <w:rPr>
          <w:lang w:val="en-US"/>
        </w:rPr>
        <w:t xml:space="preserve">the </w:t>
      </w:r>
      <w:r w:rsidR="0044633D" w:rsidRPr="00CA204F">
        <w:rPr>
          <w:lang w:val="en-US"/>
        </w:rPr>
        <w:t>31</w:t>
      </w:r>
      <w:r w:rsidRPr="00CA204F">
        <w:rPr>
          <w:lang w:val="en-US"/>
        </w:rPr>
        <w:t xml:space="preserve"> </w:t>
      </w:r>
      <w:r w:rsidR="0044633D" w:rsidRPr="00CA204F">
        <w:rPr>
          <w:lang w:val="en-US"/>
        </w:rPr>
        <w:t>December</w:t>
      </w:r>
      <w:r w:rsidRPr="00CA204F">
        <w:rPr>
          <w:lang w:val="en-US"/>
        </w:rPr>
        <w:t xml:space="preserve"> 20</w:t>
      </w:r>
      <w:r w:rsidR="00255664" w:rsidRPr="00CA204F">
        <w:rPr>
          <w:lang w:val="en-US"/>
        </w:rPr>
        <w:t>2</w:t>
      </w:r>
      <w:r w:rsidR="0044633D" w:rsidRPr="00CA204F">
        <w:rPr>
          <w:lang w:val="en-US"/>
        </w:rPr>
        <w:t>4</w:t>
      </w:r>
      <w:r w:rsidR="00CA204F" w:rsidRPr="00CA204F">
        <w:rPr>
          <w:lang w:val="en-US"/>
        </w:rPr>
        <w:t xml:space="preserve"> deadline</w:t>
      </w:r>
      <w:r w:rsidRPr="00CA204F">
        <w:rPr>
          <w:lang w:val="en-US"/>
        </w:rPr>
        <w:t>, for studies under this WRC-2</w:t>
      </w:r>
      <w:r w:rsidR="00255664" w:rsidRPr="00CA204F">
        <w:rPr>
          <w:lang w:val="en-US"/>
        </w:rPr>
        <w:t>7</w:t>
      </w:r>
      <w:r w:rsidRPr="00CA204F">
        <w:rPr>
          <w:lang w:val="en-US"/>
        </w:rPr>
        <w:t xml:space="preserve">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56036415"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 xml:space="preserve">For </w:t>
      </w:r>
      <w:del w:id="127" w:author="Michael Mullinix" w:date="2024-03-22T14:05:00Z">
        <w:r w:rsidRPr="004C74C9" w:rsidDel="00DF7794">
          <w:rPr>
            <w:lang w:val="en-US"/>
          </w:rPr>
          <w:delText>information and action, as appropriate</w:delText>
        </w:r>
      </w:del>
      <w:ins w:id="128" w:author="Michael Mullinix" w:date="2024-03-22T14:05:00Z">
        <w:r w:rsidR="00DF7794">
          <w:rPr>
            <w:lang w:val="en-US"/>
          </w:rPr>
          <w:t>action.</w:t>
        </w:r>
      </w:ins>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AE7E14">
      <w:headerReference w:type="first" r:id="rId16"/>
      <w:pgSz w:w="11907" w:h="16834"/>
      <w:pgMar w:top="1418" w:right="1134" w:bottom="1418" w:left="1134" w:header="720" w:footer="720" w:gutter="0"/>
      <w:paperSrc w:first="15" w:other="15"/>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5" w:author="Michael Mullinix" w:date="2024-03-22T14:03:00Z" w:initials="MM">
    <w:p w14:paraId="6DBD7341" w14:textId="77777777" w:rsidR="00DF7794" w:rsidRDefault="00DF7794" w:rsidP="00DF7794">
      <w:pPr>
        <w:pStyle w:val="CommentText"/>
      </w:pPr>
      <w:r>
        <w:rPr>
          <w:rStyle w:val="CommentReference"/>
        </w:rPr>
        <w:annotationRef/>
      </w:r>
      <w:r>
        <w:t>Similar to the other LS mods I have proposed, if you study in-band FS, any provisions developed to limit interference would obviously also protect adjacent band operations (higher in-band power than OOBE).  This is why we typically only study in-band FS under IMT agenda items.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DBD73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D45D9D5" w16cex:dateUtc="2024-03-22T1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BD7341" w16cid:durableId="6D45D9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504DA" w14:textId="77777777" w:rsidR="00AE7E14" w:rsidRDefault="00AE7E14">
      <w:pPr>
        <w:spacing w:before="0"/>
      </w:pPr>
      <w:r>
        <w:separator/>
      </w:r>
    </w:p>
  </w:endnote>
  <w:endnote w:type="continuationSeparator" w:id="0">
    <w:p w14:paraId="4B795DBA" w14:textId="77777777" w:rsidR="00AE7E14" w:rsidRDefault="00AE7E1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B387F" w14:textId="77777777" w:rsidR="00AE7E14" w:rsidRDefault="00AE7E14">
      <w:pPr>
        <w:spacing w:before="0"/>
      </w:pPr>
      <w:r>
        <w:separator/>
      </w:r>
    </w:p>
  </w:footnote>
  <w:footnote w:type="continuationSeparator" w:id="0">
    <w:p w14:paraId="0DC8C03A" w14:textId="77777777" w:rsidR="00AE7E14" w:rsidRDefault="00AE7E1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99633107">
    <w:abstractNumId w:val="1"/>
  </w:num>
  <w:num w:numId="2" w16cid:durableId="4475914">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Tran Ph.D.">
    <w15:presenceInfo w15:providerId="AD" w15:userId="S::MTRAN@MITRE.ORG::9df84b20-b531-4cda-a8ee-87e04c187143"/>
  </w15:person>
  <w15:person w15:author="Michael Mullinix">
    <w15:presenceInfo w15:providerId="AD" w15:userId="S::MMullinix@ctia.org::18981013-524b-44f1-986d-92c8b96ac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2DA2"/>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0E68"/>
    <w:rsid w:val="00054550"/>
    <w:rsid w:val="000552DD"/>
    <w:rsid w:val="00055503"/>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3CFD"/>
    <w:rsid w:val="000D6DA7"/>
    <w:rsid w:val="000E4002"/>
    <w:rsid w:val="000E6C65"/>
    <w:rsid w:val="000F022A"/>
    <w:rsid w:val="000F1E16"/>
    <w:rsid w:val="0010217F"/>
    <w:rsid w:val="0010252A"/>
    <w:rsid w:val="00102BE4"/>
    <w:rsid w:val="00110238"/>
    <w:rsid w:val="00112096"/>
    <w:rsid w:val="00113304"/>
    <w:rsid w:val="00113F43"/>
    <w:rsid w:val="0012231F"/>
    <w:rsid w:val="00127648"/>
    <w:rsid w:val="00130759"/>
    <w:rsid w:val="001307CF"/>
    <w:rsid w:val="001319BE"/>
    <w:rsid w:val="00141AC1"/>
    <w:rsid w:val="00142CFD"/>
    <w:rsid w:val="00145FD4"/>
    <w:rsid w:val="001461A4"/>
    <w:rsid w:val="0015083E"/>
    <w:rsid w:val="00152E31"/>
    <w:rsid w:val="00154DBA"/>
    <w:rsid w:val="00155E5B"/>
    <w:rsid w:val="00161DB2"/>
    <w:rsid w:val="00167359"/>
    <w:rsid w:val="0017259F"/>
    <w:rsid w:val="00174EE9"/>
    <w:rsid w:val="00175E57"/>
    <w:rsid w:val="00177272"/>
    <w:rsid w:val="001830FD"/>
    <w:rsid w:val="001844EC"/>
    <w:rsid w:val="00184B3D"/>
    <w:rsid w:val="00185383"/>
    <w:rsid w:val="00190ED8"/>
    <w:rsid w:val="00191794"/>
    <w:rsid w:val="00192627"/>
    <w:rsid w:val="00196B53"/>
    <w:rsid w:val="001A3CAE"/>
    <w:rsid w:val="001A52F8"/>
    <w:rsid w:val="001A5572"/>
    <w:rsid w:val="001A6B03"/>
    <w:rsid w:val="001B1280"/>
    <w:rsid w:val="001B22DE"/>
    <w:rsid w:val="001B4E65"/>
    <w:rsid w:val="001B4FCE"/>
    <w:rsid w:val="001B7E13"/>
    <w:rsid w:val="001C1C20"/>
    <w:rsid w:val="001C3B66"/>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046D"/>
    <w:rsid w:val="002529E7"/>
    <w:rsid w:val="00254261"/>
    <w:rsid w:val="00255664"/>
    <w:rsid w:val="00255ED1"/>
    <w:rsid w:val="00256C38"/>
    <w:rsid w:val="00272245"/>
    <w:rsid w:val="00273D2C"/>
    <w:rsid w:val="00277903"/>
    <w:rsid w:val="00277E6A"/>
    <w:rsid w:val="00286AB4"/>
    <w:rsid w:val="00286D80"/>
    <w:rsid w:val="00286E48"/>
    <w:rsid w:val="002A0A0D"/>
    <w:rsid w:val="002A1330"/>
    <w:rsid w:val="002A608D"/>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23FD"/>
    <w:rsid w:val="002F4E54"/>
    <w:rsid w:val="0030527A"/>
    <w:rsid w:val="00305EEE"/>
    <w:rsid w:val="00307401"/>
    <w:rsid w:val="0031401B"/>
    <w:rsid w:val="00314FBF"/>
    <w:rsid w:val="00320E3B"/>
    <w:rsid w:val="00324A59"/>
    <w:rsid w:val="00325E95"/>
    <w:rsid w:val="00337B04"/>
    <w:rsid w:val="00341991"/>
    <w:rsid w:val="00341ADA"/>
    <w:rsid w:val="00351D78"/>
    <w:rsid w:val="003529C0"/>
    <w:rsid w:val="00355F2D"/>
    <w:rsid w:val="003620A5"/>
    <w:rsid w:val="00364DAD"/>
    <w:rsid w:val="0036507B"/>
    <w:rsid w:val="0037379E"/>
    <w:rsid w:val="0037399D"/>
    <w:rsid w:val="00374930"/>
    <w:rsid w:val="00381920"/>
    <w:rsid w:val="003831C4"/>
    <w:rsid w:val="0038728A"/>
    <w:rsid w:val="003934AB"/>
    <w:rsid w:val="003A2372"/>
    <w:rsid w:val="003B0273"/>
    <w:rsid w:val="003B27E2"/>
    <w:rsid w:val="003B40A8"/>
    <w:rsid w:val="003B544B"/>
    <w:rsid w:val="003B5D45"/>
    <w:rsid w:val="003C35D1"/>
    <w:rsid w:val="003C41FE"/>
    <w:rsid w:val="003D1F2B"/>
    <w:rsid w:val="003D2641"/>
    <w:rsid w:val="003D392D"/>
    <w:rsid w:val="003E1111"/>
    <w:rsid w:val="003E1ABC"/>
    <w:rsid w:val="003E20B1"/>
    <w:rsid w:val="003E6D35"/>
    <w:rsid w:val="003E7A27"/>
    <w:rsid w:val="003F6C70"/>
    <w:rsid w:val="004001B2"/>
    <w:rsid w:val="00400ADB"/>
    <w:rsid w:val="0040587A"/>
    <w:rsid w:val="00407873"/>
    <w:rsid w:val="004155CF"/>
    <w:rsid w:val="00416977"/>
    <w:rsid w:val="00424028"/>
    <w:rsid w:val="0042410B"/>
    <w:rsid w:val="00425555"/>
    <w:rsid w:val="00430787"/>
    <w:rsid w:val="00435648"/>
    <w:rsid w:val="004368A3"/>
    <w:rsid w:val="00437A1A"/>
    <w:rsid w:val="004449A7"/>
    <w:rsid w:val="00445F28"/>
    <w:rsid w:val="00446074"/>
    <w:rsid w:val="0044633D"/>
    <w:rsid w:val="00450D17"/>
    <w:rsid w:val="004533DB"/>
    <w:rsid w:val="00456C5D"/>
    <w:rsid w:val="00460C77"/>
    <w:rsid w:val="0046543C"/>
    <w:rsid w:val="004669B6"/>
    <w:rsid w:val="00470E7F"/>
    <w:rsid w:val="00475C63"/>
    <w:rsid w:val="004774C5"/>
    <w:rsid w:val="00487086"/>
    <w:rsid w:val="00487476"/>
    <w:rsid w:val="00492536"/>
    <w:rsid w:val="00493226"/>
    <w:rsid w:val="004961CD"/>
    <w:rsid w:val="00497840"/>
    <w:rsid w:val="004B1C37"/>
    <w:rsid w:val="004B27E6"/>
    <w:rsid w:val="004B5E60"/>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17564"/>
    <w:rsid w:val="00523BD3"/>
    <w:rsid w:val="00524321"/>
    <w:rsid w:val="00525155"/>
    <w:rsid w:val="00527CCE"/>
    <w:rsid w:val="005326E0"/>
    <w:rsid w:val="00534129"/>
    <w:rsid w:val="005346B6"/>
    <w:rsid w:val="0053489A"/>
    <w:rsid w:val="00534995"/>
    <w:rsid w:val="0053556F"/>
    <w:rsid w:val="0054219C"/>
    <w:rsid w:val="005421F6"/>
    <w:rsid w:val="005429AF"/>
    <w:rsid w:val="00543598"/>
    <w:rsid w:val="00544305"/>
    <w:rsid w:val="00545D6D"/>
    <w:rsid w:val="0054603A"/>
    <w:rsid w:val="005515B2"/>
    <w:rsid w:val="0055247E"/>
    <w:rsid w:val="0056155A"/>
    <w:rsid w:val="00562DE5"/>
    <w:rsid w:val="00565074"/>
    <w:rsid w:val="00567B8B"/>
    <w:rsid w:val="005711E4"/>
    <w:rsid w:val="00573B37"/>
    <w:rsid w:val="005751B6"/>
    <w:rsid w:val="005821ED"/>
    <w:rsid w:val="00582F1B"/>
    <w:rsid w:val="00585A49"/>
    <w:rsid w:val="0058660A"/>
    <w:rsid w:val="00591F4D"/>
    <w:rsid w:val="00592A5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997"/>
    <w:rsid w:val="005C5B74"/>
    <w:rsid w:val="005D7961"/>
    <w:rsid w:val="005E12A2"/>
    <w:rsid w:val="005E2BF1"/>
    <w:rsid w:val="005E2E64"/>
    <w:rsid w:val="005E667F"/>
    <w:rsid w:val="005F008A"/>
    <w:rsid w:val="005F3CA9"/>
    <w:rsid w:val="006005BF"/>
    <w:rsid w:val="00600981"/>
    <w:rsid w:val="006015B5"/>
    <w:rsid w:val="006020A6"/>
    <w:rsid w:val="006023E9"/>
    <w:rsid w:val="00604EDA"/>
    <w:rsid w:val="00605BC9"/>
    <w:rsid w:val="00607975"/>
    <w:rsid w:val="00613937"/>
    <w:rsid w:val="00613B4E"/>
    <w:rsid w:val="00621140"/>
    <w:rsid w:val="006213A2"/>
    <w:rsid w:val="00623DED"/>
    <w:rsid w:val="006260DB"/>
    <w:rsid w:val="00630EAC"/>
    <w:rsid w:val="00631CC1"/>
    <w:rsid w:val="0063287F"/>
    <w:rsid w:val="00635E2B"/>
    <w:rsid w:val="006400F6"/>
    <w:rsid w:val="00640FF8"/>
    <w:rsid w:val="006410FA"/>
    <w:rsid w:val="00641212"/>
    <w:rsid w:val="00641FA1"/>
    <w:rsid w:val="00642594"/>
    <w:rsid w:val="00647CCB"/>
    <w:rsid w:val="00650E47"/>
    <w:rsid w:val="0065128A"/>
    <w:rsid w:val="006518AE"/>
    <w:rsid w:val="00655603"/>
    <w:rsid w:val="006567E4"/>
    <w:rsid w:val="00657D98"/>
    <w:rsid w:val="00667104"/>
    <w:rsid w:val="00667B53"/>
    <w:rsid w:val="00673E27"/>
    <w:rsid w:val="0067553F"/>
    <w:rsid w:val="00685375"/>
    <w:rsid w:val="006873FD"/>
    <w:rsid w:val="0069375A"/>
    <w:rsid w:val="0069398C"/>
    <w:rsid w:val="00696704"/>
    <w:rsid w:val="00697647"/>
    <w:rsid w:val="006A1C25"/>
    <w:rsid w:val="006A2038"/>
    <w:rsid w:val="006A261B"/>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094C"/>
    <w:rsid w:val="00733F80"/>
    <w:rsid w:val="007341F9"/>
    <w:rsid w:val="00747ADF"/>
    <w:rsid w:val="00751338"/>
    <w:rsid w:val="00751527"/>
    <w:rsid w:val="00753420"/>
    <w:rsid w:val="007575BD"/>
    <w:rsid w:val="00757939"/>
    <w:rsid w:val="00760574"/>
    <w:rsid w:val="00765DA1"/>
    <w:rsid w:val="007727BD"/>
    <w:rsid w:val="00773F03"/>
    <w:rsid w:val="007855BF"/>
    <w:rsid w:val="00785D4A"/>
    <w:rsid w:val="00791C9E"/>
    <w:rsid w:val="007920E8"/>
    <w:rsid w:val="00794A43"/>
    <w:rsid w:val="0079507C"/>
    <w:rsid w:val="00795449"/>
    <w:rsid w:val="0079704B"/>
    <w:rsid w:val="00797E26"/>
    <w:rsid w:val="007A2F31"/>
    <w:rsid w:val="007B036F"/>
    <w:rsid w:val="007B151D"/>
    <w:rsid w:val="007B17F7"/>
    <w:rsid w:val="007B42CC"/>
    <w:rsid w:val="007B4610"/>
    <w:rsid w:val="007C60ED"/>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763AB"/>
    <w:rsid w:val="008765F1"/>
    <w:rsid w:val="0089044C"/>
    <w:rsid w:val="00893925"/>
    <w:rsid w:val="00895C2D"/>
    <w:rsid w:val="00896F13"/>
    <w:rsid w:val="008A413C"/>
    <w:rsid w:val="008A41B1"/>
    <w:rsid w:val="008B658D"/>
    <w:rsid w:val="008B70BA"/>
    <w:rsid w:val="008B7348"/>
    <w:rsid w:val="008B7C41"/>
    <w:rsid w:val="008C0AD8"/>
    <w:rsid w:val="008C469A"/>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C9A"/>
    <w:rsid w:val="00943E26"/>
    <w:rsid w:val="00950EFD"/>
    <w:rsid w:val="00951A03"/>
    <w:rsid w:val="009521ED"/>
    <w:rsid w:val="00954185"/>
    <w:rsid w:val="009562FA"/>
    <w:rsid w:val="00956C5D"/>
    <w:rsid w:val="00961A8F"/>
    <w:rsid w:val="00963A96"/>
    <w:rsid w:val="009663B9"/>
    <w:rsid w:val="00967C7F"/>
    <w:rsid w:val="00972666"/>
    <w:rsid w:val="009736B1"/>
    <w:rsid w:val="00973BCC"/>
    <w:rsid w:val="00982522"/>
    <w:rsid w:val="00992359"/>
    <w:rsid w:val="00995C96"/>
    <w:rsid w:val="00997176"/>
    <w:rsid w:val="009A1D90"/>
    <w:rsid w:val="009A1E66"/>
    <w:rsid w:val="009A5A43"/>
    <w:rsid w:val="009A5DE9"/>
    <w:rsid w:val="009A7100"/>
    <w:rsid w:val="009B0429"/>
    <w:rsid w:val="009B0A6B"/>
    <w:rsid w:val="009B0AEB"/>
    <w:rsid w:val="009B1455"/>
    <w:rsid w:val="009B61C1"/>
    <w:rsid w:val="009B690E"/>
    <w:rsid w:val="009C5505"/>
    <w:rsid w:val="009C6DE8"/>
    <w:rsid w:val="009D005B"/>
    <w:rsid w:val="009D3E14"/>
    <w:rsid w:val="009D47F3"/>
    <w:rsid w:val="009D5B37"/>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27B6E"/>
    <w:rsid w:val="00A304A6"/>
    <w:rsid w:val="00A31AB5"/>
    <w:rsid w:val="00A36AD1"/>
    <w:rsid w:val="00A46CF0"/>
    <w:rsid w:val="00A5190A"/>
    <w:rsid w:val="00A530EB"/>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C4F04"/>
    <w:rsid w:val="00AE759B"/>
    <w:rsid w:val="00AE7E14"/>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30C5"/>
    <w:rsid w:val="00B64453"/>
    <w:rsid w:val="00B76DA7"/>
    <w:rsid w:val="00B82769"/>
    <w:rsid w:val="00B82D2E"/>
    <w:rsid w:val="00B836FD"/>
    <w:rsid w:val="00B8418F"/>
    <w:rsid w:val="00B87B27"/>
    <w:rsid w:val="00B9369D"/>
    <w:rsid w:val="00B94CB1"/>
    <w:rsid w:val="00B956EA"/>
    <w:rsid w:val="00BA06FE"/>
    <w:rsid w:val="00BA26E8"/>
    <w:rsid w:val="00BA353E"/>
    <w:rsid w:val="00BA4019"/>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44597"/>
    <w:rsid w:val="00C50259"/>
    <w:rsid w:val="00C50F37"/>
    <w:rsid w:val="00C51C76"/>
    <w:rsid w:val="00C535EA"/>
    <w:rsid w:val="00C57C9F"/>
    <w:rsid w:val="00C6055E"/>
    <w:rsid w:val="00C64D0F"/>
    <w:rsid w:val="00C65881"/>
    <w:rsid w:val="00C65F0E"/>
    <w:rsid w:val="00C66862"/>
    <w:rsid w:val="00C71C2D"/>
    <w:rsid w:val="00C71FB6"/>
    <w:rsid w:val="00C76C2D"/>
    <w:rsid w:val="00C811E0"/>
    <w:rsid w:val="00C8310E"/>
    <w:rsid w:val="00C8445F"/>
    <w:rsid w:val="00C864CC"/>
    <w:rsid w:val="00C95333"/>
    <w:rsid w:val="00C9550B"/>
    <w:rsid w:val="00C96287"/>
    <w:rsid w:val="00C972BE"/>
    <w:rsid w:val="00CA204F"/>
    <w:rsid w:val="00CA207A"/>
    <w:rsid w:val="00CA380F"/>
    <w:rsid w:val="00CA42A3"/>
    <w:rsid w:val="00CA61E4"/>
    <w:rsid w:val="00CA7DC7"/>
    <w:rsid w:val="00CB0A45"/>
    <w:rsid w:val="00CB330B"/>
    <w:rsid w:val="00CB3EA7"/>
    <w:rsid w:val="00CC035F"/>
    <w:rsid w:val="00CC0AC1"/>
    <w:rsid w:val="00CC4742"/>
    <w:rsid w:val="00CC7085"/>
    <w:rsid w:val="00CC7FA1"/>
    <w:rsid w:val="00CD5A31"/>
    <w:rsid w:val="00CD626A"/>
    <w:rsid w:val="00CE050B"/>
    <w:rsid w:val="00CE5AB9"/>
    <w:rsid w:val="00CE6BE3"/>
    <w:rsid w:val="00CF43B5"/>
    <w:rsid w:val="00CF556D"/>
    <w:rsid w:val="00CF63B4"/>
    <w:rsid w:val="00CF680E"/>
    <w:rsid w:val="00D0012D"/>
    <w:rsid w:val="00D001A2"/>
    <w:rsid w:val="00D02A56"/>
    <w:rsid w:val="00D070DA"/>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4611D"/>
    <w:rsid w:val="00D5012D"/>
    <w:rsid w:val="00D50482"/>
    <w:rsid w:val="00D55B52"/>
    <w:rsid w:val="00D56C60"/>
    <w:rsid w:val="00D56CD9"/>
    <w:rsid w:val="00D640E8"/>
    <w:rsid w:val="00D65880"/>
    <w:rsid w:val="00D72377"/>
    <w:rsid w:val="00D72C74"/>
    <w:rsid w:val="00D72EFA"/>
    <w:rsid w:val="00D766D2"/>
    <w:rsid w:val="00D8565F"/>
    <w:rsid w:val="00D8578D"/>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135"/>
    <w:rsid w:val="00DC3488"/>
    <w:rsid w:val="00DC449E"/>
    <w:rsid w:val="00DE5B16"/>
    <w:rsid w:val="00DE62B3"/>
    <w:rsid w:val="00DE7917"/>
    <w:rsid w:val="00DF0287"/>
    <w:rsid w:val="00DF0C14"/>
    <w:rsid w:val="00DF41B1"/>
    <w:rsid w:val="00DF5A8D"/>
    <w:rsid w:val="00DF7794"/>
    <w:rsid w:val="00DF7F1E"/>
    <w:rsid w:val="00E023E5"/>
    <w:rsid w:val="00E05C0C"/>
    <w:rsid w:val="00E071B7"/>
    <w:rsid w:val="00E26674"/>
    <w:rsid w:val="00E27C39"/>
    <w:rsid w:val="00E33E9F"/>
    <w:rsid w:val="00E34100"/>
    <w:rsid w:val="00E4145A"/>
    <w:rsid w:val="00E43C14"/>
    <w:rsid w:val="00E46322"/>
    <w:rsid w:val="00E5130D"/>
    <w:rsid w:val="00E54568"/>
    <w:rsid w:val="00E578A6"/>
    <w:rsid w:val="00E64215"/>
    <w:rsid w:val="00E66F16"/>
    <w:rsid w:val="00E72B1B"/>
    <w:rsid w:val="00E7525A"/>
    <w:rsid w:val="00E82765"/>
    <w:rsid w:val="00E84D0F"/>
    <w:rsid w:val="00E85BCE"/>
    <w:rsid w:val="00E87C18"/>
    <w:rsid w:val="00E87FB3"/>
    <w:rsid w:val="00E90E43"/>
    <w:rsid w:val="00E91E7A"/>
    <w:rsid w:val="00E951BA"/>
    <w:rsid w:val="00E965EA"/>
    <w:rsid w:val="00E96821"/>
    <w:rsid w:val="00E97A1E"/>
    <w:rsid w:val="00EA1408"/>
    <w:rsid w:val="00EA1409"/>
    <w:rsid w:val="00EA2C76"/>
    <w:rsid w:val="00EA77CA"/>
    <w:rsid w:val="00EB355D"/>
    <w:rsid w:val="00EB4F1B"/>
    <w:rsid w:val="00EB63C9"/>
    <w:rsid w:val="00EC2A2E"/>
    <w:rsid w:val="00EC63D7"/>
    <w:rsid w:val="00ED0532"/>
    <w:rsid w:val="00ED23B8"/>
    <w:rsid w:val="00ED270C"/>
    <w:rsid w:val="00ED634F"/>
    <w:rsid w:val="00ED67E1"/>
    <w:rsid w:val="00EE0324"/>
    <w:rsid w:val="00EE0AC9"/>
    <w:rsid w:val="00EE10BB"/>
    <w:rsid w:val="00EE6FA5"/>
    <w:rsid w:val="00EF24F9"/>
    <w:rsid w:val="00EF7702"/>
    <w:rsid w:val="00F0715D"/>
    <w:rsid w:val="00F103E8"/>
    <w:rsid w:val="00F125BF"/>
    <w:rsid w:val="00F16783"/>
    <w:rsid w:val="00F17B84"/>
    <w:rsid w:val="00F23AF1"/>
    <w:rsid w:val="00F26572"/>
    <w:rsid w:val="00F314EE"/>
    <w:rsid w:val="00F3430E"/>
    <w:rsid w:val="00F37DD1"/>
    <w:rsid w:val="00F40002"/>
    <w:rsid w:val="00F406B1"/>
    <w:rsid w:val="00F44EC9"/>
    <w:rsid w:val="00F46948"/>
    <w:rsid w:val="00F562DD"/>
    <w:rsid w:val="00F566C1"/>
    <w:rsid w:val="00F608D0"/>
    <w:rsid w:val="00F64620"/>
    <w:rsid w:val="00F647B4"/>
    <w:rsid w:val="00F70CBE"/>
    <w:rsid w:val="00F729B6"/>
    <w:rsid w:val="00F72D02"/>
    <w:rsid w:val="00F76F23"/>
    <w:rsid w:val="00F810D9"/>
    <w:rsid w:val="00F81503"/>
    <w:rsid w:val="00F85351"/>
    <w:rsid w:val="00F86BB9"/>
    <w:rsid w:val="00F86C5B"/>
    <w:rsid w:val="00F92978"/>
    <w:rsid w:val="00F9766E"/>
    <w:rsid w:val="00FA3709"/>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404e2fe4cc08aaecbcbf1a4dbd05387d">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fefd3e036c34268830f83038e48c935"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A6AA926C-4A74-4A5E-91FC-9DA066D33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71f32d46-6d44-42df-9bf9-b69fba183449"/>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1038</Words>
  <Characters>5919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7</cp:revision>
  <dcterms:created xsi:type="dcterms:W3CDTF">2024-03-22T10:41:00Z</dcterms:created>
  <dcterms:modified xsi:type="dcterms:W3CDTF">2024-03-26T14:27:00Z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