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41F6B875"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4D714C">
              <w:rPr>
                <w:rFonts w:ascii="Arial" w:hAnsi="Arial"/>
              </w:rPr>
              <w:t>C</w:t>
            </w:r>
          </w:p>
        </w:tc>
        <w:tc>
          <w:tcPr>
            <w:tcW w:w="5008" w:type="dxa"/>
            <w:gridSpan w:val="2"/>
            <w:tcBorders>
              <w:top w:val="single" w:sz="6" w:space="0" w:color="auto"/>
              <w:right w:val="double" w:sz="6" w:space="0" w:color="auto"/>
            </w:tcBorders>
          </w:tcPr>
          <w:p w14:paraId="61048F8B" w14:textId="3D92E873"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4D714C">
              <w:rPr>
                <w:rFonts w:ascii="Arial" w:hAnsi="Arial"/>
              </w:rPr>
              <w:t>C</w:t>
            </w:r>
            <w:r w:rsidR="00EA1409">
              <w:rPr>
                <w:rFonts w:ascii="Arial" w:hAnsi="Arial"/>
              </w:rPr>
              <w:t>-</w:t>
            </w:r>
            <w:r w:rsidR="000C2BB9">
              <w:rPr>
                <w:rFonts w:ascii="Arial" w:hAnsi="Arial"/>
              </w:rPr>
              <w:t>02</w:t>
            </w:r>
            <w:r w:rsidR="006D5EFE">
              <w:rPr>
                <w:rFonts w:ascii="Arial" w:hAnsi="Arial"/>
              </w:rPr>
              <w:t>-</w:t>
            </w:r>
            <w:r w:rsidR="00547CAA">
              <w:rPr>
                <w:rFonts w:ascii="Arial" w:hAnsi="Arial"/>
              </w:rPr>
              <w:t>final-draft</w:t>
            </w:r>
          </w:p>
        </w:tc>
      </w:tr>
      <w:tr w:rsidR="000D6DA7" w14:paraId="1FFDA5D2" w14:textId="77777777" w:rsidTr="00767C25">
        <w:trPr>
          <w:jc w:val="center"/>
        </w:trPr>
        <w:tc>
          <w:tcPr>
            <w:tcW w:w="4370" w:type="dxa"/>
            <w:tcBorders>
              <w:left w:val="double" w:sz="6" w:space="0" w:color="auto"/>
            </w:tcBorders>
          </w:tcPr>
          <w:p w14:paraId="35F17CA2" w14:textId="498D1DB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DB730B">
              <w:rPr>
                <w:rFonts w:ascii="Arial" w:hAnsi="Arial"/>
              </w:rPr>
              <w:t>3</w:t>
            </w:r>
          </w:p>
        </w:tc>
        <w:tc>
          <w:tcPr>
            <w:tcW w:w="5008" w:type="dxa"/>
            <w:gridSpan w:val="2"/>
            <w:tcBorders>
              <w:right w:val="double" w:sz="6" w:space="0" w:color="auto"/>
            </w:tcBorders>
          </w:tcPr>
          <w:p w14:paraId="0C47225B" w14:textId="1A4D192B"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0062EC">
              <w:rPr>
                <w:rFonts w:ascii="Arial" w:hAnsi="Arial"/>
              </w:rPr>
              <w:t xml:space="preserve">March </w:t>
            </w:r>
            <w:r w:rsidR="005C4D61">
              <w:rPr>
                <w:rFonts w:ascii="Arial" w:hAnsi="Arial"/>
              </w:rPr>
              <w:t>18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276A1A52"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DB730B">
              <w:rPr>
                <w:rFonts w:ascii="Arial" w:hAnsi="Arial" w:cs="Arial"/>
                <w:bCs/>
              </w:rPr>
              <w:t>4</w:t>
            </w:r>
            <w:r w:rsidR="006D5EFE">
              <w:rPr>
                <w:rFonts w:ascii="Arial" w:hAnsi="Arial" w:cs="Arial"/>
                <w:bCs/>
              </w:rPr>
              <w:t>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2162B279" w14:textId="77777777" w:rsidR="00323F50" w:rsidRDefault="00323F50" w:rsidP="00323F50">
            <w:pPr>
              <w:spacing w:before="0"/>
              <w:ind w:left="144" w:right="144"/>
              <w:rPr>
                <w:rFonts w:ascii="Arial" w:hAnsi="Arial"/>
                <w:bCs/>
                <w:iCs/>
              </w:rPr>
            </w:pPr>
            <w:r>
              <w:rPr>
                <w:rFonts w:ascii="Arial" w:hAnsi="Arial"/>
                <w:bCs/>
                <w:iCs/>
              </w:rPr>
              <w:t>Amir Uzzaman</w:t>
            </w:r>
          </w:p>
          <w:p w14:paraId="2CB12614" w14:textId="7B10D904" w:rsidR="00323F50" w:rsidRDefault="00323F50" w:rsidP="00323F50">
            <w:pPr>
              <w:spacing w:before="0"/>
              <w:ind w:left="144" w:right="144"/>
              <w:rPr>
                <w:rFonts w:ascii="Arial" w:hAnsi="Arial"/>
                <w:bCs/>
                <w:iCs/>
              </w:rPr>
            </w:pPr>
            <w:r>
              <w:rPr>
                <w:rFonts w:ascii="Arial" w:hAnsi="Arial"/>
                <w:bCs/>
                <w:iCs/>
              </w:rPr>
              <w:t>FAA Spectrum Engineering Services</w:t>
            </w:r>
          </w:p>
          <w:p w14:paraId="010E6C70" w14:textId="77777777" w:rsidR="00323F50" w:rsidRDefault="00323F50"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7074E50C"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77B36A08" w14:textId="77777777" w:rsidR="00323F50" w:rsidRPr="00C7252B" w:rsidRDefault="00323F50" w:rsidP="00323F50">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860-794-2025</w:t>
            </w:r>
          </w:p>
          <w:p w14:paraId="688CF39C" w14:textId="1A58B2D2" w:rsidR="00323F50" w:rsidRPr="00323F50" w:rsidRDefault="00323F50" w:rsidP="004C757E">
            <w:pPr>
              <w:spacing w:before="0"/>
              <w:ind w:right="144"/>
              <w:rPr>
                <w:rFonts w:ascii="Arial" w:hAnsi="Arial"/>
                <w:bCs/>
                <w:lang w:val="fr-FR"/>
              </w:rPr>
            </w:pPr>
            <w:r>
              <w:rPr>
                <w:rFonts w:ascii="Arial" w:hAnsi="Arial"/>
                <w:bCs/>
                <w:lang w:val="fr-FR"/>
              </w:rPr>
              <w:t xml:space="preserve">  Email: amir.uzzaman@faa.gov</w:t>
            </w:r>
          </w:p>
          <w:p w14:paraId="4EC5C46B" w14:textId="77777777" w:rsidR="00323F50" w:rsidRDefault="00323F50"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0245FE97" w:rsidR="000D6DA7" w:rsidRPr="00001E89" w:rsidRDefault="000D6DA7" w:rsidP="00DC1771">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DB730B">
              <w:rPr>
                <w:rFonts w:ascii="Arial" w:hAnsi="Arial"/>
                <w:bCs/>
              </w:rPr>
              <w:t>4</w:t>
            </w:r>
            <w:r w:rsidR="006D5EFE">
              <w:rPr>
                <w:rFonts w:ascii="Arial" w:hAnsi="Arial"/>
                <w:bCs/>
              </w:rPr>
              <w:t xml:space="preserve">C regarding </w:t>
            </w:r>
            <w:bookmarkStart w:id="1" w:name="_Hlk157164661"/>
            <w:r w:rsidR="006D5EFE">
              <w:rPr>
                <w:rFonts w:ascii="Arial" w:hAnsi="Arial"/>
                <w:bCs/>
              </w:rPr>
              <w:t>AI 1.1</w:t>
            </w:r>
            <w:r w:rsidR="00DB730B">
              <w:rPr>
                <w:rFonts w:ascii="Arial" w:hAnsi="Arial"/>
                <w:bCs/>
              </w:rPr>
              <w:t>3</w:t>
            </w:r>
            <w:r w:rsidR="000F1E16">
              <w:rPr>
                <w:rFonts w:ascii="Arial" w:hAnsi="Arial"/>
                <w:bCs/>
              </w:rPr>
              <w:t xml:space="preserve">, </w:t>
            </w:r>
            <w:bookmarkEnd w:id="1"/>
            <w:r w:rsidR="00DC1771">
              <w:rPr>
                <w:rFonts w:ascii="Arial" w:hAnsi="Arial"/>
                <w:bCs/>
              </w:rPr>
              <w:t xml:space="preserve">to </w:t>
            </w:r>
            <w:r w:rsidR="000F1E16">
              <w:rPr>
                <w:rFonts w:ascii="Arial" w:hAnsi="Arial"/>
                <w:bCs/>
              </w:rPr>
              <w:t xml:space="preserve">allow WP </w:t>
            </w:r>
            <w:r w:rsidR="004D714C">
              <w:rPr>
                <w:rFonts w:ascii="Arial" w:hAnsi="Arial"/>
                <w:bCs/>
              </w:rPr>
              <w:t>4</w:t>
            </w:r>
            <w:r w:rsidR="004449A7">
              <w:rPr>
                <w:rFonts w:ascii="Arial" w:hAnsi="Arial"/>
                <w:bCs/>
              </w:rPr>
              <w:t>C</w:t>
            </w:r>
            <w:r w:rsidR="000F1E16">
              <w:rPr>
                <w:rFonts w:ascii="Arial" w:hAnsi="Arial"/>
                <w:bCs/>
              </w:rPr>
              <w:t xml:space="preserve"> to proceed with its planning</w:t>
            </w:r>
            <w:r w:rsidR="00DC1771">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AD957AB"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DB730B">
              <w:rPr>
                <w:rFonts w:ascii="Arial" w:hAnsi="Arial"/>
                <w:b/>
              </w:rPr>
              <w:t>253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4D714C">
              <w:rPr>
                <w:rFonts w:ascii="Arial" w:hAnsi="Arial"/>
                <w:bCs/>
              </w:rPr>
              <w:t>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DB730B">
              <w:rPr>
                <w:rFonts w:ascii="Arial" w:hAnsi="Arial"/>
                <w:bCs/>
              </w:rPr>
              <w:t>4</w:t>
            </w:r>
            <w:r w:rsidR="000F1E16">
              <w:rPr>
                <w:rFonts w:ascii="Arial" w:hAnsi="Arial"/>
                <w:bCs/>
              </w:rPr>
              <w:t xml:space="preserve">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w:t>
            </w:r>
            <w:bookmarkStart w:id="4" w:name="_Hlk157174704"/>
            <w:r w:rsidR="00F7410F">
              <w:rPr>
                <w:rFonts w:ascii="Arial" w:hAnsi="Arial"/>
                <w:bCs/>
              </w:rPr>
              <w:t>ion of</w:t>
            </w:r>
            <w:r w:rsidR="00DB730B">
              <w:rPr>
                <w:rFonts w:ascii="Arial" w:hAnsi="Arial"/>
                <w:bCs/>
              </w:rPr>
              <w:t xml:space="preserve"> </w:t>
            </w:r>
            <w:r w:rsidR="004D714C">
              <w:rPr>
                <w:rFonts w:ascii="Arial" w:hAnsi="Arial"/>
                <w:bCs/>
              </w:rPr>
              <w:t xml:space="preserve">fixed </w:t>
            </w:r>
            <w:r w:rsidR="0010217F" w:rsidRPr="0010217F">
              <w:rPr>
                <w:rFonts w:ascii="Arial" w:hAnsi="Arial"/>
                <w:bCs/>
              </w:rPr>
              <w:t>systems</w:t>
            </w:r>
            <w:del w:id="5" w:author="Michael Tran Ph.D." w:date="2024-03-18T11:43:00Z">
              <w:r w:rsidR="00F7410F" w:rsidDel="005C4D61">
                <w:rPr>
                  <w:rFonts w:ascii="Arial" w:hAnsi="Arial"/>
                  <w:bCs/>
                </w:rPr>
                <w:delText xml:space="preserve"> used for the provision of air navigation services</w:delText>
              </w:r>
            </w:del>
            <w:r w:rsidR="0010217F">
              <w:rPr>
                <w:rFonts w:ascii="Arial" w:hAnsi="Arial"/>
                <w:bCs/>
              </w:rPr>
              <w:t xml:space="preserve"> operating</w:t>
            </w:r>
            <w:r w:rsidR="0010217F" w:rsidRPr="0010217F">
              <w:rPr>
                <w:rFonts w:ascii="Arial" w:hAnsi="Arial"/>
                <w:bCs/>
              </w:rPr>
              <w:t xml:space="preserve"> in the frequency band</w:t>
            </w:r>
            <w:r w:rsidR="00DB730B">
              <w:rPr>
                <w:rFonts w:ascii="Arial" w:hAnsi="Arial"/>
                <w:bCs/>
              </w:rPr>
              <w:t>s</w:t>
            </w:r>
            <w:r w:rsidR="00FB03ED">
              <w:rPr>
                <w:rFonts w:ascii="Arial" w:hAnsi="Arial"/>
                <w:bCs/>
              </w:rPr>
              <w:t xml:space="preserve"> below 2.7 GHz</w:t>
            </w:r>
            <w:bookmarkEnd w:id="4"/>
            <w:r w:rsidR="0010217F">
              <w:rPr>
                <w:rFonts w:ascii="Arial" w:hAnsi="Arial"/>
                <w:bCs/>
              </w:rPr>
              <w:t>.</w:t>
            </w:r>
            <w:del w:id="6" w:author="Michael Tran Ph.D." w:date="2024-03-18T11:44:00Z">
              <w:r w:rsidR="00216287" w:rsidDel="005C4D61">
                <w:rPr>
                  <w:rFonts w:ascii="Arial" w:hAnsi="Arial"/>
                  <w:bCs/>
                </w:rPr>
                <w:delText xml:space="preserve"> </w:delText>
              </w:r>
              <w:r w:rsidR="00216287" w:rsidRPr="00216287" w:rsidDel="005C4D61">
                <w:rPr>
                  <w:rFonts w:ascii="Arial" w:hAnsi="Arial"/>
                  <w:bCs/>
                </w:rPr>
                <w:delText>In the United States, fixed systems used for the provision of air navigation services operate in the frequency bands 932-935 MHz, 941-944 MHz, and 1 780-1 850 MHz.</w:delText>
              </w:r>
            </w:del>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7" w:name="ditulogo"/>
            <w:bookmarkEnd w:id="7"/>
            <w:r>
              <w:rPr>
                <w:noProof/>
                <w:lang w:val="en-US"/>
              </w:rPr>
              <w:drawing>
                <wp:inline distT="0" distB="0" distL="0" distR="0" wp14:anchorId="35365F55" wp14:editId="0D07E38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8" w:name="recibido"/>
            <w:bookmarkStart w:id="9" w:name="dnum" w:colFirst="1" w:colLast="1"/>
            <w:bookmarkEnd w:id="8"/>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138210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DB730B">
              <w:rPr>
                <w:rFonts w:ascii="Verdana" w:hAnsi="Verdana"/>
                <w:sz w:val="20"/>
              </w:rPr>
              <w:t>3</w:t>
            </w:r>
          </w:p>
        </w:tc>
        <w:tc>
          <w:tcPr>
            <w:tcW w:w="3402" w:type="dxa"/>
          </w:tcPr>
          <w:p w14:paraId="4A6BC715" w14:textId="5A3D0414"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4D714C">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10" w:name="ddate" w:colFirst="1" w:colLast="1"/>
            <w:bookmarkEnd w:id="9"/>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1" w:name="dorlang" w:colFirst="1" w:colLast="1"/>
            <w:bookmarkEnd w:id="10"/>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2" w:name="dsource" w:colFirst="0" w:colLast="0"/>
            <w:bookmarkEnd w:id="11"/>
            <w:r>
              <w:rPr>
                <w:lang w:eastAsia="zh-CN"/>
              </w:rPr>
              <w:t>United States of America</w:t>
            </w:r>
          </w:p>
        </w:tc>
      </w:tr>
      <w:tr w:rsidR="009F2ED2" w14:paraId="4C6405C7" w14:textId="77777777" w:rsidTr="00C2563C">
        <w:trPr>
          <w:cantSplit/>
        </w:trPr>
        <w:tc>
          <w:tcPr>
            <w:tcW w:w="9889" w:type="dxa"/>
            <w:gridSpan w:val="2"/>
          </w:tcPr>
          <w:p w14:paraId="0F46370F" w14:textId="17F75FB4" w:rsidR="009F2ED2" w:rsidRDefault="0010217F" w:rsidP="00C2563C">
            <w:pPr>
              <w:pStyle w:val="Title1"/>
              <w:rPr>
                <w:lang w:val="en-US" w:eastAsia="zh-CN"/>
              </w:rPr>
            </w:pPr>
            <w:bookmarkStart w:id="13" w:name="drec" w:colFirst="0" w:colLast="0"/>
            <w:bookmarkEnd w:id="12"/>
            <w:r>
              <w:rPr>
                <w:lang w:val="en-US" w:eastAsia="zh-CN"/>
              </w:rPr>
              <w:t>proposed</w:t>
            </w:r>
            <w:r w:rsidR="003C35D1">
              <w:rPr>
                <w:lang w:val="en-US" w:eastAsia="zh-CN"/>
              </w:rPr>
              <w:t xml:space="preserve"> draft</w:t>
            </w:r>
            <w:r>
              <w:rPr>
                <w:lang w:val="en-US" w:eastAsia="zh-CN"/>
              </w:rPr>
              <w:t xml:space="preserve"> reply liaison statement to Working party </w:t>
            </w:r>
            <w:r w:rsidR="00DB730B">
              <w:rPr>
                <w:lang w:val="en-US" w:eastAsia="zh-CN"/>
              </w:rPr>
              <w:t>4</w:t>
            </w:r>
            <w:r>
              <w:rPr>
                <w:lang w:val="en-US" w:eastAsia="zh-CN"/>
              </w:rPr>
              <w:t>c</w:t>
            </w:r>
          </w:p>
          <w:p w14:paraId="13BAFDD0" w14:textId="77777777" w:rsidR="00801BBD" w:rsidRPr="00801BBD" w:rsidRDefault="00801BBD" w:rsidP="00801BBD">
            <w:pPr>
              <w:rPr>
                <w:lang w:val="en-US" w:eastAsia="zh-CN"/>
              </w:rPr>
            </w:pPr>
          </w:p>
          <w:p w14:paraId="07A7D35B" w14:textId="2E87D450"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DB730B">
              <w:rPr>
                <w:b/>
                <w:lang w:val="en-US" w:eastAsia="zh-CN"/>
              </w:rPr>
              <w:t>3</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4" w:name="dtitle1" w:colFirst="0" w:colLast="0"/>
            <w:bookmarkEnd w:id="13"/>
          </w:p>
        </w:tc>
      </w:tr>
    </w:tbl>
    <w:p w14:paraId="40E9AD95" w14:textId="77777777" w:rsidR="009F2ED2" w:rsidRPr="00CF76AA" w:rsidRDefault="009F2ED2" w:rsidP="009F2ED2">
      <w:pPr>
        <w:rPr>
          <w:b/>
          <w:lang w:val="en-US" w:eastAsia="zh-CN"/>
        </w:rPr>
      </w:pPr>
      <w:bookmarkStart w:id="15" w:name="dbreak"/>
      <w:bookmarkEnd w:id="14"/>
      <w:bookmarkEnd w:id="15"/>
      <w:r w:rsidRPr="00CF76AA">
        <w:rPr>
          <w:b/>
          <w:lang w:val="en-US" w:eastAsia="zh-CN"/>
        </w:rPr>
        <w:t>Introduction</w:t>
      </w:r>
    </w:p>
    <w:p w14:paraId="3900758C" w14:textId="72FF891F"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DB730B">
        <w:rPr>
          <w:bCs/>
          <w:lang w:eastAsia="zh-CN"/>
        </w:rPr>
        <w:t>3</w:t>
      </w:r>
      <w:r>
        <w:rPr>
          <w:bCs/>
          <w:lang w:eastAsia="zh-CN"/>
        </w:rPr>
        <w:t xml:space="preserve"> considers</w:t>
      </w:r>
      <w:r w:rsidRPr="00640FF8">
        <w:rPr>
          <w:bCs/>
          <w:lang w:eastAsia="zh-CN"/>
        </w:rPr>
        <w:t xml:space="preserve"> </w:t>
      </w:r>
      <w:r w:rsidR="00DB730B" w:rsidRPr="00DB730B">
        <w:rPr>
          <w:bCs/>
          <w:lang w:eastAsia="zh-CN"/>
        </w:rPr>
        <w:t>possible new allocations to the mobile-satellite service</w:t>
      </w:r>
      <w:r w:rsidR="00A75992">
        <w:rPr>
          <w:bCs/>
          <w:lang w:eastAsia="zh-CN"/>
        </w:rPr>
        <w:t xml:space="preserve"> in the frequency range between 694/698 MHz and 2.7 GHz,</w:t>
      </w:r>
      <w:r w:rsidR="00DB730B" w:rsidRPr="00DB730B">
        <w:rPr>
          <w:bCs/>
          <w:lang w:eastAsia="zh-CN"/>
        </w:rPr>
        <w:t xml:space="preserve"> for direct connectivity between space stations and International Mobile Telecommunications (IMT) user equipment to complement terrestrial IMT network coverage, in accordance with Resolution </w:t>
      </w:r>
      <w:r w:rsidR="00DB730B" w:rsidRPr="00DB730B">
        <w:rPr>
          <w:b/>
          <w:lang w:eastAsia="zh-CN"/>
        </w:rPr>
        <w:t>253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w:t>
      </w:r>
      <w:r w:rsidR="00DB730B">
        <w:rPr>
          <w:bCs/>
          <w:lang w:eastAsia="zh-CN"/>
        </w:rPr>
        <w:t>4</w:t>
      </w:r>
      <w:r w:rsidR="0010217F" w:rsidRPr="0010217F">
        <w:rPr>
          <w:bCs/>
          <w:lang w:eastAsia="zh-CN"/>
        </w:rPr>
        <w:t xml:space="preserve">C with </w:t>
      </w:r>
      <w:r>
        <w:rPr>
          <w:bCs/>
          <w:lang w:eastAsia="zh-CN"/>
        </w:rPr>
        <w:t>relevant</w:t>
      </w:r>
      <w:r w:rsidR="0010217F" w:rsidRPr="0010217F">
        <w:rPr>
          <w:bCs/>
          <w:lang w:eastAsia="zh-CN"/>
        </w:rPr>
        <w:t xml:space="preserve"> </w:t>
      </w:r>
      <w:r w:rsidR="00E05C0C">
        <w:rPr>
          <w:bCs/>
          <w:lang w:eastAsia="zh-CN"/>
        </w:rPr>
        <w:t xml:space="preserve">technical </w:t>
      </w:r>
      <w:r w:rsidR="00F7410F">
        <w:rPr>
          <w:bCs/>
          <w:lang w:eastAsia="zh-CN"/>
        </w:rPr>
        <w:t>information of</w:t>
      </w:r>
      <w:r w:rsidR="004D714C" w:rsidRPr="004D714C">
        <w:rPr>
          <w:bCs/>
          <w:lang w:eastAsia="zh-CN"/>
        </w:rPr>
        <w:t xml:space="preserve"> fixed systems</w:t>
      </w:r>
      <w:del w:id="16" w:author="Michael Tran Ph.D." w:date="2024-03-22T14:03:00Z">
        <w:r w:rsidR="00462D6A" w:rsidDel="00EA1872">
          <w:rPr>
            <w:bCs/>
            <w:lang w:eastAsia="zh-CN"/>
          </w:rPr>
          <w:delText xml:space="preserve"> below</w:delText>
        </w:r>
      </w:del>
      <w:r w:rsidR="00462D6A">
        <w:rPr>
          <w:bCs/>
          <w:lang w:eastAsia="zh-CN"/>
        </w:rPr>
        <w:t xml:space="preserve"> </w:t>
      </w:r>
      <w:ins w:id="17" w:author="Michael Tran Ph.D." w:date="2024-03-22T14:03:00Z">
        <w:r w:rsidR="00EA1872">
          <w:rPr>
            <w:bCs/>
            <w:lang w:eastAsia="zh-CN"/>
          </w:rPr>
          <w:t>in the frequency range between 694/698</w:t>
        </w:r>
      </w:ins>
      <w:ins w:id="18" w:author="Michael Tran Ph.D." w:date="2024-03-22T14:04:00Z">
        <w:r w:rsidR="00EA1872">
          <w:rPr>
            <w:bCs/>
            <w:lang w:eastAsia="zh-CN"/>
          </w:rPr>
          <w:t xml:space="preserve"> MHz and </w:t>
        </w:r>
      </w:ins>
      <w:r w:rsidR="00462D6A">
        <w:rPr>
          <w:bCs/>
          <w:lang w:eastAsia="zh-CN"/>
        </w:rPr>
        <w:t>2.7 GHz.</w:t>
      </w:r>
      <w:del w:id="19" w:author="Michael Tran Ph.D." w:date="2024-03-18T12:04:00Z">
        <w:r w:rsidR="00462D6A" w:rsidDel="003265B8">
          <w:rPr>
            <w:bCs/>
            <w:lang w:eastAsia="zh-CN"/>
          </w:rPr>
          <w:delText xml:space="preserve">  </w:delText>
        </w:r>
        <w:r w:rsidR="00896064" w:rsidDel="003265B8">
          <w:rPr>
            <w:bCs/>
            <w:lang w:eastAsia="zh-CN"/>
          </w:rPr>
          <w:delText>In the United States,</w:delText>
        </w:r>
        <w:r w:rsidR="00462D6A" w:rsidDel="003265B8">
          <w:rPr>
            <w:bCs/>
            <w:lang w:eastAsia="zh-CN"/>
          </w:rPr>
          <w:delText xml:space="preserve"> fixed systems</w:delText>
        </w:r>
        <w:r w:rsidR="004D714C" w:rsidRPr="004D714C" w:rsidDel="003265B8">
          <w:rPr>
            <w:bCs/>
            <w:lang w:eastAsia="zh-CN"/>
          </w:rPr>
          <w:delText xml:space="preserve"> </w:delText>
        </w:r>
        <w:r w:rsidR="00F7410F" w:rsidRPr="00F7410F" w:rsidDel="003265B8">
          <w:rPr>
            <w:bCs/>
            <w:lang w:eastAsia="zh-CN"/>
          </w:rPr>
          <w:delText xml:space="preserve">used for the provision of air navigation services </w:delText>
        </w:r>
        <w:r w:rsidR="004D714C" w:rsidRPr="004D714C" w:rsidDel="003265B8">
          <w:rPr>
            <w:bCs/>
            <w:lang w:eastAsia="zh-CN"/>
          </w:rPr>
          <w:delText>operat</w:delText>
        </w:r>
        <w:r w:rsidR="00462D6A" w:rsidDel="003265B8">
          <w:rPr>
            <w:bCs/>
            <w:lang w:eastAsia="zh-CN"/>
          </w:rPr>
          <w:delText>e</w:delText>
        </w:r>
        <w:r w:rsidR="004D714C" w:rsidRPr="004D714C" w:rsidDel="003265B8">
          <w:rPr>
            <w:bCs/>
            <w:lang w:eastAsia="zh-CN"/>
          </w:rPr>
          <w:delText xml:space="preserve"> in the frequency bands</w:delText>
        </w:r>
        <w:r w:rsidR="00462D6A" w:rsidDel="003265B8">
          <w:rPr>
            <w:bCs/>
            <w:lang w:eastAsia="zh-CN"/>
          </w:rPr>
          <w:delText xml:space="preserve"> 932-935 MHz, 941-944 MHz, and 1 780-1 850 MHz</w:delText>
        </w:r>
        <w:r w:rsidR="0010217F" w:rsidRPr="0010217F" w:rsidDel="003265B8">
          <w:rPr>
            <w:bCs/>
            <w:lang w:eastAsia="zh-CN"/>
          </w:rPr>
          <w:delText>.</w:delText>
        </w:r>
      </w:del>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4A42E697" w:rsidR="00085E28" w:rsidRDefault="009521ED" w:rsidP="009D7E2B">
      <w:pPr>
        <w:pStyle w:val="Heading1"/>
        <w:spacing w:line="360" w:lineRule="auto"/>
        <w:jc w:val="center"/>
        <w:rPr>
          <w:lang w:val="en-US"/>
        </w:rPr>
      </w:pPr>
      <w:r>
        <w:rPr>
          <w:lang w:val="en-US"/>
        </w:rPr>
        <w:t>Working Party 5</w:t>
      </w:r>
      <w:r w:rsidR="004D714C">
        <w:rPr>
          <w:lang w:val="en-US"/>
        </w:rPr>
        <w:t>C</w:t>
      </w:r>
    </w:p>
    <w:p w14:paraId="694DFBFD" w14:textId="34BA1D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r w:rsidR="00DB730B">
        <w:rPr>
          <w:lang w:val="en-US"/>
        </w:rPr>
        <w:t>4</w:t>
      </w:r>
      <w:r>
        <w:rPr>
          <w:lang w:val="en-US"/>
        </w:rPr>
        <w:t>C</w:t>
      </w:r>
      <w:r w:rsidR="00E05C0C">
        <w:rPr>
          <w:lang w:val="en-US"/>
        </w:rPr>
        <w:t xml:space="preserve"> </w:t>
      </w:r>
    </w:p>
    <w:p w14:paraId="58B10E3A" w14:textId="470EFBA3" w:rsidR="000062EC" w:rsidRDefault="000062EC" w:rsidP="000062EC">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13</w:t>
      </w:r>
    </w:p>
    <w:p w14:paraId="1B7BBF08" w14:textId="77777777" w:rsidR="000062EC" w:rsidRPr="004C74C9" w:rsidRDefault="000062EC" w:rsidP="000062EC">
      <w:pPr>
        <w:rPr>
          <w:lang w:val="en-US"/>
        </w:rPr>
      </w:pPr>
    </w:p>
    <w:p w14:paraId="755C6853" w14:textId="4DEA4141" w:rsidR="000062EC" w:rsidRPr="009B1455" w:rsidRDefault="000062EC" w:rsidP="000062EC">
      <w:pPr>
        <w:rPr>
          <w:lang w:val="en-US"/>
        </w:rPr>
      </w:pPr>
      <w:r w:rsidRPr="009B1455">
        <w:rPr>
          <w:lang w:val="en-US"/>
        </w:rPr>
        <w:t xml:space="preserve">Working Party (WP) 5C thanks WP </w:t>
      </w:r>
      <w:r>
        <w:rPr>
          <w:lang w:val="en-US"/>
        </w:rPr>
        <w:t>4C</w:t>
      </w:r>
      <w:r w:rsidRPr="009B1455">
        <w:rPr>
          <w:lang w:val="en-US"/>
        </w:rPr>
        <w:t xml:space="preserve"> for its liaison statement (</w:t>
      </w:r>
      <w:r w:rsidRPr="000062EC">
        <w:rPr>
          <w:highlight w:val="yellow"/>
          <w:lang w:val="en-US"/>
        </w:rPr>
        <w:t>Document 5C/xx</w:t>
      </w:r>
      <w:r w:rsidRPr="009B1455">
        <w:rPr>
          <w:lang w:val="en-US"/>
        </w:rPr>
        <w:t xml:space="preserve">), requesting the characteristics and protection criteria </w:t>
      </w:r>
      <w:r>
        <w:rPr>
          <w:lang w:val="en-US"/>
        </w:rPr>
        <w:t>of the</w:t>
      </w:r>
      <w:r w:rsidRPr="009B1455">
        <w:rPr>
          <w:lang w:val="en-US"/>
        </w:rPr>
        <w:t xml:space="preserve"> fixed service (FS) systems operating in the</w:t>
      </w:r>
      <w:r>
        <w:rPr>
          <w:lang w:val="en-US"/>
        </w:rPr>
        <w:t xml:space="preserve"> frequency range between 694/698 MHz and 2.7 GHz</w:t>
      </w:r>
      <w:r w:rsidRPr="009B1455">
        <w:rPr>
          <w:lang w:val="en-US"/>
        </w:rPr>
        <w:t xml:space="preserve">, for sharing/compatibility studies between the </w:t>
      </w:r>
      <w:r>
        <w:rPr>
          <w:lang w:val="en-US"/>
        </w:rPr>
        <w:t>FS</w:t>
      </w:r>
      <w:r w:rsidRPr="009B1455">
        <w:rPr>
          <w:lang w:val="en-US"/>
        </w:rPr>
        <w:t xml:space="preserve"> and </w:t>
      </w:r>
      <w:r>
        <w:rPr>
          <w:lang w:val="en-US"/>
        </w:rPr>
        <w:t>mobile satellite service (MSS)</w:t>
      </w:r>
      <w:r w:rsidRPr="009B1455">
        <w:rPr>
          <w:lang w:val="en-US"/>
        </w:rPr>
        <w:t xml:space="preserve"> under WRC-2</w:t>
      </w:r>
      <w:r>
        <w:rPr>
          <w:lang w:val="en-US"/>
        </w:rPr>
        <w:t>7</w:t>
      </w:r>
      <w:r w:rsidRPr="009B1455">
        <w:rPr>
          <w:lang w:val="en-US"/>
        </w:rPr>
        <w:t xml:space="preserve"> agenda item 1.</w:t>
      </w:r>
      <w:r>
        <w:rPr>
          <w:lang w:val="en-US"/>
        </w:rPr>
        <w:t>13</w:t>
      </w:r>
      <w:r w:rsidRPr="009B1455">
        <w:rPr>
          <w:lang w:val="en-US"/>
        </w:rPr>
        <w:t>.</w:t>
      </w:r>
      <w:del w:id="20" w:author="Michael Tran Ph.D." w:date="2024-03-18T12:05:00Z">
        <w:r w:rsidRPr="009B1455" w:rsidDel="003265B8">
          <w:rPr>
            <w:lang w:val="en-US"/>
          </w:rPr>
          <w:delText xml:space="preserve"> </w:delText>
        </w:r>
        <w:r w:rsidR="00896064" w:rsidDel="003265B8">
          <w:rPr>
            <w:bCs/>
            <w:lang w:eastAsia="zh-CN"/>
          </w:rPr>
          <w:delText>In the United States, fixed systems</w:delText>
        </w:r>
        <w:r w:rsidR="00896064" w:rsidRPr="004D714C" w:rsidDel="003265B8">
          <w:rPr>
            <w:bCs/>
            <w:lang w:eastAsia="zh-CN"/>
          </w:rPr>
          <w:delText xml:space="preserve"> </w:delText>
        </w:r>
        <w:r w:rsidR="00896064" w:rsidRPr="00F7410F" w:rsidDel="003265B8">
          <w:rPr>
            <w:bCs/>
            <w:lang w:eastAsia="zh-CN"/>
          </w:rPr>
          <w:delText xml:space="preserve">used for the provision of air navigation services </w:delText>
        </w:r>
        <w:r w:rsidR="00896064" w:rsidRPr="004D714C" w:rsidDel="003265B8">
          <w:rPr>
            <w:bCs/>
            <w:lang w:eastAsia="zh-CN"/>
          </w:rPr>
          <w:delText>operat</w:delText>
        </w:r>
        <w:r w:rsidR="00896064" w:rsidDel="003265B8">
          <w:rPr>
            <w:bCs/>
            <w:lang w:eastAsia="zh-CN"/>
          </w:rPr>
          <w:delText>e</w:delText>
        </w:r>
        <w:r w:rsidR="00896064" w:rsidRPr="004D714C" w:rsidDel="003265B8">
          <w:rPr>
            <w:bCs/>
            <w:lang w:eastAsia="zh-CN"/>
          </w:rPr>
          <w:delText xml:space="preserve"> in the frequency bands</w:delText>
        </w:r>
        <w:r w:rsidR="00896064" w:rsidDel="003265B8">
          <w:rPr>
            <w:bCs/>
            <w:lang w:eastAsia="zh-CN"/>
          </w:rPr>
          <w:delText xml:space="preserve"> 932-935 MHz, 941-944 MHz, and 1 780-1 850 MHz</w:delText>
        </w:r>
        <w:r w:rsidR="00896064" w:rsidRPr="0010217F" w:rsidDel="003265B8">
          <w:rPr>
            <w:bCs/>
            <w:lang w:eastAsia="zh-CN"/>
          </w:rPr>
          <w:delText>.</w:delText>
        </w:r>
      </w:del>
    </w:p>
    <w:p w14:paraId="751B30DC" w14:textId="6E6763DB" w:rsidR="000062EC" w:rsidRPr="009B1455" w:rsidRDefault="000062EC" w:rsidP="000062EC">
      <w:pPr>
        <w:rPr>
          <w:lang w:val="en-US"/>
        </w:rPr>
      </w:pPr>
      <w:r w:rsidRPr="009B1455">
        <w:rPr>
          <w:lang w:val="en-US"/>
        </w:rPr>
        <w:t>WP 5C highlights the following ITU-R recommendations</w:t>
      </w:r>
      <w:ins w:id="21" w:author="Michael Tran Ph.D." w:date="2024-03-26T10:28:00Z" w16du:dateUtc="2024-03-26T14:28:00Z">
        <w:r w:rsidR="00A62D07">
          <w:rPr>
            <w:lang w:val="en-US"/>
          </w:rPr>
          <w:t xml:space="preserve"> and report</w:t>
        </w:r>
      </w:ins>
      <w:r>
        <w:rPr>
          <w:lang w:val="en-US"/>
        </w:rPr>
        <w:t xml:space="preserve"> </w:t>
      </w:r>
      <w:del w:id="22" w:author="Michael Mullinix" w:date="2024-03-22T14:06:00Z">
        <w:r w:rsidDel="00075E61">
          <w:rPr>
            <w:lang w:val="en-US"/>
          </w:rPr>
          <w:delText>and revised recommendations</w:delText>
        </w:r>
        <w:r w:rsidRPr="009B1455" w:rsidDel="00075E61">
          <w:rPr>
            <w:lang w:val="en-US"/>
          </w:rPr>
          <w:delText xml:space="preserve"> </w:delText>
        </w:r>
      </w:del>
      <w:r w:rsidRPr="009B1455">
        <w:rPr>
          <w:lang w:val="en-US"/>
        </w:rPr>
        <w:t>that provide</w:t>
      </w:r>
      <w:r>
        <w:rPr>
          <w:lang w:val="en-US"/>
        </w:rPr>
        <w:t xml:space="preserve"> relevant technical</w:t>
      </w:r>
      <w:r w:rsidRPr="009B1455">
        <w:rPr>
          <w:lang w:val="en-US"/>
        </w:rPr>
        <w:t xml:space="preserve"> information </w:t>
      </w:r>
      <w:r>
        <w:rPr>
          <w:lang w:val="en-US"/>
        </w:rPr>
        <w:t>of</w:t>
      </w:r>
      <w:r w:rsidRPr="009B1455">
        <w:rPr>
          <w:lang w:val="en-US"/>
        </w:rPr>
        <w:t xml:space="preserve"> FS systems:</w:t>
      </w:r>
    </w:p>
    <w:p w14:paraId="2F2E59BD" w14:textId="24D66444" w:rsidR="000062EC" w:rsidRDefault="0021186B" w:rsidP="000062EC">
      <w:pPr>
        <w:rPr>
          <w:lang w:val="en-US"/>
        </w:rPr>
      </w:pPr>
      <w:r>
        <w:rPr>
          <w:b/>
          <w:bCs/>
          <w:lang w:val="en-US"/>
        </w:rPr>
        <w:t xml:space="preserve">Recommendation </w:t>
      </w:r>
      <w:r w:rsidR="000062EC" w:rsidRPr="00E951BA">
        <w:rPr>
          <w:b/>
          <w:bCs/>
          <w:lang w:val="en-US"/>
        </w:rPr>
        <w:t>ITU-R F.758-7</w:t>
      </w:r>
      <w:r w:rsidR="000062EC"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20357E34" w14:textId="5F29FB84" w:rsidR="000062EC" w:rsidRPr="009B1455" w:rsidDel="003265B8" w:rsidRDefault="000062EC" w:rsidP="000062EC">
      <w:pPr>
        <w:rPr>
          <w:del w:id="23" w:author="Michael Tran Ph.D." w:date="2024-03-18T12:05:00Z"/>
          <w:lang w:val="en-US"/>
        </w:rPr>
      </w:pPr>
      <w:del w:id="24" w:author="Michael Tran Ph.D." w:date="2024-03-18T12:05:00Z">
        <w:r w:rsidRPr="00E951BA" w:rsidDel="003265B8">
          <w:rPr>
            <w:b/>
            <w:bCs/>
            <w:lang w:val="en-US"/>
          </w:rPr>
          <w:delText>Document 5C/384 Annex 7</w:delText>
        </w:r>
        <w:r w:rsidDel="003265B8">
          <w:rPr>
            <w:lang w:val="en-US"/>
          </w:rPr>
          <w:delText xml:space="preserve">     Preliminary Draft Revision of Recommendation</w:delText>
        </w:r>
        <w:r w:rsidR="00216287" w:rsidDel="003265B8">
          <w:rPr>
            <w:lang w:val="en-US"/>
          </w:rPr>
          <w:delText xml:space="preserve"> (PDRR)</w:delText>
        </w:r>
        <w:r w:rsidDel="003265B8">
          <w:rPr>
            <w:lang w:val="en-US"/>
          </w:rPr>
          <w:delText xml:space="preserve"> ITU-R F.758-7 where technical characteristics of FS systems in Tables 6 to 11 are updated/added.  Amendments were made throughout the document to improve the clarity of the text. </w:delText>
        </w:r>
      </w:del>
    </w:p>
    <w:p w14:paraId="086CE776" w14:textId="5D01944A" w:rsidR="004D1A4E" w:rsidRDefault="004D1A4E" w:rsidP="00AD1D1A">
      <w:pPr>
        <w:ind w:left="720"/>
        <w:rPr>
          <w:ins w:id="25" w:author="Michael Tran Ph.D." w:date="2024-03-18T12:12:00Z"/>
          <w:lang w:val="en-US"/>
        </w:rPr>
      </w:pPr>
      <w:r w:rsidRPr="009B1455">
        <w:rPr>
          <w:lang w:val="en-US"/>
        </w:rPr>
        <w:t>This recommendation</w:t>
      </w:r>
      <w:del w:id="26" w:author="Michael Tran Ph.D." w:date="2024-03-18T12:07:00Z">
        <w:r w:rsidDel="003265B8">
          <w:rPr>
            <w:lang w:val="en-US"/>
          </w:rPr>
          <w:delText xml:space="preserve"> an</w:delText>
        </w:r>
      </w:del>
      <w:del w:id="27" w:author="Michael Tran Ph.D." w:date="2024-03-18T12:06:00Z">
        <w:r w:rsidDel="003265B8">
          <w:rPr>
            <w:lang w:val="en-US"/>
          </w:rPr>
          <w:delText>d its proposed revision</w:delText>
        </w:r>
      </w:del>
      <w:r>
        <w:rPr>
          <w:lang w:val="en-US"/>
        </w:rPr>
        <w:t xml:space="preserve"> contain</w:t>
      </w:r>
      <w:ins w:id="28" w:author="Michael Tran Ph.D." w:date="2024-03-18T12:07:00Z">
        <w:r w:rsidR="003265B8">
          <w:rPr>
            <w:lang w:val="en-US"/>
          </w:rPr>
          <w:t>s</w:t>
        </w:r>
      </w:ins>
      <w:r w:rsidRPr="009B1455">
        <w:rPr>
          <w:lang w:val="en-US"/>
        </w:rPr>
        <w:t xml:space="preserve"> the principles for the development of sharing criteria of digital systems in the FS.</w:t>
      </w:r>
      <w:r>
        <w:rPr>
          <w:lang w:val="en-US"/>
        </w:rPr>
        <w:t xml:space="preserve"> R</w:t>
      </w:r>
      <w:r w:rsidRPr="009B1455">
        <w:rPr>
          <w:lang w:val="en-US"/>
        </w:rPr>
        <w:t xml:space="preserve">epresentative technical characteristics of digital fixed wireless systems (FWS) </w:t>
      </w:r>
      <w:r>
        <w:rPr>
          <w:lang w:val="en-US"/>
        </w:rPr>
        <w:t>are in Annex 3 Table 1</w:t>
      </w:r>
      <w:ins w:id="29" w:author="Michael Tran Ph.D." w:date="2024-03-18T12:08:00Z">
        <w:r w:rsidR="003265B8">
          <w:rPr>
            <w:lang w:val="en-US"/>
          </w:rPr>
          <w:t>6</w:t>
        </w:r>
      </w:ins>
      <w:del w:id="30" w:author="Michael Tran Ph.D." w:date="2024-03-18T12:08:00Z">
        <w:r w:rsidDel="003265B8">
          <w:rPr>
            <w:lang w:val="en-US"/>
          </w:rPr>
          <w:delText xml:space="preserve">7 of </w:delText>
        </w:r>
        <w:r w:rsidR="0021186B" w:rsidDel="003265B8">
          <w:rPr>
            <w:lang w:val="en-US"/>
          </w:rPr>
          <w:delText>Document 5C/384 Annex 7</w:delText>
        </w:r>
      </w:del>
      <w:r w:rsidRPr="009B1455">
        <w:rPr>
          <w:lang w:val="en-US"/>
        </w:rPr>
        <w:t xml:space="preserve"> for</w:t>
      </w:r>
      <w:r>
        <w:rPr>
          <w:lang w:val="en-US"/>
        </w:rPr>
        <w:t xml:space="preserve"> FS below 2.7 GHz.</w:t>
      </w:r>
      <w:r w:rsidRPr="009B1455">
        <w:rPr>
          <w:lang w:val="en-US"/>
        </w:rPr>
        <w:t xml:space="preserve"> </w:t>
      </w:r>
      <w:r>
        <w:rPr>
          <w:lang w:val="en-US"/>
        </w:rPr>
        <w:t>Table 5 of Annex 2 provides g</w:t>
      </w:r>
      <w:r w:rsidRPr="009B1455">
        <w:rPr>
          <w:lang w:val="en-US"/>
        </w:rPr>
        <w:t>uidance</w:t>
      </w:r>
      <w:r w:rsidR="00896064">
        <w:rPr>
          <w:lang w:val="en-US"/>
        </w:rPr>
        <w:t xml:space="preserve"> in the choice</w:t>
      </w:r>
      <w:r w:rsidRPr="009B1455">
        <w:rPr>
          <w:lang w:val="en-US"/>
        </w:rPr>
        <w:t xml:space="preserve"> of I/N values for long-term sharing criteria/interference</w:t>
      </w:r>
      <w:r>
        <w:rPr>
          <w:lang w:val="en-US"/>
        </w:rPr>
        <w:t xml:space="preserve">. </w:t>
      </w:r>
      <w:r w:rsidRPr="009B1455">
        <w:rPr>
          <w:lang w:val="en-US"/>
        </w:rPr>
        <w:t xml:space="preserve"> Recommendations ITU-R F.1494/1495</w:t>
      </w:r>
      <w:r>
        <w:rPr>
          <w:lang w:val="en-US"/>
        </w:rPr>
        <w:t xml:space="preserve"> provide short-term sharing criteria</w:t>
      </w:r>
      <w:r w:rsidRPr="009B1455">
        <w:rPr>
          <w:lang w:val="en-US"/>
        </w:rPr>
        <w:t>.</w:t>
      </w:r>
    </w:p>
    <w:p w14:paraId="7E1B8966" w14:textId="774616C7" w:rsidR="003265B8" w:rsidRDefault="003265B8" w:rsidP="00AD1D1A">
      <w:pPr>
        <w:ind w:left="720"/>
        <w:rPr>
          <w:lang w:val="en-US"/>
        </w:rPr>
      </w:pPr>
      <w:ins w:id="31" w:author="Michael Tran Ph.D." w:date="2024-03-18T12:12:00Z">
        <w:r>
          <w:rPr>
            <w:lang w:val="en-US"/>
          </w:rPr>
          <w:t>WP 5C is currently revising Recommendation ITU-R F.758.  WP 5C will keep WP 4C informed on relevant updated information before the 31 December 2024 deadline.</w:t>
        </w:r>
      </w:ins>
    </w:p>
    <w:p w14:paraId="36464BC0" w14:textId="77777777" w:rsidR="00235786" w:rsidRPr="009B1455" w:rsidRDefault="00235786" w:rsidP="00235786">
      <w:pPr>
        <w:rPr>
          <w:lang w:val="en-US"/>
        </w:rPr>
      </w:pPr>
    </w:p>
    <w:p w14:paraId="571CD6E5" w14:textId="41D4E196" w:rsidR="004D1A4E" w:rsidRDefault="0021186B" w:rsidP="000062EC">
      <w:pPr>
        <w:rPr>
          <w:lang w:val="en-US"/>
        </w:rPr>
      </w:pPr>
      <w:bookmarkStart w:id="32" w:name="_Hlk161655274"/>
      <w:r w:rsidRPr="00AD1D1A">
        <w:rPr>
          <w:b/>
          <w:bCs/>
          <w:lang w:val="en-US"/>
        </w:rPr>
        <w:t>Report</w:t>
      </w:r>
      <w:r w:rsidR="00AD1D1A" w:rsidRPr="00AD1D1A">
        <w:rPr>
          <w:b/>
          <w:bCs/>
          <w:lang w:val="en-US"/>
        </w:rPr>
        <w:t xml:space="preserve"> ITU-R F.2108</w:t>
      </w:r>
      <w:r w:rsidR="00AD1D1A">
        <w:rPr>
          <w:lang w:val="en-US"/>
        </w:rPr>
        <w:tab/>
      </w:r>
      <w:r w:rsidR="00235786">
        <w:rPr>
          <w:lang w:val="en-US"/>
        </w:rPr>
        <w:tab/>
      </w:r>
      <w:r w:rsidR="00AD1D1A">
        <w:rPr>
          <w:lang w:val="en-US"/>
        </w:rPr>
        <w:t>Fixed service system parameters for different frequency bands.</w:t>
      </w:r>
    </w:p>
    <w:p w14:paraId="4BD4606B" w14:textId="0CC83BB9" w:rsidR="00AD1D1A" w:rsidRDefault="00AD1D1A" w:rsidP="00AD1D1A">
      <w:pPr>
        <w:ind w:left="720"/>
        <w:rPr>
          <w:lang w:val="en-US"/>
        </w:rPr>
      </w:pPr>
      <w:r>
        <w:rPr>
          <w:lang w:val="en-US"/>
        </w:rPr>
        <w:t xml:space="preserve">This report contains additional FS system parameters for FS below </w:t>
      </w:r>
      <w:r w:rsidR="00896064">
        <w:rPr>
          <w:lang w:val="en-US"/>
        </w:rPr>
        <w:t>2.7</w:t>
      </w:r>
      <w:r>
        <w:rPr>
          <w:lang w:val="en-US"/>
        </w:rPr>
        <w:t xml:space="preserve"> GHz (see Tables 1-6 for digital P-P FS systems and Tables 7-8 for digital P-MP FS systems).</w:t>
      </w:r>
    </w:p>
    <w:p w14:paraId="68AAA248" w14:textId="77777777" w:rsidR="00F52791" w:rsidRPr="009B1455" w:rsidRDefault="00F52791" w:rsidP="00F52791">
      <w:pPr>
        <w:rPr>
          <w:lang w:val="en-US"/>
        </w:rPr>
      </w:pPr>
    </w:p>
    <w:bookmarkEnd w:id="32"/>
    <w:p w14:paraId="4AD8872F" w14:textId="60AE022E" w:rsidR="000062EC" w:rsidRDefault="0021186B" w:rsidP="000062EC">
      <w:pPr>
        <w:rPr>
          <w:lang w:val="en-US"/>
        </w:rPr>
      </w:pPr>
      <w:r>
        <w:rPr>
          <w:b/>
          <w:bCs/>
          <w:lang w:val="en-US"/>
        </w:rPr>
        <w:t xml:space="preserve">Recommendation </w:t>
      </w:r>
      <w:r w:rsidR="000062EC" w:rsidRPr="00E951BA">
        <w:rPr>
          <w:b/>
          <w:bCs/>
          <w:lang w:val="en-US"/>
        </w:rPr>
        <w:t>ITU-R F.699-8</w:t>
      </w:r>
      <w:r w:rsidR="000062EC" w:rsidRPr="009B1455">
        <w:rPr>
          <w:lang w:val="en-US"/>
        </w:rPr>
        <w:t xml:space="preserve"> </w:t>
      </w:r>
      <w:r w:rsidR="000062EC" w:rsidRPr="009B1455">
        <w:rPr>
          <w:lang w:val="en-US"/>
        </w:rPr>
        <w:tab/>
        <w:t>Reference radiation patterns for fixed wireless system antennas for use in coordination studies and interference assessment in the frequency range from 100 MHz to 86 GHz (01/2018)</w:t>
      </w:r>
    </w:p>
    <w:p w14:paraId="6FC6FA2D" w14:textId="07F9FA10" w:rsidR="000062EC" w:rsidRPr="009B1455" w:rsidDel="003265B8" w:rsidRDefault="000062EC" w:rsidP="000062EC">
      <w:pPr>
        <w:rPr>
          <w:del w:id="33" w:author="Michael Tran Ph.D." w:date="2024-03-18T12:10:00Z"/>
          <w:lang w:val="en-US"/>
        </w:rPr>
      </w:pPr>
      <w:del w:id="34" w:author="Michael Tran Ph.D." w:date="2024-03-18T12:10:00Z">
        <w:r w:rsidRPr="00E951BA" w:rsidDel="003265B8">
          <w:rPr>
            <w:b/>
            <w:bCs/>
            <w:lang w:val="en-US"/>
          </w:rPr>
          <w:delText xml:space="preserve">Document 5C/384 Annex </w:delText>
        </w:r>
        <w:r w:rsidDel="003265B8">
          <w:rPr>
            <w:b/>
            <w:bCs/>
            <w:lang w:val="en-US"/>
          </w:rPr>
          <w:delText>2</w:delText>
        </w:r>
        <w:r w:rsidDel="003265B8">
          <w:rPr>
            <w:lang w:val="en-US"/>
          </w:rPr>
          <w:delText xml:space="preserve">     Preliminary Draft Revision of Recommendation</w:delText>
        </w:r>
        <w:r w:rsidR="00216287" w:rsidDel="003265B8">
          <w:rPr>
            <w:lang w:val="en-US"/>
          </w:rPr>
          <w:delText xml:space="preserve"> (PDRR)</w:delText>
        </w:r>
        <w:r w:rsidDel="003265B8">
          <w:rPr>
            <w:lang w:val="en-US"/>
          </w:rPr>
          <w:delText xml:space="preserve"> ITU-R F.699-8 provides updated antenna patterns and extends the upper frequency from 86 to 174.8 GHz.</w:delText>
        </w:r>
      </w:del>
    </w:p>
    <w:p w14:paraId="3F7883F6" w14:textId="37F2C7CF" w:rsidR="000062EC" w:rsidRDefault="000062EC" w:rsidP="0021186B">
      <w:pPr>
        <w:ind w:left="720"/>
        <w:rPr>
          <w:ins w:id="35" w:author="Michael Tran Ph.D." w:date="2024-03-18T12:13:00Z"/>
          <w:lang w:eastAsia="zh-CN"/>
        </w:rPr>
      </w:pPr>
      <w:r w:rsidRPr="009B1455">
        <w:rPr>
          <w:lang w:val="en-US"/>
        </w:rPr>
        <w:lastRenderedPageBreak/>
        <w:t>This recommendation</w:t>
      </w:r>
      <w:del w:id="36" w:author="Michael Tran Ph.D." w:date="2024-03-18T12:10:00Z">
        <w:r w:rsidDel="003265B8">
          <w:rPr>
            <w:lang w:val="en-US"/>
          </w:rPr>
          <w:delText xml:space="preserve"> and its proposed revision</w:delText>
        </w:r>
      </w:del>
      <w:r w:rsidRPr="009B1455">
        <w:rPr>
          <w:lang w:val="en-US"/>
        </w:rPr>
        <w:t xml:space="preserve"> provide</w:t>
      </w:r>
      <w:ins w:id="37" w:author="Michael Tran Ph.D." w:date="2024-03-18T12:10:00Z">
        <w:r w:rsidR="003265B8">
          <w:rPr>
            <w:lang w:val="en-US"/>
          </w:rPr>
          <w:t>s</w:t>
        </w:r>
      </w:ins>
      <w:r w:rsidRPr="009B1455">
        <w:rPr>
          <w:lang w:val="en-US"/>
        </w:rPr>
        <w:t xml:space="preserve"> reference radiation patterns for, and information on, FWS antennas in the frequency range from 100 MHz to </w:t>
      </w:r>
      <w:ins w:id="38" w:author="Michael Tran Ph.D." w:date="2024-03-18T12:11:00Z">
        <w:r w:rsidR="003265B8">
          <w:rPr>
            <w:lang w:val="en-US"/>
          </w:rPr>
          <w:t>86</w:t>
        </w:r>
      </w:ins>
      <w:del w:id="39" w:author="Michael Tran Ph.D." w:date="2024-03-18T12:10:00Z">
        <w:r w:rsidDel="003265B8">
          <w:rPr>
            <w:lang w:val="en-US"/>
          </w:rPr>
          <w:delText>174.8</w:delText>
        </w:r>
      </w:del>
      <w:r w:rsidRPr="009B1455">
        <w:rPr>
          <w:lang w:val="en-US"/>
        </w:rPr>
        <w:t xml:space="preserve"> GHz. </w:t>
      </w:r>
      <w:r w:rsidRPr="0042602D">
        <w:rPr>
          <w:lang w:eastAsia="zh-CN"/>
        </w:rPr>
        <w:t>This information may be used in</w:t>
      </w:r>
      <w:ins w:id="40" w:author="Michael Tran Ph.D." w:date="2024-03-18T12:11:00Z">
        <w:r w:rsidR="003265B8">
          <w:rPr>
            <w:lang w:eastAsia="zh-CN"/>
          </w:rPr>
          <w:t xml:space="preserve"> single-entry analyses</w:t>
        </w:r>
      </w:ins>
      <w:del w:id="41" w:author="Michael Tran Ph.D." w:date="2024-03-18T12:11:00Z">
        <w:r w:rsidRPr="0042602D" w:rsidDel="003265B8">
          <w:rPr>
            <w:lang w:eastAsia="zh-CN"/>
          </w:rPr>
          <w:delText xml:space="preserve"> coordination studies</w:delText>
        </w:r>
      </w:del>
      <w:r w:rsidRPr="0042602D">
        <w:rPr>
          <w:lang w:eastAsia="zh-CN"/>
        </w:rPr>
        <w:t xml:space="preserve"> and interference assessments when</w:t>
      </w:r>
      <w:del w:id="42" w:author="Michael Tran Ph.D." w:date="2024-03-18T12:11:00Z">
        <w:r w:rsidRPr="0042602D" w:rsidDel="003265B8">
          <w:rPr>
            <w:lang w:eastAsia="zh-CN"/>
          </w:rPr>
          <w:delText xml:space="preserve"> particular</w:delText>
        </w:r>
      </w:del>
      <w:r w:rsidRPr="0042602D">
        <w:rPr>
          <w:lang w:eastAsia="zh-CN"/>
        </w:rPr>
        <w:t xml:space="preserve"> information concerning the FWS antenna is not available.</w:t>
      </w:r>
    </w:p>
    <w:p w14:paraId="1AC7D0C2" w14:textId="781AB01B" w:rsidR="002A778E" w:rsidRDefault="002A778E" w:rsidP="0021186B">
      <w:pPr>
        <w:ind w:left="720"/>
        <w:rPr>
          <w:lang w:eastAsia="zh-CN"/>
        </w:rPr>
      </w:pPr>
      <w:ins w:id="43" w:author="Michael Tran Ph.D." w:date="2024-03-18T12:13:00Z">
        <w:r>
          <w:rPr>
            <w:lang w:val="en-US"/>
          </w:rPr>
          <w:t>WP 5C is currently revising Recommendation ITU-R F.699.  WP 5C will keep WP 4C informed on relevant updated information before the 31 December 2024 deadline.</w:t>
        </w:r>
      </w:ins>
    </w:p>
    <w:p w14:paraId="0D6B58B3" w14:textId="77777777" w:rsidR="000062EC" w:rsidRDefault="000062EC" w:rsidP="000062EC">
      <w:pPr>
        <w:rPr>
          <w:lang w:val="en-US"/>
        </w:rPr>
      </w:pPr>
    </w:p>
    <w:p w14:paraId="33CF72BA" w14:textId="64FCD79A" w:rsidR="00235786" w:rsidRDefault="00235786" w:rsidP="00235786">
      <w:r>
        <w:rPr>
          <w:b/>
          <w:bCs/>
          <w:lang w:val="en-US"/>
        </w:rPr>
        <w:t xml:space="preserve">Recommendation </w:t>
      </w:r>
      <w:r w:rsidR="004D1A4E" w:rsidRPr="001A108E">
        <w:rPr>
          <w:b/>
          <w:bCs/>
        </w:rPr>
        <w:t>ITU-R F.1245-3</w:t>
      </w:r>
      <w:r w:rsidRPr="00235786">
        <w:t xml:space="preserve">   </w:t>
      </w:r>
      <w:r>
        <w:t xml:space="preserve"> Mathematical model of average and related radiation patterns for point-to-point fixed wireless system antennas for use in interference assessment in the frequency range from 1 GHz to 86 GHz (01/2019)</w:t>
      </w:r>
    </w:p>
    <w:p w14:paraId="77F0ABF5" w14:textId="3133FEA0" w:rsidR="004D1A4E" w:rsidRPr="009B1455" w:rsidRDefault="004D1A4E" w:rsidP="0021186B">
      <w:pPr>
        <w:ind w:left="720"/>
        <w:rPr>
          <w:lang w:val="en-US"/>
        </w:rPr>
      </w:pPr>
      <w:r w:rsidRPr="002B009F" w:rsidDel="00C623EB">
        <w:t xml:space="preserve">This </w:t>
      </w:r>
      <w:r>
        <w:t>r</w:t>
      </w:r>
      <w:r w:rsidRPr="002B009F" w:rsidDel="00C623EB">
        <w:t>ecommendation provides average</w:t>
      </w:r>
      <w:ins w:id="44" w:author="Michael Tran Ph.D." w:date="2024-03-18T12:14:00Z">
        <w:r w:rsidR="002A778E">
          <w:t xml:space="preserve"> sidelobes</w:t>
        </w:r>
      </w:ins>
      <w:r w:rsidRPr="002B009F" w:rsidDel="00C623EB">
        <w:t xml:space="preserve"> and related refere</w:t>
      </w:r>
      <w:r w:rsidDel="00C623EB">
        <w:t xml:space="preserve">nce radiation patterns for </w:t>
      </w:r>
      <w:r w:rsidRPr="002B009F" w:rsidDel="00C623EB">
        <w:t xml:space="preserve">point-to-point FWS antennas in the </w:t>
      </w:r>
      <w:r>
        <w:t>frequency range from 1 GHz to 86 </w:t>
      </w:r>
      <w:r w:rsidRPr="002B009F" w:rsidDel="00C623EB">
        <w:t>GHz.</w:t>
      </w:r>
      <w:r>
        <w:t xml:space="preserve"> </w:t>
      </w:r>
      <w:r w:rsidRPr="002B009F" w:rsidDel="00C623EB">
        <w:t>This information may be used</w:t>
      </w:r>
      <w:ins w:id="45" w:author="Michael Tran Ph.D." w:date="2024-03-18T12:14:00Z">
        <w:r w:rsidR="002A778E">
          <w:t xml:space="preserve"> for aggregate coordination and</w:t>
        </w:r>
      </w:ins>
      <w:del w:id="46" w:author="Michael Tran Ph.D." w:date="2024-03-18T12:14:00Z">
        <w:r w:rsidRPr="002B009F" w:rsidDel="002A778E">
          <w:delText xml:space="preserve"> </w:delText>
        </w:r>
        <w:r w:rsidDel="002A778E">
          <w:delText>in</w:delText>
        </w:r>
      </w:del>
      <w:r w:rsidRPr="002B009F" w:rsidDel="00C623EB">
        <w:t xml:space="preserve"> interference assessment</w:t>
      </w:r>
      <w:r>
        <w:t xml:space="preserve">s </w:t>
      </w:r>
      <w:r w:rsidRPr="002B009F" w:rsidDel="00C623EB">
        <w:t>when</w:t>
      </w:r>
      <w:del w:id="47" w:author="Michael Tran Ph.D." w:date="2024-03-18T12:15:00Z">
        <w:r w:rsidRPr="002B009F" w:rsidDel="002A778E">
          <w:delText xml:space="preserve"> part</w:delText>
        </w:r>
      </w:del>
      <w:del w:id="48" w:author="Michael Tran Ph.D." w:date="2024-03-18T12:14:00Z">
        <w:r w:rsidRPr="002B009F" w:rsidDel="002A778E">
          <w:delText>icular</w:delText>
        </w:r>
      </w:del>
      <w:r w:rsidRPr="002B009F" w:rsidDel="00C623EB">
        <w:t xml:space="preserve"> information concerning the FWS antenna is not available</w:t>
      </w:r>
      <w:r>
        <w:t xml:space="preserve">. Recommendation ITU-R F.1245-3 could be used to predict the aggregate interference from many geostationary satellites or from one or more non-geostationary satellites, taking into account </w:t>
      </w:r>
      <w:r>
        <w:rPr>
          <w:i/>
          <w:iCs/>
        </w:rPr>
        <w:t>considering c).</w:t>
      </w:r>
    </w:p>
    <w:p w14:paraId="2884B7AA" w14:textId="77777777" w:rsidR="004D1A4E" w:rsidRDefault="004D1A4E" w:rsidP="000062EC">
      <w:pPr>
        <w:rPr>
          <w:lang w:val="en-US"/>
        </w:rPr>
      </w:pPr>
    </w:p>
    <w:p w14:paraId="6AC3EF8E" w14:textId="393E6EF9" w:rsidR="00191B09" w:rsidRPr="00191B09" w:rsidRDefault="00191B09" w:rsidP="00191B09">
      <w:pPr>
        <w:rPr>
          <w:lang w:val="en-US"/>
        </w:rPr>
      </w:pPr>
      <w:bookmarkStart w:id="49" w:name="_Hlk161655746"/>
      <w:r>
        <w:rPr>
          <w:b/>
          <w:bCs/>
          <w:lang w:val="en-US"/>
        </w:rPr>
        <w:t xml:space="preserve">Recommendation </w:t>
      </w:r>
      <w:r w:rsidRPr="001A108E">
        <w:rPr>
          <w:b/>
          <w:bCs/>
        </w:rPr>
        <w:t>ITU-R F.1</w:t>
      </w:r>
      <w:r>
        <w:rPr>
          <w:b/>
          <w:bCs/>
        </w:rPr>
        <w:t>336</w:t>
      </w:r>
      <w:r w:rsidRPr="001A108E">
        <w:rPr>
          <w:b/>
          <w:bCs/>
        </w:rPr>
        <w:t>-</w:t>
      </w:r>
      <w:r>
        <w:rPr>
          <w:b/>
          <w:bCs/>
        </w:rPr>
        <w:t xml:space="preserve">5  </w:t>
      </w:r>
      <w:r>
        <w:rPr>
          <w:lang w:val="en-US"/>
        </w:rPr>
        <w:t xml:space="preserve">   </w:t>
      </w:r>
      <w:r w:rsidRPr="00191B09">
        <w:rPr>
          <w:lang w:val="en-US"/>
        </w:rPr>
        <w:t>Reference radiation patterns of omnidirectional, sectoral and other antennas for the fixed and mobile service for use in sharing studies in the frequency range from 400 MHz to about 70 GHz (01/2019)</w:t>
      </w:r>
    </w:p>
    <w:p w14:paraId="1BFD4539" w14:textId="130401FD" w:rsidR="00191B09" w:rsidRDefault="00191B09" w:rsidP="00191B09">
      <w:pPr>
        <w:rPr>
          <w:lang w:val="en-US"/>
        </w:rPr>
      </w:pPr>
      <w:r w:rsidRPr="00191B09">
        <w:rPr>
          <w:lang w:val="en-US"/>
        </w:rPr>
        <w:t>This Recommendation gives reference models of antennas used in the FS and in the mobile service. It gives peak and average sidelobes of omnidirectional and sectoral antennas in the frequency range 400 MHz to about 70 GHz, as well as of low gain directional antennas in the frequency range 1 GHz to about 3 GHz, to be used in sharing studies in the relevant frequency range.</w:t>
      </w:r>
    </w:p>
    <w:bookmarkEnd w:id="49"/>
    <w:p w14:paraId="6A7DF921" w14:textId="77777777" w:rsidR="00075E61" w:rsidRDefault="00075E61" w:rsidP="00075E61">
      <w:pPr>
        <w:rPr>
          <w:ins w:id="50" w:author="Michael Mullinix" w:date="2024-03-22T14:06:00Z"/>
          <w:lang w:val="en-US"/>
        </w:rPr>
      </w:pPr>
      <w:ins w:id="51" w:author="Michael Mullinix" w:date="2024-03-22T14:06:00Z">
        <w:r>
          <w:rPr>
            <w:lang w:val="en-US"/>
          </w:rPr>
          <w:t>[Note: Placeholder for FS deployment information which should be developed in WP5C, possibly using F.2086.]</w:t>
        </w:r>
      </w:ins>
    </w:p>
    <w:p w14:paraId="0AFC420B" w14:textId="77777777" w:rsidR="00191B09" w:rsidRPr="009B1455" w:rsidRDefault="00191B09" w:rsidP="000062EC">
      <w:pPr>
        <w:rPr>
          <w:lang w:val="en-US"/>
        </w:rPr>
      </w:pPr>
    </w:p>
    <w:p w14:paraId="6A3686D1" w14:textId="197314F8" w:rsidR="000062EC" w:rsidRDefault="000062EC" w:rsidP="000062EC">
      <w:pPr>
        <w:rPr>
          <w:lang w:val="en-US"/>
        </w:rPr>
      </w:pPr>
      <w:r w:rsidRPr="009B1455">
        <w:rPr>
          <w:lang w:val="en-US"/>
        </w:rPr>
        <w:t>WP 5C requests to be kept informed on the progress</w:t>
      </w:r>
      <w:ins w:id="52" w:author="Michael Mullinix" w:date="2024-03-22T14:07:00Z">
        <w:r w:rsidR="00075E61">
          <w:rPr>
            <w:lang w:val="en-US"/>
          </w:rPr>
          <w:t xml:space="preserve"> of discussions of candidate bands and</w:t>
        </w:r>
      </w:ins>
      <w:del w:id="53" w:author="Michael Mullinix" w:date="2024-03-22T14:07:00Z">
        <w:r w:rsidRPr="009B1455" w:rsidDel="00075E61">
          <w:rPr>
            <w:lang w:val="en-US"/>
          </w:rPr>
          <w:delText xml:space="preserve"> of the</w:delText>
        </w:r>
      </w:del>
      <w:r w:rsidRPr="009B1455">
        <w:rPr>
          <w:lang w:val="en-US"/>
        </w:rPr>
        <w:t xml:space="preserve"> studies under WRC-2</w:t>
      </w:r>
      <w:r>
        <w:rPr>
          <w:lang w:val="en-US"/>
        </w:rPr>
        <w:t>7</w:t>
      </w:r>
      <w:r w:rsidRPr="009B1455">
        <w:rPr>
          <w:lang w:val="en-US"/>
        </w:rPr>
        <w:t xml:space="preserve"> agenda item 1.</w:t>
      </w:r>
      <w:r w:rsidR="004D1A4E">
        <w:rPr>
          <w:lang w:val="en-US"/>
        </w:rPr>
        <w:t>13</w:t>
      </w:r>
      <w:r w:rsidRPr="009B1455">
        <w:rPr>
          <w:lang w:val="en-US"/>
        </w:rPr>
        <w:t xml:space="preserve"> and will provide to WP </w:t>
      </w:r>
      <w:r w:rsidR="00FB03ED">
        <w:rPr>
          <w:lang w:val="en-US"/>
        </w:rPr>
        <w:t>4C</w:t>
      </w:r>
      <w:r w:rsidRPr="009B1455">
        <w:rPr>
          <w:lang w:val="en-US"/>
        </w:rPr>
        <w:t xml:space="preserve"> any relevant updated information, before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34D8A1D1"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del w:id="54" w:author="Michael Mullinix" w:date="2024-03-22T14:06:00Z">
        <w:r w:rsidRPr="004C74C9" w:rsidDel="00075E61">
          <w:rPr>
            <w:lang w:val="en-US"/>
          </w:rPr>
          <w:delText>information and action, as appropriate</w:delText>
        </w:r>
      </w:del>
      <w:ins w:id="55" w:author="Michael Mullinix" w:date="2024-03-22T14:06:00Z">
        <w:r w:rsidR="00075E61">
          <w:rPr>
            <w:lang w:val="en-US"/>
          </w:rPr>
          <w:t>action.</w:t>
        </w:r>
      </w:ins>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D21611">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3DEA4" w14:textId="77777777" w:rsidR="00D21611" w:rsidRDefault="00D21611">
      <w:pPr>
        <w:spacing w:before="0"/>
      </w:pPr>
      <w:r>
        <w:separator/>
      </w:r>
    </w:p>
  </w:endnote>
  <w:endnote w:type="continuationSeparator" w:id="0">
    <w:p w14:paraId="0DCF0E47" w14:textId="77777777" w:rsidR="00D21611" w:rsidRDefault="00D216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1F818" w14:textId="77777777" w:rsidR="00D21611" w:rsidRDefault="00D21611">
      <w:pPr>
        <w:spacing w:before="0"/>
      </w:pPr>
      <w:r>
        <w:separator/>
      </w:r>
    </w:p>
  </w:footnote>
  <w:footnote w:type="continuationSeparator" w:id="0">
    <w:p w14:paraId="352E520C" w14:textId="77777777" w:rsidR="00D21611" w:rsidRDefault="00D2161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82798715">
    <w:abstractNumId w:val="1"/>
  </w:num>
  <w:num w:numId="2" w16cid:durableId="1828932966">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Michael Mullinix">
    <w15:presenceInfo w15:providerId="AD" w15:userId="S::MMullinix@ctia.org::18981013-524b-44f1-986d-92c8b96ac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2EC"/>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5E61"/>
    <w:rsid w:val="00076269"/>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2BB9"/>
    <w:rsid w:val="000C3D51"/>
    <w:rsid w:val="000C4DA3"/>
    <w:rsid w:val="000C65DF"/>
    <w:rsid w:val="000C75EE"/>
    <w:rsid w:val="000C7FD4"/>
    <w:rsid w:val="000D0093"/>
    <w:rsid w:val="000D6DA7"/>
    <w:rsid w:val="000E4002"/>
    <w:rsid w:val="000E6C65"/>
    <w:rsid w:val="000F022A"/>
    <w:rsid w:val="000F1E16"/>
    <w:rsid w:val="000F3742"/>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1B09"/>
    <w:rsid w:val="00192627"/>
    <w:rsid w:val="00196B53"/>
    <w:rsid w:val="001A3C90"/>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186B"/>
    <w:rsid w:val="0021495D"/>
    <w:rsid w:val="0021502B"/>
    <w:rsid w:val="0021550A"/>
    <w:rsid w:val="00216287"/>
    <w:rsid w:val="002162DB"/>
    <w:rsid w:val="00220766"/>
    <w:rsid w:val="0022086C"/>
    <w:rsid w:val="00223136"/>
    <w:rsid w:val="00234172"/>
    <w:rsid w:val="00235786"/>
    <w:rsid w:val="00236A43"/>
    <w:rsid w:val="002409D5"/>
    <w:rsid w:val="00244FEF"/>
    <w:rsid w:val="00254261"/>
    <w:rsid w:val="00255ED1"/>
    <w:rsid w:val="00256C38"/>
    <w:rsid w:val="00272245"/>
    <w:rsid w:val="00273D2C"/>
    <w:rsid w:val="00277903"/>
    <w:rsid w:val="00277E6A"/>
    <w:rsid w:val="00286AB4"/>
    <w:rsid w:val="00286D80"/>
    <w:rsid w:val="00286E48"/>
    <w:rsid w:val="0029309D"/>
    <w:rsid w:val="002A0A0D"/>
    <w:rsid w:val="002A1330"/>
    <w:rsid w:val="002A778E"/>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3F50"/>
    <w:rsid w:val="00324A59"/>
    <w:rsid w:val="00325E95"/>
    <w:rsid w:val="003265B8"/>
    <w:rsid w:val="00337B04"/>
    <w:rsid w:val="00341991"/>
    <w:rsid w:val="00341ADA"/>
    <w:rsid w:val="003457DF"/>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2D6A"/>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1A4E"/>
    <w:rsid w:val="004D64F4"/>
    <w:rsid w:val="004D714C"/>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47CAA"/>
    <w:rsid w:val="0055247E"/>
    <w:rsid w:val="0055693C"/>
    <w:rsid w:val="0056155A"/>
    <w:rsid w:val="00564498"/>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D61"/>
    <w:rsid w:val="005C5B74"/>
    <w:rsid w:val="005D7961"/>
    <w:rsid w:val="005E12A2"/>
    <w:rsid w:val="005E2BF1"/>
    <w:rsid w:val="005E2E64"/>
    <w:rsid w:val="005E667F"/>
    <w:rsid w:val="005F008A"/>
    <w:rsid w:val="005F3CA9"/>
    <w:rsid w:val="006005BF"/>
    <w:rsid w:val="00600964"/>
    <w:rsid w:val="00600981"/>
    <w:rsid w:val="006015B5"/>
    <w:rsid w:val="006023E9"/>
    <w:rsid w:val="00604EDA"/>
    <w:rsid w:val="00605BC9"/>
    <w:rsid w:val="00607975"/>
    <w:rsid w:val="00613937"/>
    <w:rsid w:val="00613B4E"/>
    <w:rsid w:val="00613C38"/>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28C9"/>
    <w:rsid w:val="00655603"/>
    <w:rsid w:val="006567E4"/>
    <w:rsid w:val="00657D98"/>
    <w:rsid w:val="00667104"/>
    <w:rsid w:val="00667B53"/>
    <w:rsid w:val="00670BD7"/>
    <w:rsid w:val="00673E27"/>
    <w:rsid w:val="00685375"/>
    <w:rsid w:val="006873FD"/>
    <w:rsid w:val="0069375A"/>
    <w:rsid w:val="0069398C"/>
    <w:rsid w:val="00696704"/>
    <w:rsid w:val="00697647"/>
    <w:rsid w:val="006A091C"/>
    <w:rsid w:val="006A1C25"/>
    <w:rsid w:val="006A2038"/>
    <w:rsid w:val="006A41D4"/>
    <w:rsid w:val="006A7215"/>
    <w:rsid w:val="006B49A2"/>
    <w:rsid w:val="006B7DD5"/>
    <w:rsid w:val="006C05ED"/>
    <w:rsid w:val="006C463C"/>
    <w:rsid w:val="006C4847"/>
    <w:rsid w:val="006C60B9"/>
    <w:rsid w:val="006D4893"/>
    <w:rsid w:val="006D5EFE"/>
    <w:rsid w:val="006D73F8"/>
    <w:rsid w:val="006D7CA5"/>
    <w:rsid w:val="006E4EC6"/>
    <w:rsid w:val="006E4FF3"/>
    <w:rsid w:val="006F2A86"/>
    <w:rsid w:val="006F55DC"/>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1C04"/>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165F1"/>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87437"/>
    <w:rsid w:val="0089044C"/>
    <w:rsid w:val="00893925"/>
    <w:rsid w:val="00895C2D"/>
    <w:rsid w:val="00896064"/>
    <w:rsid w:val="00896F13"/>
    <w:rsid w:val="008976DD"/>
    <w:rsid w:val="008A413C"/>
    <w:rsid w:val="008A41B1"/>
    <w:rsid w:val="008B658D"/>
    <w:rsid w:val="008B70BA"/>
    <w:rsid w:val="008B7348"/>
    <w:rsid w:val="008B7C41"/>
    <w:rsid w:val="008C0AD8"/>
    <w:rsid w:val="008C4E6E"/>
    <w:rsid w:val="008C5122"/>
    <w:rsid w:val="008C5DF8"/>
    <w:rsid w:val="008D3810"/>
    <w:rsid w:val="008D5C7D"/>
    <w:rsid w:val="008E189E"/>
    <w:rsid w:val="008F213E"/>
    <w:rsid w:val="008F2648"/>
    <w:rsid w:val="008F36D2"/>
    <w:rsid w:val="008F6D61"/>
    <w:rsid w:val="009013D3"/>
    <w:rsid w:val="00901C4D"/>
    <w:rsid w:val="00912199"/>
    <w:rsid w:val="00914CB4"/>
    <w:rsid w:val="00921514"/>
    <w:rsid w:val="00927B0A"/>
    <w:rsid w:val="00931E4F"/>
    <w:rsid w:val="009373FE"/>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2D07"/>
    <w:rsid w:val="00A64CD1"/>
    <w:rsid w:val="00A66659"/>
    <w:rsid w:val="00A73ECD"/>
    <w:rsid w:val="00A74C6B"/>
    <w:rsid w:val="00A75992"/>
    <w:rsid w:val="00A7673B"/>
    <w:rsid w:val="00A76D11"/>
    <w:rsid w:val="00A770B6"/>
    <w:rsid w:val="00A8545E"/>
    <w:rsid w:val="00A86200"/>
    <w:rsid w:val="00A931DA"/>
    <w:rsid w:val="00A93A91"/>
    <w:rsid w:val="00A94D3B"/>
    <w:rsid w:val="00AA004A"/>
    <w:rsid w:val="00AA666A"/>
    <w:rsid w:val="00AC4F04"/>
    <w:rsid w:val="00AD1D1A"/>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0203"/>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463D"/>
    <w:rsid w:val="00C57C9F"/>
    <w:rsid w:val="00C6055E"/>
    <w:rsid w:val="00C64D0F"/>
    <w:rsid w:val="00C65881"/>
    <w:rsid w:val="00C66862"/>
    <w:rsid w:val="00C71C2D"/>
    <w:rsid w:val="00C71FB6"/>
    <w:rsid w:val="00C76C2D"/>
    <w:rsid w:val="00C811E0"/>
    <w:rsid w:val="00C8310E"/>
    <w:rsid w:val="00C8445F"/>
    <w:rsid w:val="00C864CC"/>
    <w:rsid w:val="00C93A27"/>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1611"/>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1771"/>
    <w:rsid w:val="00DC2182"/>
    <w:rsid w:val="00DC3488"/>
    <w:rsid w:val="00DE5B16"/>
    <w:rsid w:val="00DE62B3"/>
    <w:rsid w:val="00DE7917"/>
    <w:rsid w:val="00DF0287"/>
    <w:rsid w:val="00DF0C14"/>
    <w:rsid w:val="00DF41B1"/>
    <w:rsid w:val="00DF51C3"/>
    <w:rsid w:val="00DF5A8D"/>
    <w:rsid w:val="00DF7F1E"/>
    <w:rsid w:val="00E023E5"/>
    <w:rsid w:val="00E05C0C"/>
    <w:rsid w:val="00E071B7"/>
    <w:rsid w:val="00E26674"/>
    <w:rsid w:val="00E27C39"/>
    <w:rsid w:val="00E31849"/>
    <w:rsid w:val="00E33E9F"/>
    <w:rsid w:val="00E34100"/>
    <w:rsid w:val="00E4145A"/>
    <w:rsid w:val="00E43C14"/>
    <w:rsid w:val="00E46322"/>
    <w:rsid w:val="00E5130D"/>
    <w:rsid w:val="00E54568"/>
    <w:rsid w:val="00E578A6"/>
    <w:rsid w:val="00E636E6"/>
    <w:rsid w:val="00E64215"/>
    <w:rsid w:val="00E66F16"/>
    <w:rsid w:val="00E74431"/>
    <w:rsid w:val="00E7525A"/>
    <w:rsid w:val="00E82765"/>
    <w:rsid w:val="00E84D0F"/>
    <w:rsid w:val="00E85BCE"/>
    <w:rsid w:val="00E87C18"/>
    <w:rsid w:val="00E87FB3"/>
    <w:rsid w:val="00E90E43"/>
    <w:rsid w:val="00E91E7A"/>
    <w:rsid w:val="00E965EA"/>
    <w:rsid w:val="00E96821"/>
    <w:rsid w:val="00E97A1E"/>
    <w:rsid w:val="00EA1408"/>
    <w:rsid w:val="00EA1409"/>
    <w:rsid w:val="00EA1872"/>
    <w:rsid w:val="00EA77CA"/>
    <w:rsid w:val="00EB355D"/>
    <w:rsid w:val="00EB63C9"/>
    <w:rsid w:val="00EC2A2E"/>
    <w:rsid w:val="00EC63D7"/>
    <w:rsid w:val="00ED0532"/>
    <w:rsid w:val="00ED23B8"/>
    <w:rsid w:val="00ED270C"/>
    <w:rsid w:val="00ED634F"/>
    <w:rsid w:val="00EE0324"/>
    <w:rsid w:val="00EE0AC9"/>
    <w:rsid w:val="00EE10BB"/>
    <w:rsid w:val="00EE1954"/>
    <w:rsid w:val="00EE6FA5"/>
    <w:rsid w:val="00EF24F9"/>
    <w:rsid w:val="00EF62D1"/>
    <w:rsid w:val="00EF7702"/>
    <w:rsid w:val="00F125BF"/>
    <w:rsid w:val="00F16783"/>
    <w:rsid w:val="00F17B84"/>
    <w:rsid w:val="00F23AF1"/>
    <w:rsid w:val="00F26572"/>
    <w:rsid w:val="00F314EE"/>
    <w:rsid w:val="00F3430E"/>
    <w:rsid w:val="00F375CA"/>
    <w:rsid w:val="00F37DD1"/>
    <w:rsid w:val="00F40002"/>
    <w:rsid w:val="00F44EC9"/>
    <w:rsid w:val="00F46948"/>
    <w:rsid w:val="00F52791"/>
    <w:rsid w:val="00F562DD"/>
    <w:rsid w:val="00F566C1"/>
    <w:rsid w:val="00F608D0"/>
    <w:rsid w:val="00F64620"/>
    <w:rsid w:val="00F647B4"/>
    <w:rsid w:val="00F70CBE"/>
    <w:rsid w:val="00F729B6"/>
    <w:rsid w:val="00F72D02"/>
    <w:rsid w:val="00F7410F"/>
    <w:rsid w:val="00F810D9"/>
    <w:rsid w:val="00F81503"/>
    <w:rsid w:val="00F85351"/>
    <w:rsid w:val="00F86BB9"/>
    <w:rsid w:val="00F86C5B"/>
    <w:rsid w:val="00F92978"/>
    <w:rsid w:val="00F9766E"/>
    <w:rsid w:val="00FA436E"/>
    <w:rsid w:val="00FA70FF"/>
    <w:rsid w:val="00FB03ED"/>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7CAD72-82E6-4C2F-A285-CC1CE51E49B4}">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4</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42</cp:revision>
  <dcterms:created xsi:type="dcterms:W3CDTF">2022-05-03T17:06:00Z</dcterms:created>
  <dcterms:modified xsi:type="dcterms:W3CDTF">2024-03-26T14:29:00Z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