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636327" w:rsidRPr="00636327" w14:paraId="76CDD9C1" w14:textId="77777777" w:rsidTr="00ED06A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BD3C0A8" w14:textId="77777777" w:rsidR="00636327" w:rsidRPr="00636327" w:rsidRDefault="00636327" w:rsidP="00636327">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lang w:val="en-US"/>
              </w:rPr>
            </w:pPr>
            <w:r w:rsidRPr="00636327">
              <w:rPr>
                <w:b/>
                <w:lang w:val="en-US"/>
              </w:rPr>
              <w:br w:type="page"/>
            </w:r>
            <w:r w:rsidRPr="00636327">
              <w:rPr>
                <w:b/>
                <w:spacing w:val="-3"/>
                <w:szCs w:val="24"/>
                <w:lang w:val="en-US"/>
              </w:rPr>
              <w:t>U.S. Radiocommunications Sector</w:t>
            </w:r>
          </w:p>
          <w:p w14:paraId="5592AB98" w14:textId="77777777" w:rsidR="00636327" w:rsidRPr="00636327" w:rsidRDefault="00636327" w:rsidP="00636327">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lang w:val="en-US"/>
              </w:rPr>
            </w:pPr>
            <w:r w:rsidRPr="00636327">
              <w:rPr>
                <w:b/>
                <w:spacing w:val="-3"/>
                <w:szCs w:val="24"/>
                <w:lang w:val="en-US"/>
              </w:rPr>
              <w:t>Fact Sheet</w:t>
            </w:r>
          </w:p>
        </w:tc>
      </w:tr>
      <w:tr w:rsidR="00636327" w:rsidRPr="00636327" w14:paraId="51DD0950" w14:textId="77777777" w:rsidTr="00ED06AB">
        <w:trPr>
          <w:trHeight w:val="348"/>
        </w:trPr>
        <w:tc>
          <w:tcPr>
            <w:tcW w:w="3984" w:type="dxa"/>
            <w:tcBorders>
              <w:left w:val="double" w:sz="6" w:space="0" w:color="auto"/>
            </w:tcBorders>
          </w:tcPr>
          <w:p w14:paraId="5227C4C3" w14:textId="77777777" w:rsidR="00636327" w:rsidRPr="00636327" w:rsidRDefault="00636327" w:rsidP="00636327">
            <w:pPr>
              <w:tabs>
                <w:tab w:val="clear" w:pos="1134"/>
                <w:tab w:val="clear" w:pos="1871"/>
                <w:tab w:val="clear" w:pos="2268"/>
                <w:tab w:val="left" w:pos="794"/>
                <w:tab w:val="left" w:pos="1191"/>
                <w:tab w:val="left" w:pos="1588"/>
                <w:tab w:val="left" w:pos="1985"/>
              </w:tabs>
              <w:spacing w:after="120"/>
              <w:ind w:left="900" w:right="144" w:hanging="756"/>
              <w:jc w:val="both"/>
              <w:rPr>
                <w:szCs w:val="24"/>
                <w:lang w:val="en-US"/>
              </w:rPr>
            </w:pPr>
            <w:r w:rsidRPr="00636327">
              <w:rPr>
                <w:b/>
                <w:szCs w:val="24"/>
                <w:lang w:val="en-US"/>
              </w:rPr>
              <w:t>Working Party:</w:t>
            </w:r>
            <w:r w:rsidRPr="00636327">
              <w:rPr>
                <w:szCs w:val="24"/>
                <w:lang w:val="en-US"/>
              </w:rPr>
              <w:t xml:space="preserve">  ITU-R WP 5C</w:t>
            </w:r>
          </w:p>
        </w:tc>
        <w:tc>
          <w:tcPr>
            <w:tcW w:w="5409" w:type="dxa"/>
            <w:tcBorders>
              <w:right w:val="double" w:sz="6" w:space="0" w:color="auto"/>
            </w:tcBorders>
          </w:tcPr>
          <w:p w14:paraId="5AB44C39" w14:textId="213CF01F" w:rsidR="00636327" w:rsidRPr="00636327" w:rsidRDefault="00636327" w:rsidP="00636327">
            <w:pPr>
              <w:tabs>
                <w:tab w:val="clear" w:pos="1134"/>
                <w:tab w:val="clear" w:pos="1871"/>
                <w:tab w:val="clear" w:pos="2268"/>
                <w:tab w:val="left" w:pos="794"/>
                <w:tab w:val="left" w:pos="1191"/>
                <w:tab w:val="left" w:pos="1588"/>
                <w:tab w:val="left" w:pos="1985"/>
              </w:tabs>
              <w:spacing w:after="120"/>
              <w:ind w:left="144" w:right="144"/>
              <w:jc w:val="both"/>
              <w:rPr>
                <w:szCs w:val="24"/>
                <w:lang w:val="en-US"/>
              </w:rPr>
            </w:pPr>
            <w:r w:rsidRPr="00636327">
              <w:rPr>
                <w:b/>
                <w:szCs w:val="24"/>
                <w:lang w:val="en-US"/>
              </w:rPr>
              <w:t>Document No:</w:t>
            </w:r>
            <w:r w:rsidRPr="00636327">
              <w:rPr>
                <w:szCs w:val="24"/>
                <w:lang w:val="en-US"/>
              </w:rPr>
              <w:t xml:space="preserve"> USWP5C30-05</w:t>
            </w:r>
            <w:ins w:id="0" w:author="USA" w:date="2024-03-05T14:44:00Z">
              <w:r w:rsidR="00AF37A4">
                <w:rPr>
                  <w:szCs w:val="24"/>
                  <w:lang w:val="en-US"/>
                </w:rPr>
                <w:t>-1821</w:t>
              </w:r>
            </w:ins>
            <w:del w:id="1" w:author="USA" w:date="2024-03-05T14:44:00Z">
              <w:r w:rsidRPr="00636327" w:rsidDel="00AF37A4">
                <w:rPr>
                  <w:szCs w:val="24"/>
                  <w:lang w:val="en-US"/>
                </w:rPr>
                <w:delText>_FS_F.1821</w:delText>
              </w:r>
            </w:del>
            <w:r w:rsidRPr="00636327">
              <w:rPr>
                <w:szCs w:val="24"/>
                <w:lang w:val="en-US"/>
              </w:rPr>
              <w:t xml:space="preserve"> </w:t>
            </w:r>
            <w:del w:id="2" w:author="USA" w:date="2024-03-05T14:44:00Z">
              <w:r w:rsidRPr="00636327" w:rsidDel="00AF37A4">
                <w:rPr>
                  <w:szCs w:val="24"/>
                  <w:lang w:val="en-US"/>
                </w:rPr>
                <w:delText>UPDATE</w:delText>
              </w:r>
            </w:del>
          </w:p>
        </w:tc>
      </w:tr>
      <w:tr w:rsidR="00636327" w:rsidRPr="00636327" w14:paraId="7540DAAA" w14:textId="77777777" w:rsidTr="00ED06AB">
        <w:trPr>
          <w:trHeight w:val="378"/>
        </w:trPr>
        <w:tc>
          <w:tcPr>
            <w:tcW w:w="3984" w:type="dxa"/>
            <w:tcBorders>
              <w:left w:val="double" w:sz="6" w:space="0" w:color="auto"/>
            </w:tcBorders>
          </w:tcPr>
          <w:p w14:paraId="27BB1D67"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rPr>
                <w:szCs w:val="24"/>
                <w:lang w:val="pt-BR"/>
              </w:rPr>
            </w:pPr>
            <w:r w:rsidRPr="00636327">
              <w:rPr>
                <w:b/>
                <w:szCs w:val="24"/>
                <w:lang w:val="pt-BR"/>
              </w:rPr>
              <w:t>Ref:</w:t>
            </w:r>
            <w:r w:rsidRPr="00636327">
              <w:rPr>
                <w:szCs w:val="24"/>
                <w:lang w:val="pt-BR"/>
              </w:rPr>
              <w:tab/>
              <w:t>Annex 11 to Document</w:t>
            </w:r>
          </w:p>
          <w:p w14:paraId="5063BC01"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rPr>
                <w:szCs w:val="24"/>
                <w:lang w:val="pt-BR"/>
              </w:rPr>
            </w:pPr>
            <w:r w:rsidRPr="00636327">
              <w:rPr>
                <w:szCs w:val="24"/>
                <w:lang w:val="pt-BR"/>
              </w:rPr>
              <w:t>5C/384-E - 25 May 2023</w:t>
            </w:r>
          </w:p>
          <w:p w14:paraId="1D304610"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szCs w:val="24"/>
                <w:lang w:val="en-US"/>
              </w:rPr>
            </w:pPr>
            <w:r w:rsidRPr="00636327">
              <w:rPr>
                <w:b/>
                <w:szCs w:val="24"/>
                <w:lang w:val="pt-BR"/>
              </w:rPr>
              <w:tab/>
            </w:r>
          </w:p>
        </w:tc>
        <w:tc>
          <w:tcPr>
            <w:tcW w:w="5409" w:type="dxa"/>
            <w:tcBorders>
              <w:right w:val="double" w:sz="6" w:space="0" w:color="auto"/>
            </w:tcBorders>
          </w:tcPr>
          <w:p w14:paraId="5FFC832A" w14:textId="77777777" w:rsidR="00636327" w:rsidRPr="00636327" w:rsidRDefault="00636327" w:rsidP="00636327">
            <w:pPr>
              <w:tabs>
                <w:tab w:val="clear" w:pos="1134"/>
                <w:tab w:val="clear" w:pos="1871"/>
                <w:tab w:val="clear" w:pos="2268"/>
                <w:tab w:val="left" w:pos="162"/>
                <w:tab w:val="left" w:pos="794"/>
                <w:tab w:val="left" w:pos="1191"/>
                <w:tab w:val="left" w:pos="1588"/>
                <w:tab w:val="left" w:pos="1985"/>
              </w:tabs>
              <w:spacing w:before="0"/>
              <w:ind w:left="612" w:right="144" w:hanging="468"/>
              <w:jc w:val="both"/>
              <w:rPr>
                <w:szCs w:val="24"/>
                <w:lang w:val="en-US"/>
              </w:rPr>
            </w:pPr>
            <w:r w:rsidRPr="00636327">
              <w:rPr>
                <w:b/>
                <w:szCs w:val="24"/>
                <w:lang w:val="en-US"/>
              </w:rPr>
              <w:t>Date:</w:t>
            </w:r>
            <w:r w:rsidRPr="00636327">
              <w:rPr>
                <w:szCs w:val="24"/>
                <w:lang w:val="en-US"/>
              </w:rPr>
              <w:t xml:space="preserve">  1/21/2024</w:t>
            </w:r>
          </w:p>
        </w:tc>
      </w:tr>
      <w:tr w:rsidR="00636327" w:rsidRPr="00636327" w14:paraId="4466750B" w14:textId="77777777" w:rsidTr="00ED06AB">
        <w:trPr>
          <w:trHeight w:val="459"/>
        </w:trPr>
        <w:tc>
          <w:tcPr>
            <w:tcW w:w="9393" w:type="dxa"/>
            <w:gridSpan w:val="2"/>
            <w:tcBorders>
              <w:left w:val="double" w:sz="6" w:space="0" w:color="auto"/>
              <w:right w:val="double" w:sz="6" w:space="0" w:color="auto"/>
            </w:tcBorders>
          </w:tcPr>
          <w:p w14:paraId="5411A7FD"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after="120"/>
              <w:ind w:left="187"/>
              <w:rPr>
                <w:szCs w:val="24"/>
                <w:lang w:val="en-US"/>
              </w:rPr>
            </w:pPr>
            <w:r w:rsidRPr="00636327">
              <w:rPr>
                <w:b/>
                <w:bCs/>
                <w:szCs w:val="24"/>
                <w:lang w:val="en-US"/>
              </w:rPr>
              <w:t>Document Title:</w:t>
            </w:r>
            <w:r w:rsidRPr="00636327">
              <w:rPr>
                <w:bCs/>
                <w:szCs w:val="24"/>
                <w:lang w:val="en-US"/>
              </w:rPr>
              <w:t xml:space="preserve">  Preliminary Draft Revision to Recommendation ITU-R F.1821 Characteristics of advanced digital high frequency (HF) radiocommunication systems. </w:t>
            </w:r>
          </w:p>
        </w:tc>
      </w:tr>
      <w:tr w:rsidR="00636327" w:rsidRPr="00636327" w14:paraId="069E1BE0" w14:textId="77777777" w:rsidTr="00ED06AB">
        <w:trPr>
          <w:trHeight w:val="1960"/>
        </w:trPr>
        <w:tc>
          <w:tcPr>
            <w:tcW w:w="3984" w:type="dxa"/>
            <w:tcBorders>
              <w:left w:val="double" w:sz="6" w:space="0" w:color="auto"/>
            </w:tcBorders>
          </w:tcPr>
          <w:p w14:paraId="29A5028F" w14:textId="77777777" w:rsidR="00636327" w:rsidRPr="00636327" w:rsidRDefault="00636327" w:rsidP="00636327">
            <w:pPr>
              <w:tabs>
                <w:tab w:val="clear" w:pos="1134"/>
                <w:tab w:val="clear" w:pos="1871"/>
                <w:tab w:val="clear" w:pos="2268"/>
                <w:tab w:val="left" w:pos="794"/>
                <w:tab w:val="left" w:pos="1191"/>
                <w:tab w:val="left" w:pos="1588"/>
                <w:tab w:val="left" w:pos="1985"/>
              </w:tabs>
              <w:ind w:left="144" w:right="144"/>
              <w:jc w:val="both"/>
              <w:rPr>
                <w:b/>
                <w:szCs w:val="24"/>
                <w:lang w:val="en-US"/>
              </w:rPr>
            </w:pPr>
            <w:r w:rsidRPr="00636327">
              <w:rPr>
                <w:b/>
                <w:szCs w:val="24"/>
                <w:lang w:val="en-US"/>
              </w:rPr>
              <w:t>Author(s)/Contributors(s):</w:t>
            </w:r>
          </w:p>
          <w:p w14:paraId="3A600071"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p w14:paraId="0FFDB66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Fumie Wingo</w:t>
            </w:r>
          </w:p>
          <w:p w14:paraId="134AA47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Department of the Navy</w:t>
            </w:r>
          </w:p>
          <w:p w14:paraId="319370E6"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p w14:paraId="005EE5F9"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Robert Leck</w:t>
            </w:r>
          </w:p>
          <w:p w14:paraId="53A940B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ACES in support of the Department of the Navy</w:t>
            </w:r>
          </w:p>
          <w:p w14:paraId="1F23D23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p w14:paraId="3C438EBF"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Taylor King</w:t>
            </w:r>
          </w:p>
          <w:p w14:paraId="06C81347"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ACES in support of the Department of the Navy</w:t>
            </w:r>
          </w:p>
          <w:p w14:paraId="44982EC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iCs/>
                <w:szCs w:val="24"/>
                <w:lang w:val="en-US"/>
              </w:rPr>
            </w:pPr>
          </w:p>
          <w:p w14:paraId="1D46A98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tc>
        <w:tc>
          <w:tcPr>
            <w:tcW w:w="5409" w:type="dxa"/>
            <w:tcBorders>
              <w:right w:val="double" w:sz="6" w:space="0" w:color="auto"/>
            </w:tcBorders>
          </w:tcPr>
          <w:p w14:paraId="3AE1C2AF" w14:textId="77777777" w:rsidR="00636327" w:rsidRPr="00636327" w:rsidRDefault="00636327" w:rsidP="00636327">
            <w:pPr>
              <w:tabs>
                <w:tab w:val="clear" w:pos="1134"/>
                <w:tab w:val="clear" w:pos="1871"/>
                <w:tab w:val="clear" w:pos="2268"/>
                <w:tab w:val="left" w:pos="794"/>
                <w:tab w:val="left" w:pos="1191"/>
                <w:tab w:val="left" w:pos="1588"/>
                <w:tab w:val="left" w:pos="1985"/>
              </w:tabs>
              <w:ind w:left="144" w:right="144"/>
              <w:jc w:val="both"/>
              <w:rPr>
                <w:bCs/>
                <w:szCs w:val="24"/>
                <w:lang w:val="en-US"/>
              </w:rPr>
            </w:pPr>
          </w:p>
          <w:p w14:paraId="01F680FB"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szCs w:val="24"/>
                <w:lang w:val="en-US"/>
              </w:rPr>
            </w:pPr>
            <w:r w:rsidRPr="00636327">
              <w:rPr>
                <w:bCs/>
                <w:szCs w:val="24"/>
                <w:lang w:val="en-US"/>
              </w:rPr>
              <w:t xml:space="preserve">  </w:t>
            </w:r>
          </w:p>
          <w:p w14:paraId="68BEC2A5"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636327">
              <w:rPr>
                <w:bCs/>
                <w:color w:val="000000"/>
                <w:szCs w:val="24"/>
                <w:lang w:val="fr-FR"/>
              </w:rPr>
              <w:t>Phone:</w:t>
            </w:r>
            <w:proofErr w:type="gramEnd"/>
            <w:r w:rsidRPr="00636327">
              <w:rPr>
                <w:bCs/>
                <w:color w:val="000000"/>
                <w:szCs w:val="24"/>
                <w:lang w:val="fr-FR"/>
              </w:rPr>
              <w:t xml:space="preserve">   +1-703-697-0066 </w:t>
            </w:r>
          </w:p>
          <w:p w14:paraId="793E2D40"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636327">
              <w:rPr>
                <w:bCs/>
                <w:color w:val="000000"/>
                <w:szCs w:val="24"/>
                <w:lang w:val="fr-FR"/>
              </w:rPr>
              <w:t>Email:</w:t>
            </w:r>
            <w:proofErr w:type="gramEnd"/>
            <w:r w:rsidRPr="00636327">
              <w:rPr>
                <w:bCs/>
                <w:color w:val="000000"/>
                <w:szCs w:val="24"/>
                <w:lang w:val="fr-FR"/>
              </w:rPr>
              <w:t xml:space="preserve">    </w:t>
            </w:r>
            <w:hyperlink r:id="rId8" w:history="1">
              <w:r w:rsidRPr="00636327">
                <w:rPr>
                  <w:bCs/>
                  <w:color w:val="0000FF"/>
                  <w:szCs w:val="24"/>
                  <w:u w:val="single"/>
                  <w:lang w:val="fr-FR"/>
                </w:rPr>
                <w:t>fumie.n.wingo.civ@us.navy.mil</w:t>
              </w:r>
            </w:hyperlink>
          </w:p>
          <w:p w14:paraId="615AE40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
          <w:p w14:paraId="76EA395A"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w:t>
            </w:r>
          </w:p>
          <w:p w14:paraId="12A731FA"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Phone :   +1-321-332-2111</w:t>
            </w:r>
          </w:p>
          <w:p w14:paraId="3334F619"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w:t>
            </w:r>
            <w:proofErr w:type="gramStart"/>
            <w:r w:rsidRPr="00636327">
              <w:rPr>
                <w:bCs/>
                <w:color w:val="000000"/>
                <w:szCs w:val="24"/>
                <w:lang w:val="fr-FR"/>
              </w:rPr>
              <w:t>Email</w:t>
            </w:r>
            <w:proofErr w:type="gramEnd"/>
            <w:r w:rsidRPr="00636327">
              <w:rPr>
                <w:bCs/>
                <w:color w:val="000000"/>
                <w:szCs w:val="24"/>
                <w:lang w:val="fr-FR"/>
              </w:rPr>
              <w:t xml:space="preserve"> :     </w:t>
            </w:r>
            <w:hyperlink r:id="rId9" w:history="1">
              <w:r w:rsidRPr="00636327">
                <w:rPr>
                  <w:bCs/>
                  <w:color w:val="0000FF"/>
                  <w:szCs w:val="24"/>
                  <w:u w:val="single"/>
                  <w:lang w:val="fr-FR"/>
                </w:rPr>
                <w:t>robert.leck@aces-inc.com</w:t>
              </w:r>
            </w:hyperlink>
          </w:p>
          <w:p w14:paraId="11D1F25B"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p w14:paraId="3E4B354C"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p w14:paraId="66486CD7"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Phone :   +1-</w:t>
            </w:r>
            <w:r w:rsidRPr="00636327">
              <w:rPr>
                <w:lang w:val="fr-FR"/>
              </w:rPr>
              <w:t xml:space="preserve"> 443-966-0550</w:t>
            </w:r>
          </w:p>
          <w:p w14:paraId="038451D8"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w:t>
            </w:r>
            <w:proofErr w:type="gramStart"/>
            <w:r w:rsidRPr="00636327">
              <w:rPr>
                <w:bCs/>
                <w:color w:val="000000"/>
                <w:szCs w:val="24"/>
                <w:lang w:val="fr-FR"/>
              </w:rPr>
              <w:t>Email</w:t>
            </w:r>
            <w:proofErr w:type="gramEnd"/>
            <w:r w:rsidRPr="00636327">
              <w:rPr>
                <w:bCs/>
                <w:color w:val="000000"/>
                <w:szCs w:val="24"/>
                <w:lang w:val="fr-FR"/>
              </w:rPr>
              <w:t xml:space="preserve"> :    </w:t>
            </w:r>
            <w:hyperlink r:id="rId10" w:history="1">
              <w:r w:rsidRPr="00636327">
                <w:rPr>
                  <w:bCs/>
                  <w:color w:val="0000FF"/>
                  <w:szCs w:val="24"/>
                  <w:u w:val="single"/>
                  <w:lang w:val="fr-FR"/>
                </w:rPr>
                <w:t>taylor.king@ACES-INC.COM</w:t>
              </w:r>
            </w:hyperlink>
          </w:p>
          <w:p w14:paraId="064487DD"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p w14:paraId="0E1CEC3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tc>
      </w:tr>
      <w:tr w:rsidR="00636327" w:rsidRPr="00636327" w14:paraId="69576D2D" w14:textId="77777777" w:rsidTr="00ED06AB">
        <w:trPr>
          <w:trHeight w:val="541"/>
        </w:trPr>
        <w:tc>
          <w:tcPr>
            <w:tcW w:w="9393" w:type="dxa"/>
            <w:gridSpan w:val="2"/>
            <w:tcBorders>
              <w:left w:val="double" w:sz="6" w:space="0" w:color="auto"/>
              <w:right w:val="double" w:sz="6" w:space="0" w:color="auto"/>
            </w:tcBorders>
          </w:tcPr>
          <w:p w14:paraId="7AA00E74" w14:textId="6F1AFA76" w:rsidR="00636327" w:rsidRPr="00636327" w:rsidRDefault="00636327" w:rsidP="00636327">
            <w:pPr>
              <w:tabs>
                <w:tab w:val="clear" w:pos="1134"/>
                <w:tab w:val="clear" w:pos="1871"/>
                <w:tab w:val="clear" w:pos="2268"/>
                <w:tab w:val="left" w:pos="794"/>
                <w:tab w:val="left" w:pos="1191"/>
                <w:tab w:val="left" w:pos="1588"/>
                <w:tab w:val="left" w:pos="1985"/>
              </w:tabs>
              <w:spacing w:after="120"/>
              <w:ind w:left="187" w:right="144"/>
              <w:jc w:val="both"/>
              <w:rPr>
                <w:szCs w:val="24"/>
                <w:lang w:val="en-US"/>
              </w:rPr>
            </w:pPr>
            <w:r w:rsidRPr="00636327">
              <w:rPr>
                <w:b/>
                <w:szCs w:val="24"/>
                <w:lang w:val="en-US"/>
              </w:rPr>
              <w:t>Purpose/Objective:</w:t>
            </w:r>
            <w:r w:rsidRPr="00636327">
              <w:rPr>
                <w:bCs/>
                <w:szCs w:val="24"/>
                <w:lang w:val="en-US"/>
              </w:rPr>
              <w:t xml:space="preserve">  This is a Fact Sheet for continued work on the Preliminary Draft Revision to Recommendation ITU-R F.1821 Characteristics of advanced digital high frequency (HF) radiocommunication systems “</w:t>
            </w:r>
            <w:del w:id="3" w:author="USA" w:date="2024-03-04T17:18:00Z">
              <w:r w:rsidRPr="00636327" w:rsidDel="008354EA">
                <w:rPr>
                  <w:bCs/>
                  <w:szCs w:val="24"/>
                  <w:lang w:val="en-US"/>
                </w:rPr>
                <w:delText xml:space="preserve"> </w:delText>
              </w:r>
              <w:r w:rsidR="008354EA" w:rsidDel="008354EA">
                <w:rPr>
                  <w:bCs/>
                  <w:szCs w:val="24"/>
                  <w:lang w:val="en-US"/>
                </w:rPr>
                <w:delText>the intent is to elevate the document to the next level at the next ITU-R meeting in Geneva,</w:delText>
              </w:r>
              <w:r w:rsidRPr="00636327" w:rsidDel="008354EA">
                <w:rPr>
                  <w:lang w:val="en-US"/>
                </w:rPr>
                <w:delText xml:space="preserve"> </w:delText>
              </w:r>
            </w:del>
          </w:p>
        </w:tc>
      </w:tr>
      <w:tr w:rsidR="00636327" w:rsidRPr="00636327" w14:paraId="720D1FFF" w14:textId="77777777" w:rsidTr="00ED06AB">
        <w:trPr>
          <w:trHeight w:val="1380"/>
        </w:trPr>
        <w:tc>
          <w:tcPr>
            <w:tcW w:w="9393" w:type="dxa"/>
            <w:gridSpan w:val="2"/>
            <w:tcBorders>
              <w:left w:val="double" w:sz="6" w:space="0" w:color="auto"/>
              <w:bottom w:val="single" w:sz="12" w:space="0" w:color="auto"/>
              <w:right w:val="double" w:sz="6" w:space="0" w:color="auto"/>
            </w:tcBorders>
          </w:tcPr>
          <w:p w14:paraId="5A044D0F" w14:textId="65C4FA60" w:rsidR="00636327" w:rsidRPr="00636327" w:rsidRDefault="00636327" w:rsidP="00636327">
            <w:pPr>
              <w:tabs>
                <w:tab w:val="clear" w:pos="1134"/>
                <w:tab w:val="clear" w:pos="1871"/>
                <w:tab w:val="clear" w:pos="2268"/>
                <w:tab w:val="left" w:pos="794"/>
                <w:tab w:val="left" w:pos="1191"/>
                <w:tab w:val="left" w:pos="1588"/>
                <w:tab w:val="left" w:pos="1985"/>
              </w:tabs>
              <w:ind w:left="180" w:right="144"/>
              <w:jc w:val="both"/>
              <w:rPr>
                <w:bCs/>
                <w:szCs w:val="24"/>
                <w:lang w:val="en-US"/>
              </w:rPr>
            </w:pPr>
            <w:r w:rsidRPr="00636327">
              <w:rPr>
                <w:b/>
                <w:szCs w:val="24"/>
                <w:lang w:val="en-US"/>
              </w:rPr>
              <w:t>Abstract:</w:t>
            </w:r>
            <w:r w:rsidRPr="00636327">
              <w:rPr>
                <w:bCs/>
                <w:szCs w:val="24"/>
                <w:lang w:val="en-US"/>
              </w:rPr>
              <w:t xml:space="preserve"> .This work will consist of  a final review and, if needed, editorial and language modifications. No substantive modifications are expected.</w:t>
            </w:r>
            <w:ins w:id="4" w:author="USA" w:date="2024-03-06T15:02:00Z">
              <w:r w:rsidR="000323FE">
                <w:rPr>
                  <w:bCs/>
                  <w:szCs w:val="24"/>
                  <w:lang w:val="en-US"/>
                </w:rPr>
                <w:t xml:space="preserve"> Additional content is expected to be provided by other administrations at the next ITU-R WP 5C meeting</w:t>
              </w:r>
            </w:ins>
            <w:r w:rsidRPr="00636327">
              <w:rPr>
                <w:bCs/>
                <w:szCs w:val="24"/>
                <w:lang w:val="en-US"/>
              </w:rPr>
              <w:t xml:space="preserve"> </w:t>
            </w:r>
          </w:p>
        </w:tc>
      </w:tr>
    </w:tbl>
    <w:p w14:paraId="7C917AE2"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szCs w:val="24"/>
          <w:lang w:val="en-US"/>
        </w:rPr>
      </w:pPr>
      <w:r w:rsidRPr="00636327">
        <w:rPr>
          <w:szCs w:val="24"/>
          <w:lang w:val="en-US"/>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36327" w:rsidRPr="00636327" w14:paraId="08DF417A" w14:textId="77777777" w:rsidTr="00ED06AB">
        <w:trPr>
          <w:cantSplit/>
        </w:trPr>
        <w:tc>
          <w:tcPr>
            <w:tcW w:w="6487" w:type="dxa"/>
            <w:vAlign w:val="center"/>
          </w:tcPr>
          <w:p w14:paraId="74243D0A" w14:textId="0ACD7794" w:rsidR="00636327" w:rsidRPr="00636327" w:rsidRDefault="00636327" w:rsidP="00636327">
            <w:pPr>
              <w:shd w:val="solid" w:color="FFFFFF" w:fill="FFFFFF"/>
              <w:spacing w:before="0"/>
              <w:jc w:val="both"/>
              <w:rPr>
                <w:rFonts w:ascii="Verdana" w:hAnsi="Verdana" w:cs="Times New Roman Bold"/>
                <w:b/>
                <w:bCs/>
                <w:sz w:val="26"/>
                <w:szCs w:val="26"/>
                <w:lang w:val="en-US"/>
              </w:rPr>
            </w:pPr>
            <w:r w:rsidRPr="00636327">
              <w:rPr>
                <w:rFonts w:ascii="Verdana" w:hAnsi="Verdana" w:cs="Times New Roman Bold"/>
                <w:b/>
                <w:bCs/>
                <w:sz w:val="26"/>
                <w:szCs w:val="26"/>
                <w:lang w:val="en-US"/>
              </w:rPr>
              <w:lastRenderedPageBreak/>
              <w:t>Radiocommunication Study Groups</w:t>
            </w:r>
          </w:p>
        </w:tc>
        <w:tc>
          <w:tcPr>
            <w:tcW w:w="3402" w:type="dxa"/>
          </w:tcPr>
          <w:p w14:paraId="2D469C19" w14:textId="77777777" w:rsidR="00636327" w:rsidRPr="00636327" w:rsidRDefault="00636327" w:rsidP="00636327">
            <w:pPr>
              <w:shd w:val="solid" w:color="FFFFFF" w:fill="FFFFFF"/>
              <w:spacing w:before="0" w:line="240" w:lineRule="atLeast"/>
              <w:jc w:val="both"/>
              <w:rPr>
                <w:lang w:val="en-US"/>
              </w:rPr>
            </w:pPr>
            <w:r w:rsidRPr="00636327">
              <w:rPr>
                <w:noProof/>
                <w:lang w:val="en-US"/>
              </w:rPr>
              <w:drawing>
                <wp:inline distT="0" distB="0" distL="0" distR="0" wp14:anchorId="328113D9" wp14:editId="0789F6D5">
                  <wp:extent cx="762000" cy="762000"/>
                  <wp:effectExtent l="0" t="0" r="0" b="0"/>
                  <wp:docPr id="173921409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36327" w:rsidRPr="00636327" w14:paraId="372F8AF5" w14:textId="77777777" w:rsidTr="00ED06AB">
        <w:trPr>
          <w:cantSplit/>
        </w:trPr>
        <w:tc>
          <w:tcPr>
            <w:tcW w:w="6487" w:type="dxa"/>
            <w:tcBorders>
              <w:bottom w:val="single" w:sz="12" w:space="0" w:color="auto"/>
            </w:tcBorders>
          </w:tcPr>
          <w:p w14:paraId="77DFA95A" w14:textId="77777777" w:rsidR="00636327" w:rsidRPr="00636327" w:rsidRDefault="00636327" w:rsidP="00636327">
            <w:pPr>
              <w:shd w:val="solid" w:color="FFFFFF" w:fill="FFFFFF"/>
              <w:spacing w:before="0" w:after="48"/>
              <w:jc w:val="both"/>
              <w:rPr>
                <w:rFonts w:ascii="Verdana" w:hAnsi="Verdana" w:cs="Times New Roman Bold"/>
                <w:b/>
                <w:sz w:val="22"/>
                <w:szCs w:val="22"/>
                <w:lang w:val="en-US"/>
              </w:rPr>
            </w:pPr>
          </w:p>
        </w:tc>
        <w:tc>
          <w:tcPr>
            <w:tcW w:w="3402" w:type="dxa"/>
            <w:tcBorders>
              <w:bottom w:val="single" w:sz="12" w:space="0" w:color="auto"/>
            </w:tcBorders>
          </w:tcPr>
          <w:p w14:paraId="5A70DF33" w14:textId="77777777" w:rsidR="00636327" w:rsidRPr="00636327" w:rsidRDefault="00636327" w:rsidP="00636327">
            <w:pPr>
              <w:shd w:val="solid" w:color="FFFFFF" w:fill="FFFFFF"/>
              <w:spacing w:before="0" w:after="48" w:line="240" w:lineRule="atLeast"/>
              <w:jc w:val="both"/>
              <w:rPr>
                <w:sz w:val="22"/>
                <w:szCs w:val="22"/>
                <w:lang w:val="en-US"/>
              </w:rPr>
            </w:pPr>
          </w:p>
        </w:tc>
      </w:tr>
      <w:tr w:rsidR="00636327" w:rsidRPr="00636327" w14:paraId="35CE4C64" w14:textId="77777777" w:rsidTr="00ED06AB">
        <w:trPr>
          <w:cantSplit/>
        </w:trPr>
        <w:tc>
          <w:tcPr>
            <w:tcW w:w="6487" w:type="dxa"/>
            <w:tcBorders>
              <w:top w:val="single" w:sz="12" w:space="0" w:color="auto"/>
            </w:tcBorders>
          </w:tcPr>
          <w:p w14:paraId="35F2B444" w14:textId="77777777" w:rsidR="00636327" w:rsidRPr="00636327" w:rsidRDefault="00636327" w:rsidP="00636327">
            <w:pPr>
              <w:shd w:val="solid" w:color="FFFFFF" w:fill="FFFFFF"/>
              <w:spacing w:before="0" w:after="48"/>
              <w:jc w:val="both"/>
              <w:rPr>
                <w:rFonts w:ascii="Verdana" w:hAnsi="Verdana" w:cs="Times New Roman Bold"/>
                <w:bCs/>
                <w:sz w:val="22"/>
                <w:szCs w:val="22"/>
                <w:lang w:val="en-US"/>
              </w:rPr>
            </w:pPr>
          </w:p>
        </w:tc>
        <w:tc>
          <w:tcPr>
            <w:tcW w:w="3402" w:type="dxa"/>
            <w:tcBorders>
              <w:top w:val="single" w:sz="12" w:space="0" w:color="auto"/>
            </w:tcBorders>
          </w:tcPr>
          <w:p w14:paraId="3AFA77AF" w14:textId="77777777" w:rsidR="00636327" w:rsidRPr="00636327" w:rsidRDefault="00636327" w:rsidP="00636327">
            <w:pPr>
              <w:shd w:val="solid" w:color="FFFFFF" w:fill="FFFFFF"/>
              <w:spacing w:before="0" w:after="48" w:line="240" w:lineRule="atLeast"/>
              <w:jc w:val="both"/>
              <w:rPr>
                <w:lang w:val="en-US"/>
              </w:rPr>
            </w:pPr>
          </w:p>
        </w:tc>
      </w:tr>
      <w:tr w:rsidR="00636327" w:rsidRPr="00636327" w14:paraId="4E984246" w14:textId="77777777" w:rsidTr="00ED06AB">
        <w:trPr>
          <w:cantSplit/>
        </w:trPr>
        <w:tc>
          <w:tcPr>
            <w:tcW w:w="6487" w:type="dxa"/>
            <w:vMerge w:val="restart"/>
          </w:tcPr>
          <w:p w14:paraId="46556DAC" w14:textId="77777777" w:rsidR="00636327" w:rsidRPr="00636327" w:rsidRDefault="00636327" w:rsidP="00636327">
            <w:pPr>
              <w:shd w:val="solid" w:color="FFFFFF" w:fill="FFFFFF"/>
              <w:tabs>
                <w:tab w:val="clear" w:pos="1134"/>
                <w:tab w:val="clear" w:pos="1871"/>
                <w:tab w:val="clear" w:pos="2268"/>
              </w:tabs>
              <w:spacing w:before="0" w:after="240"/>
              <w:ind w:left="1134" w:hanging="1134"/>
              <w:jc w:val="both"/>
              <w:rPr>
                <w:rFonts w:ascii="Verdana" w:hAnsi="Verdana"/>
                <w:sz w:val="20"/>
                <w:lang w:val="en-US"/>
              </w:rPr>
            </w:pPr>
            <w:r w:rsidRPr="00636327">
              <w:rPr>
                <w:rFonts w:ascii="Verdana" w:hAnsi="Verdana"/>
                <w:sz w:val="20"/>
                <w:lang w:val="en-US"/>
              </w:rPr>
              <w:t>Received:</w:t>
            </w:r>
            <w:r w:rsidRPr="00636327">
              <w:rPr>
                <w:rFonts w:ascii="Verdana" w:hAnsi="Verdana"/>
                <w:sz w:val="20"/>
                <w:lang w:val="en-US"/>
              </w:rPr>
              <w:tab/>
              <w:t xml:space="preserve"> </w:t>
            </w:r>
            <w:r w:rsidRPr="00636327">
              <w:rPr>
                <w:rFonts w:ascii="Verdana" w:hAnsi="Verdana"/>
                <w:iCs/>
                <w:sz w:val="20"/>
                <w:lang w:val="en-US"/>
              </w:rPr>
              <w:t>MM-DD-2024</w:t>
            </w:r>
          </w:p>
          <w:p w14:paraId="565D350D" w14:textId="77777777" w:rsidR="00636327" w:rsidRPr="00636327" w:rsidRDefault="00636327" w:rsidP="00636327">
            <w:pPr>
              <w:shd w:val="solid" w:color="FFFFFF" w:fill="FFFFFF"/>
              <w:tabs>
                <w:tab w:val="clear" w:pos="1134"/>
                <w:tab w:val="clear" w:pos="1871"/>
                <w:tab w:val="clear" w:pos="2268"/>
              </w:tabs>
              <w:spacing w:before="0" w:after="240"/>
              <w:ind w:left="1134" w:hanging="1134"/>
              <w:jc w:val="both"/>
              <w:rPr>
                <w:rFonts w:ascii="Verdana" w:hAnsi="Verdana"/>
                <w:sz w:val="20"/>
                <w:lang w:val="en-US"/>
              </w:rPr>
            </w:pPr>
            <w:r w:rsidRPr="00636327">
              <w:rPr>
                <w:rFonts w:ascii="Verdana" w:hAnsi="Verdana"/>
                <w:sz w:val="20"/>
                <w:lang w:val="en-US"/>
              </w:rPr>
              <w:t>Subject:</w:t>
            </w:r>
            <w:r w:rsidRPr="00636327">
              <w:rPr>
                <w:rFonts w:ascii="Verdana" w:hAnsi="Verdana"/>
                <w:sz w:val="20"/>
                <w:lang w:val="en-US"/>
              </w:rPr>
              <w:tab/>
              <w:t>Update to ITU-R F.1821</w:t>
            </w:r>
          </w:p>
        </w:tc>
        <w:tc>
          <w:tcPr>
            <w:tcW w:w="3402" w:type="dxa"/>
          </w:tcPr>
          <w:p w14:paraId="50C91E32" w14:textId="77777777" w:rsidR="00636327" w:rsidRPr="00636327" w:rsidRDefault="00636327" w:rsidP="00636327">
            <w:pPr>
              <w:shd w:val="solid" w:color="FFFFFF" w:fill="FFFFFF"/>
              <w:spacing w:before="0" w:line="240" w:lineRule="atLeast"/>
              <w:jc w:val="both"/>
              <w:rPr>
                <w:rFonts w:ascii="Verdana" w:hAnsi="Verdana"/>
                <w:sz w:val="20"/>
                <w:lang w:val="en-US" w:eastAsia="zh-CN"/>
              </w:rPr>
            </w:pPr>
            <w:r w:rsidRPr="00636327">
              <w:rPr>
                <w:rFonts w:ascii="Verdana" w:hAnsi="Verdana"/>
                <w:b/>
                <w:sz w:val="20"/>
                <w:lang w:val="en-US" w:eastAsia="zh-CN"/>
              </w:rPr>
              <w:t>Document 5C/XX-E</w:t>
            </w:r>
          </w:p>
        </w:tc>
      </w:tr>
      <w:tr w:rsidR="00636327" w:rsidRPr="00636327" w14:paraId="3268152E" w14:textId="77777777" w:rsidTr="00ED06AB">
        <w:trPr>
          <w:cantSplit/>
        </w:trPr>
        <w:tc>
          <w:tcPr>
            <w:tcW w:w="6487" w:type="dxa"/>
            <w:vMerge/>
          </w:tcPr>
          <w:p w14:paraId="423356AA" w14:textId="77777777" w:rsidR="00636327" w:rsidRPr="00636327" w:rsidRDefault="00636327" w:rsidP="00636327">
            <w:pPr>
              <w:spacing w:before="60"/>
              <w:jc w:val="center"/>
              <w:rPr>
                <w:b/>
                <w:smallCaps/>
                <w:sz w:val="32"/>
                <w:lang w:val="en-US" w:eastAsia="zh-CN"/>
              </w:rPr>
            </w:pPr>
          </w:p>
        </w:tc>
        <w:tc>
          <w:tcPr>
            <w:tcW w:w="3402" w:type="dxa"/>
          </w:tcPr>
          <w:p w14:paraId="46908C6D" w14:textId="77777777" w:rsidR="00636327" w:rsidRPr="00636327" w:rsidRDefault="00636327" w:rsidP="00636327">
            <w:pPr>
              <w:shd w:val="solid" w:color="FFFFFF" w:fill="FFFFFF"/>
              <w:spacing w:before="0" w:line="240" w:lineRule="atLeast"/>
              <w:jc w:val="both"/>
              <w:rPr>
                <w:rFonts w:ascii="Verdana" w:hAnsi="Verdana"/>
                <w:b/>
                <w:bCs/>
                <w:sz w:val="20"/>
                <w:lang w:val="en-US" w:eastAsia="zh-CN"/>
              </w:rPr>
            </w:pPr>
            <w:r w:rsidRPr="00636327">
              <w:rPr>
                <w:rFonts w:ascii="Verdana" w:hAnsi="Verdana"/>
                <w:b/>
                <w:bCs/>
                <w:sz w:val="20"/>
                <w:lang w:val="en-US" w:eastAsia="zh-CN"/>
              </w:rPr>
              <w:t>DD MMM YYY</w:t>
            </w:r>
          </w:p>
        </w:tc>
      </w:tr>
      <w:tr w:rsidR="00636327" w:rsidRPr="00636327" w14:paraId="7535AF25" w14:textId="77777777" w:rsidTr="00ED06AB">
        <w:trPr>
          <w:cantSplit/>
        </w:trPr>
        <w:tc>
          <w:tcPr>
            <w:tcW w:w="6487" w:type="dxa"/>
            <w:vMerge/>
          </w:tcPr>
          <w:p w14:paraId="5E01488C" w14:textId="77777777" w:rsidR="00636327" w:rsidRPr="00636327" w:rsidRDefault="00636327" w:rsidP="00636327">
            <w:pPr>
              <w:spacing w:before="60"/>
              <w:jc w:val="center"/>
              <w:rPr>
                <w:b/>
                <w:smallCaps/>
                <w:sz w:val="32"/>
                <w:lang w:val="en-US" w:eastAsia="zh-CN"/>
              </w:rPr>
            </w:pPr>
          </w:p>
        </w:tc>
        <w:tc>
          <w:tcPr>
            <w:tcW w:w="3402" w:type="dxa"/>
          </w:tcPr>
          <w:p w14:paraId="7248FD98" w14:textId="77777777" w:rsidR="00636327" w:rsidRPr="00636327" w:rsidRDefault="00636327" w:rsidP="00636327">
            <w:pPr>
              <w:shd w:val="solid" w:color="FFFFFF" w:fill="FFFFFF"/>
              <w:spacing w:before="0" w:line="240" w:lineRule="atLeast"/>
              <w:jc w:val="both"/>
              <w:rPr>
                <w:rFonts w:ascii="Verdana" w:eastAsia="SimSun" w:hAnsi="Verdana"/>
                <w:b/>
                <w:bCs/>
                <w:sz w:val="20"/>
                <w:lang w:val="en-US" w:eastAsia="zh-CN"/>
              </w:rPr>
            </w:pPr>
            <w:r w:rsidRPr="00636327">
              <w:rPr>
                <w:rFonts w:ascii="Verdana" w:eastAsia="SimSun" w:hAnsi="Verdana"/>
                <w:b/>
                <w:bCs/>
                <w:sz w:val="20"/>
                <w:lang w:val="en-US" w:eastAsia="zh-CN"/>
              </w:rPr>
              <w:t>Original: English</w:t>
            </w:r>
          </w:p>
        </w:tc>
      </w:tr>
      <w:tr w:rsidR="00636327" w:rsidRPr="00636327" w14:paraId="6A288558" w14:textId="77777777" w:rsidTr="00ED06AB">
        <w:trPr>
          <w:cantSplit/>
        </w:trPr>
        <w:tc>
          <w:tcPr>
            <w:tcW w:w="9889" w:type="dxa"/>
            <w:gridSpan w:val="2"/>
          </w:tcPr>
          <w:p w14:paraId="278D1342" w14:textId="77777777" w:rsidR="00636327" w:rsidRPr="00636327" w:rsidRDefault="00636327" w:rsidP="00636327">
            <w:pPr>
              <w:spacing w:before="840"/>
              <w:jc w:val="center"/>
              <w:rPr>
                <w:b/>
                <w:sz w:val="28"/>
                <w:lang w:val="en-US" w:eastAsia="zh-CN"/>
              </w:rPr>
            </w:pPr>
            <w:r w:rsidRPr="00636327">
              <w:rPr>
                <w:b/>
                <w:sz w:val="28"/>
                <w:lang w:val="en-US" w:eastAsia="zh-CN"/>
              </w:rPr>
              <w:t>United States of America</w:t>
            </w:r>
          </w:p>
        </w:tc>
      </w:tr>
      <w:tr w:rsidR="00636327" w:rsidRPr="00636327" w14:paraId="64CB2685" w14:textId="77777777" w:rsidTr="00ED06AB">
        <w:trPr>
          <w:cantSplit/>
        </w:trPr>
        <w:tc>
          <w:tcPr>
            <w:tcW w:w="9889" w:type="dxa"/>
            <w:gridSpan w:val="2"/>
          </w:tcPr>
          <w:p w14:paraId="2F906DEA" w14:textId="127454D5" w:rsidR="00636327" w:rsidRPr="00636327" w:rsidRDefault="00636327" w:rsidP="00636327">
            <w:pPr>
              <w:tabs>
                <w:tab w:val="left" w:pos="567"/>
                <w:tab w:val="left" w:pos="1701"/>
                <w:tab w:val="left" w:pos="2835"/>
              </w:tabs>
              <w:spacing w:before="240"/>
              <w:jc w:val="center"/>
              <w:rPr>
                <w:bCs/>
                <w:szCs w:val="24"/>
                <w:lang w:val="en-US"/>
              </w:rPr>
            </w:pPr>
            <w:r w:rsidRPr="00636327">
              <w:rPr>
                <w:bCs/>
                <w:szCs w:val="24"/>
                <w:lang w:val="en-US"/>
              </w:rPr>
              <w:t>PRELIMINARY</w:t>
            </w:r>
            <w:del w:id="5" w:author="USA" w:date="2024-03-05T14:48:00Z">
              <w:r w:rsidRPr="00636327" w:rsidDel="00AF37A4">
                <w:rPr>
                  <w:bCs/>
                  <w:szCs w:val="24"/>
                  <w:lang w:val="en-US"/>
                </w:rPr>
                <w:delText xml:space="preserve"> </w:delText>
              </w:r>
            </w:del>
            <w:r w:rsidRPr="00636327">
              <w:rPr>
                <w:bCs/>
                <w:szCs w:val="24"/>
                <w:lang w:val="en-US"/>
              </w:rPr>
              <w:t>DRAFT REVISION TO RECOMMENDATION ITU-R F.1821 CHARACTERISTICS OF ADVANCED DIGITAL HIGH FREQUENCY (HF) RADIOCOMMUNICATION SYSTEMS</w:t>
            </w:r>
          </w:p>
          <w:p w14:paraId="52D587E4" w14:textId="77777777" w:rsidR="00636327" w:rsidRPr="00636327" w:rsidRDefault="00636327" w:rsidP="00636327">
            <w:pPr>
              <w:tabs>
                <w:tab w:val="left" w:pos="567"/>
                <w:tab w:val="left" w:pos="1701"/>
                <w:tab w:val="left" w:pos="2835"/>
              </w:tabs>
              <w:spacing w:before="240"/>
              <w:jc w:val="center"/>
              <w:rPr>
                <w:bCs/>
                <w:caps/>
                <w:szCs w:val="24"/>
                <w:lang w:val="en-US" w:eastAsia="zh-CN"/>
              </w:rPr>
            </w:pPr>
          </w:p>
        </w:tc>
      </w:tr>
      <w:tr w:rsidR="00636327" w:rsidRPr="00636327" w14:paraId="4D4E41CA" w14:textId="77777777" w:rsidTr="00ED06AB">
        <w:trPr>
          <w:cantSplit/>
        </w:trPr>
        <w:tc>
          <w:tcPr>
            <w:tcW w:w="9889" w:type="dxa"/>
            <w:gridSpan w:val="2"/>
          </w:tcPr>
          <w:p w14:paraId="60919D59" w14:textId="77777777" w:rsidR="00636327" w:rsidRPr="00636327" w:rsidRDefault="00636327" w:rsidP="00636327">
            <w:pPr>
              <w:tabs>
                <w:tab w:val="left" w:pos="567"/>
                <w:tab w:val="left" w:pos="1701"/>
                <w:tab w:val="left" w:pos="2835"/>
              </w:tabs>
              <w:spacing w:before="240"/>
              <w:jc w:val="center"/>
              <w:rPr>
                <w:caps/>
                <w:sz w:val="28"/>
                <w:lang w:val="en-US" w:eastAsia="zh-CN"/>
              </w:rPr>
            </w:pPr>
          </w:p>
        </w:tc>
      </w:tr>
    </w:tbl>
    <w:p w14:paraId="4E3EAFC8" w14:textId="55A089A6" w:rsidR="00636327" w:rsidRPr="00636327" w:rsidRDefault="00636327" w:rsidP="00636327">
      <w:pPr>
        <w:tabs>
          <w:tab w:val="clear" w:pos="1134"/>
          <w:tab w:val="clear" w:pos="1871"/>
          <w:tab w:val="clear" w:pos="2268"/>
        </w:tabs>
        <w:overflowPunct/>
        <w:autoSpaceDE/>
        <w:autoSpaceDN/>
        <w:adjustRightInd/>
        <w:spacing w:before="0" w:after="120"/>
        <w:jc w:val="both"/>
        <w:textAlignment w:val="auto"/>
        <w:rPr>
          <w:b/>
          <w:bCs/>
          <w:lang w:val="en-US" w:eastAsia="zh-CN"/>
        </w:rPr>
      </w:pPr>
      <w:r w:rsidRPr="00636327">
        <w:rPr>
          <w:b/>
          <w:bCs/>
          <w:lang w:val="en-US" w:eastAsia="zh-CN"/>
        </w:rPr>
        <w:t>Introduction</w:t>
      </w:r>
    </w:p>
    <w:p w14:paraId="55EA7DD9" w14:textId="65083981" w:rsidR="00636327" w:rsidRPr="00AF37A4" w:rsidRDefault="00636327" w:rsidP="00636327">
      <w:pPr>
        <w:tabs>
          <w:tab w:val="clear" w:pos="1134"/>
          <w:tab w:val="clear" w:pos="1871"/>
          <w:tab w:val="clear" w:pos="2268"/>
        </w:tabs>
        <w:overflowPunct/>
        <w:autoSpaceDE/>
        <w:autoSpaceDN/>
        <w:adjustRightInd/>
        <w:spacing w:before="0"/>
        <w:jc w:val="both"/>
        <w:textAlignment w:val="auto"/>
        <w:rPr>
          <w:b/>
          <w:szCs w:val="24"/>
          <w:lang w:val="en-US"/>
          <w:rPrChange w:id="6" w:author="USA" w:date="2024-03-05T14:44:00Z">
            <w:rPr>
              <w:bCs/>
              <w:szCs w:val="24"/>
              <w:lang w:val="en-US"/>
            </w:rPr>
          </w:rPrChange>
        </w:rPr>
      </w:pPr>
      <w:r w:rsidRPr="00636327">
        <w:rPr>
          <w:rFonts w:eastAsia="Calibri"/>
          <w:szCs w:val="22"/>
          <w:lang w:val="en-US" w:eastAsia="zh-CN"/>
        </w:rPr>
        <w:t xml:space="preserve">The United States proposes that ITU-R Working Party (WP) 5C consider the proposed revisions to the Recommendation </w:t>
      </w:r>
      <w:r w:rsidR="008354EA">
        <w:rPr>
          <w:rFonts w:eastAsia="Calibri"/>
          <w:szCs w:val="22"/>
          <w:lang w:val="en-US" w:eastAsia="zh-CN"/>
        </w:rPr>
        <w:t xml:space="preserve"> </w:t>
      </w:r>
      <w:r w:rsidR="008354EA" w:rsidRPr="00833E03">
        <w:rPr>
          <w:rFonts w:eastAsia="Calibri"/>
          <w:szCs w:val="22"/>
          <w:highlight w:val="yellow"/>
          <w:lang w:val="en-US" w:eastAsia="zh-CN"/>
          <w:rPrChange w:id="7" w:author="USA" w:date="2024-03-13T10:40:00Z">
            <w:rPr>
              <w:rFonts w:eastAsia="Calibri"/>
              <w:szCs w:val="22"/>
              <w:lang w:val="en-US" w:eastAsia="zh-CN"/>
            </w:rPr>
          </w:rPrChange>
        </w:rPr>
        <w:t>IT</w:t>
      </w:r>
      <w:ins w:id="8" w:author="USA" w:date="2024-03-13T10:40:00Z">
        <w:r w:rsidR="00833E03" w:rsidRPr="00833E03">
          <w:rPr>
            <w:rFonts w:eastAsia="Calibri"/>
            <w:szCs w:val="22"/>
            <w:highlight w:val="yellow"/>
            <w:lang w:val="en-US" w:eastAsia="zh-CN"/>
            <w:rPrChange w:id="9" w:author="USA" w:date="2024-03-13T10:40:00Z">
              <w:rPr>
                <w:rFonts w:eastAsia="Calibri"/>
                <w:szCs w:val="22"/>
                <w:lang w:val="en-US" w:eastAsia="zh-CN"/>
              </w:rPr>
            </w:rPrChange>
          </w:rPr>
          <w:t xml:space="preserve">U-R </w:t>
        </w:r>
      </w:ins>
      <w:del w:id="10" w:author="USA" w:date="2024-03-04T17:20:00Z">
        <w:r w:rsidR="008354EA" w:rsidRPr="00833E03" w:rsidDel="008354EA">
          <w:rPr>
            <w:rFonts w:eastAsia="Calibri"/>
            <w:szCs w:val="22"/>
            <w:highlight w:val="yellow"/>
            <w:lang w:val="en-US" w:eastAsia="zh-CN"/>
            <w:rPrChange w:id="11" w:author="USA" w:date="2024-03-13T10:40:00Z">
              <w:rPr>
                <w:rFonts w:eastAsia="Calibri"/>
                <w:szCs w:val="22"/>
                <w:lang w:val="en-US" w:eastAsia="zh-CN"/>
              </w:rPr>
            </w:rPrChange>
          </w:rPr>
          <w:delText xml:space="preserve">.1821 </w:delText>
        </w:r>
      </w:del>
      <w:r w:rsidRPr="00833E03">
        <w:rPr>
          <w:highlight w:val="yellow"/>
          <w:rPrChange w:id="12" w:author="USA" w:date="2024-03-13T10:40:00Z">
            <w:rPr/>
          </w:rPrChange>
        </w:rPr>
        <w:fldChar w:fldCharType="begin"/>
      </w:r>
      <w:r w:rsidRPr="00833E03">
        <w:rPr>
          <w:highlight w:val="yellow"/>
          <w:rPrChange w:id="13" w:author="USA" w:date="2024-03-13T10:40:00Z">
            <w:rPr/>
          </w:rPrChange>
        </w:rPr>
        <w:instrText>HYPERLINK "https://www.itu.int/rec/R-REC-F/recommendation.asp?lang=en&amp;parent=R-REC-F.1821"</w:instrText>
      </w:r>
      <w:r w:rsidRPr="00286C7C">
        <w:rPr>
          <w:highlight w:val="yellow"/>
        </w:rPr>
      </w:r>
      <w:r w:rsidRPr="00833E03">
        <w:rPr>
          <w:highlight w:val="yellow"/>
          <w:rPrChange w:id="14" w:author="USA" w:date="2024-03-13T10:40:00Z">
            <w:rPr>
              <w:rStyle w:val="Strong"/>
              <w:color w:val="0000FF"/>
              <w:u w:val="single"/>
            </w:rPr>
          </w:rPrChange>
        </w:rPr>
        <w:fldChar w:fldCharType="separate"/>
      </w:r>
      <w:r w:rsidR="008354EA" w:rsidRPr="00833E03">
        <w:rPr>
          <w:rStyle w:val="Strong"/>
          <w:color w:val="0000FF"/>
          <w:highlight w:val="yellow"/>
          <w:u w:val="single"/>
          <w:rPrChange w:id="15" w:author="USA" w:date="2024-03-13T10:40:00Z">
            <w:rPr>
              <w:rStyle w:val="Strong"/>
              <w:color w:val="0000FF"/>
              <w:u w:val="single"/>
            </w:rPr>
          </w:rPrChange>
        </w:rPr>
        <w:t>F.1821</w:t>
      </w:r>
      <w:r w:rsidRPr="00833E03">
        <w:rPr>
          <w:rStyle w:val="Strong"/>
          <w:color w:val="0000FF"/>
          <w:highlight w:val="yellow"/>
          <w:u w:val="single"/>
          <w:rPrChange w:id="16" w:author="USA" w:date="2024-03-13T10:40:00Z">
            <w:rPr>
              <w:rStyle w:val="Strong"/>
              <w:color w:val="0000FF"/>
              <w:u w:val="single"/>
            </w:rPr>
          </w:rPrChange>
        </w:rPr>
        <w:fldChar w:fldCharType="end"/>
      </w:r>
      <w:ins w:id="17" w:author="USA" w:date="2024-03-05T14:44:00Z">
        <w:r w:rsidR="00AF37A4" w:rsidRPr="00AF37A4">
          <w:t xml:space="preserve"> </w:t>
        </w:r>
      </w:ins>
    </w:p>
    <w:p w14:paraId="1FEAC0C8"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p>
    <w:p w14:paraId="1268C785" w14:textId="77777777" w:rsidR="00AF37A4" w:rsidRPr="00CD5A55" w:rsidRDefault="00AF37A4" w:rsidP="00AF37A4">
      <w:pPr>
        <w:jc w:val="both"/>
        <w:rPr>
          <w:ins w:id="18" w:author="USA" w:date="2024-03-05T14:45:00Z"/>
          <w:bCs/>
          <w:szCs w:val="24"/>
        </w:rPr>
      </w:pPr>
      <w:ins w:id="19" w:author="USA" w:date="2024-03-05T14:45:00Z">
        <w:r>
          <w:rPr>
            <w:rFonts w:eastAsia="Calibri"/>
            <w:lang w:eastAsia="zh-CN"/>
          </w:rPr>
          <w:t xml:space="preserve">The proposed edits are highlighted in </w:t>
        </w:r>
        <w:r w:rsidRPr="008903E3">
          <w:rPr>
            <w:rFonts w:eastAsia="Calibri"/>
            <w:highlight w:val="yellow"/>
            <w:lang w:eastAsia="zh-CN"/>
          </w:rPr>
          <w:t>yellow</w:t>
        </w:r>
        <w:r>
          <w:rPr>
            <w:rFonts w:eastAsia="Calibri"/>
            <w:lang w:eastAsia="zh-CN"/>
          </w:rPr>
          <w:t>.</w:t>
        </w:r>
      </w:ins>
    </w:p>
    <w:p w14:paraId="0BF26F0F"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p>
    <w:p w14:paraId="6E9B40FA"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p>
    <w:p w14:paraId="5518AF4E"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r w:rsidRPr="00636327">
        <w:rPr>
          <w:bCs/>
          <w:szCs w:val="24"/>
          <w:lang w:val="en-US"/>
        </w:rPr>
        <w:t>Attachment:  Draft Revision to Recommendation ITU-R F.1821 “Characteristics of advanced digital high frequency (HF) radiocommunication systems”</w:t>
      </w:r>
    </w:p>
    <w:p w14:paraId="2F0A202C" w14:textId="77777777" w:rsidR="00636327" w:rsidRPr="00636327" w:rsidRDefault="00636327" w:rsidP="00636327">
      <w:pPr>
        <w:tabs>
          <w:tab w:val="clear" w:pos="1134"/>
          <w:tab w:val="clear" w:pos="1871"/>
          <w:tab w:val="clear" w:pos="2268"/>
        </w:tabs>
        <w:overflowPunct/>
        <w:autoSpaceDE/>
        <w:autoSpaceDN/>
        <w:adjustRightInd/>
        <w:spacing w:before="0"/>
        <w:textAlignment w:val="auto"/>
        <w:rPr>
          <w:bCs/>
          <w:szCs w:val="24"/>
          <w:lang w:val="en-US"/>
        </w:rPr>
      </w:pPr>
      <w:r w:rsidRPr="00636327">
        <w:rPr>
          <w:bCs/>
          <w:szCs w:val="24"/>
          <w:lang w:val="en-US"/>
        </w:rPr>
        <w:br w:type="page"/>
      </w:r>
    </w:p>
    <w:p w14:paraId="654431B3" w14:textId="77777777" w:rsidR="00AF37A4" w:rsidRDefault="00AF37A4" w:rsidP="00B12B41">
      <w:pPr>
        <w:pStyle w:val="Recref"/>
      </w:pPr>
    </w:p>
    <w:tbl>
      <w:tblPr>
        <w:tblpPr w:leftFromText="180" w:rightFromText="180" w:horzAnchor="margin" w:tblpY="-687"/>
        <w:tblW w:w="9889" w:type="dxa"/>
        <w:tblLayout w:type="fixed"/>
        <w:tblLook w:val="0000" w:firstRow="0" w:lastRow="0" w:firstColumn="0" w:lastColumn="0" w:noHBand="0" w:noVBand="0"/>
      </w:tblPr>
      <w:tblGrid>
        <w:gridCol w:w="9889"/>
      </w:tblGrid>
      <w:tr w:rsidR="00AF37A4" w14:paraId="2A1CA6A0" w14:textId="77777777" w:rsidTr="008903E3">
        <w:trPr>
          <w:cantSplit/>
        </w:trPr>
        <w:tc>
          <w:tcPr>
            <w:tcW w:w="9889" w:type="dxa"/>
          </w:tcPr>
          <w:p w14:paraId="043616FD" w14:textId="77777777" w:rsidR="00AF37A4" w:rsidRDefault="00AF37A4" w:rsidP="008903E3">
            <w:pPr>
              <w:pStyle w:val="Source"/>
              <w:rPr>
                <w:lang w:eastAsia="zh-CN"/>
              </w:rPr>
            </w:pPr>
            <w:ins w:id="20" w:author="USA" w:date="2024-03-05T14:47:00Z">
              <w:r>
                <w:rPr>
                  <w:lang w:eastAsia="zh-CN"/>
                </w:rPr>
                <w:t>ATTACHMENT</w:t>
              </w:r>
            </w:ins>
          </w:p>
        </w:tc>
      </w:tr>
      <w:tr w:rsidR="00AF37A4" w14:paraId="0021B035" w14:textId="77777777" w:rsidTr="008903E3">
        <w:trPr>
          <w:cantSplit/>
        </w:trPr>
        <w:tc>
          <w:tcPr>
            <w:tcW w:w="9889" w:type="dxa"/>
          </w:tcPr>
          <w:p w14:paraId="2831233D" w14:textId="77777777" w:rsidR="00AF37A4" w:rsidRDefault="00AF37A4" w:rsidP="008903E3">
            <w:pPr>
              <w:pStyle w:val="Title1"/>
              <w:rPr>
                <w:lang w:eastAsia="zh-CN"/>
              </w:rPr>
            </w:pPr>
            <w:r w:rsidRPr="000323FE">
              <w:rPr>
                <w:caps w:val="0"/>
              </w:rPr>
              <w:t>PRELIMINARY</w:t>
            </w:r>
            <w:r w:rsidRPr="00586A0F">
              <w:rPr>
                <w:caps w:val="0"/>
              </w:rPr>
              <w:t xml:space="preserve"> DRAFT REVISION OF RECOMMENDATION ITU-R F.1821</w:t>
            </w:r>
          </w:p>
        </w:tc>
      </w:tr>
      <w:tr w:rsidR="00AF37A4" w14:paraId="4C5230DF" w14:textId="77777777" w:rsidTr="008903E3">
        <w:trPr>
          <w:cantSplit/>
        </w:trPr>
        <w:tc>
          <w:tcPr>
            <w:tcW w:w="9889" w:type="dxa"/>
          </w:tcPr>
          <w:p w14:paraId="27719AF3" w14:textId="77777777" w:rsidR="00AF37A4" w:rsidRDefault="00AF37A4" w:rsidP="008903E3">
            <w:pPr>
              <w:pStyle w:val="Title4"/>
              <w:rPr>
                <w:lang w:eastAsia="zh-CN"/>
              </w:rPr>
            </w:pPr>
            <w:r w:rsidRPr="00586A0F">
              <w:t xml:space="preserve">Characteristics of advanced digital high frequency (HF) </w:t>
            </w:r>
            <w:r w:rsidRPr="00586A0F">
              <w:br/>
              <w:t>radiocommunication systems</w:t>
            </w:r>
          </w:p>
        </w:tc>
      </w:tr>
    </w:tbl>
    <w:p w14:paraId="6D91DC46" w14:textId="77777777" w:rsidR="00AF37A4" w:rsidRDefault="00AF37A4" w:rsidP="00B12B41">
      <w:pPr>
        <w:pStyle w:val="Recref"/>
      </w:pPr>
    </w:p>
    <w:p w14:paraId="48A2383C" w14:textId="6C50A9E0" w:rsidR="00B12B41" w:rsidRPr="00586A0F" w:rsidRDefault="00B12B41" w:rsidP="00B12B41">
      <w:pPr>
        <w:pStyle w:val="Recref"/>
      </w:pPr>
      <w:r w:rsidRPr="00586A0F">
        <w:t>(Question ITU-R 147/9)</w:t>
      </w:r>
    </w:p>
    <w:p w14:paraId="12544225" w14:textId="77777777" w:rsidR="00B12B41" w:rsidRPr="00586A0F" w:rsidRDefault="00B12B41" w:rsidP="00B12B41">
      <w:pPr>
        <w:pStyle w:val="Recdate"/>
      </w:pPr>
      <w:r w:rsidRPr="00586A0F">
        <w:t>(2007</w:t>
      </w:r>
      <w:ins w:id="21" w:author="WG 5C-1" w:date="2022-11-15T19:45:00Z">
        <w:r>
          <w:t>-202X</w:t>
        </w:r>
      </w:ins>
      <w:r w:rsidRPr="00586A0F">
        <w:t>)</w:t>
      </w:r>
    </w:p>
    <w:p w14:paraId="457A51F1" w14:textId="77777777" w:rsidR="00B12B41" w:rsidRPr="00E12BD3" w:rsidRDefault="00B12B41" w:rsidP="001D1559">
      <w:pPr>
        <w:pStyle w:val="EditorsNote"/>
        <w:jc w:val="both"/>
        <w:rPr>
          <w:ins w:id="22" w:author="Patten, Brian" w:date="2022-11-16T11:27:00Z"/>
        </w:rPr>
      </w:pPr>
      <w:ins w:id="23" w:author="Patten, Brian" w:date="2022-11-16T11:27:00Z">
        <w:del w:id="24" w:author="DG 5C-1" w:date="2023-05-09T22:44:00Z">
          <w:r w:rsidRPr="001C1CF6" w:rsidDel="005031B3">
            <w:delText>{Editor’s note: The</w:delText>
          </w:r>
        </w:del>
      </w:ins>
      <w:ins w:id="25" w:author="Patten, Brian" w:date="2022-11-16T14:18:00Z">
        <w:del w:id="26" w:author="DG 5C-1" w:date="2023-05-09T22:44:00Z">
          <w:r w:rsidRPr="001C1CF6" w:rsidDel="005031B3">
            <w:delText>re</w:delText>
          </w:r>
        </w:del>
      </w:ins>
      <w:ins w:id="27" w:author="Patten, Brian" w:date="2022-11-16T11:27:00Z">
        <w:del w:id="28" w:author="DG 5C-1" w:date="2023-05-09T22:44:00Z">
          <w:r w:rsidRPr="001C1CF6" w:rsidDel="005031B3">
            <w:delText xml:space="preserve"> may need to be a footnote describing the difference between this recommendation and that of F.1762}</w:delText>
          </w:r>
        </w:del>
      </w:ins>
    </w:p>
    <w:p w14:paraId="00A675DA" w14:textId="77777777" w:rsidR="00B12B41" w:rsidRPr="00551606" w:rsidRDefault="00B12B41" w:rsidP="00B12B41">
      <w:pPr>
        <w:pStyle w:val="Headingb"/>
        <w:rPr>
          <w:ins w:id="29" w:author="WG 5C-1" w:date="2022-11-15T19:45:00Z"/>
          <w:sz w:val="22"/>
          <w:szCs w:val="18"/>
        </w:rPr>
      </w:pPr>
      <w:ins w:id="30" w:author="WG 5C-1" w:date="2022-11-15T19:45:00Z">
        <w:r w:rsidRPr="00551606">
          <w:rPr>
            <w:sz w:val="22"/>
            <w:szCs w:val="18"/>
          </w:rPr>
          <w:t>Summary of the revision</w:t>
        </w:r>
      </w:ins>
    </w:p>
    <w:p w14:paraId="0D03E3DF" w14:textId="2561F4F5" w:rsidR="00B12B41" w:rsidRPr="00551606" w:rsidRDefault="00B12B41" w:rsidP="00B12B41">
      <w:pPr>
        <w:jc w:val="both"/>
        <w:rPr>
          <w:ins w:id="31" w:author="WG 5C-1" w:date="2022-11-15T19:45:00Z"/>
          <w:b/>
          <w:sz w:val="22"/>
          <w:szCs w:val="18"/>
        </w:rPr>
      </w:pPr>
      <w:ins w:id="32" w:author="WG 5C-1" w:date="2022-11-15T19:45:00Z">
        <w:r w:rsidRPr="00551606">
          <w:rPr>
            <w:sz w:val="22"/>
            <w:szCs w:val="18"/>
          </w:rPr>
          <w:t xml:space="preserve">This revision includes typical RF characteristics of advanced digital HF systems and networked </w:t>
        </w:r>
        <w:r w:rsidRPr="00E12BD3">
          <w:rPr>
            <w:sz w:val="22"/>
            <w:szCs w:val="18"/>
          </w:rPr>
          <w:t xml:space="preserve">system </w:t>
        </w:r>
        <w:del w:id="33" w:author="DG 5C-1" w:date="2023-05-09T22:05:00Z">
          <w:r w:rsidRPr="00E12BD3" w:rsidDel="00245CA1">
            <w:rPr>
              <w:sz w:val="22"/>
              <w:szCs w:val="18"/>
            </w:rPr>
            <w:delText xml:space="preserve">(Mesh networks) </w:delText>
          </w:r>
        </w:del>
        <w:r w:rsidRPr="00E12BD3">
          <w:rPr>
            <w:sz w:val="22"/>
            <w:szCs w:val="18"/>
          </w:rPr>
          <w:t xml:space="preserve">configurations that could be used to provide advanced high-speed network-based applications </w:t>
        </w:r>
        <w:del w:id="34" w:author="DG 5C-1" w:date="2023-05-09T22:05:00Z">
          <w:r w:rsidRPr="00E12BD3" w:rsidDel="00245CA1">
            <w:rPr>
              <w:sz w:val="22"/>
              <w:szCs w:val="18"/>
            </w:rPr>
            <w:delText>within the 3 to 30 MHz frequency range</w:delText>
          </w:r>
        </w:del>
      </w:ins>
      <w:ins w:id="35" w:author="DG 5C-1" w:date="2023-05-09T22:05:00Z">
        <w:r w:rsidRPr="00E12BD3">
          <w:rPr>
            <w:sz w:val="22"/>
            <w:szCs w:val="18"/>
          </w:rPr>
          <w:t>in HF</w:t>
        </w:r>
      </w:ins>
      <w:ins w:id="36" w:author="DG 5C-1" w:date="2023-05-09T22:06:00Z">
        <w:r w:rsidRPr="00E12BD3">
          <w:rPr>
            <w:sz w:val="22"/>
            <w:szCs w:val="18"/>
          </w:rPr>
          <w:t xml:space="preserve"> frequency (2</w:t>
        </w:r>
      </w:ins>
      <w:ins w:id="37" w:author="Limousin, Catherine" w:date="2023-05-25T11:25:00Z">
        <w:r w:rsidR="00A629DA">
          <w:rPr>
            <w:sz w:val="22"/>
            <w:szCs w:val="18"/>
          </w:rPr>
          <w:t xml:space="preserve"> </w:t>
        </w:r>
      </w:ins>
      <w:ins w:id="38" w:author="DG 5C-1" w:date="2023-05-09T22:06:00Z">
        <w:r w:rsidRPr="00E12BD3">
          <w:rPr>
            <w:sz w:val="22"/>
            <w:szCs w:val="18"/>
          </w:rPr>
          <w:t>MHz</w:t>
        </w:r>
      </w:ins>
      <w:ins w:id="39" w:author="5C-Fr" w:date="2023-05-10T10:27:00Z">
        <w:r w:rsidR="00A629DA" w:rsidRPr="00E12BD3">
          <w:rPr>
            <w:rStyle w:val="FootnoteReference"/>
            <w:szCs w:val="18"/>
            <w:rPrChange w:id="40" w:author="5C-Fr" w:date="2023-05-10T10:27:00Z">
              <w:rPr>
                <w:rStyle w:val="FootnoteReference"/>
                <w:szCs w:val="18"/>
                <w:highlight w:val="yellow"/>
              </w:rPr>
            </w:rPrChange>
          </w:rPr>
          <w:footnoteReference w:id="1"/>
        </w:r>
      </w:ins>
      <w:ins w:id="45" w:author="DG 5C-1" w:date="2023-05-09T22:06:00Z">
        <w:r w:rsidR="00A629DA" w:rsidRPr="00E12BD3">
          <w:rPr>
            <w:sz w:val="22"/>
            <w:szCs w:val="18"/>
          </w:rPr>
          <w:t xml:space="preserve"> </w:t>
        </w:r>
        <w:r w:rsidRPr="00E12BD3">
          <w:rPr>
            <w:sz w:val="22"/>
            <w:szCs w:val="18"/>
          </w:rPr>
          <w:t xml:space="preserve"> to 30 MHz)</w:t>
        </w:r>
      </w:ins>
      <w:ins w:id="46" w:author="WG 5C-1" w:date="2022-11-15T19:45:00Z">
        <w:r w:rsidRPr="00E12BD3">
          <w:rPr>
            <w:sz w:val="22"/>
            <w:szCs w:val="18"/>
          </w:rPr>
          <w:t>. Additional editorial revisions</w:t>
        </w:r>
        <w:r w:rsidRPr="00551606">
          <w:rPr>
            <w:sz w:val="22"/>
            <w:szCs w:val="18"/>
          </w:rPr>
          <w:t xml:space="preserve"> have been made to align with the mandatory format for ITU-R recommendations.</w:t>
        </w:r>
      </w:ins>
    </w:p>
    <w:p w14:paraId="694993EA" w14:textId="77777777" w:rsidR="00B12B41" w:rsidRPr="00C91295" w:rsidRDefault="00B12B41" w:rsidP="001D1559">
      <w:pPr>
        <w:pStyle w:val="Headingb"/>
        <w:spacing w:before="240"/>
        <w:rPr>
          <w:lang w:val="en-US"/>
        </w:rPr>
      </w:pPr>
      <w:r w:rsidRPr="00C91295">
        <w:rPr>
          <w:lang w:val="en-US"/>
        </w:rPr>
        <w:t>Scope</w:t>
      </w:r>
    </w:p>
    <w:p w14:paraId="46BC5C4D" w14:textId="77777777" w:rsidR="00B12B41" w:rsidRPr="00C91295" w:rsidRDefault="00B12B41" w:rsidP="00B12B41">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E12BD3">
        <w:rPr>
          <w:sz w:val="22"/>
          <w:lang w:val="en-US"/>
        </w:rPr>
        <w:t xml:space="preserve">This Recommendation </w:t>
      </w:r>
      <w:ins w:id="47" w:author="DG 5C-1" w:date="2023-05-09T22:08:00Z">
        <w:r w:rsidRPr="00E12BD3">
          <w:rPr>
            <w:sz w:val="22"/>
            <w:lang w:val="en-US"/>
          </w:rPr>
          <w:t xml:space="preserve">describes emerging advanced digital HF systems and networked protocols, and </w:t>
        </w:r>
      </w:ins>
      <w:r w:rsidRPr="00E12BD3">
        <w:rPr>
          <w:sz w:val="22"/>
          <w:lang w:val="en-US"/>
        </w:rPr>
        <w:t xml:space="preserve">specifies the typical RF characteristics of </w:t>
      </w:r>
      <w:ins w:id="48" w:author="DG 5C-1" w:date="2023-05-09T22:08:00Z">
        <w:r w:rsidRPr="00E12BD3">
          <w:rPr>
            <w:sz w:val="22"/>
            <w:lang w:val="en-US"/>
          </w:rPr>
          <w:t>wide</w:t>
        </w:r>
      </w:ins>
      <w:ins w:id="49" w:author="DG 5C-1" w:date="2023-05-09T22:09:00Z">
        <w:r w:rsidRPr="00E12BD3">
          <w:rPr>
            <w:sz w:val="22"/>
            <w:lang w:val="en-US"/>
          </w:rPr>
          <w:t xml:space="preserve">band modems (single-channel, multichannel and Digital Radio Mondiale (DRM)) used for emerging </w:t>
        </w:r>
      </w:ins>
      <w:r w:rsidRPr="00E12BD3">
        <w:rPr>
          <w:sz w:val="22"/>
          <w:lang w:val="en-US"/>
        </w:rPr>
        <w:t>advanced digital HF systems</w:t>
      </w:r>
      <w:del w:id="50" w:author="DG 5C-1" w:date="2023-05-09T22:10:00Z">
        <w:r w:rsidRPr="00E12BD3" w:rsidDel="00245CA1">
          <w:rPr>
            <w:sz w:val="22"/>
            <w:lang w:val="en-US"/>
          </w:rPr>
          <w:delText xml:space="preserve"> for use in sharing studies for two types of emerging advanced digital HF systems, token passing protocols and wideband modems</w:delText>
        </w:r>
      </w:del>
      <w:r w:rsidRPr="00E12BD3">
        <w:rPr>
          <w:sz w:val="22"/>
          <w:lang w:val="en-US"/>
        </w:rPr>
        <w:t xml:space="preserve">. Wideband modems </w:t>
      </w:r>
      <w:del w:id="51" w:author="DG 5C-1" w:date="2023-05-09T22:10:00Z">
        <w:r w:rsidRPr="00E12BD3" w:rsidDel="00245CA1">
          <w:rPr>
            <w:sz w:val="22"/>
            <w:lang w:val="en-US"/>
          </w:rPr>
          <w:delText>are further subdivided into</w:delText>
        </w:r>
      </w:del>
      <w:ins w:id="52" w:author="DG 5C-1" w:date="2023-05-09T22:10:00Z">
        <w:r w:rsidRPr="00E12BD3">
          <w:rPr>
            <w:sz w:val="22"/>
            <w:lang w:val="en-US"/>
          </w:rPr>
          <w:t>include</w:t>
        </w:r>
      </w:ins>
      <w:r w:rsidRPr="00E12BD3">
        <w:rPr>
          <w:sz w:val="22"/>
          <w:lang w:val="en-US"/>
        </w:rPr>
        <w:t xml:space="preserve"> two major systems, multichannel </w:t>
      </w:r>
      <w:proofErr w:type="gramStart"/>
      <w:r w:rsidRPr="00E12BD3">
        <w:rPr>
          <w:sz w:val="22"/>
          <w:lang w:val="en-US"/>
        </w:rPr>
        <w:t>operations</w:t>
      </w:r>
      <w:proofErr w:type="gramEnd"/>
      <w:r w:rsidRPr="00E12BD3">
        <w:rPr>
          <w:sz w:val="22"/>
          <w:lang w:val="en-US"/>
        </w:rPr>
        <w:t xml:space="preserve"> and Digital Radio Mondiale operations. </w:t>
      </w:r>
      <w:del w:id="53" w:author="DG 5C-1" w:date="2023-05-09T22:11:00Z">
        <w:r w:rsidRPr="00E12BD3" w:rsidDel="00245CA1">
          <w:rPr>
            <w:sz w:val="22"/>
            <w:lang w:val="en-US"/>
          </w:rPr>
          <w:delText>A table</w:delText>
        </w:r>
      </w:del>
      <w:ins w:id="54" w:author="DG 5C-1" w:date="2023-05-09T22:11:00Z">
        <w:r w:rsidRPr="00E12BD3">
          <w:rPr>
            <w:sz w:val="22"/>
            <w:lang w:val="en-US"/>
          </w:rPr>
          <w:t>Tables</w:t>
        </w:r>
      </w:ins>
      <w:r w:rsidRPr="00E12BD3">
        <w:rPr>
          <w:sz w:val="22"/>
          <w:lang w:val="en-US"/>
        </w:rPr>
        <w:t xml:space="preserve"> of characteristics within the Annex to this Recommendation provides a summary of the values </w:t>
      </w:r>
      <w:del w:id="55" w:author="DG 5C-1" w:date="2023-05-09T22:11:00Z">
        <w:r w:rsidRPr="00E12BD3" w:rsidDel="00245CA1">
          <w:rPr>
            <w:sz w:val="22"/>
            <w:lang w:val="en-US"/>
          </w:rPr>
          <w:delText xml:space="preserve">needed </w:delText>
        </w:r>
      </w:del>
      <w:ins w:id="56" w:author="DG 5C-1" w:date="2023-05-09T22:11:00Z">
        <w:r w:rsidRPr="00E12BD3">
          <w:rPr>
            <w:sz w:val="22"/>
            <w:lang w:val="en-US"/>
          </w:rPr>
          <w:t xml:space="preserve">that should be considered </w:t>
        </w:r>
      </w:ins>
      <w:r w:rsidRPr="00E12BD3">
        <w:rPr>
          <w:sz w:val="22"/>
          <w:lang w:val="en-US"/>
        </w:rPr>
        <w:t>for sharing studies.</w:t>
      </w:r>
      <w:ins w:id="57" w:author="DG 5C-1" w:date="2023-05-09T22:46:00Z">
        <w:r w:rsidRPr="00E12BD3">
          <w:rPr>
            <w:rStyle w:val="FootnoteReference"/>
            <w:lang w:val="en-US"/>
          </w:rPr>
          <w:footnoteReference w:id="2"/>
        </w:r>
      </w:ins>
      <w:r w:rsidRPr="00C91295">
        <w:rPr>
          <w:sz w:val="22"/>
          <w:lang w:val="en-US"/>
        </w:rPr>
        <w:t xml:space="preserve"> </w:t>
      </w:r>
    </w:p>
    <w:p w14:paraId="432DC180" w14:textId="77777777" w:rsidR="00B12B41" w:rsidRPr="001D1559" w:rsidDel="00245CA1" w:rsidRDefault="00B12B41" w:rsidP="001D1559">
      <w:pPr>
        <w:pStyle w:val="EditorsNote"/>
        <w:rPr>
          <w:ins w:id="64" w:author="Patten, Brian" w:date="2022-11-16T14:18:00Z"/>
          <w:del w:id="65" w:author="DG 5C-1" w:date="2023-05-09T22:11:00Z"/>
          <w:rPrChange w:id="66" w:author="Patten, Brian" w:date="2022-11-16T14:18:00Z">
            <w:rPr>
              <w:ins w:id="67" w:author="Patten, Brian" w:date="2022-11-16T14:18:00Z"/>
              <w:del w:id="68" w:author="DG 5C-1" w:date="2023-05-09T22:11:00Z"/>
              <w:rFonts w:ascii="Times New Roman Bold" w:hAnsi="Times New Roman Bold" w:cs="Times New Roman Bold"/>
              <w:b/>
              <w:lang w:eastAsia="zh-CN"/>
            </w:rPr>
          </w:rPrChange>
        </w:rPr>
      </w:pPr>
      <w:ins w:id="69" w:author="Patten, Brian" w:date="2022-11-16T14:18:00Z">
        <w:del w:id="70" w:author="DG 5C-1" w:date="2023-05-09T22:11:00Z">
          <w:r w:rsidRPr="001D1559" w:rsidDel="00245CA1">
            <w:delText>{Editor’s note: May want to consider a comma</w:delText>
          </w:r>
        </w:del>
      </w:ins>
      <w:ins w:id="71" w:author="Patten, Brian" w:date="2022-11-17T08:44:00Z">
        <w:del w:id="72" w:author="DG 5C-1" w:date="2023-05-09T22:11:00Z">
          <w:r w:rsidRPr="001D1559" w:rsidDel="00245CA1">
            <w:delText>-</w:delText>
          </w:r>
        </w:del>
      </w:ins>
      <w:ins w:id="73" w:author="Patten, Brian" w:date="2022-11-16T14:18:00Z">
        <w:del w:id="74" w:author="DG 5C-1" w:date="2023-05-09T22:11:00Z">
          <w:r w:rsidRPr="001D1559" w:rsidDel="00245CA1">
            <w:delText xml:space="preserve">separated list </w:delText>
          </w:r>
        </w:del>
      </w:ins>
      <w:ins w:id="75" w:author="Patten, Brian" w:date="2022-11-16T14:19:00Z">
        <w:del w:id="76" w:author="DG 5C-1" w:date="2023-05-09T22:11:00Z">
          <w:r w:rsidRPr="001D1559" w:rsidDel="00245CA1">
            <w:delText>for the keywords}</w:delText>
          </w:r>
        </w:del>
      </w:ins>
    </w:p>
    <w:p w14:paraId="4D6528EF" w14:textId="77777777" w:rsidR="00B12B41" w:rsidRPr="001A6836" w:rsidRDefault="00B12B41" w:rsidP="00B12B41">
      <w:pPr>
        <w:pStyle w:val="Headingb"/>
        <w:rPr>
          <w:ins w:id="77" w:author="WG 5C-1" w:date="2022-11-15T19:46:00Z"/>
        </w:rPr>
      </w:pPr>
      <w:ins w:id="78" w:author="WG 5C-1" w:date="2022-11-15T19:46:00Z">
        <w:r w:rsidRPr="001A6836">
          <w:t>Keywords</w:t>
        </w:r>
      </w:ins>
    </w:p>
    <w:p w14:paraId="3CE04612" w14:textId="77777777" w:rsidR="00B12B41" w:rsidRPr="00065257" w:rsidRDefault="00B12B41" w:rsidP="00B12B41">
      <w:pPr>
        <w:rPr>
          <w:ins w:id="79" w:author="WG 5C-1" w:date="2022-11-15T19:46:00Z"/>
          <w:b/>
          <w:lang w:val="en-US"/>
        </w:rPr>
      </w:pPr>
      <w:ins w:id="80" w:author="WG 5C-1" w:date="2022-11-15T19:46:00Z">
        <w:r w:rsidRPr="00065257">
          <w:t>AGILE HF</w:t>
        </w:r>
      </w:ins>
      <w:ins w:id="81" w:author="Fernandez Jimenez, Virginia" w:date="2022-11-30T15:08:00Z">
        <w:r>
          <w:t xml:space="preserve">, </w:t>
        </w:r>
      </w:ins>
      <w:ins w:id="82" w:author="WG 5C-1" w:date="2022-11-15T19:46:00Z">
        <w:r w:rsidRPr="00065257">
          <w:t>MESH Network</w:t>
        </w:r>
      </w:ins>
      <w:ins w:id="83" w:author="Fernandez Jimenez, Virginia" w:date="2022-11-30T15:08:00Z">
        <w:r>
          <w:rPr>
            <w:i/>
            <w:iCs/>
          </w:rPr>
          <w:t xml:space="preserve">, </w:t>
        </w:r>
      </w:ins>
      <w:ins w:id="84" w:author="WG 5C-1" w:date="2022-11-15T19:46:00Z">
        <w:r w:rsidRPr="00065257">
          <w:t>Cognitive Radio</w:t>
        </w:r>
      </w:ins>
      <w:ins w:id="85" w:author="Fernandez Jimenez, Virginia" w:date="2022-11-30T15:08:00Z">
        <w:r>
          <w:rPr>
            <w:i/>
            <w:iCs/>
          </w:rPr>
          <w:t xml:space="preserve">, </w:t>
        </w:r>
      </w:ins>
      <w:ins w:id="86" w:author="WG 5C-1" w:date="2022-11-15T19:46:00Z">
        <w:r w:rsidRPr="00065257">
          <w:t>Automatic Link Establishment</w:t>
        </w:r>
      </w:ins>
    </w:p>
    <w:p w14:paraId="02ECF3F0" w14:textId="77777777" w:rsidR="00B12B41" w:rsidRPr="00065257" w:rsidRDefault="00B12B41" w:rsidP="00B12B41">
      <w:pPr>
        <w:pStyle w:val="Headingb"/>
        <w:rPr>
          <w:lang w:val="en-US"/>
        </w:rPr>
      </w:pPr>
      <w:del w:id="87" w:author="WG 5C-1" w:date="2022-11-15T19:47:00Z">
        <w:r w:rsidRPr="00065257" w:rsidDel="00065257">
          <w:rPr>
            <w:lang w:val="en-US"/>
          </w:rPr>
          <w:delText>Acronyms</w:delText>
        </w:r>
      </w:del>
      <w:ins w:id="88" w:author="WG 5C-1" w:date="2022-11-15T19:47:00Z">
        <w:r>
          <w:rPr>
            <w:lang w:val="en-US"/>
          </w:rPr>
          <w:t>Abbreviations</w:t>
        </w:r>
      </w:ins>
    </w:p>
    <w:p w14:paraId="5756F808"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ins w:id="89" w:author="WG 5C-1" w:date="2022-11-15T19:47:00Z"/>
          <w:szCs w:val="24"/>
        </w:rPr>
      </w:pPr>
      <w:ins w:id="90" w:author="WG 5C-1" w:date="2022-11-15T19:47:00Z">
        <w:r w:rsidRPr="0006239F">
          <w:rPr>
            <w:szCs w:val="24"/>
          </w:rPr>
          <w:t>AGILE-HF</w:t>
        </w:r>
      </w:ins>
      <w:ins w:id="91" w:author="Fernandez Jimenez, Virginia" w:date="2022-11-30T15:09:00Z">
        <w:r w:rsidRPr="0006239F">
          <w:rPr>
            <w:szCs w:val="24"/>
          </w:rPr>
          <w:t>:</w:t>
        </w:r>
      </w:ins>
      <w:r>
        <w:rPr>
          <w:szCs w:val="24"/>
        </w:rPr>
        <w:tab/>
      </w:r>
      <w:r>
        <w:rPr>
          <w:szCs w:val="24"/>
        </w:rPr>
        <w:tab/>
      </w:r>
      <w:ins w:id="92" w:author="WG 5C-1" w:date="2022-11-15T19:47:00Z">
        <w:r w:rsidRPr="0006239F">
          <w:rPr>
            <w:szCs w:val="24"/>
          </w:rPr>
          <w:t>Advanced, Global, Integrated, Low-latency, and Enhanced HF Networks</w:t>
        </w:r>
      </w:ins>
    </w:p>
    <w:p w14:paraId="3E762D71"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93" w:author="USA" w:date="2024-03-05T14:51:00Z"/>
          <w:szCs w:val="24"/>
        </w:rPr>
      </w:pPr>
      <w:ins w:id="94" w:author="WG 5C-1" w:date="2022-11-15T19:47:00Z">
        <w:r w:rsidRPr="001A6836">
          <w:rPr>
            <w:szCs w:val="24"/>
          </w:rPr>
          <w:t>ALE</w:t>
        </w:r>
      </w:ins>
      <w:ins w:id="95" w:author="Fernandez Jimenez, Virginia" w:date="2022-11-30T15:09:00Z">
        <w:r>
          <w:t>:</w:t>
        </w:r>
      </w:ins>
      <w:ins w:id="96" w:author="WG 5C-1" w:date="2022-11-15T19:47:00Z">
        <w:r w:rsidRPr="001A6836">
          <w:rPr>
            <w:szCs w:val="24"/>
          </w:rPr>
          <w:tab/>
        </w:r>
        <w:r w:rsidRPr="001A6836">
          <w:rPr>
            <w:szCs w:val="24"/>
          </w:rPr>
          <w:tab/>
        </w:r>
      </w:ins>
      <w:r>
        <w:rPr>
          <w:szCs w:val="24"/>
        </w:rPr>
        <w:tab/>
      </w:r>
      <w:ins w:id="97" w:author="WG 5C-1" w:date="2022-11-15T19:47:00Z">
        <w:r w:rsidRPr="001A6836">
          <w:rPr>
            <w:szCs w:val="24"/>
          </w:rPr>
          <w:t>Automatic Link Establishment</w:t>
        </w:r>
      </w:ins>
    </w:p>
    <w:p w14:paraId="2995C427" w14:textId="2D82CA12" w:rsidR="00AF37A4" w:rsidRDefault="00AF37A4" w:rsidP="00B12B41">
      <w:pPr>
        <w:tabs>
          <w:tab w:val="clear" w:pos="1134"/>
          <w:tab w:val="clear" w:pos="1871"/>
          <w:tab w:val="clear" w:pos="2268"/>
          <w:tab w:val="left" w:pos="794"/>
          <w:tab w:val="left" w:pos="1191"/>
          <w:tab w:val="left" w:pos="1588"/>
          <w:tab w:val="left" w:pos="1985"/>
        </w:tabs>
        <w:jc w:val="both"/>
        <w:textAlignment w:val="auto"/>
        <w:rPr>
          <w:ins w:id="98" w:author="WG 5C-1" w:date="2022-11-15T19:47:00Z"/>
          <w:bCs/>
        </w:rPr>
      </w:pPr>
      <w:ins w:id="99" w:author="USA" w:date="2024-03-05T14:51:00Z">
        <w:r w:rsidRPr="00AF37A4">
          <w:rPr>
            <w:szCs w:val="24"/>
            <w:highlight w:val="yellow"/>
            <w:rPrChange w:id="100" w:author="USA" w:date="2024-03-05T14:52:00Z">
              <w:rPr>
                <w:szCs w:val="24"/>
              </w:rPr>
            </w:rPrChange>
          </w:rPr>
          <w:t>CSMA</w:t>
        </w:r>
        <w:r w:rsidRPr="00AF37A4">
          <w:rPr>
            <w:szCs w:val="24"/>
            <w:highlight w:val="yellow"/>
            <w:rPrChange w:id="101" w:author="USA" w:date="2024-03-05T14:52:00Z">
              <w:rPr>
                <w:szCs w:val="24"/>
              </w:rPr>
            </w:rPrChange>
          </w:rPr>
          <w:tab/>
        </w:r>
      </w:ins>
      <w:ins w:id="102" w:author="USA" w:date="2024-03-05T14:52:00Z">
        <w:r w:rsidRPr="00AF37A4">
          <w:rPr>
            <w:szCs w:val="24"/>
            <w:highlight w:val="yellow"/>
            <w:rPrChange w:id="103" w:author="USA" w:date="2024-03-05T14:52:00Z">
              <w:rPr>
                <w:szCs w:val="24"/>
              </w:rPr>
            </w:rPrChange>
          </w:rPr>
          <w:tab/>
        </w:r>
        <w:r w:rsidRPr="00AF37A4">
          <w:rPr>
            <w:szCs w:val="24"/>
            <w:highlight w:val="yellow"/>
            <w:rPrChange w:id="104" w:author="USA" w:date="2024-03-05T14:52:00Z">
              <w:rPr>
                <w:szCs w:val="24"/>
              </w:rPr>
            </w:rPrChange>
          </w:rPr>
          <w:tab/>
          <w:t>Carrier Sense Multiple Access</w:t>
        </w:r>
      </w:ins>
    </w:p>
    <w:p w14:paraId="56BA0D0F" w14:textId="2D3D52C2" w:rsidR="00B12B41"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lastRenderedPageBreak/>
        <w:t>DRM</w:t>
      </w:r>
      <w:ins w:id="105" w:author="Fernandez Jimenez, Virginia" w:date="2022-11-30T15:09:00Z">
        <w:r w:rsidRPr="0006239F">
          <w:rPr>
            <w:szCs w:val="24"/>
          </w:rPr>
          <w:t>:</w:t>
        </w:r>
      </w:ins>
      <w:r w:rsidRPr="0006239F">
        <w:rPr>
          <w:szCs w:val="24"/>
        </w:rPr>
        <w:tab/>
      </w:r>
      <w:r w:rsidRPr="0006239F">
        <w:rPr>
          <w:szCs w:val="24"/>
        </w:rPr>
        <w:tab/>
      </w:r>
      <w:r w:rsidRPr="0006239F">
        <w:rPr>
          <w:szCs w:val="24"/>
        </w:rPr>
        <w:tab/>
        <w:t xml:space="preserve">Digital Radio Mondiale </w:t>
      </w:r>
    </w:p>
    <w:p w14:paraId="3A93DD74" w14:textId="77777777" w:rsidR="00B12B41" w:rsidRPr="00065257" w:rsidRDefault="00B12B41" w:rsidP="00B12B41">
      <w:pPr>
        <w:tabs>
          <w:tab w:val="clear" w:pos="1134"/>
          <w:tab w:val="clear" w:pos="1871"/>
          <w:tab w:val="clear" w:pos="2268"/>
          <w:tab w:val="left" w:pos="794"/>
          <w:tab w:val="left" w:pos="1191"/>
          <w:tab w:val="left" w:pos="1588"/>
          <w:tab w:val="left" w:pos="1985"/>
        </w:tabs>
        <w:jc w:val="both"/>
        <w:textAlignment w:val="auto"/>
        <w:rPr>
          <w:ins w:id="106" w:author="WG 5C-1" w:date="2022-11-15T19:48:00Z"/>
          <w:szCs w:val="24"/>
        </w:rPr>
      </w:pPr>
      <w:ins w:id="107" w:author="WG 5C-1" w:date="2022-11-15T19:48:00Z">
        <w:r w:rsidRPr="001A6836">
          <w:rPr>
            <w:szCs w:val="24"/>
          </w:rPr>
          <w:t>HF</w:t>
        </w:r>
      </w:ins>
      <w:ins w:id="108" w:author="Fernandez Jimenez, Virginia" w:date="2022-11-30T15:09:00Z">
        <w:r w:rsidRPr="0006239F">
          <w:rPr>
            <w:szCs w:val="24"/>
          </w:rPr>
          <w:t>:</w:t>
        </w:r>
      </w:ins>
      <w:ins w:id="109" w:author="WG 5C-1" w:date="2022-11-15T19:48:00Z">
        <w:r w:rsidRPr="001A6836">
          <w:rPr>
            <w:szCs w:val="24"/>
          </w:rPr>
          <w:tab/>
        </w:r>
      </w:ins>
      <w:ins w:id="110" w:author="WG 5C-1" w:date="2022-11-15T19:49:00Z">
        <w:r>
          <w:rPr>
            <w:szCs w:val="24"/>
          </w:rPr>
          <w:t xml:space="preserve"> </w:t>
        </w:r>
      </w:ins>
      <w:r>
        <w:rPr>
          <w:szCs w:val="24"/>
        </w:rPr>
        <w:tab/>
      </w:r>
      <w:r>
        <w:rPr>
          <w:szCs w:val="24"/>
        </w:rPr>
        <w:tab/>
      </w:r>
      <w:ins w:id="111" w:author="WG 5C-1" w:date="2022-11-15T19:48:00Z">
        <w:r w:rsidRPr="001A6836">
          <w:rPr>
            <w:szCs w:val="24"/>
          </w:rPr>
          <w:t>High Frequency</w:t>
        </w:r>
      </w:ins>
    </w:p>
    <w:p w14:paraId="55A37F49"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HFTP</w:t>
      </w:r>
      <w:ins w:id="112"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 xml:space="preserve">HF token </w:t>
      </w:r>
      <w:proofErr w:type="gramStart"/>
      <w:r w:rsidRPr="0006239F">
        <w:rPr>
          <w:szCs w:val="24"/>
        </w:rPr>
        <w:t>passing</w:t>
      </w:r>
      <w:proofErr w:type="gramEnd"/>
      <w:r w:rsidRPr="0006239F">
        <w:rPr>
          <w:szCs w:val="24"/>
        </w:rPr>
        <w:t xml:space="preserve"> </w:t>
      </w:r>
    </w:p>
    <w:p w14:paraId="7C56ECAE"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HFWAN</w:t>
      </w:r>
      <w:ins w:id="113" w:author="Fernandez Jimenez, Virginia" w:date="2022-11-30T15:09:00Z">
        <w:r w:rsidRPr="0006239F">
          <w:rPr>
            <w:szCs w:val="24"/>
          </w:rPr>
          <w:t>:</w:t>
        </w:r>
      </w:ins>
      <w:r w:rsidRPr="0006239F">
        <w:rPr>
          <w:szCs w:val="24"/>
        </w:rPr>
        <w:tab/>
      </w:r>
      <w:r>
        <w:rPr>
          <w:szCs w:val="24"/>
        </w:rPr>
        <w:tab/>
      </w:r>
      <w:r w:rsidRPr="0006239F">
        <w:rPr>
          <w:szCs w:val="24"/>
        </w:rPr>
        <w:t>High frequency WAN</w:t>
      </w:r>
    </w:p>
    <w:p w14:paraId="2DC2D542"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ins w:id="114" w:author="WG 5C-1" w:date="2022-11-15T19:49:00Z"/>
          <w:szCs w:val="24"/>
        </w:rPr>
      </w:pPr>
      <w:r w:rsidRPr="0006239F">
        <w:rPr>
          <w:szCs w:val="24"/>
        </w:rPr>
        <w:t>ISB</w:t>
      </w:r>
      <w:ins w:id="115"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Independent sideband</w:t>
      </w:r>
    </w:p>
    <w:p w14:paraId="267C1D2B" w14:textId="77777777" w:rsidR="00B12B41" w:rsidRPr="00065257"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ins w:id="116" w:author="WG 5C-1" w:date="2022-11-15T19:49:00Z">
        <w:r w:rsidRPr="001A6836">
          <w:rPr>
            <w:szCs w:val="24"/>
          </w:rPr>
          <w:t>K</w:t>
        </w:r>
        <w:r w:rsidRPr="00065257">
          <w:rPr>
            <w:szCs w:val="24"/>
          </w:rPr>
          <w:t>bp</w:t>
        </w:r>
        <w:r w:rsidRPr="001A6836">
          <w:rPr>
            <w:szCs w:val="24"/>
          </w:rPr>
          <w:t>s</w:t>
        </w:r>
      </w:ins>
      <w:ins w:id="117" w:author="Fernandez Jimenez, Virginia" w:date="2022-11-30T15:09:00Z">
        <w:r w:rsidRPr="0006239F">
          <w:rPr>
            <w:szCs w:val="24"/>
          </w:rPr>
          <w:t>:</w:t>
        </w:r>
      </w:ins>
      <w:ins w:id="118" w:author="WG 5C-1" w:date="2022-11-15T19:49:00Z">
        <w:r w:rsidRPr="001A6836">
          <w:rPr>
            <w:szCs w:val="24"/>
          </w:rPr>
          <w:tab/>
        </w:r>
      </w:ins>
      <w:ins w:id="119" w:author="WG 5C-1" w:date="2022-11-15T19:50:00Z">
        <w:r>
          <w:rPr>
            <w:szCs w:val="24"/>
          </w:rPr>
          <w:t xml:space="preserve"> </w:t>
        </w:r>
      </w:ins>
      <w:r>
        <w:rPr>
          <w:szCs w:val="24"/>
        </w:rPr>
        <w:tab/>
      </w:r>
      <w:r>
        <w:rPr>
          <w:szCs w:val="24"/>
        </w:rPr>
        <w:tab/>
      </w:r>
      <w:ins w:id="120" w:author="WG 5C-1" w:date="2022-11-15T19:49:00Z">
        <w:r w:rsidRPr="001A6836">
          <w:rPr>
            <w:szCs w:val="24"/>
          </w:rPr>
          <w:t>kilobits per second</w:t>
        </w:r>
      </w:ins>
    </w:p>
    <w:p w14:paraId="0277CC72"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LSB</w:t>
      </w:r>
      <w:ins w:id="121"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Lower sideband</w:t>
      </w:r>
    </w:p>
    <w:p w14:paraId="09DBE2A8" w14:textId="5401FA3D" w:rsidR="00AF37A4" w:rsidRPr="0006239F" w:rsidRDefault="00AF37A4" w:rsidP="00B12B41">
      <w:pPr>
        <w:tabs>
          <w:tab w:val="clear" w:pos="1134"/>
          <w:tab w:val="clear" w:pos="1871"/>
          <w:tab w:val="clear" w:pos="2268"/>
          <w:tab w:val="left" w:pos="794"/>
          <w:tab w:val="left" w:pos="1191"/>
          <w:tab w:val="left" w:pos="1588"/>
          <w:tab w:val="left" w:pos="1985"/>
        </w:tabs>
        <w:jc w:val="both"/>
        <w:textAlignment w:val="auto"/>
        <w:rPr>
          <w:szCs w:val="24"/>
        </w:rPr>
      </w:pPr>
      <w:ins w:id="122" w:author="USA" w:date="2024-03-05T14:51:00Z">
        <w:r w:rsidRPr="0008249B">
          <w:rPr>
            <w:szCs w:val="24"/>
            <w:highlight w:val="yellow"/>
            <w:rPrChange w:id="123" w:author="USA" w:date="2024-03-05T14:55:00Z">
              <w:rPr>
                <w:szCs w:val="24"/>
              </w:rPr>
            </w:rPrChange>
          </w:rPr>
          <w:t>MULTICAST</w:t>
        </w:r>
        <w:r w:rsidRPr="0008249B">
          <w:rPr>
            <w:szCs w:val="24"/>
            <w:highlight w:val="yellow"/>
            <w:rPrChange w:id="124" w:author="USA" w:date="2024-03-05T14:55:00Z">
              <w:rPr>
                <w:szCs w:val="24"/>
              </w:rPr>
            </w:rPrChange>
          </w:rPr>
          <w:tab/>
        </w:r>
      </w:ins>
      <w:ins w:id="125" w:author="USA" w:date="2024-03-05T14:54:00Z">
        <w:r w:rsidR="0008249B" w:rsidRPr="0008249B">
          <w:rPr>
            <w:highlight w:val="yellow"/>
            <w:lang w:val="en-US"/>
          </w:rPr>
          <w:t>IP Routing protocol</w:t>
        </w:r>
      </w:ins>
      <w:ins w:id="126" w:author="USA" w:date="2024-03-05T14:55:00Z">
        <w:r w:rsidR="0008249B" w:rsidRPr="0008249B">
          <w:rPr>
            <w:highlight w:val="yellow"/>
            <w:lang w:val="en-US"/>
            <w:rPrChange w:id="127" w:author="USA" w:date="2024-03-05T14:55:00Z">
              <w:rPr>
                <w:lang w:val="en-US"/>
              </w:rPr>
            </w:rPrChange>
          </w:rPr>
          <w:t xml:space="preserve"> </w:t>
        </w:r>
        <w:proofErr w:type="gramStart"/>
        <w:r w:rsidR="0008249B" w:rsidRPr="0008249B">
          <w:rPr>
            <w:highlight w:val="yellow"/>
            <w:lang w:val="en-US"/>
            <w:rPrChange w:id="128" w:author="USA" w:date="2024-03-05T14:55:00Z">
              <w:rPr>
                <w:lang w:val="en-US"/>
              </w:rPr>
            </w:rPrChange>
          </w:rPr>
          <w:t xml:space="preserve">technique </w:t>
        </w:r>
      </w:ins>
      <w:ins w:id="129" w:author="USA" w:date="2024-03-05T14:54:00Z">
        <w:r w:rsidR="0008249B" w:rsidRPr="0008249B">
          <w:rPr>
            <w:highlight w:val="yellow"/>
            <w:lang w:val="en-US"/>
            <w:rPrChange w:id="130" w:author="USA" w:date="2024-03-05T14:55:00Z">
              <w:rPr>
                <w:lang w:val="en-US"/>
              </w:rPr>
            </w:rPrChange>
          </w:rPr>
          <w:t xml:space="preserve"> for</w:t>
        </w:r>
        <w:proofErr w:type="gramEnd"/>
        <w:r w:rsidR="0008249B" w:rsidRPr="0008249B">
          <w:rPr>
            <w:highlight w:val="yellow"/>
            <w:lang w:val="en-US"/>
            <w:rPrChange w:id="131" w:author="USA" w:date="2024-03-05T14:55:00Z">
              <w:rPr>
                <w:lang w:val="en-US"/>
              </w:rPr>
            </w:rPrChange>
          </w:rPr>
          <w:t xml:space="preserve"> </w:t>
        </w:r>
      </w:ins>
      <w:ins w:id="132" w:author="USA" w:date="2024-03-05T14:55:00Z">
        <w:r w:rsidR="0008249B" w:rsidRPr="0008249B">
          <w:rPr>
            <w:highlight w:val="yellow"/>
            <w:lang w:val="en-US"/>
            <w:rPrChange w:id="133" w:author="USA" w:date="2024-03-05T14:55:00Z">
              <w:rPr>
                <w:lang w:val="en-US"/>
              </w:rPr>
            </w:rPrChange>
          </w:rPr>
          <w:t>data distribution</w:t>
        </w:r>
      </w:ins>
    </w:p>
    <w:p w14:paraId="48EAF260"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NVIS</w:t>
      </w:r>
      <w:ins w:id="134"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Near vertical incidence skywave</w:t>
      </w:r>
    </w:p>
    <w:p w14:paraId="78613938"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ins w:id="135" w:author="WG 5C-1" w:date="2022-11-15T19:50:00Z"/>
          <w:szCs w:val="24"/>
        </w:rPr>
      </w:pPr>
      <w:r w:rsidRPr="0006239F">
        <w:rPr>
          <w:szCs w:val="24"/>
        </w:rPr>
        <w:t>OFDM</w:t>
      </w:r>
      <w:ins w:id="136"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Orthogonal frequency division multiplex</w:t>
      </w:r>
    </w:p>
    <w:p w14:paraId="44DD2336"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ins w:id="137" w:author="WG 5C-1" w:date="2022-11-15T19:50:00Z">
        <w:r w:rsidRPr="00196A9A">
          <w:rPr>
            <w:szCs w:val="24"/>
          </w:rPr>
          <w:t>OTH</w:t>
        </w:r>
      </w:ins>
      <w:ins w:id="138" w:author="Fernandez Jimenez, Virginia" w:date="2022-11-30T15:09:00Z">
        <w:r w:rsidRPr="0006239F">
          <w:rPr>
            <w:szCs w:val="24"/>
          </w:rPr>
          <w:t>:</w:t>
        </w:r>
      </w:ins>
      <w:ins w:id="139" w:author="WG 5C-1" w:date="2022-11-15T19:50:00Z">
        <w:r w:rsidRPr="00196A9A">
          <w:rPr>
            <w:szCs w:val="24"/>
          </w:rPr>
          <w:t xml:space="preserve"> </w:t>
        </w:r>
        <w:r w:rsidRPr="00196A9A">
          <w:rPr>
            <w:szCs w:val="24"/>
          </w:rPr>
          <w:tab/>
        </w:r>
        <w:r>
          <w:rPr>
            <w:szCs w:val="24"/>
          </w:rPr>
          <w:t xml:space="preserve"> </w:t>
        </w:r>
      </w:ins>
      <w:r>
        <w:rPr>
          <w:szCs w:val="24"/>
        </w:rPr>
        <w:tab/>
      </w:r>
      <w:r>
        <w:rPr>
          <w:szCs w:val="24"/>
        </w:rPr>
        <w:tab/>
      </w:r>
      <w:ins w:id="140" w:author="WG 5C-1" w:date="2022-11-15T19:50:00Z">
        <w:r w:rsidRPr="00196A9A">
          <w:rPr>
            <w:szCs w:val="24"/>
          </w:rPr>
          <w:t>Over the Horizon</w:t>
        </w:r>
      </w:ins>
    </w:p>
    <w:p w14:paraId="729CB0D8"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PSK</w:t>
      </w:r>
      <w:ins w:id="141"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Phase-shift keying</w:t>
      </w:r>
    </w:p>
    <w:p w14:paraId="003953B2" w14:textId="77777777" w:rsidR="00B12B41" w:rsidRPr="00A629DA" w:rsidRDefault="00B12B41" w:rsidP="00B12B41">
      <w:pPr>
        <w:tabs>
          <w:tab w:val="clear" w:pos="1134"/>
          <w:tab w:val="clear" w:pos="1871"/>
          <w:tab w:val="clear" w:pos="2268"/>
          <w:tab w:val="left" w:pos="794"/>
          <w:tab w:val="left" w:pos="1191"/>
          <w:tab w:val="left" w:pos="1588"/>
          <w:tab w:val="left" w:pos="1985"/>
        </w:tabs>
        <w:jc w:val="both"/>
        <w:textAlignment w:val="auto"/>
        <w:rPr>
          <w:ins w:id="142" w:author="WG 5C-1" w:date="2022-11-15T19:51:00Z"/>
          <w:szCs w:val="24"/>
          <w:lang w:val="fr-FR"/>
        </w:rPr>
      </w:pPr>
      <w:proofErr w:type="gramStart"/>
      <w:r w:rsidRPr="00A629DA">
        <w:rPr>
          <w:szCs w:val="24"/>
          <w:lang w:val="fr-FR"/>
        </w:rPr>
        <w:t>QAM</w:t>
      </w:r>
      <w:ins w:id="143" w:author="Fernandez Jimenez, Virginia" w:date="2022-11-30T15:09:00Z">
        <w:r w:rsidRPr="00A629DA">
          <w:rPr>
            <w:szCs w:val="24"/>
            <w:lang w:val="fr-FR"/>
          </w:rPr>
          <w:t>:</w:t>
        </w:r>
      </w:ins>
      <w:proofErr w:type="gramEnd"/>
      <w:r w:rsidRPr="00A629DA">
        <w:rPr>
          <w:szCs w:val="24"/>
          <w:lang w:val="fr-FR"/>
        </w:rPr>
        <w:tab/>
      </w:r>
      <w:r w:rsidRPr="00A629DA">
        <w:rPr>
          <w:szCs w:val="24"/>
          <w:lang w:val="fr-FR"/>
        </w:rPr>
        <w:tab/>
      </w:r>
      <w:r w:rsidRPr="00A629DA">
        <w:rPr>
          <w:szCs w:val="24"/>
          <w:lang w:val="fr-FR"/>
        </w:rPr>
        <w:tab/>
        <w:t>Quadrature amplitude modulation</w:t>
      </w:r>
    </w:p>
    <w:p w14:paraId="324C85A4"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144" w:author="USA" w:date="2024-03-13T10:37:00Z"/>
          <w:szCs w:val="24"/>
          <w:lang w:val="fr-FR"/>
        </w:rPr>
      </w:pPr>
      <w:proofErr w:type="gramStart"/>
      <w:ins w:id="145" w:author="WG 5C-1" w:date="2022-11-15T19:51:00Z">
        <w:r w:rsidRPr="00A629DA">
          <w:rPr>
            <w:szCs w:val="24"/>
            <w:lang w:val="fr-FR"/>
          </w:rPr>
          <w:t>SNR</w:t>
        </w:r>
      </w:ins>
      <w:ins w:id="146" w:author="Fernandez Jimenez, Virginia" w:date="2022-11-30T15:09:00Z">
        <w:r w:rsidRPr="00A629DA">
          <w:rPr>
            <w:szCs w:val="24"/>
            <w:lang w:val="fr-FR"/>
          </w:rPr>
          <w:t>:</w:t>
        </w:r>
      </w:ins>
      <w:proofErr w:type="gramEnd"/>
      <w:ins w:id="147" w:author="WG 5C-1" w:date="2022-11-15T19:51:00Z">
        <w:r w:rsidRPr="00A629DA">
          <w:rPr>
            <w:szCs w:val="24"/>
            <w:lang w:val="fr-FR"/>
          </w:rPr>
          <w:tab/>
        </w:r>
        <w:r w:rsidRPr="00A629DA">
          <w:rPr>
            <w:szCs w:val="24"/>
            <w:lang w:val="fr-FR"/>
          </w:rPr>
          <w:tab/>
        </w:r>
      </w:ins>
      <w:r w:rsidRPr="00A629DA">
        <w:rPr>
          <w:szCs w:val="24"/>
          <w:lang w:val="fr-FR"/>
        </w:rPr>
        <w:tab/>
      </w:r>
      <w:ins w:id="148" w:author="WG 5C-1" w:date="2022-11-15T19:51:00Z">
        <w:r w:rsidRPr="00A629DA">
          <w:rPr>
            <w:szCs w:val="24"/>
            <w:lang w:val="fr-FR"/>
          </w:rPr>
          <w:t>Signal to Noise Ratio</w:t>
        </w:r>
      </w:ins>
    </w:p>
    <w:p w14:paraId="31AEC388" w14:textId="1091A6AE" w:rsidR="00833E03" w:rsidRDefault="00833E03" w:rsidP="00B12B41">
      <w:pPr>
        <w:tabs>
          <w:tab w:val="clear" w:pos="1134"/>
          <w:tab w:val="clear" w:pos="1871"/>
          <w:tab w:val="clear" w:pos="2268"/>
          <w:tab w:val="left" w:pos="794"/>
          <w:tab w:val="left" w:pos="1191"/>
          <w:tab w:val="left" w:pos="1588"/>
          <w:tab w:val="left" w:pos="1985"/>
        </w:tabs>
        <w:jc w:val="both"/>
        <w:textAlignment w:val="auto"/>
        <w:rPr>
          <w:ins w:id="149" w:author="USA" w:date="2024-03-05T14:51:00Z"/>
          <w:szCs w:val="24"/>
          <w:lang w:val="fr-FR"/>
        </w:rPr>
      </w:pPr>
      <w:ins w:id="150" w:author="USA" w:date="2024-03-13T10:37:00Z">
        <w:r w:rsidRPr="00833E03">
          <w:rPr>
            <w:szCs w:val="24"/>
            <w:highlight w:val="yellow"/>
            <w:lang w:val="fr-FR"/>
            <w:rPrChange w:id="151" w:author="USA" w:date="2024-03-13T10:37:00Z">
              <w:rPr>
                <w:szCs w:val="24"/>
                <w:lang w:val="fr-FR"/>
              </w:rPr>
            </w:rPrChange>
          </w:rPr>
          <w:t>SSB</w:t>
        </w:r>
        <w:r w:rsidRPr="00833E03">
          <w:rPr>
            <w:szCs w:val="24"/>
            <w:highlight w:val="yellow"/>
            <w:lang w:val="fr-FR"/>
            <w:rPrChange w:id="152" w:author="USA" w:date="2024-03-13T10:37:00Z">
              <w:rPr>
                <w:szCs w:val="24"/>
                <w:lang w:val="fr-FR"/>
              </w:rPr>
            </w:rPrChange>
          </w:rPr>
          <w:tab/>
        </w:r>
        <w:r w:rsidRPr="00833E03">
          <w:rPr>
            <w:szCs w:val="24"/>
            <w:highlight w:val="yellow"/>
            <w:lang w:val="fr-FR"/>
            <w:rPrChange w:id="153" w:author="USA" w:date="2024-03-13T10:37:00Z">
              <w:rPr>
                <w:szCs w:val="24"/>
                <w:lang w:val="fr-FR"/>
              </w:rPr>
            </w:rPrChange>
          </w:rPr>
          <w:tab/>
        </w:r>
        <w:r w:rsidRPr="00833E03">
          <w:rPr>
            <w:szCs w:val="24"/>
            <w:highlight w:val="yellow"/>
            <w:lang w:val="fr-FR"/>
            <w:rPrChange w:id="154" w:author="USA" w:date="2024-03-13T10:37:00Z">
              <w:rPr>
                <w:szCs w:val="24"/>
                <w:lang w:val="fr-FR"/>
              </w:rPr>
            </w:rPrChange>
          </w:rPr>
          <w:tab/>
          <w:t>Single Side Band</w:t>
        </w:r>
      </w:ins>
    </w:p>
    <w:p w14:paraId="2CE52C2E" w14:textId="443E6BA0" w:rsidR="00AF37A4" w:rsidRPr="00A629DA" w:rsidRDefault="00AF37A4" w:rsidP="00B12B41">
      <w:pPr>
        <w:tabs>
          <w:tab w:val="clear" w:pos="1134"/>
          <w:tab w:val="clear" w:pos="1871"/>
          <w:tab w:val="clear" w:pos="2268"/>
          <w:tab w:val="left" w:pos="794"/>
          <w:tab w:val="left" w:pos="1191"/>
          <w:tab w:val="left" w:pos="1588"/>
          <w:tab w:val="left" w:pos="1985"/>
        </w:tabs>
        <w:jc w:val="both"/>
        <w:textAlignment w:val="auto"/>
        <w:rPr>
          <w:szCs w:val="24"/>
          <w:lang w:val="fr-FR"/>
        </w:rPr>
      </w:pPr>
      <w:ins w:id="155" w:author="USA" w:date="2024-03-05T14:51:00Z">
        <w:r w:rsidRPr="00AF37A4">
          <w:rPr>
            <w:szCs w:val="24"/>
            <w:highlight w:val="yellow"/>
            <w:lang w:val="fr-FR"/>
            <w:rPrChange w:id="156" w:author="USA" w:date="2024-03-05T14:53:00Z">
              <w:rPr>
                <w:szCs w:val="24"/>
                <w:lang w:val="fr-FR"/>
              </w:rPr>
            </w:rPrChange>
          </w:rPr>
          <w:t>TDMA</w:t>
        </w:r>
      </w:ins>
      <w:ins w:id="157" w:author="USA" w:date="2024-03-05T14:52:00Z">
        <w:r w:rsidRPr="00AF37A4">
          <w:rPr>
            <w:szCs w:val="24"/>
            <w:highlight w:val="yellow"/>
            <w:lang w:val="fr-FR"/>
            <w:rPrChange w:id="158" w:author="USA" w:date="2024-03-05T14:53:00Z">
              <w:rPr>
                <w:szCs w:val="24"/>
                <w:lang w:val="fr-FR"/>
              </w:rPr>
            </w:rPrChange>
          </w:rPr>
          <w:tab/>
        </w:r>
      </w:ins>
      <w:ins w:id="159" w:author="USA" w:date="2024-03-05T14:53:00Z">
        <w:r w:rsidRPr="00AF37A4">
          <w:rPr>
            <w:szCs w:val="24"/>
            <w:highlight w:val="yellow"/>
            <w:lang w:val="fr-FR"/>
            <w:rPrChange w:id="160" w:author="USA" w:date="2024-03-05T14:53:00Z">
              <w:rPr>
                <w:szCs w:val="24"/>
                <w:lang w:val="fr-FR"/>
              </w:rPr>
            </w:rPrChange>
          </w:rPr>
          <w:tab/>
        </w:r>
        <w:r w:rsidRPr="00AF37A4">
          <w:rPr>
            <w:szCs w:val="24"/>
            <w:highlight w:val="yellow"/>
            <w:lang w:val="fr-FR"/>
            <w:rPrChange w:id="161" w:author="USA" w:date="2024-03-05T14:53:00Z">
              <w:rPr>
                <w:szCs w:val="24"/>
                <w:lang w:val="fr-FR"/>
              </w:rPr>
            </w:rPrChange>
          </w:rPr>
          <w:tab/>
          <w:t>Time Division Multiple Access</w:t>
        </w:r>
      </w:ins>
    </w:p>
    <w:p w14:paraId="3CAFC457"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USB</w:t>
      </w:r>
      <w:ins w:id="162"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Upper sideband</w:t>
      </w:r>
    </w:p>
    <w:p w14:paraId="3E0C04B6"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WAN</w:t>
      </w:r>
      <w:ins w:id="163"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Wide area network</w:t>
      </w:r>
    </w:p>
    <w:p w14:paraId="6E1DA26A"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WTRP</w:t>
      </w:r>
      <w:ins w:id="164"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 xml:space="preserve">Wireless token ring protocol </w:t>
      </w:r>
    </w:p>
    <w:p w14:paraId="2B0925BD" w14:textId="77777777" w:rsidR="006F25FF" w:rsidRPr="0006239F" w:rsidRDefault="006F25FF" w:rsidP="00B12B41">
      <w:pPr>
        <w:tabs>
          <w:tab w:val="clear" w:pos="1134"/>
          <w:tab w:val="clear" w:pos="1871"/>
          <w:tab w:val="clear" w:pos="2268"/>
          <w:tab w:val="left" w:pos="794"/>
          <w:tab w:val="left" w:pos="1191"/>
          <w:tab w:val="left" w:pos="1588"/>
          <w:tab w:val="left" w:pos="1985"/>
        </w:tabs>
        <w:jc w:val="both"/>
        <w:textAlignment w:val="auto"/>
        <w:rPr>
          <w:szCs w:val="24"/>
        </w:rPr>
      </w:pPr>
    </w:p>
    <w:p w14:paraId="01ECB6B8" w14:textId="77777777" w:rsidR="00B12B41" w:rsidRPr="00A629DA" w:rsidRDefault="00B12B41" w:rsidP="00B12B41">
      <w:pPr>
        <w:pStyle w:val="Headingb"/>
        <w:rPr>
          <w:ins w:id="165" w:author="WG 5C-1" w:date="2022-11-15T19:52:00Z"/>
        </w:rPr>
      </w:pPr>
      <w:ins w:id="166" w:author="WG 5C-1" w:date="2022-11-15T19:52:00Z">
        <w:r w:rsidRPr="00A629DA">
          <w:t>Terms and Definitions</w:t>
        </w:r>
      </w:ins>
    </w:p>
    <w:p w14:paraId="712A6E35" w14:textId="77777777" w:rsidR="00B12B41" w:rsidRPr="00A629DA" w:rsidRDefault="00B12B41" w:rsidP="00B12B41">
      <w:pPr>
        <w:jc w:val="both"/>
        <w:rPr>
          <w:ins w:id="167" w:author="WG 5C-1" w:date="2022-11-15T19:52:00Z"/>
        </w:rPr>
      </w:pPr>
      <w:ins w:id="168" w:author="WG 5C-1" w:date="2022-11-15T19:52:00Z">
        <w:r w:rsidRPr="00A629DA">
          <w:t>AGILE-HF – An advanced, global, integrated, low-latency HF environment that negotiates the RF environment while mitigating harmful interference to users in or adjacent to desired operational frequencies.</w:t>
        </w:r>
      </w:ins>
    </w:p>
    <w:p w14:paraId="03D2DE65" w14:textId="77777777" w:rsidR="00B12B41" w:rsidRPr="00A629DA" w:rsidRDefault="00B12B41" w:rsidP="00B12B41">
      <w:pPr>
        <w:jc w:val="both"/>
        <w:rPr>
          <w:ins w:id="169" w:author="WG 5C-1" w:date="2022-11-15T19:52:00Z"/>
        </w:rPr>
      </w:pPr>
      <w:ins w:id="170" w:author="WG 5C-1" w:date="2022-11-15T19:52:00Z">
        <w:r w:rsidRPr="00A629DA">
          <w:t>Cognitive Radio – A radio that can be programmed and configured dynamically to use the best wireless channels in its vicinity to avoid user interference and congestion</w:t>
        </w:r>
      </w:ins>
      <w:ins w:id="171" w:author="DG 5C-1" w:date="2023-05-09T22:12:00Z">
        <w:r w:rsidRPr="00A629DA">
          <w:t>, based on electromagnetic environment measurements or sensing</w:t>
        </w:r>
      </w:ins>
      <w:ins w:id="172" w:author="WG 5C-1" w:date="2022-11-15T19:52:00Z">
        <w:r w:rsidRPr="00A629DA">
          <w:t xml:space="preserve">. </w:t>
        </w:r>
      </w:ins>
    </w:p>
    <w:p w14:paraId="4BAA8BE7" w14:textId="77777777" w:rsidR="00B12B41" w:rsidRPr="00A629DA" w:rsidRDefault="00B12B41" w:rsidP="00B12B41">
      <w:pPr>
        <w:jc w:val="both"/>
        <w:rPr>
          <w:ins w:id="173" w:author="WG 5C-1" w:date="2022-11-15T19:52:00Z"/>
          <w:u w:val="single"/>
        </w:rPr>
      </w:pPr>
      <w:bookmarkStart w:id="174" w:name="_Hlk100294639"/>
      <w:ins w:id="175" w:author="WG 5C-1" w:date="2022-11-15T19:52:00Z">
        <w:r w:rsidRPr="00A629DA">
          <w:rPr>
            <w:u w:val="singl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74"/>
    <w:p w14:paraId="68C5F422" w14:textId="77777777" w:rsidR="00B12B41" w:rsidRPr="00A629DA" w:rsidRDefault="00B12B41" w:rsidP="00B12B41">
      <w:pPr>
        <w:jc w:val="both"/>
        <w:rPr>
          <w:ins w:id="176" w:author="WG 5C-1" w:date="2022-11-15T19:52:00Z"/>
          <w:u w:val="single"/>
        </w:rPr>
      </w:pPr>
      <w:ins w:id="177" w:author="WG 5C-1" w:date="2022-11-15T19:52:00Z">
        <w:r w:rsidRPr="00A629DA">
          <w:rPr>
            <w:u w:val="single"/>
          </w:rPr>
          <w:t>MIMO – A method for multiplying the capacity of a radio link using multiple transmission and receiving antennas.</w:t>
        </w:r>
      </w:ins>
    </w:p>
    <w:p w14:paraId="0D33A6AE" w14:textId="77777777" w:rsidR="00B12B41" w:rsidRPr="00A629DA" w:rsidRDefault="00B12B41" w:rsidP="00B12B41">
      <w:pPr>
        <w:pStyle w:val="Headingb"/>
        <w:rPr>
          <w:ins w:id="178" w:author="WG 5C-1" w:date="2022-11-15T19:52:00Z"/>
        </w:rPr>
      </w:pPr>
      <w:ins w:id="179" w:author="WG 5C-1" w:date="2022-11-15T19:52:00Z">
        <w:r w:rsidRPr="00A629DA">
          <w:t>Related ITU-R Recommendations and Reports</w:t>
        </w:r>
      </w:ins>
    </w:p>
    <w:p w14:paraId="118E0B06" w14:textId="77777777" w:rsidR="00B12B41" w:rsidRPr="00A629DA" w:rsidRDefault="00B12B41" w:rsidP="00A629DA">
      <w:pPr>
        <w:pStyle w:val="Reftext"/>
        <w:jc w:val="both"/>
        <w:rPr>
          <w:ins w:id="180" w:author="WG 5C-1" w:date="2022-11-15T19:52:00Z"/>
        </w:rPr>
      </w:pPr>
      <w:ins w:id="181" w:author="WG 5C-1" w:date="2022-11-15T19:52:00Z">
        <w:r w:rsidRPr="00A629DA">
          <w:t xml:space="preserve">Recommendation ITU-R F.1610 – Planning, </w:t>
        </w:r>
        <w:proofErr w:type="gramStart"/>
        <w:r w:rsidRPr="00A629DA">
          <w:t>design</w:t>
        </w:r>
        <w:proofErr w:type="gramEnd"/>
        <w:r w:rsidRPr="00A629DA">
          <w:t xml:space="preserve"> and implementation of HF fixed service radio systems</w:t>
        </w:r>
      </w:ins>
    </w:p>
    <w:p w14:paraId="1149A64C" w14:textId="77777777" w:rsidR="00B12B41" w:rsidRPr="00065257" w:rsidRDefault="00B12B41" w:rsidP="00A629DA">
      <w:pPr>
        <w:pStyle w:val="Reftext"/>
        <w:jc w:val="both"/>
        <w:rPr>
          <w:ins w:id="182" w:author="WG 5C-1" w:date="2022-11-15T19:52:00Z"/>
        </w:rPr>
      </w:pPr>
      <w:ins w:id="183" w:author="WG 5C-1" w:date="2022-11-15T19:52:00Z">
        <w:r w:rsidRPr="00065257">
          <w:t>Recommendation ITU-R F.1611 – Prediction methods for adaptive HF system planning and operation</w:t>
        </w:r>
      </w:ins>
    </w:p>
    <w:p w14:paraId="517D5F2A" w14:textId="77777777" w:rsidR="00B12B41" w:rsidRPr="00065257" w:rsidRDefault="00B12B41" w:rsidP="00A629DA">
      <w:pPr>
        <w:pStyle w:val="Reftext"/>
        <w:jc w:val="both"/>
        <w:rPr>
          <w:ins w:id="184" w:author="WG 5C-1" w:date="2022-11-15T19:52:00Z"/>
        </w:rPr>
      </w:pPr>
      <w:ins w:id="185" w:author="WG 5C-1" w:date="2022-11-15T19:52:00Z">
        <w:r w:rsidRPr="00065257">
          <w:t>Recommendation ITU-R F.1761 – Characteristics of HF fixed radiocommunication systems</w:t>
        </w:r>
      </w:ins>
    </w:p>
    <w:p w14:paraId="51B8B8E1" w14:textId="77777777" w:rsidR="00B12B41" w:rsidRPr="00065257" w:rsidRDefault="00B12B41" w:rsidP="00A629DA">
      <w:pPr>
        <w:pStyle w:val="Reftext"/>
        <w:jc w:val="both"/>
        <w:rPr>
          <w:ins w:id="186" w:author="WG 5C-1" w:date="2022-11-15T19:52:00Z"/>
        </w:rPr>
      </w:pPr>
      <w:ins w:id="187" w:author="WG 5C-1" w:date="2022-11-15T19:52:00Z">
        <w:r w:rsidRPr="00065257">
          <w:lastRenderedPageBreak/>
          <w:t>Recommendation ITU-R F.1762 – Characteristics of enhanced applications for high frequency (HF) radiocommunication systems</w:t>
        </w:r>
      </w:ins>
    </w:p>
    <w:p w14:paraId="36997BC9" w14:textId="77777777" w:rsidR="00B12B41" w:rsidRPr="00065257" w:rsidRDefault="00B12B41" w:rsidP="00A629DA">
      <w:pPr>
        <w:pStyle w:val="Reftext"/>
        <w:jc w:val="both"/>
        <w:rPr>
          <w:ins w:id="188" w:author="WG 5C-1" w:date="2022-11-15T19:52:00Z"/>
        </w:rPr>
      </w:pPr>
      <w:ins w:id="189" w:author="WG 5C-1" w:date="2022-11-15T19:52:00Z">
        <w:r w:rsidRPr="00065257">
          <w:t>Recommendation ITU-R F.1778 – Channel access requirements for HF adaptive systems in the fixed and land mobile services</w:t>
        </w:r>
      </w:ins>
    </w:p>
    <w:p w14:paraId="392EA503" w14:textId="77777777" w:rsidR="00B12B41" w:rsidRPr="00065257" w:rsidRDefault="00B12B41" w:rsidP="00A629DA">
      <w:pPr>
        <w:pStyle w:val="Reftext"/>
        <w:jc w:val="both"/>
        <w:rPr>
          <w:ins w:id="190" w:author="WG 5C-1" w:date="2022-11-15T19:52:00Z"/>
        </w:rPr>
      </w:pPr>
      <w:ins w:id="191" w:author="WG 5C-1" w:date="2022-11-15T19:52:00Z">
        <w:r w:rsidRPr="00065257">
          <w:t>Recommendation ITU-R F.2061 – HF Fixed Radiocommunication Systems</w:t>
        </w:r>
      </w:ins>
    </w:p>
    <w:p w14:paraId="4D7D3982" w14:textId="77777777" w:rsidR="00B12B41" w:rsidRPr="00065257" w:rsidRDefault="00B12B41" w:rsidP="00A629DA">
      <w:pPr>
        <w:pStyle w:val="Reftext"/>
        <w:jc w:val="both"/>
        <w:rPr>
          <w:ins w:id="192" w:author="WG 5C-1" w:date="2022-11-15T19:52:00Z"/>
          <w:lang w:eastAsia="zh-CN"/>
        </w:rPr>
      </w:pPr>
      <w:ins w:id="193" w:author="WG 5C-1" w:date="2022-11-15T19:52:00Z">
        <w:r w:rsidRPr="00065257">
          <w:rPr>
            <w:lang w:eastAsia="zh-CN"/>
          </w:rPr>
          <w:t xml:space="preserve">Report ITU-R </w:t>
        </w:r>
        <w:r w:rsidRPr="00065257">
          <w:fldChar w:fldCharType="begin"/>
        </w:r>
        <w:r w:rsidRPr="00065257">
          <w:instrText xml:space="preserve"> HYPERLINK "https://www.itu.int/pub/R-REP-BS.458" </w:instrText>
        </w:r>
        <w:r w:rsidRPr="00065257">
          <w:fldChar w:fldCharType="separate"/>
        </w:r>
        <w:r w:rsidRPr="00065257">
          <w:rPr>
            <w:color w:val="0563C1"/>
            <w:u w:val="single"/>
            <w:lang w:eastAsia="zh-CN"/>
          </w:rPr>
          <w:t>BS.458</w:t>
        </w:r>
        <w:r w:rsidRPr="00065257">
          <w:fldChar w:fldCharType="end"/>
        </w:r>
        <w:r w:rsidRPr="00065257">
          <w:t xml:space="preserve"> – </w:t>
        </w:r>
        <w:r w:rsidRPr="00065257">
          <w:rPr>
            <w:lang w:eastAsia="zh-CN"/>
          </w:rPr>
          <w:t xml:space="preserve">Characteristics of systems in LF, MF and HF </w:t>
        </w:r>
        <w:proofErr w:type="gramStart"/>
        <w:r w:rsidRPr="00065257">
          <w:rPr>
            <w:lang w:eastAsia="zh-CN"/>
          </w:rPr>
          <w:t>broadcasting</w:t>
        </w:r>
        <w:proofErr w:type="gramEnd"/>
      </w:ins>
    </w:p>
    <w:p w14:paraId="58140CC3" w14:textId="77777777" w:rsidR="00B12B41" w:rsidRPr="00065257" w:rsidRDefault="00B12B41" w:rsidP="00A629DA">
      <w:pPr>
        <w:pStyle w:val="Reftext"/>
        <w:jc w:val="both"/>
        <w:rPr>
          <w:ins w:id="194" w:author="WG 5C-1" w:date="2022-11-15T19:52:00Z"/>
        </w:rPr>
      </w:pPr>
      <w:ins w:id="195" w:author="WG 5C-1" w:date="2022-11-15T19:52:00Z">
        <w:r w:rsidRPr="00065257">
          <w:t>Report ITU-R F.2087 – Requirements for high frequency (HF) radiocommunication systems in the fixed service</w:t>
        </w:r>
      </w:ins>
    </w:p>
    <w:p w14:paraId="143A7B32" w14:textId="77777777" w:rsidR="00B12B41" w:rsidRPr="002723FA" w:rsidRDefault="00B12B41" w:rsidP="00A629DA">
      <w:pPr>
        <w:pStyle w:val="Reftext"/>
        <w:jc w:val="both"/>
        <w:rPr>
          <w:ins w:id="196" w:author="ITU" w:date="2022-11-17T14:01:00Z"/>
        </w:rPr>
      </w:pPr>
      <w:ins w:id="197" w:author="WG 5C-1" w:date="2022-11-15T19:52:00Z">
        <w:r w:rsidRPr="00065257">
          <w:t xml:space="preserve">Report ITU-R F.2484 – Cooperative frequency competition model and the corresponding algorithms and protocols for improving the HF sky-wave electromagnetic </w:t>
        </w:r>
        <w:proofErr w:type="gramStart"/>
        <w:r w:rsidRPr="00065257">
          <w:t>environment</w:t>
        </w:r>
      </w:ins>
      <w:proofErr w:type="gramEnd"/>
    </w:p>
    <w:p w14:paraId="2294E54A" w14:textId="77777777" w:rsidR="00B12B41" w:rsidRPr="00C91295" w:rsidRDefault="00B12B41" w:rsidP="00B12B41">
      <w:pPr>
        <w:tabs>
          <w:tab w:val="clear" w:pos="1134"/>
          <w:tab w:val="clear" w:pos="1871"/>
          <w:tab w:val="clear" w:pos="2268"/>
          <w:tab w:val="left" w:pos="794"/>
          <w:tab w:val="left" w:pos="1191"/>
          <w:tab w:val="left" w:pos="1588"/>
          <w:tab w:val="left" w:pos="1985"/>
        </w:tabs>
        <w:spacing w:before="320"/>
        <w:jc w:val="both"/>
        <w:textAlignment w:val="auto"/>
        <w:rPr>
          <w:lang w:val="en-US"/>
        </w:rPr>
      </w:pPr>
      <w:r w:rsidRPr="00C91295">
        <w:rPr>
          <w:lang w:val="en-US"/>
        </w:rPr>
        <w:t>The ITU-R Radiocommunication Assembly,</w:t>
      </w:r>
    </w:p>
    <w:p w14:paraId="452CFD3B" w14:textId="77777777" w:rsidR="00B12B41" w:rsidRPr="00C91295" w:rsidRDefault="00B12B41" w:rsidP="00B12B41">
      <w:pPr>
        <w:pStyle w:val="Call"/>
        <w:rPr>
          <w:lang w:val="en-US"/>
        </w:rPr>
      </w:pPr>
      <w:r w:rsidRPr="00C91295">
        <w:rPr>
          <w:lang w:val="en-US"/>
        </w:rPr>
        <w:t>considering</w:t>
      </w:r>
    </w:p>
    <w:p w14:paraId="69FBA6DC" w14:textId="77777777" w:rsidR="00B12B41" w:rsidRPr="00C91295" w:rsidRDefault="00B12B41" w:rsidP="002723FA">
      <w:pPr>
        <w:jc w:val="both"/>
      </w:pPr>
      <w:r w:rsidRPr="00DF6993">
        <w:rPr>
          <w:i/>
        </w:rPr>
        <w:t>a)</w:t>
      </w:r>
      <w:r w:rsidRPr="00C91295">
        <w:rPr>
          <w:iCs/>
        </w:rPr>
        <w:tab/>
      </w:r>
      <w:r w:rsidRPr="00C91295">
        <w:t xml:space="preserve">that there is an increasing use of the spectrum in the HF bands by advanced digital </w:t>
      </w:r>
      <w:proofErr w:type="gramStart"/>
      <w:r w:rsidRPr="00C91295">
        <w:t>systems;</w:t>
      </w:r>
      <w:proofErr w:type="gramEnd"/>
    </w:p>
    <w:p w14:paraId="763D2B5F" w14:textId="77777777" w:rsidR="00B12B41" w:rsidRPr="00C91295" w:rsidRDefault="00B12B41" w:rsidP="002723FA">
      <w:pPr>
        <w:jc w:val="both"/>
      </w:pPr>
      <w:r w:rsidRPr="00DF6993">
        <w:rPr>
          <w:i/>
        </w:rPr>
        <w:t>b)</w:t>
      </w:r>
      <w:r w:rsidRPr="00C91295">
        <w:tab/>
        <w:t xml:space="preserve">that such advanced systems are not standardized and may have different operational technical </w:t>
      </w:r>
      <w:proofErr w:type="gramStart"/>
      <w:r w:rsidRPr="00C91295">
        <w:t>characteristics;</w:t>
      </w:r>
      <w:proofErr w:type="gramEnd"/>
    </w:p>
    <w:p w14:paraId="23B5D978" w14:textId="77777777" w:rsidR="00B12B41" w:rsidRDefault="00B12B41" w:rsidP="002723FA">
      <w:pPr>
        <w:jc w:val="both"/>
      </w:pPr>
      <w:r w:rsidRPr="00DF6993">
        <w:rPr>
          <w:i/>
          <w:iCs/>
        </w:rPr>
        <w:t>c)</w:t>
      </w:r>
      <w:r w:rsidRPr="00C91295">
        <w:tab/>
        <w:t xml:space="preserve">that the lack of uniformity, in the arrangement and designation of the channels in multichannel transmitters for long-range circuits operating on frequencies below about 30 MHz, may give rise to certain difficulties when one transmitting station </w:t>
      </w:r>
      <w:proofErr w:type="gramStart"/>
      <w:r w:rsidRPr="00C91295">
        <w:t>has to</w:t>
      </w:r>
      <w:proofErr w:type="gramEnd"/>
      <w:r w:rsidRPr="00C91295">
        <w:t xml:space="preserve"> work with several receiving stations</w:t>
      </w:r>
      <w:ins w:id="198" w:author="Patten, Brian" w:date="2022-11-16T14:19:00Z">
        <w:r>
          <w:t>:</w:t>
        </w:r>
      </w:ins>
      <w:del w:id="199" w:author="Patten, Brian" w:date="2022-11-16T14:19:00Z">
        <w:r w:rsidRPr="00C91295" w:rsidDel="004C4163">
          <w:delText>,</w:delText>
        </w:r>
      </w:del>
    </w:p>
    <w:p w14:paraId="1264911C" w14:textId="77777777" w:rsidR="00B12B41" w:rsidRPr="00196A9A" w:rsidRDefault="00B12B41" w:rsidP="002723FA">
      <w:pPr>
        <w:jc w:val="both"/>
        <w:rPr>
          <w:ins w:id="200" w:author="WG 5C-1" w:date="2022-11-15T19:53:00Z"/>
        </w:rPr>
      </w:pPr>
      <w:ins w:id="201" w:author="WG 5C-1" w:date="2022-11-15T19:53:00Z">
        <w:r w:rsidRPr="00196A9A">
          <w:rPr>
            <w:i/>
            <w:iCs/>
          </w:rPr>
          <w:t>d)</w:t>
        </w:r>
        <w:r w:rsidRPr="00196A9A">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information, should be </w:t>
        </w:r>
        <w:proofErr w:type="gramStart"/>
        <w:r w:rsidRPr="00196A9A">
          <w:t>considered;</w:t>
        </w:r>
        <w:proofErr w:type="gramEnd"/>
        <w:r w:rsidRPr="00196A9A">
          <w:t xml:space="preserve"> </w:t>
        </w:r>
      </w:ins>
    </w:p>
    <w:p w14:paraId="371FA1B6" w14:textId="1F44D84A" w:rsidR="00B12B41" w:rsidRDefault="00B12B41" w:rsidP="002723FA">
      <w:pPr>
        <w:jc w:val="both"/>
        <w:rPr>
          <w:ins w:id="202" w:author="DG 5C-1" w:date="2023-05-09T22:49:00Z"/>
        </w:rPr>
      </w:pPr>
      <w:ins w:id="203" w:author="WG 5C-1" w:date="2022-11-15T19:53:00Z">
        <w:r w:rsidRPr="00196A9A">
          <w:rPr>
            <w:i/>
          </w:rPr>
          <w:t>e)</w:t>
        </w:r>
        <w:r w:rsidRPr="00196A9A">
          <w:tab/>
          <w:t>that such AGILE-HF systems are not standardized in use and may have different operational and technical characteristics</w:t>
        </w:r>
      </w:ins>
      <w:ins w:id="204" w:author="Fernandez Jimenez, Virginia" w:date="2023-05-12T15:31:00Z">
        <w:r>
          <w:t>,</w:t>
        </w:r>
      </w:ins>
    </w:p>
    <w:p w14:paraId="538B81FB" w14:textId="77777777" w:rsidR="00B12B41" w:rsidRPr="00F8380E" w:rsidRDefault="00B12B41" w:rsidP="00B12B41">
      <w:pPr>
        <w:pStyle w:val="Call"/>
        <w:ind w:hanging="425"/>
        <w:rPr>
          <w:ins w:id="205" w:author="DG 5C-1" w:date="2023-05-09T22:49:00Z"/>
        </w:rPr>
      </w:pPr>
      <w:ins w:id="206" w:author="DG 5C-1" w:date="2023-05-09T22:49:00Z">
        <w:r w:rsidRPr="00F8380E">
          <w:t>recognizing</w:t>
        </w:r>
      </w:ins>
    </w:p>
    <w:p w14:paraId="2A06633C" w14:textId="0578257B" w:rsidR="00B12B41" w:rsidRPr="00F8380E" w:rsidRDefault="00B12B41" w:rsidP="002723FA">
      <w:pPr>
        <w:jc w:val="both"/>
        <w:rPr>
          <w:ins w:id="207" w:author="DG 5C-1" w:date="2023-05-09T22:49:00Z"/>
        </w:rPr>
      </w:pPr>
      <w:ins w:id="208" w:author="DG 5C-1" w:date="2023-05-09T22:49:00Z">
        <w:r w:rsidRPr="00F8380E">
          <w:t>that the frequency range 3 to 30 MHz is also allocated to several other services on a primary basis,</w:t>
        </w:r>
      </w:ins>
    </w:p>
    <w:p w14:paraId="5219C199" w14:textId="77777777" w:rsidR="00B12B41" w:rsidRDefault="00B12B41" w:rsidP="00B12B41">
      <w:pPr>
        <w:rPr>
          <w:ins w:id="209" w:author="Fernandez Jimenez, Virginia" w:date="2022-11-17T13:46:00Z"/>
        </w:rPr>
      </w:pPr>
      <w:ins w:id="210" w:author="DG 5C-1" w:date="2023-05-09T22:49:00Z">
        <w:del w:id="211" w:author="5C-Fr" w:date="2023-05-10T10:35:00Z">
          <w:r w:rsidRPr="00F8380E" w:rsidDel="00F8196D">
            <w:rPr>
              <w:i/>
              <w:iCs/>
              <w:rPrChange w:id="212" w:author="5C-Fr" w:date="2023-05-10T10:35:00Z">
                <w:rPr/>
              </w:rPrChange>
            </w:rPr>
            <w:delText>b)</w:delText>
          </w:r>
          <w:r w:rsidRPr="00F8380E" w:rsidDel="00F8196D">
            <w:tab/>
            <w:delText>that those other primary services are used by a variety of different HF systems across all three Regions and that these existing systems and their future development should be protected with regards to emerging wideband HF applications including AGILE HF;</w:delText>
          </w:r>
        </w:del>
      </w:ins>
      <w:ins w:id="213" w:author="5C-Fr" w:date="2023-05-10T10:36:00Z">
        <w:r w:rsidRPr="00F8380E">
          <w:rPr>
            <w:lang w:eastAsia="zh-CN"/>
          </w:rPr>
          <w:t xml:space="preserve"> </w:t>
        </w:r>
      </w:ins>
    </w:p>
    <w:p w14:paraId="4124EB64" w14:textId="77777777" w:rsidR="00B12B41" w:rsidRPr="00C91295" w:rsidRDefault="00B12B41" w:rsidP="00B12B41">
      <w:pPr>
        <w:pStyle w:val="Call"/>
        <w:rPr>
          <w:lang w:val="en-US"/>
        </w:rPr>
      </w:pPr>
      <w:r w:rsidRPr="00C91295">
        <w:rPr>
          <w:lang w:val="en-US"/>
        </w:rPr>
        <w:t>recommends</w:t>
      </w:r>
    </w:p>
    <w:p w14:paraId="56655538" w14:textId="77777777" w:rsidR="002723FA" w:rsidRDefault="00B12B41" w:rsidP="002723FA">
      <w:del w:id="214" w:author="WG 5C-1" w:date="2022-11-15T19:54:00Z">
        <w:r w:rsidRPr="00DF6993" w:rsidDel="00065257">
          <w:delText>1</w:delText>
        </w:r>
      </w:del>
      <w:del w:id="215" w:author="ITU" w:date="2022-11-17T14:02:00Z">
        <w:r w:rsidRPr="00C91295" w:rsidDel="00DF6993">
          <w:tab/>
        </w:r>
      </w:del>
      <w:r w:rsidRPr="00C91295">
        <w:t xml:space="preserve">that the technical and operational characteristics of advanced digital HF systems described in Annex 1 should be considered representative of those systems operating in the HF frequency bands </w:t>
      </w:r>
      <w:del w:id="216" w:author="WG 5C-1" w:date="2022-11-15T19:53:00Z">
        <w:r w:rsidRPr="00F8380E" w:rsidDel="00065257">
          <w:delText xml:space="preserve">up </w:delText>
        </w:r>
      </w:del>
      <w:del w:id="217" w:author="DG 5C-1" w:date="2023-05-09T22:13:00Z">
        <w:r w:rsidRPr="00F8380E" w:rsidDel="00CC4EA9">
          <w:delText>to</w:delText>
        </w:r>
      </w:del>
      <w:ins w:id="218" w:author="WG 5C-1" w:date="2022-11-15T19:53:00Z">
        <w:del w:id="219" w:author="DG 5C-1" w:date="2023-05-09T22:13:00Z">
          <w:r w:rsidRPr="00F8380E" w:rsidDel="00CC4EA9">
            <w:delText>of 3-</w:delText>
          </w:r>
        </w:del>
      </w:ins>
      <w:ins w:id="220" w:author="DG 5C-1" w:date="2023-05-09T22:13:00Z">
        <w:r w:rsidRPr="00F8380E">
          <w:t>from 2 MHz</w:t>
        </w:r>
      </w:ins>
      <w:ins w:id="221" w:author="5C-Fr" w:date="2023-05-10T10:36:00Z">
        <w:r w:rsidR="001D1559" w:rsidRPr="00F8380E">
          <w:rPr>
            <w:rStyle w:val="FootnoteReference"/>
          </w:rPr>
          <w:footnoteReference w:id="3"/>
        </w:r>
      </w:ins>
      <w:ins w:id="226" w:author="DG 5C-1" w:date="2023-05-09T22:13:00Z">
        <w:r w:rsidRPr="00F8380E">
          <w:t xml:space="preserve"> to </w:t>
        </w:r>
      </w:ins>
      <w:r w:rsidRPr="00F8380E">
        <w:t xml:space="preserve">30 MHz for use in sharing </w:t>
      </w:r>
      <w:ins w:id="227" w:author="DG 5C-1" w:date="2023-05-09T22:49:00Z">
        <w:r w:rsidRPr="00F8380E">
          <w:t>and compa</w:t>
        </w:r>
      </w:ins>
      <w:ins w:id="228" w:author="DG 5C-1" w:date="2023-05-09T22:50:00Z">
        <w:r w:rsidRPr="00F8380E">
          <w:t>tibility</w:t>
        </w:r>
        <w:r>
          <w:t xml:space="preserve"> </w:t>
        </w:r>
      </w:ins>
      <w:r w:rsidRPr="00C91295">
        <w:t>studies.</w:t>
      </w:r>
    </w:p>
    <w:p w14:paraId="49406AB3" w14:textId="77777777" w:rsidR="002723FA" w:rsidRDefault="002723FA" w:rsidP="002723FA"/>
    <w:p w14:paraId="3ED10B4A" w14:textId="39278500" w:rsidR="00B12B41" w:rsidRDefault="00B12B41" w:rsidP="00A629DA">
      <w:pPr>
        <w:pStyle w:val="AnnexNo"/>
        <w:rPr>
          <w:ins w:id="229" w:author="Limousin, Catherine" w:date="2023-05-25T11:11:00Z"/>
        </w:rPr>
      </w:pPr>
      <w:bookmarkStart w:id="230" w:name="_Toc135905199"/>
      <w:bookmarkStart w:id="231" w:name="_Toc135905355"/>
      <w:bookmarkStart w:id="232" w:name="_Toc135905512"/>
      <w:r w:rsidRPr="00C91295">
        <w:rPr>
          <w:lang w:val="en-US"/>
        </w:rPr>
        <w:lastRenderedPageBreak/>
        <w:t>Annex 1</w:t>
      </w:r>
      <w:bookmarkEnd w:id="230"/>
      <w:bookmarkEnd w:id="231"/>
      <w:bookmarkEnd w:id="232"/>
      <w:r w:rsidR="002723FA">
        <w:rPr>
          <w:lang w:val="en-US"/>
        </w:rPr>
        <w:br/>
      </w:r>
      <w:r w:rsidR="002723FA">
        <w:rPr>
          <w:lang w:val="en-US"/>
        </w:rPr>
        <w:br/>
      </w:r>
      <w:bookmarkStart w:id="233" w:name="_Toc135905356"/>
      <w:bookmarkStart w:id="234" w:name="_Hlk119434578"/>
      <w:ins w:id="235" w:author="WG 5C-1" w:date="2022-11-15T21:30:00Z">
        <w:r w:rsidRPr="001D1559">
          <w:t>TABLE OF CONTENTS</w:t>
        </w:r>
      </w:ins>
      <w:bookmarkEnd w:id="233"/>
    </w:p>
    <w:p w14:paraId="414495AB" w14:textId="3763A5A4" w:rsidR="002723FA" w:rsidRDefault="002723FA">
      <w:pPr>
        <w:jc w:val="right"/>
        <w:rPr>
          <w:ins w:id="236" w:author="Limousin, Catherine" w:date="2023-05-25T11:11:00Z"/>
        </w:rPr>
        <w:pPrChange w:id="237" w:author="Limousin, Catherine" w:date="2023-05-25T11:11:00Z">
          <w:pPr>
            <w:jc w:val="center"/>
          </w:pPr>
        </w:pPrChange>
      </w:pPr>
      <w:ins w:id="238" w:author="Limousin, Catherine" w:date="2023-05-25T11:11:00Z">
        <w:r w:rsidRPr="002723FA">
          <w:rPr>
            <w:i/>
            <w:iCs/>
            <w:rPrChange w:id="239" w:author="Limousin, Catherine" w:date="2023-05-25T11:11:00Z">
              <w:rPr/>
            </w:rPrChange>
          </w:rPr>
          <w:t>Pages</w:t>
        </w:r>
      </w:ins>
    </w:p>
    <w:p w14:paraId="39CDE0DF" w14:textId="4F9248E0" w:rsidR="002723FA" w:rsidRDefault="002723FA">
      <w:pPr>
        <w:pStyle w:val="TOC1"/>
        <w:tabs>
          <w:tab w:val="clear" w:pos="7938"/>
          <w:tab w:val="left" w:leader="dot" w:pos="8505"/>
        </w:tabs>
        <w:rPr>
          <w:ins w:id="240" w:author="Limousin, Catherine" w:date="2023-05-25T11:11:00Z"/>
          <w:rFonts w:asciiTheme="minorHAnsi" w:eastAsiaTheme="minorEastAsia" w:hAnsiTheme="minorHAnsi" w:cstheme="minorBidi"/>
          <w:noProof/>
          <w:sz w:val="22"/>
          <w:szCs w:val="22"/>
          <w:lang w:val="en-US"/>
        </w:rPr>
        <w:pPrChange w:id="241" w:author="Limousin, Catherine" w:date="2023-05-25T11:11:00Z">
          <w:pPr>
            <w:pStyle w:val="TOC1"/>
          </w:pPr>
        </w:pPrChange>
      </w:pPr>
      <w:ins w:id="242" w:author="Limousin, Catherine" w:date="2023-05-25T11:11:00Z">
        <w:r>
          <w:fldChar w:fldCharType="begin"/>
        </w:r>
        <w:r>
          <w:instrText xml:space="preserve"> TOC \o "1-2" \h \z \t "Annex_No,1,Annex_title,1" </w:instrText>
        </w:r>
      </w:ins>
      <w:r>
        <w:fldChar w:fldCharType="separate"/>
      </w:r>
      <w:ins w:id="243"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"_Toc135905512"</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Annex 1</w:t>
        </w:r>
        <w:r>
          <w:rPr>
            <w:noProof/>
            <w:webHidden/>
          </w:rPr>
          <w:tab/>
        </w:r>
      </w:ins>
      <w:ins w:id="244" w:author="Limousin, Catherine" w:date="2023-05-25T11:12:00Z">
        <w:r>
          <w:rPr>
            <w:noProof/>
            <w:webHidden/>
          </w:rPr>
          <w:tab/>
        </w:r>
      </w:ins>
      <w:ins w:id="245" w:author="Limousin, Catherine" w:date="2023-05-25T11:11:00Z">
        <w:r>
          <w:rPr>
            <w:noProof/>
            <w:webHidden/>
          </w:rPr>
          <w:fldChar w:fldCharType="begin"/>
        </w:r>
        <w:r>
          <w:rPr>
            <w:noProof/>
            <w:webHidden/>
          </w:rPr>
          <w:instrText xml:space="preserve"> PAGEREF _Toc135905512 \h </w:instrText>
        </w:r>
      </w:ins>
      <w:r>
        <w:rPr>
          <w:noProof/>
          <w:webHidden/>
        </w:rPr>
      </w:r>
      <w:r>
        <w:rPr>
          <w:noProof/>
          <w:webHidden/>
        </w:rPr>
        <w:fldChar w:fldCharType="separate"/>
      </w:r>
      <w:ins w:id="246" w:author="Limousin, Catherine" w:date="2023-05-25T11:11:00Z">
        <w:r>
          <w:rPr>
            <w:noProof/>
            <w:webHidden/>
          </w:rPr>
          <w:t>4</w:t>
        </w:r>
        <w:r>
          <w:rPr>
            <w:noProof/>
            <w:webHidden/>
          </w:rPr>
          <w:fldChar w:fldCharType="end"/>
        </w:r>
        <w:r w:rsidRPr="00842DB9">
          <w:rPr>
            <w:rStyle w:val="Hyperlink"/>
            <w:noProof/>
          </w:rPr>
          <w:fldChar w:fldCharType="end"/>
        </w:r>
      </w:ins>
    </w:p>
    <w:p w14:paraId="2A389977" w14:textId="6D64DB62" w:rsidR="002723FA" w:rsidRDefault="002723FA">
      <w:pPr>
        <w:pStyle w:val="TOC1"/>
        <w:tabs>
          <w:tab w:val="clear" w:pos="7938"/>
          <w:tab w:val="left" w:leader="dot" w:pos="8505"/>
        </w:tabs>
        <w:rPr>
          <w:ins w:id="247" w:author="Limousin, Catherine" w:date="2023-05-25T11:11:00Z"/>
          <w:rFonts w:asciiTheme="minorHAnsi" w:eastAsiaTheme="minorEastAsia" w:hAnsiTheme="minorHAnsi" w:cstheme="minorBidi"/>
          <w:noProof/>
          <w:sz w:val="22"/>
          <w:szCs w:val="22"/>
          <w:lang w:val="en-US"/>
        </w:rPr>
        <w:pPrChange w:id="248" w:author="Limousin, Catherine" w:date="2023-05-25T11:11:00Z">
          <w:pPr>
            <w:pStyle w:val="TOC1"/>
          </w:pPr>
        </w:pPrChange>
      </w:pPr>
      <w:ins w:id="249"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"_Toc135905513"</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1</w:t>
        </w:r>
        <w:r>
          <w:rPr>
            <w:rFonts w:asciiTheme="minorHAnsi" w:eastAsiaTheme="minorEastAsia" w:hAnsiTheme="minorHAnsi" w:cstheme="minorBidi"/>
            <w:noProof/>
            <w:sz w:val="22"/>
            <w:szCs w:val="22"/>
            <w:lang w:val="en-US"/>
          </w:rPr>
          <w:tab/>
        </w:r>
        <w:r w:rsidRPr="00842DB9">
          <w:rPr>
            <w:rStyle w:val="Hyperlink"/>
            <w:noProof/>
            <w:lang w:val="en-US"/>
          </w:rPr>
          <w:t>Introduction</w:t>
        </w:r>
        <w:r>
          <w:rPr>
            <w:noProof/>
            <w:webHidden/>
          </w:rPr>
          <w:tab/>
        </w:r>
      </w:ins>
      <w:ins w:id="250" w:author="Limousin, Catherine" w:date="2023-05-25T11:12:00Z">
        <w:r>
          <w:rPr>
            <w:noProof/>
            <w:webHidden/>
          </w:rPr>
          <w:tab/>
        </w:r>
      </w:ins>
      <w:ins w:id="251" w:author="Limousin, Catherine" w:date="2023-05-25T11:11:00Z">
        <w:r>
          <w:rPr>
            <w:noProof/>
            <w:webHidden/>
          </w:rPr>
          <w:fldChar w:fldCharType="begin"/>
        </w:r>
        <w:r>
          <w:rPr>
            <w:noProof/>
            <w:webHidden/>
          </w:rPr>
          <w:instrText xml:space="preserve"> PAGEREF _Toc135905513 \h </w:instrText>
        </w:r>
      </w:ins>
      <w:r>
        <w:rPr>
          <w:noProof/>
          <w:webHidden/>
        </w:rPr>
      </w:r>
      <w:r>
        <w:rPr>
          <w:noProof/>
          <w:webHidden/>
        </w:rPr>
        <w:fldChar w:fldCharType="separate"/>
      </w:r>
      <w:ins w:id="252" w:author="Limousin, Catherine" w:date="2023-05-25T11:11:00Z">
        <w:r>
          <w:rPr>
            <w:noProof/>
            <w:webHidden/>
          </w:rPr>
          <w:t>4</w:t>
        </w:r>
        <w:r>
          <w:rPr>
            <w:noProof/>
            <w:webHidden/>
          </w:rPr>
          <w:fldChar w:fldCharType="end"/>
        </w:r>
        <w:r w:rsidRPr="00842DB9">
          <w:rPr>
            <w:rStyle w:val="Hyperlink"/>
            <w:noProof/>
          </w:rPr>
          <w:fldChar w:fldCharType="end"/>
        </w:r>
      </w:ins>
    </w:p>
    <w:p w14:paraId="58642486" w14:textId="0BEACC9B" w:rsidR="002723FA" w:rsidRDefault="002723FA">
      <w:pPr>
        <w:pStyle w:val="TOC1"/>
        <w:tabs>
          <w:tab w:val="clear" w:pos="7938"/>
          <w:tab w:val="left" w:leader="dot" w:pos="8505"/>
        </w:tabs>
        <w:rPr>
          <w:ins w:id="253" w:author="Limousin, Catherine" w:date="2023-05-25T11:11:00Z"/>
          <w:rFonts w:asciiTheme="minorHAnsi" w:eastAsiaTheme="minorEastAsia" w:hAnsiTheme="minorHAnsi" w:cstheme="minorBidi"/>
          <w:noProof/>
          <w:sz w:val="22"/>
          <w:szCs w:val="22"/>
          <w:lang w:val="en-US"/>
        </w:rPr>
        <w:pPrChange w:id="254" w:author="Limousin, Catherine" w:date="2023-05-25T11:11:00Z">
          <w:pPr>
            <w:pStyle w:val="TOC1"/>
          </w:pPr>
        </w:pPrChange>
      </w:pPr>
      <w:ins w:id="255"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"_Toc135905514"</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2</w:t>
        </w:r>
        <w:r>
          <w:rPr>
            <w:rFonts w:asciiTheme="minorHAnsi" w:eastAsiaTheme="minorEastAsia" w:hAnsiTheme="minorHAnsi" w:cstheme="minorBidi"/>
            <w:noProof/>
            <w:sz w:val="22"/>
            <w:szCs w:val="22"/>
            <w:lang w:val="en-US"/>
          </w:rPr>
          <w:tab/>
        </w:r>
        <w:r w:rsidRPr="00842DB9">
          <w:rPr>
            <w:rStyle w:val="Hyperlink"/>
            <w:noProof/>
            <w:lang w:val="en-US"/>
          </w:rPr>
          <w:t>Wideband modems</w:t>
        </w:r>
        <w:r>
          <w:rPr>
            <w:noProof/>
            <w:webHidden/>
          </w:rPr>
          <w:tab/>
        </w:r>
      </w:ins>
      <w:ins w:id="256" w:author="Limousin, Catherine" w:date="2023-05-25T11:12:00Z">
        <w:r>
          <w:rPr>
            <w:noProof/>
            <w:webHidden/>
          </w:rPr>
          <w:tab/>
        </w:r>
      </w:ins>
      <w:ins w:id="257" w:author="Limousin, Catherine" w:date="2023-05-25T11:11:00Z">
        <w:r>
          <w:rPr>
            <w:noProof/>
            <w:webHidden/>
          </w:rPr>
          <w:fldChar w:fldCharType="begin"/>
        </w:r>
        <w:r>
          <w:rPr>
            <w:noProof/>
            <w:webHidden/>
          </w:rPr>
          <w:instrText xml:space="preserve"> PAGEREF _Toc135905514 \h </w:instrText>
        </w:r>
      </w:ins>
      <w:r>
        <w:rPr>
          <w:noProof/>
          <w:webHidden/>
        </w:rPr>
      </w:r>
      <w:r>
        <w:rPr>
          <w:noProof/>
          <w:webHidden/>
        </w:rPr>
        <w:fldChar w:fldCharType="separate"/>
      </w:r>
      <w:ins w:id="258" w:author="Limousin, Catherine" w:date="2023-05-25T11:11:00Z">
        <w:r>
          <w:rPr>
            <w:noProof/>
            <w:webHidden/>
          </w:rPr>
          <w:t>5</w:t>
        </w:r>
        <w:r>
          <w:rPr>
            <w:noProof/>
            <w:webHidden/>
          </w:rPr>
          <w:fldChar w:fldCharType="end"/>
        </w:r>
        <w:r w:rsidRPr="00842DB9">
          <w:rPr>
            <w:rStyle w:val="Hyperlink"/>
            <w:noProof/>
          </w:rPr>
          <w:fldChar w:fldCharType="end"/>
        </w:r>
      </w:ins>
    </w:p>
    <w:p w14:paraId="14DA0EA9" w14:textId="01FE250D" w:rsidR="002723FA" w:rsidRDefault="002723FA">
      <w:pPr>
        <w:pStyle w:val="TOC2"/>
        <w:tabs>
          <w:tab w:val="clear" w:pos="7938"/>
          <w:tab w:val="left" w:leader="dot" w:pos="8505"/>
        </w:tabs>
        <w:ind w:left="1134"/>
        <w:rPr>
          <w:ins w:id="259" w:author="Limousin, Catherine" w:date="2023-05-25T11:11:00Z"/>
          <w:rFonts w:asciiTheme="minorHAnsi" w:eastAsiaTheme="minorEastAsia" w:hAnsiTheme="minorHAnsi" w:cstheme="minorBidi"/>
          <w:noProof/>
          <w:sz w:val="22"/>
          <w:szCs w:val="22"/>
          <w:lang w:val="en-US"/>
        </w:rPr>
        <w:pPrChange w:id="260" w:author="Limousin, Catherine" w:date="2023-05-25T11:12:00Z">
          <w:pPr>
            <w:pStyle w:val="TOC2"/>
          </w:pPr>
        </w:pPrChange>
      </w:pPr>
      <w:ins w:id="261"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"_Toc135905515"</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2.1</w:t>
        </w:r>
        <w:r>
          <w:rPr>
            <w:rFonts w:asciiTheme="minorHAnsi" w:eastAsiaTheme="minorEastAsia" w:hAnsiTheme="minorHAnsi" w:cstheme="minorBidi"/>
            <w:noProof/>
            <w:sz w:val="22"/>
            <w:szCs w:val="22"/>
            <w:lang w:val="en-US"/>
          </w:rPr>
          <w:tab/>
        </w:r>
        <w:r w:rsidRPr="00842DB9">
          <w:rPr>
            <w:rStyle w:val="Hyperlink"/>
            <w:noProof/>
            <w:lang w:val="en-US"/>
          </w:rPr>
          <w:t>Multichannel approach</w:t>
        </w:r>
        <w:r>
          <w:rPr>
            <w:noProof/>
            <w:webHidden/>
          </w:rPr>
          <w:tab/>
        </w:r>
      </w:ins>
      <w:ins w:id="262" w:author="Limousin, Catherine" w:date="2023-05-25T11:12:00Z">
        <w:r>
          <w:rPr>
            <w:noProof/>
            <w:webHidden/>
          </w:rPr>
          <w:tab/>
        </w:r>
      </w:ins>
      <w:ins w:id="263" w:author="Limousin, Catherine" w:date="2023-05-25T11:11:00Z">
        <w:r>
          <w:rPr>
            <w:noProof/>
            <w:webHidden/>
          </w:rPr>
          <w:fldChar w:fldCharType="begin"/>
        </w:r>
        <w:r>
          <w:rPr>
            <w:noProof/>
            <w:webHidden/>
          </w:rPr>
          <w:instrText xml:space="preserve"> PAGEREF _Toc135905515 \h </w:instrText>
        </w:r>
      </w:ins>
      <w:r>
        <w:rPr>
          <w:noProof/>
          <w:webHidden/>
        </w:rPr>
      </w:r>
      <w:r>
        <w:rPr>
          <w:noProof/>
          <w:webHidden/>
        </w:rPr>
        <w:fldChar w:fldCharType="separate"/>
      </w:r>
      <w:ins w:id="264" w:author="Limousin, Catherine" w:date="2023-05-25T11:11:00Z">
        <w:r>
          <w:rPr>
            <w:noProof/>
            <w:webHidden/>
          </w:rPr>
          <w:t>6</w:t>
        </w:r>
        <w:r>
          <w:rPr>
            <w:noProof/>
            <w:webHidden/>
          </w:rPr>
          <w:fldChar w:fldCharType="end"/>
        </w:r>
        <w:r w:rsidRPr="00842DB9">
          <w:rPr>
            <w:rStyle w:val="Hyperlink"/>
            <w:noProof/>
          </w:rPr>
          <w:fldChar w:fldCharType="end"/>
        </w:r>
      </w:ins>
    </w:p>
    <w:p w14:paraId="0C71250A" w14:textId="0B6F37D3" w:rsidR="002723FA" w:rsidRDefault="002723FA">
      <w:pPr>
        <w:pStyle w:val="TOC2"/>
        <w:tabs>
          <w:tab w:val="clear" w:pos="7938"/>
          <w:tab w:val="left" w:leader="dot" w:pos="8505"/>
        </w:tabs>
        <w:ind w:left="1134"/>
        <w:rPr>
          <w:ins w:id="265" w:author="Limousin, Catherine" w:date="2023-05-25T11:11:00Z"/>
          <w:rFonts w:asciiTheme="minorHAnsi" w:eastAsiaTheme="minorEastAsia" w:hAnsiTheme="minorHAnsi" w:cstheme="minorBidi"/>
          <w:noProof/>
          <w:sz w:val="22"/>
          <w:szCs w:val="22"/>
          <w:lang w:val="en-US"/>
        </w:rPr>
        <w:pPrChange w:id="266" w:author="Limousin, Catherine" w:date="2023-05-25T11:12:00Z">
          <w:pPr>
            <w:pStyle w:val="TOC2"/>
          </w:pPr>
        </w:pPrChange>
      </w:pPr>
      <w:ins w:id="267"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"_Toc135905516"</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2.2</w:t>
        </w:r>
        <w:r>
          <w:rPr>
            <w:rFonts w:asciiTheme="minorHAnsi" w:eastAsiaTheme="minorEastAsia" w:hAnsiTheme="minorHAnsi" w:cstheme="minorBidi"/>
            <w:noProof/>
            <w:sz w:val="22"/>
            <w:szCs w:val="22"/>
            <w:lang w:val="en-US"/>
          </w:rPr>
          <w:tab/>
        </w:r>
        <w:r w:rsidRPr="00842DB9">
          <w:rPr>
            <w:rStyle w:val="Hyperlink"/>
            <w:noProof/>
            <w:lang w:val="en-US"/>
          </w:rPr>
          <w:t>Digital Radio Mondiale (DRM)</w:t>
        </w:r>
        <w:r>
          <w:rPr>
            <w:noProof/>
            <w:webHidden/>
          </w:rPr>
          <w:tab/>
        </w:r>
      </w:ins>
      <w:ins w:id="268" w:author="Limousin, Catherine" w:date="2023-05-25T11:12:00Z">
        <w:r>
          <w:rPr>
            <w:noProof/>
            <w:webHidden/>
          </w:rPr>
          <w:tab/>
        </w:r>
      </w:ins>
      <w:ins w:id="269" w:author="Limousin, Catherine" w:date="2023-05-25T11:11:00Z">
        <w:r>
          <w:rPr>
            <w:noProof/>
            <w:webHidden/>
          </w:rPr>
          <w:fldChar w:fldCharType="begin"/>
        </w:r>
        <w:r>
          <w:rPr>
            <w:noProof/>
            <w:webHidden/>
          </w:rPr>
          <w:instrText xml:space="preserve"> PAGEREF _Toc135905516 \h </w:instrText>
        </w:r>
      </w:ins>
      <w:r>
        <w:rPr>
          <w:noProof/>
          <w:webHidden/>
        </w:rPr>
      </w:r>
      <w:r>
        <w:rPr>
          <w:noProof/>
          <w:webHidden/>
        </w:rPr>
        <w:fldChar w:fldCharType="separate"/>
      </w:r>
      <w:ins w:id="270" w:author="Limousin, Catherine" w:date="2023-05-25T11:11:00Z">
        <w:r>
          <w:rPr>
            <w:noProof/>
            <w:webHidden/>
          </w:rPr>
          <w:t>8</w:t>
        </w:r>
        <w:r>
          <w:rPr>
            <w:noProof/>
            <w:webHidden/>
          </w:rPr>
          <w:fldChar w:fldCharType="end"/>
        </w:r>
        <w:r w:rsidRPr="00842DB9">
          <w:rPr>
            <w:rStyle w:val="Hyperlink"/>
            <w:noProof/>
          </w:rPr>
          <w:fldChar w:fldCharType="end"/>
        </w:r>
      </w:ins>
    </w:p>
    <w:p w14:paraId="6BA6BA96" w14:textId="0A088100" w:rsidR="002723FA" w:rsidRDefault="002723FA">
      <w:pPr>
        <w:pStyle w:val="TOC1"/>
        <w:tabs>
          <w:tab w:val="clear" w:pos="7938"/>
          <w:tab w:val="left" w:leader="dot" w:pos="8505"/>
        </w:tabs>
        <w:rPr>
          <w:ins w:id="271" w:author="Limousin, Catherine" w:date="2023-05-25T11:11:00Z"/>
          <w:rFonts w:asciiTheme="minorHAnsi" w:eastAsiaTheme="minorEastAsia" w:hAnsiTheme="minorHAnsi" w:cstheme="minorBidi"/>
          <w:noProof/>
          <w:sz w:val="22"/>
          <w:szCs w:val="22"/>
          <w:lang w:val="en-US"/>
        </w:rPr>
        <w:pPrChange w:id="272" w:author="Limousin, Catherine" w:date="2023-05-25T11:11:00Z">
          <w:pPr>
            <w:pStyle w:val="TOC1"/>
          </w:pPr>
        </w:pPrChange>
      </w:pPr>
      <w:ins w:id="273"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"_Toc135905517"</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3</w:t>
        </w:r>
        <w:r>
          <w:rPr>
            <w:rFonts w:asciiTheme="minorHAnsi" w:eastAsiaTheme="minorEastAsia" w:hAnsiTheme="minorHAnsi" w:cstheme="minorBidi"/>
            <w:noProof/>
            <w:sz w:val="22"/>
            <w:szCs w:val="22"/>
            <w:lang w:val="en-US"/>
          </w:rPr>
          <w:tab/>
        </w:r>
        <w:r w:rsidRPr="00842DB9">
          <w:rPr>
            <w:rStyle w:val="Hyperlink"/>
            <w:noProof/>
            <w:lang w:val="en-US"/>
          </w:rPr>
          <w:t>Networked systems</w:t>
        </w:r>
        <w:r>
          <w:rPr>
            <w:noProof/>
            <w:webHidden/>
          </w:rPr>
          <w:tab/>
        </w:r>
      </w:ins>
      <w:ins w:id="274" w:author="Limousin, Catherine" w:date="2023-05-25T11:12:00Z">
        <w:r>
          <w:rPr>
            <w:noProof/>
            <w:webHidden/>
          </w:rPr>
          <w:tab/>
        </w:r>
      </w:ins>
      <w:ins w:id="275" w:author="Limousin, Catherine" w:date="2023-05-25T11:11:00Z">
        <w:r>
          <w:rPr>
            <w:noProof/>
            <w:webHidden/>
          </w:rPr>
          <w:fldChar w:fldCharType="begin"/>
        </w:r>
        <w:r>
          <w:rPr>
            <w:noProof/>
            <w:webHidden/>
          </w:rPr>
          <w:instrText xml:space="preserve"> PAGEREF _Toc135905517 \h </w:instrText>
        </w:r>
      </w:ins>
      <w:r>
        <w:rPr>
          <w:noProof/>
          <w:webHidden/>
        </w:rPr>
      </w:r>
      <w:r>
        <w:rPr>
          <w:noProof/>
          <w:webHidden/>
        </w:rPr>
        <w:fldChar w:fldCharType="separate"/>
      </w:r>
      <w:ins w:id="276" w:author="Limousin, Catherine" w:date="2023-05-25T11:11:00Z">
        <w:r>
          <w:rPr>
            <w:noProof/>
            <w:webHidden/>
          </w:rPr>
          <w:t>9</w:t>
        </w:r>
        <w:r>
          <w:rPr>
            <w:noProof/>
            <w:webHidden/>
          </w:rPr>
          <w:fldChar w:fldCharType="end"/>
        </w:r>
        <w:r w:rsidRPr="00842DB9">
          <w:rPr>
            <w:rStyle w:val="Hyperlink"/>
            <w:noProof/>
          </w:rPr>
          <w:fldChar w:fldCharType="end"/>
        </w:r>
      </w:ins>
    </w:p>
    <w:p w14:paraId="7650F10B" w14:textId="1E08C76D" w:rsidR="002723FA" w:rsidRDefault="002723FA">
      <w:pPr>
        <w:pStyle w:val="TOC2"/>
        <w:tabs>
          <w:tab w:val="clear" w:pos="7938"/>
          <w:tab w:val="left" w:leader="dot" w:pos="8505"/>
        </w:tabs>
        <w:ind w:left="1134"/>
        <w:rPr>
          <w:ins w:id="277" w:author="Limousin, Catherine" w:date="2023-05-25T11:11:00Z"/>
          <w:rFonts w:asciiTheme="minorHAnsi" w:eastAsiaTheme="minorEastAsia" w:hAnsiTheme="minorHAnsi" w:cstheme="minorBidi"/>
          <w:noProof/>
          <w:sz w:val="22"/>
          <w:szCs w:val="22"/>
          <w:lang w:val="en-US"/>
        </w:rPr>
        <w:pPrChange w:id="278" w:author="Limousin, Catherine" w:date="2023-05-25T11:12:00Z">
          <w:pPr>
            <w:pStyle w:val="TOC2"/>
          </w:pPr>
        </w:pPrChange>
      </w:pPr>
      <w:ins w:id="279"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"_Toc135905518"</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3.1</w:t>
        </w:r>
        <w:r>
          <w:rPr>
            <w:rFonts w:asciiTheme="minorHAnsi" w:eastAsiaTheme="minorEastAsia" w:hAnsiTheme="minorHAnsi" w:cstheme="minorBidi"/>
            <w:noProof/>
            <w:sz w:val="22"/>
            <w:szCs w:val="22"/>
            <w:lang w:val="en-US"/>
          </w:rPr>
          <w:tab/>
        </w:r>
        <w:r w:rsidRPr="00842DB9">
          <w:rPr>
            <w:rStyle w:val="Hyperlink"/>
            <w:noProof/>
            <w:lang w:val="en-US"/>
          </w:rPr>
          <w:t>AGILE HF Networks</w:t>
        </w:r>
        <w:r>
          <w:rPr>
            <w:noProof/>
            <w:webHidden/>
          </w:rPr>
          <w:tab/>
        </w:r>
      </w:ins>
      <w:ins w:id="280" w:author="Limousin, Catherine" w:date="2023-05-25T11:12:00Z">
        <w:r>
          <w:rPr>
            <w:noProof/>
            <w:webHidden/>
          </w:rPr>
          <w:tab/>
        </w:r>
      </w:ins>
      <w:ins w:id="281" w:author="Limousin, Catherine" w:date="2023-05-25T11:11:00Z">
        <w:r>
          <w:rPr>
            <w:noProof/>
            <w:webHidden/>
          </w:rPr>
          <w:fldChar w:fldCharType="begin"/>
        </w:r>
        <w:r>
          <w:rPr>
            <w:noProof/>
            <w:webHidden/>
          </w:rPr>
          <w:instrText xml:space="preserve"> PAGEREF _Toc135905518 \h </w:instrText>
        </w:r>
      </w:ins>
      <w:r>
        <w:rPr>
          <w:noProof/>
          <w:webHidden/>
        </w:rPr>
      </w:r>
      <w:r>
        <w:rPr>
          <w:noProof/>
          <w:webHidden/>
        </w:rPr>
        <w:fldChar w:fldCharType="separate"/>
      </w:r>
      <w:ins w:id="282" w:author="Limousin, Catherine" w:date="2023-05-25T11:11:00Z">
        <w:r>
          <w:rPr>
            <w:noProof/>
            <w:webHidden/>
          </w:rPr>
          <w:t>9</w:t>
        </w:r>
        <w:r>
          <w:rPr>
            <w:noProof/>
            <w:webHidden/>
          </w:rPr>
          <w:fldChar w:fldCharType="end"/>
        </w:r>
        <w:r w:rsidRPr="00842DB9">
          <w:rPr>
            <w:rStyle w:val="Hyperlink"/>
            <w:noProof/>
          </w:rPr>
          <w:fldChar w:fldCharType="end"/>
        </w:r>
      </w:ins>
    </w:p>
    <w:p w14:paraId="1A3C2A36" w14:textId="5046B851" w:rsidR="002723FA" w:rsidRDefault="002723FA">
      <w:pPr>
        <w:pStyle w:val="TOC1"/>
        <w:tabs>
          <w:tab w:val="clear" w:pos="7938"/>
          <w:tab w:val="left" w:leader="dot" w:pos="8505"/>
        </w:tabs>
        <w:rPr>
          <w:ins w:id="283" w:author="Limousin, Catherine" w:date="2023-05-25T11:11:00Z"/>
          <w:rFonts w:asciiTheme="minorHAnsi" w:eastAsiaTheme="minorEastAsia" w:hAnsiTheme="minorHAnsi" w:cstheme="minorBidi"/>
          <w:noProof/>
          <w:sz w:val="22"/>
          <w:szCs w:val="22"/>
          <w:lang w:val="en-US"/>
        </w:rPr>
        <w:pPrChange w:id="284" w:author="Limousin, Catherine" w:date="2023-05-25T11:11:00Z">
          <w:pPr>
            <w:pStyle w:val="TOC1"/>
          </w:pPr>
        </w:pPrChange>
      </w:pPr>
      <w:ins w:id="285"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"_Toc135905519"</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4</w:t>
        </w:r>
        <w:r>
          <w:rPr>
            <w:rFonts w:asciiTheme="minorHAnsi" w:eastAsiaTheme="minorEastAsia" w:hAnsiTheme="minorHAnsi" w:cstheme="minorBidi"/>
            <w:noProof/>
            <w:sz w:val="22"/>
            <w:szCs w:val="22"/>
            <w:lang w:val="en-US"/>
          </w:rPr>
          <w:tab/>
        </w:r>
        <w:r w:rsidRPr="00842DB9">
          <w:rPr>
            <w:rStyle w:val="Hyperlink"/>
            <w:noProof/>
            <w:lang w:val="en-US"/>
          </w:rPr>
          <w:t>Multicast technologies</w:t>
        </w:r>
        <w:r>
          <w:rPr>
            <w:noProof/>
            <w:webHidden/>
          </w:rPr>
          <w:tab/>
        </w:r>
      </w:ins>
      <w:ins w:id="286" w:author="Limousin, Catherine" w:date="2023-05-25T11:12:00Z">
        <w:r>
          <w:rPr>
            <w:noProof/>
            <w:webHidden/>
          </w:rPr>
          <w:tab/>
        </w:r>
      </w:ins>
      <w:ins w:id="287" w:author="Limousin, Catherine" w:date="2023-05-25T11:11:00Z">
        <w:r>
          <w:rPr>
            <w:noProof/>
            <w:webHidden/>
          </w:rPr>
          <w:fldChar w:fldCharType="begin"/>
        </w:r>
        <w:r>
          <w:rPr>
            <w:noProof/>
            <w:webHidden/>
          </w:rPr>
          <w:instrText xml:space="preserve"> PAGEREF _Toc135905519 \h </w:instrText>
        </w:r>
      </w:ins>
      <w:r>
        <w:rPr>
          <w:noProof/>
          <w:webHidden/>
        </w:rPr>
      </w:r>
      <w:r>
        <w:rPr>
          <w:noProof/>
          <w:webHidden/>
        </w:rPr>
        <w:fldChar w:fldCharType="separate"/>
      </w:r>
      <w:ins w:id="288" w:author="Limousin, Catherine" w:date="2023-05-25T11:11:00Z">
        <w:r>
          <w:rPr>
            <w:noProof/>
            <w:webHidden/>
          </w:rPr>
          <w:t>11</w:t>
        </w:r>
        <w:r>
          <w:rPr>
            <w:noProof/>
            <w:webHidden/>
          </w:rPr>
          <w:fldChar w:fldCharType="end"/>
        </w:r>
        <w:r w:rsidRPr="00842DB9">
          <w:rPr>
            <w:rStyle w:val="Hyperlink"/>
            <w:noProof/>
          </w:rPr>
          <w:fldChar w:fldCharType="end"/>
        </w:r>
      </w:ins>
    </w:p>
    <w:p w14:paraId="112C0CCC" w14:textId="46571E08" w:rsidR="002723FA" w:rsidRDefault="002723FA">
      <w:pPr>
        <w:pStyle w:val="TOC2"/>
        <w:tabs>
          <w:tab w:val="clear" w:pos="7938"/>
          <w:tab w:val="left" w:leader="dot" w:pos="8505"/>
        </w:tabs>
        <w:ind w:left="1134"/>
        <w:rPr>
          <w:ins w:id="289" w:author="Limousin, Catherine" w:date="2023-05-25T11:11:00Z"/>
          <w:rFonts w:asciiTheme="minorHAnsi" w:eastAsiaTheme="minorEastAsia" w:hAnsiTheme="minorHAnsi" w:cstheme="minorBidi"/>
          <w:noProof/>
          <w:sz w:val="22"/>
          <w:szCs w:val="22"/>
          <w:lang w:val="en-US"/>
        </w:rPr>
        <w:pPrChange w:id="290" w:author="Limousin, Catherine" w:date="2023-05-25T11:12:00Z">
          <w:pPr>
            <w:pStyle w:val="TOC2"/>
          </w:pPr>
        </w:pPrChange>
      </w:pPr>
      <w:ins w:id="291"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"_Toc135905520"</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 xml:space="preserve">4.1 </w:t>
        </w:r>
        <w:r>
          <w:rPr>
            <w:rFonts w:asciiTheme="minorHAnsi" w:eastAsiaTheme="minorEastAsia" w:hAnsiTheme="minorHAnsi" w:cstheme="minorBidi"/>
            <w:noProof/>
            <w:sz w:val="22"/>
            <w:szCs w:val="22"/>
            <w:lang w:val="en-US"/>
          </w:rPr>
          <w:tab/>
        </w:r>
        <w:r w:rsidRPr="00842DB9">
          <w:rPr>
            <w:rStyle w:val="Hyperlink"/>
            <w:noProof/>
            <w:lang w:val="en-US"/>
          </w:rPr>
          <w:t>Time Division Multiple Access (TDMA)</w:t>
        </w:r>
        <w:r>
          <w:rPr>
            <w:noProof/>
            <w:webHidden/>
          </w:rPr>
          <w:tab/>
        </w:r>
      </w:ins>
      <w:ins w:id="292" w:author="Limousin, Catherine" w:date="2023-05-25T11:12:00Z">
        <w:r>
          <w:rPr>
            <w:noProof/>
            <w:webHidden/>
          </w:rPr>
          <w:tab/>
        </w:r>
      </w:ins>
      <w:ins w:id="293" w:author="Limousin, Catherine" w:date="2023-05-25T11:11:00Z">
        <w:r>
          <w:rPr>
            <w:noProof/>
            <w:webHidden/>
          </w:rPr>
          <w:fldChar w:fldCharType="begin"/>
        </w:r>
        <w:r>
          <w:rPr>
            <w:noProof/>
            <w:webHidden/>
          </w:rPr>
          <w:instrText xml:space="preserve"> PAGEREF _Toc135905520 \h </w:instrText>
        </w:r>
      </w:ins>
      <w:r>
        <w:rPr>
          <w:noProof/>
          <w:webHidden/>
        </w:rPr>
      </w:r>
      <w:r>
        <w:rPr>
          <w:noProof/>
          <w:webHidden/>
        </w:rPr>
        <w:fldChar w:fldCharType="separate"/>
      </w:r>
      <w:ins w:id="294" w:author="Limousin, Catherine" w:date="2023-05-25T11:11:00Z">
        <w:r>
          <w:rPr>
            <w:noProof/>
            <w:webHidden/>
          </w:rPr>
          <w:t>11</w:t>
        </w:r>
        <w:r>
          <w:rPr>
            <w:noProof/>
            <w:webHidden/>
          </w:rPr>
          <w:fldChar w:fldCharType="end"/>
        </w:r>
        <w:r w:rsidRPr="00842DB9">
          <w:rPr>
            <w:rStyle w:val="Hyperlink"/>
            <w:noProof/>
          </w:rPr>
          <w:fldChar w:fldCharType="end"/>
        </w:r>
      </w:ins>
    </w:p>
    <w:p w14:paraId="61F3A3E8" w14:textId="58B164DC" w:rsidR="002723FA" w:rsidRDefault="002723FA">
      <w:pPr>
        <w:pStyle w:val="TOC2"/>
        <w:tabs>
          <w:tab w:val="clear" w:pos="7938"/>
          <w:tab w:val="left" w:leader="dot" w:pos="8505"/>
        </w:tabs>
        <w:ind w:left="1134"/>
        <w:rPr>
          <w:ins w:id="295" w:author="Limousin, Catherine" w:date="2023-05-25T11:11:00Z"/>
          <w:rFonts w:asciiTheme="minorHAnsi" w:eastAsiaTheme="minorEastAsia" w:hAnsiTheme="minorHAnsi" w:cstheme="minorBidi"/>
          <w:noProof/>
          <w:sz w:val="22"/>
          <w:szCs w:val="22"/>
          <w:lang w:val="en-US"/>
        </w:rPr>
        <w:pPrChange w:id="296" w:author="Limousin, Catherine" w:date="2023-05-25T11:12:00Z">
          <w:pPr>
            <w:pStyle w:val="TOC2"/>
          </w:pPr>
        </w:pPrChange>
      </w:pPr>
      <w:ins w:id="297"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"_Toc135905521"</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 xml:space="preserve">4.2 </w:t>
        </w:r>
        <w:r>
          <w:rPr>
            <w:rFonts w:asciiTheme="minorHAnsi" w:eastAsiaTheme="minorEastAsia" w:hAnsiTheme="minorHAnsi" w:cstheme="minorBidi"/>
            <w:noProof/>
            <w:sz w:val="22"/>
            <w:szCs w:val="22"/>
            <w:lang w:val="en-US"/>
          </w:rPr>
          <w:tab/>
        </w:r>
        <w:r w:rsidRPr="00842DB9">
          <w:rPr>
            <w:rStyle w:val="Hyperlink"/>
            <w:noProof/>
            <w:lang w:val="en-US"/>
          </w:rPr>
          <w:t>Carrier Sense Multiple Access (CSMA)</w:t>
        </w:r>
        <w:r>
          <w:rPr>
            <w:noProof/>
            <w:webHidden/>
          </w:rPr>
          <w:tab/>
        </w:r>
      </w:ins>
      <w:ins w:id="298" w:author="Limousin, Catherine" w:date="2023-05-25T11:12:00Z">
        <w:r>
          <w:rPr>
            <w:noProof/>
            <w:webHidden/>
          </w:rPr>
          <w:tab/>
        </w:r>
      </w:ins>
      <w:ins w:id="299" w:author="Limousin, Catherine" w:date="2023-05-25T11:11:00Z">
        <w:r>
          <w:rPr>
            <w:noProof/>
            <w:webHidden/>
          </w:rPr>
          <w:fldChar w:fldCharType="begin"/>
        </w:r>
        <w:r>
          <w:rPr>
            <w:noProof/>
            <w:webHidden/>
          </w:rPr>
          <w:instrText xml:space="preserve"> PAGEREF _Toc135905521 \h </w:instrText>
        </w:r>
      </w:ins>
      <w:r>
        <w:rPr>
          <w:noProof/>
          <w:webHidden/>
        </w:rPr>
      </w:r>
      <w:r>
        <w:rPr>
          <w:noProof/>
          <w:webHidden/>
        </w:rPr>
        <w:fldChar w:fldCharType="separate"/>
      </w:r>
      <w:ins w:id="300" w:author="Limousin, Catherine" w:date="2023-05-25T11:11:00Z">
        <w:r>
          <w:rPr>
            <w:noProof/>
            <w:webHidden/>
          </w:rPr>
          <w:t>11</w:t>
        </w:r>
        <w:r>
          <w:rPr>
            <w:noProof/>
            <w:webHidden/>
          </w:rPr>
          <w:fldChar w:fldCharType="end"/>
        </w:r>
        <w:r w:rsidRPr="00842DB9">
          <w:rPr>
            <w:rStyle w:val="Hyperlink"/>
            <w:noProof/>
          </w:rPr>
          <w:fldChar w:fldCharType="end"/>
        </w:r>
      </w:ins>
    </w:p>
    <w:p w14:paraId="5AE3E527" w14:textId="4AB00822" w:rsidR="002723FA" w:rsidRDefault="002723FA">
      <w:pPr>
        <w:pStyle w:val="TOC2"/>
        <w:tabs>
          <w:tab w:val="clear" w:pos="7938"/>
          <w:tab w:val="left" w:leader="dot" w:pos="8505"/>
        </w:tabs>
        <w:ind w:left="1134"/>
        <w:rPr>
          <w:ins w:id="301" w:author="Limousin, Catherine" w:date="2023-05-25T11:11:00Z"/>
          <w:rFonts w:asciiTheme="minorHAnsi" w:eastAsiaTheme="minorEastAsia" w:hAnsiTheme="minorHAnsi" w:cstheme="minorBidi"/>
          <w:noProof/>
          <w:sz w:val="22"/>
          <w:szCs w:val="22"/>
          <w:lang w:val="en-US"/>
        </w:rPr>
        <w:pPrChange w:id="302" w:author="Limousin, Catherine" w:date="2023-05-25T11:12:00Z">
          <w:pPr>
            <w:pStyle w:val="TOC2"/>
          </w:pPr>
        </w:pPrChange>
      </w:pPr>
      <w:ins w:id="303"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"_Toc135905522"</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4.3</w:t>
        </w:r>
        <w:r>
          <w:rPr>
            <w:rFonts w:asciiTheme="minorHAnsi" w:eastAsiaTheme="minorEastAsia" w:hAnsiTheme="minorHAnsi" w:cstheme="minorBidi"/>
            <w:noProof/>
            <w:sz w:val="22"/>
            <w:szCs w:val="22"/>
            <w:lang w:val="en-US"/>
          </w:rPr>
          <w:tab/>
        </w:r>
        <w:r w:rsidRPr="00842DB9">
          <w:rPr>
            <w:rStyle w:val="Hyperlink"/>
            <w:noProof/>
            <w:lang w:val="en-US"/>
          </w:rPr>
          <w:t>Token passing protocols</w:t>
        </w:r>
        <w:r>
          <w:rPr>
            <w:noProof/>
            <w:webHidden/>
          </w:rPr>
          <w:tab/>
        </w:r>
      </w:ins>
      <w:ins w:id="304" w:author="Limousin, Catherine" w:date="2023-05-25T11:12:00Z">
        <w:r>
          <w:rPr>
            <w:noProof/>
            <w:webHidden/>
          </w:rPr>
          <w:tab/>
        </w:r>
      </w:ins>
      <w:ins w:id="305" w:author="Limousin, Catherine" w:date="2023-05-25T11:11:00Z">
        <w:r>
          <w:rPr>
            <w:noProof/>
            <w:webHidden/>
          </w:rPr>
          <w:fldChar w:fldCharType="begin"/>
        </w:r>
        <w:r>
          <w:rPr>
            <w:noProof/>
            <w:webHidden/>
          </w:rPr>
          <w:instrText xml:space="preserve"> PAGEREF _Toc135905522 \h </w:instrText>
        </w:r>
      </w:ins>
      <w:r>
        <w:rPr>
          <w:noProof/>
          <w:webHidden/>
        </w:rPr>
      </w:r>
      <w:r>
        <w:rPr>
          <w:noProof/>
          <w:webHidden/>
        </w:rPr>
        <w:fldChar w:fldCharType="separate"/>
      </w:r>
      <w:ins w:id="306" w:author="Limousin, Catherine" w:date="2023-05-25T11:11:00Z">
        <w:r>
          <w:rPr>
            <w:noProof/>
            <w:webHidden/>
          </w:rPr>
          <w:t>11</w:t>
        </w:r>
        <w:r>
          <w:rPr>
            <w:noProof/>
            <w:webHidden/>
          </w:rPr>
          <w:fldChar w:fldCharType="end"/>
        </w:r>
        <w:r w:rsidRPr="00842DB9">
          <w:rPr>
            <w:rStyle w:val="Hyperlink"/>
            <w:noProof/>
          </w:rPr>
          <w:fldChar w:fldCharType="end"/>
        </w:r>
      </w:ins>
    </w:p>
    <w:p w14:paraId="73DAFC41" w14:textId="7D90016D" w:rsidR="002723FA" w:rsidRDefault="002723FA">
      <w:pPr>
        <w:pStyle w:val="TOC1"/>
        <w:tabs>
          <w:tab w:val="clear" w:pos="7938"/>
          <w:tab w:val="left" w:leader="dot" w:pos="8505"/>
        </w:tabs>
        <w:rPr>
          <w:ins w:id="307" w:author="Limousin, Catherine" w:date="2023-05-25T11:11:00Z"/>
          <w:rFonts w:asciiTheme="minorHAnsi" w:eastAsiaTheme="minorEastAsia" w:hAnsiTheme="minorHAnsi" w:cstheme="minorBidi"/>
          <w:noProof/>
          <w:sz w:val="22"/>
          <w:szCs w:val="22"/>
          <w:lang w:val="en-US"/>
        </w:rPr>
        <w:pPrChange w:id="308" w:author="Limousin, Catherine" w:date="2023-05-25T11:11:00Z">
          <w:pPr>
            <w:pStyle w:val="TOC1"/>
          </w:pPr>
        </w:pPrChange>
      </w:pPr>
      <w:ins w:id="309"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"_Toc135905523"</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5</w:t>
        </w:r>
        <w:r>
          <w:rPr>
            <w:rFonts w:asciiTheme="minorHAnsi" w:eastAsiaTheme="minorEastAsia" w:hAnsiTheme="minorHAnsi" w:cstheme="minorBidi"/>
            <w:noProof/>
            <w:sz w:val="22"/>
            <w:szCs w:val="22"/>
            <w:lang w:val="en-US"/>
          </w:rPr>
          <w:tab/>
        </w:r>
        <w:r w:rsidRPr="00842DB9">
          <w:rPr>
            <w:rStyle w:val="Hyperlink"/>
            <w:noProof/>
            <w:lang w:val="en-US"/>
          </w:rPr>
          <w:t>Summary</w:t>
        </w:r>
        <w:r>
          <w:rPr>
            <w:noProof/>
            <w:webHidden/>
          </w:rPr>
          <w:tab/>
        </w:r>
      </w:ins>
      <w:ins w:id="310" w:author="Limousin, Catherine" w:date="2023-05-25T11:12:00Z">
        <w:r>
          <w:rPr>
            <w:noProof/>
            <w:webHidden/>
          </w:rPr>
          <w:tab/>
        </w:r>
      </w:ins>
      <w:ins w:id="311" w:author="Limousin, Catherine" w:date="2023-05-25T11:11:00Z">
        <w:r>
          <w:rPr>
            <w:noProof/>
            <w:webHidden/>
          </w:rPr>
          <w:fldChar w:fldCharType="begin"/>
        </w:r>
        <w:r>
          <w:rPr>
            <w:noProof/>
            <w:webHidden/>
          </w:rPr>
          <w:instrText xml:space="preserve"> PAGEREF _Toc135905523 \h </w:instrText>
        </w:r>
      </w:ins>
      <w:r>
        <w:rPr>
          <w:noProof/>
          <w:webHidden/>
        </w:rPr>
      </w:r>
      <w:r>
        <w:rPr>
          <w:noProof/>
          <w:webHidden/>
        </w:rPr>
        <w:fldChar w:fldCharType="separate"/>
      </w:r>
      <w:ins w:id="312" w:author="Limousin, Catherine" w:date="2023-05-25T11:11:00Z">
        <w:r>
          <w:rPr>
            <w:noProof/>
            <w:webHidden/>
          </w:rPr>
          <w:t>14</w:t>
        </w:r>
        <w:r>
          <w:rPr>
            <w:noProof/>
            <w:webHidden/>
          </w:rPr>
          <w:fldChar w:fldCharType="end"/>
        </w:r>
        <w:r w:rsidRPr="00842DB9">
          <w:rPr>
            <w:rStyle w:val="Hyperlink"/>
            <w:noProof/>
          </w:rPr>
          <w:fldChar w:fldCharType="end"/>
        </w:r>
      </w:ins>
    </w:p>
    <w:p w14:paraId="7978A8AB" w14:textId="296EC1D8" w:rsidR="002723FA" w:rsidRDefault="002723FA">
      <w:pPr>
        <w:pStyle w:val="TOC1"/>
        <w:tabs>
          <w:tab w:val="clear" w:pos="7938"/>
          <w:tab w:val="left" w:leader="dot" w:pos="8505"/>
        </w:tabs>
        <w:rPr>
          <w:ins w:id="313" w:author="Limousin, Catherine" w:date="2023-05-25T11:11:00Z"/>
          <w:rFonts w:asciiTheme="minorHAnsi" w:eastAsiaTheme="minorEastAsia" w:hAnsiTheme="minorHAnsi" w:cstheme="minorBidi"/>
          <w:noProof/>
          <w:sz w:val="22"/>
          <w:szCs w:val="22"/>
          <w:lang w:val="en-US"/>
        </w:rPr>
        <w:pPrChange w:id="314" w:author="Limousin, Catherine" w:date="2023-05-25T11:11:00Z">
          <w:pPr>
            <w:pStyle w:val="TOC1"/>
          </w:pPr>
        </w:pPrChange>
      </w:pPr>
      <w:ins w:id="315"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"_Toc135905524"</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rPr>
          <w:t xml:space="preserve">Attachment </w:t>
        </w:r>
        <w:r w:rsidR="00A629DA" w:rsidRPr="00842DB9">
          <w:rPr>
            <w:rStyle w:val="Hyperlink"/>
            <w:noProof/>
          </w:rPr>
          <w:t xml:space="preserve">of </w:t>
        </w:r>
        <w:r w:rsidR="00160095" w:rsidRPr="00842DB9">
          <w:rPr>
            <w:rStyle w:val="Hyperlink"/>
            <w:noProof/>
          </w:rPr>
          <w:t xml:space="preserve">Annex </w:t>
        </w:r>
        <w:r w:rsidRPr="00842DB9">
          <w:rPr>
            <w:rStyle w:val="Hyperlink"/>
            <w:noProof/>
          </w:rPr>
          <w:t>1</w:t>
        </w:r>
        <w:r w:rsidRPr="00842DB9">
          <w:rPr>
            <w:rStyle w:val="Hyperlink"/>
            <w:noProof/>
          </w:rPr>
          <w:fldChar w:fldCharType="end"/>
        </w:r>
      </w:ins>
      <w:ins w:id="316" w:author="Limousin, Catherine" w:date="2023-05-25T11:12:00Z">
        <w:r>
          <w:rPr>
            <w:rStyle w:val="Hyperlink"/>
            <w:noProof/>
          </w:rPr>
          <w:t xml:space="preserve"> – </w:t>
        </w:r>
      </w:ins>
      <w:ins w:id="317" w:author="USA" w:date="2024-03-05T14:58:00Z">
        <w:r w:rsidR="0008249B" w:rsidRPr="0008249B">
          <w:rPr>
            <w:rStyle w:val="Hyperlink"/>
            <w:noProof/>
          </w:rPr>
          <w:t>Characteristics for ISB, Contiguous and Non-Contiguous SSB channels.</w:t>
        </w:r>
      </w:ins>
      <w:ins w:id="318" w:author="Limousin, Catherine" w:date="2023-05-25T11:11:00Z">
        <w:del w:id="319" w:author="USA" w:date="2024-03-05T14:58:00Z">
          <w:r w:rsidRPr="00286C7C" w:rsidDel="0008249B">
            <w:rPr>
              <w:rStyle w:val="Hyperlink"/>
              <w:noProof/>
            </w:rPr>
            <w:delText>HF, advanced Digital</w:delText>
          </w:r>
        </w:del>
        <w:del w:id="320" w:author="USA" w:date="2024-03-05T14:57:00Z">
          <w:r w:rsidRPr="00286C7C" w:rsidDel="0008249B">
            <w:rPr>
              <w:rStyle w:val="Hyperlink"/>
              <w:noProof/>
            </w:rPr>
            <w:delText xml:space="preserve"> HF, and AGILE-HF, technical characteri</w:delText>
          </w:r>
          <w:r w:rsidRPr="00286C7C" w:rsidDel="0008249B">
            <w:rPr>
              <w:rStyle w:val="Hyperlink"/>
              <w:noProof/>
              <w:highlight w:val="yellow"/>
              <w:rPrChange w:id="321" w:author="USA" w:date="2024-03-29T09:22:00Z" w16du:dateUtc="2024-03-29T13:22:00Z">
                <w:rPr>
                  <w:rStyle w:val="Hyperlink"/>
                  <w:noProof/>
                </w:rPr>
              </w:rPrChange>
            </w:rPr>
            <w:delText>stics</w:delText>
          </w:r>
        </w:del>
        <w:r>
          <w:rPr>
            <w:noProof/>
            <w:webHidden/>
          </w:rPr>
          <w:tab/>
        </w:r>
        <w:del w:id="322" w:author="USA" w:date="2024-03-29T09:23:00Z" w16du:dateUtc="2024-03-29T13:23:00Z">
          <w:r w:rsidRPr="0008249B" w:rsidDel="00286C7C">
            <w:rPr>
              <w:noProof/>
              <w:webHidden/>
              <w:highlight w:val="yellow"/>
              <w:rPrChange w:id="323" w:author="USA" w:date="2024-03-05T14:58:00Z">
                <w:rPr>
                  <w:noProof/>
                  <w:webHidden/>
                </w:rPr>
              </w:rPrChange>
            </w:rPr>
            <w:fldChar w:fldCharType="begin"/>
          </w:r>
          <w:r w:rsidRPr="0008249B" w:rsidDel="00286C7C">
            <w:rPr>
              <w:noProof/>
              <w:webHidden/>
              <w:highlight w:val="yellow"/>
              <w:rPrChange w:id="324" w:author="USA" w:date="2024-03-05T14:58:00Z">
                <w:rPr>
                  <w:noProof/>
                  <w:webHidden/>
                </w:rPr>
              </w:rPrChange>
            </w:rPr>
            <w:delInstrText xml:space="preserve"> PAGEREF _Toc135905525 \h </w:delInstrText>
          </w:r>
        </w:del>
      </w:ins>
      <w:del w:id="325" w:author="USA" w:date="2024-03-29T09:23:00Z" w16du:dateUtc="2024-03-29T13:23:00Z">
        <w:r w:rsidRPr="00286C7C" w:rsidDel="00286C7C">
          <w:rPr>
            <w:noProof/>
            <w:webHidden/>
            <w:highlight w:val="yellow"/>
          </w:rPr>
        </w:r>
        <w:r w:rsidRPr="0008249B" w:rsidDel="00286C7C">
          <w:rPr>
            <w:noProof/>
            <w:webHidden/>
            <w:highlight w:val="yellow"/>
            <w:rPrChange w:id="326" w:author="USA" w:date="2024-03-05T14:58:00Z">
              <w:rPr>
                <w:noProof/>
                <w:webHidden/>
              </w:rPr>
            </w:rPrChange>
          </w:rPr>
          <w:fldChar w:fldCharType="separate"/>
        </w:r>
      </w:del>
      <w:ins w:id="327" w:author="Limousin, Catherine" w:date="2023-05-25T11:11:00Z">
        <w:del w:id="328" w:author="USA" w:date="2024-03-29T09:23:00Z" w16du:dateUtc="2024-03-29T13:23:00Z">
          <w:r w:rsidRPr="0008249B" w:rsidDel="00286C7C">
            <w:rPr>
              <w:noProof/>
              <w:webHidden/>
              <w:highlight w:val="yellow"/>
              <w:rPrChange w:id="329" w:author="USA" w:date="2024-03-05T14:58:00Z">
                <w:rPr>
                  <w:noProof/>
                  <w:webHidden/>
                </w:rPr>
              </w:rPrChange>
            </w:rPr>
            <w:delText>16</w:delText>
          </w:r>
          <w:r w:rsidRPr="0008249B" w:rsidDel="00286C7C">
            <w:rPr>
              <w:noProof/>
              <w:webHidden/>
              <w:highlight w:val="yellow"/>
              <w:rPrChange w:id="330" w:author="USA" w:date="2024-03-05T14:58:00Z">
                <w:rPr>
                  <w:noProof/>
                  <w:webHidden/>
                </w:rPr>
              </w:rPrChange>
            </w:rPr>
            <w:fldChar w:fldCharType="end"/>
          </w:r>
        </w:del>
      </w:ins>
    </w:p>
    <w:p w14:paraId="30F062A8" w14:textId="3B381D40" w:rsidR="002723FA" w:rsidRPr="00C91295" w:rsidDel="00324067" w:rsidRDefault="002723FA" w:rsidP="002723FA">
      <w:pPr>
        <w:rPr>
          <w:del w:id="331" w:author="WG 5C-1" w:date="2022-11-15T21:27:00Z"/>
          <w:sz w:val="28"/>
          <w:lang w:val="en-US"/>
        </w:rPr>
      </w:pPr>
      <w:ins w:id="332" w:author="Limousin, Catherine" w:date="2023-05-25T11:11:00Z">
        <w:r>
          <w:fldChar w:fldCharType="end"/>
        </w:r>
      </w:ins>
      <w:bookmarkEnd w:id="234"/>
    </w:p>
    <w:p w14:paraId="4DC95773" w14:textId="77777777" w:rsidR="00B12B41" w:rsidRPr="00C91295" w:rsidRDefault="00B12B41" w:rsidP="00B12B41">
      <w:pPr>
        <w:pStyle w:val="Heading1"/>
        <w:rPr>
          <w:lang w:val="en-US"/>
        </w:rPr>
      </w:pPr>
      <w:bookmarkStart w:id="333" w:name="_Toc119440147"/>
      <w:bookmarkStart w:id="334" w:name="_Toc135905200"/>
      <w:bookmarkStart w:id="335" w:name="_Toc135905357"/>
      <w:bookmarkStart w:id="336" w:name="_Toc135905513"/>
      <w:r w:rsidRPr="00C91295">
        <w:rPr>
          <w:lang w:val="en-US"/>
        </w:rPr>
        <w:t>1</w:t>
      </w:r>
      <w:r w:rsidRPr="00C91295">
        <w:rPr>
          <w:lang w:val="en-US"/>
        </w:rPr>
        <w:tab/>
        <w:t>Introduction</w:t>
      </w:r>
      <w:bookmarkEnd w:id="333"/>
      <w:bookmarkEnd w:id="334"/>
      <w:bookmarkEnd w:id="335"/>
      <w:bookmarkEnd w:id="336"/>
    </w:p>
    <w:p w14:paraId="402CC49F"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337" w:author="WG 5C-1" w:date="2022-11-15T19:57:00Z"/>
        </w:rPr>
      </w:pPr>
      <w:r w:rsidRPr="00C91295">
        <w:t xml:space="preserve">HF systems have specific attributes that make them a viable solution for many radiocommunication </w:t>
      </w:r>
      <w:del w:id="338" w:author="DG 5C-1" w:date="2023-05-09T22:50:00Z">
        <w:r w:rsidRPr="00ED5C16" w:rsidDel="00EA0EAC">
          <w:delText>requirements</w:delText>
        </w:r>
      </w:del>
      <w:ins w:id="339" w:author="DG 5C-1" w:date="2023-05-09T22:50:00Z">
        <w:r w:rsidRPr="00ED5C16">
          <w:t>objectives</w:t>
        </w:r>
      </w:ins>
      <w:r w:rsidRPr="00ED5C16">
        <w:t>.</w:t>
      </w:r>
      <w:r w:rsidRPr="00C91295">
        <w:t xml:space="preserve">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107FEC8B" w14:textId="77777777" w:rsidR="00B12B41" w:rsidRPr="00707AE3" w:rsidRDefault="00B12B41" w:rsidP="00B12B41">
      <w:pPr>
        <w:jc w:val="both"/>
        <w:rPr>
          <w:rFonts w:eastAsia="Calibri"/>
          <w:szCs w:val="24"/>
        </w:rPr>
      </w:pPr>
      <w:ins w:id="340" w:author="WG 5C-1" w:date="2022-11-15T19:57:00Z">
        <w:r w:rsidRPr="00196A9A">
          <w:rPr>
            <w:rFonts w:eastAsia="Calibri"/>
            <w:szCs w:val="24"/>
          </w:rPr>
          <w:t>Overall, the maturation of system configuration, advanced technology, and enhanced capabilities afford AGILE-HF (</w:t>
        </w:r>
        <w:r w:rsidRPr="00196A9A">
          <w:rPr>
            <w:bCs/>
          </w:rPr>
          <w:t>Advanced, Global, Integrated, Low-latency, and Enhanced HF Networks)</w:t>
        </w:r>
        <w:r w:rsidRPr="00196A9A">
          <w:rPr>
            <w:rFonts w:eastAsia="Calibri"/>
            <w:szCs w:val="24"/>
          </w:rPr>
          <w:t xml:space="preserve"> the ability to operate in environments not traditionally allocated for wider bandwidth operations. </w:t>
        </w:r>
      </w:ins>
    </w:p>
    <w:p w14:paraId="16A24FBD"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341" w:author="WG 5C-1" w:date="2022-11-15T19:59:00Z"/>
        </w:rPr>
      </w:pPr>
      <w:proofErr w:type="gramStart"/>
      <w:r w:rsidRPr="00C91295">
        <w:t>For the purpose of</w:t>
      </w:r>
      <w:proofErr w:type="gramEnd"/>
      <w:r w:rsidRPr="00C91295">
        <w:t xml:space="preserve"> this Recommendation spectrum efficiency is defined as an objective with </w:t>
      </w:r>
      <w:del w:id="342" w:author="WG 5C-1" w:date="2022-11-15T19:58:00Z">
        <w:r w:rsidRPr="00C91295" w:rsidDel="00707AE3">
          <w:delText>two</w:delText>
        </w:r>
      </w:del>
      <w:ins w:id="343" w:author="WG 5C-1" w:date="2022-11-15T19:58:00Z">
        <w:r>
          <w:t>three</w:t>
        </w:r>
      </w:ins>
      <w:r w:rsidRPr="00C91295">
        <w:t xml:space="preserve"> parts. The first is to achieve maximum throughput (bits/Hertz/s)</w:t>
      </w:r>
      <w:ins w:id="344" w:author="WG 5C-1" w:date="2022-11-15T19:58:00Z">
        <w:r>
          <w:t>,</w:t>
        </w:r>
      </w:ins>
      <w:del w:id="345" w:author="WG 5C-1" w:date="2022-11-15T19:58:00Z">
        <w:r w:rsidRPr="00C91295" w:rsidDel="00707AE3">
          <w:delText xml:space="preserve"> and</w:delText>
        </w:r>
      </w:del>
      <w:r w:rsidRPr="00C91295">
        <w:t xml:space="preserve"> the second is to maximize the number of users, per frequency net</w:t>
      </w:r>
      <w:ins w:id="346" w:author="WG 5C-1" w:date="2022-11-15T19:58:00Z">
        <w:r>
          <w:t xml:space="preserve"> and the third is to</w:t>
        </w:r>
      </w:ins>
      <w:del w:id="347" w:author="WG 5C-1" w:date="2022-11-15T19:59:00Z">
        <w:r w:rsidRPr="00C91295" w:rsidDel="00707AE3">
          <w:delText>. These objectives</w:delText>
        </w:r>
      </w:del>
      <w:r w:rsidRPr="00C91295">
        <w:t xml:space="preserve"> maximize the ability of fixed communications to achieve performance and mission goals.</w:t>
      </w:r>
      <w:ins w:id="348" w:author="WG 5C-1" w:date="2022-11-15T19:59:00Z">
        <w:r>
          <w:t xml:space="preserve"> Several approaches can be used to accomplish these objectives.</w:t>
        </w:r>
      </w:ins>
    </w:p>
    <w:p w14:paraId="6BD9C4D3" w14:textId="77777777" w:rsidR="00B12B41" w:rsidRDefault="00B12B41" w:rsidP="00B12B41">
      <w:pPr>
        <w:jc w:val="both"/>
        <w:rPr>
          <w:ins w:id="349" w:author="DG 5C-1" w:date="2023-05-09T22:15:00Z"/>
        </w:rPr>
      </w:pPr>
      <w:ins w:id="350" w:author="WG 5C-1" w:date="2022-11-15T20:00:00Z">
        <w:r w:rsidRPr="00196A9A">
          <w:t xml:space="preserve">In recent years, wideband approaches have been proposed for increasing the capability of HF radio communications. These approaches use contiguous and non-contiguous </w:t>
        </w:r>
        <w:r w:rsidRPr="00C55AEB">
          <w:t>(</w:t>
        </w:r>
        <w:del w:id="351" w:author="DG 5C-1" w:date="2023-05-09T22:15:00Z">
          <w:r w:rsidRPr="00C55AEB" w:rsidDel="00CC4EA9">
            <w:delText>across</w:delText>
          </w:r>
        </w:del>
      </w:ins>
      <w:ins w:id="352" w:author="DG 5C-1" w:date="2023-05-09T22:15:00Z">
        <w:r w:rsidRPr="00C55AEB">
          <w:t>up to</w:t>
        </w:r>
      </w:ins>
      <w:ins w:id="353" w:author="WG 5C-1" w:date="2022-11-15T20:00:00Z">
        <w:r w:rsidRPr="00196A9A">
          <w:t xml:space="preserve"> 48 kHz) </w:t>
        </w:r>
        <w:proofErr w:type="spellStart"/>
        <w:r w:rsidRPr="00196A9A">
          <w:t>signaling</w:t>
        </w:r>
        <w:proofErr w:type="spellEnd"/>
        <w:r w:rsidRPr="00196A9A">
          <w:t xml:space="preserve"> bandwidths exceeding the </w:t>
        </w:r>
        <w:del w:id="354" w:author="DG 5C-1" w:date="2023-05-09T22:50:00Z">
          <w:r w:rsidRPr="00C55AEB" w:rsidDel="00EA0EAC">
            <w:delText xml:space="preserve">traditional </w:delText>
          </w:r>
        </w:del>
        <w:r w:rsidRPr="00C55AEB">
          <w:t>S</w:t>
        </w:r>
        <w:r w:rsidRPr="00196A9A">
          <w:t>SB voice channel bandwidth of 3 kHz, in some cases by as much as a factor 16 (48 kHz contiguous bandwidth).</w:t>
        </w:r>
      </w:ins>
    </w:p>
    <w:p w14:paraId="1C60B137" w14:textId="77777777" w:rsidR="00B12B41" w:rsidRDefault="00B12B41" w:rsidP="00B12B41">
      <w:pPr>
        <w:jc w:val="both"/>
        <w:rPr>
          <w:ins w:id="355" w:author="DG 5C-1" w:date="2023-05-09T22:16:00Z"/>
        </w:rPr>
      </w:pPr>
      <w:ins w:id="356" w:author="DG 5C-1" w:date="2023-05-09T22:15:00Z">
        <w:r w:rsidRPr="00C55AEB">
          <w:lastRenderedPageBreak/>
          <w:t>Another approach for increasing the capability of HF radio communications is to use simultaneousl</w:t>
        </w:r>
      </w:ins>
      <w:ins w:id="357" w:author="DG 5C-1" w:date="2023-05-09T22:16:00Z">
        <w:r w:rsidRPr="00C55AEB">
          <w:t>y up to 16 traditional non-contiguous SSB channels.</w:t>
        </w:r>
      </w:ins>
    </w:p>
    <w:p w14:paraId="447B4773" w14:textId="59B64B5C" w:rsidR="00B12B41" w:rsidRPr="00196A9A" w:rsidRDefault="00B12B41" w:rsidP="00B12B41">
      <w:pPr>
        <w:jc w:val="both"/>
        <w:rPr>
          <w:ins w:id="358" w:author="WG 5C-1" w:date="2022-11-15T20:00:00Z"/>
        </w:rPr>
      </w:pPr>
      <w:ins w:id="359" w:author="WG 5C-1" w:date="2022-11-15T20:00:00Z">
        <w:r w:rsidRPr="00196A9A">
          <w:t xml:space="preserve">This Recommendation contains an Attachment that provides technical characteristics of typical HF, digital HF and AGILE-HF Systems operating within the </w:t>
        </w:r>
        <w:del w:id="360" w:author="DG 5C-1" w:date="2023-05-09T22:16:00Z">
          <w:r w:rsidRPr="00C55AEB" w:rsidDel="00CC4EA9">
            <w:delText>3</w:delText>
          </w:r>
        </w:del>
      </w:ins>
      <w:ins w:id="361" w:author="DG 5C-1" w:date="2023-05-09T22:16:00Z">
        <w:r w:rsidRPr="00C55AEB">
          <w:t>2</w:t>
        </w:r>
      </w:ins>
      <w:ins w:id="362" w:author="WG 5C-1" w:date="2022-11-15T20:00:00Z">
        <w:r w:rsidRPr="00C55AEB">
          <w:t>-3</w:t>
        </w:r>
        <w:r w:rsidRPr="00196A9A">
          <w:t>0 MHz frequency band. (See</w:t>
        </w:r>
      </w:ins>
      <w:ins w:id="363" w:author="Limousin, Catherine" w:date="2023-05-25T11:31:00Z">
        <w:r w:rsidR="00A629DA">
          <w:t> </w:t>
        </w:r>
      </w:ins>
      <w:ins w:id="364" w:author="WG 5C-1" w:date="2022-11-15T20:00:00Z">
        <w:r w:rsidRPr="00196A9A">
          <w:t>Attachment.)</w:t>
        </w:r>
      </w:ins>
    </w:p>
    <w:p w14:paraId="4870D0A8" w14:textId="04938B00" w:rsidR="00B12B41" w:rsidRDefault="00B12B41" w:rsidP="00B12B41">
      <w:pPr>
        <w:jc w:val="both"/>
        <w:rPr>
          <w:ins w:id="365" w:author="WG 5C-1" w:date="2022-11-15T21:18:00Z"/>
        </w:rPr>
      </w:pPr>
      <w:ins w:id="366" w:author="WG 5C-1" w:date="2022-11-15T20:00:00Z">
        <w:r w:rsidRPr="00196A9A">
          <w:rPr>
            <w:rFonts w:eastAsia="Calibri"/>
            <w:szCs w:val="24"/>
          </w:rPr>
          <w:t>While the HF band is advantageous for long-distant communication applications, it is also a critical and affordable option for the commercial sector in lieu of satellite communications. The challenge with emerging advanced digital H</w:t>
        </w:r>
        <w:r w:rsidRPr="00DD7A3E">
          <w:rPr>
            <w:rFonts w:eastAsia="Calibri"/>
            <w:szCs w:val="24"/>
          </w:rPr>
          <w:t xml:space="preserve">F networks is seeking increased bandwidth while not impeding incumbents within the frequency band or countries dedicated legacy frequency needs. </w:t>
        </w:r>
      </w:ins>
      <w:ins w:id="367" w:author="WG 5C-1" w:date="2022-11-15T20:01:00Z">
        <w:r w:rsidRPr="00DD7A3E">
          <w:rPr>
            <w:rFonts w:eastAsia="Calibri"/>
            <w:szCs w:val="24"/>
          </w:rPr>
          <w:t xml:space="preserve">Advanced </w:t>
        </w:r>
        <w:r w:rsidRPr="00707AE3">
          <w:rPr>
            <w:rFonts w:eastAsia="Calibri"/>
            <w:szCs w:val="24"/>
          </w:rPr>
          <w:t>HF</w:t>
        </w:r>
      </w:ins>
      <w:ins w:id="368" w:author="WG 5C-1" w:date="2022-11-15T20:00:00Z">
        <w:r w:rsidRPr="00DD7A3E">
          <w:rPr>
            <w:rFonts w:eastAsia="Calibri"/>
            <w:szCs w:val="24"/>
          </w:rPr>
          <w:t xml:space="preserve"> technologies can </w:t>
        </w:r>
        <w:proofErr w:type="gramStart"/>
        <w:r w:rsidRPr="00DD7A3E">
          <w:rPr>
            <w:rFonts w:eastAsia="Calibri"/>
            <w:szCs w:val="24"/>
          </w:rPr>
          <w:t xml:space="preserve">support </w:t>
        </w:r>
        <w:r w:rsidRPr="00196A9A">
          <w:rPr>
            <w:rFonts w:eastAsia="Calibri"/>
            <w:szCs w:val="24"/>
          </w:rPr>
          <w:t xml:space="preserve"> digital</w:t>
        </w:r>
        <w:proofErr w:type="gramEnd"/>
        <w:r w:rsidRPr="00196A9A">
          <w:rPr>
            <w:rFonts w:eastAsia="Calibri"/>
            <w:szCs w:val="24"/>
          </w:rPr>
          <w:t xml:space="preserve"> HF networks  that can enable  a shared environment while maximizing utilization of </w:t>
        </w:r>
      </w:ins>
      <w:ins w:id="369" w:author="DG 5C-1" w:date="2023-05-09T22:20:00Z">
        <w:r w:rsidRPr="00C55AEB">
          <w:rPr>
            <w:rFonts w:eastAsia="Calibri"/>
            <w:szCs w:val="24"/>
          </w:rPr>
          <w:t xml:space="preserve">HF frequency band from 2 MHz to 30 </w:t>
        </w:r>
        <w:proofErr w:type="spellStart"/>
        <w:r w:rsidRPr="00C55AEB">
          <w:rPr>
            <w:rFonts w:eastAsia="Calibri"/>
            <w:szCs w:val="24"/>
          </w:rPr>
          <w:t>MHz</w:t>
        </w:r>
      </w:ins>
      <w:ins w:id="370" w:author="WG 5C-1" w:date="2022-11-15T20:00:00Z">
        <w:del w:id="371" w:author="DG 5C-1" w:date="2023-05-09T22:20:00Z">
          <w:r w:rsidRPr="00C55AEB" w:rsidDel="00CC4EA9">
            <w:rPr>
              <w:rFonts w:eastAsia="Calibri"/>
              <w:szCs w:val="24"/>
            </w:rPr>
            <w:delText>the 3 to 30 MHz frequency band</w:delText>
          </w:r>
        </w:del>
        <w:r w:rsidRPr="00C55AEB">
          <w:rPr>
            <w:rFonts w:eastAsia="Calibri"/>
            <w:szCs w:val="24"/>
          </w:rPr>
          <w:t>.</w:t>
        </w:r>
      </w:ins>
      <w:proofErr w:type="spellEnd"/>
    </w:p>
    <w:p w14:paraId="2B019A9E" w14:textId="77777777" w:rsidR="00B12B41" w:rsidRPr="00707AE3" w:rsidRDefault="00B12B41" w:rsidP="003F7511">
      <w:pPr>
        <w:pStyle w:val="EditorsNote"/>
        <w:rPr>
          <w:rFonts w:eastAsia="Calibri"/>
          <w:szCs w:val="24"/>
        </w:rPr>
      </w:pPr>
      <w:ins w:id="372" w:author="Patten, Brian" w:date="2022-11-16T08:42:00Z">
        <w:r>
          <w:t>{</w:t>
        </w:r>
      </w:ins>
      <w:ins w:id="373" w:author="WG 5C-1" w:date="2022-11-15T21:18:00Z">
        <w:del w:id="374" w:author="Patten, Brian" w:date="2022-11-16T08:42:00Z">
          <w:r w:rsidDel="00586E09">
            <w:delText>[</w:delText>
          </w:r>
        </w:del>
        <w:r w:rsidRPr="003F7511">
          <w:t xml:space="preserve">Editor’s note: Original Section 2 </w:t>
        </w:r>
      </w:ins>
      <w:ins w:id="375" w:author="WG 5C-1" w:date="2022-11-15T21:19:00Z">
        <w:r w:rsidRPr="003F7511">
          <w:t>was moved to new Section 3.4</w:t>
        </w:r>
      </w:ins>
      <w:ins w:id="376" w:author="Patten, Brian" w:date="2022-11-16T08:42:00Z">
        <w:r>
          <w:t>}</w:t>
        </w:r>
      </w:ins>
      <w:ins w:id="377" w:author="WG 5C-1" w:date="2022-11-15T21:19:00Z">
        <w:del w:id="378" w:author="Patten, Brian" w:date="2022-11-16T08:42:00Z">
          <w:r w:rsidDel="0051032E">
            <w:delText>]</w:delText>
          </w:r>
        </w:del>
      </w:ins>
    </w:p>
    <w:p w14:paraId="77957437" w14:textId="77777777" w:rsidR="00B12B41" w:rsidRDefault="00B12B41" w:rsidP="00B12B41">
      <w:pPr>
        <w:pStyle w:val="Heading1"/>
        <w:rPr>
          <w:ins w:id="379" w:author="WG 5C-1" w:date="2022-11-15T20:05:00Z"/>
          <w:lang w:val="en-US"/>
        </w:rPr>
      </w:pPr>
      <w:bookmarkStart w:id="380" w:name="_Toc119440148"/>
      <w:bookmarkStart w:id="381" w:name="_Toc135905201"/>
      <w:bookmarkStart w:id="382" w:name="_Toc135905358"/>
      <w:bookmarkStart w:id="383" w:name="_Toc135905514"/>
      <w:ins w:id="384" w:author="WG 5C-1" w:date="2022-11-15T20:56:00Z">
        <w:r>
          <w:rPr>
            <w:lang w:val="en-US"/>
          </w:rPr>
          <w:t>2</w:t>
        </w:r>
      </w:ins>
      <w:del w:id="385" w:author="WG 5C-1" w:date="2022-11-15T20:56:00Z">
        <w:r w:rsidRPr="00C91295" w:rsidDel="003C064E">
          <w:rPr>
            <w:lang w:val="en-US"/>
          </w:rPr>
          <w:delText>3</w:delText>
        </w:r>
      </w:del>
      <w:r w:rsidRPr="00C91295">
        <w:rPr>
          <w:lang w:val="en-US"/>
        </w:rPr>
        <w:tab/>
        <w:t>Wideband modems</w:t>
      </w:r>
      <w:bookmarkEnd w:id="380"/>
      <w:bookmarkEnd w:id="381"/>
      <w:bookmarkEnd w:id="382"/>
      <w:bookmarkEnd w:id="383"/>
    </w:p>
    <w:p w14:paraId="3B98537F" w14:textId="77777777" w:rsidR="00B12B41" w:rsidRDefault="00B12B41" w:rsidP="00B12B41">
      <w:pPr>
        <w:jc w:val="both"/>
        <w:rPr>
          <w:ins w:id="386" w:author="DG 5C-1" w:date="2023-05-09T22:17:00Z"/>
          <w:szCs w:val="24"/>
        </w:rPr>
      </w:pPr>
      <w:ins w:id="387" w:author="DG 5C-1" w:date="2023-05-09T22:17:00Z">
        <w:r w:rsidRPr="00C55AEB">
          <w:rPr>
            <w:szCs w:val="24"/>
          </w:rPr>
          <w:t>RF characteristics are presented in tables of attachment of Annex 1.</w:t>
        </w:r>
      </w:ins>
    </w:p>
    <w:p w14:paraId="5DC8102B" w14:textId="77777777" w:rsidR="00B12B41" w:rsidRDefault="00B12B41" w:rsidP="00B12B41">
      <w:pPr>
        <w:jc w:val="both"/>
        <w:rPr>
          <w:ins w:id="388" w:author="Patten, Brian" w:date="2022-11-16T11:31:00Z"/>
          <w:szCs w:val="24"/>
        </w:rPr>
      </w:pPr>
      <w:ins w:id="389" w:author="WG 5C-1" w:date="2022-11-15T20:05:00Z">
        <w:r w:rsidRPr="00196A9A">
          <w:rPr>
            <w:szCs w:val="24"/>
          </w:rPr>
          <w:t xml:space="preserve">HF waveform design for optimized data movement in varying spectral environments is as old as modulation and demodulation (MODEM) itself. Standards for different modulation methods and patterns have </w:t>
        </w:r>
        <w:proofErr w:type="spellStart"/>
        <w:r w:rsidRPr="00196A9A">
          <w:rPr>
            <w:szCs w:val="24"/>
          </w:rPr>
          <w:t>centered</w:t>
        </w:r>
        <w:proofErr w:type="spellEnd"/>
        <w:r w:rsidRPr="00196A9A">
          <w:rPr>
            <w:szCs w:val="24"/>
          </w:rPr>
          <w:t xml:space="preserve"> either on best effort, high-</w:t>
        </w:r>
        <w:proofErr w:type="gramStart"/>
        <w:r w:rsidRPr="00196A9A">
          <w:rPr>
            <w:szCs w:val="24"/>
          </w:rPr>
          <w:t>reliability</w:t>
        </w:r>
        <w:proofErr w:type="gramEnd"/>
        <w:r w:rsidRPr="00196A9A">
          <w:rPr>
            <w:szCs w:val="24"/>
          </w:rPr>
          <w:t xml:space="preserve">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i/>
            <w:iCs/>
            <w:szCs w:val="24"/>
          </w:rPr>
          <w:t>E</w:t>
        </w:r>
        <w:r w:rsidRPr="00196A9A">
          <w:rPr>
            <w:i/>
            <w:iCs/>
            <w:szCs w:val="24"/>
            <w:vertAlign w:val="subscript"/>
          </w:rPr>
          <w:t>b</w:t>
        </w:r>
        <w:r w:rsidRPr="00196A9A">
          <w:rPr>
            <w:szCs w:val="24"/>
          </w:rPr>
          <w:t>/</w:t>
        </w:r>
        <w:r w:rsidRPr="00196A9A">
          <w:rPr>
            <w:i/>
            <w:iCs/>
            <w:szCs w:val="24"/>
          </w:rPr>
          <w:t>N</w:t>
        </w:r>
        <w:r w:rsidRPr="00196A9A">
          <w:rPr>
            <w:szCs w:val="24"/>
            <w:vertAlign w:val="subscript"/>
          </w:rPr>
          <w:t>o</w:t>
        </w:r>
        <w:r w:rsidRPr="00196A9A">
          <w:rPr>
            <w:szCs w:val="24"/>
          </w:rPr>
          <w:t xml:space="preserve"> &lt;-&gt; low detection techniques, typically based on a spreading the waveform across wideband HF (WBHF) that in field trials shows a responsive and resilient extensibility with high transmission reliability. </w:t>
        </w:r>
      </w:ins>
    </w:p>
    <w:p w14:paraId="5F212413" w14:textId="77777777" w:rsidR="00B12B41" w:rsidRPr="00196A9A" w:rsidRDefault="00B12B41" w:rsidP="00B12B41">
      <w:pPr>
        <w:pStyle w:val="FigureNo"/>
        <w:rPr>
          <w:ins w:id="390" w:author="WG 5C-1" w:date="2022-11-15T20:05:00Z"/>
        </w:rPr>
      </w:pPr>
      <w:ins w:id="391" w:author="WG 5C-1" w:date="2022-11-15T20:05:00Z">
        <w:r w:rsidRPr="00196A9A">
          <w:t>FIGURE 1</w:t>
        </w:r>
      </w:ins>
    </w:p>
    <w:p w14:paraId="1571E0AB" w14:textId="77777777" w:rsidR="00B12B41" w:rsidRPr="00196A9A" w:rsidRDefault="00B12B41" w:rsidP="00B12B41">
      <w:pPr>
        <w:pStyle w:val="Figuretitle"/>
        <w:rPr>
          <w:ins w:id="392" w:author="WG 5C-1" w:date="2022-11-15T20:05:00Z"/>
          <w:rFonts w:eastAsia="Calibri"/>
        </w:rPr>
      </w:pPr>
      <w:ins w:id="393" w:author="WG 5C-1" w:date="2022-11-15T20:05:00Z">
        <w:r w:rsidRPr="00196A9A">
          <w:rPr>
            <w:rFonts w:eastAsia="Calibri"/>
          </w:rPr>
          <w:t>Typical DSSS Waveform Design</w:t>
        </w:r>
      </w:ins>
    </w:p>
    <w:p w14:paraId="4CC4CBF3" w14:textId="77777777" w:rsidR="00B12B41" w:rsidRPr="00566BE6" w:rsidRDefault="00B12B41" w:rsidP="00B12B41">
      <w:pPr>
        <w:pStyle w:val="Figure"/>
        <w:rPr>
          <w:ins w:id="394" w:author="WG 5C-1" w:date="2022-11-15T20:05:00Z"/>
        </w:rPr>
      </w:pPr>
      <w:ins w:id="395" w:author="Patten, Brian" w:date="2022-11-17T08:45:00Z">
        <w:r>
          <w:drawing>
            <wp:inline distT="0" distB="0" distL="0" distR="0" wp14:anchorId="7D78F87D" wp14:editId="24E1CBF9">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34D0FC39" w14:textId="77777777" w:rsidR="00B12B41" w:rsidRPr="002C612F" w:rsidRDefault="00B12B41">
      <w:pPr>
        <w:pStyle w:val="Normalaftertitle"/>
        <w:keepNext/>
        <w:keepLines/>
        <w:jc w:val="both"/>
        <w:pPrChange w:id="396" w:author="Limousin, Catherine" w:date="2023-05-25T11:31:00Z">
          <w:pPr>
            <w:pStyle w:val="Normalaftertitle"/>
            <w:keepNext/>
            <w:keepLines/>
          </w:pPr>
        </w:pPrChange>
      </w:pPr>
      <w:ins w:id="397" w:author="WG 5C-1" w:date="2022-11-15T20:05:00Z">
        <w:r w:rsidRPr="00196A9A">
          <w:lastRenderedPageBreak/>
          <w:t>Some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color w:val="FF0000"/>
          </w:rPr>
          <w:t xml:space="preserve"> Spread spectrum using DSSS gives high immunity to interference which sustains links better in contested frequency bands</w:t>
        </w:r>
      </w:ins>
      <w:ins w:id="398" w:author="Chamova, Alisa" w:date="2022-12-01T09:55:00Z">
        <w:r>
          <w:rPr>
            <w:color w:val="FF0000"/>
          </w:rPr>
          <w:t>.</w:t>
        </w:r>
      </w:ins>
    </w:p>
    <w:p w14:paraId="5068F378" w14:textId="77777777" w:rsidR="00B12B41" w:rsidRPr="00994447" w:rsidRDefault="00B12B41" w:rsidP="00B12B41">
      <w:pPr>
        <w:pStyle w:val="Heading2"/>
        <w:rPr>
          <w:lang w:val="en-US"/>
        </w:rPr>
      </w:pPr>
      <w:bookmarkStart w:id="399" w:name="_Toc119440149"/>
      <w:bookmarkStart w:id="400" w:name="_Toc135905202"/>
      <w:bookmarkStart w:id="401" w:name="_Toc135905359"/>
      <w:bookmarkStart w:id="402" w:name="_Toc135905515"/>
      <w:del w:id="403" w:author="DG 5C-1" w:date="2023-05-09T22:17:00Z">
        <w:r w:rsidRPr="00994447" w:rsidDel="00CC4EA9">
          <w:rPr>
            <w:lang w:val="en-US"/>
          </w:rPr>
          <w:delText>3</w:delText>
        </w:r>
      </w:del>
      <w:ins w:id="404" w:author="DG 5C-1" w:date="2023-05-09T22:17:00Z">
        <w:r w:rsidRPr="00994447">
          <w:rPr>
            <w:lang w:val="en-US"/>
          </w:rPr>
          <w:t>2</w:t>
        </w:r>
      </w:ins>
      <w:ins w:id="405" w:author="DG 5C-1" w:date="2023-05-09T22:18:00Z">
        <w:r w:rsidRPr="00994447">
          <w:rPr>
            <w:lang w:val="en-US"/>
          </w:rPr>
          <w:t>.1</w:t>
        </w:r>
      </w:ins>
      <w:del w:id="406" w:author="WG 5C-1" w:date="2022-11-15T20:58:00Z">
        <w:r w:rsidRPr="00994447" w:rsidDel="003C064E">
          <w:rPr>
            <w:lang w:val="en-US"/>
          </w:rPr>
          <w:delText>.1</w:delText>
        </w:r>
      </w:del>
      <w:r w:rsidRPr="00994447">
        <w:rPr>
          <w:lang w:val="en-US"/>
        </w:rPr>
        <w:tab/>
        <w:t>Multichannel approach</w:t>
      </w:r>
      <w:bookmarkEnd w:id="399"/>
      <w:bookmarkEnd w:id="400"/>
      <w:bookmarkEnd w:id="401"/>
      <w:bookmarkEnd w:id="402"/>
    </w:p>
    <w:p w14:paraId="6551177C" w14:textId="77777777" w:rsidR="00B12B41" w:rsidRPr="00C91295" w:rsidRDefault="00B12B41" w:rsidP="00B12B41">
      <w:pPr>
        <w:pStyle w:val="Heading3"/>
        <w:rPr>
          <w:lang w:val="en-US"/>
        </w:rPr>
      </w:pPr>
      <w:bookmarkStart w:id="407" w:name="_Toc119440150"/>
      <w:del w:id="408" w:author="DG 5C-1" w:date="2023-05-09T22:17:00Z">
        <w:r w:rsidRPr="00994447" w:rsidDel="00CC4EA9">
          <w:rPr>
            <w:lang w:val="en-US"/>
          </w:rPr>
          <w:delText>3</w:delText>
        </w:r>
      </w:del>
      <w:ins w:id="409" w:author="DG 5C-1" w:date="2023-05-09T22:17:00Z">
        <w:r w:rsidRPr="00994447">
          <w:rPr>
            <w:lang w:val="en-US"/>
          </w:rPr>
          <w:t>2</w:t>
        </w:r>
      </w:ins>
      <w:r w:rsidRPr="00994447">
        <w:rPr>
          <w:lang w:val="en-US"/>
        </w:rPr>
        <w:t>.1</w:t>
      </w:r>
      <w:ins w:id="410" w:author="DG 5C-1" w:date="2023-05-09T22:18:00Z">
        <w:r w:rsidRPr="00994447">
          <w:rPr>
            <w:lang w:val="en-US"/>
          </w:rPr>
          <w:t>.1</w:t>
        </w:r>
      </w:ins>
      <w:del w:id="411" w:author="WG 5C-1" w:date="2022-11-15T20:59:00Z">
        <w:r w:rsidRPr="00994447" w:rsidDel="003C064E">
          <w:rPr>
            <w:lang w:val="en-US"/>
          </w:rPr>
          <w:delText>.1</w:delText>
        </w:r>
      </w:del>
      <w:r w:rsidRPr="00C91295">
        <w:rPr>
          <w:lang w:val="en-US"/>
        </w:rPr>
        <w:tab/>
        <w:t>Independent sideband (ISB) operation</w:t>
      </w:r>
      <w:bookmarkEnd w:id="407"/>
    </w:p>
    <w:p w14:paraId="72FEE887"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There are modems that convey data in multiple independent sidebands simultaneously. Such modems contain independent PSK/QAM modulators for each audio channel (for information on modulation see Recommendation ITU</w:t>
      </w:r>
      <w:r w:rsidRPr="00C91295">
        <w:noBreakHyphen/>
        <w:t>R F.763</w:t>
      </w:r>
      <w:r w:rsidRPr="00C91295">
        <w:noBreakHyphen/>
        <w:t xml:space="preserve">5, Annex 6), but employ a single forward error correction encoder, whose output bit stream is distributed over the individual channels for transmission. When these channels are carried by contiguous frequencies, the </w:t>
      </w:r>
      <w:r w:rsidRPr="00C91295">
        <w:rPr>
          <w:i/>
          <w:iCs/>
        </w:rPr>
        <w:t>S</w:t>
      </w:r>
      <w:r w:rsidRPr="00C91295">
        <w:t>/</w:t>
      </w:r>
      <w:r w:rsidRPr="00C91295">
        <w:rPr>
          <w:i/>
          <w:iCs/>
        </w:rPr>
        <w:t>N</w:t>
      </w:r>
      <w:r w:rsidRPr="00C91295">
        <w:t xml:space="preserve"> of the channels tend to be similar, although channel errors are not perfectly correlated. Thus, some improvement in output is achieved using receiver diversity.</w:t>
      </w:r>
    </w:p>
    <w:p w14:paraId="382B863E" w14:textId="77777777" w:rsidR="00B12B41" w:rsidRPr="00C91295" w:rsidRDefault="00B12B41" w:rsidP="00B12B41">
      <w:pPr>
        <w:pStyle w:val="Heading3"/>
        <w:rPr>
          <w:lang w:val="en-US"/>
        </w:rPr>
      </w:pPr>
      <w:bookmarkStart w:id="412" w:name="_Toc119440151"/>
      <w:del w:id="413" w:author="DG 5C-1" w:date="2023-05-09T22:17:00Z">
        <w:r w:rsidRPr="00994447" w:rsidDel="00CC4EA9">
          <w:rPr>
            <w:lang w:val="en-US"/>
          </w:rPr>
          <w:delText>3</w:delText>
        </w:r>
      </w:del>
      <w:ins w:id="414" w:author="DG 5C-1" w:date="2023-05-09T22:17:00Z">
        <w:r w:rsidRPr="00994447">
          <w:rPr>
            <w:lang w:val="en-US"/>
          </w:rPr>
          <w:t>2</w:t>
        </w:r>
      </w:ins>
      <w:r w:rsidRPr="00994447">
        <w:rPr>
          <w:lang w:val="en-US"/>
        </w:rPr>
        <w:t>.1.</w:t>
      </w:r>
      <w:ins w:id="415" w:author="WG 5C-1" w:date="2022-11-15T20:59:00Z">
        <w:r w:rsidRPr="00994447">
          <w:rPr>
            <w:lang w:val="en-US"/>
          </w:rPr>
          <w:t>1</w:t>
        </w:r>
      </w:ins>
      <w:ins w:id="416" w:author="DG 5C-1" w:date="2023-05-09T22:18:00Z">
        <w:r w:rsidRPr="00994447">
          <w:rPr>
            <w:lang w:val="en-US"/>
          </w:rPr>
          <w:t>.1</w:t>
        </w:r>
      </w:ins>
      <w:del w:id="417" w:author="WG 5C-1" w:date="2022-11-15T20:59:00Z">
        <w:r w:rsidRPr="00994447" w:rsidDel="003C064E">
          <w:rPr>
            <w:lang w:val="en-US"/>
          </w:rPr>
          <w:delText>2</w:delText>
        </w:r>
      </w:del>
      <w:r w:rsidRPr="00C91295">
        <w:rPr>
          <w:lang w:val="en-US"/>
        </w:rPr>
        <w:tab/>
      </w:r>
      <w:del w:id="418" w:author="WG 5C-1" w:date="2022-11-15T20:06:00Z">
        <w:r w:rsidRPr="00C91295" w:rsidDel="002C612F">
          <w:rPr>
            <w:lang w:val="en-US"/>
          </w:rPr>
          <w:delText>Operation</w:delText>
        </w:r>
      </w:del>
      <w:ins w:id="419" w:author="WG 5C-1" w:date="2022-11-15T20:06:00Z">
        <w:r>
          <w:rPr>
            <w:lang w:val="en-US"/>
          </w:rPr>
          <w:t>Independent sideband (ISB) operation</w:t>
        </w:r>
      </w:ins>
      <w:r w:rsidRPr="00C91295">
        <w:rPr>
          <w:lang w:val="en-US"/>
        </w:rPr>
        <w:t xml:space="preserve"> in non-contiguous channels</w:t>
      </w:r>
      <w:bookmarkEnd w:id="412"/>
    </w:p>
    <w:p w14:paraId="78C9D475" w14:textId="77777777" w:rsidR="00B12B41" w:rsidRPr="00C91295" w:rsidRDefault="00B12B41" w:rsidP="00B12B41">
      <w:pPr>
        <w:keepLines/>
        <w:tabs>
          <w:tab w:val="clear" w:pos="1134"/>
          <w:tab w:val="clear" w:pos="1871"/>
          <w:tab w:val="clear" w:pos="2268"/>
          <w:tab w:val="left" w:pos="794"/>
          <w:tab w:val="left" w:pos="1191"/>
          <w:tab w:val="left" w:pos="1588"/>
          <w:tab w:val="left" w:pos="1985"/>
        </w:tabs>
        <w:jc w:val="both"/>
        <w:textAlignment w:val="auto"/>
      </w:pPr>
      <w:r w:rsidRPr="00C91295">
        <w:t xml:space="preserve">When contiguous channels are not available in sufficient quantity to support </w:t>
      </w:r>
      <w:ins w:id="420" w:author="DG 5C-1" w:date="2023-05-09T22:50:00Z">
        <w:r w:rsidRPr="00994447">
          <w:t>operatio</w:t>
        </w:r>
      </w:ins>
      <w:ins w:id="421" w:author="DG 5C-1" w:date="2023-05-09T22:51:00Z">
        <w:r w:rsidRPr="00994447">
          <w:t xml:space="preserve">nal </w:t>
        </w:r>
      </w:ins>
      <w:r w:rsidRPr="00994447">
        <w:t>da</w:t>
      </w:r>
      <w:r w:rsidRPr="00C91295">
        <w:t xml:space="preserve">ta requirements, operation in non-contiguous channels is necessary. In this case, channel </w:t>
      </w:r>
      <w:r w:rsidRPr="00C91295">
        <w:rPr>
          <w:i/>
          <w:iCs/>
        </w:rPr>
        <w:t>S</w:t>
      </w:r>
      <w:r w:rsidRPr="00C91295">
        <w:t>/</w:t>
      </w:r>
      <w:r w:rsidRPr="00C91295">
        <w:rPr>
          <w:i/>
          <w:iCs/>
        </w:rPr>
        <w:t>N</w:t>
      </w:r>
      <w:r w:rsidRPr="00C91295">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71E887D5" w14:textId="77777777" w:rsidR="00B12B41" w:rsidRPr="00994447" w:rsidRDefault="00B12B41" w:rsidP="00B12B41">
      <w:pPr>
        <w:pStyle w:val="Heading3"/>
        <w:rPr>
          <w:lang w:val="en-US"/>
        </w:rPr>
      </w:pPr>
      <w:del w:id="422" w:author="DG 5C-1" w:date="2023-05-09T22:18:00Z">
        <w:r w:rsidRPr="00994447" w:rsidDel="00CC4EA9">
          <w:rPr>
            <w:lang w:val="en-US"/>
          </w:rPr>
          <w:delText>3</w:delText>
        </w:r>
      </w:del>
      <w:ins w:id="423" w:author="DG 5C-1" w:date="2023-05-09T22:18:00Z">
        <w:r w:rsidRPr="00994447">
          <w:rPr>
            <w:lang w:val="en-US"/>
          </w:rPr>
          <w:t>2</w:t>
        </w:r>
      </w:ins>
      <w:r w:rsidRPr="00994447">
        <w:rPr>
          <w:lang w:val="en-US"/>
        </w:rPr>
        <w:t>.1.</w:t>
      </w:r>
      <w:ins w:id="424" w:author="DG 5C-1" w:date="2023-05-09T22:19:00Z">
        <w:r w:rsidRPr="00994447">
          <w:rPr>
            <w:lang w:val="en-US"/>
          </w:rPr>
          <w:t>1.</w:t>
        </w:r>
      </w:ins>
      <w:r w:rsidRPr="00994447">
        <w:rPr>
          <w:lang w:val="en-US"/>
        </w:rPr>
        <w:t>2</w:t>
      </w:r>
      <w:del w:id="425" w:author="WG 5C-1" w:date="2022-11-15T20:59:00Z">
        <w:r w:rsidRPr="00994447" w:rsidDel="00420C1E">
          <w:rPr>
            <w:lang w:val="en-US"/>
          </w:rPr>
          <w:delText>.1</w:delText>
        </w:r>
      </w:del>
      <w:r w:rsidRPr="00994447">
        <w:rPr>
          <w:lang w:val="en-US"/>
        </w:rPr>
        <w:tab/>
      </w:r>
      <w:proofErr w:type="gramStart"/>
      <w:r w:rsidRPr="00994447">
        <w:rPr>
          <w:lang w:val="en-US"/>
        </w:rPr>
        <w:t>Single-channel</w:t>
      </w:r>
      <w:proofErr w:type="gramEnd"/>
      <w:ins w:id="426" w:author="WG 5C-1" w:date="2022-11-15T20:06:00Z">
        <w:del w:id="427" w:author="DG 5C-1" w:date="2023-05-09T22:19:00Z">
          <w:r w:rsidRPr="00994447" w:rsidDel="00CC4EA9">
            <w:rPr>
              <w:lang w:val="en-US"/>
            </w:rPr>
            <w:delText xml:space="preserve"> independent si</w:delText>
          </w:r>
        </w:del>
      </w:ins>
      <w:ins w:id="428" w:author="WG 5C-1" w:date="2022-11-15T20:07:00Z">
        <w:del w:id="429" w:author="DG 5C-1" w:date="2023-05-09T22:19:00Z">
          <w:r w:rsidRPr="00994447" w:rsidDel="00CC4EA9">
            <w:rPr>
              <w:lang w:val="en-US"/>
            </w:rPr>
            <w:delText>de band (ISB)</w:delText>
          </w:r>
        </w:del>
      </w:ins>
      <w:r w:rsidRPr="00994447">
        <w:rPr>
          <w:lang w:val="en-US"/>
        </w:rPr>
        <w:t xml:space="preserve"> HF equipment</w:t>
      </w:r>
    </w:p>
    <w:p w14:paraId="00AFF5FC" w14:textId="77777777" w:rsidR="00B12B41" w:rsidRPr="00994447" w:rsidRDefault="00B12B41" w:rsidP="00B12B41">
      <w:pPr>
        <w:tabs>
          <w:tab w:val="clear" w:pos="1134"/>
          <w:tab w:val="clear" w:pos="1871"/>
          <w:tab w:val="clear" w:pos="2268"/>
          <w:tab w:val="left" w:pos="794"/>
          <w:tab w:val="left" w:pos="1191"/>
          <w:tab w:val="left" w:pos="1588"/>
          <w:tab w:val="left" w:pos="1985"/>
        </w:tabs>
        <w:jc w:val="both"/>
        <w:textAlignment w:val="auto"/>
        <w:rPr>
          <w:ins w:id="430" w:author="DG 5C-1" w:date="2023-05-09T22:21:00Z"/>
        </w:rPr>
      </w:pPr>
      <w:r w:rsidRPr="00994447">
        <w:t>One nominal 3 kHz channel USB or LSB (selectable).</w:t>
      </w:r>
    </w:p>
    <w:p w14:paraId="797C84E8" w14:textId="77777777" w:rsidR="00B12B41" w:rsidRPr="00994447" w:rsidRDefault="00B12B41">
      <w:pPr>
        <w:pStyle w:val="EditorsNote"/>
        <w:jc w:val="both"/>
        <w:pPrChange w:id="431" w:author="Limousin, Catherine" w:date="2023-05-25T11:31:00Z">
          <w:pPr>
            <w:tabs>
              <w:tab w:val="clear" w:pos="1134"/>
              <w:tab w:val="clear" w:pos="1871"/>
              <w:tab w:val="clear" w:pos="2268"/>
              <w:tab w:val="left" w:pos="794"/>
              <w:tab w:val="left" w:pos="1191"/>
              <w:tab w:val="left" w:pos="1588"/>
              <w:tab w:val="left" w:pos="1985"/>
            </w:tabs>
            <w:jc w:val="both"/>
            <w:textAlignment w:val="auto"/>
          </w:pPr>
        </w:pPrChange>
      </w:pPr>
      <w:ins w:id="432" w:author="DG 5C-1" w:date="2023-05-09T22:21:00Z">
        <w:r w:rsidRPr="00994447">
          <w:t>Editor’s note: This paragraph on single-channel HF is not related to multichannel and should be reorganised in the document.</w:t>
        </w:r>
      </w:ins>
    </w:p>
    <w:p w14:paraId="3903B99C" w14:textId="77777777" w:rsidR="00B12B41" w:rsidRPr="00C91295" w:rsidRDefault="00B12B41" w:rsidP="00B12B41">
      <w:pPr>
        <w:pStyle w:val="Heading3"/>
        <w:rPr>
          <w:lang w:val="en-US"/>
        </w:rPr>
      </w:pPr>
      <w:del w:id="433" w:author="DG 5C-1" w:date="2023-05-09T22:21:00Z">
        <w:r w:rsidRPr="00994447" w:rsidDel="00CC4EA9">
          <w:rPr>
            <w:lang w:val="en-US"/>
          </w:rPr>
          <w:delText>3</w:delText>
        </w:r>
      </w:del>
      <w:ins w:id="434" w:author="DG 5C-1" w:date="2023-05-09T22:21:00Z">
        <w:r w:rsidRPr="00994447">
          <w:rPr>
            <w:lang w:val="en-US"/>
          </w:rPr>
          <w:t>2</w:t>
        </w:r>
      </w:ins>
      <w:r w:rsidRPr="00994447">
        <w:rPr>
          <w:lang w:val="en-US"/>
        </w:rPr>
        <w:t>.1.</w:t>
      </w:r>
      <w:ins w:id="435" w:author="WG 5C-1" w:date="2022-11-15T21:00:00Z">
        <w:del w:id="436" w:author="DG 5C-1" w:date="2023-05-09T22:21:00Z">
          <w:r w:rsidRPr="00994447" w:rsidDel="00CC4EA9">
            <w:rPr>
              <w:lang w:val="en-US"/>
            </w:rPr>
            <w:delText>3</w:delText>
          </w:r>
        </w:del>
      </w:ins>
      <w:ins w:id="437" w:author="DG 5C-1" w:date="2023-05-09T22:21:00Z">
        <w:r w:rsidRPr="00994447">
          <w:rPr>
            <w:lang w:val="en-US"/>
          </w:rPr>
          <w:t>2</w:t>
        </w:r>
      </w:ins>
      <w:del w:id="438" w:author="WG 5C-1" w:date="2022-11-15T21:00:00Z">
        <w:r w:rsidRPr="00994447" w:rsidDel="00420C1E">
          <w:rPr>
            <w:lang w:val="en-US"/>
          </w:rPr>
          <w:delText>2.2</w:delText>
        </w:r>
      </w:del>
      <w:r w:rsidRPr="00994447">
        <w:rPr>
          <w:lang w:val="en-US"/>
        </w:rPr>
        <w:tab/>
      </w:r>
      <w:ins w:id="439" w:author="DG 5C-1" w:date="2023-05-09T22:37:00Z">
        <w:r w:rsidRPr="00994447">
          <w:rPr>
            <w:lang w:val="en-US"/>
          </w:rPr>
          <w:t xml:space="preserve">Contiguous </w:t>
        </w:r>
      </w:ins>
      <w:del w:id="440" w:author="DG 5C-1" w:date="2023-05-09T22:37:00Z">
        <w:r w:rsidRPr="00994447" w:rsidDel="004D19E3">
          <w:rPr>
            <w:lang w:val="en-US"/>
          </w:rPr>
          <w:delText>M</w:delText>
        </w:r>
      </w:del>
      <w:ins w:id="441" w:author="DG 5C-1" w:date="2023-05-09T22:37:00Z">
        <w:r w:rsidRPr="00994447">
          <w:rPr>
            <w:lang w:val="en-US"/>
          </w:rPr>
          <w:t>m</w:t>
        </w:r>
      </w:ins>
      <w:r w:rsidRPr="00994447">
        <w:rPr>
          <w:lang w:val="en-US"/>
        </w:rPr>
        <w:t>ultichannel</w:t>
      </w:r>
      <w:r w:rsidRPr="00C91295">
        <w:rPr>
          <w:lang w:val="en-US"/>
        </w:rPr>
        <w:t xml:space="preserve"> HF equipment</w:t>
      </w:r>
    </w:p>
    <w:p w14:paraId="5EF46851"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Multiple </w:t>
      </w:r>
      <w:del w:id="442" w:author="WG 5C-1" w:date="2022-11-15T20:49:00Z">
        <w:r w:rsidRPr="00C91295" w:rsidDel="003C064E">
          <w:delText>channelling</w:delText>
        </w:r>
      </w:del>
      <w:proofErr w:type="spellStart"/>
      <w:ins w:id="443" w:author="WG 5C-1" w:date="2022-11-15T20:49:00Z">
        <w:r>
          <w:t>channeling</w:t>
        </w:r>
      </w:ins>
      <w:proofErr w:type="spellEnd"/>
      <w:r w:rsidRPr="00C91295">
        <w:t xml:space="preserve"> arrangements are possible as shown below:</w:t>
      </w:r>
    </w:p>
    <w:p w14:paraId="6152D2AD" w14:textId="77777777" w:rsidR="00B12B41" w:rsidRPr="00C91295" w:rsidRDefault="00B12B41" w:rsidP="00B12B41">
      <w:pPr>
        <w:pStyle w:val="enumlev1"/>
        <w:rPr>
          <w:lang w:val="en-US"/>
        </w:rPr>
      </w:pPr>
      <w:r w:rsidRPr="00C91295">
        <w:rPr>
          <w:lang w:val="en-US"/>
        </w:rPr>
        <w:t>–</w:t>
      </w:r>
      <w:r w:rsidRPr="00C91295">
        <w:rPr>
          <w:lang w:val="en-US"/>
        </w:rPr>
        <w:tab/>
        <w:t>Two nominal 3 kHz channels in the USB or LSB (two independent channels in the same sideband – sideband selectable).</w:t>
      </w:r>
    </w:p>
    <w:p w14:paraId="41691C3A" w14:textId="77777777" w:rsidR="00B12B41" w:rsidRPr="00C91295" w:rsidRDefault="00B12B41" w:rsidP="00B12B41">
      <w:pPr>
        <w:pStyle w:val="enumlev1"/>
        <w:rPr>
          <w:lang w:val="en-US"/>
        </w:rPr>
      </w:pPr>
      <w:r w:rsidRPr="00C91295">
        <w:rPr>
          <w:lang w:val="en-US"/>
        </w:rPr>
        <w:t>–</w:t>
      </w:r>
      <w:r w:rsidRPr="00C91295">
        <w:rPr>
          <w:lang w:val="en-US"/>
        </w:rPr>
        <w:tab/>
        <w:t>One nominal 6 kHz channel in the USB or LSB (selectable).</w:t>
      </w:r>
    </w:p>
    <w:p w14:paraId="786CADB1" w14:textId="77777777" w:rsidR="00B12B41" w:rsidRPr="00C91295" w:rsidRDefault="00B12B41" w:rsidP="00B12B41">
      <w:pPr>
        <w:pStyle w:val="enumlev1"/>
        <w:rPr>
          <w:lang w:val="en-US"/>
        </w:rPr>
      </w:pPr>
      <w:r w:rsidRPr="00C91295">
        <w:rPr>
          <w:lang w:val="en-US"/>
        </w:rPr>
        <w:t>–</w:t>
      </w:r>
      <w:r w:rsidRPr="00C91295">
        <w:rPr>
          <w:lang w:val="en-US"/>
        </w:rPr>
        <w:tab/>
        <w:t>Two nominal 3 kHz channels in the USB and two in the LSB (four independent 3 kHz channels – two in each sideband).</w:t>
      </w:r>
    </w:p>
    <w:p w14:paraId="7C504A38" w14:textId="77777777" w:rsidR="00B12B41" w:rsidRPr="00C91295" w:rsidRDefault="00B12B41" w:rsidP="00B12B41">
      <w:pPr>
        <w:pStyle w:val="enumlev1"/>
        <w:rPr>
          <w:lang w:val="en-US"/>
        </w:rPr>
      </w:pPr>
      <w:r w:rsidRPr="00C91295">
        <w:rPr>
          <w:lang w:val="en-US"/>
        </w:rPr>
        <w:t>–</w:t>
      </w:r>
      <w:r w:rsidRPr="00C91295">
        <w:rPr>
          <w:lang w:val="en-US"/>
        </w:rPr>
        <w:tab/>
        <w:t>One nominal 6 kHz channel in the USB and one in the LSB (two independent 6 kHz channels – one in each sideband).</w:t>
      </w:r>
    </w:p>
    <w:p w14:paraId="2F3C4E57" w14:textId="77777777" w:rsidR="00B12B41" w:rsidRPr="00C91295" w:rsidRDefault="00B12B41" w:rsidP="00B12B41">
      <w:pPr>
        <w:pStyle w:val="enumlev1"/>
        <w:rPr>
          <w:lang w:val="en-US"/>
        </w:rPr>
      </w:pPr>
      <w:r w:rsidRPr="00C91295">
        <w:rPr>
          <w:lang w:val="en-US"/>
        </w:rPr>
        <w:t>–</w:t>
      </w:r>
      <w:r w:rsidRPr="00C91295">
        <w:rPr>
          <w:lang w:val="en-US"/>
        </w:rPr>
        <w:tab/>
        <w:t>One nominal 12 kHz channel in the USB or LSB (selectable).</w:t>
      </w:r>
    </w:p>
    <w:p w14:paraId="37962D28" w14:textId="77777777" w:rsidR="00B12B41" w:rsidRPr="00C91295" w:rsidRDefault="00B12B41" w:rsidP="00B12B41">
      <w:pPr>
        <w:pStyle w:val="enumlev1"/>
        <w:rPr>
          <w:lang w:val="en-US"/>
        </w:rPr>
      </w:pPr>
      <w:r w:rsidRPr="00C91295">
        <w:rPr>
          <w:lang w:val="en-US"/>
        </w:rPr>
        <w:t>–</w:t>
      </w:r>
      <w:r w:rsidRPr="00C91295">
        <w:rPr>
          <w:lang w:val="en-US"/>
        </w:rPr>
        <w:tab/>
        <w:t>One nominal 3 kHz channel in the USB and one in the LSB (two independent 3 kHz channels – one in each sideband).</w:t>
      </w:r>
    </w:p>
    <w:p w14:paraId="174F314C"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When four-channel independent sideband operation is required, the four individual 3 kHz channels should be configured as shown in Fig. </w:t>
      </w:r>
      <w:del w:id="444" w:author="WG 5C-1" w:date="2022-11-15T20:07:00Z">
        <w:r w:rsidRPr="00C91295" w:rsidDel="002C612F">
          <w:delText>1</w:delText>
        </w:r>
      </w:del>
      <w:ins w:id="445" w:author="WG 5C-1" w:date="2022-11-15T20:07:00Z">
        <w:r>
          <w:t>2</w:t>
        </w:r>
      </w:ins>
      <w:r w:rsidRPr="00C91295">
        <w:t xml:space="preserve">, which also shows the amplitude response for these four channels. Channels A2 and B2 should be inverted and displaced with respect to channels A1 and B1 as shown in the figure. This can be accomplished by using subcarrier frequencies of 6 290 Hz above </w:t>
      </w:r>
      <w:r w:rsidRPr="00C91295">
        <w:lastRenderedPageBreak/>
        <w:t xml:space="preserve">and below the </w:t>
      </w:r>
      <w:del w:id="446" w:author="WG 5C-1" w:date="2022-11-15T20:50:00Z">
        <w:r w:rsidRPr="00C91295" w:rsidDel="003C064E">
          <w:delText>centre</w:delText>
        </w:r>
      </w:del>
      <w:proofErr w:type="spellStart"/>
      <w:ins w:id="447" w:author="WG 5C-1" w:date="2022-11-15T20:50:00Z">
        <w:r>
          <w:t>center</w:t>
        </w:r>
      </w:ins>
      <w:proofErr w:type="spellEnd"/>
      <w:r w:rsidRPr="00C91295">
        <w:t xml:space="preserve"> carrier frequency, or by other suitable techniques that produce the required channel displacements and inversions. </w:t>
      </w:r>
    </w:p>
    <w:p w14:paraId="5422FB50"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5D100992"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Group delay distortion should not exceed 1 500 </w:t>
      </w:r>
      <w:r w:rsidRPr="00C91295">
        <w:sym w:font="Symbol" w:char="F06D"/>
      </w:r>
      <w:r w:rsidRPr="00C91295">
        <w:t xml:space="preserve">s over the ranges 370 Hz to 750 Hz and 3 000 Hz to 3 100 Hz, and 1 000 </w:t>
      </w:r>
      <w:r w:rsidRPr="00C91295">
        <w:sym w:font="Symbol" w:char="F06D"/>
      </w:r>
      <w:r w:rsidRPr="00C91295">
        <w:t>s over the range 750 Hz to 3 000 Hz and 150 </w:t>
      </w:r>
      <w:r w:rsidRPr="00C91295">
        <w:sym w:font="Symbol" w:char="F06D"/>
      </w:r>
      <w:r w:rsidRPr="00C91295">
        <w:t>s for any 100-Hz frequency increment between 570 Hz and 3 000 Hz. Absolute delay should be less than 10 </w:t>
      </w:r>
      <w:proofErr w:type="spellStart"/>
      <w:r w:rsidRPr="00C91295">
        <w:t>ms</w:t>
      </w:r>
      <w:proofErr w:type="spellEnd"/>
      <w:r w:rsidRPr="00C91295">
        <w:t xml:space="preserve"> over the frequency range of 300 Hz to 3 050 Hz. Measurements are from end-to-end (transmitter audio input to receiver audio output) with the radio equipment configured in a back-to-back configuration.</w:t>
      </w:r>
    </w:p>
    <w:p w14:paraId="4B4C1A41" w14:textId="77777777" w:rsidR="00B12B41" w:rsidRPr="00C91295" w:rsidRDefault="00B12B41" w:rsidP="00B12B41">
      <w:pPr>
        <w:pStyle w:val="FigureNo"/>
        <w:rPr>
          <w:lang w:val="en-US"/>
        </w:rPr>
      </w:pPr>
      <w:r w:rsidRPr="00C91295">
        <w:rPr>
          <w:lang w:val="en-US"/>
        </w:rPr>
        <w:t xml:space="preserve">Figure </w:t>
      </w:r>
      <w:del w:id="448" w:author="WG 5C-1" w:date="2022-11-15T20:50:00Z">
        <w:r w:rsidRPr="00C91295" w:rsidDel="003C064E">
          <w:rPr>
            <w:lang w:val="en-US"/>
          </w:rPr>
          <w:delText>1</w:delText>
        </w:r>
      </w:del>
      <w:ins w:id="449" w:author="WG 5C-1" w:date="2022-11-15T20:50:00Z">
        <w:r>
          <w:rPr>
            <w:lang w:val="en-US"/>
          </w:rPr>
          <w:t>2</w:t>
        </w:r>
      </w:ins>
    </w:p>
    <w:p w14:paraId="4197FEE3" w14:textId="77777777" w:rsidR="00B12B41" w:rsidRPr="00C91295" w:rsidRDefault="00B12B41" w:rsidP="00B12B41">
      <w:pPr>
        <w:pStyle w:val="Figuretitle"/>
        <w:rPr>
          <w:lang w:val="en-US"/>
        </w:rPr>
      </w:pPr>
      <w:r w:rsidRPr="00C91295">
        <w:rPr>
          <w:lang w:val="en-US"/>
        </w:rPr>
        <w:t>Four-channel independent sideband operation</w:t>
      </w:r>
    </w:p>
    <w:p w14:paraId="7F1A2B0B" w14:textId="77777777" w:rsidR="00B12B41" w:rsidRPr="00C91295" w:rsidRDefault="00B12B41" w:rsidP="00B12B41">
      <w:pPr>
        <w:pStyle w:val="Figure"/>
      </w:pPr>
      <w:r w:rsidRPr="00C91295">
        <w:object w:dxaOrig="8544" w:dyaOrig="6348" w14:anchorId="2E8893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316.5pt" o:ole="" o:allowoverlap="f">
            <v:imagedata r:id="rId13" o:title=""/>
          </v:shape>
          <o:OLEObject Type="Embed" ProgID="CorelDRAW.Graphic.12" ShapeID="_x0000_i1025" DrawAspect="Content" ObjectID="_1773209410" r:id="rId14"/>
        </w:object>
      </w:r>
    </w:p>
    <w:p w14:paraId="29F24A5F" w14:textId="77777777" w:rsidR="00B12B41" w:rsidRPr="00994447" w:rsidRDefault="00B12B41" w:rsidP="00B12B41">
      <w:pPr>
        <w:pStyle w:val="Heading3"/>
        <w:rPr>
          <w:ins w:id="450" w:author="DG 5C-1" w:date="2023-05-09T22:22:00Z"/>
        </w:rPr>
      </w:pPr>
      <w:bookmarkStart w:id="451" w:name="_Toc119440152"/>
      <w:ins w:id="452" w:author="DG 5C-1" w:date="2023-05-09T22:22:00Z">
        <w:r w:rsidRPr="00994447">
          <w:rPr>
            <w:lang w:val="en-US"/>
          </w:rPr>
          <w:t>2.1.</w:t>
        </w:r>
      </w:ins>
      <w:ins w:id="453" w:author="DG 5C-1" w:date="2023-05-09T22:23:00Z">
        <w:r w:rsidRPr="00994447">
          <w:rPr>
            <w:lang w:val="en-US"/>
          </w:rPr>
          <w:t>3</w:t>
        </w:r>
      </w:ins>
      <w:ins w:id="454" w:author="DG 5C-1" w:date="2023-05-09T22:22:00Z">
        <w:r w:rsidRPr="00994447">
          <w:rPr>
            <w:lang w:val="en-US"/>
          </w:rPr>
          <w:tab/>
          <w:t xml:space="preserve">Non-contiguous Multichannel HF </w:t>
        </w:r>
        <w:r w:rsidRPr="00994447">
          <w:t>equipment</w:t>
        </w:r>
      </w:ins>
    </w:p>
    <w:p w14:paraId="4F1BDE46" w14:textId="77777777" w:rsidR="00B12B41" w:rsidRPr="00994447" w:rsidRDefault="00B12B41" w:rsidP="00B12B41">
      <w:pPr>
        <w:jc w:val="both"/>
        <w:rPr>
          <w:ins w:id="455" w:author="DG 5C-1" w:date="2023-05-09T22:22:00Z"/>
        </w:rPr>
      </w:pPr>
      <w:ins w:id="456" w:author="DG 5C-1" w:date="2023-05-09T22:22:00Z">
        <w:r w:rsidRPr="00994447">
          <w:t xml:space="preserve">Some systems permit to reach data rate requirements by simultaneous use of up to 16 non-contiguous traditional SSB channels arranged in an (non-overlapping) arbitrary way. </w:t>
        </w:r>
      </w:ins>
    </w:p>
    <w:p w14:paraId="7B2B135F" w14:textId="77777777" w:rsidR="00B12B41" w:rsidRPr="00994447" w:rsidRDefault="00B12B41" w:rsidP="00B12B41">
      <w:pPr>
        <w:jc w:val="both"/>
        <w:rPr>
          <w:ins w:id="457" w:author="DG 5C-1" w:date="2023-05-09T22:22:00Z"/>
        </w:rPr>
      </w:pPr>
      <w:ins w:id="458" w:author="DG 5C-1" w:date="2023-05-09T22:22:00Z">
        <w:r w:rsidRPr="00994447">
          <w:t>The modulation of such an equipment consists in a set of elementary 3 kHz wide modulators, arranged in a frequency division multiplex. Any elementary modulation is processed and applied to a subcarrier whose frequency value is chosen according to the allocated channels.</w:t>
        </w:r>
      </w:ins>
    </w:p>
    <w:p w14:paraId="3E930B96" w14:textId="77777777" w:rsidR="00B12B41" w:rsidRPr="00994447" w:rsidRDefault="00B12B41" w:rsidP="00B12B41">
      <w:pPr>
        <w:jc w:val="both"/>
        <w:rPr>
          <w:ins w:id="459" w:author="DG 5C-1" w:date="2023-05-09T22:22:00Z"/>
        </w:rPr>
      </w:pPr>
      <w:ins w:id="460" w:author="DG 5C-1" w:date="2023-05-09T22:22:00Z">
        <w:r w:rsidRPr="00994447">
          <w:t>All channels shall be contained within a working bandwidth of up to a maximum of 200 kHz.</w:t>
        </w:r>
      </w:ins>
    </w:p>
    <w:p w14:paraId="2A305EDF" w14:textId="77777777" w:rsidR="00B12B41" w:rsidRPr="00994447" w:rsidRDefault="00B12B41" w:rsidP="00B12B41">
      <w:pPr>
        <w:jc w:val="both"/>
        <w:rPr>
          <w:ins w:id="461" w:author="DG 5C-1" w:date="2023-05-09T22:22:00Z"/>
        </w:rPr>
      </w:pPr>
      <w:ins w:id="462" w:author="DG 5C-1" w:date="2023-05-09T22:22:00Z">
        <w:r w:rsidRPr="00994447">
          <w:lastRenderedPageBreak/>
          <w:t xml:space="preserve">Each of the channels shall be modulated independently with a common modulation rate of 2 400 bauds. The transmit data clocks for all </w:t>
        </w:r>
        <w:proofErr w:type="gramStart"/>
        <w:r w:rsidRPr="00994447">
          <w:t>channel</w:t>
        </w:r>
        <w:proofErr w:type="gramEnd"/>
        <w:r w:rsidRPr="00994447">
          <w:t xml:space="preserve"> shall be synchronized so that there is no drift.</w:t>
        </w:r>
      </w:ins>
    </w:p>
    <w:p w14:paraId="1CB461A3" w14:textId="77777777" w:rsidR="00B12B41" w:rsidRPr="00994447" w:rsidRDefault="00B12B41" w:rsidP="00B12B41">
      <w:pPr>
        <w:jc w:val="both"/>
        <w:rPr>
          <w:ins w:id="463" w:author="DG 5C-1" w:date="2023-05-09T22:22:00Z"/>
        </w:rPr>
      </w:pPr>
      <w:ins w:id="464" w:author="DG 5C-1" w:date="2023-05-09T22:22:00Z">
        <w:r w:rsidRPr="00994447">
          <w:t>The frequency of the suppressed carrier shall be the reference frequency, noted f0.</w:t>
        </w:r>
      </w:ins>
    </w:p>
    <w:p w14:paraId="4F126EC6" w14:textId="77777777" w:rsidR="00B12B41" w:rsidRDefault="00B12B41" w:rsidP="00B12B41">
      <w:pPr>
        <w:jc w:val="both"/>
        <w:rPr>
          <w:ins w:id="465" w:author="DG 5C-1" w:date="2023-05-09T22:22:00Z"/>
        </w:rPr>
      </w:pPr>
      <w:ins w:id="466" w:author="DG 5C-1" w:date="2023-05-09T22:22:00Z">
        <w:r w:rsidRPr="00994447">
          <w:t>The amplitude versus frequency response of the transmitter or the receiver over the frequency range (f0 + 300 Hz) to (f0 + 3 050 Hz) shall be within 3 dB for all types of equipment. The attenuation shall be at least 20 dB from f0 to (f0 – 415 Hz), at least 40 dB from (f0 – 415 Hz) to (f0 – 1 000 Hz), and at least 60 dB below (f0 – 1 000 Hz). Attenuation shall be at least 30 dB from (f0 + 4 000 Hz) to (f0 + 5 000 Hz) and at least 60 dB above (f0 + 5 000 Hz).</w:t>
        </w:r>
        <w:r>
          <w:t xml:space="preserve"> </w:t>
        </w:r>
      </w:ins>
    </w:p>
    <w:p w14:paraId="0D3118EC" w14:textId="77777777" w:rsidR="00B12B41" w:rsidRPr="00C91295" w:rsidRDefault="00B12B41" w:rsidP="00B12B41">
      <w:pPr>
        <w:pStyle w:val="Heading2"/>
        <w:rPr>
          <w:lang w:val="en-US"/>
        </w:rPr>
      </w:pPr>
      <w:bookmarkStart w:id="467" w:name="_Toc135905203"/>
      <w:bookmarkStart w:id="468" w:name="_Toc135905360"/>
      <w:bookmarkStart w:id="469" w:name="_Toc135905516"/>
      <w:del w:id="470" w:author="DG 5C-1" w:date="2023-05-09T22:23:00Z">
        <w:r w:rsidRPr="00994447" w:rsidDel="00BA107D">
          <w:rPr>
            <w:lang w:val="en-US"/>
          </w:rPr>
          <w:delText>3</w:delText>
        </w:r>
      </w:del>
      <w:ins w:id="471" w:author="DG 5C-1" w:date="2023-05-09T22:23:00Z">
        <w:r w:rsidRPr="00994447">
          <w:rPr>
            <w:lang w:val="en-US"/>
          </w:rPr>
          <w:t>2</w:t>
        </w:r>
      </w:ins>
      <w:r w:rsidRPr="00994447">
        <w:rPr>
          <w:lang w:val="en-US"/>
        </w:rPr>
        <w:t>.2</w:t>
      </w:r>
      <w:r w:rsidRPr="00C91295">
        <w:rPr>
          <w:lang w:val="en-US"/>
        </w:rPr>
        <w:tab/>
        <w:t>Digital Radio Mondiale (DRM)</w:t>
      </w:r>
      <w:bookmarkEnd w:id="451"/>
      <w:bookmarkEnd w:id="467"/>
      <w:bookmarkEnd w:id="468"/>
      <w:bookmarkEnd w:id="469"/>
      <w:r w:rsidRPr="00C91295">
        <w:rPr>
          <w:lang w:val="en-US"/>
        </w:rPr>
        <w:t xml:space="preserve"> </w:t>
      </w:r>
    </w:p>
    <w:p w14:paraId="2F95C64A" w14:textId="2B2E2BC7" w:rsidR="00B12B41" w:rsidRPr="00C91295" w:rsidDel="003F7511" w:rsidRDefault="00B12B41" w:rsidP="00B12B41">
      <w:pPr>
        <w:tabs>
          <w:tab w:val="clear" w:pos="1134"/>
          <w:tab w:val="clear" w:pos="1871"/>
          <w:tab w:val="clear" w:pos="2268"/>
          <w:tab w:val="left" w:pos="794"/>
          <w:tab w:val="left" w:pos="1191"/>
          <w:tab w:val="left" w:pos="1588"/>
          <w:tab w:val="left" w:pos="1985"/>
        </w:tabs>
        <w:jc w:val="both"/>
        <w:textAlignment w:val="auto"/>
        <w:rPr>
          <w:del w:id="472" w:author="Limousin, Catherine" w:date="2023-05-25T10:59:00Z"/>
        </w:rPr>
      </w:pPr>
      <w:del w:id="473" w:author="WG 5C-1" w:date="2022-11-15T20:50:00Z">
        <w:r w:rsidRPr="00C91295" w:rsidDel="003C064E">
          <w:rPr>
            <w:szCs w:val="24"/>
          </w:rPr>
          <w:delText>DRM systems (see Recommendation ITU</w:delText>
        </w:r>
        <w:r w:rsidRPr="00C91295" w:rsidDel="003C064E">
          <w:rPr>
            <w:szCs w:val="24"/>
          </w:rPr>
          <w:noBreakHyphen/>
          <w:delText>R BS.1514</w:delText>
        </w:r>
        <w:r w:rsidRPr="00C91295" w:rsidDel="003C064E">
          <w:rPr>
            <w:szCs w:val="24"/>
          </w:rPr>
          <w:noBreakHyphen/>
          <w:delText>1) have undergone experimental demonstration trials for fixed and mobile use</w:delText>
        </w:r>
      </w:del>
      <w:del w:id="474" w:author="Limousin, Catherine" w:date="2023-05-25T10:59:00Z">
        <w:r w:rsidRPr="00C91295" w:rsidDel="003F7511">
          <w:delText xml:space="preserve">. </w:delText>
        </w:r>
      </w:del>
    </w:p>
    <w:p w14:paraId="1FE4D356"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475" w:author="WG 5C-1" w:date="2022-11-15T20:52:00Z"/>
        </w:rPr>
      </w:pPr>
      <w:r w:rsidRPr="00C91295">
        <w:t xml:space="preserve">The DRM system is a narrow bandwidth orthogonally coded digital data transmission system that has the capability to tailor its transmission characteristics to match the service </w:t>
      </w:r>
      <w:del w:id="476" w:author="DG 5C-1" w:date="2023-05-09T22:51:00Z">
        <w:r w:rsidRPr="00994447" w:rsidDel="00EA0EAC">
          <w:delText xml:space="preserve">requirements </w:delText>
        </w:r>
      </w:del>
      <w:ins w:id="477" w:author="DG 5C-1" w:date="2023-05-09T22:51:00Z">
        <w:r w:rsidRPr="00994447">
          <w:t>objectives</w:t>
        </w:r>
        <w:r w:rsidRPr="00C91295">
          <w:t xml:space="preserve"> </w:t>
        </w:r>
      </w:ins>
      <w:r w:rsidRPr="00C91295">
        <w:t xml:space="preserve">and radio propagation factors. Each of the various subcarriers is modulated using quadrature amplitude modulation (QAM) </w:t>
      </w:r>
      <w:proofErr w:type="gramStart"/>
      <w:r w:rsidRPr="00C91295">
        <w:t>in order to</w:t>
      </w:r>
      <w:proofErr w:type="gramEnd"/>
      <w:r w:rsidRPr="00C91295">
        <w:t xml:space="preserve"> carry the information content, which also incorporates forward error correcting code elements. Two primary QAM constellations are used: 64</w:t>
      </w:r>
      <w:r w:rsidRPr="00C91295">
        <w:noBreakHyphen/>
        <w:t>QAM and 16</w:t>
      </w:r>
      <w:r w:rsidRPr="00C91295">
        <w:noBreakHyphen/>
        <w:t xml:space="preserve">QAM. In addition, a quadrature phase-shift keying (QPSK) modulation mode is available for highly robust </w:t>
      </w:r>
      <w:del w:id="478" w:author="WG 5C-1" w:date="2022-11-15T20:50:00Z">
        <w:r w:rsidRPr="00C91295" w:rsidDel="003C064E">
          <w:delText>signalling</w:delText>
        </w:r>
      </w:del>
      <w:proofErr w:type="spellStart"/>
      <w:ins w:id="479" w:author="WG 5C-1" w:date="2022-11-15T20:50:00Z">
        <w:r>
          <w:t>signal</w:t>
        </w:r>
      </w:ins>
      <w:ins w:id="480" w:author="WG 5C-1" w:date="2022-11-15T20:51:00Z">
        <w:r>
          <w:t>ing</w:t>
        </w:r>
      </w:ins>
      <w:proofErr w:type="spellEnd"/>
      <w:r w:rsidRPr="00C91295">
        <w:t xml:space="preserve">. The data is also interleaved in time over the subcarriers </w:t>
      </w:r>
      <w:proofErr w:type="gramStart"/>
      <w:r w:rsidRPr="00C91295">
        <w:t>in order to</w:t>
      </w:r>
      <w:proofErr w:type="gramEnd"/>
      <w:r w:rsidRPr="00C91295">
        <w:t xml:space="preserve"> counter time and frequency selective fading. The European Telecommunications Standards Institute has published the DRM option in its “Data Applications Directory” which can be accessed at </w:t>
      </w:r>
      <w:hyperlink r:id="rId15" w:history="1">
        <w:r w:rsidRPr="00C91295">
          <w:rPr>
            <w:color w:val="0000FF"/>
            <w:u w:val="single"/>
          </w:rPr>
          <w:t>http://pda.etsi.org/pda/queryform.asp</w:t>
        </w:r>
      </w:hyperlink>
      <w:r w:rsidRPr="00C91295">
        <w:t>. In the search function for this webpage enter “data application directory.”</w:t>
      </w:r>
    </w:p>
    <w:p w14:paraId="288C448A" w14:textId="77777777" w:rsidR="00B12B41" w:rsidRPr="00994447" w:rsidRDefault="00B12B41" w:rsidP="00B12B41">
      <w:pPr>
        <w:pStyle w:val="Heading1"/>
        <w:rPr>
          <w:ins w:id="481" w:author="DG 5C-1" w:date="2023-05-09T22:23:00Z"/>
          <w:lang w:val="en-US"/>
        </w:rPr>
      </w:pPr>
      <w:bookmarkStart w:id="482" w:name="_Toc133943288"/>
      <w:bookmarkStart w:id="483" w:name="_Toc135905204"/>
      <w:bookmarkStart w:id="484" w:name="_Toc135905361"/>
      <w:bookmarkStart w:id="485" w:name="_Toc135905517"/>
      <w:ins w:id="486" w:author="DG 5C-1" w:date="2023-05-09T22:23:00Z">
        <w:r w:rsidRPr="00994447">
          <w:rPr>
            <w:lang w:val="en-US"/>
          </w:rPr>
          <w:t>3</w:t>
        </w:r>
        <w:r w:rsidRPr="00994447">
          <w:rPr>
            <w:lang w:val="en-US"/>
          </w:rPr>
          <w:tab/>
          <w:t>Networked systems</w:t>
        </w:r>
        <w:bookmarkEnd w:id="482"/>
        <w:bookmarkEnd w:id="483"/>
        <w:bookmarkEnd w:id="484"/>
        <w:bookmarkEnd w:id="485"/>
      </w:ins>
    </w:p>
    <w:p w14:paraId="282E21C0" w14:textId="77777777" w:rsidR="00B12B41" w:rsidRPr="00994447" w:rsidRDefault="00B12B41">
      <w:pPr>
        <w:jc w:val="both"/>
        <w:rPr>
          <w:ins w:id="487" w:author="DG 5C-1" w:date="2023-05-09T22:23:00Z"/>
          <w:lang w:val="en-US"/>
        </w:rPr>
        <w:pPrChange w:id="488" w:author="Limousin, Catherine" w:date="2023-05-25T11:32:00Z">
          <w:pPr/>
        </w:pPrChange>
      </w:pPr>
      <w:ins w:id="489" w:author="DG 5C-1" w:date="2023-05-09T22:23:00Z">
        <w:r w:rsidRPr="00994447">
          <w:rPr>
            <w:lang w:val="en-US"/>
          </w:rPr>
          <w:t>Different types of networking protocols could be implemented to support advanced HF systems, such as, and not limited to, Token ring, Time Division Multiple Access (TDMA) and Carrier Sense Multiple Access (CSMA).</w:t>
        </w:r>
      </w:ins>
    </w:p>
    <w:p w14:paraId="0CD17E65" w14:textId="77777777" w:rsidR="00B12B41" w:rsidRPr="00994447" w:rsidRDefault="00B12B41" w:rsidP="00B12B41">
      <w:pPr>
        <w:rPr>
          <w:ins w:id="490" w:author="DG 5C-1" w:date="2023-05-09T22:23:00Z"/>
          <w:lang w:val="en-US"/>
        </w:rPr>
      </w:pPr>
      <w:ins w:id="491" w:author="DG 5C-1" w:date="2023-05-09T22:23:00Z">
        <w:r w:rsidRPr="00994447">
          <w:rPr>
            <w:lang w:val="en-US"/>
          </w:rPr>
          <w:t>The purpose of this chapter is to describe some networking capabilities that could apply.</w:t>
        </w:r>
      </w:ins>
    </w:p>
    <w:p w14:paraId="5BEAB2A5" w14:textId="77777777" w:rsidR="00B12B41" w:rsidRPr="00994447" w:rsidRDefault="00B12B41" w:rsidP="00B12B41">
      <w:pPr>
        <w:pStyle w:val="Heading2"/>
        <w:rPr>
          <w:ins w:id="492" w:author="WG 5C-1" w:date="2022-11-15T20:52:00Z"/>
          <w:lang w:val="en-US"/>
        </w:rPr>
      </w:pPr>
      <w:bookmarkStart w:id="493" w:name="_Toc135905205"/>
      <w:bookmarkStart w:id="494" w:name="_Toc135905362"/>
      <w:bookmarkStart w:id="495" w:name="_Toc135905518"/>
      <w:ins w:id="496" w:author="WG 5C-1" w:date="2022-11-15T21:00:00Z">
        <w:r w:rsidRPr="00994447">
          <w:rPr>
            <w:lang w:val="en-US"/>
          </w:rPr>
          <w:t>3</w:t>
        </w:r>
      </w:ins>
      <w:ins w:id="497" w:author="WG 5C-1" w:date="2022-11-15T20:52:00Z">
        <w:r w:rsidRPr="00994447">
          <w:rPr>
            <w:lang w:val="en-US"/>
          </w:rPr>
          <w:t>.</w:t>
        </w:r>
        <w:del w:id="498" w:author="DG 5C-1" w:date="2023-05-09T22:24:00Z">
          <w:r w:rsidRPr="00994447" w:rsidDel="00BA107D">
            <w:rPr>
              <w:lang w:val="en-US"/>
            </w:rPr>
            <w:delText>3</w:delText>
          </w:r>
        </w:del>
      </w:ins>
      <w:ins w:id="499" w:author="DG 5C-1" w:date="2023-05-09T22:24:00Z">
        <w:r w:rsidRPr="00994447">
          <w:rPr>
            <w:lang w:val="en-US"/>
          </w:rPr>
          <w:t>1</w:t>
        </w:r>
      </w:ins>
      <w:ins w:id="500" w:author="WG 5C-1" w:date="2022-11-15T20:52:00Z">
        <w:r w:rsidRPr="00994447">
          <w:rPr>
            <w:lang w:val="en-US"/>
          </w:rPr>
          <w:tab/>
          <w:t>AGILE HF Networks</w:t>
        </w:r>
        <w:bookmarkEnd w:id="493"/>
        <w:bookmarkEnd w:id="494"/>
        <w:bookmarkEnd w:id="495"/>
      </w:ins>
    </w:p>
    <w:p w14:paraId="55D4487F" w14:textId="77777777" w:rsidR="00B12B41" w:rsidRPr="00994447" w:rsidRDefault="00B12B41" w:rsidP="00B12B41">
      <w:pPr>
        <w:jc w:val="both"/>
        <w:rPr>
          <w:ins w:id="501" w:author="WG 5C-1" w:date="2022-11-15T20:53:00Z"/>
        </w:rPr>
      </w:pPr>
      <w:ins w:id="502" w:author="WG 5C-1" w:date="2022-11-15T20:53:00Z">
        <w:r w:rsidRPr="00994447">
          <w:t xml:space="preserve">AGILE-HF Systems will operate across </w:t>
        </w:r>
      </w:ins>
      <w:ins w:id="503" w:author="DG 5C-1" w:date="2023-05-09T22:51:00Z">
        <w:r w:rsidRPr="00994447">
          <w:t xml:space="preserve">portions </w:t>
        </w:r>
        <w:proofErr w:type="spellStart"/>
        <w:r w:rsidRPr="00994447">
          <w:t>of</w:t>
        </w:r>
      </w:ins>
      <w:ins w:id="504" w:author="WG 5C-1" w:date="2022-11-15T20:53:00Z">
        <w:del w:id="505" w:author="DG 5C-1" w:date="2023-05-09T22:24:00Z">
          <w:r w:rsidRPr="00994447" w:rsidDel="00BA107D">
            <w:delText xml:space="preserve">the entirety of </w:delText>
          </w:r>
        </w:del>
        <w:r w:rsidRPr="00994447">
          <w:t>the</w:t>
        </w:r>
        <w:proofErr w:type="spellEnd"/>
        <w:r w:rsidRPr="00994447">
          <w:t xml:space="preserve"> </w:t>
        </w:r>
        <w:del w:id="506" w:author="DG 5C-1" w:date="2023-05-09T22:24:00Z">
          <w:r w:rsidRPr="00994447" w:rsidDel="00BA107D">
            <w:delText>3</w:delText>
          </w:r>
        </w:del>
      </w:ins>
      <w:ins w:id="507" w:author="DG 5C-1" w:date="2023-05-09T22:24:00Z">
        <w:r w:rsidRPr="00994447">
          <w:t>2</w:t>
        </w:r>
      </w:ins>
      <w:ins w:id="508" w:author="WG 5C-1" w:date="2022-11-15T20:53:00Z">
        <w:r w:rsidRPr="00994447">
          <w:t xml:space="preserve"> to 30 MHz frequency band </w:t>
        </w:r>
        <w:del w:id="509" w:author="DG 5C-1" w:date="2023-05-09T22:52:00Z">
          <w:r w:rsidRPr="00994447" w:rsidDel="00EA0EAC">
            <w:delText xml:space="preserve">and </w:delText>
          </w:r>
          <w:bookmarkStart w:id="510" w:name="_Hlk96697407"/>
          <w:r w:rsidRPr="00994447" w:rsidDel="00EA0EAC">
            <w:delText>will provide,</w:delText>
          </w:r>
        </w:del>
      </w:ins>
      <w:ins w:id="511" w:author="DG 5C-1" w:date="2023-05-09T22:52:00Z">
        <w:r w:rsidRPr="00994447">
          <w:t>to support</w:t>
        </w:r>
      </w:ins>
      <w:ins w:id="512" w:author="WG 5C-1" w:date="2022-11-15T20:53:00Z">
        <w:del w:id="513" w:author="DG 5C-1" w:date="2023-05-09T22:52:00Z">
          <w:r w:rsidRPr="00994447" w:rsidDel="00EA0EAC">
            <w:delText xml:space="preserve"> on a global basis, </w:delText>
          </w:r>
        </w:del>
        <w:r w:rsidRPr="00994447">
          <w:t xml:space="preserve"> digital voice (point-to-point and point to multi-point), data transfer and  database replication (</w:t>
        </w:r>
      </w:ins>
      <w:ins w:id="514" w:author="DG 5C-1" w:date="2023-05-09T22:52:00Z">
        <w:r w:rsidRPr="00994447">
          <w:t>e.g.</w:t>
        </w:r>
      </w:ins>
      <w:ins w:id="515" w:author="WG 5C-1" w:date="2022-11-15T20:53:00Z">
        <w:r w:rsidRPr="00994447">
          <w:t xml:space="preserve"> financial transactions, logistics, medical records, law enforcement data, etc.), remote sensor reporting (</w:t>
        </w:r>
      </w:ins>
      <w:ins w:id="516" w:author="DG 5C-1" w:date="2023-05-09T22:52:00Z">
        <w:r w:rsidRPr="00994447">
          <w:t xml:space="preserve">e.g. </w:t>
        </w:r>
      </w:ins>
      <w:ins w:id="517" w:author="WG 5C-1" w:date="2022-11-15T20:53:00Z">
        <w:r w:rsidRPr="00994447">
          <w:t xml:space="preserve">tsunami or meteorological buoys, ice shelf diagnostics, seismic monitoring, etc.), emergency management and disaster relief </w:t>
        </w:r>
        <w:del w:id="518" w:author="DG 5C-1" w:date="2023-05-09T22:53:00Z">
          <w:r w:rsidRPr="00994447" w:rsidDel="00EA0EAC">
            <w:delText>services</w:delText>
          </w:r>
        </w:del>
      </w:ins>
      <w:ins w:id="519" w:author="DG 5C-1" w:date="2023-05-09T22:53:00Z">
        <w:r w:rsidRPr="00994447">
          <w:t>applications</w:t>
        </w:r>
      </w:ins>
      <w:ins w:id="520" w:author="WG 5C-1" w:date="2022-11-15T20:53:00Z">
        <w:r w:rsidRPr="00994447">
          <w:t xml:space="preserve"> along with many other  </w:t>
        </w:r>
        <w:del w:id="521" w:author="DG 5C-1" w:date="2023-05-09T22:53:00Z">
          <w:r w:rsidRPr="00994447" w:rsidDel="00EA0EAC">
            <w:delText xml:space="preserve">services and </w:delText>
          </w:r>
        </w:del>
        <w:r w:rsidRPr="00994447">
          <w:t>applications such as email, FTP file transfer, chat rooms and video calls across thousands of miles.</w:t>
        </w:r>
      </w:ins>
    </w:p>
    <w:bookmarkEnd w:id="510"/>
    <w:p w14:paraId="4BEE00D6" w14:textId="77777777" w:rsidR="00B12B41" w:rsidRPr="003D13B9" w:rsidRDefault="00B12B41" w:rsidP="00B12B41">
      <w:pPr>
        <w:jc w:val="both"/>
        <w:rPr>
          <w:ins w:id="522" w:author="WG 5C-1" w:date="2022-11-15T20:53:00Z"/>
        </w:rPr>
      </w:pPr>
      <w:ins w:id="523" w:author="WG 5C-1" w:date="2022-11-15T20:53:00Z">
        <w:del w:id="524" w:author="DG 5C-1" w:date="2023-05-09T22:53:00Z">
          <w:r w:rsidRPr="00994447" w:rsidDel="00EA0EAC">
            <w:delText>Implementation</w:delText>
          </w:r>
        </w:del>
      </w:ins>
      <w:ins w:id="525" w:author="DG 5C-1" w:date="2023-05-09T22:53:00Z">
        <w:r w:rsidRPr="00994447">
          <w:t>Deployment</w:t>
        </w:r>
      </w:ins>
      <w:ins w:id="526" w:author="WG 5C-1" w:date="2022-11-15T20:53:00Z">
        <w:r w:rsidRPr="00994447">
          <w:t xml:space="preserve"> of AGILE-HF (Figure 3) networks can be accomplished </w:t>
        </w:r>
        <w:proofErr w:type="gramStart"/>
        <w:r w:rsidRPr="00994447">
          <w:t>through the use of</w:t>
        </w:r>
        <w:proofErr w:type="gramEnd"/>
        <w:r w:rsidRPr="00994447">
          <w:t xml:space="preserve"> Mesh Networks</w:t>
        </w:r>
        <w:del w:id="527" w:author="DG 5C-1" w:date="2023-05-09T22:54:00Z">
          <w:r w:rsidRPr="00994447" w:rsidDel="00EA0EAC">
            <w:rPr>
              <w:position w:val="6"/>
              <w:sz w:val="18"/>
            </w:rPr>
            <w:footnoteReference w:id="4"/>
          </w:r>
        </w:del>
      </w:ins>
      <w:ins w:id="532" w:author="DG 5C-1" w:date="2023-05-09T22:54:00Z">
        <w:r w:rsidRPr="00994447">
          <w:t xml:space="preserve">. A mesh network is a group of devices that act as a single Wi-Fi network; and can provide real-time </w:t>
        </w:r>
      </w:ins>
      <w:ins w:id="533" w:author="DG 5C-1" w:date="2023-05-09T22:55:00Z">
        <w:r w:rsidRPr="00994447">
          <w:t>video, high speed data transfers, email, internet access and other network-based services.</w:t>
        </w:r>
      </w:ins>
      <w:ins w:id="534" w:author="WG 5C-1" w:date="2022-11-15T20:53:00Z">
        <w:r w:rsidRPr="00994447">
          <w:t xml:space="preserve"> Within this network </w:t>
        </w:r>
        <w:proofErr w:type="gramStart"/>
        <w:r w:rsidRPr="00994447">
          <w:t>all of</w:t>
        </w:r>
        <w:proofErr w:type="gramEnd"/>
        <w:r w:rsidRPr="00994447">
          <w:t xml:space="preserve"> the devices (points) act as</w:t>
        </w:r>
        <w:r w:rsidRPr="003D13B9">
          <w:t xml:space="preserve"> a single network. AGILE-HF systems </w:t>
        </w:r>
        <w:r w:rsidRPr="003D13B9">
          <w:lastRenderedPageBreak/>
          <w:t xml:space="preserve">use RF as the means of connecting the points within the AGILE MESH network providing global connectivity. </w:t>
        </w:r>
      </w:ins>
    </w:p>
    <w:p w14:paraId="04A2DD46" w14:textId="77777777" w:rsidR="00B12B41" w:rsidRPr="003D13B9" w:rsidRDefault="00B12B41" w:rsidP="00B12B41">
      <w:pPr>
        <w:jc w:val="both"/>
        <w:rPr>
          <w:ins w:id="535" w:author="WG 5C-1" w:date="2022-11-15T20:53:00Z"/>
        </w:rPr>
      </w:pPr>
      <w:ins w:id="536" w:author="WG 5C-1" w:date="2022-11-15T20:53:00Z">
        <w:r w:rsidRPr="003D13B9">
          <w:t xml:space="preserve">An AGILE-HF ALE Mesh Network provides for sensing the occupancy of a frequency and has a-priori knowledge </w:t>
        </w:r>
        <w:r w:rsidRPr="00994447">
          <w:t xml:space="preserve">programmed </w:t>
        </w:r>
        <w:del w:id="537" w:author="DG 5C-1" w:date="2023-05-09T22:55:00Z">
          <w:r w:rsidRPr="00994447" w:rsidDel="00E008C3">
            <w:delText>into it</w:delText>
          </w:r>
        </w:del>
      </w:ins>
      <w:ins w:id="538" w:author="DG 5C-1" w:date="2023-05-09T22:55:00Z">
        <w:r w:rsidRPr="00994447">
          <w:t>information with</w:t>
        </w:r>
      </w:ins>
      <w:ins w:id="539" w:author="WG 5C-1" w:date="2022-11-15T20:53:00Z">
        <w:del w:id="540" w:author="DG 5C-1" w:date="2023-05-09T22:55:00Z">
          <w:r w:rsidRPr="00994447" w:rsidDel="00E008C3">
            <w:delText xml:space="preserve"> of</w:delText>
          </w:r>
        </w:del>
        <w:r w:rsidRPr="00994447">
          <w:t xml:space="preserve"> regional </w:t>
        </w:r>
      </w:ins>
      <w:ins w:id="541" w:author="DG 5C-1" w:date="2023-05-09T22:55:00Z">
        <w:r w:rsidRPr="00994447">
          <w:t>operational</w:t>
        </w:r>
        <w:r>
          <w:t xml:space="preserve"> </w:t>
        </w:r>
      </w:ins>
      <w:ins w:id="542" w:author="WG 5C-1" w:date="2022-11-15T20:53:00Z">
        <w:r w:rsidRPr="003D13B9">
          <w:t>restrictions on channel use; it can calculate and select a frequency based on availability and then release it when finished and select another later.</w:t>
        </w:r>
      </w:ins>
    </w:p>
    <w:p w14:paraId="770F7D80" w14:textId="77777777" w:rsidR="00B12B41" w:rsidRPr="003D13B9" w:rsidRDefault="00B12B41" w:rsidP="00B12B41">
      <w:pPr>
        <w:pStyle w:val="FigureNo"/>
        <w:rPr>
          <w:ins w:id="543" w:author="WG 5C-1" w:date="2022-11-15T20:53:00Z"/>
        </w:rPr>
      </w:pPr>
      <w:ins w:id="544" w:author="WG 5C-1" w:date="2022-11-15T20:53:00Z">
        <w:r w:rsidRPr="003D13B9">
          <w:t>FIGURE 3</w:t>
        </w:r>
      </w:ins>
    </w:p>
    <w:p w14:paraId="284E84BF" w14:textId="77777777" w:rsidR="00B12B41" w:rsidRPr="003D13B9" w:rsidRDefault="00B12B41" w:rsidP="00B12B41">
      <w:pPr>
        <w:pStyle w:val="Figuretitle"/>
        <w:rPr>
          <w:ins w:id="545" w:author="WG 5C-1" w:date="2022-11-15T20:53:00Z"/>
          <w:rFonts w:eastAsia="Calibri"/>
        </w:rPr>
      </w:pPr>
      <w:ins w:id="546" w:author="WG 5C-1" w:date="2022-11-15T20:53:00Z">
        <w:r w:rsidRPr="003D13B9">
          <w:rPr>
            <w:rFonts w:eastAsia="Calibri"/>
          </w:rPr>
          <w:t>Global AGILE-HF Network Example</w:t>
        </w:r>
      </w:ins>
    </w:p>
    <w:p w14:paraId="674766EE" w14:textId="77777777" w:rsidR="00B12B41" w:rsidRPr="003D13B9" w:rsidRDefault="00B12B41" w:rsidP="00B12B41">
      <w:pPr>
        <w:pStyle w:val="Figure"/>
        <w:rPr>
          <w:ins w:id="547" w:author="WG 5C-1" w:date="2022-11-15T20:53:00Z"/>
        </w:rPr>
      </w:pPr>
      <w:ins w:id="548" w:author="WG 5C-1" w:date="2022-11-15T20:53:00Z">
        <w:r w:rsidRPr="003D13B9">
          <w:drawing>
            <wp:inline distT="0" distB="0" distL="0" distR="0" wp14:anchorId="055ACCFA" wp14:editId="07764B2C">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3944A69B" w14:textId="77777777" w:rsidR="00B12B41" w:rsidRPr="003D13B9" w:rsidRDefault="00B12B41" w:rsidP="00B12B41">
      <w:pPr>
        <w:jc w:val="both"/>
        <w:rPr>
          <w:ins w:id="549" w:author="WG 5C-1" w:date="2022-11-15T20:53:00Z"/>
        </w:rPr>
      </w:pPr>
      <w:ins w:id="550" w:author="WG 5C-1" w:date="2022-11-15T20:53:00Z">
        <w:r w:rsidRPr="003D13B9">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w:t>
        </w:r>
        <w:r w:rsidRPr="00994447">
          <w:t xml:space="preserve">members </w:t>
        </w:r>
      </w:ins>
      <w:ins w:id="551" w:author="DG 5C-1" w:date="2023-05-09T22:25:00Z">
        <w:r w:rsidRPr="00994447">
          <w:t xml:space="preserve">with emission capacity (radio silence disabled) </w:t>
        </w:r>
      </w:ins>
      <w:ins w:id="552" w:author="WG 5C-1" w:date="2022-11-15T20:53:00Z">
        <w:r w:rsidRPr="00994447">
          <w:t>in</w:t>
        </w:r>
        <w:r w:rsidRPr="003D13B9">
          <w:t xml:space="preserve"> any WHFM have a common capacity to receive, </w:t>
        </w:r>
        <w:proofErr w:type="spellStart"/>
        <w:r w:rsidRPr="003D13B9">
          <w:t>catalog</w:t>
        </w:r>
        <w:proofErr w:type="spellEnd"/>
        <w:r w:rsidRPr="003D13B9">
          <w:t xml:space="preserve"> and report local configuration of their node, including spectral conditions – to all other enabled nodes. The second premise is that some number of nodes have more than one AGILE-HF radio and therefore can participate in more than one Mesh “subnet.” </w:t>
        </w:r>
      </w:ins>
    </w:p>
    <w:p w14:paraId="19B8629A" w14:textId="77777777" w:rsidR="00B12B41" w:rsidRPr="003D13B9" w:rsidRDefault="00B12B41" w:rsidP="00B12B41">
      <w:pPr>
        <w:jc w:val="both"/>
        <w:rPr>
          <w:ins w:id="553" w:author="WG 5C-1" w:date="2022-11-15T20:53:00Z"/>
          <w:szCs w:val="24"/>
        </w:rPr>
      </w:pPr>
      <w:ins w:id="554" w:author="WG 5C-1" w:date="2022-11-15T20:53:00Z">
        <w:r w:rsidRPr="003D13B9">
          <w:rPr>
            <w:szCs w:val="24"/>
          </w:rPr>
          <w:t xml:space="preserve">Each “sub-net” in an AGILE-HF Mesh is on a particular frequency for a specific </w:t>
        </w:r>
        <w:proofErr w:type="gramStart"/>
        <w:r w:rsidRPr="003D13B9">
          <w:rPr>
            <w:szCs w:val="24"/>
          </w:rPr>
          <w:t>period of time</w:t>
        </w:r>
        <w:proofErr w:type="gramEnd"/>
        <w:r w:rsidRPr="003D13B9">
          <w:rPr>
            <w:szCs w:val="24"/>
          </w:rPr>
          <w:t xml:space="preserv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51AB5CB3" w14:textId="77777777" w:rsidR="00B12B41" w:rsidRPr="003D13B9" w:rsidRDefault="00B12B41" w:rsidP="00B12B41">
      <w:pPr>
        <w:jc w:val="both"/>
        <w:rPr>
          <w:ins w:id="555" w:author="WG 5C-1" w:date="2022-11-15T20:53:00Z"/>
          <w:szCs w:val="24"/>
        </w:rPr>
      </w:pPr>
      <w:ins w:id="556" w:author="WG 5C-1" w:date="2022-11-15T20:53:00Z">
        <w:r w:rsidRPr="003D13B9">
          <w:rPr>
            <w:szCs w:val="24"/>
          </w:rPr>
          <w:t xml:space="preserve">Any node can be aware of other nodes it can connect through either directly-link or </w:t>
        </w:r>
        <w:proofErr w:type="spellStart"/>
        <w:r w:rsidRPr="003D13B9">
          <w:rPr>
            <w:szCs w:val="24"/>
          </w:rPr>
          <w:t>neighbored</w:t>
        </w:r>
        <w:proofErr w:type="spellEnd"/>
        <w:r w:rsidRPr="003D13B9">
          <w:rPr>
            <w:szCs w:val="24"/>
          </w:rPr>
          <w:t xml:space="preserve">-link within its frequency “subnet;” and it can identify and use those nodes within </w:t>
        </w:r>
        <w:proofErr w:type="gramStart"/>
        <w:r w:rsidRPr="003D13B9">
          <w:rPr>
            <w:szCs w:val="24"/>
          </w:rPr>
          <w:t>it</w:t>
        </w:r>
        <w:proofErr w:type="gramEnd"/>
        <w:r w:rsidRPr="003D13B9">
          <w:rPr>
            <w:szCs w:val="24"/>
          </w:rPr>
          <w:t xml:space="preserve">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3610260E" w14:textId="77777777" w:rsidR="00B12B41" w:rsidRPr="003D13B9" w:rsidRDefault="00B12B41" w:rsidP="00B12B41">
      <w:pPr>
        <w:jc w:val="both"/>
        <w:rPr>
          <w:ins w:id="557" w:author="WG 5C-1" w:date="2022-11-15T20:53:00Z"/>
          <w:szCs w:val="24"/>
        </w:rPr>
      </w:pPr>
      <w:ins w:id="558" w:author="WG 5C-1" w:date="2022-11-15T20:53:00Z">
        <w:r w:rsidRPr="003D13B9">
          <w:rPr>
            <w:szCs w:val="24"/>
          </w:rPr>
          <w:lastRenderedPageBreak/>
          <w:t xml:space="preserve">Many AGILE-HF nodes are </w:t>
        </w:r>
        <w:r w:rsidRPr="00994447">
          <w:rPr>
            <w:szCs w:val="24"/>
          </w:rPr>
          <w:t xml:space="preserve">constantly </w:t>
        </w:r>
        <w:del w:id="559" w:author="DG 5C-1" w:date="2023-05-09T22:27:00Z">
          <w:r w:rsidRPr="00994447" w:rsidDel="00BA107D">
            <w:rPr>
              <w:szCs w:val="24"/>
            </w:rPr>
            <w:delText>maneuvering</w:delText>
          </w:r>
        </w:del>
      </w:ins>
      <w:ins w:id="560" w:author="DG 5C-1" w:date="2023-05-09T22:27:00Z">
        <w:r w:rsidRPr="00994447">
          <w:rPr>
            <w:szCs w:val="24"/>
          </w:rPr>
          <w:t>manoeuvring</w:t>
        </w:r>
      </w:ins>
      <w:ins w:id="561" w:author="WG 5C-1" w:date="2022-11-15T20:53:00Z">
        <w:r w:rsidRPr="003D13B9">
          <w:rPr>
            <w:szCs w:val="24"/>
          </w:rPr>
          <w:t xml:space="preserve">, so they can join a “subnet” of the </w:t>
        </w:r>
        <w:r w:rsidRPr="003C064E">
          <w:rPr>
            <w:szCs w:val="24"/>
          </w:rPr>
          <w:t xml:space="preserve">network </w:t>
        </w:r>
        <w:r w:rsidRPr="003D13B9">
          <w:rPr>
            <w:szCs w:val="24"/>
          </w:rPr>
          <w:t xml:space="preserve">and </w:t>
        </w:r>
        <w:r w:rsidRPr="003C064E">
          <w:rPr>
            <w:szCs w:val="24"/>
          </w:rPr>
          <w:t xml:space="preserve">make </w:t>
        </w:r>
        <w:r w:rsidRPr="003D13B9">
          <w:rPr>
            <w:szCs w:val="24"/>
          </w:rPr>
          <w:t>use the extensibility as described above. At some time later they can switch frequencies and join the secondary “sub-net” (or even a tertiary, should the second subnet also have dual connection to a third “sub-net”</w:t>
        </w:r>
      </w:ins>
      <w:ins w:id="562" w:author="WG 5C-1" w:date="2022-11-15T20:54:00Z">
        <w:r w:rsidRPr="003D13B9">
          <w:rPr>
            <w:szCs w:val="24"/>
          </w:rPr>
          <w:t>)</w:t>
        </w:r>
        <w:r>
          <w:rPr>
            <w:szCs w:val="24"/>
          </w:rPr>
          <w:t>.</w:t>
        </w:r>
      </w:ins>
      <w:ins w:id="563" w:author="WG 5C-1" w:date="2022-11-15T20:53:00Z">
        <w:r w:rsidRPr="003D13B9">
          <w:rPr>
            <w:szCs w:val="24"/>
          </w:rPr>
          <w:t xml:space="preserve"> This capability provides a persistent connection within the AGILE-HF Mesh Network with</w:t>
        </w:r>
        <w:del w:id="564" w:author="Patten, Brian" w:date="2022-11-16T14:21:00Z">
          <w:r w:rsidRPr="003D13B9" w:rsidDel="003C5B7D">
            <w:rPr>
              <w:szCs w:val="24"/>
            </w:rPr>
            <w:delText xml:space="preserve"> </w:delText>
          </w:r>
        </w:del>
        <w:r w:rsidRPr="003D13B9">
          <w:rPr>
            <w:szCs w:val="24"/>
          </w:rPr>
          <w:t xml:space="preserve"> a high degree of</w:t>
        </w:r>
        <w:del w:id="565" w:author="Patten, Brian" w:date="2022-11-16T14:21:00Z">
          <w:r w:rsidRPr="003D13B9" w:rsidDel="003C5B7D">
            <w:rPr>
              <w:szCs w:val="24"/>
            </w:rPr>
            <w:delText xml:space="preserve"> </w:delText>
          </w:r>
        </w:del>
        <w:r w:rsidRPr="003D13B9">
          <w:rPr>
            <w:szCs w:val="24"/>
          </w:rPr>
          <w:t xml:space="preserve"> “link durability.”</w:t>
        </w:r>
      </w:ins>
    </w:p>
    <w:p w14:paraId="2490B790" w14:textId="77777777" w:rsidR="00B12B41" w:rsidRPr="00994447" w:rsidDel="00E008C3" w:rsidRDefault="00B12B41" w:rsidP="00B12B41">
      <w:pPr>
        <w:jc w:val="both"/>
        <w:rPr>
          <w:ins w:id="566" w:author="WG 5C-1" w:date="2022-11-15T20:53:00Z"/>
          <w:del w:id="567" w:author="DG 5C-1" w:date="2023-05-09T22:56:00Z"/>
          <w:szCs w:val="24"/>
        </w:rPr>
      </w:pPr>
      <w:ins w:id="568" w:author="WG 5C-1" w:date="2022-11-15T20:53:00Z">
        <w:del w:id="569" w:author="DG 5C-1" w:date="2023-05-09T22:56:00Z">
          <w:r w:rsidRPr="00994447" w:rsidDel="00E008C3">
            <w:rPr>
              <w:szCs w:val="24"/>
            </w:rPr>
            <w:delText xml:space="preserve">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w:delText>
          </w:r>
        </w:del>
      </w:ins>
      <w:ins w:id="570" w:author="Patten, Brian" w:date="2022-11-16T14:22:00Z">
        <w:del w:id="571" w:author="DG 5C-1" w:date="2023-05-09T22:56:00Z">
          <w:r w:rsidRPr="00994447" w:rsidDel="00E008C3">
            <w:rPr>
              <w:szCs w:val="24"/>
            </w:rPr>
            <w:delText>So,</w:delText>
          </w:r>
        </w:del>
      </w:ins>
      <w:ins w:id="572" w:author="WG 5C-1" w:date="2022-11-15T20:53:00Z">
        <w:del w:id="573" w:author="DG 5C-1" w:date="2023-05-09T22:56:00Z">
          <w:r w:rsidRPr="00994447" w:rsidDel="00E008C3">
            <w:rPr>
              <w:szCs w:val="24"/>
            </w:rPr>
            <w:delText xml:space="preserve"> the AGILE- HF Mesh network is not that much different than what keeps your informed and connected every day – except the AGILE-HF Network is spanning hundreds or thousands of miles between nodes (a.k.a. towers).</w:delText>
          </w:r>
        </w:del>
      </w:ins>
    </w:p>
    <w:p w14:paraId="5EDEC5EF" w14:textId="77777777" w:rsidR="00B12B41" w:rsidRPr="003D13B9" w:rsidDel="00E008C3" w:rsidRDefault="00B12B41" w:rsidP="00B12B41">
      <w:pPr>
        <w:jc w:val="both"/>
        <w:rPr>
          <w:ins w:id="574" w:author="WG 5C-1" w:date="2022-11-15T20:53:00Z"/>
          <w:del w:id="575" w:author="DG 5C-1" w:date="2023-05-09T22:56:00Z"/>
        </w:rPr>
      </w:pPr>
      <w:ins w:id="576" w:author="WG 5C-1" w:date="2022-11-15T20:53:00Z">
        <w:del w:id="577" w:author="DG 5C-1" w:date="2023-05-09T22:56:00Z">
          <w:r w:rsidRPr="00994447" w:rsidDel="00E008C3">
            <w:rPr>
              <w:szCs w:val="24"/>
            </w:rPr>
            <w:delText>Some potential applications of AGILE-HF communication and data systems include: safe SeaNet reporting (ISPS); 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delText>
          </w:r>
          <w:r w:rsidRPr="00994447" w:rsidDel="00E008C3">
            <w:delText xml:space="preserve"> AGILE-HF Networks can also </w:delText>
          </w:r>
          <w:r w:rsidRPr="00994447" w:rsidDel="00E008C3">
            <w:rPr>
              <w:szCs w:val="24"/>
            </w:rPr>
            <w:delTex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delText>
          </w:r>
        </w:del>
      </w:ins>
    </w:p>
    <w:p w14:paraId="235C4BA0" w14:textId="77777777" w:rsidR="00B12B41" w:rsidRPr="00994447" w:rsidRDefault="00B12B41" w:rsidP="00B12B41">
      <w:pPr>
        <w:jc w:val="both"/>
        <w:rPr>
          <w:ins w:id="578" w:author="WG 5C-1" w:date="2022-11-15T20:53:00Z"/>
        </w:rPr>
      </w:pPr>
      <w:ins w:id="579" w:author="WG 5C-1" w:date="2022-11-15T20:53:00Z">
        <w:r w:rsidRPr="003D13B9">
          <w:t xml:space="preserve">Descriptions of HF Token Ring, HF Token Mesh and HF ALE Mesh can be found in the </w:t>
        </w:r>
      </w:ins>
      <w:ins w:id="580" w:author="5C-Fr" w:date="2023-05-10T10:43:00Z">
        <w:r w:rsidRPr="00994447">
          <w:t xml:space="preserve">corresponding </w:t>
        </w:r>
      </w:ins>
      <w:ins w:id="581" w:author="WG 5C-1" w:date="2022-11-15T20:53:00Z">
        <w:r w:rsidRPr="00994447">
          <w:t xml:space="preserve">following sections. </w:t>
        </w:r>
      </w:ins>
    </w:p>
    <w:p w14:paraId="26CDFEE3" w14:textId="77777777" w:rsidR="00B12B41" w:rsidRPr="00994447" w:rsidRDefault="00B12B41" w:rsidP="00B12B41">
      <w:pPr>
        <w:pStyle w:val="Heading1"/>
        <w:rPr>
          <w:ins w:id="582" w:author="DG 5C-1" w:date="2023-05-09T22:27:00Z"/>
          <w:lang w:val="en-US"/>
        </w:rPr>
      </w:pPr>
      <w:bookmarkStart w:id="583" w:name="_Toc135905206"/>
      <w:bookmarkStart w:id="584" w:name="_Toc135905363"/>
      <w:bookmarkStart w:id="585" w:name="_Toc135905519"/>
      <w:bookmarkStart w:id="586" w:name="_Toc119440153"/>
      <w:ins w:id="587" w:author="DG 5C-1" w:date="2023-05-09T22:27:00Z">
        <w:r w:rsidRPr="00994447">
          <w:rPr>
            <w:lang w:val="en-US"/>
          </w:rPr>
          <w:t>4</w:t>
        </w:r>
        <w:r w:rsidRPr="00994447">
          <w:rPr>
            <w:lang w:val="en-US"/>
          </w:rPr>
          <w:tab/>
          <w:t>Multicast technologies</w:t>
        </w:r>
        <w:bookmarkEnd w:id="583"/>
        <w:bookmarkEnd w:id="584"/>
        <w:bookmarkEnd w:id="585"/>
      </w:ins>
    </w:p>
    <w:p w14:paraId="47B80210" w14:textId="0E40B276" w:rsidR="00B12B41" w:rsidDel="00960A70" w:rsidRDefault="00B12B41" w:rsidP="00B12B41">
      <w:pPr>
        <w:rPr>
          <w:del w:id="588" w:author="USA" w:date="2024-03-05T10:39:00Z"/>
          <w:lang w:val="en-US"/>
        </w:rPr>
      </w:pPr>
      <w:ins w:id="589" w:author="DG 5C-1" w:date="2023-05-09T22:27:00Z">
        <w:del w:id="590" w:author="USA" w:date="2024-03-05T10:39:00Z">
          <w:r w:rsidRPr="00264E1F" w:rsidDel="00960A70">
            <w:rPr>
              <w:highlight w:val="yellow"/>
              <w:lang w:val="en-US"/>
              <w:rPrChange w:id="591" w:author="USA" w:date="2024-03-05T10:58:00Z">
                <w:rPr>
                  <w:lang w:val="en-US"/>
                </w:rPr>
              </w:rPrChange>
            </w:rPr>
            <w:delText>To be completed.</w:delText>
          </w:r>
        </w:del>
      </w:ins>
    </w:p>
    <w:p w14:paraId="745517A2" w14:textId="7D6C0297" w:rsidR="00960A70" w:rsidRPr="00994447" w:rsidRDefault="00960A70">
      <w:pPr>
        <w:jc w:val="both"/>
        <w:rPr>
          <w:ins w:id="592" w:author="USA" w:date="2024-03-05T10:39:00Z"/>
          <w:lang w:val="en-US"/>
        </w:rPr>
        <w:pPrChange w:id="593" w:author="USA" w:date="2024-03-05T10:56:00Z">
          <w:pPr/>
        </w:pPrChange>
      </w:pPr>
      <w:ins w:id="594" w:author="USA" w:date="2024-03-05T10:40:00Z">
        <w:r w:rsidRPr="00960A70">
          <w:t xml:space="preserve"> </w:t>
        </w:r>
        <w:r w:rsidRPr="00264E1F">
          <w:rPr>
            <w:highlight w:val="yellow"/>
            <w:lang w:val="en-US"/>
            <w:rPrChange w:id="595" w:author="USA" w:date="2024-03-05T10:57:00Z">
              <w:rPr>
                <w:lang w:val="en-US"/>
              </w:rPr>
            </w:rPrChange>
          </w:rPr>
          <w:t xml:space="preserve">Multicasting is an efficient mechanism for disseminating messages through </w:t>
        </w:r>
      </w:ins>
      <w:ins w:id="596" w:author="USA" w:date="2024-03-05T10:41:00Z">
        <w:r w:rsidRPr="00264E1F">
          <w:rPr>
            <w:highlight w:val="yellow"/>
            <w:lang w:val="en-US"/>
            <w:rPrChange w:id="597" w:author="USA" w:date="2024-03-05T10:57:00Z">
              <w:rPr>
                <w:lang w:val="en-US"/>
              </w:rPr>
            </w:rPrChange>
          </w:rPr>
          <w:t>HF Wireless Networks,</w:t>
        </w:r>
      </w:ins>
      <w:ins w:id="598" w:author="USA" w:date="2024-03-05T10:40:00Z">
        <w:r w:rsidRPr="00264E1F">
          <w:rPr>
            <w:highlight w:val="yellow"/>
            <w:lang w:val="en-US"/>
            <w:rPrChange w:id="599" w:author="USA" w:date="2024-03-05T10:57:00Z">
              <w:rPr>
                <w:lang w:val="en-US"/>
              </w:rPr>
            </w:rPrChange>
          </w:rPr>
          <w:t xml:space="preserve"> </w:t>
        </w:r>
      </w:ins>
      <w:ins w:id="600" w:author="USA" w:date="2024-03-05T10:55:00Z">
        <w:r w:rsidR="00264E1F" w:rsidRPr="00264E1F">
          <w:rPr>
            <w:highlight w:val="yellow"/>
            <w:lang w:val="en-US"/>
            <w:rPrChange w:id="601" w:author="USA" w:date="2024-03-05T10:57:00Z">
              <w:rPr>
                <w:lang w:val="en-US"/>
              </w:rPr>
            </w:rPrChange>
          </w:rPr>
          <w:t xml:space="preserve">Multicast </w:t>
        </w:r>
        <w:bookmarkStart w:id="602" w:name="_Hlk160542882"/>
        <w:r w:rsidR="00264E1F" w:rsidRPr="00264E1F">
          <w:rPr>
            <w:highlight w:val="yellow"/>
            <w:lang w:val="en-US"/>
            <w:rPrChange w:id="603" w:author="USA" w:date="2024-03-05T10:57:00Z">
              <w:rPr>
                <w:lang w:val="en-US"/>
              </w:rPr>
            </w:rPrChange>
          </w:rPr>
          <w:t xml:space="preserve">IP Routing protocols </w:t>
        </w:r>
        <w:bookmarkEnd w:id="602"/>
        <w:r w:rsidR="00264E1F" w:rsidRPr="00264E1F">
          <w:rPr>
            <w:highlight w:val="yellow"/>
            <w:lang w:val="en-US"/>
            <w:rPrChange w:id="604" w:author="USA" w:date="2024-03-05T10:57:00Z">
              <w:rPr>
                <w:lang w:val="en-US"/>
              </w:rPr>
            </w:rPrChange>
          </w:rPr>
          <w:t xml:space="preserve">are used to distribute data (for example, audio/video streaming broadcasts) to multiple recipients. Using multicast, a source can send a single copy of data to a single multicast address, which is then distributed to an entire group of </w:t>
        </w:r>
      </w:ins>
      <w:ins w:id="605" w:author="USA" w:date="2024-03-05T10:56:00Z">
        <w:r w:rsidR="00264E1F" w:rsidRPr="00264E1F">
          <w:rPr>
            <w:highlight w:val="yellow"/>
            <w:lang w:val="en-US"/>
            <w:rPrChange w:id="606" w:author="USA" w:date="2024-03-05T10:57:00Z">
              <w:rPr>
                <w:lang w:val="en-US"/>
              </w:rPr>
            </w:rPrChange>
          </w:rPr>
          <w:t>recipients. Multicasting</w:t>
        </w:r>
      </w:ins>
      <w:ins w:id="607" w:author="USA" w:date="2024-03-05T10:49:00Z">
        <w:r w:rsidR="00264E1F" w:rsidRPr="00264E1F">
          <w:rPr>
            <w:highlight w:val="yellow"/>
            <w:lang w:val="en-US"/>
            <w:rPrChange w:id="608" w:author="USA" w:date="2024-03-05T10:57:00Z">
              <w:rPr>
                <w:lang w:val="en-US"/>
              </w:rPr>
            </w:rPrChange>
          </w:rPr>
          <w:t xml:space="preserve"> </w:t>
        </w:r>
      </w:ins>
      <w:ins w:id="609" w:author="USA" w:date="2024-03-05T10:56:00Z">
        <w:r w:rsidR="00264E1F" w:rsidRPr="00264E1F">
          <w:rPr>
            <w:highlight w:val="yellow"/>
            <w:lang w:val="en-US"/>
            <w:rPrChange w:id="610" w:author="USA" w:date="2024-03-05T10:57:00Z">
              <w:rPr>
                <w:lang w:val="en-US"/>
              </w:rPr>
            </w:rPrChange>
          </w:rPr>
          <w:t xml:space="preserve">can </w:t>
        </w:r>
      </w:ins>
      <w:ins w:id="611" w:author="USA" w:date="2024-03-05T10:49:00Z">
        <w:r w:rsidR="00264E1F" w:rsidRPr="00264E1F">
          <w:rPr>
            <w:highlight w:val="yellow"/>
            <w:lang w:val="en-US"/>
            <w:rPrChange w:id="612" w:author="USA" w:date="2024-03-05T10:57:00Z">
              <w:rPr>
                <w:lang w:val="en-US"/>
              </w:rPr>
            </w:rPrChange>
          </w:rPr>
          <w:t>provide a potentially bandwidth efficient transfer capability, especially</w:t>
        </w:r>
      </w:ins>
      <w:ins w:id="613" w:author="USA" w:date="2024-03-05T10:56:00Z">
        <w:r w:rsidR="00264E1F" w:rsidRPr="00264E1F">
          <w:rPr>
            <w:highlight w:val="yellow"/>
            <w:lang w:val="en-US"/>
            <w:rPrChange w:id="614" w:author="USA" w:date="2024-03-05T10:57:00Z">
              <w:rPr>
                <w:lang w:val="en-US"/>
              </w:rPr>
            </w:rPrChange>
          </w:rPr>
          <w:t xml:space="preserve"> </w:t>
        </w:r>
      </w:ins>
      <w:ins w:id="615" w:author="USA" w:date="2024-03-05T10:49:00Z">
        <w:r w:rsidR="00264E1F" w:rsidRPr="00264E1F">
          <w:rPr>
            <w:highlight w:val="yellow"/>
            <w:lang w:val="en-US"/>
            <w:rPrChange w:id="616" w:author="USA" w:date="2024-03-05T10:57:00Z">
              <w:rPr>
                <w:lang w:val="en-US"/>
              </w:rPr>
            </w:rPrChange>
          </w:rPr>
          <w:t>when there are many recipients of a message in the same radio network.</w:t>
        </w:r>
      </w:ins>
    </w:p>
    <w:p w14:paraId="7933F11B" w14:textId="77777777" w:rsidR="00B12B41" w:rsidRPr="00994447" w:rsidDel="0022611A" w:rsidRDefault="00B12B41" w:rsidP="00B12B41">
      <w:pPr>
        <w:pStyle w:val="Heading2"/>
        <w:rPr>
          <w:ins w:id="617" w:author="DG 5C-1" w:date="2023-05-09T22:27:00Z"/>
          <w:lang w:val="en-US"/>
        </w:rPr>
      </w:pPr>
      <w:bookmarkStart w:id="618" w:name="_Toc133943291"/>
      <w:bookmarkStart w:id="619" w:name="_Toc135905207"/>
      <w:bookmarkStart w:id="620" w:name="_Toc135905364"/>
      <w:bookmarkStart w:id="621" w:name="_Toc135905520"/>
      <w:ins w:id="622" w:author="DG 5C-1" w:date="2023-05-09T22:27:00Z">
        <w:r w:rsidRPr="00994447">
          <w:rPr>
            <w:lang w:val="en-US"/>
          </w:rPr>
          <w:t>4</w:t>
        </w:r>
        <w:r w:rsidRPr="00994447" w:rsidDel="0022611A">
          <w:rPr>
            <w:lang w:val="en-US"/>
          </w:rPr>
          <w:t>.</w:t>
        </w:r>
        <w:r w:rsidRPr="00994447">
          <w:rPr>
            <w:lang w:val="en-US"/>
          </w:rPr>
          <w:t xml:space="preserve">1 </w:t>
        </w:r>
        <w:r w:rsidRPr="00994447">
          <w:rPr>
            <w:lang w:val="en-US"/>
          </w:rPr>
          <w:tab/>
        </w:r>
        <w:r w:rsidRPr="00994447" w:rsidDel="0022611A">
          <w:rPr>
            <w:lang w:val="en-US"/>
          </w:rPr>
          <w:t>Time Division Multiple Access (TDMA)</w:t>
        </w:r>
        <w:bookmarkEnd w:id="618"/>
        <w:bookmarkEnd w:id="619"/>
        <w:bookmarkEnd w:id="620"/>
        <w:bookmarkEnd w:id="621"/>
      </w:ins>
    </w:p>
    <w:p w14:paraId="58B59C15" w14:textId="7882404C" w:rsidR="00B12B41" w:rsidRDefault="00B12B41" w:rsidP="00B12B41">
      <w:pPr>
        <w:rPr>
          <w:ins w:id="623" w:author="USA" w:date="2024-03-05T10:20:00Z"/>
          <w:lang w:val="en-US"/>
        </w:rPr>
      </w:pPr>
      <w:ins w:id="624" w:author="DG 5C-1" w:date="2023-05-09T22:27:00Z">
        <w:del w:id="625" w:author="USA" w:date="2024-03-05T10:19:00Z">
          <w:r w:rsidRPr="00264E1F" w:rsidDel="001F10F8">
            <w:rPr>
              <w:highlight w:val="yellow"/>
              <w:lang w:val="en-US"/>
              <w:rPrChange w:id="626" w:author="USA" w:date="2024-03-05T10:58:00Z">
                <w:rPr>
                  <w:lang w:val="en-US"/>
                </w:rPr>
              </w:rPrChange>
            </w:rPr>
            <w:delText>To be completed.</w:delText>
          </w:r>
        </w:del>
      </w:ins>
    </w:p>
    <w:p w14:paraId="56CD343C" w14:textId="77777777" w:rsidR="001F10F8" w:rsidRDefault="001F10F8">
      <w:pPr>
        <w:jc w:val="both"/>
        <w:rPr>
          <w:ins w:id="627" w:author="USA" w:date="2024-03-05T10:20:00Z"/>
          <w:lang w:val="en-US"/>
        </w:rPr>
        <w:pPrChange w:id="628" w:author="USA" w:date="2024-03-05T10:20:00Z">
          <w:pPr/>
        </w:pPrChange>
      </w:pPr>
      <w:ins w:id="629" w:author="USA" w:date="2024-03-05T10:20:00Z">
        <w:r w:rsidRPr="00264E1F">
          <w:rPr>
            <w:highlight w:val="yellow"/>
            <w:lang w:val="en-US"/>
            <w:rPrChange w:id="630" w:author="USA" w:date="2024-03-05T10:57:00Z">
              <w:rPr>
                <w:lang w:val="en-US"/>
              </w:rPr>
            </w:rPrChange>
          </w:rPr>
          <w:t>Time-division multiple access (TDMA) is a channel access method. It allows several users to share the same frequency channel by dividing the signal into different time slots.  The users transmit in rapid succession, one after the other, each using their own time slot. This allows multiple stations to share the same radio frequency channel while using only a part of its channel capacity.</w:t>
        </w:r>
        <w:r w:rsidRPr="00C97587">
          <w:rPr>
            <w:lang w:val="en-US"/>
          </w:rPr>
          <w:t xml:space="preserve"> </w:t>
        </w:r>
      </w:ins>
    </w:p>
    <w:p w14:paraId="53F3DA5A" w14:textId="4A75A1D3" w:rsidR="00C97587" w:rsidRPr="00994447" w:rsidDel="001F10F8" w:rsidRDefault="00C97587" w:rsidP="00B12B41">
      <w:pPr>
        <w:rPr>
          <w:ins w:id="631" w:author="DG 5C-1" w:date="2023-05-09T22:27:00Z"/>
          <w:del w:id="632" w:author="USA" w:date="2024-03-05T10:20:00Z"/>
          <w:lang w:val="en-US"/>
        </w:rPr>
      </w:pPr>
    </w:p>
    <w:p w14:paraId="4193BF78" w14:textId="77777777" w:rsidR="00264E1F" w:rsidRDefault="00264E1F" w:rsidP="00B12B41">
      <w:pPr>
        <w:pStyle w:val="Heading2"/>
        <w:rPr>
          <w:ins w:id="633" w:author="USA" w:date="2024-03-05T10:57:00Z"/>
          <w:lang w:val="en-US"/>
        </w:rPr>
      </w:pPr>
      <w:bookmarkStart w:id="634" w:name="_Toc133943292"/>
      <w:bookmarkStart w:id="635" w:name="_Toc135905208"/>
      <w:bookmarkStart w:id="636" w:name="_Toc135905365"/>
      <w:bookmarkStart w:id="637" w:name="_Toc135905521"/>
    </w:p>
    <w:p w14:paraId="4A31B476" w14:textId="0862639A" w:rsidR="00B12B41" w:rsidRPr="00994447" w:rsidDel="0022611A" w:rsidRDefault="00B12B41" w:rsidP="00B12B41">
      <w:pPr>
        <w:pStyle w:val="Heading2"/>
        <w:rPr>
          <w:ins w:id="638" w:author="DG 5C-1" w:date="2023-05-09T22:27:00Z"/>
          <w:lang w:val="en-US"/>
        </w:rPr>
      </w:pPr>
      <w:ins w:id="639" w:author="DG 5C-1" w:date="2023-05-09T22:27:00Z">
        <w:r w:rsidRPr="00994447">
          <w:rPr>
            <w:lang w:val="en-US"/>
          </w:rPr>
          <w:t>4.2</w:t>
        </w:r>
        <w:r w:rsidRPr="00994447" w:rsidDel="0022611A">
          <w:rPr>
            <w:lang w:val="en-US"/>
          </w:rPr>
          <w:t xml:space="preserve"> </w:t>
        </w:r>
        <w:r w:rsidRPr="00994447">
          <w:rPr>
            <w:lang w:val="en-US"/>
          </w:rPr>
          <w:tab/>
        </w:r>
        <w:r w:rsidRPr="00994447" w:rsidDel="0022611A">
          <w:rPr>
            <w:lang w:val="en-US"/>
          </w:rPr>
          <w:t>Carrier Sense Multiple Access (CSMA)</w:t>
        </w:r>
        <w:bookmarkEnd w:id="634"/>
        <w:bookmarkEnd w:id="635"/>
        <w:bookmarkEnd w:id="636"/>
        <w:bookmarkEnd w:id="637"/>
      </w:ins>
    </w:p>
    <w:p w14:paraId="6FE4DCBE" w14:textId="74F0F835" w:rsidR="00B12B41" w:rsidRDefault="00B12B41">
      <w:pPr>
        <w:rPr>
          <w:ins w:id="640" w:author="USA" w:date="2024-03-05T10:20:00Z"/>
          <w:lang w:val="en-US"/>
        </w:rPr>
      </w:pPr>
      <w:ins w:id="641" w:author="DG 5C-1" w:date="2023-05-09T22:27:00Z">
        <w:del w:id="642" w:author="USA" w:date="2024-03-05T10:20:00Z">
          <w:r w:rsidRPr="00264E1F" w:rsidDel="001F10F8">
            <w:rPr>
              <w:highlight w:val="yellow"/>
              <w:lang w:val="en-US"/>
              <w:rPrChange w:id="643" w:author="USA" w:date="2024-03-05T10:58:00Z">
                <w:rPr>
                  <w:lang w:val="en-US"/>
                </w:rPr>
              </w:rPrChange>
            </w:rPr>
            <w:delText>To be completed.</w:delText>
          </w:r>
        </w:del>
      </w:ins>
    </w:p>
    <w:p w14:paraId="7017D018" w14:textId="1D5154EF" w:rsidR="00A6441A" w:rsidRPr="00264E1F" w:rsidRDefault="00A6441A">
      <w:pPr>
        <w:jc w:val="both"/>
        <w:rPr>
          <w:ins w:id="644" w:author="USA" w:date="2024-03-05T10:28:00Z"/>
          <w:highlight w:val="yellow"/>
          <w:lang w:val="en-US"/>
          <w:rPrChange w:id="645" w:author="USA" w:date="2024-03-05T10:57:00Z">
            <w:rPr>
              <w:ins w:id="646" w:author="USA" w:date="2024-03-05T10:28:00Z"/>
              <w:lang w:val="en-US"/>
            </w:rPr>
          </w:rPrChange>
        </w:rPr>
        <w:pPrChange w:id="647" w:author="USA" w:date="2024-03-05T10:32:00Z">
          <w:pPr/>
        </w:pPrChange>
      </w:pPr>
      <w:ins w:id="648" w:author="USA" w:date="2024-03-05T10:28:00Z">
        <w:r w:rsidRPr="00264E1F">
          <w:rPr>
            <w:highlight w:val="yellow"/>
            <w:lang w:val="en-US"/>
            <w:rPrChange w:id="649" w:author="USA" w:date="2024-03-05T10:57:00Z">
              <w:rPr>
                <w:lang w:val="en-US"/>
              </w:rPr>
            </w:rPrChange>
          </w:rPr>
          <w:t xml:space="preserve">Carrier-sense multiple access (CSMA) is a </w:t>
        </w:r>
      </w:ins>
      <w:ins w:id="650" w:author="USA" w:date="2024-03-05T10:29:00Z">
        <w:r w:rsidRPr="00264E1F">
          <w:rPr>
            <w:highlight w:val="yellow"/>
            <w:lang w:val="en-US"/>
            <w:rPrChange w:id="651" w:author="USA" w:date="2024-03-05T10:57:00Z">
              <w:rPr>
                <w:lang w:val="en-US"/>
              </w:rPr>
            </w:rPrChange>
          </w:rPr>
          <w:t>frequency</w:t>
        </w:r>
      </w:ins>
      <w:ins w:id="652" w:author="USA" w:date="2024-03-05T10:28:00Z">
        <w:r w:rsidRPr="00264E1F">
          <w:rPr>
            <w:highlight w:val="yellow"/>
            <w:lang w:val="en-US"/>
            <w:rPrChange w:id="653" w:author="USA" w:date="2024-03-05T10:57:00Z">
              <w:rPr>
                <w:lang w:val="en-US"/>
              </w:rPr>
            </w:rPrChange>
          </w:rPr>
          <w:t xml:space="preserve"> access control (MAC) protocol in which a node verifies the absence of other traffic before transmitting on a shared </w:t>
        </w:r>
      </w:ins>
      <w:ins w:id="654" w:author="USA" w:date="2024-03-05T10:30:00Z">
        <w:r w:rsidRPr="00264E1F">
          <w:rPr>
            <w:highlight w:val="yellow"/>
            <w:lang w:val="en-US"/>
            <w:rPrChange w:id="655" w:author="USA" w:date="2024-03-05T10:57:00Z">
              <w:rPr>
                <w:lang w:val="en-US"/>
              </w:rPr>
            </w:rPrChange>
          </w:rPr>
          <w:t>frequency</w:t>
        </w:r>
      </w:ins>
      <w:ins w:id="656" w:author="USA" w:date="2024-03-05T10:31:00Z">
        <w:r w:rsidRPr="00264E1F">
          <w:rPr>
            <w:highlight w:val="yellow"/>
            <w:lang w:val="en-US"/>
            <w:rPrChange w:id="657" w:author="USA" w:date="2024-03-05T10:57:00Z">
              <w:rPr>
                <w:lang w:val="en-US"/>
              </w:rPr>
            </w:rPrChange>
          </w:rPr>
          <w:t>/channel.</w:t>
        </w:r>
      </w:ins>
    </w:p>
    <w:p w14:paraId="6AC563FF" w14:textId="43FB3252" w:rsidR="00521312" w:rsidRPr="00994447" w:rsidRDefault="00A6441A">
      <w:pPr>
        <w:jc w:val="both"/>
        <w:rPr>
          <w:ins w:id="658" w:author="DG 5C-1" w:date="2023-05-09T22:27:00Z"/>
          <w:lang w:val="en-US"/>
          <w:rPrChange w:id="659" w:author="DG 5C-1" w:date="2023-05-09T22:28:00Z">
            <w:rPr>
              <w:ins w:id="660" w:author="DG 5C-1" w:date="2023-05-09T22:27:00Z"/>
              <w:highlight w:val="yellow"/>
              <w:lang w:val="en-US"/>
            </w:rPr>
          </w:rPrChange>
        </w:rPr>
        <w:pPrChange w:id="661" w:author="USA" w:date="2024-03-05T10:32:00Z">
          <w:pPr>
            <w:pStyle w:val="Heading2"/>
          </w:pPr>
        </w:pPrChange>
      </w:pPr>
      <w:ins w:id="662" w:author="USA" w:date="2024-03-05T10:28:00Z">
        <w:r w:rsidRPr="00264E1F">
          <w:rPr>
            <w:highlight w:val="yellow"/>
            <w:lang w:val="en-US"/>
            <w:rPrChange w:id="663" w:author="USA" w:date="2024-03-05T10:57:00Z">
              <w:rPr>
                <w:b w:val="0"/>
                <w:lang w:val="en-US"/>
              </w:rPr>
            </w:rPrChange>
          </w:rPr>
          <w:t xml:space="preserve">Under CSMA, a transmitter uses a carrier-sense mechanism to determine whether another transmission is in progress before initiating a transmission. If a carrier is sensed, the node waits for the transmission in progress to end before initiating its own transmission. Using CSMA, multiple nodes may, in turn, send and receive on the same </w:t>
        </w:r>
      </w:ins>
      <w:ins w:id="664" w:author="USA" w:date="2024-03-05T10:31:00Z">
        <w:r w:rsidRPr="00264E1F">
          <w:rPr>
            <w:highlight w:val="yellow"/>
            <w:lang w:val="en-US"/>
            <w:rPrChange w:id="665" w:author="USA" w:date="2024-03-05T10:57:00Z">
              <w:rPr>
                <w:b w:val="0"/>
                <w:lang w:val="en-US"/>
              </w:rPr>
            </w:rPrChange>
          </w:rPr>
          <w:t>frequency/channel</w:t>
        </w:r>
      </w:ins>
      <w:ins w:id="666" w:author="USA" w:date="2024-03-05T10:28:00Z">
        <w:r w:rsidRPr="00264E1F">
          <w:rPr>
            <w:highlight w:val="yellow"/>
            <w:lang w:val="en-US"/>
            <w:rPrChange w:id="667" w:author="USA" w:date="2024-03-05T10:57:00Z">
              <w:rPr>
                <w:b w:val="0"/>
                <w:lang w:val="en-US"/>
              </w:rPr>
            </w:rPrChange>
          </w:rPr>
          <w:t>. Transmissions by one node are generally received by all other nodes connected to the</w:t>
        </w:r>
      </w:ins>
      <w:ins w:id="668" w:author="USA" w:date="2024-03-05T10:32:00Z">
        <w:r w:rsidRPr="00264E1F">
          <w:rPr>
            <w:highlight w:val="yellow"/>
            <w:lang w:val="en-US"/>
            <w:rPrChange w:id="669" w:author="USA" w:date="2024-03-05T10:57:00Z">
              <w:rPr>
                <w:b w:val="0"/>
                <w:lang w:val="en-US"/>
              </w:rPr>
            </w:rPrChange>
          </w:rPr>
          <w:t xml:space="preserve"> </w:t>
        </w:r>
      </w:ins>
      <w:ins w:id="670" w:author="USA" w:date="2024-03-05T10:57:00Z">
        <w:r w:rsidR="00264E1F" w:rsidRPr="00264E1F">
          <w:rPr>
            <w:highlight w:val="yellow"/>
            <w:lang w:val="en-US"/>
          </w:rPr>
          <w:t>channel.</w:t>
        </w:r>
      </w:ins>
    </w:p>
    <w:p w14:paraId="39F568F9" w14:textId="08B1FA5C" w:rsidR="00B12B41" w:rsidRPr="00C91295" w:rsidRDefault="003F7511" w:rsidP="00B12B41">
      <w:pPr>
        <w:pStyle w:val="Heading2"/>
        <w:rPr>
          <w:lang w:val="en-US"/>
        </w:rPr>
      </w:pPr>
      <w:bookmarkStart w:id="671" w:name="_Toc135905209"/>
      <w:bookmarkStart w:id="672" w:name="_Toc135905366"/>
      <w:bookmarkStart w:id="673" w:name="_Toc135905522"/>
      <w:del w:id="674" w:author="Limousin, Catherine" w:date="2023-05-25T11:01:00Z">
        <w:r w:rsidDel="003F7511">
          <w:rPr>
            <w:lang w:val="en-US"/>
          </w:rPr>
          <w:delText>2</w:delText>
        </w:r>
      </w:del>
      <w:ins w:id="675" w:author="DG 5C-1" w:date="2023-05-09T22:27:00Z">
        <w:r w:rsidR="00B12B41" w:rsidRPr="00994447">
          <w:rPr>
            <w:lang w:val="en-US"/>
          </w:rPr>
          <w:t>4.3</w:t>
        </w:r>
      </w:ins>
      <w:r w:rsidR="00B12B41" w:rsidRPr="00994447">
        <w:rPr>
          <w:lang w:val="en-US"/>
        </w:rPr>
        <w:tab/>
        <w:t>Token</w:t>
      </w:r>
      <w:r w:rsidR="00B12B41" w:rsidRPr="00C91295">
        <w:rPr>
          <w:lang w:val="en-US"/>
        </w:rPr>
        <w:t xml:space="preserve"> passing </w:t>
      </w:r>
      <w:proofErr w:type="gramStart"/>
      <w:r w:rsidR="00B12B41" w:rsidRPr="00C91295">
        <w:rPr>
          <w:lang w:val="en-US"/>
        </w:rPr>
        <w:t>protocols</w:t>
      </w:r>
      <w:bookmarkEnd w:id="586"/>
      <w:bookmarkEnd w:id="671"/>
      <w:bookmarkEnd w:id="672"/>
      <w:bookmarkEnd w:id="673"/>
      <w:proofErr w:type="gramEnd"/>
    </w:p>
    <w:p w14:paraId="16C8ED5B"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354667D1"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proofErr w:type="gramStart"/>
      <w:r w:rsidRPr="00C91295">
        <w:t>scenarios, and</w:t>
      </w:r>
      <w:proofErr w:type="gramEnd"/>
      <w:r w:rsidRPr="00C91295">
        <w:t xml:space="preserve"> deals efficiently with changes in network connectivity and membership.</w:t>
      </w:r>
    </w:p>
    <w:p w14:paraId="690999C2"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Token passing protocols generally provide mechanisms for nodes to enter and leave the network. When token passing is to be used in a WAN, the </w:t>
      </w:r>
      <w:proofErr w:type="gramStart"/>
      <w:r w:rsidRPr="00C91295">
        <w:t>characteristics</w:t>
      </w:r>
      <w:proofErr w:type="gramEnd"/>
      <w:r w:rsidRPr="00C91295">
        <w:t xml:space="preserve"> of the wireless medium introduces additional token management issues:</w:t>
      </w:r>
    </w:p>
    <w:p w14:paraId="305CA9B4" w14:textId="77777777" w:rsidR="00B12B41" w:rsidRPr="00C91295" w:rsidRDefault="00B12B41" w:rsidP="00B12B41">
      <w:pPr>
        <w:pStyle w:val="enumlev1"/>
        <w:rPr>
          <w:lang w:val="en-US"/>
        </w:rPr>
      </w:pPr>
      <w:r w:rsidRPr="00C91295">
        <w:rPr>
          <w:lang w:val="en-US"/>
        </w:rPr>
        <w:t>–</w:t>
      </w:r>
      <w:r w:rsidRPr="00C91295">
        <w:rPr>
          <w:lang w:val="en-US"/>
        </w:rPr>
        <w:tab/>
        <w:t>The node holding the token may lose connectivity to its successor, which can result in a lost token.</w:t>
      </w:r>
    </w:p>
    <w:p w14:paraId="6DE72C63" w14:textId="77777777" w:rsidR="00B12B41" w:rsidRPr="00C91295" w:rsidRDefault="00B12B41" w:rsidP="00B12B41">
      <w:pPr>
        <w:pStyle w:val="enumlev1"/>
        <w:rPr>
          <w:lang w:val="en-US"/>
        </w:rPr>
      </w:pPr>
      <w:r w:rsidRPr="00C91295">
        <w:rPr>
          <w:lang w:val="en-US"/>
        </w:rPr>
        <w:t>–</w:t>
      </w:r>
      <w:r w:rsidRPr="00C91295">
        <w:rPr>
          <w:lang w:val="en-US"/>
        </w:rPr>
        <w:tab/>
        <w:t>The node holding the token can lose connectivity to the rest of the network. The network loses the token.</w:t>
      </w:r>
    </w:p>
    <w:p w14:paraId="589ED58A" w14:textId="77777777" w:rsidR="00B12B41" w:rsidRPr="00C91295" w:rsidRDefault="00B12B41" w:rsidP="00B12B41">
      <w:pPr>
        <w:pStyle w:val="enumlev1"/>
        <w:rPr>
          <w:lang w:val="en-US"/>
        </w:rPr>
      </w:pPr>
      <w:r w:rsidRPr="00C91295">
        <w:rPr>
          <w:lang w:val="en-US"/>
        </w:rPr>
        <w:t>–</w:t>
      </w:r>
      <w:r w:rsidRPr="00C91295">
        <w:rPr>
          <w:lang w:val="en-US"/>
        </w:rPr>
        <w:tab/>
        <w:t>A network may become partitioned. One subnetwork must create a new token.</w:t>
      </w:r>
    </w:p>
    <w:p w14:paraId="6072E779" w14:textId="77777777" w:rsidR="00B12B41" w:rsidRPr="00C91295" w:rsidRDefault="00B12B41" w:rsidP="00B12B41">
      <w:pPr>
        <w:pStyle w:val="enumlev1"/>
        <w:rPr>
          <w:lang w:val="en-US"/>
        </w:rPr>
      </w:pPr>
      <w:r w:rsidRPr="00C91295">
        <w:rPr>
          <w:lang w:val="en-US"/>
        </w:rPr>
        <w:t>–</w:t>
      </w:r>
      <w:r w:rsidRPr="00C91295">
        <w:rPr>
          <w:lang w:val="en-US"/>
        </w:rPr>
        <w:tab/>
        <w:t>A node may be reachable only by one other node, so a ring topology is not possible if that node is to be included.</w:t>
      </w:r>
    </w:p>
    <w:p w14:paraId="3326ECB7" w14:textId="77777777" w:rsidR="00B12B41" w:rsidRPr="00C91295" w:rsidRDefault="00B12B41" w:rsidP="00B12B41">
      <w:pPr>
        <w:pStyle w:val="enumlev1"/>
        <w:rPr>
          <w:lang w:val="en-US"/>
        </w:rPr>
      </w:pPr>
      <w:r w:rsidRPr="00C91295">
        <w:rPr>
          <w:lang w:val="en-US"/>
        </w:rPr>
        <w:t>–</w:t>
      </w:r>
      <w:r w:rsidRPr="00C91295">
        <w:rPr>
          <w:lang w:val="en-US"/>
        </w:rPr>
        <w:tab/>
        <w:t>Nodes from two or more rings using the same channel may come within range of each other. This results in interference unless the rings merge or change channel(s).</w:t>
      </w:r>
    </w:p>
    <w:p w14:paraId="77540790" w14:textId="77777777" w:rsidR="00B12B41" w:rsidRPr="00C91295" w:rsidRDefault="00B12B41" w:rsidP="00B12B41">
      <w:pPr>
        <w:pStyle w:val="enumlev1"/>
        <w:rPr>
          <w:lang w:val="en-US"/>
        </w:rPr>
      </w:pPr>
      <w:r w:rsidRPr="00C91295">
        <w:rPr>
          <w:lang w:val="en-US"/>
        </w:rPr>
        <w:t>–</w:t>
      </w:r>
      <w:r w:rsidRPr="00C91295">
        <w:rPr>
          <w:lang w:val="en-US"/>
        </w:rPr>
        <w:tab/>
        <w:t>Merging of rings or recovery from a lost token may result in multiple tokens in a ring.</w:t>
      </w:r>
    </w:p>
    <w:p w14:paraId="6DB30C68"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08EFDD9B"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long link turnarounds inherent in fielded HFWAN technology result in token rotation times on the order of a minute. For example, if link turnaround times are 2 s and we allow each of </w:t>
      </w:r>
      <w:r w:rsidRPr="00C91295">
        <w:rPr>
          <w:i/>
          <w:iCs/>
        </w:rPr>
        <w:t>N </w:t>
      </w:r>
      <w:r w:rsidRPr="00C91295">
        <w:t>nodes to transmit for up to 8 s when it receives the token, we achieve a throughput efficiency of at most 80% with a token rotation time (latency) of up to 10</w:t>
      </w:r>
      <w:r w:rsidRPr="00C91295">
        <w:rPr>
          <w:i/>
          <w:iCs/>
        </w:rPr>
        <w:t>N </w:t>
      </w:r>
      <w:r w:rsidRPr="00C91295">
        <w:t xml:space="preserve">s. </w:t>
      </w:r>
    </w:p>
    <w:p w14:paraId="75154578"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If we limit solicitations to join the ring to one per token rotation, and rotate the authority to solicit among the nodes, each node will solicit once in </w:t>
      </w:r>
      <w:r w:rsidRPr="00C91295">
        <w:rPr>
          <w:i/>
          <w:iCs/>
        </w:rPr>
        <w:t xml:space="preserve">N </w:t>
      </w:r>
      <w:r w:rsidRPr="00C91295">
        <w:t xml:space="preserve">token rotations. </w:t>
      </w:r>
    </w:p>
    <w:p w14:paraId="4C16F558"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lastRenderedPageBreak/>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t>
      </w:r>
    </w:p>
    <w:p w14:paraId="27CF0869"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4C827D02"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recovery times for HFTP are more attractive. In the case of a lost link, HF requires </w:t>
      </w:r>
      <w:r w:rsidRPr="00C91295">
        <w:rPr>
          <w:i/>
          <w:iCs/>
        </w:rPr>
        <w:t>N</w:t>
      </w:r>
      <w:r w:rsidRPr="00C91295">
        <w:t xml:space="preserve"> slots (whose duration equals a packet plus a turnaround time) to identify a relay. Thereafter, one additional packet time and turnaround time are required </w:t>
      </w:r>
      <w:r w:rsidRPr="00C91295">
        <w:rPr>
          <w:i/>
          <w:iCs/>
        </w:rPr>
        <w:t>in each token rotation</w:t>
      </w:r>
      <w:r w:rsidRPr="00C91295">
        <w:t xml:space="preserve">. In an example ten-node network, this amounts to a pause of less than 30 s while identifying the </w:t>
      </w:r>
      <w:proofErr w:type="gramStart"/>
      <w:r w:rsidRPr="00C91295">
        <w:t>relay, and</w:t>
      </w:r>
      <w:proofErr w:type="gramEnd"/>
      <w:r w:rsidRPr="00C91295">
        <w:t xml:space="preserve"> lengthening the token rotation time by a bit over 2%. </w:t>
      </w:r>
    </w:p>
    <w:p w14:paraId="45029FE6"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676" w:author="WG 5C-1" w:date="2022-11-15T21:04:00Z"/>
        </w:rPr>
      </w:pPr>
      <w:r w:rsidRPr="00C91295">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C91295">
        <w:rPr>
          <w:i/>
          <w:iCs/>
        </w:rPr>
        <w:t>N </w:t>
      </w:r>
      <w:r w:rsidRPr="00C91295">
        <w:t>+ 1) packet + turnaround times (</w:t>
      </w:r>
      <w:del w:id="677" w:author="Patten, Brian" w:date="2022-11-16T14:22:00Z">
        <w:r w:rsidRPr="00C91295" w:rsidDel="00562B13">
          <w:delText>i.e.</w:delText>
        </w:r>
      </w:del>
      <w:ins w:id="678" w:author="Patten, Brian" w:date="2022-11-16T14:22:00Z">
        <w:r w:rsidRPr="00C91295">
          <w:t>i.e.,</w:t>
        </w:r>
      </w:ins>
      <w:r w:rsidRPr="00C91295">
        <w:t> after the SET_SUCCESSOR and the fast token rotation of the DOUBLE_TIME_TOKEN). This amounts to less than 30 s in an example ten-node network</w:t>
      </w:r>
      <w:del w:id="679" w:author="WG 5C-1" w:date="2022-11-15T21:02:00Z">
        <w:r w:rsidRPr="00C91295" w:rsidDel="00420C1E">
          <w:delText>.</w:delText>
        </w:r>
      </w:del>
      <w:ins w:id="680" w:author="WG 5C-1" w:date="2022-11-15T21:02:00Z">
        <w:r>
          <w:t xml:space="preserve">, even </w:t>
        </w:r>
        <w:r w:rsidRPr="00994447">
          <w:t xml:space="preserve">faster </w:t>
        </w:r>
      </w:ins>
      <w:ins w:id="681" w:author="DG 5C-1" w:date="2023-05-09T22:56:00Z">
        <w:r w:rsidRPr="00994447">
          <w:t>[data trans</w:t>
        </w:r>
      </w:ins>
      <w:ins w:id="682" w:author="DG 5C-1" w:date="2023-05-09T22:57:00Z">
        <w:r w:rsidRPr="00994447">
          <w:t xml:space="preserve">fers?] </w:t>
        </w:r>
      </w:ins>
      <w:ins w:id="683" w:author="WG 5C-1" w:date="2022-11-15T21:02:00Z">
        <w:r w:rsidRPr="00994447">
          <w:t>when</w:t>
        </w:r>
        <w:r>
          <w:t xml:space="preserve"> wider bandwidths are used.</w:t>
        </w:r>
      </w:ins>
    </w:p>
    <w:p w14:paraId="10BD2328" w14:textId="77777777" w:rsidR="00B12B41" w:rsidRPr="00420C1E" w:rsidRDefault="00B12B41" w:rsidP="00B12B41">
      <w:pPr>
        <w:pStyle w:val="Heading3"/>
        <w:rPr>
          <w:ins w:id="684" w:author="WG 5C-1" w:date="2022-11-15T21:03:00Z"/>
        </w:rPr>
      </w:pPr>
      <w:bookmarkStart w:id="685" w:name="_Toc112270171"/>
      <w:bookmarkStart w:id="686" w:name="_Toc118204748"/>
      <w:bookmarkStart w:id="687" w:name="_Toc119440154"/>
      <w:ins w:id="688" w:author="WG 5C-1" w:date="2022-11-15T21:03:00Z">
        <w:del w:id="689" w:author="DG 5C-1" w:date="2023-05-09T22:29:00Z">
          <w:r w:rsidRPr="006A35FC" w:rsidDel="00BA107D">
            <w:delText>3</w:delText>
          </w:r>
        </w:del>
      </w:ins>
      <w:ins w:id="690" w:author="DG 5C-1" w:date="2023-05-09T22:29:00Z">
        <w:r w:rsidRPr="006A35FC">
          <w:t>4</w:t>
        </w:r>
      </w:ins>
      <w:ins w:id="691" w:author="WG 5C-1" w:date="2022-11-15T21:03:00Z">
        <w:r w:rsidRPr="006A35FC">
          <w:t>.</w:t>
        </w:r>
        <w:del w:id="692" w:author="DG 5C-1" w:date="2023-05-09T22:29:00Z">
          <w:r w:rsidRPr="006A35FC" w:rsidDel="00BA107D">
            <w:delText>4</w:delText>
          </w:r>
        </w:del>
      </w:ins>
      <w:ins w:id="693" w:author="DG 5C-1" w:date="2023-05-09T22:29:00Z">
        <w:r w:rsidRPr="006A35FC">
          <w:t>3</w:t>
        </w:r>
      </w:ins>
      <w:ins w:id="694" w:author="WG 5C-1" w:date="2022-11-15T21:03:00Z">
        <w:r w:rsidRPr="006A35FC">
          <w:t>.1</w:t>
        </w:r>
        <w:r w:rsidRPr="00420C1E">
          <w:tab/>
          <w:t>HF Token Ring</w:t>
        </w:r>
        <w:bookmarkEnd w:id="685"/>
        <w:bookmarkEnd w:id="686"/>
        <w:bookmarkEnd w:id="687"/>
      </w:ins>
    </w:p>
    <w:p w14:paraId="42FA7EE3" w14:textId="77777777" w:rsidR="00B12B41" w:rsidRPr="00420C1E" w:rsidRDefault="00B12B41" w:rsidP="00B12B41">
      <w:pPr>
        <w:jc w:val="both"/>
        <w:rPr>
          <w:ins w:id="695" w:author="WG 5C-1" w:date="2022-11-15T21:03:00Z"/>
        </w:rPr>
      </w:pPr>
      <w:ins w:id="696" w:author="WG 5C-1" w:date="2022-11-15T21:03:00Z">
        <w:r w:rsidRPr="00420C1E">
          <w:t>A Token Ring Network</w:t>
        </w:r>
        <w:r w:rsidRPr="00420C1E">
          <w:rPr>
            <w:position w:val="6"/>
            <w:sz w:val="18"/>
          </w:rPr>
          <w:footnoteReference w:id="5"/>
        </w:r>
        <w:r w:rsidRPr="00420C1E">
          <w:t xml:space="preserve"> (also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  </w:t>
        </w:r>
      </w:ins>
    </w:p>
    <w:p w14:paraId="1EE29DA3" w14:textId="77777777" w:rsidR="00B12B41" w:rsidRPr="00420C1E" w:rsidRDefault="00B12B41" w:rsidP="00B12B41">
      <w:pPr>
        <w:pStyle w:val="FigureNo"/>
        <w:rPr>
          <w:ins w:id="700" w:author="WG 5C-1" w:date="2022-11-15T21:03:00Z"/>
        </w:rPr>
      </w:pPr>
      <w:ins w:id="701" w:author="WG 5C-1" w:date="2022-11-15T21:03:00Z">
        <w:r w:rsidRPr="00420C1E">
          <w:t>FIGURE 4</w:t>
        </w:r>
      </w:ins>
    </w:p>
    <w:p w14:paraId="76C64184" w14:textId="77777777" w:rsidR="00B12B41" w:rsidRPr="00420C1E" w:rsidRDefault="00B12B41" w:rsidP="00B12B41">
      <w:pPr>
        <w:pStyle w:val="Figuretitle"/>
        <w:rPr>
          <w:ins w:id="702" w:author="WG 5C-1" w:date="2022-11-15T21:03:00Z"/>
          <w:rFonts w:eastAsia="Calibri"/>
        </w:rPr>
      </w:pPr>
      <w:ins w:id="703" w:author="WG 5C-1" w:date="2022-11-15T21:03:00Z">
        <w:r w:rsidRPr="00420C1E">
          <w:rPr>
            <w:rFonts w:eastAsia="Calibri"/>
          </w:rPr>
          <w:t>TOKEN Ring</w:t>
        </w:r>
      </w:ins>
    </w:p>
    <w:p w14:paraId="2ECC53D9" w14:textId="77777777" w:rsidR="00B12B41" w:rsidRPr="00DF6993" w:rsidRDefault="00B12B41" w:rsidP="00B12B41">
      <w:pPr>
        <w:pStyle w:val="Figure"/>
        <w:rPr>
          <w:ins w:id="704" w:author="WG 5C-1" w:date="2022-11-15T21:03:00Z"/>
        </w:rPr>
      </w:pPr>
      <w:ins w:id="705" w:author="WG 5C-1" w:date="2022-11-15T21:03:00Z">
        <w:r w:rsidRPr="00DF6993">
          <w:drawing>
            <wp:inline distT="0" distB="0" distL="0" distR="0" wp14:anchorId="602E7AE0" wp14:editId="722CBD70">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6FB97F13" w14:textId="77777777" w:rsidR="00B12B41" w:rsidRPr="00420C1E" w:rsidRDefault="00B12B41" w:rsidP="00B12B41">
      <w:pPr>
        <w:jc w:val="both"/>
        <w:rPr>
          <w:ins w:id="706" w:author="WG 5C-1" w:date="2022-11-15T21:03:00Z"/>
        </w:rPr>
      </w:pPr>
      <w:ins w:id="707" w:author="WG 5C-1" w:date="2022-11-15T21:03:00Z">
        <w:r w:rsidRPr="00420C1E">
          <w:t xml:space="preserve">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w:t>
        </w:r>
        <w:r w:rsidRPr="00420C1E">
          <w:lastRenderedPageBreak/>
          <w:t>throughput degradation in access to the shared channel when load of the channel is high, which also results in unbounded medium access time for the stations. This challenge is addressed as quality of service (QoS) in a communication network.</w:t>
        </w:r>
      </w:ins>
    </w:p>
    <w:p w14:paraId="3A4CF48A" w14:textId="77777777" w:rsidR="00B12B41" w:rsidRPr="00420C1E" w:rsidRDefault="00B12B41" w:rsidP="00B12B41">
      <w:pPr>
        <w:pStyle w:val="Heading3"/>
        <w:rPr>
          <w:ins w:id="708" w:author="WG 5C-1" w:date="2022-11-15T21:03:00Z"/>
        </w:rPr>
      </w:pPr>
      <w:bookmarkStart w:id="709" w:name="_Toc112270172"/>
      <w:bookmarkStart w:id="710" w:name="_Toc118204749"/>
      <w:bookmarkStart w:id="711" w:name="_Toc119440155"/>
      <w:ins w:id="712" w:author="WG 5C-1" w:date="2022-11-15T21:03:00Z">
        <w:del w:id="713" w:author="DG 5C-1" w:date="2023-05-09T22:30:00Z">
          <w:r w:rsidRPr="006A35FC" w:rsidDel="00BA107D">
            <w:delText>3</w:delText>
          </w:r>
        </w:del>
      </w:ins>
      <w:ins w:id="714" w:author="DG 5C-1" w:date="2023-05-09T22:30:00Z">
        <w:r w:rsidRPr="006A35FC">
          <w:t>4</w:t>
        </w:r>
      </w:ins>
      <w:ins w:id="715" w:author="WG 5C-1" w:date="2022-11-15T21:03:00Z">
        <w:r w:rsidRPr="006A35FC">
          <w:t>.</w:t>
        </w:r>
        <w:del w:id="716" w:author="DG 5C-1" w:date="2023-05-09T22:30:00Z">
          <w:r w:rsidRPr="006A35FC" w:rsidDel="00BA107D">
            <w:delText>4</w:delText>
          </w:r>
        </w:del>
      </w:ins>
      <w:ins w:id="717" w:author="DG 5C-1" w:date="2023-05-09T22:30:00Z">
        <w:r w:rsidRPr="006A35FC">
          <w:t>3</w:t>
        </w:r>
      </w:ins>
      <w:ins w:id="718" w:author="WG 5C-1" w:date="2022-11-15T21:03:00Z">
        <w:r w:rsidRPr="006A35FC">
          <w:t>.2</w:t>
        </w:r>
        <w:r w:rsidRPr="00420C1E">
          <w:tab/>
          <w:t>HF Token Ring Mesh Networks</w:t>
        </w:r>
        <w:bookmarkEnd w:id="709"/>
        <w:bookmarkEnd w:id="710"/>
        <w:bookmarkEnd w:id="711"/>
      </w:ins>
    </w:p>
    <w:p w14:paraId="354E16B1" w14:textId="77777777" w:rsidR="00B12B41" w:rsidRPr="00420C1E" w:rsidRDefault="00B12B41" w:rsidP="00B12B41">
      <w:pPr>
        <w:jc w:val="both"/>
        <w:rPr>
          <w:ins w:id="719" w:author="WG 5C-1" w:date="2022-11-15T21:03:00Z"/>
        </w:rPr>
      </w:pPr>
      <w:ins w:id="720" w:author="WG 5C-1" w:date="2022-11-15T21:03:00Z">
        <w:r w:rsidRPr="00420C1E">
          <w:rPr>
            <w:szCs w:val="24"/>
          </w:rPr>
          <w:t>An HF ALE Mesh</w:t>
        </w:r>
        <w:r w:rsidRPr="00420C1E">
          <w:rPr>
            <w:position w:val="6"/>
            <w:sz w:val="18"/>
          </w:rPr>
          <w:footnoteReference w:id="6"/>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0FC965DC" w14:textId="77777777" w:rsidR="00B12B41" w:rsidRPr="00420C1E" w:rsidRDefault="00B12B41" w:rsidP="00B12B41">
      <w:pPr>
        <w:tabs>
          <w:tab w:val="left" w:pos="2790"/>
        </w:tabs>
        <w:jc w:val="both"/>
        <w:rPr>
          <w:ins w:id="723" w:author="WG 5C-1" w:date="2022-11-15T21:03:00Z"/>
          <w:szCs w:val="24"/>
        </w:rPr>
      </w:pPr>
      <w:bookmarkStart w:id="724" w:name="_Hlk98249275"/>
      <w:ins w:id="725" w:author="WG 5C-1" w:date="2022-11-15T21:03:00Z">
        <w:r w:rsidRPr="00420C1E">
          <w:t xml:space="preserve">An HF </w:t>
        </w:r>
        <w:r w:rsidRPr="00420C1E">
          <w:rPr>
            <w:szCs w:val="24"/>
          </w:rPr>
          <w:t>Token Ring</w:t>
        </w:r>
        <w:r w:rsidRPr="00420C1E">
          <w:rPr>
            <w:position w:val="6"/>
            <w:sz w:val="18"/>
            <w:szCs w:val="24"/>
          </w:rPr>
          <w:footnoteReference w:id="7"/>
        </w:r>
        <w:r w:rsidRPr="00420C1E">
          <w:t xml:space="preserve"> or an HF Token Ring</w:t>
        </w:r>
        <w:bookmarkEnd w:id="724"/>
        <w:r w:rsidRPr="00420C1E">
          <w:t xml:space="preserve"> Mesh </w:t>
        </w:r>
        <w:r w:rsidRPr="00420C1E">
          <w:rPr>
            <w:szCs w:val="24"/>
          </w:rPr>
          <w:t>Network</w:t>
        </w:r>
        <w:r w:rsidRPr="00420C1E">
          <w:rPr>
            <w:position w:val="6"/>
            <w:sz w:val="18"/>
            <w:szCs w:val="24"/>
          </w:rPr>
          <w:footnoteReference w:id="8"/>
        </w:r>
        <w:r w:rsidRPr="00420C1E">
          <w:rPr>
            <w:szCs w:val="24"/>
          </w:rPr>
          <w:t xml:space="preserve"> </w:t>
        </w:r>
        <w:r w:rsidRPr="00420C1E">
          <w:t>could be formed by incorporating a routing protocol with either a network of ALE radios or one or token-passing fixed-frequency rings:</w:t>
        </w:r>
      </w:ins>
    </w:p>
    <w:p w14:paraId="3C556F6E" w14:textId="77777777" w:rsidR="00B12B41" w:rsidRPr="00420C1E" w:rsidRDefault="00B12B41" w:rsidP="00B12B41">
      <w:pPr>
        <w:tabs>
          <w:tab w:val="left" w:pos="2608"/>
          <w:tab w:val="left" w:pos="3345"/>
        </w:tabs>
        <w:spacing w:before="80"/>
        <w:ind w:left="1134" w:hanging="1134"/>
        <w:jc w:val="both"/>
        <w:rPr>
          <w:ins w:id="730" w:author="WG 5C-1" w:date="2022-11-15T21:03:00Z"/>
        </w:rPr>
      </w:pPr>
      <w:ins w:id="731" w:author="WG 5C-1" w:date="2022-11-15T21:03:00Z">
        <w:r w:rsidRPr="00420C1E">
          <w:t>–</w:t>
        </w:r>
        <w:r w:rsidRPr="00420C1E">
          <w:tab/>
          <w:t>ALE inherently uses multiple frequencies, although only a subset of the ALE frequency pool will be usable for each link in a network.</w:t>
        </w:r>
      </w:ins>
    </w:p>
    <w:p w14:paraId="34A0A5E1" w14:textId="77777777" w:rsidR="00B12B41" w:rsidRPr="00420C1E" w:rsidRDefault="00B12B41" w:rsidP="00B12B41">
      <w:pPr>
        <w:tabs>
          <w:tab w:val="left" w:pos="2608"/>
          <w:tab w:val="left" w:pos="3345"/>
        </w:tabs>
        <w:spacing w:before="80"/>
        <w:ind w:left="1134" w:hanging="1134"/>
        <w:jc w:val="both"/>
        <w:rPr>
          <w:ins w:id="732" w:author="WG 5C-1" w:date="2022-11-15T21:03:00Z"/>
        </w:rPr>
      </w:pPr>
      <w:ins w:id="733" w:author="WG 5C-1" w:date="2022-11-15T21:03:00Z">
        <w:r w:rsidRPr="00420C1E">
          <w:t>–</w:t>
        </w:r>
        <w:r w:rsidRPr="00420C1E">
          <w:tab/>
          <w:t xml:space="preserve">Each token-passing ring will normally operate on a single frequency so achieving multiple-frequency operation will require the linking of multiple rings to form the mesh. </w:t>
        </w:r>
      </w:ins>
    </w:p>
    <w:p w14:paraId="12087731" w14:textId="77777777" w:rsidR="00B12B41" w:rsidRPr="00420C1E" w:rsidRDefault="00B12B41" w:rsidP="00B12B41">
      <w:pPr>
        <w:jc w:val="both"/>
        <w:rPr>
          <w:ins w:id="734" w:author="WG 5C-1" w:date="2022-11-15T21:03:00Z"/>
        </w:rPr>
      </w:pPr>
      <w:ins w:id="735" w:author="WG 5C-1" w:date="2022-11-15T21:03:00Z">
        <w:r w:rsidRPr="00420C1E">
          <w:t xml:space="preserve">Multiple radios per node would be required in a multi-ring token mesh so that relay nodes could simultaneously listen in </w:t>
        </w:r>
        <w:proofErr w:type="gramStart"/>
        <w:r w:rsidRPr="00420C1E">
          <w:t>all of</w:t>
        </w:r>
        <w:proofErr w:type="gramEnd"/>
        <w:r w:rsidRPr="00420C1E">
          <w:t xml:space="preserve"> their connected networks (which operate asynchronously).</w:t>
        </w:r>
      </w:ins>
    </w:p>
    <w:p w14:paraId="69D14D18" w14:textId="77777777" w:rsidR="00B12B41" w:rsidRPr="00420C1E" w:rsidRDefault="00B12B41" w:rsidP="00B12B41">
      <w:pPr>
        <w:jc w:val="both"/>
        <w:rPr>
          <w:ins w:id="736" w:author="WG 5C-1" w:date="2022-11-15T21:03:00Z"/>
        </w:rPr>
      </w:pPr>
      <w:ins w:id="737" w:author="WG 5C-1" w:date="2022-11-15T21:03:00Z">
        <w:r w:rsidRPr="00420C1E">
          <w:t>An example token mesh is shown in Figure 6. The arrows show the successor-predecessor relationships in each ring. Note that one node acts as a gateway between rings A and B, and B and C.</w:t>
        </w:r>
      </w:ins>
    </w:p>
    <w:p w14:paraId="1D8777B3" w14:textId="5233342E" w:rsidR="00B12B41" w:rsidRPr="00420C1E" w:rsidRDefault="00B12B41" w:rsidP="00B12B41">
      <w:pPr>
        <w:pStyle w:val="FigureNo"/>
        <w:rPr>
          <w:ins w:id="738" w:author="WG 5C-1" w:date="2022-11-15T21:03:00Z"/>
        </w:rPr>
      </w:pPr>
      <w:ins w:id="739" w:author="WG 5C-1" w:date="2022-11-15T21:03:00Z">
        <w:r w:rsidRPr="00420C1E">
          <w:t>FIGURE 6</w:t>
        </w:r>
      </w:ins>
    </w:p>
    <w:p w14:paraId="7107C9AB" w14:textId="77777777" w:rsidR="00B12B41" w:rsidRPr="00420C1E" w:rsidRDefault="00B12B41" w:rsidP="00B12B41">
      <w:pPr>
        <w:pStyle w:val="Figuretitle"/>
        <w:rPr>
          <w:ins w:id="740" w:author="WG 5C-1" w:date="2022-11-15T21:03:00Z"/>
          <w:rFonts w:eastAsia="Calibri"/>
        </w:rPr>
      </w:pPr>
      <w:ins w:id="741" w:author="WG 5C-1" w:date="2022-11-15T21:03:00Z">
        <w:r w:rsidRPr="00420C1E">
          <w:rPr>
            <w:rFonts w:eastAsia="Calibri"/>
          </w:rPr>
          <w:t>Mesh TOKEN Ring</w:t>
        </w:r>
      </w:ins>
    </w:p>
    <w:p w14:paraId="52D09570" w14:textId="77777777" w:rsidR="00B12B41" w:rsidRPr="00DF6993" w:rsidRDefault="00B12B41" w:rsidP="00B12B41">
      <w:pPr>
        <w:pStyle w:val="Figure"/>
        <w:rPr>
          <w:ins w:id="742" w:author="WG 5C-1" w:date="2022-11-15T21:03:00Z"/>
        </w:rPr>
      </w:pPr>
      <w:ins w:id="743" w:author="WG 5C-1" w:date="2022-11-15T21:03:00Z">
        <w:r w:rsidRPr="00DF6993">
          <w:drawing>
            <wp:inline distT="0" distB="0" distL="0" distR="0" wp14:anchorId="396C5844" wp14:editId="0C82F5CF">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2701CE51" w14:textId="77777777" w:rsidR="00B12B41" w:rsidRPr="00420C1E" w:rsidRDefault="00B12B41" w:rsidP="00B12B41">
      <w:pPr>
        <w:jc w:val="both"/>
        <w:rPr>
          <w:ins w:id="744" w:author="WG 5C-1" w:date="2022-11-15T21:03:00Z"/>
        </w:rPr>
      </w:pPr>
      <w:ins w:id="745" w:author="WG 5C-1" w:date="2022-11-15T21:03:00Z">
        <w:r w:rsidRPr="00420C1E">
          <w:t xml:space="preserve">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w:t>
        </w:r>
        <w:proofErr w:type="spellStart"/>
        <w:r w:rsidRPr="00420C1E">
          <w:t>neighboring</w:t>
        </w:r>
        <w:proofErr w:type="spellEnd"/>
        <w:r w:rsidRPr="00420C1E">
          <w:t xml:space="preserve"> nodes would not interfere with each other.</w:t>
        </w:r>
      </w:ins>
    </w:p>
    <w:p w14:paraId="0B54D118" w14:textId="77777777" w:rsidR="00B12B41" w:rsidRPr="00420C1E" w:rsidRDefault="00B12B41" w:rsidP="00B12B41">
      <w:pPr>
        <w:pStyle w:val="Heading3"/>
        <w:rPr>
          <w:ins w:id="746" w:author="WG 5C-1" w:date="2022-11-15T21:03:00Z"/>
        </w:rPr>
      </w:pPr>
      <w:bookmarkStart w:id="747" w:name="_Toc118204750"/>
      <w:bookmarkStart w:id="748" w:name="_Toc119440156"/>
      <w:ins w:id="749" w:author="WG 5C-1" w:date="2022-11-15T21:03:00Z">
        <w:del w:id="750" w:author="DG 5C-1" w:date="2023-05-09T22:39:00Z">
          <w:r w:rsidRPr="006A35FC" w:rsidDel="004D19E3">
            <w:lastRenderedPageBreak/>
            <w:delText>3</w:delText>
          </w:r>
        </w:del>
      </w:ins>
      <w:ins w:id="751" w:author="DG 5C-1" w:date="2023-05-09T22:39:00Z">
        <w:r w:rsidRPr="006A35FC">
          <w:t>4</w:t>
        </w:r>
      </w:ins>
      <w:ins w:id="752" w:author="WG 5C-1" w:date="2022-11-15T21:03:00Z">
        <w:r w:rsidRPr="006A35FC">
          <w:t>.</w:t>
        </w:r>
        <w:del w:id="753" w:author="DG 5C-1" w:date="2023-05-09T22:39:00Z">
          <w:r w:rsidRPr="006A35FC" w:rsidDel="004D19E3">
            <w:delText>4</w:delText>
          </w:r>
        </w:del>
      </w:ins>
      <w:ins w:id="754" w:author="DG 5C-1" w:date="2023-05-09T22:39:00Z">
        <w:r w:rsidRPr="006A35FC">
          <w:t>3</w:t>
        </w:r>
      </w:ins>
      <w:ins w:id="755" w:author="WG 5C-1" w:date="2022-11-15T21:03:00Z">
        <w:r w:rsidRPr="006A35FC">
          <w:t>.3</w:t>
        </w:r>
        <w:r w:rsidRPr="00420C1E">
          <w:tab/>
          <w:t>HF ALE Mesh Network</w:t>
        </w:r>
        <w:bookmarkEnd w:id="747"/>
        <w:bookmarkEnd w:id="748"/>
      </w:ins>
    </w:p>
    <w:p w14:paraId="4FE64D20" w14:textId="77777777" w:rsidR="00B12B41" w:rsidRPr="00420C1E" w:rsidRDefault="00B12B41" w:rsidP="00B12B41">
      <w:pPr>
        <w:rPr>
          <w:ins w:id="756" w:author="WG 5C-1" w:date="2022-11-15T21:03:00Z"/>
          <w:szCs w:val="24"/>
        </w:rPr>
      </w:pPr>
      <w:ins w:id="757" w:author="WG 5C-1" w:date="2022-11-15T21:03:00Z">
        <w:r w:rsidRPr="00420C1E">
          <w:rPr>
            <w:szCs w:val="24"/>
          </w:rPr>
          <w:t>An HF ALE Mesh</w:t>
        </w:r>
        <w:r w:rsidRPr="00DF6993">
          <w:rPr>
            <w:rStyle w:val="FootnoteReference"/>
          </w:rPr>
          <w:footnoteReference w:id="9"/>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760" w:author="ITU" w:date="2022-11-17T14:05:00Z">
        <w:r>
          <w:rPr>
            <w:rStyle w:val="FootnoteReference"/>
            <w:szCs w:val="24"/>
          </w:rPr>
          <w:footnoteReference w:id="10"/>
        </w:r>
      </w:ins>
      <w:ins w:id="763" w:author="WG 5C-1" w:date="2022-11-15T21:03:00Z">
        <w:r w:rsidRPr="00420C1E">
          <w:rPr>
            <w:szCs w:val="24"/>
          </w:rPr>
          <w:t>.</w:t>
        </w:r>
      </w:ins>
    </w:p>
    <w:p w14:paraId="5129A26F" w14:textId="77777777" w:rsidR="00B12B41" w:rsidRPr="00420C1E" w:rsidRDefault="00B12B41" w:rsidP="00B12B41">
      <w:pPr>
        <w:rPr>
          <w:ins w:id="764" w:author="WG 5C-1" w:date="2022-11-15T21:03:00Z"/>
          <w:rFonts w:ascii="TimesNewRomanPSMT" w:hAnsi="TimesNewRomanPSMT" w:cs="TimesNewRomanPSMT"/>
          <w:szCs w:val="24"/>
        </w:rPr>
      </w:pPr>
      <w:ins w:id="765" w:author="WG 5C-1" w:date="2022-11-15T21:03:00Z">
        <w:r w:rsidRPr="00420C1E">
          <w:rPr>
            <w:rFonts w:ascii="TimesNewRomanPSMT" w:hAnsi="TimesNewRomanPSMT" w:cs="TimesNewRomanPSMT"/>
            <w:szCs w:val="24"/>
          </w:rPr>
          <w:t>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5 the dark blue nodes are within NVIS range of each other; skywave links have been established between other pairs of nodes (green, white dark blue and light blue.) by pairwise usable frequency) to form indirect routes.</w:t>
        </w:r>
      </w:ins>
    </w:p>
    <w:p w14:paraId="4549660C" w14:textId="77777777" w:rsidR="00B12B41" w:rsidRPr="00420C1E" w:rsidRDefault="00B12B41" w:rsidP="00B12B41">
      <w:pPr>
        <w:pStyle w:val="FigureNo"/>
        <w:rPr>
          <w:ins w:id="766" w:author="WG 5C-1" w:date="2022-11-15T21:03:00Z"/>
        </w:rPr>
      </w:pPr>
      <w:ins w:id="767" w:author="WG 5C-1" w:date="2022-11-15T21:03:00Z">
        <w:r w:rsidRPr="00420C1E">
          <w:t>FIGURE 5</w:t>
        </w:r>
      </w:ins>
    </w:p>
    <w:p w14:paraId="2BDCBF84" w14:textId="77777777" w:rsidR="00B12B41" w:rsidRPr="00420C1E" w:rsidRDefault="00B12B41" w:rsidP="00B12B41">
      <w:pPr>
        <w:pStyle w:val="Figuretitle"/>
        <w:rPr>
          <w:ins w:id="768" w:author="WG 5C-1" w:date="2022-11-15T21:03:00Z"/>
          <w:rFonts w:eastAsia="Calibri"/>
        </w:rPr>
      </w:pPr>
      <w:ins w:id="769" w:author="WG 5C-1" w:date="2022-11-15T21:03:00Z">
        <w:r w:rsidRPr="00420C1E">
          <w:rPr>
            <w:rFonts w:eastAsia="Calibri"/>
          </w:rPr>
          <w:t>HF ALE Mesh Network</w:t>
        </w:r>
      </w:ins>
    </w:p>
    <w:p w14:paraId="4EABE6AC" w14:textId="77777777" w:rsidR="00B12B41" w:rsidRPr="00420C1E" w:rsidRDefault="00B12B41" w:rsidP="00B12B41">
      <w:pPr>
        <w:pStyle w:val="Figure"/>
        <w:rPr>
          <w:ins w:id="770" w:author="WG 5C-1" w:date="2022-11-15T21:03:00Z"/>
        </w:rPr>
      </w:pPr>
      <w:ins w:id="771" w:author="WG 5C-1" w:date="2022-11-15T21:03:00Z">
        <w:r w:rsidRPr="00420C1E">
          <w:drawing>
            <wp:inline distT="0" distB="0" distL="0" distR="0" wp14:anchorId="171CB628" wp14:editId="4384D999">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33BD2568" w14:textId="77777777" w:rsidR="00B12B41" w:rsidRPr="00C91295" w:rsidDel="004B7724" w:rsidRDefault="00B12B41" w:rsidP="00B12B41">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772" w:author="WG 5C-1" w:date="2022-11-15T21:17:00Z"/>
          <w:b/>
          <w:lang w:val="en-US"/>
        </w:rPr>
      </w:pPr>
      <w:del w:id="773" w:author="WG 5C-1" w:date="2022-11-15T21:17:00Z">
        <w:r w:rsidRPr="00C91295" w:rsidDel="004B7724">
          <w:rPr>
            <w:b/>
            <w:lang w:val="en-US"/>
          </w:rPr>
          <w:delText>3.3</w:delText>
        </w:r>
        <w:r w:rsidRPr="00C91295" w:rsidDel="004B7724">
          <w:rPr>
            <w:b/>
            <w:lang w:val="en-US"/>
          </w:rPr>
          <w:tab/>
          <w:delText>Characteristics</w:delText>
        </w:r>
      </w:del>
    </w:p>
    <w:p w14:paraId="7A50E736" w14:textId="77777777" w:rsidR="00B12B41" w:rsidRPr="00834642" w:rsidRDefault="00B12B41" w:rsidP="00B12B41">
      <w:pPr>
        <w:pStyle w:val="EditorsNote"/>
        <w:rPr>
          <w:lang w:val="en-US"/>
          <w:rPrChange w:id="774" w:author="Patten, Brian" w:date="2022-11-16T08:45:00Z">
            <w:rPr>
              <w:sz w:val="20"/>
              <w:lang w:val="en-US"/>
            </w:rPr>
          </w:rPrChange>
        </w:rPr>
      </w:pPr>
      <w:ins w:id="775" w:author="Patten, Brian" w:date="2022-11-16T08:44:00Z">
        <w:r w:rsidRPr="00834642">
          <w:rPr>
            <w:lang w:val="en-US"/>
            <w:rPrChange w:id="776" w:author="Patten, Brian" w:date="2022-11-16T08:45:00Z">
              <w:rPr>
                <w:sz w:val="20"/>
                <w:lang w:val="en-US"/>
              </w:rPr>
            </w:rPrChange>
          </w:rPr>
          <w:t>{</w:t>
        </w:r>
      </w:ins>
      <w:ins w:id="777" w:author="WG 5C-1" w:date="2022-11-15T21:18:00Z">
        <w:del w:id="778" w:author="Patten, Brian" w:date="2022-11-16T08:44:00Z">
          <w:r w:rsidRPr="00834642" w:rsidDel="00661F37">
            <w:rPr>
              <w:lang w:val="en-US"/>
              <w:rPrChange w:id="779" w:author="Patten, Brian" w:date="2022-11-16T08:45:00Z">
                <w:rPr>
                  <w:sz w:val="20"/>
                  <w:lang w:val="en-US"/>
                </w:rPr>
              </w:rPrChange>
            </w:rPr>
            <w:delText>[</w:delText>
          </w:r>
        </w:del>
        <w:r w:rsidRPr="00834642">
          <w:rPr>
            <w:lang w:val="en-US"/>
            <w:rPrChange w:id="780" w:author="Patten, Brian" w:date="2022-11-16T08:45:00Z">
              <w:rPr>
                <w:sz w:val="20"/>
                <w:lang w:val="en-US"/>
              </w:rPr>
            </w:rPrChange>
          </w:rPr>
          <w:t>Editor’s note: Table 1 moved to Attac</w:t>
        </w:r>
      </w:ins>
      <w:ins w:id="781" w:author="WG 5C-1" w:date="2022-11-15T21:32:00Z">
        <w:r w:rsidRPr="00834642">
          <w:rPr>
            <w:lang w:val="en-US"/>
            <w:rPrChange w:id="782" w:author="Patten, Brian" w:date="2022-11-16T08:45:00Z">
              <w:rPr>
                <w:sz w:val="20"/>
                <w:lang w:val="en-US"/>
              </w:rPr>
            </w:rPrChange>
          </w:rPr>
          <w:t>h</w:t>
        </w:r>
      </w:ins>
      <w:ins w:id="783" w:author="WG 5C-1" w:date="2022-11-15T21:18:00Z">
        <w:r w:rsidRPr="00834642">
          <w:rPr>
            <w:lang w:val="en-US"/>
            <w:rPrChange w:id="784" w:author="Patten, Brian" w:date="2022-11-16T08:45:00Z">
              <w:rPr>
                <w:sz w:val="20"/>
                <w:lang w:val="en-US"/>
              </w:rPr>
            </w:rPrChange>
          </w:rPr>
          <w:t>ment</w:t>
        </w:r>
      </w:ins>
      <w:ins w:id="785" w:author="Patten, Brian" w:date="2022-11-16T08:45:00Z">
        <w:r w:rsidRPr="00834642">
          <w:rPr>
            <w:lang w:val="en-US"/>
            <w:rPrChange w:id="786" w:author="Patten, Brian" w:date="2022-11-16T08:45:00Z">
              <w:rPr>
                <w:sz w:val="20"/>
                <w:lang w:val="en-US"/>
              </w:rPr>
            </w:rPrChange>
          </w:rPr>
          <w:t>}</w:t>
        </w:r>
      </w:ins>
      <w:ins w:id="787" w:author="WG 5C-1" w:date="2022-11-15T21:18:00Z">
        <w:del w:id="788" w:author="Patten, Brian" w:date="2022-11-16T08:45:00Z">
          <w:r w:rsidRPr="00834642" w:rsidDel="00834642">
            <w:rPr>
              <w:lang w:val="en-US"/>
              <w:rPrChange w:id="789" w:author="Patten, Brian" w:date="2022-11-16T08:45:00Z">
                <w:rPr>
                  <w:sz w:val="20"/>
                  <w:lang w:val="en-US"/>
                </w:rPr>
              </w:rPrChange>
            </w:rPr>
            <w:delText>]</w:delText>
          </w:r>
        </w:del>
      </w:ins>
    </w:p>
    <w:p w14:paraId="0CC2FA0E" w14:textId="77777777" w:rsidR="00B12B41" w:rsidRPr="00C91295" w:rsidRDefault="00B12B41" w:rsidP="00B12B41">
      <w:pPr>
        <w:pStyle w:val="Heading1"/>
        <w:rPr>
          <w:lang w:val="en-US"/>
        </w:rPr>
      </w:pPr>
      <w:bookmarkStart w:id="790" w:name="_Toc119440157"/>
      <w:bookmarkStart w:id="791" w:name="_Toc135905210"/>
      <w:bookmarkStart w:id="792" w:name="_Toc135905367"/>
      <w:bookmarkStart w:id="793" w:name="_Toc135905523"/>
      <w:del w:id="794" w:author="DG 5C-1" w:date="2023-05-09T22:30:00Z">
        <w:r w:rsidRPr="006A35FC" w:rsidDel="00BA107D">
          <w:rPr>
            <w:lang w:val="en-US"/>
          </w:rPr>
          <w:delText>4</w:delText>
        </w:r>
      </w:del>
      <w:ins w:id="795" w:author="DG 5C-1" w:date="2023-05-09T22:30:00Z">
        <w:r w:rsidRPr="006A35FC">
          <w:rPr>
            <w:lang w:val="en-US"/>
          </w:rPr>
          <w:t>5</w:t>
        </w:r>
      </w:ins>
      <w:r w:rsidRPr="006A35FC">
        <w:rPr>
          <w:lang w:val="en-US"/>
        </w:rPr>
        <w:tab/>
      </w:r>
      <w:del w:id="796" w:author="DG 5C-1" w:date="2023-05-09T22:30:00Z">
        <w:r w:rsidRPr="006A35FC" w:rsidDel="00BA107D">
          <w:rPr>
            <w:lang w:val="en-US"/>
          </w:rPr>
          <w:delText>Conclusions</w:delText>
        </w:r>
      </w:del>
      <w:bookmarkEnd w:id="790"/>
      <w:ins w:id="797" w:author="DG 5C-1" w:date="2023-05-09T22:30:00Z">
        <w:r w:rsidRPr="006A35FC">
          <w:rPr>
            <w:lang w:val="en-US"/>
          </w:rPr>
          <w:t>Summary</w:t>
        </w:r>
      </w:ins>
      <w:bookmarkEnd w:id="791"/>
      <w:bookmarkEnd w:id="792"/>
      <w:bookmarkEnd w:id="793"/>
    </w:p>
    <w:p w14:paraId="2EFFB33E"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228C284B"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w:t>
      </w:r>
      <w:r w:rsidRPr="00C91295">
        <w:lastRenderedPageBreak/>
        <w:t>HF network usually require only a single link. However, in cases where multiple routing options are necessary to maintain quality of service, a single-relay routing mechanism should be useful.</w:t>
      </w:r>
    </w:p>
    <w:p w14:paraId="75F285C2" w14:textId="77777777" w:rsidR="00B12B41" w:rsidRPr="006A35FC"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When multiple HF nodes wish to share a channel for efficient one-to-many as well as one-to-one communications, a channel access protocol is needed. </w:t>
      </w:r>
      <w:ins w:id="798" w:author="WG 5C-1" w:date="2022-11-15T21:14:00Z">
        <w:r>
          <w:t xml:space="preserve">Token Ring </w:t>
        </w:r>
        <w:r w:rsidRPr="006A35FC">
          <w:t>Mesh</w:t>
        </w:r>
      </w:ins>
      <w:ins w:id="799" w:author="DG 5C-1" w:date="2023-05-09T22:30:00Z">
        <w:r w:rsidRPr="006A35FC">
          <w:t>, TDMA,</w:t>
        </w:r>
      </w:ins>
      <w:ins w:id="800" w:author="DG 5C-1" w:date="2023-05-09T22:31:00Z">
        <w:r w:rsidRPr="006A35FC">
          <w:t xml:space="preserve"> CSMA</w:t>
        </w:r>
      </w:ins>
      <w:ins w:id="801" w:author="WG 5C-1" w:date="2022-11-15T21:14:00Z">
        <w:r w:rsidRPr="006A35FC">
          <w:t xml:space="preserve"> and ALE Mesh Networks</w:t>
        </w:r>
      </w:ins>
      <w:ins w:id="802" w:author="WG 5C-1" w:date="2022-11-15T21:15:00Z">
        <w:r w:rsidRPr="006A35FC">
          <w:t xml:space="preserve"> can </w:t>
        </w:r>
        <w:del w:id="803" w:author="DG 5C-1" w:date="2023-05-09T22:57:00Z">
          <w:r w:rsidRPr="006A35FC" w:rsidDel="00E008C3">
            <w:delText>provide</w:delText>
          </w:r>
        </w:del>
      </w:ins>
      <w:ins w:id="804" w:author="DG 5C-1" w:date="2023-05-09T22:57:00Z">
        <w:r w:rsidRPr="006A35FC">
          <w:t>support</w:t>
        </w:r>
      </w:ins>
      <w:ins w:id="805" w:author="WG 5C-1" w:date="2022-11-15T21:15:00Z">
        <w:r w:rsidRPr="006A35FC">
          <w:t xml:space="preserve"> this capability. </w:t>
        </w:r>
      </w:ins>
      <w:r w:rsidRPr="006A35FC">
        <w:t xml:space="preserve">One approach uses a token passing protocol. The narrow-bandwidth, high-delay, and high-loss characteristics of the HF channel place especially stringent </w:t>
      </w:r>
      <w:ins w:id="806" w:author="DG 5C-1" w:date="2023-05-09T22:57:00Z">
        <w:r w:rsidRPr="006A35FC">
          <w:t>o</w:t>
        </w:r>
      </w:ins>
      <w:ins w:id="807" w:author="DG 5C-1" w:date="2023-05-09T22:58:00Z">
        <w:r w:rsidRPr="006A35FC">
          <w:t xml:space="preserve">perational </w:t>
        </w:r>
      </w:ins>
      <w:r w:rsidRPr="006A35FC">
        <w:t xml:space="preserve">requirements on </w:t>
      </w:r>
      <w:ins w:id="808" w:author="WG 5C-1" w:date="2022-11-15T21:15:00Z">
        <w:r w:rsidRPr="006A35FC">
          <w:t>token passing</w:t>
        </w:r>
      </w:ins>
      <w:del w:id="809" w:author="WG 5C-1" w:date="2022-11-15T21:15:00Z">
        <w:r w:rsidRPr="006A35FC" w:rsidDel="004B7724">
          <w:delText>such a</w:delText>
        </w:r>
      </w:del>
      <w:r w:rsidRPr="006A35FC">
        <w:t xml:space="preserve"> protocol.</w:t>
      </w:r>
    </w:p>
    <w:p w14:paraId="74024C60" w14:textId="42D2DF30" w:rsidR="00B12B41" w:rsidRDefault="00B12B41" w:rsidP="00B12B41">
      <w:pPr>
        <w:tabs>
          <w:tab w:val="clear" w:pos="1134"/>
          <w:tab w:val="clear" w:pos="1871"/>
          <w:tab w:val="clear" w:pos="2268"/>
          <w:tab w:val="left" w:pos="794"/>
          <w:tab w:val="left" w:pos="1191"/>
          <w:tab w:val="left" w:pos="1588"/>
          <w:tab w:val="left" w:pos="1985"/>
        </w:tabs>
        <w:jc w:val="both"/>
        <w:textAlignment w:val="auto"/>
      </w:pPr>
      <w:r w:rsidRPr="006A35FC">
        <w:t xml:space="preserve">When </w:t>
      </w:r>
      <w:ins w:id="810" w:author="DG 5C-1" w:date="2023-05-09T23:08:00Z">
        <w:r w:rsidRPr="006A35FC">
          <w:t xml:space="preserve">operational </w:t>
        </w:r>
      </w:ins>
      <w:r w:rsidRPr="006A35FC">
        <w:t>data transmission requirements exceed</w:t>
      </w:r>
      <w:r w:rsidRPr="00C91295">
        <w:t xml:space="preserve">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1738E41B" w14:textId="77777777" w:rsidR="00B12B41" w:rsidRDefault="00B12B41" w:rsidP="00B12B41">
      <w:pPr>
        <w:tabs>
          <w:tab w:val="clear" w:pos="1134"/>
          <w:tab w:val="clear" w:pos="1871"/>
          <w:tab w:val="clear" w:pos="2268"/>
        </w:tabs>
        <w:overflowPunct/>
        <w:autoSpaceDE/>
        <w:autoSpaceDN/>
        <w:adjustRightInd/>
        <w:spacing w:before="0" w:after="160" w:line="259" w:lineRule="auto"/>
        <w:textAlignment w:val="auto"/>
        <w:rPr>
          <w:ins w:id="811" w:author="WG 5C-1" w:date="2022-11-15T21:16:00Z"/>
        </w:rPr>
      </w:pPr>
      <w:ins w:id="812" w:author="WG 5C-1" w:date="2022-11-15T21:16:00Z">
        <w:r>
          <w:br w:type="page"/>
        </w:r>
      </w:ins>
    </w:p>
    <w:p w14:paraId="7C93A291" w14:textId="77777777" w:rsidR="00B12B41" w:rsidRPr="00196A9A" w:rsidRDefault="00B12B41" w:rsidP="00B12B41">
      <w:pPr>
        <w:pStyle w:val="AnnexNo"/>
        <w:rPr>
          <w:ins w:id="813" w:author="WG 5C-1" w:date="2022-11-15T21:16:00Z"/>
        </w:rPr>
      </w:pPr>
      <w:bookmarkStart w:id="814" w:name="_Toc118204752"/>
      <w:bookmarkStart w:id="815" w:name="_Toc135905211"/>
      <w:bookmarkStart w:id="816" w:name="_Toc135905368"/>
      <w:bookmarkStart w:id="817" w:name="_Toc135905524"/>
      <w:ins w:id="818" w:author="WG 5C-1" w:date="2022-11-15T21:16:00Z">
        <w:r w:rsidRPr="00612DA4">
          <w:lastRenderedPageBreak/>
          <w:t>Attachment</w:t>
        </w:r>
      </w:ins>
      <w:bookmarkEnd w:id="814"/>
      <w:ins w:id="819" w:author="DG 5C-1" w:date="2023-05-09T22:31:00Z">
        <w:r>
          <w:t xml:space="preserve"> </w:t>
        </w:r>
        <w:r w:rsidRPr="006A35FC">
          <w:t>OF ANNEX 1</w:t>
        </w:r>
      </w:ins>
      <w:bookmarkEnd w:id="815"/>
      <w:bookmarkEnd w:id="816"/>
      <w:bookmarkEnd w:id="817"/>
    </w:p>
    <w:p w14:paraId="46D08ECF" w14:textId="4E2DD1A5" w:rsidR="00B12B41" w:rsidRPr="005E29B7" w:rsidRDefault="00B12B41" w:rsidP="00B12B41">
      <w:pPr>
        <w:pStyle w:val="Annextitle"/>
        <w:rPr>
          <w:ins w:id="820" w:author="WG 5C-1" w:date="2022-11-15T21:16:00Z"/>
        </w:rPr>
      </w:pPr>
      <w:bookmarkStart w:id="821" w:name="_Toc118204753"/>
      <w:bookmarkStart w:id="822" w:name="_Toc135905212"/>
      <w:bookmarkStart w:id="823" w:name="_Toc135905369"/>
      <w:bookmarkStart w:id="824" w:name="_Toc135905525"/>
      <w:ins w:id="825" w:author="WG 5C-1" w:date="2022-11-15T21:16:00Z">
        <w:del w:id="826" w:author="USA" w:date="2024-03-05T14:56:00Z">
          <w:r w:rsidRPr="00154ADD" w:rsidDel="0008249B">
            <w:rPr>
              <w:highlight w:val="yellow"/>
              <w:rPrChange w:id="827" w:author="USA" w:date="2024-03-05T11:00:00Z">
                <w:rPr/>
              </w:rPrChange>
            </w:rPr>
            <w:delText xml:space="preserve">Typical </w:delText>
          </w:r>
          <w:bookmarkStart w:id="828" w:name="_Hlk97022388"/>
          <w:r w:rsidRPr="00154ADD" w:rsidDel="0008249B">
            <w:rPr>
              <w:highlight w:val="yellow"/>
              <w:rPrChange w:id="829" w:author="USA" w:date="2024-03-05T11:00:00Z">
                <w:rPr/>
              </w:rPrChange>
            </w:rPr>
            <w:delText>HF</w:delText>
          </w:r>
        </w:del>
        <w:del w:id="830" w:author="USA" w:date="2024-03-05T11:00:00Z">
          <w:r w:rsidRPr="00154ADD" w:rsidDel="00154ADD">
            <w:rPr>
              <w:highlight w:val="yellow"/>
              <w:rPrChange w:id="831" w:author="USA" w:date="2024-03-05T11:00:00Z">
                <w:rPr/>
              </w:rPrChange>
            </w:rPr>
            <w:delText xml:space="preserve">, </w:delText>
          </w:r>
        </w:del>
      </w:ins>
      <w:ins w:id="832" w:author="DG 5C-1" w:date="2023-05-09T22:31:00Z">
        <w:del w:id="833" w:author="USA" w:date="2024-03-05T11:00:00Z">
          <w:r w:rsidRPr="00154ADD" w:rsidDel="00154ADD">
            <w:rPr>
              <w:highlight w:val="yellow"/>
              <w:rPrChange w:id="834" w:author="USA" w:date="2024-03-05T11:00:00Z">
                <w:rPr/>
              </w:rPrChange>
            </w:rPr>
            <w:delText xml:space="preserve">advanced </w:delText>
          </w:r>
        </w:del>
      </w:ins>
      <w:ins w:id="835" w:author="WG 5C-1" w:date="2022-11-15T21:16:00Z">
        <w:del w:id="836" w:author="USA" w:date="2024-03-05T11:00:00Z">
          <w:r w:rsidRPr="00154ADD" w:rsidDel="00154ADD">
            <w:rPr>
              <w:highlight w:val="yellow"/>
              <w:rPrChange w:id="837" w:author="USA" w:date="2024-03-05T11:00:00Z">
                <w:rPr/>
              </w:rPrChange>
            </w:rPr>
            <w:delText>Digital HF</w:delText>
          </w:r>
        </w:del>
      </w:ins>
      <w:ins w:id="838" w:author="DG 5C-1" w:date="2023-05-09T22:31:00Z">
        <w:del w:id="839" w:author="USA" w:date="2024-03-05T11:00:00Z">
          <w:r w:rsidRPr="00154ADD" w:rsidDel="00154ADD">
            <w:rPr>
              <w:highlight w:val="yellow"/>
              <w:rPrChange w:id="840" w:author="USA" w:date="2024-03-05T11:00:00Z">
                <w:rPr/>
              </w:rPrChange>
            </w:rPr>
            <w:delText>,</w:delText>
          </w:r>
        </w:del>
      </w:ins>
      <w:ins w:id="841" w:author="WG 5C-1" w:date="2022-11-15T21:16:00Z">
        <w:del w:id="842" w:author="USA" w:date="2024-03-05T11:00:00Z">
          <w:r w:rsidRPr="00154ADD" w:rsidDel="00154ADD">
            <w:rPr>
              <w:highlight w:val="yellow"/>
              <w:rPrChange w:id="843" w:author="USA" w:date="2024-03-05T11:00:00Z">
                <w:rPr/>
              </w:rPrChange>
            </w:rPr>
            <w:delText xml:space="preserve"> and AGILE-HF</w:delText>
          </w:r>
        </w:del>
      </w:ins>
      <w:ins w:id="844" w:author="DG 5C-1" w:date="2023-05-09T22:31:00Z">
        <w:del w:id="845" w:author="USA" w:date="2024-03-05T11:00:00Z">
          <w:r w:rsidRPr="00154ADD" w:rsidDel="00154ADD">
            <w:rPr>
              <w:highlight w:val="yellow"/>
              <w:rPrChange w:id="846" w:author="USA" w:date="2024-03-05T11:00:00Z">
                <w:rPr/>
              </w:rPrChange>
            </w:rPr>
            <w:delText>,</w:delText>
          </w:r>
        </w:del>
      </w:ins>
      <w:ins w:id="847" w:author="WG 5C-1" w:date="2022-11-15T21:16:00Z">
        <w:del w:id="848" w:author="USA" w:date="2024-03-05T11:00:00Z">
          <w:r w:rsidRPr="00154ADD" w:rsidDel="00154ADD">
            <w:rPr>
              <w:highlight w:val="yellow"/>
              <w:rPrChange w:id="849" w:author="USA" w:date="2024-03-05T11:00:00Z">
                <w:rPr/>
              </w:rPrChange>
            </w:rPr>
            <w:delText xml:space="preserve"> technical characteristics</w:delText>
          </w:r>
        </w:del>
      </w:ins>
      <w:bookmarkEnd w:id="821"/>
      <w:bookmarkEnd w:id="822"/>
      <w:bookmarkEnd w:id="823"/>
      <w:bookmarkEnd w:id="824"/>
      <w:bookmarkEnd w:id="828"/>
      <w:ins w:id="850" w:author="USA" w:date="2024-03-05T11:00:00Z">
        <w:r w:rsidR="00154ADD">
          <w:rPr>
            <w:highlight w:val="yellow"/>
          </w:rPr>
          <w:t>C</w:t>
        </w:r>
      </w:ins>
      <w:ins w:id="851" w:author="USA" w:date="2024-03-05T10:59:00Z">
        <w:r w:rsidR="00154ADD" w:rsidRPr="00154ADD">
          <w:rPr>
            <w:highlight w:val="yellow"/>
            <w:rPrChange w:id="852" w:author="USA" w:date="2024-03-05T11:00:00Z">
              <w:rPr/>
            </w:rPrChange>
          </w:rPr>
          <w:t xml:space="preserve">haracteristics for ISB, </w:t>
        </w:r>
      </w:ins>
      <w:ins w:id="853" w:author="USA" w:date="2024-03-05T11:00:00Z">
        <w:r w:rsidR="00154ADD">
          <w:rPr>
            <w:highlight w:val="yellow"/>
          </w:rPr>
          <w:t>C</w:t>
        </w:r>
      </w:ins>
      <w:ins w:id="854" w:author="USA" w:date="2024-03-05T10:59:00Z">
        <w:r w:rsidR="00154ADD" w:rsidRPr="00154ADD">
          <w:rPr>
            <w:highlight w:val="yellow"/>
            <w:rPrChange w:id="855" w:author="USA" w:date="2024-03-05T11:00:00Z">
              <w:rPr/>
            </w:rPrChange>
          </w:rPr>
          <w:t xml:space="preserve">ontiguous and </w:t>
        </w:r>
      </w:ins>
      <w:ins w:id="856" w:author="USA" w:date="2024-03-05T11:00:00Z">
        <w:r w:rsidR="00154ADD">
          <w:rPr>
            <w:highlight w:val="yellow"/>
          </w:rPr>
          <w:t>N</w:t>
        </w:r>
      </w:ins>
      <w:ins w:id="857" w:author="USA" w:date="2024-03-05T10:59:00Z">
        <w:r w:rsidR="00154ADD" w:rsidRPr="00154ADD">
          <w:rPr>
            <w:highlight w:val="yellow"/>
            <w:rPrChange w:id="858" w:author="USA" w:date="2024-03-05T11:00:00Z">
              <w:rPr/>
            </w:rPrChange>
          </w:rPr>
          <w:t>on-</w:t>
        </w:r>
      </w:ins>
      <w:ins w:id="859" w:author="USA" w:date="2024-03-05T11:00:00Z">
        <w:r w:rsidR="00154ADD">
          <w:rPr>
            <w:highlight w:val="yellow"/>
          </w:rPr>
          <w:t>C</w:t>
        </w:r>
      </w:ins>
      <w:ins w:id="860" w:author="USA" w:date="2024-03-05T10:59:00Z">
        <w:r w:rsidR="00154ADD" w:rsidRPr="00154ADD">
          <w:rPr>
            <w:highlight w:val="yellow"/>
            <w:rPrChange w:id="861" w:author="USA" w:date="2024-03-05T11:00:00Z">
              <w:rPr/>
            </w:rPrChange>
          </w:rPr>
          <w:t>ontiguous SSB channels.</w:t>
        </w:r>
      </w:ins>
    </w:p>
    <w:p w14:paraId="4A037809" w14:textId="77777777" w:rsidR="00B12B41" w:rsidRPr="00BA107D" w:rsidRDefault="00B12B41">
      <w:pPr>
        <w:pStyle w:val="EditorsNote"/>
        <w:rPr>
          <w:ins w:id="862" w:author="DG 5C-1" w:date="2023-05-09T22:32:00Z"/>
          <w:rPrChange w:id="863" w:author="DG 5C-1" w:date="2023-05-09T22:32:00Z">
            <w:rPr>
              <w:ins w:id="864" w:author="DG 5C-1" w:date="2023-05-09T22:32:00Z"/>
              <w:lang w:val="en-US"/>
            </w:rPr>
          </w:rPrChange>
        </w:rPr>
        <w:pPrChange w:id="865" w:author="DG 5C-1" w:date="2023-05-09T22:32:00Z">
          <w:pPr>
            <w:pStyle w:val="TableNo"/>
          </w:pPr>
        </w:pPrChange>
      </w:pPr>
      <w:r>
        <w:t>{</w:t>
      </w:r>
      <w:ins w:id="866" w:author="DG 5C-1" w:date="2023-05-09T22:32:00Z">
        <w:r w:rsidRPr="005E29B7">
          <w:t>Editor’s note: This attachment of Annex 1 is focusing on technical radio characteristics for ISB, contiguous and non-contiguous SSB channels. The title of the attachment should reflect that and may be, the reference to Agile HF which is more a mean of networking is not appropriate in this attachment.</w:t>
        </w:r>
      </w:ins>
      <w:r>
        <w:t>}</w:t>
      </w:r>
    </w:p>
    <w:p w14:paraId="0220CD23" w14:textId="77777777" w:rsidR="00B12B41" w:rsidRPr="00C91295" w:rsidRDefault="00B12B41" w:rsidP="00B12B41">
      <w:pPr>
        <w:pStyle w:val="TableNo"/>
        <w:rPr>
          <w:lang w:val="en-US"/>
        </w:rPr>
      </w:pPr>
      <w:r w:rsidRPr="00C91295">
        <w:rPr>
          <w:lang w:val="en-US"/>
        </w:rPr>
        <w:t>TABLE 1</w:t>
      </w:r>
    </w:p>
    <w:p w14:paraId="3F6A5F5A" w14:textId="77777777" w:rsidR="00B12B41" w:rsidRPr="00C91295" w:rsidRDefault="00B12B41" w:rsidP="00B12B41">
      <w:pPr>
        <w:pStyle w:val="Tabletitle"/>
        <w:rPr>
          <w:lang w:val="en-US"/>
        </w:rPr>
      </w:pPr>
      <w:r w:rsidRPr="00C91295">
        <w:rPr>
          <w:lang w:val="en-US"/>
        </w:rPr>
        <w:t xml:space="preserve">Characteristics of advanced digital HF radiocommunication </w:t>
      </w:r>
      <w:r w:rsidRPr="005E29B7">
        <w:rPr>
          <w:lang w:val="en-US"/>
        </w:rPr>
        <w:t>systems</w:t>
      </w:r>
      <w:ins w:id="867" w:author="DG 5C-1" w:date="2023-05-09T22:33:00Z">
        <w:r w:rsidRPr="005E29B7">
          <w:rPr>
            <w:lang w:val="en-US"/>
          </w:rPr>
          <w:t xml:space="preserve"> (ISB and Contiguous channels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B12B41" w:rsidRPr="00C91295" w14:paraId="56BB93F7" w14:textId="77777777" w:rsidTr="00883648">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6ED8DCE8" w14:textId="77777777" w:rsidR="00B12B41" w:rsidRPr="00C91295" w:rsidRDefault="00B12B41" w:rsidP="00883648">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109F9FA1" w14:textId="77777777" w:rsidR="00B12B41" w:rsidRPr="00C91295" w:rsidRDefault="00B12B41" w:rsidP="00883648">
            <w:pPr>
              <w:pStyle w:val="Tablehead"/>
            </w:pPr>
            <w:r w:rsidRPr="00C91295">
              <w:t>Propagation mode</w:t>
            </w:r>
          </w:p>
        </w:tc>
      </w:tr>
      <w:tr w:rsidR="00B12B41" w:rsidRPr="00C91295" w14:paraId="62792876" w14:textId="77777777" w:rsidTr="00883648">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75285893" w14:textId="77777777" w:rsidR="00B12B41" w:rsidRPr="00C91295" w:rsidRDefault="00B12B41" w:rsidP="00883648">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27DAE42F" w14:textId="77777777" w:rsidR="00B12B41" w:rsidRPr="00C91295" w:rsidRDefault="00B12B41" w:rsidP="00883648">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13709E64" w14:textId="77777777" w:rsidR="00B12B41" w:rsidRPr="00C91295" w:rsidRDefault="00B12B41" w:rsidP="00883648">
            <w:pPr>
              <w:pStyle w:val="Tablehead"/>
            </w:pPr>
            <w:r w:rsidRPr="00C91295">
              <w:t>Sky wave</w:t>
            </w:r>
          </w:p>
        </w:tc>
      </w:tr>
      <w:tr w:rsidR="00B12B41" w:rsidRPr="00C91295" w14:paraId="7EF3806A" w14:textId="77777777" w:rsidTr="00883648">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5D12114E" w14:textId="77777777" w:rsidR="00B12B41" w:rsidRPr="00C91295" w:rsidRDefault="00B12B41" w:rsidP="00883648">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192EC065" w14:textId="77777777" w:rsidR="00B12B41" w:rsidRPr="00C91295" w:rsidRDefault="00B12B41" w:rsidP="00883648">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31979B1D" w14:textId="77777777" w:rsidR="00B12B41" w:rsidRPr="00C91295" w:rsidRDefault="00B12B41" w:rsidP="00883648">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202678C2" w14:textId="77777777" w:rsidR="00B12B41" w:rsidRPr="00C91295" w:rsidRDefault="00B12B41" w:rsidP="00883648">
            <w:pPr>
              <w:pStyle w:val="Tablehead"/>
            </w:pPr>
            <w:r w:rsidRPr="00C91295">
              <w:t>Oblique incidence</w:t>
            </w:r>
          </w:p>
        </w:tc>
      </w:tr>
      <w:tr w:rsidR="00B12B41" w:rsidRPr="00C91295" w14:paraId="0BD9F944"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5E926FD2" w14:textId="77777777" w:rsidR="00B12B41" w:rsidRPr="00C91295" w:rsidRDefault="00B12B41" w:rsidP="00883648">
            <w:pPr>
              <w:pStyle w:val="Tabletext"/>
            </w:pPr>
            <w:r w:rsidRPr="00C91295">
              <w:t>Frequency band (MHz</w:t>
            </w:r>
            <w:r w:rsidRPr="005E29B7">
              <w:t>)</w:t>
            </w:r>
            <w:ins w:id="868" w:author="DG 5C-1" w:date="2023-05-09T22:58:00Z">
              <w:r w:rsidRPr="005E29B7">
                <w:t xml:space="preserve"> range</w:t>
              </w:r>
            </w:ins>
          </w:p>
        </w:tc>
        <w:tc>
          <w:tcPr>
            <w:tcW w:w="2156" w:type="dxa"/>
            <w:tcBorders>
              <w:top w:val="single" w:sz="4" w:space="0" w:color="auto"/>
              <w:left w:val="single" w:sz="4" w:space="0" w:color="auto"/>
              <w:bottom w:val="single" w:sz="4" w:space="0" w:color="auto"/>
              <w:right w:val="single" w:sz="4" w:space="0" w:color="auto"/>
            </w:tcBorders>
            <w:hideMark/>
          </w:tcPr>
          <w:p w14:paraId="32D8BB4F" w14:textId="77777777" w:rsidR="00B12B41" w:rsidRPr="00C91295" w:rsidRDefault="00B12B41" w:rsidP="00883648">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3F968E61" w14:textId="77777777" w:rsidR="00B12B41" w:rsidRPr="00C91295" w:rsidRDefault="00B12B41" w:rsidP="00883648">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0DE1006C" w14:textId="77777777" w:rsidR="00B12B41" w:rsidRPr="00C91295" w:rsidRDefault="00B12B41" w:rsidP="00883648">
            <w:pPr>
              <w:pStyle w:val="Tabletext"/>
              <w:jc w:val="center"/>
            </w:pPr>
            <w:r w:rsidRPr="00C91295">
              <w:t>3-30</w:t>
            </w:r>
          </w:p>
        </w:tc>
      </w:tr>
      <w:tr w:rsidR="00B12B41" w:rsidRPr="00C91295" w14:paraId="46812A56"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443C6ADD" w14:textId="77777777" w:rsidR="00B12B41" w:rsidRPr="00C91295" w:rsidRDefault="00B12B41" w:rsidP="00883648">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5CDC6CDC" w14:textId="77777777" w:rsidR="00B12B41" w:rsidRPr="00C91295" w:rsidRDefault="00B12B41" w:rsidP="00883648">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0F492631" w14:textId="77777777" w:rsidR="00B12B41" w:rsidRPr="00C91295" w:rsidRDefault="00B12B41" w:rsidP="00883648">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044AD95B" w14:textId="77777777" w:rsidR="00B12B41" w:rsidRPr="00C91295" w:rsidRDefault="00B12B41" w:rsidP="00883648">
            <w:pPr>
              <w:pStyle w:val="Tabletext"/>
              <w:jc w:val="center"/>
            </w:pPr>
            <w:r w:rsidRPr="00C91295">
              <w:t>Greater than 200 km</w:t>
            </w:r>
          </w:p>
        </w:tc>
      </w:tr>
      <w:tr w:rsidR="00B12B41" w:rsidRPr="00C91295" w14:paraId="58A3B055"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6441FA82" w14:textId="77777777" w:rsidR="00B12B41" w:rsidRPr="00C91295" w:rsidRDefault="00B12B41" w:rsidP="00883648">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52344230" w14:textId="77777777" w:rsidR="00B12B41" w:rsidRPr="00C91295" w:rsidRDefault="00B12B41" w:rsidP="00883648">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39DC1A08" w14:textId="77777777" w:rsidR="00B12B41" w:rsidRPr="00C91295" w:rsidRDefault="00B12B41" w:rsidP="00883648">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4BDF82A4" w14:textId="77777777" w:rsidR="00B12B41" w:rsidRPr="00C91295" w:rsidRDefault="00B12B41" w:rsidP="00883648">
            <w:pPr>
              <w:pStyle w:val="Tabletext"/>
              <w:jc w:val="center"/>
            </w:pPr>
            <w:r w:rsidRPr="00C91295">
              <w:t>Vertical/horizontal</w:t>
            </w:r>
          </w:p>
        </w:tc>
      </w:tr>
      <w:tr w:rsidR="00B12B41" w:rsidRPr="00C91295" w14:paraId="3913A115"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1AB09628" w14:textId="77777777" w:rsidR="00B12B41" w:rsidRPr="00C91295" w:rsidRDefault="00B12B41" w:rsidP="00883648">
            <w:pPr>
              <w:pStyle w:val="Tabletext"/>
            </w:pPr>
            <w:r w:rsidRPr="00C91295">
              <w:t>Transmitting antenna gain (dBi)</w:t>
            </w:r>
          </w:p>
        </w:tc>
        <w:tc>
          <w:tcPr>
            <w:tcW w:w="2156" w:type="dxa"/>
            <w:tcBorders>
              <w:top w:val="single" w:sz="4" w:space="0" w:color="auto"/>
              <w:left w:val="single" w:sz="4" w:space="0" w:color="auto"/>
              <w:bottom w:val="single" w:sz="4" w:space="0" w:color="auto"/>
              <w:right w:val="single" w:sz="4" w:space="0" w:color="auto"/>
            </w:tcBorders>
            <w:hideMark/>
          </w:tcPr>
          <w:p w14:paraId="037D37E1" w14:textId="77777777" w:rsidR="00B12B41" w:rsidRPr="00C91295" w:rsidRDefault="00B12B41" w:rsidP="00883648">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5D560D1" w14:textId="77777777" w:rsidR="00B12B41" w:rsidRPr="00C91295" w:rsidRDefault="00B12B41" w:rsidP="00883648">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15F026F7" w14:textId="77777777" w:rsidR="00B12B41" w:rsidRPr="00C91295" w:rsidRDefault="00B12B41" w:rsidP="00883648">
            <w:pPr>
              <w:pStyle w:val="Tabletext"/>
              <w:jc w:val="center"/>
            </w:pPr>
            <w:r w:rsidRPr="00C91295">
              <w:t>6-15</w:t>
            </w:r>
          </w:p>
        </w:tc>
      </w:tr>
      <w:tr w:rsidR="00B12B41" w:rsidRPr="00C91295" w14:paraId="3DE06C44"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411763D1" w14:textId="77777777" w:rsidR="00B12B41" w:rsidRPr="00C91295" w:rsidRDefault="00B12B41" w:rsidP="00883648">
            <w:pPr>
              <w:pStyle w:val="Tabletext"/>
            </w:pPr>
            <w:r w:rsidRPr="00C91295">
              <w:t>Maximum e.i.r.p. (dBW)</w:t>
            </w:r>
          </w:p>
        </w:tc>
        <w:tc>
          <w:tcPr>
            <w:tcW w:w="2156" w:type="dxa"/>
            <w:tcBorders>
              <w:top w:val="single" w:sz="4" w:space="0" w:color="auto"/>
              <w:left w:val="single" w:sz="4" w:space="0" w:color="auto"/>
              <w:bottom w:val="single" w:sz="4" w:space="0" w:color="auto"/>
              <w:right w:val="single" w:sz="4" w:space="0" w:color="auto"/>
            </w:tcBorders>
            <w:hideMark/>
          </w:tcPr>
          <w:p w14:paraId="395D23D1" w14:textId="77777777" w:rsidR="00B12B41" w:rsidRPr="00C91295" w:rsidRDefault="00B12B41" w:rsidP="00883648">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4533C910" w14:textId="77777777" w:rsidR="00B12B41" w:rsidRPr="00C91295" w:rsidRDefault="00B12B41" w:rsidP="00883648">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6EB5573B" w14:textId="77777777" w:rsidR="00B12B41" w:rsidRPr="00C91295" w:rsidRDefault="00B12B41" w:rsidP="00883648">
            <w:pPr>
              <w:pStyle w:val="Tabletext"/>
              <w:jc w:val="center"/>
            </w:pPr>
            <w:r w:rsidRPr="00C91295">
              <w:t>16-55</w:t>
            </w:r>
          </w:p>
        </w:tc>
      </w:tr>
      <w:tr w:rsidR="00B12B41" w:rsidRPr="00C91295" w14:paraId="4B6D4199"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65A65407" w14:textId="77777777" w:rsidR="00B12B41" w:rsidRPr="00C91295" w:rsidRDefault="00B12B41" w:rsidP="00883648">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38F27CE4" w14:textId="77777777" w:rsidR="00B12B41" w:rsidRPr="00C91295" w:rsidRDefault="00B12B41" w:rsidP="00883648">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49AE0354" w14:textId="77777777" w:rsidR="00B12B41" w:rsidRPr="00C91295" w:rsidRDefault="00B12B41" w:rsidP="00883648">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33C298D0" w14:textId="77777777" w:rsidR="00B12B41" w:rsidRPr="00C91295" w:rsidRDefault="00B12B41" w:rsidP="00883648">
            <w:pPr>
              <w:pStyle w:val="Tabletext"/>
              <w:jc w:val="center"/>
            </w:pPr>
            <w:r w:rsidRPr="00C91295">
              <w:t>SSB 26</w:t>
            </w:r>
            <w:r w:rsidRPr="00C91295">
              <w:br/>
              <w:t>DRM 26</w:t>
            </w:r>
          </w:p>
        </w:tc>
      </w:tr>
      <w:tr w:rsidR="00B12B41" w:rsidRPr="00C91295" w14:paraId="4FDE71F7" w14:textId="77777777" w:rsidTr="00883648">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397A62D9" w14:textId="77777777" w:rsidR="00B12B41" w:rsidRPr="00C91295" w:rsidRDefault="00B12B41" w:rsidP="00883648">
            <w:pPr>
              <w:pStyle w:val="Tabletext"/>
              <w:rPr>
                <w:lang w:val="en-US"/>
              </w:rPr>
            </w:pPr>
            <w:r w:rsidRPr="00C91295">
              <w:rPr>
                <w:lang w:val="en-US"/>
              </w:rPr>
              <w:t>Necessary bandwidths and types of emission</w:t>
            </w:r>
            <w:r w:rsidRPr="00C91295">
              <w:rPr>
                <w:vertAlign w:val="superscript"/>
                <w:lang w:val="en-US"/>
              </w:rPr>
              <w:t>2</w:t>
            </w:r>
            <w:r w:rsidRPr="00C91295">
              <w:rPr>
                <w:lang w:val="en-US"/>
              </w:rPr>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272EF7A0" w14:textId="77777777" w:rsidR="00B12B41" w:rsidRPr="00C91295" w:rsidRDefault="00B12B41" w:rsidP="00883648">
            <w:pPr>
              <w:pStyle w:val="Tabletext"/>
              <w:jc w:val="center"/>
              <w:rPr>
                <w:lang w:val="en-US"/>
              </w:rPr>
            </w:pPr>
            <w:r w:rsidRPr="00C91295">
              <w:rPr>
                <w:lang w:val="en-US"/>
              </w:rPr>
              <w:t>SSB/ISB: 3, 6, 9</w:t>
            </w:r>
            <w:ins w:id="869" w:author="WG 5C-1" w:date="2022-11-15T21:20:00Z">
              <w:r>
                <w:rPr>
                  <w:lang w:val="en-US"/>
                </w:rPr>
                <w:t>,</w:t>
              </w:r>
            </w:ins>
            <w:del w:id="870" w:author="WG 5C-1" w:date="2022-11-15T21:20:00Z">
              <w:r w:rsidRPr="00C91295" w:rsidDel="00324067">
                <w:rPr>
                  <w:lang w:val="en-US"/>
                </w:rPr>
                <w:delText xml:space="preserve"> and</w:delText>
              </w:r>
            </w:del>
            <w:r w:rsidRPr="00C91295">
              <w:rPr>
                <w:lang w:val="en-US"/>
              </w:rPr>
              <w:t xml:space="preserve"> 12 kHz</w:t>
            </w:r>
            <w:ins w:id="871" w:author="WG 5C-1" w:date="2022-11-15T21:21:00Z">
              <w:r>
                <w:rPr>
                  <w:lang w:val="en-US"/>
                </w:rPr>
                <w:t xml:space="preserve">, 18, 24, </w:t>
              </w:r>
              <w:r w:rsidRPr="005E29B7">
                <w:rPr>
                  <w:lang w:val="en-US"/>
                </w:rPr>
                <w:t>and 4</w:t>
              </w:r>
              <w:del w:id="872" w:author="DG 5C-1" w:date="2023-05-09T22:32:00Z">
                <w:r w:rsidRPr="005E29B7" w:rsidDel="00BA107D">
                  <w:rPr>
                    <w:lang w:val="en-US"/>
                  </w:rPr>
                  <w:delText>9</w:delText>
                </w:r>
              </w:del>
            </w:ins>
            <w:ins w:id="873" w:author="DG 5C-1" w:date="2023-05-09T22:32:00Z">
              <w:r w:rsidRPr="005E29B7">
                <w:rPr>
                  <w:lang w:val="en-US"/>
                </w:rPr>
                <w:t>8</w:t>
              </w:r>
            </w:ins>
            <w:ins w:id="874" w:author="WG 5C-1" w:date="2022-11-15T21:21:00Z">
              <w:r w:rsidRPr="005E29B7">
                <w:rPr>
                  <w:lang w:val="en-US"/>
                </w:rPr>
                <w:t xml:space="preserve"> kHz</w:t>
              </w:r>
            </w:ins>
            <w:r w:rsidRPr="00C91295">
              <w:rPr>
                <w:lang w:val="en-US"/>
              </w:rPr>
              <w:br/>
              <w:t xml:space="preserve">3K00J2D, 6K00J2D, 9K00J2D </w:t>
            </w:r>
            <w:del w:id="875" w:author="WG 5C-1" w:date="2022-11-15T21:21:00Z">
              <w:r w:rsidRPr="00C91295" w:rsidDel="00324067">
                <w:rPr>
                  <w:lang w:val="en-US"/>
                </w:rPr>
                <w:delText xml:space="preserve">and </w:delText>
              </w:r>
            </w:del>
            <w:r w:rsidRPr="00C91295">
              <w:rPr>
                <w:lang w:val="en-US"/>
              </w:rPr>
              <w:t>12K0J2D</w:t>
            </w:r>
            <w:ins w:id="876" w:author="WG 5C-1" w:date="2022-11-15T21:21:00Z">
              <w:r>
                <w:rPr>
                  <w:lang w:val="en-US"/>
                </w:rPr>
                <w:t>, 18</w:t>
              </w:r>
            </w:ins>
            <w:ins w:id="877" w:author="WG 5C-1" w:date="2022-11-15T21:22:00Z">
              <w:r>
                <w:rPr>
                  <w:lang w:val="en-US"/>
                </w:rPr>
                <w:t>K0J2D, 24K0J2D and 48K0J2D</w:t>
              </w:r>
            </w:ins>
          </w:p>
        </w:tc>
      </w:tr>
      <w:tr w:rsidR="00B12B41" w:rsidRPr="00C91295" w14:paraId="326EBFF4" w14:textId="77777777" w:rsidTr="00883648">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23C6FD74" w14:textId="77777777" w:rsidR="00B12B41" w:rsidRPr="00C91295" w:rsidRDefault="00B12B41" w:rsidP="00883648">
            <w:pPr>
              <w:pStyle w:val="Tabletext"/>
              <w:rPr>
                <w:lang w:val="en-US"/>
              </w:rPr>
            </w:pPr>
          </w:p>
        </w:tc>
        <w:tc>
          <w:tcPr>
            <w:tcW w:w="6586" w:type="dxa"/>
            <w:gridSpan w:val="3"/>
            <w:tcBorders>
              <w:top w:val="single" w:sz="4" w:space="0" w:color="auto"/>
              <w:left w:val="single" w:sz="4" w:space="0" w:color="auto"/>
              <w:bottom w:val="single" w:sz="4" w:space="0" w:color="auto"/>
              <w:right w:val="single" w:sz="4" w:space="0" w:color="auto"/>
            </w:tcBorders>
            <w:hideMark/>
          </w:tcPr>
          <w:p w14:paraId="23F6141F" w14:textId="77777777" w:rsidR="00B12B41" w:rsidRPr="00C91295" w:rsidRDefault="00B12B41" w:rsidP="00883648">
            <w:pPr>
              <w:pStyle w:val="Tabletext"/>
              <w:jc w:val="center"/>
              <w:rPr>
                <w:lang w:val="en-US"/>
              </w:rPr>
            </w:pPr>
            <w:r w:rsidRPr="00C91295">
              <w:rPr>
                <w:lang w:val="en-US"/>
              </w:rPr>
              <w:t>DRM: 3, 4.5, 5, 9, 10 and 20 kHz</w:t>
            </w:r>
            <w:r w:rsidRPr="00C91295">
              <w:rPr>
                <w:lang w:val="en-US"/>
              </w:rPr>
              <w:br/>
              <w:t>3K00J2D, 4K50J2D, 5K00J2D, 9K0J2D, 10K0J2D, 20K0J2D</w:t>
            </w:r>
          </w:p>
        </w:tc>
      </w:tr>
      <w:tr w:rsidR="00B12B41" w:rsidRPr="00C91295" w14:paraId="56AC3297" w14:textId="77777777" w:rsidTr="00883648">
        <w:trPr>
          <w:trHeight w:val="561"/>
          <w:jc w:val="center"/>
        </w:trPr>
        <w:tc>
          <w:tcPr>
            <w:tcW w:w="9645" w:type="dxa"/>
            <w:gridSpan w:val="4"/>
            <w:tcBorders>
              <w:top w:val="single" w:sz="4" w:space="0" w:color="auto"/>
              <w:left w:val="nil"/>
              <w:bottom w:val="nil"/>
              <w:right w:val="nil"/>
            </w:tcBorders>
            <w:hideMark/>
          </w:tcPr>
          <w:p w14:paraId="5DC6D38C" w14:textId="77777777" w:rsidR="00B12B41" w:rsidRPr="00C91295" w:rsidRDefault="00B12B41" w:rsidP="00883648">
            <w:pPr>
              <w:pStyle w:val="Tablelegend"/>
              <w:rPr>
                <w:lang w:val="en-US"/>
              </w:rPr>
            </w:pPr>
            <w:r w:rsidRPr="00C91295">
              <w:rPr>
                <w:lang w:val="en-US"/>
              </w:rPr>
              <w:t xml:space="preserve">NOTE 1 – More detailed information on required </w:t>
            </w:r>
            <w:r w:rsidRPr="00C91295">
              <w:rPr>
                <w:i/>
                <w:iCs/>
                <w:lang w:val="en-US"/>
              </w:rPr>
              <w:t>S</w:t>
            </w:r>
            <w:r w:rsidRPr="00C91295">
              <w:rPr>
                <w:lang w:val="en-US"/>
              </w:rPr>
              <w:t>/</w:t>
            </w:r>
            <w:r w:rsidRPr="00C91295">
              <w:rPr>
                <w:i/>
                <w:iCs/>
                <w:lang w:val="en-US"/>
              </w:rPr>
              <w:t>N</w:t>
            </w:r>
            <w:r w:rsidRPr="00C91295">
              <w:rPr>
                <w:lang w:val="en-US"/>
              </w:rPr>
              <w:t>s can be found in Recommendation ITU-R F.339.</w:t>
            </w:r>
          </w:p>
          <w:p w14:paraId="2FAE8EE2" w14:textId="77777777" w:rsidR="00B12B41" w:rsidRPr="00C91295" w:rsidRDefault="00B12B41" w:rsidP="00883648">
            <w:pPr>
              <w:pStyle w:val="Tablelegend"/>
              <w:rPr>
                <w:lang w:val="en-US"/>
              </w:rPr>
            </w:pPr>
            <w:r w:rsidRPr="00C91295">
              <w:rPr>
                <w:lang w:val="en-US"/>
              </w:rPr>
              <w:t>NOTE 2 – For emission type the last letter (D) refers to data transmissions.  If emission is not data (D), substitute (E) for voice, (C) for facsimile, (W) combination or (X) for cases not otherwise covered.</w:t>
            </w:r>
          </w:p>
        </w:tc>
      </w:tr>
    </w:tbl>
    <w:p w14:paraId="271DB76E" w14:textId="77777777" w:rsidR="00B12B41" w:rsidRPr="005E29B7" w:rsidRDefault="00B12B41" w:rsidP="00B12B41">
      <w:pPr>
        <w:pStyle w:val="TableNo"/>
        <w:rPr>
          <w:ins w:id="878" w:author="DG 5C-1" w:date="2023-05-09T22:32:00Z"/>
          <w:lang w:val="en-US"/>
        </w:rPr>
      </w:pPr>
      <w:ins w:id="879" w:author="DG 5C-1" w:date="2023-05-09T22:32:00Z">
        <w:r w:rsidRPr="005E29B7">
          <w:rPr>
            <w:lang w:val="en-US"/>
          </w:rPr>
          <w:lastRenderedPageBreak/>
          <w:t>TABLE 1</w:t>
        </w:r>
        <w:r w:rsidRPr="005E29B7">
          <w:rPr>
            <w:i/>
            <w:iCs/>
            <w:caps w:val="0"/>
            <w:lang w:val="en-US"/>
          </w:rPr>
          <w:t>bis</w:t>
        </w:r>
      </w:ins>
    </w:p>
    <w:p w14:paraId="3A12B201" w14:textId="77777777" w:rsidR="00B12B41" w:rsidRPr="005E29B7" w:rsidRDefault="00B12B41" w:rsidP="00B12B41">
      <w:pPr>
        <w:pStyle w:val="Tabletitle"/>
        <w:rPr>
          <w:ins w:id="880" w:author="DG 5C-1" w:date="2023-05-09T22:32:00Z"/>
        </w:rPr>
      </w:pPr>
      <w:ins w:id="881" w:author="DG 5C-1" w:date="2023-05-09T22:32:00Z">
        <w:r w:rsidRPr="005E29B7">
          <w:rPr>
            <w:lang w:val="en-US"/>
          </w:rPr>
          <w:t>Characteristics of advanced digital HF radiocommunication systems (non-contiguous multichannel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B12B41" w:rsidRPr="005E29B7" w14:paraId="151DB46B" w14:textId="77777777" w:rsidTr="00883648">
        <w:trPr>
          <w:jc w:val="center"/>
          <w:ins w:id="882" w:author="DG 5C-1" w:date="2023-05-09T22:32:00Z"/>
        </w:trPr>
        <w:tc>
          <w:tcPr>
            <w:tcW w:w="3059" w:type="dxa"/>
            <w:vMerge w:val="restart"/>
            <w:vAlign w:val="center"/>
            <w:hideMark/>
          </w:tcPr>
          <w:p w14:paraId="7A43AF4B" w14:textId="77777777" w:rsidR="00B12B41" w:rsidRPr="005E29B7" w:rsidRDefault="00B12B41" w:rsidP="00883648">
            <w:pPr>
              <w:pStyle w:val="Tablehead"/>
              <w:keepLines/>
              <w:rPr>
                <w:ins w:id="883" w:author="DG 5C-1" w:date="2023-05-09T22:32:00Z"/>
              </w:rPr>
            </w:pPr>
            <w:ins w:id="884" w:author="DG 5C-1" w:date="2023-05-09T22:32:00Z">
              <w:r w:rsidRPr="005E29B7">
                <w:t>Parameter</w:t>
              </w:r>
            </w:ins>
          </w:p>
        </w:tc>
        <w:tc>
          <w:tcPr>
            <w:tcW w:w="6586" w:type="dxa"/>
            <w:gridSpan w:val="3"/>
            <w:hideMark/>
          </w:tcPr>
          <w:p w14:paraId="11A8D5C5" w14:textId="77777777" w:rsidR="00B12B41" w:rsidRPr="005E29B7" w:rsidRDefault="00B12B41" w:rsidP="00883648">
            <w:pPr>
              <w:pStyle w:val="Tablehead"/>
              <w:keepLines/>
              <w:rPr>
                <w:ins w:id="885" w:author="DG 5C-1" w:date="2023-05-09T22:32:00Z"/>
              </w:rPr>
            </w:pPr>
            <w:ins w:id="886" w:author="DG 5C-1" w:date="2023-05-09T22:32:00Z">
              <w:r w:rsidRPr="005E29B7">
                <w:t>Propagation mode</w:t>
              </w:r>
            </w:ins>
          </w:p>
        </w:tc>
      </w:tr>
      <w:tr w:rsidR="00B12B41" w:rsidRPr="005E29B7" w14:paraId="3281A091" w14:textId="77777777" w:rsidTr="00883648">
        <w:trPr>
          <w:jc w:val="center"/>
          <w:ins w:id="887" w:author="DG 5C-1" w:date="2023-05-09T22:32:00Z"/>
        </w:trPr>
        <w:tc>
          <w:tcPr>
            <w:tcW w:w="3059" w:type="dxa"/>
            <w:vMerge/>
            <w:vAlign w:val="center"/>
            <w:hideMark/>
          </w:tcPr>
          <w:p w14:paraId="2F9F3C26" w14:textId="77777777" w:rsidR="00B12B41" w:rsidRPr="005E29B7" w:rsidRDefault="00B12B41" w:rsidP="00883648">
            <w:pPr>
              <w:pStyle w:val="Tablehead"/>
              <w:keepLines/>
              <w:rPr>
                <w:ins w:id="888" w:author="DG 5C-1" w:date="2023-05-09T22:32:00Z"/>
              </w:rPr>
            </w:pPr>
          </w:p>
        </w:tc>
        <w:tc>
          <w:tcPr>
            <w:tcW w:w="2156" w:type="dxa"/>
            <w:vMerge w:val="restart"/>
            <w:vAlign w:val="center"/>
            <w:hideMark/>
          </w:tcPr>
          <w:p w14:paraId="0AD33807" w14:textId="77777777" w:rsidR="00B12B41" w:rsidRPr="005E29B7" w:rsidRDefault="00B12B41" w:rsidP="00883648">
            <w:pPr>
              <w:pStyle w:val="Tablehead"/>
              <w:keepLines/>
              <w:rPr>
                <w:ins w:id="889" w:author="DG 5C-1" w:date="2023-05-09T22:32:00Z"/>
              </w:rPr>
            </w:pPr>
            <w:ins w:id="890" w:author="DG 5C-1" w:date="2023-05-09T22:32:00Z">
              <w:r w:rsidRPr="005E29B7">
                <w:t>Ground wave</w:t>
              </w:r>
            </w:ins>
          </w:p>
        </w:tc>
        <w:tc>
          <w:tcPr>
            <w:tcW w:w="4430" w:type="dxa"/>
            <w:gridSpan w:val="2"/>
            <w:hideMark/>
          </w:tcPr>
          <w:p w14:paraId="64191D30" w14:textId="77777777" w:rsidR="00B12B41" w:rsidRPr="005E29B7" w:rsidRDefault="00B12B41" w:rsidP="00883648">
            <w:pPr>
              <w:pStyle w:val="Tablehead"/>
              <w:keepLines/>
              <w:rPr>
                <w:ins w:id="891" w:author="DG 5C-1" w:date="2023-05-09T22:32:00Z"/>
              </w:rPr>
            </w:pPr>
            <w:ins w:id="892" w:author="DG 5C-1" w:date="2023-05-09T22:32:00Z">
              <w:r w:rsidRPr="005E29B7">
                <w:t>Sky wave</w:t>
              </w:r>
            </w:ins>
          </w:p>
        </w:tc>
      </w:tr>
      <w:tr w:rsidR="00B12B41" w:rsidRPr="005E29B7" w14:paraId="78FB3B63" w14:textId="77777777" w:rsidTr="00883648">
        <w:trPr>
          <w:jc w:val="center"/>
          <w:ins w:id="893" w:author="DG 5C-1" w:date="2023-05-09T22:32:00Z"/>
        </w:trPr>
        <w:tc>
          <w:tcPr>
            <w:tcW w:w="3059" w:type="dxa"/>
            <w:vMerge/>
            <w:vAlign w:val="center"/>
            <w:hideMark/>
          </w:tcPr>
          <w:p w14:paraId="31F9A442" w14:textId="77777777" w:rsidR="00B12B41" w:rsidRPr="005E29B7" w:rsidRDefault="00B12B41" w:rsidP="00883648">
            <w:pPr>
              <w:pStyle w:val="Tablehead"/>
              <w:keepLines/>
              <w:rPr>
                <w:ins w:id="894" w:author="DG 5C-1" w:date="2023-05-09T22:32:00Z"/>
              </w:rPr>
            </w:pPr>
          </w:p>
        </w:tc>
        <w:tc>
          <w:tcPr>
            <w:tcW w:w="2156" w:type="dxa"/>
            <w:vMerge/>
            <w:vAlign w:val="center"/>
            <w:hideMark/>
          </w:tcPr>
          <w:p w14:paraId="511F39B0" w14:textId="77777777" w:rsidR="00B12B41" w:rsidRPr="005E29B7" w:rsidRDefault="00B12B41" w:rsidP="00883648">
            <w:pPr>
              <w:pStyle w:val="Tablehead"/>
              <w:keepLines/>
              <w:rPr>
                <w:ins w:id="895" w:author="DG 5C-1" w:date="2023-05-09T22:32:00Z"/>
              </w:rPr>
            </w:pPr>
          </w:p>
        </w:tc>
        <w:tc>
          <w:tcPr>
            <w:tcW w:w="2019" w:type="dxa"/>
            <w:hideMark/>
          </w:tcPr>
          <w:p w14:paraId="35F4FA3E" w14:textId="77777777" w:rsidR="00B12B41" w:rsidRPr="005E29B7" w:rsidRDefault="00B12B41" w:rsidP="00883648">
            <w:pPr>
              <w:pStyle w:val="Tablehead"/>
              <w:keepLines/>
              <w:rPr>
                <w:ins w:id="896" w:author="DG 5C-1" w:date="2023-05-09T22:32:00Z"/>
              </w:rPr>
            </w:pPr>
            <w:ins w:id="897" w:author="DG 5C-1" w:date="2023-05-09T22:32:00Z">
              <w:r w:rsidRPr="005E29B7">
                <w:t>NVIS</w:t>
              </w:r>
            </w:ins>
          </w:p>
        </w:tc>
        <w:tc>
          <w:tcPr>
            <w:tcW w:w="2411" w:type="dxa"/>
            <w:hideMark/>
          </w:tcPr>
          <w:p w14:paraId="1230E62E" w14:textId="77777777" w:rsidR="00B12B41" w:rsidRPr="005E29B7" w:rsidRDefault="00B12B41" w:rsidP="00883648">
            <w:pPr>
              <w:pStyle w:val="Tablehead"/>
              <w:keepLines/>
              <w:rPr>
                <w:ins w:id="898" w:author="DG 5C-1" w:date="2023-05-09T22:32:00Z"/>
              </w:rPr>
            </w:pPr>
            <w:ins w:id="899" w:author="DG 5C-1" w:date="2023-05-09T22:32:00Z">
              <w:r w:rsidRPr="005E29B7">
                <w:t>Oblique incidence</w:t>
              </w:r>
            </w:ins>
          </w:p>
        </w:tc>
      </w:tr>
      <w:tr w:rsidR="00B12B41" w:rsidRPr="005E29B7" w14:paraId="7EE1D62A" w14:textId="77777777" w:rsidTr="00883648">
        <w:trPr>
          <w:jc w:val="center"/>
          <w:ins w:id="900" w:author="DG 5C-1" w:date="2023-05-09T22:32:00Z"/>
        </w:trPr>
        <w:tc>
          <w:tcPr>
            <w:tcW w:w="3059" w:type="dxa"/>
            <w:hideMark/>
          </w:tcPr>
          <w:p w14:paraId="59224C82" w14:textId="77777777" w:rsidR="00B12B41" w:rsidRPr="005E29B7" w:rsidRDefault="00B12B41" w:rsidP="00883648">
            <w:pPr>
              <w:pStyle w:val="Tabletext"/>
              <w:keepNext/>
              <w:keepLines/>
              <w:rPr>
                <w:ins w:id="901" w:author="DG 5C-1" w:date="2023-05-09T22:32:00Z"/>
              </w:rPr>
            </w:pPr>
            <w:ins w:id="902" w:author="DG 5C-1" w:date="2023-05-09T22:32:00Z">
              <w:r w:rsidRPr="005E29B7">
                <w:t>Frequency band (MHz)</w:t>
              </w:r>
            </w:ins>
          </w:p>
        </w:tc>
        <w:tc>
          <w:tcPr>
            <w:tcW w:w="2156" w:type="dxa"/>
            <w:hideMark/>
          </w:tcPr>
          <w:p w14:paraId="13DE07B2" w14:textId="77777777" w:rsidR="00B12B41" w:rsidRPr="005E29B7" w:rsidRDefault="00B12B41" w:rsidP="00883648">
            <w:pPr>
              <w:pStyle w:val="Tabletext"/>
              <w:keepNext/>
              <w:keepLines/>
              <w:jc w:val="center"/>
              <w:rPr>
                <w:ins w:id="903" w:author="DG 5C-1" w:date="2023-05-09T22:32:00Z"/>
              </w:rPr>
            </w:pPr>
            <w:ins w:id="904" w:author="DG 5C-1" w:date="2023-05-09T22:32:00Z">
              <w:r w:rsidRPr="005E29B7">
                <w:t>2-12 (TBC)</w:t>
              </w:r>
            </w:ins>
          </w:p>
        </w:tc>
        <w:tc>
          <w:tcPr>
            <w:tcW w:w="2019" w:type="dxa"/>
            <w:hideMark/>
          </w:tcPr>
          <w:p w14:paraId="47DA03CB" w14:textId="77777777" w:rsidR="00B12B41" w:rsidRPr="005E29B7" w:rsidRDefault="00B12B41" w:rsidP="00883648">
            <w:pPr>
              <w:pStyle w:val="Tabletext"/>
              <w:keepNext/>
              <w:keepLines/>
              <w:jc w:val="center"/>
              <w:rPr>
                <w:ins w:id="905" w:author="DG 5C-1" w:date="2023-05-09T22:32:00Z"/>
              </w:rPr>
            </w:pPr>
            <w:ins w:id="906" w:author="DG 5C-1" w:date="2023-05-09T22:32:00Z">
              <w:r w:rsidRPr="005E29B7">
                <w:t>2-12 (TBC)</w:t>
              </w:r>
            </w:ins>
          </w:p>
        </w:tc>
        <w:tc>
          <w:tcPr>
            <w:tcW w:w="2411" w:type="dxa"/>
            <w:hideMark/>
          </w:tcPr>
          <w:p w14:paraId="11D04B34" w14:textId="77777777" w:rsidR="00B12B41" w:rsidRPr="005E29B7" w:rsidRDefault="00B12B41" w:rsidP="00883648">
            <w:pPr>
              <w:pStyle w:val="Tabletext"/>
              <w:keepNext/>
              <w:keepLines/>
              <w:jc w:val="center"/>
              <w:rPr>
                <w:ins w:id="907" w:author="DG 5C-1" w:date="2023-05-09T22:32:00Z"/>
              </w:rPr>
            </w:pPr>
            <w:ins w:id="908" w:author="DG 5C-1" w:date="2023-05-09T22:32:00Z">
              <w:r w:rsidRPr="005E29B7">
                <w:t>3-30 (TBC)</w:t>
              </w:r>
            </w:ins>
          </w:p>
        </w:tc>
      </w:tr>
      <w:tr w:rsidR="00B12B41" w:rsidRPr="005E29B7" w14:paraId="6E0910CA" w14:textId="77777777" w:rsidTr="00883648">
        <w:trPr>
          <w:jc w:val="center"/>
          <w:ins w:id="909" w:author="DG 5C-1" w:date="2023-05-09T22:32:00Z"/>
        </w:trPr>
        <w:tc>
          <w:tcPr>
            <w:tcW w:w="3059" w:type="dxa"/>
            <w:hideMark/>
          </w:tcPr>
          <w:p w14:paraId="38E20604" w14:textId="77777777" w:rsidR="00B12B41" w:rsidRPr="005E29B7" w:rsidRDefault="00B12B41" w:rsidP="00883648">
            <w:pPr>
              <w:pStyle w:val="Tabletext"/>
              <w:keepNext/>
              <w:keepLines/>
              <w:rPr>
                <w:ins w:id="910" w:author="DG 5C-1" w:date="2023-05-09T22:32:00Z"/>
              </w:rPr>
            </w:pPr>
            <w:ins w:id="911" w:author="DG 5C-1" w:date="2023-05-09T22:32:00Z">
              <w:r w:rsidRPr="005E29B7">
                <w:t>Approximate service area</w:t>
              </w:r>
            </w:ins>
          </w:p>
        </w:tc>
        <w:tc>
          <w:tcPr>
            <w:tcW w:w="2156" w:type="dxa"/>
            <w:hideMark/>
          </w:tcPr>
          <w:p w14:paraId="520D8B90" w14:textId="77777777" w:rsidR="00B12B41" w:rsidRPr="005E29B7" w:rsidRDefault="00B12B41" w:rsidP="00883648">
            <w:pPr>
              <w:pStyle w:val="Tabletext"/>
              <w:keepNext/>
              <w:keepLines/>
              <w:jc w:val="center"/>
              <w:rPr>
                <w:ins w:id="912" w:author="DG 5C-1" w:date="2023-05-09T22:32:00Z"/>
              </w:rPr>
            </w:pPr>
            <w:ins w:id="913" w:author="DG 5C-1" w:date="2023-05-09T22:32:00Z">
              <w:r w:rsidRPr="005E29B7">
                <w:t>Up to 80 km (ground)</w:t>
              </w:r>
            </w:ins>
          </w:p>
          <w:p w14:paraId="6CAFF16C" w14:textId="77777777" w:rsidR="00B12B41" w:rsidRPr="005E29B7" w:rsidRDefault="00B12B41" w:rsidP="00883648">
            <w:pPr>
              <w:pStyle w:val="Tabletext"/>
              <w:keepNext/>
              <w:keepLines/>
              <w:jc w:val="center"/>
              <w:rPr>
                <w:ins w:id="914" w:author="DG 5C-1" w:date="2023-05-09T22:32:00Z"/>
              </w:rPr>
            </w:pPr>
            <w:ins w:id="915" w:author="DG 5C-1" w:date="2023-05-09T22:32:00Z">
              <w:r w:rsidRPr="005E29B7">
                <w:t>Up to 200 NM (sea)</w:t>
              </w:r>
            </w:ins>
          </w:p>
        </w:tc>
        <w:tc>
          <w:tcPr>
            <w:tcW w:w="2019" w:type="dxa"/>
            <w:hideMark/>
          </w:tcPr>
          <w:p w14:paraId="34CD9B78" w14:textId="77777777" w:rsidR="00B12B41" w:rsidRPr="005E29B7" w:rsidRDefault="00B12B41" w:rsidP="00883648">
            <w:pPr>
              <w:pStyle w:val="Tabletext"/>
              <w:keepNext/>
              <w:keepLines/>
              <w:jc w:val="center"/>
              <w:rPr>
                <w:ins w:id="916" w:author="DG 5C-1" w:date="2023-05-09T22:32:00Z"/>
              </w:rPr>
            </w:pPr>
            <w:ins w:id="917" w:author="DG 5C-1" w:date="2023-05-09T22:32:00Z">
              <w:r w:rsidRPr="005E29B7">
                <w:t>Up to 300 km</w:t>
              </w:r>
            </w:ins>
          </w:p>
        </w:tc>
        <w:tc>
          <w:tcPr>
            <w:tcW w:w="2411" w:type="dxa"/>
            <w:hideMark/>
          </w:tcPr>
          <w:p w14:paraId="4ED21F56" w14:textId="77777777" w:rsidR="00B12B41" w:rsidRPr="005E29B7" w:rsidRDefault="00B12B41" w:rsidP="00883648">
            <w:pPr>
              <w:pStyle w:val="Tabletext"/>
              <w:keepNext/>
              <w:keepLines/>
              <w:jc w:val="center"/>
              <w:rPr>
                <w:ins w:id="918" w:author="DG 5C-1" w:date="2023-05-09T22:32:00Z"/>
              </w:rPr>
            </w:pPr>
            <w:ins w:id="919" w:author="DG 5C-1" w:date="2023-05-09T22:32:00Z">
              <w:r w:rsidRPr="005E29B7">
                <w:t>Greater than 300 km</w:t>
              </w:r>
            </w:ins>
          </w:p>
        </w:tc>
      </w:tr>
      <w:tr w:rsidR="00B12B41" w:rsidRPr="005E29B7" w14:paraId="3DAD76AD" w14:textId="77777777" w:rsidTr="00883648">
        <w:trPr>
          <w:jc w:val="center"/>
          <w:ins w:id="920" w:author="DG 5C-1" w:date="2023-05-09T22:32:00Z"/>
        </w:trPr>
        <w:tc>
          <w:tcPr>
            <w:tcW w:w="3059" w:type="dxa"/>
            <w:hideMark/>
          </w:tcPr>
          <w:p w14:paraId="6CD5FA75" w14:textId="77777777" w:rsidR="00B12B41" w:rsidRPr="005E29B7" w:rsidRDefault="00B12B41" w:rsidP="00883648">
            <w:pPr>
              <w:pStyle w:val="Tabletext"/>
              <w:keepNext/>
              <w:keepLines/>
              <w:rPr>
                <w:ins w:id="921" w:author="DG 5C-1" w:date="2023-05-09T22:32:00Z"/>
              </w:rPr>
            </w:pPr>
            <w:ins w:id="922" w:author="DG 5C-1" w:date="2023-05-09T22:32:00Z">
              <w:r w:rsidRPr="005E29B7">
                <w:t>Antenna polarization</w:t>
              </w:r>
            </w:ins>
          </w:p>
        </w:tc>
        <w:tc>
          <w:tcPr>
            <w:tcW w:w="2156" w:type="dxa"/>
            <w:hideMark/>
          </w:tcPr>
          <w:p w14:paraId="67F65C0E" w14:textId="77777777" w:rsidR="00B12B41" w:rsidRPr="005E29B7" w:rsidRDefault="00B12B41" w:rsidP="00883648">
            <w:pPr>
              <w:pStyle w:val="Tabletext"/>
              <w:keepNext/>
              <w:keepLines/>
              <w:jc w:val="center"/>
              <w:rPr>
                <w:ins w:id="923" w:author="DG 5C-1" w:date="2023-05-09T22:32:00Z"/>
              </w:rPr>
            </w:pPr>
            <w:ins w:id="924" w:author="DG 5C-1" w:date="2023-05-09T22:32:00Z">
              <w:r w:rsidRPr="005E29B7">
                <w:t>Vertical</w:t>
              </w:r>
            </w:ins>
          </w:p>
        </w:tc>
        <w:tc>
          <w:tcPr>
            <w:tcW w:w="2019" w:type="dxa"/>
            <w:hideMark/>
          </w:tcPr>
          <w:p w14:paraId="7136612C" w14:textId="77777777" w:rsidR="00B12B41" w:rsidRPr="005E29B7" w:rsidRDefault="00B12B41" w:rsidP="00883648">
            <w:pPr>
              <w:pStyle w:val="Tabletext"/>
              <w:keepNext/>
              <w:keepLines/>
              <w:jc w:val="center"/>
              <w:rPr>
                <w:ins w:id="925" w:author="DG 5C-1" w:date="2023-05-09T22:32:00Z"/>
              </w:rPr>
            </w:pPr>
            <w:ins w:id="926" w:author="DG 5C-1" w:date="2023-05-09T22:32:00Z">
              <w:r w:rsidRPr="005E29B7">
                <w:t>Vertical/horizontal</w:t>
              </w:r>
            </w:ins>
          </w:p>
        </w:tc>
        <w:tc>
          <w:tcPr>
            <w:tcW w:w="2411" w:type="dxa"/>
            <w:hideMark/>
          </w:tcPr>
          <w:p w14:paraId="4E3AB7E4" w14:textId="77777777" w:rsidR="00B12B41" w:rsidRPr="005E29B7" w:rsidRDefault="00B12B41" w:rsidP="00883648">
            <w:pPr>
              <w:pStyle w:val="Tabletext"/>
              <w:keepNext/>
              <w:keepLines/>
              <w:jc w:val="center"/>
              <w:rPr>
                <w:ins w:id="927" w:author="DG 5C-1" w:date="2023-05-09T22:32:00Z"/>
              </w:rPr>
            </w:pPr>
            <w:ins w:id="928" w:author="DG 5C-1" w:date="2023-05-09T22:32:00Z">
              <w:r w:rsidRPr="005E29B7">
                <w:t>Vertical/horizontal</w:t>
              </w:r>
            </w:ins>
          </w:p>
        </w:tc>
      </w:tr>
      <w:tr w:rsidR="00B12B41" w:rsidRPr="005E29B7" w14:paraId="22075D8B" w14:textId="77777777" w:rsidTr="00883648">
        <w:trPr>
          <w:jc w:val="center"/>
          <w:ins w:id="929" w:author="DG 5C-1" w:date="2023-05-09T22:32:00Z"/>
        </w:trPr>
        <w:tc>
          <w:tcPr>
            <w:tcW w:w="3059" w:type="dxa"/>
            <w:hideMark/>
          </w:tcPr>
          <w:p w14:paraId="42AEA450" w14:textId="77777777" w:rsidR="00B12B41" w:rsidRPr="005E29B7" w:rsidRDefault="00B12B41" w:rsidP="00883648">
            <w:pPr>
              <w:pStyle w:val="Tabletext"/>
              <w:keepNext/>
              <w:keepLines/>
              <w:rPr>
                <w:ins w:id="930" w:author="DG 5C-1" w:date="2023-05-09T22:32:00Z"/>
              </w:rPr>
            </w:pPr>
            <w:ins w:id="931" w:author="DG 5C-1" w:date="2023-05-09T22:32:00Z">
              <w:r w:rsidRPr="005E29B7">
                <w:t>Transmitting antenna gain (dBi)</w:t>
              </w:r>
            </w:ins>
          </w:p>
        </w:tc>
        <w:tc>
          <w:tcPr>
            <w:tcW w:w="2156" w:type="dxa"/>
            <w:hideMark/>
          </w:tcPr>
          <w:p w14:paraId="40E26642" w14:textId="77777777" w:rsidR="00B12B41" w:rsidRPr="005E29B7" w:rsidRDefault="00B12B41" w:rsidP="00883648">
            <w:pPr>
              <w:pStyle w:val="Tabletext"/>
              <w:keepNext/>
              <w:keepLines/>
              <w:jc w:val="center"/>
              <w:rPr>
                <w:ins w:id="932" w:author="DG 5C-1" w:date="2023-05-09T22:32:00Z"/>
              </w:rPr>
            </w:pPr>
            <w:ins w:id="933" w:author="DG 5C-1" w:date="2023-05-09T22:32:00Z">
              <w:r w:rsidRPr="005E29B7">
                <w:t>1-3</w:t>
              </w:r>
            </w:ins>
          </w:p>
        </w:tc>
        <w:tc>
          <w:tcPr>
            <w:tcW w:w="2019" w:type="dxa"/>
            <w:hideMark/>
          </w:tcPr>
          <w:p w14:paraId="4879B99C" w14:textId="77777777" w:rsidR="00B12B41" w:rsidRPr="005E29B7" w:rsidRDefault="00B12B41" w:rsidP="00883648">
            <w:pPr>
              <w:pStyle w:val="Tabletext"/>
              <w:keepNext/>
              <w:keepLines/>
              <w:jc w:val="center"/>
              <w:rPr>
                <w:ins w:id="934" w:author="DG 5C-1" w:date="2023-05-09T22:32:00Z"/>
              </w:rPr>
            </w:pPr>
            <w:ins w:id="935" w:author="DG 5C-1" w:date="2023-05-09T22:32:00Z">
              <w:r w:rsidRPr="005E29B7">
                <w:t>1-6</w:t>
              </w:r>
            </w:ins>
          </w:p>
        </w:tc>
        <w:tc>
          <w:tcPr>
            <w:tcW w:w="2411" w:type="dxa"/>
            <w:hideMark/>
          </w:tcPr>
          <w:p w14:paraId="00D26207" w14:textId="77777777" w:rsidR="00B12B41" w:rsidRPr="005E29B7" w:rsidRDefault="00B12B41" w:rsidP="00883648">
            <w:pPr>
              <w:pStyle w:val="Tabletext"/>
              <w:keepNext/>
              <w:keepLines/>
              <w:jc w:val="center"/>
              <w:rPr>
                <w:ins w:id="936" w:author="DG 5C-1" w:date="2023-05-09T22:32:00Z"/>
              </w:rPr>
            </w:pPr>
            <w:ins w:id="937" w:author="DG 5C-1" w:date="2023-05-09T22:32:00Z">
              <w:r w:rsidRPr="005E29B7">
                <w:t>1-15</w:t>
              </w:r>
            </w:ins>
          </w:p>
        </w:tc>
      </w:tr>
      <w:tr w:rsidR="00B12B41" w:rsidRPr="005E29B7" w14:paraId="3DB8A72B" w14:textId="77777777" w:rsidTr="00883648">
        <w:trPr>
          <w:jc w:val="center"/>
          <w:ins w:id="938" w:author="DG 5C-1" w:date="2023-05-09T22:32:00Z"/>
        </w:trPr>
        <w:tc>
          <w:tcPr>
            <w:tcW w:w="3059" w:type="dxa"/>
            <w:hideMark/>
          </w:tcPr>
          <w:p w14:paraId="0F9C5D6A" w14:textId="77777777" w:rsidR="00B12B41" w:rsidRPr="005E29B7" w:rsidRDefault="00B12B41" w:rsidP="00883648">
            <w:pPr>
              <w:pStyle w:val="Tabletext"/>
              <w:keepNext/>
              <w:keepLines/>
              <w:rPr>
                <w:ins w:id="939" w:author="DG 5C-1" w:date="2023-05-09T22:32:00Z"/>
              </w:rPr>
            </w:pPr>
            <w:ins w:id="940" w:author="DG 5C-1" w:date="2023-05-09T22:32:00Z">
              <w:r w:rsidRPr="005E29B7">
                <w:rPr>
                  <w:i/>
                  <w:iCs/>
                </w:rPr>
                <w:t>S</w:t>
              </w:r>
              <w:r w:rsidRPr="005E29B7">
                <w:t>/</w:t>
              </w:r>
              <w:r w:rsidRPr="005E29B7">
                <w:rPr>
                  <w:i/>
                  <w:iCs/>
                </w:rPr>
                <w:t>N</w:t>
              </w:r>
              <w:r w:rsidRPr="005E29B7">
                <w:t xml:space="preserve"> per channel (dB)</w:t>
              </w:r>
              <w:r w:rsidRPr="005E29B7">
                <w:rPr>
                  <w:vertAlign w:val="superscript"/>
                </w:rPr>
                <w:t>1</w:t>
              </w:r>
            </w:ins>
          </w:p>
        </w:tc>
        <w:tc>
          <w:tcPr>
            <w:tcW w:w="2156" w:type="dxa"/>
            <w:hideMark/>
          </w:tcPr>
          <w:p w14:paraId="7CB86829" w14:textId="77777777" w:rsidR="00B12B41" w:rsidRPr="005E29B7" w:rsidRDefault="00B12B41" w:rsidP="00883648">
            <w:pPr>
              <w:pStyle w:val="Tabletext"/>
              <w:keepNext/>
              <w:keepLines/>
              <w:jc w:val="center"/>
              <w:rPr>
                <w:ins w:id="941" w:author="DG 5C-1" w:date="2023-05-09T22:32:00Z"/>
              </w:rPr>
            </w:pPr>
            <w:ins w:id="942" w:author="DG 5C-1" w:date="2023-05-09T22:32:00Z">
              <w:r w:rsidRPr="005E29B7">
                <w:t>17</w:t>
              </w:r>
            </w:ins>
          </w:p>
        </w:tc>
        <w:tc>
          <w:tcPr>
            <w:tcW w:w="2019" w:type="dxa"/>
            <w:hideMark/>
          </w:tcPr>
          <w:p w14:paraId="4980DB60" w14:textId="77777777" w:rsidR="00B12B41" w:rsidRPr="005E29B7" w:rsidRDefault="00B12B41" w:rsidP="00883648">
            <w:pPr>
              <w:pStyle w:val="Tabletext"/>
              <w:keepNext/>
              <w:keepLines/>
              <w:jc w:val="center"/>
              <w:rPr>
                <w:ins w:id="943" w:author="DG 5C-1" w:date="2023-05-09T22:32:00Z"/>
              </w:rPr>
            </w:pPr>
            <w:ins w:id="944" w:author="DG 5C-1" w:date="2023-05-09T22:32:00Z">
              <w:r w:rsidRPr="005E29B7">
                <w:t>25</w:t>
              </w:r>
            </w:ins>
          </w:p>
        </w:tc>
        <w:tc>
          <w:tcPr>
            <w:tcW w:w="2411" w:type="dxa"/>
            <w:hideMark/>
          </w:tcPr>
          <w:p w14:paraId="6F6CD873" w14:textId="77777777" w:rsidR="00B12B41" w:rsidRPr="005E29B7" w:rsidRDefault="00B12B41" w:rsidP="00883648">
            <w:pPr>
              <w:pStyle w:val="Tabletext"/>
              <w:keepNext/>
              <w:keepLines/>
              <w:jc w:val="center"/>
              <w:rPr>
                <w:ins w:id="945" w:author="DG 5C-1" w:date="2023-05-09T22:32:00Z"/>
              </w:rPr>
            </w:pPr>
            <w:ins w:id="946" w:author="DG 5C-1" w:date="2023-05-09T22:32:00Z">
              <w:r w:rsidRPr="005E29B7">
                <w:t>25</w:t>
              </w:r>
            </w:ins>
          </w:p>
        </w:tc>
      </w:tr>
      <w:tr w:rsidR="00B12B41" w:rsidRPr="005E29B7" w14:paraId="3F4C44FB" w14:textId="77777777" w:rsidTr="00883648">
        <w:trPr>
          <w:trHeight w:val="510"/>
          <w:jc w:val="center"/>
          <w:ins w:id="947" w:author="DG 5C-1" w:date="2023-05-09T22:32:00Z"/>
        </w:trPr>
        <w:tc>
          <w:tcPr>
            <w:tcW w:w="3059" w:type="dxa"/>
            <w:hideMark/>
          </w:tcPr>
          <w:p w14:paraId="6FF1EBF8" w14:textId="77777777" w:rsidR="00B12B41" w:rsidRPr="005E29B7" w:rsidRDefault="00B12B41" w:rsidP="00883648">
            <w:pPr>
              <w:pStyle w:val="Tabletext"/>
              <w:keepNext/>
              <w:keepLines/>
              <w:rPr>
                <w:ins w:id="948" w:author="DG 5C-1" w:date="2023-05-09T22:32:00Z"/>
                <w:lang w:val="en-US"/>
              </w:rPr>
            </w:pPr>
            <w:ins w:id="949" w:author="DG 5C-1" w:date="2023-05-09T22:32:00Z">
              <w:r w:rsidRPr="005E29B7">
                <w:rPr>
                  <w:lang w:val="en-US"/>
                </w:rPr>
                <w:t xml:space="preserve">Necessary bandwidth and </w:t>
              </w:r>
            </w:ins>
          </w:p>
        </w:tc>
        <w:tc>
          <w:tcPr>
            <w:tcW w:w="6586" w:type="dxa"/>
            <w:gridSpan w:val="3"/>
            <w:hideMark/>
          </w:tcPr>
          <w:p w14:paraId="2EF670A5" w14:textId="77777777" w:rsidR="00B12B41" w:rsidRPr="005E29B7" w:rsidRDefault="00B12B41" w:rsidP="00883648">
            <w:pPr>
              <w:pStyle w:val="Tabletext"/>
              <w:keepNext/>
              <w:keepLines/>
              <w:jc w:val="center"/>
              <w:rPr>
                <w:ins w:id="950" w:author="DG 5C-1" w:date="2023-05-09T22:32:00Z"/>
                <w:lang w:val="en-US"/>
              </w:rPr>
            </w:pPr>
            <w:ins w:id="951" w:author="DG 5C-1" w:date="2023-05-09T22:32:00Z">
              <w:r w:rsidRPr="005E29B7">
                <w:rPr>
                  <w:lang w:val="en-US"/>
                </w:rPr>
                <w:t xml:space="preserve">SSB: 3 kHz </w:t>
              </w:r>
            </w:ins>
          </w:p>
        </w:tc>
      </w:tr>
      <w:tr w:rsidR="00B12B41" w:rsidRPr="005E29B7" w14:paraId="1A3BD1D4" w14:textId="77777777" w:rsidTr="00883648">
        <w:trPr>
          <w:trHeight w:val="510"/>
          <w:jc w:val="center"/>
          <w:ins w:id="952" w:author="DG 5C-1" w:date="2023-05-09T22:32:00Z"/>
        </w:trPr>
        <w:tc>
          <w:tcPr>
            <w:tcW w:w="3059" w:type="dxa"/>
          </w:tcPr>
          <w:p w14:paraId="6BFF1F42" w14:textId="77777777" w:rsidR="00B12B41" w:rsidRPr="005E29B7" w:rsidRDefault="00B12B41" w:rsidP="00883648">
            <w:pPr>
              <w:pStyle w:val="Tabletext"/>
              <w:keepNext/>
              <w:keepLines/>
              <w:rPr>
                <w:ins w:id="953" w:author="DG 5C-1" w:date="2023-05-09T22:32:00Z"/>
                <w:lang w:val="en-US"/>
              </w:rPr>
            </w:pPr>
            <w:ins w:id="954" w:author="DG 5C-1" w:date="2023-05-09T22:32:00Z">
              <w:r w:rsidRPr="005E29B7">
                <w:rPr>
                  <w:lang w:val="en-US"/>
                </w:rPr>
                <w:t>Type of modulation per channel</w:t>
              </w:r>
              <w:r w:rsidRPr="005E29B7">
                <w:rPr>
                  <w:vertAlign w:val="superscript"/>
                  <w:lang w:val="en-US"/>
                </w:rPr>
                <w:t>2</w:t>
              </w:r>
            </w:ins>
          </w:p>
        </w:tc>
        <w:tc>
          <w:tcPr>
            <w:tcW w:w="6586" w:type="dxa"/>
            <w:gridSpan w:val="3"/>
          </w:tcPr>
          <w:p w14:paraId="355F0B28" w14:textId="77777777" w:rsidR="00B12B41" w:rsidRPr="005E29B7" w:rsidRDefault="00B12B41" w:rsidP="00883648">
            <w:pPr>
              <w:pStyle w:val="Tabletext"/>
              <w:keepNext/>
              <w:keepLines/>
              <w:jc w:val="center"/>
              <w:rPr>
                <w:ins w:id="955" w:author="DG 5C-1" w:date="2023-05-09T22:32:00Z"/>
                <w:lang w:val="en-US"/>
              </w:rPr>
            </w:pPr>
            <w:ins w:id="956" w:author="DG 5C-1" w:date="2023-05-09T22:32:00Z">
              <w:r w:rsidRPr="005E29B7">
                <w:rPr>
                  <w:lang w:val="en-US"/>
                </w:rPr>
                <w:t>3K00J2D</w:t>
              </w:r>
            </w:ins>
          </w:p>
        </w:tc>
      </w:tr>
      <w:tr w:rsidR="00B12B41" w:rsidRPr="005E29B7" w14:paraId="1CD87974" w14:textId="77777777" w:rsidTr="00883648">
        <w:trPr>
          <w:trHeight w:val="510"/>
          <w:jc w:val="center"/>
          <w:ins w:id="957" w:author="DG 5C-1" w:date="2023-05-09T22:32:00Z"/>
        </w:trPr>
        <w:tc>
          <w:tcPr>
            <w:tcW w:w="3059" w:type="dxa"/>
          </w:tcPr>
          <w:p w14:paraId="03ED72C2" w14:textId="77777777" w:rsidR="00B12B41" w:rsidRPr="005E29B7" w:rsidRDefault="00B12B41" w:rsidP="00883648">
            <w:pPr>
              <w:pStyle w:val="Tabletext"/>
              <w:keepNext/>
              <w:keepLines/>
              <w:rPr>
                <w:ins w:id="958" w:author="DG 5C-1" w:date="2023-05-09T22:32:00Z"/>
                <w:lang w:val="en-US"/>
              </w:rPr>
            </w:pPr>
            <w:ins w:id="959" w:author="DG 5C-1" w:date="2023-05-09T22:32:00Z">
              <w:r w:rsidRPr="005E29B7">
                <w:rPr>
                  <w:lang w:val="en-US"/>
                </w:rPr>
                <w:t>Sensitivity for 10 dB SINAD in 3 kHz (dBm)</w:t>
              </w:r>
            </w:ins>
          </w:p>
        </w:tc>
        <w:tc>
          <w:tcPr>
            <w:tcW w:w="6586" w:type="dxa"/>
            <w:gridSpan w:val="3"/>
          </w:tcPr>
          <w:p w14:paraId="47582D8E" w14:textId="77777777" w:rsidR="00B12B41" w:rsidRPr="005E29B7" w:rsidRDefault="00B12B41" w:rsidP="00883648">
            <w:pPr>
              <w:pStyle w:val="Tabletext"/>
              <w:keepNext/>
              <w:keepLines/>
              <w:jc w:val="center"/>
              <w:rPr>
                <w:ins w:id="960" w:author="DG 5C-1" w:date="2023-05-09T22:32:00Z"/>
                <w:lang w:val="en-US"/>
              </w:rPr>
            </w:pPr>
            <w:ins w:id="961" w:author="DG 5C-1" w:date="2023-05-09T22:32:00Z">
              <w:r w:rsidRPr="005E29B7">
                <w:rPr>
                  <w:lang w:val="en-US"/>
                </w:rPr>
                <w:t>-111</w:t>
              </w:r>
            </w:ins>
          </w:p>
        </w:tc>
      </w:tr>
      <w:tr w:rsidR="00B12B41" w:rsidRPr="005E29B7" w14:paraId="5F03B517" w14:textId="77777777" w:rsidTr="00883648">
        <w:trPr>
          <w:trHeight w:val="510"/>
          <w:jc w:val="center"/>
          <w:ins w:id="962" w:author="DG 5C-1" w:date="2023-05-09T22:32:00Z"/>
        </w:trPr>
        <w:tc>
          <w:tcPr>
            <w:tcW w:w="3059" w:type="dxa"/>
            <w:tcBorders>
              <w:bottom w:val="single" w:sz="4" w:space="0" w:color="auto"/>
            </w:tcBorders>
          </w:tcPr>
          <w:p w14:paraId="37B81AF4" w14:textId="77777777" w:rsidR="00B12B41" w:rsidRPr="005E29B7" w:rsidRDefault="00B12B41" w:rsidP="00883648">
            <w:pPr>
              <w:pStyle w:val="Tabletext"/>
              <w:keepNext/>
              <w:keepLines/>
              <w:rPr>
                <w:ins w:id="963" w:author="DG 5C-1" w:date="2023-05-09T22:32:00Z"/>
                <w:lang w:val="en-US"/>
              </w:rPr>
            </w:pPr>
            <w:ins w:id="964" w:author="DG 5C-1" w:date="2023-05-09T22:32:00Z">
              <w:r w:rsidRPr="005E29B7">
                <w:rPr>
                  <w:lang w:val="en-US"/>
                </w:rPr>
                <w:t>Receiver IF filter bandwidth (kHz)</w:t>
              </w:r>
            </w:ins>
          </w:p>
        </w:tc>
        <w:tc>
          <w:tcPr>
            <w:tcW w:w="6586" w:type="dxa"/>
            <w:gridSpan w:val="3"/>
            <w:tcBorders>
              <w:bottom w:val="single" w:sz="4" w:space="0" w:color="auto"/>
            </w:tcBorders>
          </w:tcPr>
          <w:p w14:paraId="2CEEC4E1" w14:textId="77777777" w:rsidR="00B12B41" w:rsidRPr="005E29B7" w:rsidRDefault="00B12B41" w:rsidP="00883648">
            <w:pPr>
              <w:pStyle w:val="Tabletext"/>
              <w:keepNext/>
              <w:keepLines/>
              <w:jc w:val="center"/>
              <w:rPr>
                <w:ins w:id="965" w:author="DG 5C-1" w:date="2023-05-09T22:32:00Z"/>
                <w:lang w:val="en-US"/>
              </w:rPr>
            </w:pPr>
            <w:ins w:id="966" w:author="DG 5C-1" w:date="2023-05-09T22:32:00Z">
              <w:r w:rsidRPr="005E29B7">
                <w:rPr>
                  <w:lang w:val="en-US"/>
                </w:rPr>
                <w:t>&gt; 200 kHz</w:t>
              </w:r>
            </w:ins>
          </w:p>
        </w:tc>
      </w:tr>
      <w:tr w:rsidR="00B12B41" w:rsidRPr="00132E94" w14:paraId="1702CAE3" w14:textId="77777777" w:rsidTr="00883648">
        <w:trPr>
          <w:trHeight w:val="510"/>
          <w:jc w:val="center"/>
          <w:ins w:id="967" w:author="DG 5C-1" w:date="2023-05-09T22:32:00Z"/>
        </w:trPr>
        <w:tc>
          <w:tcPr>
            <w:tcW w:w="9645" w:type="dxa"/>
            <w:gridSpan w:val="4"/>
            <w:tcBorders>
              <w:left w:val="nil"/>
              <w:bottom w:val="nil"/>
              <w:right w:val="nil"/>
            </w:tcBorders>
          </w:tcPr>
          <w:p w14:paraId="2C472CE4" w14:textId="77777777" w:rsidR="00B12B41" w:rsidRPr="005E29B7" w:rsidRDefault="00B12B41" w:rsidP="00883648">
            <w:pPr>
              <w:pStyle w:val="Tablelegend"/>
              <w:keepNext/>
              <w:keepLines/>
              <w:rPr>
                <w:ins w:id="968" w:author="DG 5C-1" w:date="2023-05-09T22:32:00Z"/>
                <w:lang w:val="en-US"/>
              </w:rPr>
            </w:pPr>
            <w:ins w:id="969" w:author="DG 5C-1" w:date="2023-05-09T22:32:00Z">
              <w:r w:rsidRPr="005E29B7">
                <w:rPr>
                  <w:lang w:val="en-US"/>
                </w:rPr>
                <w:t xml:space="preserve">NOTE 1 – 1 second </w:t>
              </w:r>
              <w:proofErr w:type="spellStart"/>
              <w:r w:rsidRPr="005E29B7">
                <w:rPr>
                  <w:lang w:val="en-US"/>
                </w:rPr>
                <w:t>interleaver</w:t>
              </w:r>
              <w:proofErr w:type="spellEnd"/>
              <w:r w:rsidRPr="005E29B7">
                <w:rPr>
                  <w:lang w:val="en-US"/>
                </w:rPr>
                <w:t>, 16 channels.</w:t>
              </w:r>
            </w:ins>
          </w:p>
          <w:p w14:paraId="4191F222" w14:textId="77777777" w:rsidR="00B12B41" w:rsidRPr="005E29B7" w:rsidRDefault="00B12B41" w:rsidP="00883648">
            <w:pPr>
              <w:pStyle w:val="Tablelegend"/>
              <w:keepNext/>
              <w:keepLines/>
              <w:rPr>
                <w:ins w:id="970" w:author="DG 5C-1" w:date="2023-05-09T22:32:00Z"/>
                <w:lang w:val="en-US"/>
              </w:rPr>
            </w:pPr>
            <w:ins w:id="971" w:author="DG 5C-1" w:date="2023-05-09T22:32:00Z">
              <w:r w:rsidRPr="005E29B7">
                <w:rPr>
                  <w:lang w:val="en-US"/>
                </w:rPr>
                <w:t>NOTE 2 – For emission type the last letter (D) refers to data transmissions.  If emission is not data (D), substitute (E) for voice, (C) for facsimile, (W) combination or (X) for cases not otherwise covered.</w:t>
              </w:r>
            </w:ins>
          </w:p>
        </w:tc>
      </w:tr>
    </w:tbl>
    <w:p w14:paraId="612E1358" w14:textId="77777777" w:rsidR="00B12B41" w:rsidRPr="00196A9A" w:rsidRDefault="00B12B41" w:rsidP="00B12B41">
      <w:pPr>
        <w:pStyle w:val="TableNo"/>
        <w:rPr>
          <w:ins w:id="972" w:author="WG 5C-1" w:date="2022-11-15T21:23:00Z"/>
        </w:rPr>
      </w:pPr>
      <w:ins w:id="973" w:author="WG 5C-1" w:date="2022-11-15T21:23:00Z">
        <w:r w:rsidRPr="00196A9A">
          <w:t>TABLE 2</w:t>
        </w:r>
      </w:ins>
    </w:p>
    <w:p w14:paraId="3FA90F9B" w14:textId="77777777" w:rsidR="00B12B41" w:rsidRPr="00196A9A" w:rsidRDefault="00B12B41" w:rsidP="00B12B41">
      <w:pPr>
        <w:pStyle w:val="Tabletitle"/>
        <w:rPr>
          <w:ins w:id="974" w:author="WG 5C-1" w:date="2022-11-15T21:23:00Z"/>
        </w:rPr>
      </w:pPr>
      <w:bookmarkStart w:id="975" w:name="_Hlk79750486"/>
      <w:bookmarkStart w:id="976" w:name="_Hlk87533266"/>
      <w:ins w:id="977" w:author="WG 5C-1" w:date="2022-11-15T21:23:00Z">
        <w:r w:rsidRPr="00196A9A">
          <w:t>Typical RF characteristics of AGILE-HF systems</w:t>
        </w:r>
        <w:bookmarkEnd w:id="975"/>
        <w:r w:rsidRPr="00196A9A">
          <w:t xml:space="preserve"> (transmitter</w:t>
        </w:r>
      </w:ins>
      <w:ins w:id="978" w:author="DG 5C-1" w:date="2023-05-09T22:33:00Z">
        <w:r>
          <w:t xml:space="preserve"> </w:t>
        </w:r>
        <w:r w:rsidRPr="005E29B7">
          <w:t>for ISB and Cont</w:t>
        </w:r>
      </w:ins>
      <w:ins w:id="979" w:author="DG 5C-1" w:date="2023-05-09T22:34:00Z">
        <w:r w:rsidRPr="005E29B7">
          <w:t>iguous channels Systems</w:t>
        </w:r>
      </w:ins>
      <w:ins w:id="980" w:author="WG 5C-1" w:date="2022-11-15T21:23:00Z">
        <w:r w:rsidRPr="005E29B7">
          <w:t>)</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981" w:author="Limousin, Catherine" w:date="2023-05-25T11:02: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400"/>
        <w:gridCol w:w="1566"/>
        <w:gridCol w:w="1679"/>
        <w:gridCol w:w="1619"/>
        <w:gridCol w:w="1375"/>
        <w:tblGridChange w:id="982">
          <w:tblGrid>
            <w:gridCol w:w="3504"/>
            <w:gridCol w:w="1613"/>
            <w:gridCol w:w="1729"/>
            <w:gridCol w:w="1668"/>
            <w:gridCol w:w="1416"/>
          </w:tblGrid>
        </w:tblGridChange>
      </w:tblGrid>
      <w:tr w:rsidR="00B12B41" w:rsidRPr="00196A9A" w14:paraId="50D63BF1" w14:textId="77777777" w:rsidTr="00C00D75">
        <w:trPr>
          <w:cantSplit/>
          <w:tblHeader/>
          <w:jc w:val="center"/>
          <w:ins w:id="983" w:author="WG 5C-1" w:date="2022-11-15T21:23:00Z"/>
          <w:trPrChange w:id="984" w:author="Limousin, Catherine" w:date="2023-05-25T11:02:00Z">
            <w:trPr>
              <w:cantSplit/>
              <w:tblHeader/>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985"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bookmarkEnd w:id="976"/>
          <w:p w14:paraId="53C871B8" w14:textId="77777777" w:rsidR="00B12B41" w:rsidRPr="00196A9A" w:rsidRDefault="00B12B41" w:rsidP="00883648">
            <w:pPr>
              <w:pStyle w:val="Tablehead"/>
              <w:rPr>
                <w:ins w:id="986" w:author="WG 5C-1" w:date="2022-11-15T21:23:00Z"/>
                <w:rFonts w:eastAsia="Calibri"/>
                <w:lang w:eastAsia="zh-CN"/>
              </w:rPr>
            </w:pPr>
            <w:ins w:id="987" w:author="WG 5C-1" w:date="2022-11-15T21:23:00Z">
              <w:r w:rsidRPr="00324067">
                <w:rPr>
                  <w:rFonts w:eastAsia="Calibri"/>
                  <w:lang w:eastAsia="zh-CN"/>
                </w:rPr>
                <w:t xml:space="preserve">AGILE </w:t>
              </w:r>
              <w:r w:rsidRPr="00196A9A">
                <w:rPr>
                  <w:rFonts w:eastAsia="Calibri"/>
                  <w:lang w:eastAsia="zh-CN"/>
                </w:rPr>
                <w:t>advanced HF transmitter parameters</w:t>
              </w:r>
            </w:ins>
          </w:p>
        </w:tc>
        <w:tc>
          <w:tcPr>
            <w:tcW w:w="1613" w:type="dxa"/>
            <w:tcBorders>
              <w:top w:val="single" w:sz="4" w:space="0" w:color="auto"/>
              <w:left w:val="single" w:sz="4" w:space="0" w:color="auto"/>
              <w:bottom w:val="single" w:sz="4" w:space="0" w:color="auto"/>
              <w:right w:val="single" w:sz="4" w:space="0" w:color="auto"/>
            </w:tcBorders>
            <w:hideMark/>
            <w:tcPrChange w:id="988"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4BBF7377" w14:textId="77777777" w:rsidR="00B12B41" w:rsidRPr="00196A9A" w:rsidRDefault="00B12B41" w:rsidP="00883648">
            <w:pPr>
              <w:pStyle w:val="Tablehead"/>
              <w:rPr>
                <w:ins w:id="989" w:author="WG 5C-1" w:date="2022-11-15T21:23:00Z"/>
                <w:rFonts w:eastAsia="Calibri"/>
                <w:lang w:eastAsia="zh-CN"/>
              </w:rPr>
            </w:pPr>
            <w:ins w:id="990" w:author="WG 5C-1" w:date="2022-11-15T21:23:00Z">
              <w:r w:rsidRPr="00196A9A">
                <w:rPr>
                  <w:rFonts w:eastAsia="Calibri"/>
                  <w:lang w:eastAsia="zh-CN"/>
                </w:rPr>
                <w:t>Groundwave / Skywave</w:t>
              </w:r>
            </w:ins>
          </w:p>
        </w:tc>
        <w:tc>
          <w:tcPr>
            <w:tcW w:w="1729" w:type="dxa"/>
            <w:tcBorders>
              <w:top w:val="single" w:sz="4" w:space="0" w:color="auto"/>
              <w:left w:val="single" w:sz="4" w:space="0" w:color="auto"/>
              <w:bottom w:val="single" w:sz="4" w:space="0" w:color="auto"/>
              <w:right w:val="single" w:sz="4" w:space="0" w:color="auto"/>
            </w:tcBorders>
            <w:hideMark/>
            <w:tcPrChange w:id="991"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0ABD6AFC" w14:textId="77777777" w:rsidR="00B12B41" w:rsidRPr="00196A9A" w:rsidRDefault="00B12B41" w:rsidP="00883648">
            <w:pPr>
              <w:pStyle w:val="Tablehead"/>
              <w:rPr>
                <w:ins w:id="992" w:author="WG 5C-1" w:date="2022-11-15T21:23:00Z"/>
                <w:rFonts w:eastAsia="Calibri"/>
                <w:lang w:eastAsia="zh-CN"/>
              </w:rPr>
            </w:pPr>
            <w:ins w:id="993" w:author="WG 5C-1" w:date="2022-11-15T21:23:00Z">
              <w:del w:id="994" w:author="DG 5C-1" w:date="2023-05-09T22:58:00Z">
                <w:r w:rsidRPr="005E29B7" w:rsidDel="00E008C3">
                  <w:rPr>
                    <w:rFonts w:eastAsia="Calibri"/>
                    <w:lang w:eastAsia="zh-CN"/>
                  </w:rPr>
                  <w:delText>NIVS</w:delText>
                </w:r>
              </w:del>
            </w:ins>
            <w:ins w:id="995" w:author="DG 5C-1" w:date="2023-05-09T22:58:00Z">
              <w:r w:rsidRPr="005E29B7">
                <w:rPr>
                  <w:rFonts w:eastAsia="Calibri"/>
                  <w:lang w:eastAsia="zh-CN"/>
                </w:rPr>
                <w:t>NVIS</w:t>
              </w:r>
            </w:ins>
            <w:ins w:id="996" w:author="WG 5C-1" w:date="2022-11-15T21:23:00Z">
              <w:r w:rsidRPr="005E29B7">
                <w:rPr>
                  <w:rFonts w:eastAsia="Calibri"/>
                  <w:lang w:eastAsia="zh-CN"/>
                </w:rPr>
                <w:t xml:space="preserve"> /</w:t>
              </w:r>
              <w:r w:rsidRPr="00196A9A">
                <w:rPr>
                  <w:rFonts w:eastAsia="Calibri"/>
                  <w:lang w:eastAsia="zh-CN"/>
                </w:rPr>
                <w:t xml:space="preserve"> Groundwave</w:t>
              </w:r>
            </w:ins>
          </w:p>
        </w:tc>
        <w:tc>
          <w:tcPr>
            <w:tcW w:w="1668" w:type="dxa"/>
            <w:tcBorders>
              <w:top w:val="single" w:sz="4" w:space="0" w:color="auto"/>
              <w:left w:val="single" w:sz="4" w:space="0" w:color="auto"/>
              <w:bottom w:val="single" w:sz="4" w:space="0" w:color="auto"/>
              <w:right w:val="single" w:sz="4" w:space="0" w:color="auto"/>
            </w:tcBorders>
            <w:hideMark/>
            <w:tcPrChange w:id="997"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1FBDF55A" w14:textId="77777777" w:rsidR="00B12B41" w:rsidRPr="00196A9A" w:rsidRDefault="00B12B41" w:rsidP="00883648">
            <w:pPr>
              <w:pStyle w:val="Tablehead"/>
              <w:rPr>
                <w:ins w:id="998" w:author="WG 5C-1" w:date="2022-11-15T21:23:00Z"/>
                <w:rFonts w:eastAsia="Calibri"/>
                <w:lang w:eastAsia="zh-CN"/>
              </w:rPr>
            </w:pPr>
            <w:ins w:id="999" w:author="WG 5C-1" w:date="2022-11-15T21:23:00Z">
              <w:r w:rsidRPr="00196A9A">
                <w:rPr>
                  <w:rFonts w:eastAsia="Calibri"/>
                  <w:lang w:eastAsia="zh-CN"/>
                </w:rPr>
                <w:t>Skywave / NVIS / Groundwave</w:t>
              </w:r>
            </w:ins>
          </w:p>
        </w:tc>
        <w:tc>
          <w:tcPr>
            <w:tcW w:w="1416" w:type="dxa"/>
            <w:tcBorders>
              <w:top w:val="single" w:sz="4" w:space="0" w:color="auto"/>
              <w:left w:val="single" w:sz="4" w:space="0" w:color="auto"/>
              <w:bottom w:val="single" w:sz="4" w:space="0" w:color="auto"/>
              <w:right w:val="single" w:sz="4" w:space="0" w:color="auto"/>
            </w:tcBorders>
            <w:hideMark/>
            <w:tcPrChange w:id="1000"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557A5330" w14:textId="77777777" w:rsidR="00B12B41" w:rsidRPr="00196A9A" w:rsidRDefault="00B12B41" w:rsidP="00883648">
            <w:pPr>
              <w:pStyle w:val="Tablehead"/>
              <w:rPr>
                <w:ins w:id="1001" w:author="WG 5C-1" w:date="2022-11-15T21:23:00Z"/>
                <w:rFonts w:eastAsia="Calibri"/>
                <w:lang w:eastAsia="zh-CN"/>
              </w:rPr>
            </w:pPr>
            <w:ins w:id="1002" w:author="WG 5C-1" w:date="2022-11-15T21:23:00Z">
              <w:r w:rsidRPr="00196A9A">
                <w:rPr>
                  <w:rFonts w:eastAsia="Calibri"/>
                  <w:lang w:eastAsia="zh-CN"/>
                </w:rPr>
                <w:t>Skywave</w:t>
              </w:r>
            </w:ins>
          </w:p>
        </w:tc>
      </w:tr>
      <w:tr w:rsidR="00B12B41" w:rsidRPr="00196A9A" w14:paraId="51EF751A" w14:textId="77777777" w:rsidTr="00C00D75">
        <w:trPr>
          <w:cantSplit/>
          <w:jc w:val="center"/>
          <w:ins w:id="1003" w:author="WG 5C-1" w:date="2022-11-15T21:23:00Z"/>
          <w:trPrChange w:id="1004"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05"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45C66EC8" w14:textId="77777777" w:rsidR="00B12B41" w:rsidRPr="00196A9A" w:rsidRDefault="00B12B41" w:rsidP="00883648">
            <w:pPr>
              <w:pStyle w:val="Tabletext"/>
              <w:rPr>
                <w:ins w:id="1006" w:author="WG 5C-1" w:date="2022-11-15T21:23:00Z"/>
                <w:rFonts w:eastAsia="Calibri"/>
                <w:lang w:eastAsia="zh-CN"/>
              </w:rPr>
            </w:pPr>
            <w:ins w:id="1007" w:author="WG 5C-1" w:date="2022-11-15T21:23:00Z">
              <w:r w:rsidRPr="00196A9A">
                <w:rPr>
                  <w:rFonts w:eastAsia="Calibri"/>
                  <w:lang w:eastAsia="zh-CN"/>
                </w:rPr>
                <w:t>Frequency band (MHz)</w:t>
              </w:r>
            </w:ins>
            <w:ins w:id="1008" w:author="DG 5C-1" w:date="2023-05-09T22:58:00Z">
              <w:r>
                <w:rPr>
                  <w:rFonts w:eastAsia="Calibri"/>
                  <w:lang w:eastAsia="zh-CN"/>
                </w:rPr>
                <w:t xml:space="preserve"> </w:t>
              </w:r>
              <w:r w:rsidRPr="005E29B7">
                <w:rPr>
                  <w:rFonts w:eastAsia="Calibri"/>
                  <w:lang w:eastAsia="zh-CN"/>
                </w:rPr>
                <w:t>range</w:t>
              </w:r>
            </w:ins>
          </w:p>
        </w:tc>
        <w:tc>
          <w:tcPr>
            <w:tcW w:w="1613" w:type="dxa"/>
            <w:tcBorders>
              <w:top w:val="single" w:sz="4" w:space="0" w:color="auto"/>
              <w:left w:val="single" w:sz="4" w:space="0" w:color="auto"/>
              <w:bottom w:val="single" w:sz="4" w:space="0" w:color="auto"/>
              <w:right w:val="single" w:sz="4" w:space="0" w:color="auto"/>
            </w:tcBorders>
            <w:hideMark/>
            <w:tcPrChange w:id="1009"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6894CD83" w14:textId="77777777" w:rsidR="00B12B41" w:rsidRPr="00196A9A" w:rsidRDefault="00B12B41" w:rsidP="00883648">
            <w:pPr>
              <w:pStyle w:val="Tabletext"/>
              <w:jc w:val="center"/>
              <w:rPr>
                <w:ins w:id="1010" w:author="WG 5C-1" w:date="2022-11-15T21:23:00Z"/>
                <w:rFonts w:eastAsia="Calibri"/>
                <w:lang w:eastAsia="zh-CN"/>
              </w:rPr>
            </w:pPr>
            <w:ins w:id="1011" w:author="WG 5C-1" w:date="2022-11-15T21:23:00Z">
              <w:r w:rsidRPr="00196A9A">
                <w:rPr>
                  <w:rFonts w:eastAsia="Calibri"/>
                  <w:lang w:eastAsia="zh-CN"/>
                </w:rPr>
                <w:t>3-30</w:t>
              </w:r>
            </w:ins>
          </w:p>
        </w:tc>
        <w:tc>
          <w:tcPr>
            <w:tcW w:w="1729" w:type="dxa"/>
            <w:tcBorders>
              <w:top w:val="single" w:sz="4" w:space="0" w:color="auto"/>
              <w:left w:val="single" w:sz="4" w:space="0" w:color="auto"/>
              <w:bottom w:val="single" w:sz="4" w:space="0" w:color="auto"/>
              <w:right w:val="single" w:sz="4" w:space="0" w:color="auto"/>
            </w:tcBorders>
            <w:hideMark/>
            <w:tcPrChange w:id="1012"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2F9D1925" w14:textId="77777777" w:rsidR="00B12B41" w:rsidRPr="00196A9A" w:rsidRDefault="00B12B41" w:rsidP="00883648">
            <w:pPr>
              <w:pStyle w:val="Tabletext"/>
              <w:jc w:val="center"/>
              <w:rPr>
                <w:ins w:id="1013" w:author="WG 5C-1" w:date="2022-11-15T21:23:00Z"/>
                <w:rFonts w:eastAsia="Calibri"/>
                <w:lang w:eastAsia="zh-CN"/>
              </w:rPr>
            </w:pPr>
            <w:ins w:id="1014" w:author="WG 5C-1" w:date="2022-11-15T21:23:00Z">
              <w:r w:rsidRPr="00196A9A">
                <w:rPr>
                  <w:rFonts w:eastAsia="Calibri"/>
                  <w:lang w:eastAsia="zh-CN"/>
                </w:rPr>
                <w:t>3-30</w:t>
              </w:r>
            </w:ins>
          </w:p>
        </w:tc>
        <w:tc>
          <w:tcPr>
            <w:tcW w:w="1668" w:type="dxa"/>
            <w:tcBorders>
              <w:top w:val="single" w:sz="4" w:space="0" w:color="auto"/>
              <w:left w:val="single" w:sz="4" w:space="0" w:color="auto"/>
              <w:bottom w:val="single" w:sz="4" w:space="0" w:color="auto"/>
              <w:right w:val="single" w:sz="4" w:space="0" w:color="auto"/>
            </w:tcBorders>
            <w:hideMark/>
            <w:tcPrChange w:id="1015"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38DA7244" w14:textId="77777777" w:rsidR="00B12B41" w:rsidRPr="00196A9A" w:rsidRDefault="00B12B41" w:rsidP="00883648">
            <w:pPr>
              <w:pStyle w:val="Tabletext"/>
              <w:jc w:val="center"/>
              <w:rPr>
                <w:ins w:id="1016" w:author="WG 5C-1" w:date="2022-11-15T21:23:00Z"/>
                <w:rFonts w:eastAsia="Calibri"/>
                <w:lang w:eastAsia="zh-CN"/>
              </w:rPr>
            </w:pPr>
            <w:ins w:id="1017" w:author="WG 5C-1" w:date="2022-11-15T21:23:00Z">
              <w:r w:rsidRPr="00196A9A">
                <w:rPr>
                  <w:rFonts w:eastAsia="Calibri"/>
                  <w:lang w:eastAsia="zh-CN"/>
                </w:rPr>
                <w:t>3-30</w:t>
              </w:r>
            </w:ins>
          </w:p>
        </w:tc>
        <w:tc>
          <w:tcPr>
            <w:tcW w:w="1416" w:type="dxa"/>
            <w:tcBorders>
              <w:top w:val="single" w:sz="4" w:space="0" w:color="auto"/>
              <w:left w:val="single" w:sz="4" w:space="0" w:color="auto"/>
              <w:bottom w:val="single" w:sz="4" w:space="0" w:color="auto"/>
              <w:right w:val="single" w:sz="4" w:space="0" w:color="auto"/>
            </w:tcBorders>
            <w:hideMark/>
            <w:tcPrChange w:id="1018"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2F5E5BAB" w14:textId="77777777" w:rsidR="00B12B41" w:rsidRPr="00196A9A" w:rsidRDefault="00B12B41" w:rsidP="00883648">
            <w:pPr>
              <w:pStyle w:val="Tabletext"/>
              <w:jc w:val="center"/>
              <w:rPr>
                <w:ins w:id="1019" w:author="WG 5C-1" w:date="2022-11-15T21:23:00Z"/>
                <w:rFonts w:eastAsia="Calibri"/>
                <w:lang w:eastAsia="zh-CN"/>
              </w:rPr>
            </w:pPr>
            <w:ins w:id="1020" w:author="WG 5C-1" w:date="2022-11-15T21:23:00Z">
              <w:r w:rsidRPr="00196A9A">
                <w:rPr>
                  <w:rFonts w:eastAsia="Calibri"/>
                  <w:lang w:eastAsia="zh-CN"/>
                </w:rPr>
                <w:t>3-30</w:t>
              </w:r>
            </w:ins>
          </w:p>
        </w:tc>
      </w:tr>
      <w:tr w:rsidR="00B12B41" w:rsidRPr="00196A9A" w14:paraId="12D25F57" w14:textId="77777777" w:rsidTr="00C00D75">
        <w:trPr>
          <w:cantSplit/>
          <w:jc w:val="center"/>
          <w:ins w:id="1021" w:author="WG 5C-1" w:date="2022-11-15T21:23:00Z"/>
          <w:trPrChange w:id="1022"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shd w:val="clear" w:color="auto" w:fill="F2F2F2"/>
            <w:hideMark/>
            <w:tcPrChange w:id="1023" w:author="Limousin, Catherine" w:date="2023-05-25T11:02:00Z">
              <w:tcPr>
                <w:tcW w:w="3504"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6A6C594F" w14:textId="77777777" w:rsidR="00B12B41" w:rsidRPr="00196A9A" w:rsidRDefault="00B12B41" w:rsidP="00883648">
            <w:pPr>
              <w:pStyle w:val="Tabletext"/>
              <w:rPr>
                <w:ins w:id="1024" w:author="WG 5C-1" w:date="2022-11-15T21:23:00Z"/>
                <w:rFonts w:eastAsia="Calibri"/>
                <w:lang w:eastAsia="zh-CN"/>
              </w:rPr>
            </w:pPr>
            <w:ins w:id="1025" w:author="WG 5C-1" w:date="2022-11-15T21:23:00Z">
              <w:r w:rsidRPr="00196A9A">
                <w:rPr>
                  <w:rFonts w:eastAsia="Calibri"/>
                  <w:lang w:eastAsia="zh-CN"/>
                </w:rPr>
                <w:t xml:space="preserve">Channel bandwidth (kHz) </w:t>
              </w:r>
            </w:ins>
          </w:p>
        </w:tc>
        <w:tc>
          <w:tcPr>
            <w:tcW w:w="1613" w:type="dxa"/>
            <w:tcBorders>
              <w:top w:val="single" w:sz="4" w:space="0" w:color="auto"/>
              <w:left w:val="single" w:sz="4" w:space="0" w:color="auto"/>
              <w:bottom w:val="single" w:sz="4" w:space="0" w:color="auto"/>
              <w:right w:val="single" w:sz="4" w:space="0" w:color="auto"/>
            </w:tcBorders>
            <w:shd w:val="clear" w:color="auto" w:fill="F2F2F2"/>
            <w:hideMark/>
            <w:tcPrChange w:id="1026" w:author="Limousin, Catherine" w:date="2023-05-25T11:02:00Z">
              <w:tcPr>
                <w:tcW w:w="1613"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59AB16FF" w14:textId="77777777" w:rsidR="00B12B41" w:rsidRPr="00196A9A" w:rsidRDefault="00B12B41" w:rsidP="00883648">
            <w:pPr>
              <w:pStyle w:val="Tabletext"/>
              <w:jc w:val="center"/>
              <w:rPr>
                <w:ins w:id="1027" w:author="WG 5C-1" w:date="2022-11-15T21:23:00Z"/>
                <w:rFonts w:eastAsia="Calibri"/>
                <w:lang w:eastAsia="zh-CN"/>
              </w:rPr>
            </w:pPr>
            <w:ins w:id="1028" w:author="WG 5C-1" w:date="2022-11-15T21:23:00Z">
              <w:r w:rsidRPr="00196A9A">
                <w:rPr>
                  <w:rFonts w:eastAsia="Calibri"/>
                  <w:lang w:eastAsia="zh-CN"/>
                </w:rPr>
                <w:t>Variable 3-48</w:t>
              </w:r>
            </w:ins>
          </w:p>
        </w:tc>
        <w:tc>
          <w:tcPr>
            <w:tcW w:w="1729" w:type="dxa"/>
            <w:tcBorders>
              <w:top w:val="single" w:sz="4" w:space="0" w:color="auto"/>
              <w:left w:val="single" w:sz="4" w:space="0" w:color="auto"/>
              <w:bottom w:val="single" w:sz="4" w:space="0" w:color="auto"/>
              <w:right w:val="single" w:sz="4" w:space="0" w:color="auto"/>
            </w:tcBorders>
            <w:shd w:val="clear" w:color="auto" w:fill="F2F2F2"/>
            <w:hideMark/>
            <w:tcPrChange w:id="1029" w:author="Limousin, Catherine" w:date="2023-05-25T11:02:00Z">
              <w:tcPr>
                <w:tcW w:w="1729"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139E12AD" w14:textId="77777777" w:rsidR="00B12B41" w:rsidRPr="00196A9A" w:rsidRDefault="00B12B41" w:rsidP="00883648">
            <w:pPr>
              <w:pStyle w:val="Tabletext"/>
              <w:jc w:val="center"/>
              <w:rPr>
                <w:ins w:id="1030" w:author="WG 5C-1" w:date="2022-11-15T21:23:00Z"/>
                <w:rFonts w:eastAsia="Calibri"/>
                <w:lang w:eastAsia="zh-CN"/>
              </w:rPr>
            </w:pPr>
            <w:ins w:id="1031" w:author="WG 5C-1" w:date="2022-11-15T21:23:00Z">
              <w:r w:rsidRPr="00196A9A">
                <w:rPr>
                  <w:rFonts w:eastAsia="Calibri"/>
                  <w:lang w:eastAsia="zh-CN"/>
                </w:rPr>
                <w:t>Variable 3-48</w:t>
              </w:r>
            </w:ins>
          </w:p>
        </w:tc>
        <w:tc>
          <w:tcPr>
            <w:tcW w:w="1668" w:type="dxa"/>
            <w:tcBorders>
              <w:top w:val="single" w:sz="4" w:space="0" w:color="auto"/>
              <w:left w:val="single" w:sz="4" w:space="0" w:color="auto"/>
              <w:bottom w:val="single" w:sz="4" w:space="0" w:color="auto"/>
              <w:right w:val="single" w:sz="4" w:space="0" w:color="auto"/>
            </w:tcBorders>
            <w:shd w:val="clear" w:color="auto" w:fill="F2F2F2"/>
            <w:hideMark/>
            <w:tcPrChange w:id="1032" w:author="Limousin, Catherine" w:date="2023-05-25T11:02:00Z">
              <w:tcPr>
                <w:tcW w:w="166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23F28C0" w14:textId="77777777" w:rsidR="00B12B41" w:rsidRPr="00196A9A" w:rsidRDefault="00B12B41" w:rsidP="00883648">
            <w:pPr>
              <w:pStyle w:val="Tabletext"/>
              <w:jc w:val="center"/>
              <w:rPr>
                <w:ins w:id="1033" w:author="WG 5C-1" w:date="2022-11-15T21:23:00Z"/>
                <w:rFonts w:eastAsia="Calibri"/>
                <w:lang w:eastAsia="zh-CN"/>
              </w:rPr>
            </w:pPr>
            <w:ins w:id="1034" w:author="WG 5C-1" w:date="2022-11-15T21:23:00Z">
              <w:r w:rsidRPr="00196A9A">
                <w:rPr>
                  <w:rFonts w:eastAsia="Calibri"/>
                  <w:lang w:eastAsia="zh-CN"/>
                </w:rPr>
                <w:t>Variable 3-48</w:t>
              </w:r>
            </w:ins>
          </w:p>
        </w:tc>
        <w:tc>
          <w:tcPr>
            <w:tcW w:w="1416" w:type="dxa"/>
            <w:tcBorders>
              <w:top w:val="single" w:sz="4" w:space="0" w:color="auto"/>
              <w:left w:val="single" w:sz="4" w:space="0" w:color="auto"/>
              <w:bottom w:val="single" w:sz="4" w:space="0" w:color="auto"/>
              <w:right w:val="single" w:sz="4" w:space="0" w:color="auto"/>
            </w:tcBorders>
            <w:shd w:val="clear" w:color="auto" w:fill="F2F2F2"/>
            <w:hideMark/>
            <w:tcPrChange w:id="1035" w:author="Limousin, Catherine" w:date="2023-05-25T11:02:00Z">
              <w:tcPr>
                <w:tcW w:w="141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C0B268A" w14:textId="77777777" w:rsidR="00B12B41" w:rsidRPr="00196A9A" w:rsidRDefault="00B12B41" w:rsidP="00883648">
            <w:pPr>
              <w:pStyle w:val="Tabletext"/>
              <w:jc w:val="center"/>
              <w:rPr>
                <w:ins w:id="1036" w:author="WG 5C-1" w:date="2022-11-15T21:23:00Z"/>
                <w:rFonts w:eastAsia="Calibri"/>
                <w:lang w:eastAsia="zh-CN"/>
              </w:rPr>
            </w:pPr>
            <w:ins w:id="1037" w:author="WG 5C-1" w:date="2022-11-15T21:23:00Z">
              <w:r w:rsidRPr="00196A9A">
                <w:rPr>
                  <w:rFonts w:eastAsia="Calibri"/>
                  <w:lang w:eastAsia="zh-CN"/>
                </w:rPr>
                <w:t>Variable 3-48</w:t>
              </w:r>
            </w:ins>
          </w:p>
        </w:tc>
      </w:tr>
      <w:tr w:rsidR="00B12B41" w:rsidRPr="00196A9A" w14:paraId="17B690F2" w14:textId="77777777" w:rsidTr="00C00D75">
        <w:trPr>
          <w:cantSplit/>
          <w:jc w:val="center"/>
          <w:ins w:id="1038" w:author="WG 5C-1" w:date="2022-11-15T21:23:00Z"/>
          <w:trPrChange w:id="1039"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40"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2BA052F7" w14:textId="77777777" w:rsidR="00B12B41" w:rsidRPr="00196A9A" w:rsidRDefault="00B12B41" w:rsidP="00883648">
            <w:pPr>
              <w:pStyle w:val="Tabletext"/>
              <w:rPr>
                <w:ins w:id="1041" w:author="WG 5C-1" w:date="2022-11-15T21:23:00Z"/>
                <w:rFonts w:eastAsia="Calibri"/>
                <w:lang w:eastAsia="zh-CN"/>
              </w:rPr>
            </w:pPr>
            <w:ins w:id="1042" w:author="WG 5C-1" w:date="2022-11-15T21:23:00Z">
              <w:r w:rsidRPr="00196A9A">
                <w:rPr>
                  <w:rFonts w:eastAsia="Calibri"/>
                  <w:lang w:eastAsia="zh-CN"/>
                </w:rPr>
                <w:t xml:space="preserve">Transmitter power (dBW) </w:t>
              </w:r>
            </w:ins>
          </w:p>
        </w:tc>
        <w:tc>
          <w:tcPr>
            <w:tcW w:w="1613" w:type="dxa"/>
            <w:tcBorders>
              <w:top w:val="single" w:sz="4" w:space="0" w:color="auto"/>
              <w:left w:val="single" w:sz="4" w:space="0" w:color="auto"/>
              <w:bottom w:val="single" w:sz="4" w:space="0" w:color="auto"/>
              <w:right w:val="single" w:sz="4" w:space="0" w:color="auto"/>
            </w:tcBorders>
            <w:hideMark/>
            <w:tcPrChange w:id="1043"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409B96B6" w14:textId="77777777" w:rsidR="00B12B41" w:rsidRPr="00196A9A" w:rsidRDefault="00B12B41" w:rsidP="00883648">
            <w:pPr>
              <w:pStyle w:val="Tabletext"/>
              <w:jc w:val="center"/>
              <w:rPr>
                <w:ins w:id="1044" w:author="WG 5C-1" w:date="2022-11-15T21:23:00Z"/>
                <w:rFonts w:eastAsia="Calibri"/>
                <w:lang w:eastAsia="zh-CN"/>
              </w:rPr>
            </w:pPr>
            <w:ins w:id="1045" w:author="WG 5C-1" w:date="2022-11-15T21:23:00Z">
              <w:r w:rsidRPr="00196A9A">
                <w:rPr>
                  <w:rFonts w:eastAsia="Calibri"/>
                  <w:lang w:eastAsia="zh-CN"/>
                </w:rPr>
                <w:t>36</w:t>
              </w:r>
            </w:ins>
          </w:p>
        </w:tc>
        <w:tc>
          <w:tcPr>
            <w:tcW w:w="1729" w:type="dxa"/>
            <w:tcBorders>
              <w:top w:val="single" w:sz="4" w:space="0" w:color="auto"/>
              <w:left w:val="single" w:sz="4" w:space="0" w:color="auto"/>
              <w:bottom w:val="single" w:sz="4" w:space="0" w:color="auto"/>
              <w:right w:val="single" w:sz="4" w:space="0" w:color="auto"/>
            </w:tcBorders>
            <w:hideMark/>
            <w:tcPrChange w:id="1046"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2BF19AD0" w14:textId="77777777" w:rsidR="00B12B41" w:rsidRPr="00196A9A" w:rsidRDefault="00B12B41" w:rsidP="00883648">
            <w:pPr>
              <w:pStyle w:val="Tabletext"/>
              <w:jc w:val="center"/>
              <w:rPr>
                <w:ins w:id="1047" w:author="WG 5C-1" w:date="2022-11-15T21:23:00Z"/>
                <w:rFonts w:eastAsia="Calibri"/>
                <w:lang w:eastAsia="zh-CN"/>
              </w:rPr>
            </w:pPr>
            <w:ins w:id="1048" w:author="WG 5C-1" w:date="2022-11-15T21:23:00Z">
              <w:r w:rsidRPr="00196A9A">
                <w:rPr>
                  <w:rFonts w:eastAsia="Calibri"/>
                  <w:lang w:eastAsia="zh-CN"/>
                </w:rPr>
                <w:t>26</w:t>
              </w:r>
            </w:ins>
          </w:p>
        </w:tc>
        <w:tc>
          <w:tcPr>
            <w:tcW w:w="1668" w:type="dxa"/>
            <w:tcBorders>
              <w:top w:val="single" w:sz="4" w:space="0" w:color="auto"/>
              <w:left w:val="single" w:sz="4" w:space="0" w:color="auto"/>
              <w:bottom w:val="single" w:sz="4" w:space="0" w:color="auto"/>
              <w:right w:val="single" w:sz="4" w:space="0" w:color="auto"/>
            </w:tcBorders>
            <w:hideMark/>
            <w:tcPrChange w:id="1049"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6ECCD71B" w14:textId="77777777" w:rsidR="00B12B41" w:rsidRPr="00196A9A" w:rsidRDefault="00B12B41" w:rsidP="00883648">
            <w:pPr>
              <w:pStyle w:val="Tabletext"/>
              <w:jc w:val="center"/>
              <w:rPr>
                <w:ins w:id="1050" w:author="WG 5C-1" w:date="2022-11-15T21:23:00Z"/>
                <w:rFonts w:eastAsia="Calibri"/>
                <w:lang w:eastAsia="zh-CN"/>
              </w:rPr>
            </w:pPr>
            <w:ins w:id="1051" w:author="WG 5C-1" w:date="2022-11-15T21:23:00Z">
              <w:r w:rsidRPr="00196A9A">
                <w:rPr>
                  <w:rFonts w:eastAsia="Calibri"/>
                  <w:lang w:eastAsia="zh-CN"/>
                </w:rPr>
                <w:t>36</w:t>
              </w:r>
            </w:ins>
          </w:p>
        </w:tc>
        <w:tc>
          <w:tcPr>
            <w:tcW w:w="1416" w:type="dxa"/>
            <w:tcBorders>
              <w:top w:val="single" w:sz="4" w:space="0" w:color="auto"/>
              <w:left w:val="single" w:sz="4" w:space="0" w:color="auto"/>
              <w:bottom w:val="single" w:sz="4" w:space="0" w:color="auto"/>
              <w:right w:val="single" w:sz="4" w:space="0" w:color="auto"/>
            </w:tcBorders>
            <w:hideMark/>
            <w:tcPrChange w:id="1052"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36513D4" w14:textId="77777777" w:rsidR="00B12B41" w:rsidRPr="00196A9A" w:rsidRDefault="00B12B41" w:rsidP="00883648">
            <w:pPr>
              <w:pStyle w:val="Tabletext"/>
              <w:jc w:val="center"/>
              <w:rPr>
                <w:ins w:id="1053" w:author="WG 5C-1" w:date="2022-11-15T21:23:00Z"/>
                <w:rFonts w:eastAsia="Calibri"/>
                <w:lang w:eastAsia="zh-CN"/>
              </w:rPr>
            </w:pPr>
            <w:ins w:id="1054" w:author="WG 5C-1" w:date="2022-11-15T21:23:00Z">
              <w:r w:rsidRPr="00196A9A">
                <w:rPr>
                  <w:rFonts w:eastAsia="Calibri"/>
                  <w:lang w:eastAsia="zh-CN"/>
                </w:rPr>
                <w:t>27</w:t>
              </w:r>
            </w:ins>
          </w:p>
        </w:tc>
      </w:tr>
      <w:tr w:rsidR="00B12B41" w:rsidRPr="00196A9A" w14:paraId="002E21A5" w14:textId="77777777" w:rsidTr="00C00D75">
        <w:trPr>
          <w:cantSplit/>
          <w:jc w:val="center"/>
          <w:ins w:id="1055" w:author="WG 5C-1" w:date="2022-11-15T21:23:00Z"/>
          <w:trPrChange w:id="1056"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57"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51E36117" w14:textId="77777777" w:rsidR="00B12B41" w:rsidRPr="00196A9A" w:rsidRDefault="00B12B41" w:rsidP="00883648">
            <w:pPr>
              <w:pStyle w:val="Tabletext"/>
              <w:rPr>
                <w:ins w:id="1058" w:author="WG 5C-1" w:date="2022-11-15T21:23:00Z"/>
                <w:rFonts w:eastAsia="Calibri"/>
                <w:lang w:eastAsia="zh-CN"/>
              </w:rPr>
            </w:pPr>
            <w:ins w:id="1059" w:author="WG 5C-1" w:date="2022-11-15T21:23:00Z">
              <w:r w:rsidRPr="00196A9A">
                <w:rPr>
                  <w:rFonts w:eastAsia="Calibri"/>
                  <w:lang w:eastAsia="zh-CN"/>
                </w:rPr>
                <w:t xml:space="preserve">Feeder loss (dB) </w:t>
              </w:r>
            </w:ins>
          </w:p>
        </w:tc>
        <w:tc>
          <w:tcPr>
            <w:tcW w:w="1613" w:type="dxa"/>
            <w:tcBorders>
              <w:top w:val="single" w:sz="4" w:space="0" w:color="auto"/>
              <w:left w:val="single" w:sz="4" w:space="0" w:color="auto"/>
              <w:bottom w:val="single" w:sz="4" w:space="0" w:color="auto"/>
              <w:right w:val="single" w:sz="4" w:space="0" w:color="auto"/>
            </w:tcBorders>
            <w:hideMark/>
            <w:tcPrChange w:id="1060"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B108CA5" w14:textId="77777777" w:rsidR="00B12B41" w:rsidRPr="00196A9A" w:rsidRDefault="00B12B41" w:rsidP="00883648">
            <w:pPr>
              <w:pStyle w:val="Tabletext"/>
              <w:jc w:val="center"/>
              <w:rPr>
                <w:ins w:id="1061" w:author="WG 5C-1" w:date="2022-11-15T21:23:00Z"/>
                <w:rFonts w:eastAsia="Calibri"/>
                <w:lang w:eastAsia="zh-CN"/>
              </w:rPr>
            </w:pPr>
            <w:ins w:id="1062" w:author="WG 5C-1" w:date="2022-11-15T21:23:00Z">
              <w:r w:rsidRPr="00196A9A">
                <w:rPr>
                  <w:rFonts w:eastAsia="Calibri"/>
                  <w:lang w:eastAsia="zh-CN"/>
                </w:rPr>
                <w:t>2.2</w:t>
              </w:r>
            </w:ins>
          </w:p>
        </w:tc>
        <w:tc>
          <w:tcPr>
            <w:tcW w:w="1729" w:type="dxa"/>
            <w:tcBorders>
              <w:top w:val="single" w:sz="4" w:space="0" w:color="auto"/>
              <w:left w:val="single" w:sz="4" w:space="0" w:color="auto"/>
              <w:bottom w:val="single" w:sz="4" w:space="0" w:color="auto"/>
              <w:right w:val="single" w:sz="4" w:space="0" w:color="auto"/>
            </w:tcBorders>
            <w:hideMark/>
            <w:tcPrChange w:id="1063"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64F04EE3" w14:textId="77777777" w:rsidR="00B12B41" w:rsidRPr="00196A9A" w:rsidRDefault="00B12B41" w:rsidP="00883648">
            <w:pPr>
              <w:pStyle w:val="Tabletext"/>
              <w:jc w:val="center"/>
              <w:rPr>
                <w:ins w:id="1064" w:author="WG 5C-1" w:date="2022-11-15T21:23:00Z"/>
                <w:rFonts w:eastAsia="Calibri"/>
                <w:lang w:eastAsia="zh-CN"/>
              </w:rPr>
            </w:pPr>
            <w:ins w:id="1065" w:author="WG 5C-1" w:date="2022-11-15T21:23:00Z">
              <w:r w:rsidRPr="00196A9A">
                <w:rPr>
                  <w:rFonts w:eastAsia="Calibri"/>
                  <w:lang w:eastAsia="zh-CN"/>
                </w:rPr>
                <w:t>1.5</w:t>
              </w:r>
            </w:ins>
          </w:p>
        </w:tc>
        <w:tc>
          <w:tcPr>
            <w:tcW w:w="1668" w:type="dxa"/>
            <w:tcBorders>
              <w:top w:val="single" w:sz="4" w:space="0" w:color="auto"/>
              <w:left w:val="single" w:sz="4" w:space="0" w:color="auto"/>
              <w:bottom w:val="single" w:sz="4" w:space="0" w:color="auto"/>
              <w:right w:val="single" w:sz="4" w:space="0" w:color="auto"/>
            </w:tcBorders>
            <w:hideMark/>
            <w:tcPrChange w:id="1066"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720F3619" w14:textId="77777777" w:rsidR="00B12B41" w:rsidRPr="00196A9A" w:rsidRDefault="00B12B41" w:rsidP="00883648">
            <w:pPr>
              <w:pStyle w:val="Tabletext"/>
              <w:jc w:val="center"/>
              <w:rPr>
                <w:ins w:id="1067" w:author="WG 5C-1" w:date="2022-11-15T21:23:00Z"/>
                <w:rFonts w:eastAsia="Calibri"/>
                <w:lang w:eastAsia="zh-CN"/>
              </w:rPr>
            </w:pPr>
            <w:ins w:id="1068" w:author="WG 5C-1" w:date="2022-11-15T21:23:00Z">
              <w:r w:rsidRPr="00196A9A">
                <w:rPr>
                  <w:rFonts w:eastAsia="Calibri"/>
                  <w:lang w:eastAsia="zh-CN"/>
                </w:rPr>
                <w:t>2.6</w:t>
              </w:r>
            </w:ins>
          </w:p>
        </w:tc>
        <w:tc>
          <w:tcPr>
            <w:tcW w:w="1416" w:type="dxa"/>
            <w:tcBorders>
              <w:top w:val="single" w:sz="4" w:space="0" w:color="auto"/>
              <w:left w:val="single" w:sz="4" w:space="0" w:color="auto"/>
              <w:bottom w:val="single" w:sz="4" w:space="0" w:color="auto"/>
              <w:right w:val="single" w:sz="4" w:space="0" w:color="auto"/>
            </w:tcBorders>
            <w:hideMark/>
            <w:tcPrChange w:id="1069"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C9B62E7" w14:textId="77777777" w:rsidR="00B12B41" w:rsidRPr="00196A9A" w:rsidRDefault="00B12B41" w:rsidP="00883648">
            <w:pPr>
              <w:pStyle w:val="Tabletext"/>
              <w:jc w:val="center"/>
              <w:rPr>
                <w:ins w:id="1070" w:author="WG 5C-1" w:date="2022-11-15T21:23:00Z"/>
                <w:rFonts w:eastAsia="Calibri"/>
                <w:lang w:eastAsia="zh-CN"/>
              </w:rPr>
            </w:pPr>
            <w:ins w:id="1071" w:author="WG 5C-1" w:date="2022-11-15T21:23:00Z">
              <w:r w:rsidRPr="00196A9A">
                <w:rPr>
                  <w:rFonts w:eastAsia="Calibri"/>
                  <w:lang w:eastAsia="zh-CN"/>
                </w:rPr>
                <w:t>1.1</w:t>
              </w:r>
            </w:ins>
          </w:p>
        </w:tc>
      </w:tr>
      <w:tr w:rsidR="00B12B41" w:rsidRPr="00196A9A" w14:paraId="4E962B28" w14:textId="77777777" w:rsidTr="00C00D75">
        <w:trPr>
          <w:cantSplit/>
          <w:jc w:val="center"/>
          <w:ins w:id="1072" w:author="WG 5C-1" w:date="2022-11-15T21:23:00Z"/>
          <w:trPrChange w:id="1073"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74"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04CD75BC" w14:textId="77777777" w:rsidR="00B12B41" w:rsidRPr="00196A9A" w:rsidRDefault="00B12B41" w:rsidP="00883648">
            <w:pPr>
              <w:pStyle w:val="Tabletext"/>
              <w:rPr>
                <w:ins w:id="1075" w:author="WG 5C-1" w:date="2022-11-15T21:23:00Z"/>
                <w:rFonts w:eastAsia="Calibri"/>
                <w:lang w:eastAsia="zh-CN"/>
              </w:rPr>
            </w:pPr>
            <w:ins w:id="1076" w:author="WG 5C-1" w:date="2022-11-15T21:23:00Z">
              <w:r w:rsidRPr="00196A9A">
                <w:rPr>
                  <w:rFonts w:eastAsia="Calibri"/>
                  <w:lang w:eastAsia="zh-CN"/>
                </w:rPr>
                <w:t>Antenna gain (dBi)</w:t>
              </w:r>
            </w:ins>
          </w:p>
        </w:tc>
        <w:tc>
          <w:tcPr>
            <w:tcW w:w="1613" w:type="dxa"/>
            <w:tcBorders>
              <w:top w:val="single" w:sz="4" w:space="0" w:color="auto"/>
              <w:left w:val="single" w:sz="4" w:space="0" w:color="auto"/>
              <w:bottom w:val="single" w:sz="4" w:space="0" w:color="auto"/>
              <w:right w:val="single" w:sz="4" w:space="0" w:color="auto"/>
            </w:tcBorders>
            <w:hideMark/>
            <w:tcPrChange w:id="1077"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592A6904" w14:textId="77777777" w:rsidR="00B12B41" w:rsidRPr="00196A9A" w:rsidRDefault="00B12B41" w:rsidP="00883648">
            <w:pPr>
              <w:pStyle w:val="Tabletext"/>
              <w:jc w:val="center"/>
              <w:rPr>
                <w:ins w:id="1078" w:author="WG 5C-1" w:date="2022-11-15T21:23:00Z"/>
                <w:rFonts w:eastAsia="Calibri"/>
                <w:lang w:eastAsia="zh-CN"/>
              </w:rPr>
            </w:pPr>
            <w:ins w:id="1079" w:author="WG 5C-1" w:date="2022-11-15T21:23:00Z">
              <w:r w:rsidRPr="00196A9A">
                <w:rPr>
                  <w:rFonts w:eastAsia="Calibri"/>
                  <w:lang w:eastAsia="zh-CN"/>
                </w:rPr>
                <w:t>14.15</w:t>
              </w:r>
            </w:ins>
          </w:p>
        </w:tc>
        <w:tc>
          <w:tcPr>
            <w:tcW w:w="1729" w:type="dxa"/>
            <w:tcBorders>
              <w:top w:val="single" w:sz="4" w:space="0" w:color="auto"/>
              <w:left w:val="single" w:sz="4" w:space="0" w:color="auto"/>
              <w:bottom w:val="single" w:sz="4" w:space="0" w:color="auto"/>
              <w:right w:val="single" w:sz="4" w:space="0" w:color="auto"/>
            </w:tcBorders>
            <w:hideMark/>
            <w:tcPrChange w:id="1080"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4B0B9DBF" w14:textId="77777777" w:rsidR="00B12B41" w:rsidRPr="00196A9A" w:rsidRDefault="00B12B41" w:rsidP="00883648">
            <w:pPr>
              <w:pStyle w:val="Tabletext"/>
              <w:jc w:val="center"/>
              <w:rPr>
                <w:ins w:id="1081" w:author="WG 5C-1" w:date="2022-11-15T21:23:00Z"/>
                <w:rFonts w:eastAsia="Calibri"/>
                <w:lang w:eastAsia="zh-CN"/>
              </w:rPr>
            </w:pPr>
            <w:ins w:id="1082" w:author="WG 5C-1" w:date="2022-11-15T21:23:00Z">
              <w:r w:rsidRPr="00196A9A">
                <w:rPr>
                  <w:rFonts w:eastAsia="Calibri"/>
                  <w:lang w:eastAsia="zh-CN"/>
                </w:rPr>
                <w:t>4.15</w:t>
              </w:r>
            </w:ins>
          </w:p>
        </w:tc>
        <w:tc>
          <w:tcPr>
            <w:tcW w:w="1668" w:type="dxa"/>
            <w:tcBorders>
              <w:top w:val="single" w:sz="4" w:space="0" w:color="auto"/>
              <w:left w:val="single" w:sz="4" w:space="0" w:color="auto"/>
              <w:bottom w:val="single" w:sz="4" w:space="0" w:color="auto"/>
              <w:right w:val="single" w:sz="4" w:space="0" w:color="auto"/>
            </w:tcBorders>
            <w:hideMark/>
            <w:tcPrChange w:id="1083"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17AF9389" w14:textId="77777777" w:rsidR="00B12B41" w:rsidRPr="00196A9A" w:rsidRDefault="00B12B41" w:rsidP="00883648">
            <w:pPr>
              <w:pStyle w:val="Tabletext"/>
              <w:jc w:val="center"/>
              <w:rPr>
                <w:ins w:id="1084" w:author="WG 5C-1" w:date="2022-11-15T21:23:00Z"/>
                <w:rFonts w:eastAsia="Calibri"/>
                <w:lang w:eastAsia="zh-CN"/>
              </w:rPr>
            </w:pPr>
            <w:ins w:id="1085" w:author="WG 5C-1" w:date="2022-11-15T21:23:00Z">
              <w:r w:rsidRPr="00196A9A">
                <w:rPr>
                  <w:rFonts w:eastAsia="Calibri"/>
                  <w:lang w:eastAsia="zh-CN"/>
                </w:rPr>
                <w:t>11.15</w:t>
              </w:r>
            </w:ins>
          </w:p>
        </w:tc>
        <w:tc>
          <w:tcPr>
            <w:tcW w:w="1416" w:type="dxa"/>
            <w:tcBorders>
              <w:top w:val="single" w:sz="4" w:space="0" w:color="auto"/>
              <w:left w:val="single" w:sz="4" w:space="0" w:color="auto"/>
              <w:bottom w:val="single" w:sz="4" w:space="0" w:color="auto"/>
              <w:right w:val="single" w:sz="4" w:space="0" w:color="auto"/>
            </w:tcBorders>
            <w:hideMark/>
            <w:tcPrChange w:id="1086"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5BBBEDE" w14:textId="77777777" w:rsidR="00B12B41" w:rsidRPr="00196A9A" w:rsidRDefault="00B12B41" w:rsidP="00883648">
            <w:pPr>
              <w:pStyle w:val="Tabletext"/>
              <w:jc w:val="center"/>
              <w:rPr>
                <w:ins w:id="1087" w:author="WG 5C-1" w:date="2022-11-15T21:23:00Z"/>
                <w:rFonts w:eastAsia="Calibri"/>
                <w:lang w:eastAsia="zh-CN"/>
              </w:rPr>
            </w:pPr>
            <w:ins w:id="1088" w:author="WG 5C-1" w:date="2022-11-15T21:23:00Z">
              <w:r w:rsidRPr="00196A9A">
                <w:rPr>
                  <w:rFonts w:eastAsia="Calibri"/>
                  <w:lang w:eastAsia="zh-CN"/>
                </w:rPr>
                <w:t>2.15</w:t>
              </w:r>
            </w:ins>
          </w:p>
        </w:tc>
      </w:tr>
      <w:tr w:rsidR="00B12B41" w:rsidRPr="00196A9A" w14:paraId="37E2969B" w14:textId="77777777" w:rsidTr="00C00D75">
        <w:trPr>
          <w:cantSplit/>
          <w:jc w:val="center"/>
          <w:ins w:id="1089" w:author="WG 5C-1" w:date="2022-11-15T21:23:00Z"/>
          <w:trPrChange w:id="1090"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91"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72027592" w14:textId="77777777" w:rsidR="00B12B41" w:rsidRPr="00196A9A" w:rsidRDefault="00B12B41" w:rsidP="00883648">
            <w:pPr>
              <w:pStyle w:val="Tabletext"/>
              <w:rPr>
                <w:ins w:id="1092" w:author="WG 5C-1" w:date="2022-11-15T21:23:00Z"/>
                <w:rFonts w:eastAsia="Calibri"/>
                <w:lang w:eastAsia="zh-CN"/>
              </w:rPr>
            </w:pPr>
            <w:ins w:id="1093" w:author="WG 5C-1" w:date="2022-11-15T21:23:00Z">
              <w:r w:rsidRPr="00196A9A">
                <w:rPr>
                  <w:rFonts w:eastAsia="Calibri"/>
                  <w:lang w:eastAsia="zh-CN"/>
                </w:rPr>
                <w:t>Antenna height (m)</w:t>
              </w:r>
            </w:ins>
          </w:p>
        </w:tc>
        <w:tc>
          <w:tcPr>
            <w:tcW w:w="1613" w:type="dxa"/>
            <w:tcBorders>
              <w:top w:val="single" w:sz="4" w:space="0" w:color="auto"/>
              <w:left w:val="single" w:sz="4" w:space="0" w:color="auto"/>
              <w:bottom w:val="single" w:sz="4" w:space="0" w:color="auto"/>
              <w:right w:val="single" w:sz="4" w:space="0" w:color="auto"/>
            </w:tcBorders>
            <w:hideMark/>
            <w:tcPrChange w:id="1094"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63654C49" w14:textId="77777777" w:rsidR="00B12B41" w:rsidRPr="00196A9A" w:rsidRDefault="00B12B41" w:rsidP="00883648">
            <w:pPr>
              <w:pStyle w:val="Tabletext"/>
              <w:jc w:val="center"/>
              <w:rPr>
                <w:ins w:id="1095" w:author="WG 5C-1" w:date="2022-11-15T21:23:00Z"/>
                <w:rFonts w:eastAsia="Calibri"/>
                <w:lang w:eastAsia="zh-CN"/>
              </w:rPr>
            </w:pPr>
            <w:ins w:id="1096" w:author="WG 5C-1" w:date="2022-11-15T21:23:00Z">
              <w:r w:rsidRPr="00196A9A">
                <w:rPr>
                  <w:rFonts w:eastAsia="Calibri"/>
                  <w:lang w:eastAsia="zh-CN"/>
                </w:rPr>
                <w:t>64</w:t>
              </w:r>
            </w:ins>
          </w:p>
        </w:tc>
        <w:tc>
          <w:tcPr>
            <w:tcW w:w="1729" w:type="dxa"/>
            <w:tcBorders>
              <w:top w:val="single" w:sz="4" w:space="0" w:color="auto"/>
              <w:left w:val="single" w:sz="4" w:space="0" w:color="auto"/>
              <w:bottom w:val="single" w:sz="4" w:space="0" w:color="auto"/>
              <w:right w:val="single" w:sz="4" w:space="0" w:color="auto"/>
            </w:tcBorders>
            <w:hideMark/>
            <w:tcPrChange w:id="1097"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402C7C3D" w14:textId="77777777" w:rsidR="00B12B41" w:rsidRPr="00196A9A" w:rsidRDefault="00B12B41" w:rsidP="00883648">
            <w:pPr>
              <w:pStyle w:val="Tabletext"/>
              <w:jc w:val="center"/>
              <w:rPr>
                <w:ins w:id="1098" w:author="WG 5C-1" w:date="2022-11-15T21:23:00Z"/>
                <w:rFonts w:eastAsia="Calibri"/>
                <w:lang w:eastAsia="zh-CN"/>
              </w:rPr>
            </w:pPr>
            <w:ins w:id="1099" w:author="WG 5C-1" w:date="2022-11-15T21:23:00Z">
              <w:r w:rsidRPr="00196A9A">
                <w:rPr>
                  <w:rFonts w:eastAsia="Calibri"/>
                  <w:lang w:eastAsia="zh-CN"/>
                </w:rPr>
                <w:t>3.65</w:t>
              </w:r>
            </w:ins>
          </w:p>
        </w:tc>
        <w:tc>
          <w:tcPr>
            <w:tcW w:w="1668" w:type="dxa"/>
            <w:tcBorders>
              <w:top w:val="single" w:sz="4" w:space="0" w:color="auto"/>
              <w:left w:val="single" w:sz="4" w:space="0" w:color="auto"/>
              <w:bottom w:val="single" w:sz="4" w:space="0" w:color="auto"/>
              <w:right w:val="single" w:sz="4" w:space="0" w:color="auto"/>
            </w:tcBorders>
            <w:hideMark/>
            <w:tcPrChange w:id="1100"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05A70356" w14:textId="77777777" w:rsidR="00B12B41" w:rsidRPr="00196A9A" w:rsidRDefault="00B12B41" w:rsidP="00883648">
            <w:pPr>
              <w:pStyle w:val="Tabletext"/>
              <w:jc w:val="center"/>
              <w:rPr>
                <w:ins w:id="1101" w:author="WG 5C-1" w:date="2022-11-15T21:23:00Z"/>
                <w:rFonts w:eastAsia="Calibri"/>
                <w:lang w:eastAsia="zh-CN"/>
              </w:rPr>
            </w:pPr>
            <w:ins w:id="1102" w:author="WG 5C-1" w:date="2022-11-15T21:23:00Z">
              <w:r w:rsidRPr="00196A9A">
                <w:rPr>
                  <w:rFonts w:eastAsia="Calibri"/>
                  <w:lang w:eastAsia="zh-CN"/>
                </w:rPr>
                <w:t>28.04</w:t>
              </w:r>
            </w:ins>
          </w:p>
        </w:tc>
        <w:tc>
          <w:tcPr>
            <w:tcW w:w="1416" w:type="dxa"/>
            <w:tcBorders>
              <w:top w:val="single" w:sz="4" w:space="0" w:color="auto"/>
              <w:left w:val="single" w:sz="4" w:space="0" w:color="auto"/>
              <w:bottom w:val="single" w:sz="4" w:space="0" w:color="auto"/>
              <w:right w:val="single" w:sz="4" w:space="0" w:color="auto"/>
            </w:tcBorders>
            <w:hideMark/>
            <w:tcPrChange w:id="1103"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73379F2E" w14:textId="77777777" w:rsidR="00B12B41" w:rsidRPr="00196A9A" w:rsidRDefault="00B12B41" w:rsidP="00883648">
            <w:pPr>
              <w:pStyle w:val="Tabletext"/>
              <w:jc w:val="center"/>
              <w:rPr>
                <w:ins w:id="1104" w:author="WG 5C-1" w:date="2022-11-15T21:23:00Z"/>
                <w:rFonts w:eastAsia="Calibri"/>
                <w:lang w:eastAsia="zh-CN"/>
              </w:rPr>
            </w:pPr>
            <w:ins w:id="1105" w:author="WG 5C-1" w:date="2022-11-15T21:23:00Z">
              <w:r w:rsidRPr="00196A9A">
                <w:rPr>
                  <w:rFonts w:eastAsia="Calibri"/>
                  <w:lang w:eastAsia="zh-CN"/>
                </w:rPr>
                <w:t>1.21</w:t>
              </w:r>
            </w:ins>
          </w:p>
        </w:tc>
      </w:tr>
      <w:tr w:rsidR="00B12B41" w:rsidRPr="00196A9A" w14:paraId="6E3C2A6A" w14:textId="77777777" w:rsidTr="00C00D75">
        <w:trPr>
          <w:cantSplit/>
          <w:jc w:val="center"/>
          <w:ins w:id="1106" w:author="WG 5C-1" w:date="2022-11-15T21:23:00Z"/>
          <w:trPrChange w:id="1107"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08"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0AB88B8F" w14:textId="77777777" w:rsidR="00B12B41" w:rsidRPr="00196A9A" w:rsidRDefault="00B12B41" w:rsidP="00883648">
            <w:pPr>
              <w:pStyle w:val="Tabletext"/>
              <w:rPr>
                <w:ins w:id="1109" w:author="WG 5C-1" w:date="2022-11-15T21:23:00Z"/>
                <w:rFonts w:eastAsia="Calibri"/>
                <w:lang w:eastAsia="zh-CN"/>
              </w:rPr>
            </w:pPr>
            <w:ins w:id="1110" w:author="WG 5C-1" w:date="2022-11-15T21:23:00Z">
              <w:r w:rsidRPr="00196A9A">
                <w:rPr>
                  <w:rFonts w:eastAsia="Calibri"/>
                  <w:lang w:eastAsia="zh-CN"/>
                </w:rPr>
                <w:t>Antenna polarization</w:t>
              </w:r>
            </w:ins>
          </w:p>
        </w:tc>
        <w:tc>
          <w:tcPr>
            <w:tcW w:w="1613" w:type="dxa"/>
            <w:tcBorders>
              <w:top w:val="single" w:sz="4" w:space="0" w:color="auto"/>
              <w:left w:val="single" w:sz="4" w:space="0" w:color="auto"/>
              <w:bottom w:val="single" w:sz="4" w:space="0" w:color="auto"/>
              <w:right w:val="single" w:sz="4" w:space="0" w:color="auto"/>
            </w:tcBorders>
            <w:hideMark/>
            <w:tcPrChange w:id="1111"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64CE98DB" w14:textId="77777777" w:rsidR="00B12B41" w:rsidRPr="00196A9A" w:rsidRDefault="00B12B41" w:rsidP="00883648">
            <w:pPr>
              <w:pStyle w:val="Tabletext"/>
              <w:jc w:val="center"/>
              <w:rPr>
                <w:ins w:id="1112" w:author="WG 5C-1" w:date="2022-11-15T21:23:00Z"/>
                <w:rFonts w:eastAsia="Calibri"/>
                <w:lang w:eastAsia="zh-CN"/>
              </w:rPr>
            </w:pPr>
            <w:ins w:id="1113" w:author="WG 5C-1" w:date="2022-11-15T21:23:00Z">
              <w:r w:rsidRPr="00196A9A">
                <w:rPr>
                  <w:rFonts w:eastAsia="Calibri"/>
                  <w:lang w:eastAsia="zh-CN"/>
                </w:rPr>
                <w:t>Vertical</w:t>
              </w:r>
            </w:ins>
          </w:p>
        </w:tc>
        <w:tc>
          <w:tcPr>
            <w:tcW w:w="1729" w:type="dxa"/>
            <w:tcBorders>
              <w:top w:val="single" w:sz="4" w:space="0" w:color="auto"/>
              <w:left w:val="single" w:sz="4" w:space="0" w:color="auto"/>
              <w:bottom w:val="single" w:sz="4" w:space="0" w:color="auto"/>
              <w:right w:val="single" w:sz="4" w:space="0" w:color="auto"/>
            </w:tcBorders>
            <w:hideMark/>
            <w:tcPrChange w:id="1114"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64CAF454" w14:textId="77777777" w:rsidR="00B12B41" w:rsidRPr="00196A9A" w:rsidRDefault="00B12B41" w:rsidP="00883648">
            <w:pPr>
              <w:pStyle w:val="Tabletext"/>
              <w:jc w:val="center"/>
              <w:rPr>
                <w:ins w:id="1115" w:author="WG 5C-1" w:date="2022-11-15T21:23:00Z"/>
                <w:rFonts w:eastAsia="Calibri"/>
                <w:lang w:eastAsia="zh-CN"/>
              </w:rPr>
            </w:pPr>
            <w:ins w:id="1116" w:author="WG 5C-1" w:date="2022-11-15T21:23:00Z">
              <w:r w:rsidRPr="00196A9A">
                <w:rPr>
                  <w:rFonts w:eastAsia="Calibri"/>
                  <w:lang w:eastAsia="zh-CN"/>
                </w:rPr>
                <w:t>Vertical</w:t>
              </w:r>
            </w:ins>
          </w:p>
        </w:tc>
        <w:tc>
          <w:tcPr>
            <w:tcW w:w="1668" w:type="dxa"/>
            <w:tcBorders>
              <w:top w:val="single" w:sz="4" w:space="0" w:color="auto"/>
              <w:left w:val="single" w:sz="4" w:space="0" w:color="auto"/>
              <w:bottom w:val="single" w:sz="4" w:space="0" w:color="auto"/>
              <w:right w:val="single" w:sz="4" w:space="0" w:color="auto"/>
            </w:tcBorders>
            <w:hideMark/>
            <w:tcPrChange w:id="1117"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590C347F" w14:textId="77777777" w:rsidR="00B12B41" w:rsidRPr="00196A9A" w:rsidRDefault="00B12B41" w:rsidP="00883648">
            <w:pPr>
              <w:pStyle w:val="Tabletext"/>
              <w:jc w:val="center"/>
              <w:rPr>
                <w:ins w:id="1118" w:author="WG 5C-1" w:date="2022-11-15T21:23:00Z"/>
                <w:rFonts w:eastAsia="Calibri"/>
                <w:lang w:eastAsia="zh-CN"/>
              </w:rPr>
            </w:pPr>
            <w:ins w:id="1119" w:author="WG 5C-1" w:date="2022-11-15T21:23:00Z">
              <w:r w:rsidRPr="00196A9A">
                <w:rPr>
                  <w:rFonts w:eastAsia="Calibri"/>
                  <w:lang w:eastAsia="zh-CN"/>
                </w:rPr>
                <w:t>Vertical</w:t>
              </w:r>
            </w:ins>
          </w:p>
        </w:tc>
        <w:tc>
          <w:tcPr>
            <w:tcW w:w="1416" w:type="dxa"/>
            <w:tcBorders>
              <w:top w:val="single" w:sz="4" w:space="0" w:color="auto"/>
              <w:left w:val="single" w:sz="4" w:space="0" w:color="auto"/>
              <w:bottom w:val="single" w:sz="4" w:space="0" w:color="auto"/>
              <w:right w:val="single" w:sz="4" w:space="0" w:color="auto"/>
            </w:tcBorders>
            <w:hideMark/>
            <w:tcPrChange w:id="1120"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446E140" w14:textId="77777777" w:rsidR="00B12B41" w:rsidRPr="00196A9A" w:rsidRDefault="00B12B41" w:rsidP="00883648">
            <w:pPr>
              <w:pStyle w:val="Tabletext"/>
              <w:jc w:val="center"/>
              <w:rPr>
                <w:ins w:id="1121" w:author="WG 5C-1" w:date="2022-11-15T21:23:00Z"/>
                <w:rFonts w:eastAsia="Calibri"/>
                <w:lang w:eastAsia="zh-CN"/>
              </w:rPr>
            </w:pPr>
            <w:ins w:id="1122" w:author="WG 5C-1" w:date="2022-11-15T21:23:00Z">
              <w:r w:rsidRPr="00196A9A">
                <w:rPr>
                  <w:rFonts w:eastAsia="Calibri"/>
                  <w:lang w:eastAsia="zh-CN"/>
                </w:rPr>
                <w:t>Horizontal</w:t>
              </w:r>
            </w:ins>
          </w:p>
        </w:tc>
      </w:tr>
      <w:tr w:rsidR="00B12B41" w:rsidRPr="00196A9A" w14:paraId="12C4283E" w14:textId="77777777" w:rsidTr="00C00D75">
        <w:trPr>
          <w:cantSplit/>
          <w:jc w:val="center"/>
          <w:ins w:id="1123" w:author="WG 5C-1" w:date="2022-11-15T21:23:00Z"/>
          <w:trPrChange w:id="1124"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25"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1534205E" w14:textId="77777777" w:rsidR="00B12B41" w:rsidRPr="00196A9A" w:rsidRDefault="00B12B41" w:rsidP="00883648">
            <w:pPr>
              <w:pStyle w:val="Tabletext"/>
              <w:rPr>
                <w:ins w:id="1126" w:author="WG 5C-1" w:date="2022-11-15T21:23:00Z"/>
                <w:rFonts w:eastAsia="Calibri"/>
                <w:lang w:eastAsia="zh-CN"/>
              </w:rPr>
            </w:pPr>
            <w:ins w:id="1127" w:author="WG 5C-1" w:date="2022-11-15T21:23:00Z">
              <w:r w:rsidRPr="00196A9A">
                <w:rPr>
                  <w:rFonts w:eastAsia="Calibri"/>
                  <w:lang w:eastAsia="zh-CN"/>
                </w:rPr>
                <w:t>Antenna type</w:t>
              </w:r>
            </w:ins>
          </w:p>
        </w:tc>
        <w:tc>
          <w:tcPr>
            <w:tcW w:w="1613" w:type="dxa"/>
            <w:tcBorders>
              <w:top w:val="single" w:sz="4" w:space="0" w:color="auto"/>
              <w:left w:val="single" w:sz="4" w:space="0" w:color="auto"/>
              <w:bottom w:val="single" w:sz="4" w:space="0" w:color="auto"/>
              <w:right w:val="single" w:sz="4" w:space="0" w:color="auto"/>
            </w:tcBorders>
            <w:hideMark/>
            <w:tcPrChange w:id="1128"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0BCA735E" w14:textId="77777777" w:rsidR="00B12B41" w:rsidRPr="00196A9A" w:rsidRDefault="00B12B41" w:rsidP="00883648">
            <w:pPr>
              <w:pStyle w:val="Tabletext"/>
              <w:jc w:val="center"/>
              <w:rPr>
                <w:ins w:id="1129" w:author="WG 5C-1" w:date="2022-11-15T21:23:00Z"/>
                <w:rFonts w:eastAsia="Calibri"/>
                <w:lang w:eastAsia="zh-CN"/>
              </w:rPr>
            </w:pPr>
            <w:ins w:id="1130" w:author="WG 5C-1" w:date="2022-11-15T21:23:00Z">
              <w:r w:rsidRPr="00196A9A">
                <w:rPr>
                  <w:rFonts w:eastAsia="Calibri"/>
                  <w:lang w:eastAsia="zh-CN"/>
                </w:rPr>
                <w:t>Broadband omni</w:t>
              </w:r>
            </w:ins>
          </w:p>
        </w:tc>
        <w:tc>
          <w:tcPr>
            <w:tcW w:w="1729" w:type="dxa"/>
            <w:tcBorders>
              <w:top w:val="single" w:sz="4" w:space="0" w:color="auto"/>
              <w:left w:val="single" w:sz="4" w:space="0" w:color="auto"/>
              <w:bottom w:val="single" w:sz="4" w:space="0" w:color="auto"/>
              <w:right w:val="single" w:sz="4" w:space="0" w:color="auto"/>
            </w:tcBorders>
            <w:hideMark/>
            <w:tcPrChange w:id="1131"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70B89FFB" w14:textId="77777777" w:rsidR="00B12B41" w:rsidRPr="00196A9A" w:rsidRDefault="00B12B41" w:rsidP="00883648">
            <w:pPr>
              <w:pStyle w:val="Tabletext"/>
              <w:jc w:val="center"/>
              <w:rPr>
                <w:ins w:id="1132" w:author="WG 5C-1" w:date="2022-11-15T21:23:00Z"/>
                <w:rFonts w:eastAsia="Calibri"/>
                <w:lang w:eastAsia="zh-CN"/>
              </w:rPr>
            </w:pPr>
            <w:ins w:id="1133" w:author="WG 5C-1" w:date="2022-11-15T21:23:00Z">
              <w:r w:rsidRPr="00196A9A">
                <w:rPr>
                  <w:rFonts w:eastAsia="Calibri"/>
                  <w:lang w:eastAsia="zh-CN"/>
                </w:rPr>
                <w:t>Narrowband monopole</w:t>
              </w:r>
            </w:ins>
          </w:p>
        </w:tc>
        <w:tc>
          <w:tcPr>
            <w:tcW w:w="1668" w:type="dxa"/>
            <w:tcBorders>
              <w:top w:val="single" w:sz="4" w:space="0" w:color="auto"/>
              <w:left w:val="single" w:sz="4" w:space="0" w:color="auto"/>
              <w:bottom w:val="single" w:sz="4" w:space="0" w:color="auto"/>
              <w:right w:val="single" w:sz="4" w:space="0" w:color="auto"/>
            </w:tcBorders>
            <w:hideMark/>
            <w:tcPrChange w:id="1134"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75DE6148" w14:textId="77777777" w:rsidR="00B12B41" w:rsidRPr="00196A9A" w:rsidRDefault="00B12B41" w:rsidP="00883648">
            <w:pPr>
              <w:pStyle w:val="Tabletext"/>
              <w:jc w:val="center"/>
              <w:rPr>
                <w:ins w:id="1135" w:author="WG 5C-1" w:date="2022-11-15T21:23:00Z"/>
                <w:rFonts w:eastAsia="Calibri"/>
                <w:lang w:eastAsia="zh-CN"/>
              </w:rPr>
            </w:pPr>
            <w:ins w:id="1136" w:author="WG 5C-1" w:date="2022-11-15T21:23:00Z">
              <w:r w:rsidRPr="00196A9A">
                <w:rPr>
                  <w:rFonts w:eastAsia="Calibri"/>
                  <w:lang w:eastAsia="zh-CN"/>
                </w:rPr>
                <w:t>Broadband dual fan-wire</w:t>
              </w:r>
            </w:ins>
          </w:p>
        </w:tc>
        <w:tc>
          <w:tcPr>
            <w:tcW w:w="1416" w:type="dxa"/>
            <w:tcBorders>
              <w:top w:val="single" w:sz="4" w:space="0" w:color="auto"/>
              <w:left w:val="single" w:sz="4" w:space="0" w:color="auto"/>
              <w:bottom w:val="single" w:sz="4" w:space="0" w:color="auto"/>
              <w:right w:val="single" w:sz="4" w:space="0" w:color="auto"/>
            </w:tcBorders>
            <w:hideMark/>
            <w:tcPrChange w:id="1137"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6F470628" w14:textId="77777777" w:rsidR="00B12B41" w:rsidRPr="00196A9A" w:rsidRDefault="00B12B41" w:rsidP="00883648">
            <w:pPr>
              <w:pStyle w:val="Tabletext"/>
              <w:jc w:val="center"/>
              <w:rPr>
                <w:ins w:id="1138" w:author="WG 5C-1" w:date="2022-11-15T21:23:00Z"/>
                <w:rFonts w:eastAsia="Calibri"/>
                <w:lang w:eastAsia="zh-CN"/>
              </w:rPr>
            </w:pPr>
            <w:ins w:id="1139" w:author="WG 5C-1" w:date="2022-11-15T21:23:00Z">
              <w:r w:rsidRPr="00196A9A">
                <w:rPr>
                  <w:rFonts w:eastAsia="Calibri"/>
                  <w:lang w:eastAsia="zh-CN"/>
                </w:rPr>
                <w:t>Narrowband dipole</w:t>
              </w:r>
            </w:ins>
          </w:p>
        </w:tc>
      </w:tr>
      <w:tr w:rsidR="00B12B41" w:rsidRPr="00196A9A" w14:paraId="62896051" w14:textId="77777777" w:rsidTr="00C00D75">
        <w:trPr>
          <w:cantSplit/>
          <w:jc w:val="center"/>
          <w:ins w:id="1140" w:author="WG 5C-1" w:date="2022-11-15T21:23:00Z"/>
          <w:trPrChange w:id="1141"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42"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0A4881CF" w14:textId="77777777" w:rsidR="00B12B41" w:rsidRPr="00196A9A" w:rsidRDefault="00B12B41" w:rsidP="00883648">
            <w:pPr>
              <w:pStyle w:val="Tabletext"/>
              <w:rPr>
                <w:ins w:id="1143" w:author="WG 5C-1" w:date="2022-11-15T21:23:00Z"/>
                <w:rFonts w:eastAsia="Calibri"/>
                <w:lang w:eastAsia="zh-CN"/>
              </w:rPr>
            </w:pPr>
            <w:ins w:id="1144" w:author="WG 5C-1" w:date="2022-11-15T21:23:00Z">
              <w:r w:rsidRPr="00196A9A">
                <w:rPr>
                  <w:rFonts w:eastAsia="Calibri"/>
                  <w:lang w:eastAsia="zh-CN"/>
                </w:rPr>
                <w:t>Maximum e.i.r.p. (dBW)</w:t>
              </w:r>
            </w:ins>
          </w:p>
        </w:tc>
        <w:tc>
          <w:tcPr>
            <w:tcW w:w="1613" w:type="dxa"/>
            <w:tcBorders>
              <w:top w:val="single" w:sz="4" w:space="0" w:color="auto"/>
              <w:left w:val="single" w:sz="4" w:space="0" w:color="auto"/>
              <w:bottom w:val="single" w:sz="4" w:space="0" w:color="auto"/>
              <w:right w:val="single" w:sz="4" w:space="0" w:color="auto"/>
            </w:tcBorders>
            <w:hideMark/>
            <w:tcPrChange w:id="1145"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AA886EB" w14:textId="77777777" w:rsidR="00B12B41" w:rsidRPr="00196A9A" w:rsidRDefault="00B12B41" w:rsidP="00883648">
            <w:pPr>
              <w:pStyle w:val="Tabletext"/>
              <w:jc w:val="center"/>
              <w:rPr>
                <w:ins w:id="1146" w:author="WG 5C-1" w:date="2022-11-15T21:23:00Z"/>
                <w:rFonts w:eastAsia="Calibri"/>
                <w:lang w:eastAsia="zh-CN"/>
              </w:rPr>
            </w:pPr>
            <w:ins w:id="1147" w:author="WG 5C-1" w:date="2022-11-15T21:23:00Z">
              <w:r w:rsidRPr="00196A9A">
                <w:rPr>
                  <w:rFonts w:eastAsia="Calibri"/>
                  <w:lang w:eastAsia="zh-CN"/>
                </w:rPr>
                <w:t>34.2</w:t>
              </w:r>
            </w:ins>
          </w:p>
        </w:tc>
        <w:tc>
          <w:tcPr>
            <w:tcW w:w="1729" w:type="dxa"/>
            <w:tcBorders>
              <w:top w:val="single" w:sz="4" w:space="0" w:color="auto"/>
              <w:left w:val="single" w:sz="4" w:space="0" w:color="auto"/>
              <w:bottom w:val="single" w:sz="4" w:space="0" w:color="auto"/>
              <w:right w:val="single" w:sz="4" w:space="0" w:color="auto"/>
            </w:tcBorders>
            <w:hideMark/>
            <w:tcPrChange w:id="1148"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4E4C98FF" w14:textId="77777777" w:rsidR="00B12B41" w:rsidRPr="00196A9A" w:rsidRDefault="00B12B41" w:rsidP="00883648">
            <w:pPr>
              <w:pStyle w:val="Tabletext"/>
              <w:jc w:val="center"/>
              <w:rPr>
                <w:ins w:id="1149" w:author="WG 5C-1" w:date="2022-11-15T21:23:00Z"/>
                <w:rFonts w:eastAsia="Calibri"/>
                <w:lang w:eastAsia="zh-CN"/>
              </w:rPr>
            </w:pPr>
            <w:ins w:id="1150" w:author="WG 5C-1" w:date="2022-11-15T21:23:00Z">
              <w:r w:rsidRPr="00196A9A">
                <w:rPr>
                  <w:rFonts w:eastAsia="Calibri"/>
                  <w:lang w:eastAsia="zh-CN"/>
                </w:rPr>
                <w:t>24.2</w:t>
              </w:r>
            </w:ins>
          </w:p>
        </w:tc>
        <w:tc>
          <w:tcPr>
            <w:tcW w:w="1668" w:type="dxa"/>
            <w:tcBorders>
              <w:top w:val="single" w:sz="4" w:space="0" w:color="auto"/>
              <w:left w:val="single" w:sz="4" w:space="0" w:color="auto"/>
              <w:bottom w:val="single" w:sz="4" w:space="0" w:color="auto"/>
              <w:right w:val="single" w:sz="4" w:space="0" w:color="auto"/>
            </w:tcBorders>
            <w:hideMark/>
            <w:tcPrChange w:id="1151"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6B964E3E" w14:textId="77777777" w:rsidR="00B12B41" w:rsidRPr="00196A9A" w:rsidRDefault="00B12B41" w:rsidP="00883648">
            <w:pPr>
              <w:pStyle w:val="Tabletext"/>
              <w:jc w:val="center"/>
              <w:rPr>
                <w:ins w:id="1152" w:author="WG 5C-1" w:date="2022-11-15T21:23:00Z"/>
                <w:rFonts w:eastAsia="Calibri"/>
                <w:lang w:eastAsia="zh-CN"/>
              </w:rPr>
            </w:pPr>
            <w:ins w:id="1153" w:author="WG 5C-1" w:date="2022-11-15T21:23:00Z">
              <w:r w:rsidRPr="00196A9A">
                <w:rPr>
                  <w:rFonts w:eastAsia="Calibri"/>
                  <w:lang w:eastAsia="zh-CN"/>
                </w:rPr>
                <w:t>35.7</w:t>
              </w:r>
            </w:ins>
          </w:p>
        </w:tc>
        <w:tc>
          <w:tcPr>
            <w:tcW w:w="1416" w:type="dxa"/>
            <w:tcBorders>
              <w:top w:val="single" w:sz="4" w:space="0" w:color="auto"/>
              <w:left w:val="single" w:sz="4" w:space="0" w:color="auto"/>
              <w:bottom w:val="single" w:sz="4" w:space="0" w:color="auto"/>
              <w:right w:val="single" w:sz="4" w:space="0" w:color="auto"/>
            </w:tcBorders>
            <w:hideMark/>
            <w:tcPrChange w:id="1154"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0044980A" w14:textId="77777777" w:rsidR="00B12B41" w:rsidRPr="00196A9A" w:rsidRDefault="00B12B41" w:rsidP="00883648">
            <w:pPr>
              <w:pStyle w:val="Tabletext"/>
              <w:jc w:val="center"/>
              <w:rPr>
                <w:ins w:id="1155" w:author="WG 5C-1" w:date="2022-11-15T21:23:00Z"/>
                <w:rFonts w:eastAsia="Calibri"/>
                <w:lang w:eastAsia="zh-CN"/>
              </w:rPr>
            </w:pPr>
            <w:ins w:id="1156" w:author="WG 5C-1" w:date="2022-11-15T21:23:00Z">
              <w:r w:rsidRPr="00196A9A">
                <w:rPr>
                  <w:rFonts w:eastAsia="Calibri"/>
                  <w:lang w:eastAsia="zh-CN"/>
                </w:rPr>
                <w:t>26.7</w:t>
              </w:r>
            </w:ins>
          </w:p>
        </w:tc>
      </w:tr>
      <w:tr w:rsidR="00B12B41" w:rsidRPr="00196A9A" w14:paraId="24C6AE96" w14:textId="77777777" w:rsidTr="00C00D75">
        <w:trPr>
          <w:cantSplit/>
          <w:jc w:val="center"/>
          <w:ins w:id="1157" w:author="WG 5C-1" w:date="2022-11-15T21:23:00Z"/>
          <w:trPrChange w:id="1158"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59"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4B40F578" w14:textId="77777777" w:rsidR="00B12B41" w:rsidRPr="00196A9A" w:rsidRDefault="00B12B41" w:rsidP="00883648">
            <w:pPr>
              <w:pStyle w:val="Tabletext"/>
              <w:rPr>
                <w:ins w:id="1160" w:author="WG 5C-1" w:date="2022-11-15T21:23:00Z"/>
                <w:rFonts w:eastAsia="Calibri"/>
                <w:lang w:eastAsia="zh-CN"/>
              </w:rPr>
            </w:pPr>
            <w:ins w:id="1161" w:author="WG 5C-1" w:date="2022-11-15T21:23:00Z">
              <w:r w:rsidRPr="00196A9A">
                <w:rPr>
                  <w:rFonts w:eastAsia="Calibri"/>
                  <w:lang w:eastAsia="zh-CN"/>
                </w:rPr>
                <w:t>Modulation</w:t>
              </w:r>
            </w:ins>
          </w:p>
        </w:tc>
        <w:tc>
          <w:tcPr>
            <w:tcW w:w="1613" w:type="dxa"/>
            <w:tcBorders>
              <w:top w:val="single" w:sz="4" w:space="0" w:color="auto"/>
              <w:left w:val="single" w:sz="4" w:space="0" w:color="auto"/>
              <w:bottom w:val="single" w:sz="4" w:space="0" w:color="auto"/>
              <w:right w:val="single" w:sz="4" w:space="0" w:color="auto"/>
            </w:tcBorders>
            <w:hideMark/>
            <w:tcPrChange w:id="1162"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615CFFE" w14:textId="77777777" w:rsidR="00B12B41" w:rsidRPr="00196A9A" w:rsidRDefault="00B12B41" w:rsidP="00883648">
            <w:pPr>
              <w:pStyle w:val="Tabletext"/>
              <w:jc w:val="center"/>
              <w:rPr>
                <w:ins w:id="1163" w:author="WG 5C-1" w:date="2022-11-15T21:23:00Z"/>
                <w:rFonts w:eastAsia="Calibri"/>
                <w:lang w:eastAsia="zh-CN"/>
              </w:rPr>
            </w:pPr>
            <w:ins w:id="1164" w:author="WG 5C-1" w:date="2022-11-15T21:23:00Z">
              <w:r w:rsidRPr="00196A9A">
                <w:rPr>
                  <w:rFonts w:eastAsia="Calibri"/>
                  <w:lang w:eastAsia="zh-CN"/>
                </w:rPr>
                <w:t>AM/FM</w:t>
              </w:r>
            </w:ins>
          </w:p>
        </w:tc>
        <w:tc>
          <w:tcPr>
            <w:tcW w:w="1729" w:type="dxa"/>
            <w:tcBorders>
              <w:top w:val="single" w:sz="4" w:space="0" w:color="auto"/>
              <w:left w:val="single" w:sz="4" w:space="0" w:color="auto"/>
              <w:bottom w:val="single" w:sz="4" w:space="0" w:color="auto"/>
              <w:right w:val="single" w:sz="4" w:space="0" w:color="auto"/>
            </w:tcBorders>
            <w:hideMark/>
            <w:tcPrChange w:id="1165"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5DD8FD1E" w14:textId="77777777" w:rsidR="00B12B41" w:rsidRPr="00196A9A" w:rsidRDefault="00B12B41" w:rsidP="00883648">
            <w:pPr>
              <w:pStyle w:val="Tabletext"/>
              <w:jc w:val="center"/>
              <w:rPr>
                <w:ins w:id="1166" w:author="WG 5C-1" w:date="2022-11-15T21:23:00Z"/>
                <w:rFonts w:eastAsia="Calibri"/>
                <w:lang w:eastAsia="zh-CN"/>
              </w:rPr>
            </w:pPr>
            <w:ins w:id="1167" w:author="WG 5C-1" w:date="2022-11-15T21:23:00Z">
              <w:r w:rsidRPr="00196A9A">
                <w:rPr>
                  <w:rFonts w:eastAsia="Calibri"/>
                  <w:lang w:eastAsia="zh-CN"/>
                </w:rPr>
                <w:t>AM/FM</w:t>
              </w:r>
            </w:ins>
          </w:p>
        </w:tc>
        <w:tc>
          <w:tcPr>
            <w:tcW w:w="1668" w:type="dxa"/>
            <w:tcBorders>
              <w:top w:val="single" w:sz="4" w:space="0" w:color="auto"/>
              <w:left w:val="single" w:sz="4" w:space="0" w:color="auto"/>
              <w:bottom w:val="single" w:sz="4" w:space="0" w:color="auto"/>
              <w:right w:val="single" w:sz="4" w:space="0" w:color="auto"/>
            </w:tcBorders>
            <w:hideMark/>
            <w:tcPrChange w:id="1168"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68734A6D" w14:textId="77777777" w:rsidR="00B12B41" w:rsidRPr="00196A9A" w:rsidRDefault="00B12B41" w:rsidP="00883648">
            <w:pPr>
              <w:pStyle w:val="Tabletext"/>
              <w:jc w:val="center"/>
              <w:rPr>
                <w:ins w:id="1169" w:author="WG 5C-1" w:date="2022-11-15T21:23:00Z"/>
                <w:rFonts w:eastAsia="Calibri"/>
                <w:lang w:eastAsia="zh-CN"/>
              </w:rPr>
            </w:pPr>
            <w:ins w:id="1170" w:author="WG 5C-1" w:date="2022-11-15T21:23:00Z">
              <w:r w:rsidRPr="00196A9A">
                <w:rPr>
                  <w:rFonts w:eastAsia="Calibri"/>
                  <w:lang w:eastAsia="zh-CN"/>
                </w:rPr>
                <w:t>FM</w:t>
              </w:r>
            </w:ins>
          </w:p>
        </w:tc>
        <w:tc>
          <w:tcPr>
            <w:tcW w:w="1416" w:type="dxa"/>
            <w:tcBorders>
              <w:top w:val="single" w:sz="4" w:space="0" w:color="auto"/>
              <w:left w:val="single" w:sz="4" w:space="0" w:color="auto"/>
              <w:bottom w:val="single" w:sz="4" w:space="0" w:color="auto"/>
              <w:right w:val="single" w:sz="4" w:space="0" w:color="auto"/>
            </w:tcBorders>
            <w:hideMark/>
            <w:tcPrChange w:id="1171"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29FB3255" w14:textId="77777777" w:rsidR="00B12B41" w:rsidRPr="00196A9A" w:rsidRDefault="00B12B41" w:rsidP="00883648">
            <w:pPr>
              <w:pStyle w:val="Tabletext"/>
              <w:jc w:val="center"/>
              <w:rPr>
                <w:ins w:id="1172" w:author="WG 5C-1" w:date="2022-11-15T21:23:00Z"/>
                <w:rFonts w:eastAsia="Calibri"/>
                <w:lang w:eastAsia="zh-CN"/>
              </w:rPr>
            </w:pPr>
            <w:ins w:id="1173" w:author="WG 5C-1" w:date="2022-11-15T21:23:00Z">
              <w:r w:rsidRPr="00196A9A">
                <w:rPr>
                  <w:rFonts w:eastAsia="Calibri"/>
                  <w:lang w:eastAsia="zh-CN"/>
                </w:rPr>
                <w:t>FM</w:t>
              </w:r>
            </w:ins>
          </w:p>
        </w:tc>
      </w:tr>
      <w:tr w:rsidR="00B12B41" w:rsidRPr="00196A9A" w14:paraId="2918050A" w14:textId="77777777" w:rsidTr="00C00D75">
        <w:trPr>
          <w:cantSplit/>
          <w:jc w:val="center"/>
          <w:ins w:id="1174" w:author="WG 5C-1" w:date="2022-11-15T21:23:00Z"/>
          <w:trPrChange w:id="1175"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76"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752483CF" w14:textId="77777777" w:rsidR="00B12B41" w:rsidRPr="00196A9A" w:rsidRDefault="00B12B41" w:rsidP="00883648">
            <w:pPr>
              <w:pStyle w:val="Tabletext"/>
              <w:rPr>
                <w:ins w:id="1177" w:author="WG 5C-1" w:date="2022-11-15T21:23:00Z"/>
                <w:rFonts w:eastAsia="Calibri"/>
                <w:lang w:eastAsia="zh-CN"/>
              </w:rPr>
            </w:pPr>
            <w:ins w:id="1178" w:author="WG 5C-1" w:date="2022-11-15T21:23:00Z">
              <w:r w:rsidRPr="00196A9A">
                <w:rPr>
                  <w:rFonts w:eastAsia="Calibri"/>
                  <w:lang w:eastAsia="zh-CN"/>
                </w:rPr>
                <w:t>Typical Minimum Path Length (km)</w:t>
              </w:r>
            </w:ins>
          </w:p>
        </w:tc>
        <w:tc>
          <w:tcPr>
            <w:tcW w:w="1613" w:type="dxa"/>
            <w:tcBorders>
              <w:top w:val="single" w:sz="4" w:space="0" w:color="auto"/>
              <w:left w:val="single" w:sz="4" w:space="0" w:color="auto"/>
              <w:bottom w:val="single" w:sz="4" w:space="0" w:color="auto"/>
              <w:right w:val="single" w:sz="4" w:space="0" w:color="auto"/>
            </w:tcBorders>
            <w:hideMark/>
            <w:tcPrChange w:id="1179"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4E19BCE" w14:textId="77777777" w:rsidR="00B12B41" w:rsidRPr="00196A9A" w:rsidRDefault="00B12B41" w:rsidP="00883648">
            <w:pPr>
              <w:pStyle w:val="Tabletext"/>
              <w:jc w:val="center"/>
              <w:rPr>
                <w:ins w:id="1180" w:author="WG 5C-1" w:date="2022-11-15T21:23:00Z"/>
                <w:rFonts w:eastAsia="Calibri"/>
                <w:lang w:eastAsia="zh-CN"/>
              </w:rPr>
            </w:pPr>
            <w:ins w:id="1181" w:author="WG 5C-1" w:date="2022-11-15T21:23:00Z">
              <w:r w:rsidRPr="00196A9A">
                <w:rPr>
                  <w:rFonts w:eastAsia="Calibri"/>
                  <w:lang w:eastAsia="zh-CN"/>
                </w:rPr>
                <w:t>161</w:t>
              </w:r>
            </w:ins>
          </w:p>
        </w:tc>
        <w:tc>
          <w:tcPr>
            <w:tcW w:w="1729" w:type="dxa"/>
            <w:tcBorders>
              <w:top w:val="single" w:sz="4" w:space="0" w:color="auto"/>
              <w:left w:val="single" w:sz="4" w:space="0" w:color="auto"/>
              <w:bottom w:val="single" w:sz="4" w:space="0" w:color="auto"/>
              <w:right w:val="single" w:sz="4" w:space="0" w:color="auto"/>
            </w:tcBorders>
            <w:hideMark/>
            <w:tcPrChange w:id="1182"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2E22EE33" w14:textId="77777777" w:rsidR="00B12B41" w:rsidRPr="00196A9A" w:rsidRDefault="00B12B41" w:rsidP="00883648">
            <w:pPr>
              <w:pStyle w:val="Tabletext"/>
              <w:jc w:val="center"/>
              <w:rPr>
                <w:ins w:id="1183" w:author="WG 5C-1" w:date="2022-11-15T21:23:00Z"/>
                <w:rFonts w:eastAsia="Calibri"/>
                <w:lang w:eastAsia="zh-CN"/>
              </w:rPr>
            </w:pPr>
            <w:ins w:id="1184" w:author="WG 5C-1" w:date="2022-11-15T21:23:00Z">
              <w:r w:rsidRPr="00196A9A">
                <w:rPr>
                  <w:rFonts w:eastAsia="Calibri"/>
                  <w:lang w:eastAsia="zh-CN"/>
                </w:rPr>
                <w:t>48.2</w:t>
              </w:r>
            </w:ins>
          </w:p>
        </w:tc>
        <w:tc>
          <w:tcPr>
            <w:tcW w:w="1668" w:type="dxa"/>
            <w:tcBorders>
              <w:top w:val="single" w:sz="4" w:space="0" w:color="auto"/>
              <w:left w:val="single" w:sz="4" w:space="0" w:color="auto"/>
              <w:bottom w:val="single" w:sz="4" w:space="0" w:color="auto"/>
              <w:right w:val="single" w:sz="4" w:space="0" w:color="auto"/>
            </w:tcBorders>
            <w:hideMark/>
            <w:tcPrChange w:id="1185"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0D18F57E" w14:textId="77777777" w:rsidR="00B12B41" w:rsidRPr="00196A9A" w:rsidRDefault="00B12B41" w:rsidP="00883648">
            <w:pPr>
              <w:pStyle w:val="Tabletext"/>
              <w:jc w:val="center"/>
              <w:rPr>
                <w:ins w:id="1186" w:author="WG 5C-1" w:date="2022-11-15T21:23:00Z"/>
                <w:rFonts w:eastAsia="Calibri"/>
                <w:lang w:eastAsia="zh-CN"/>
              </w:rPr>
            </w:pPr>
            <w:ins w:id="1187" w:author="WG 5C-1" w:date="2022-11-15T21:23:00Z">
              <w:r w:rsidRPr="00196A9A">
                <w:rPr>
                  <w:rFonts w:eastAsia="Calibri"/>
                  <w:lang w:eastAsia="zh-CN"/>
                </w:rPr>
                <w:t>38.6</w:t>
              </w:r>
            </w:ins>
          </w:p>
        </w:tc>
        <w:tc>
          <w:tcPr>
            <w:tcW w:w="1416" w:type="dxa"/>
            <w:tcBorders>
              <w:top w:val="single" w:sz="4" w:space="0" w:color="auto"/>
              <w:left w:val="single" w:sz="4" w:space="0" w:color="auto"/>
              <w:bottom w:val="single" w:sz="4" w:space="0" w:color="auto"/>
              <w:right w:val="single" w:sz="4" w:space="0" w:color="auto"/>
            </w:tcBorders>
            <w:hideMark/>
            <w:tcPrChange w:id="1188"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118EA9E2" w14:textId="77777777" w:rsidR="00B12B41" w:rsidRPr="00196A9A" w:rsidRDefault="00B12B41" w:rsidP="00883648">
            <w:pPr>
              <w:pStyle w:val="Tabletext"/>
              <w:jc w:val="center"/>
              <w:rPr>
                <w:ins w:id="1189" w:author="WG 5C-1" w:date="2022-11-15T21:23:00Z"/>
                <w:rFonts w:eastAsia="Calibri"/>
                <w:lang w:eastAsia="zh-CN"/>
              </w:rPr>
            </w:pPr>
            <w:ins w:id="1190" w:author="WG 5C-1" w:date="2022-11-15T21:23:00Z">
              <w:r w:rsidRPr="00196A9A">
                <w:rPr>
                  <w:rFonts w:eastAsia="Calibri"/>
                  <w:lang w:eastAsia="zh-CN"/>
                </w:rPr>
                <w:t>19</w:t>
              </w:r>
            </w:ins>
          </w:p>
        </w:tc>
      </w:tr>
    </w:tbl>
    <w:p w14:paraId="1986247B" w14:textId="77777777" w:rsidR="00B12B41" w:rsidRPr="005E29B7" w:rsidRDefault="00B12B41" w:rsidP="00B12B41">
      <w:pPr>
        <w:pStyle w:val="TableNo"/>
        <w:rPr>
          <w:ins w:id="1191" w:author="DG 5C-1" w:date="2023-05-09T22:34:00Z"/>
        </w:rPr>
      </w:pPr>
      <w:ins w:id="1192" w:author="DG 5C-1" w:date="2023-05-09T22:34:00Z">
        <w:r w:rsidRPr="005E29B7">
          <w:t>TABLE 2</w:t>
        </w:r>
        <w:r w:rsidRPr="005E29B7">
          <w:rPr>
            <w:i/>
            <w:iCs/>
            <w:caps w:val="0"/>
          </w:rPr>
          <w:t>bis</w:t>
        </w:r>
      </w:ins>
    </w:p>
    <w:p w14:paraId="4A323FFA" w14:textId="77777777" w:rsidR="00B12B41" w:rsidRPr="005E29B7" w:rsidRDefault="00B12B41" w:rsidP="00B12B41">
      <w:pPr>
        <w:pStyle w:val="Tabletitle"/>
        <w:rPr>
          <w:ins w:id="1193" w:author="DG 5C-1" w:date="2023-05-09T22:34:00Z"/>
          <w:lang w:val="en-US"/>
        </w:rPr>
      </w:pPr>
      <w:ins w:id="1194" w:author="DG 5C-1" w:date="2023-05-09T22:34:00Z">
        <w:r w:rsidRPr="005E29B7">
          <w:t xml:space="preserve">Typical RF characteristics of AGILE-HF systems (transmitter for </w:t>
        </w:r>
        <w:r w:rsidRPr="005E29B7">
          <w:rPr>
            <w:lang w:val="en-US"/>
          </w:rPr>
          <w:t>non-contiguous multichannel systems)</w:t>
        </w:r>
      </w:ins>
    </w:p>
    <w:p w14:paraId="4CDC87BE" w14:textId="77777777" w:rsidR="00B12B41" w:rsidRDefault="00B12B41" w:rsidP="00B12B41">
      <w:pPr>
        <w:rPr>
          <w:ins w:id="1195" w:author="DG 5C-1" w:date="2023-05-09T22:34:00Z"/>
        </w:rPr>
      </w:pPr>
      <w:ins w:id="1196" w:author="DG 5C-1" w:date="2023-05-09T22:34:00Z">
        <w:r w:rsidRPr="005E29B7">
          <w:rPr>
            <w:lang w:val="en-US"/>
          </w:rPr>
          <w:t>To be completed.</w:t>
        </w:r>
      </w:ins>
    </w:p>
    <w:p w14:paraId="43505CF7" w14:textId="77777777" w:rsidR="00B12B41" w:rsidRPr="00196A9A" w:rsidRDefault="00B12B41" w:rsidP="00B12B41">
      <w:pPr>
        <w:pStyle w:val="TableNo"/>
        <w:rPr>
          <w:ins w:id="1197" w:author="WG 5C-1" w:date="2022-11-15T21:23:00Z"/>
        </w:rPr>
      </w:pPr>
      <w:ins w:id="1198" w:author="WG 5C-1" w:date="2022-11-15T21:23:00Z">
        <w:r w:rsidRPr="00196A9A">
          <w:lastRenderedPageBreak/>
          <w:t>TABLE 3</w:t>
        </w:r>
      </w:ins>
    </w:p>
    <w:p w14:paraId="7D0B3A81" w14:textId="77777777" w:rsidR="00B12B41" w:rsidRPr="00196A9A" w:rsidRDefault="00B12B41" w:rsidP="00B12B41">
      <w:pPr>
        <w:pStyle w:val="Tabletitle"/>
        <w:rPr>
          <w:ins w:id="1199" w:author="WG 5C-1" w:date="2022-11-15T21:23:00Z"/>
        </w:rPr>
      </w:pPr>
      <w:ins w:id="1200" w:author="WG 5C-1" w:date="2022-11-15T21:23:00Z">
        <w:r w:rsidRPr="00196A9A">
          <w:t>Typical RF characteristic of AGILE-HF (receiver</w:t>
        </w:r>
      </w:ins>
      <w:ins w:id="1201" w:author="DG 5C-1" w:date="2023-05-09T22:34:00Z">
        <w:r>
          <w:t xml:space="preserve"> </w:t>
        </w:r>
        <w:r w:rsidRPr="005E29B7">
          <w:t>of ISB and Contiguous channels Systems</w:t>
        </w:r>
      </w:ins>
      <w:ins w:id="1202" w:author="WG 5C-1" w:date="2022-11-15T21:23:00Z">
        <w:r w:rsidRPr="005E29B7">
          <w:t>)</w:t>
        </w:r>
        <w:r w:rsidRPr="005E29B7">
          <w:rPr>
            <w:rStyle w:val="FootnoteReference"/>
          </w:rPr>
          <w:footnoteReference w:id="11"/>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205" w:author="Limousin, Catherine" w:date="2023-05-25T11:03: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351"/>
        <w:gridCol w:w="1444"/>
        <w:gridCol w:w="1445"/>
        <w:gridCol w:w="1692"/>
        <w:gridCol w:w="1697"/>
        <w:gridCol w:w="10"/>
        <w:tblGridChange w:id="1206">
          <w:tblGrid>
            <w:gridCol w:w="3455"/>
            <w:gridCol w:w="1488"/>
            <w:gridCol w:w="1488"/>
            <w:gridCol w:w="1742"/>
            <w:gridCol w:w="1747"/>
            <w:gridCol w:w="10"/>
          </w:tblGrid>
        </w:tblGridChange>
      </w:tblGrid>
      <w:tr w:rsidR="00B12B41" w:rsidRPr="00196A9A" w14:paraId="03A15BC9" w14:textId="77777777" w:rsidTr="00C00D75">
        <w:trPr>
          <w:gridAfter w:val="1"/>
          <w:wAfter w:w="10" w:type="dxa"/>
          <w:trHeight w:val="315"/>
          <w:jc w:val="center"/>
          <w:ins w:id="1207" w:author="WG 5C-1" w:date="2022-11-15T21:23:00Z"/>
          <w:trPrChange w:id="1208" w:author="Limousin, Catherine" w:date="2023-05-25T11:03:00Z">
            <w:trPr>
              <w:gridAfter w:val="1"/>
              <w:wAfter w:w="10" w:type="dxa"/>
              <w:trHeight w:val="315"/>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09"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32D071B5" w14:textId="77777777" w:rsidR="00B12B41" w:rsidRPr="00196A9A" w:rsidRDefault="00B12B41" w:rsidP="00883648">
            <w:pPr>
              <w:pStyle w:val="Tablehead"/>
              <w:rPr>
                <w:ins w:id="1210" w:author="WG 5C-1" w:date="2022-11-15T21:23:00Z"/>
                <w:rFonts w:eastAsia="Calibri"/>
                <w:lang w:eastAsia="zh-CN"/>
              </w:rPr>
            </w:pPr>
            <w:ins w:id="1211" w:author="WG 5C-1" w:date="2022-11-15T21:23:00Z">
              <w:r w:rsidRPr="00196A9A">
                <w:rPr>
                  <w:lang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Change w:id="1212"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1A6F690" w14:textId="77777777" w:rsidR="00B12B41" w:rsidRPr="00196A9A" w:rsidRDefault="00B12B41" w:rsidP="00883648">
            <w:pPr>
              <w:pStyle w:val="Tablehead"/>
              <w:rPr>
                <w:ins w:id="1213" w:author="WG 5C-1" w:date="2022-11-15T21:23:00Z"/>
                <w:rFonts w:eastAsia="Calibri"/>
                <w:lang w:eastAsia="zh-CN"/>
              </w:rPr>
            </w:pPr>
            <w:ins w:id="1214" w:author="WG 5C-1" w:date="2022-11-15T21:23:00Z">
              <w:r w:rsidRPr="00196A9A">
                <w:rPr>
                  <w:rFonts w:eastAsia="Calibri"/>
                  <w:lang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Change w:id="1215"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7D4DA290" w14:textId="77777777" w:rsidR="00B12B41" w:rsidRPr="00196A9A" w:rsidRDefault="00B12B41" w:rsidP="00883648">
            <w:pPr>
              <w:pStyle w:val="Tablehead"/>
              <w:rPr>
                <w:ins w:id="1216" w:author="WG 5C-1" w:date="2022-11-15T21:23:00Z"/>
                <w:rFonts w:eastAsia="Calibri"/>
                <w:lang w:eastAsia="zh-CN"/>
              </w:rPr>
            </w:pPr>
            <w:ins w:id="1217" w:author="WG 5C-1" w:date="2022-11-15T21:23:00Z">
              <w:r w:rsidRPr="00196A9A">
                <w:rPr>
                  <w:rFonts w:eastAsia="Calibri"/>
                  <w:lang w:eastAsia="zh-CN"/>
                </w:rPr>
                <w:t>NIVS / Groundwave</w:t>
              </w:r>
            </w:ins>
          </w:p>
        </w:tc>
        <w:tc>
          <w:tcPr>
            <w:tcW w:w="1743" w:type="dxa"/>
            <w:tcBorders>
              <w:top w:val="single" w:sz="4" w:space="0" w:color="auto"/>
              <w:left w:val="single" w:sz="4" w:space="0" w:color="auto"/>
              <w:bottom w:val="single" w:sz="4" w:space="0" w:color="auto"/>
              <w:right w:val="single" w:sz="4" w:space="0" w:color="auto"/>
            </w:tcBorders>
            <w:hideMark/>
            <w:tcPrChange w:id="1218"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6626D9E" w14:textId="77777777" w:rsidR="00B12B41" w:rsidRPr="00196A9A" w:rsidRDefault="00B12B41" w:rsidP="00883648">
            <w:pPr>
              <w:pStyle w:val="Tablehead"/>
              <w:rPr>
                <w:ins w:id="1219" w:author="WG 5C-1" w:date="2022-11-15T21:23:00Z"/>
                <w:rFonts w:eastAsia="Calibri"/>
                <w:lang w:eastAsia="zh-CN"/>
              </w:rPr>
            </w:pPr>
            <w:ins w:id="1220" w:author="WG 5C-1" w:date="2022-11-15T21:23:00Z">
              <w:r w:rsidRPr="00196A9A">
                <w:rPr>
                  <w:rFonts w:eastAsia="Calibri"/>
                  <w:lang w:eastAsia="zh-CN"/>
                </w:rPr>
                <w:t>Skywave / NVIS / Groundwave</w:t>
              </w:r>
            </w:ins>
          </w:p>
        </w:tc>
        <w:tc>
          <w:tcPr>
            <w:tcW w:w="1748" w:type="dxa"/>
            <w:tcBorders>
              <w:top w:val="single" w:sz="4" w:space="0" w:color="auto"/>
              <w:left w:val="single" w:sz="4" w:space="0" w:color="auto"/>
              <w:bottom w:val="single" w:sz="4" w:space="0" w:color="auto"/>
              <w:right w:val="single" w:sz="4" w:space="0" w:color="auto"/>
            </w:tcBorders>
            <w:hideMark/>
            <w:tcPrChange w:id="1221" w:author="Limousin, Catherine" w:date="2023-05-25T11:03:00Z">
              <w:tcPr>
                <w:tcW w:w="1748" w:type="dxa"/>
                <w:tcBorders>
                  <w:top w:val="single" w:sz="4" w:space="0" w:color="auto"/>
                  <w:left w:val="single" w:sz="4" w:space="0" w:color="auto"/>
                  <w:bottom w:val="single" w:sz="4" w:space="0" w:color="auto"/>
                  <w:right w:val="single" w:sz="4" w:space="0" w:color="auto"/>
                </w:tcBorders>
                <w:hideMark/>
              </w:tcPr>
            </w:tcPrChange>
          </w:tcPr>
          <w:p w14:paraId="29141CCB" w14:textId="77777777" w:rsidR="00B12B41" w:rsidRPr="00196A9A" w:rsidRDefault="00B12B41" w:rsidP="00883648">
            <w:pPr>
              <w:pStyle w:val="Tablehead"/>
              <w:rPr>
                <w:ins w:id="1222" w:author="WG 5C-1" w:date="2022-11-15T21:23:00Z"/>
                <w:rFonts w:eastAsia="Calibri"/>
                <w:lang w:eastAsia="zh-CN"/>
              </w:rPr>
            </w:pPr>
            <w:ins w:id="1223" w:author="WG 5C-1" w:date="2022-11-15T21:23:00Z">
              <w:r w:rsidRPr="00196A9A">
                <w:rPr>
                  <w:rFonts w:eastAsia="Calibri"/>
                  <w:lang w:eastAsia="zh-CN"/>
                </w:rPr>
                <w:t>Skywave</w:t>
              </w:r>
            </w:ins>
          </w:p>
        </w:tc>
      </w:tr>
      <w:tr w:rsidR="00B12B41" w:rsidRPr="00196A9A" w14:paraId="553892F2" w14:textId="77777777" w:rsidTr="00C00D75">
        <w:trPr>
          <w:gridAfter w:val="1"/>
          <w:wAfter w:w="10" w:type="dxa"/>
          <w:trHeight w:val="20"/>
          <w:jc w:val="center"/>
          <w:ins w:id="1224" w:author="WG 5C-1" w:date="2022-11-15T21:23:00Z"/>
          <w:trPrChange w:id="1225"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26"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604ADECC" w14:textId="77777777" w:rsidR="00B12B41" w:rsidRPr="00196A9A" w:rsidRDefault="00B12B41" w:rsidP="00883648">
            <w:pPr>
              <w:pStyle w:val="Tabletext"/>
              <w:rPr>
                <w:ins w:id="1227" w:author="WG 5C-1" w:date="2022-11-15T21:23:00Z"/>
                <w:rFonts w:eastAsia="Calibri"/>
                <w:lang w:eastAsia="zh-CN"/>
              </w:rPr>
            </w:pPr>
            <w:ins w:id="1228" w:author="WG 5C-1" w:date="2022-11-15T21:23:00Z">
              <w:r w:rsidRPr="00196A9A">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Change w:id="122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3521B77" w14:textId="77777777" w:rsidR="00B12B41" w:rsidRPr="00196A9A" w:rsidRDefault="00B12B41" w:rsidP="00883648">
            <w:pPr>
              <w:pStyle w:val="Tabletext"/>
              <w:jc w:val="center"/>
              <w:rPr>
                <w:ins w:id="1230" w:author="WG 5C-1" w:date="2022-11-15T21:23:00Z"/>
                <w:rFonts w:eastAsia="Calibri"/>
                <w:lang w:eastAsia="zh-CN"/>
              </w:rPr>
            </w:pPr>
            <w:ins w:id="1231" w:author="WG 5C-1" w:date="2022-11-15T21:23:00Z">
              <w:r w:rsidRPr="00196A9A">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Change w:id="1232"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FF47886" w14:textId="77777777" w:rsidR="00B12B41" w:rsidRPr="00196A9A" w:rsidRDefault="00B12B41" w:rsidP="00883648">
            <w:pPr>
              <w:pStyle w:val="Tabletext"/>
              <w:jc w:val="center"/>
              <w:rPr>
                <w:ins w:id="1233" w:author="WG 5C-1" w:date="2022-11-15T21:23:00Z"/>
                <w:rFonts w:eastAsia="Calibri"/>
                <w:lang w:eastAsia="zh-CN"/>
              </w:rPr>
            </w:pPr>
            <w:ins w:id="1234" w:author="WG 5C-1" w:date="2022-11-15T21:23:00Z">
              <w:r w:rsidRPr="00196A9A">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Change w:id="1235"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0C093C9" w14:textId="77777777" w:rsidR="00B12B41" w:rsidRPr="00196A9A" w:rsidRDefault="00B12B41" w:rsidP="00883648">
            <w:pPr>
              <w:pStyle w:val="Tabletext"/>
              <w:jc w:val="center"/>
              <w:rPr>
                <w:ins w:id="1236" w:author="WG 5C-1" w:date="2022-11-15T21:23:00Z"/>
                <w:rFonts w:eastAsia="Calibri"/>
                <w:lang w:eastAsia="zh-CN"/>
              </w:rPr>
            </w:pPr>
            <w:ins w:id="1237" w:author="WG 5C-1" w:date="2022-11-15T21:23:00Z">
              <w:r w:rsidRPr="00196A9A">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Change w:id="1238" w:author="Limousin, Catherine" w:date="2023-05-25T11:03:00Z">
              <w:tcPr>
                <w:tcW w:w="1748" w:type="dxa"/>
                <w:tcBorders>
                  <w:top w:val="single" w:sz="4" w:space="0" w:color="auto"/>
                  <w:left w:val="single" w:sz="4" w:space="0" w:color="auto"/>
                  <w:bottom w:val="single" w:sz="4" w:space="0" w:color="auto"/>
                  <w:right w:val="single" w:sz="4" w:space="0" w:color="auto"/>
                </w:tcBorders>
                <w:hideMark/>
              </w:tcPr>
            </w:tcPrChange>
          </w:tcPr>
          <w:p w14:paraId="46F23719" w14:textId="77777777" w:rsidR="00B12B41" w:rsidRPr="00196A9A" w:rsidRDefault="00B12B41" w:rsidP="00883648">
            <w:pPr>
              <w:pStyle w:val="Tabletext"/>
              <w:jc w:val="center"/>
              <w:rPr>
                <w:ins w:id="1239" w:author="WG 5C-1" w:date="2022-11-15T21:23:00Z"/>
                <w:rFonts w:eastAsia="Calibri"/>
                <w:lang w:eastAsia="zh-CN"/>
              </w:rPr>
            </w:pPr>
            <w:ins w:id="1240" w:author="WG 5C-1" w:date="2022-11-15T21:23:00Z">
              <w:r w:rsidRPr="00196A9A">
                <w:rPr>
                  <w:rFonts w:eastAsia="Calibri"/>
                  <w:lang w:eastAsia="zh-CN"/>
                </w:rPr>
                <w:t>3.0-30</w:t>
              </w:r>
            </w:ins>
          </w:p>
        </w:tc>
      </w:tr>
      <w:tr w:rsidR="00B12B41" w:rsidRPr="00196A9A" w14:paraId="20177849" w14:textId="77777777" w:rsidTr="00C00D75">
        <w:trPr>
          <w:gridAfter w:val="1"/>
          <w:wAfter w:w="10" w:type="dxa"/>
          <w:trHeight w:val="20"/>
          <w:jc w:val="center"/>
          <w:ins w:id="1241" w:author="WG 5C-1" w:date="2022-11-15T21:23:00Z"/>
          <w:trPrChange w:id="1242"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43"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66A3816" w14:textId="77777777" w:rsidR="00B12B41" w:rsidRPr="00196A9A" w:rsidRDefault="00B12B41" w:rsidP="00883648">
            <w:pPr>
              <w:pStyle w:val="Tabletext"/>
              <w:rPr>
                <w:ins w:id="1244" w:author="WG 5C-1" w:date="2022-11-15T21:23:00Z"/>
                <w:rFonts w:eastAsia="Calibri"/>
                <w:lang w:eastAsia="zh-CN"/>
              </w:rPr>
            </w:pPr>
            <w:ins w:id="1245" w:author="WG 5C-1" w:date="2022-11-15T21:23:00Z">
              <w:r w:rsidRPr="00196A9A">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Change w:id="124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3F68C97" w14:textId="77777777" w:rsidR="00B12B41" w:rsidRPr="00196A9A" w:rsidRDefault="00B12B41" w:rsidP="00883648">
            <w:pPr>
              <w:pStyle w:val="Tabletext"/>
              <w:jc w:val="center"/>
              <w:rPr>
                <w:ins w:id="1247" w:author="WG 5C-1" w:date="2022-11-15T21:23:00Z"/>
                <w:rFonts w:eastAsia="Calibri"/>
                <w:lang w:eastAsia="zh-CN"/>
              </w:rPr>
            </w:pPr>
            <w:ins w:id="1248" w:author="WG 5C-1" w:date="2022-11-15T21:23:00Z">
              <w:r w:rsidRPr="00196A9A">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Change w:id="124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47C6C94" w14:textId="77777777" w:rsidR="00B12B41" w:rsidRPr="00196A9A" w:rsidRDefault="00B12B41" w:rsidP="00883648">
            <w:pPr>
              <w:pStyle w:val="Tabletext"/>
              <w:jc w:val="center"/>
              <w:rPr>
                <w:ins w:id="1250" w:author="WG 5C-1" w:date="2022-11-15T21:23:00Z"/>
                <w:rFonts w:eastAsia="Calibri"/>
                <w:lang w:eastAsia="zh-CN"/>
              </w:rPr>
            </w:pPr>
            <w:ins w:id="1251"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252"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345E1693" w14:textId="77777777" w:rsidR="00B12B41" w:rsidRPr="00196A9A" w:rsidRDefault="00B12B41" w:rsidP="00883648">
            <w:pPr>
              <w:pStyle w:val="Tabletext"/>
              <w:jc w:val="center"/>
              <w:rPr>
                <w:ins w:id="1253" w:author="WG 5C-1" w:date="2022-11-15T21:23:00Z"/>
                <w:rFonts w:eastAsia="Calibri"/>
                <w:lang w:eastAsia="zh-CN"/>
              </w:rPr>
            </w:pPr>
            <w:ins w:id="1254" w:author="WG 5C-1" w:date="2022-11-15T21:23:00Z">
              <w:r w:rsidRPr="00196A9A">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Change w:id="1255" w:author="Limousin, Catherine" w:date="2023-05-25T11:03:00Z">
              <w:tcPr>
                <w:tcW w:w="1748" w:type="dxa"/>
                <w:tcBorders>
                  <w:top w:val="single" w:sz="4" w:space="0" w:color="auto"/>
                  <w:left w:val="single" w:sz="4" w:space="0" w:color="auto"/>
                  <w:bottom w:val="single" w:sz="4" w:space="0" w:color="auto"/>
                  <w:right w:val="single" w:sz="4" w:space="0" w:color="auto"/>
                </w:tcBorders>
                <w:hideMark/>
              </w:tcPr>
            </w:tcPrChange>
          </w:tcPr>
          <w:p w14:paraId="1894D0B5" w14:textId="77777777" w:rsidR="00B12B41" w:rsidRPr="00196A9A" w:rsidRDefault="00B12B41" w:rsidP="00883648">
            <w:pPr>
              <w:pStyle w:val="Tabletext"/>
              <w:jc w:val="center"/>
              <w:rPr>
                <w:ins w:id="1256" w:author="WG 5C-1" w:date="2022-11-15T21:23:00Z"/>
                <w:rFonts w:eastAsia="Calibri"/>
                <w:lang w:eastAsia="zh-CN"/>
              </w:rPr>
            </w:pPr>
            <w:ins w:id="1257" w:author="WG 5C-1" w:date="2022-11-15T21:23:00Z">
              <w:r w:rsidRPr="00196A9A">
                <w:rPr>
                  <w:rFonts w:eastAsia="Calibri"/>
                  <w:lang w:eastAsia="zh-CN"/>
                </w:rPr>
                <w:t>48</w:t>
              </w:r>
            </w:ins>
          </w:p>
        </w:tc>
      </w:tr>
      <w:tr w:rsidR="00B12B41" w:rsidRPr="00196A9A" w14:paraId="7A299468" w14:textId="77777777" w:rsidTr="00C00D75">
        <w:trPr>
          <w:trHeight w:val="20"/>
          <w:jc w:val="center"/>
          <w:ins w:id="1258" w:author="WG 5C-1" w:date="2022-11-15T21:23:00Z"/>
          <w:trPrChange w:id="1259"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260" w:author="Limousin, Catherine" w:date="2023-05-25T11:03:00Z">
              <w:tcPr>
                <w:tcW w:w="345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F6E5BC4" w14:textId="77777777" w:rsidR="00B12B41" w:rsidRPr="00196A9A" w:rsidRDefault="00B12B41" w:rsidP="00883648">
            <w:pPr>
              <w:pStyle w:val="Tabletext"/>
              <w:rPr>
                <w:ins w:id="1261" w:author="WG 5C-1" w:date="2022-11-15T21:23:00Z"/>
                <w:rFonts w:eastAsia="Calibri"/>
                <w:lang w:eastAsia="zh-CN"/>
              </w:rPr>
            </w:pPr>
            <w:ins w:id="1262" w:author="WG 5C-1" w:date="2022-11-15T21:23:00Z">
              <w:r w:rsidRPr="00196A9A">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263"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7C3407A" w14:textId="77777777" w:rsidR="00B12B41" w:rsidRPr="00196A9A" w:rsidRDefault="00B12B41" w:rsidP="00883648">
            <w:pPr>
              <w:pStyle w:val="Tabletext"/>
              <w:jc w:val="center"/>
              <w:rPr>
                <w:ins w:id="1264"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265"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688D4CBA" w14:textId="77777777" w:rsidR="00B12B41" w:rsidRPr="00196A9A" w:rsidRDefault="00B12B41" w:rsidP="00883648">
            <w:pPr>
              <w:pStyle w:val="Tabletext"/>
              <w:jc w:val="center"/>
              <w:rPr>
                <w:ins w:id="1266"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267" w:author="Limousin, Catherine" w:date="2023-05-25T11:03:00Z">
              <w:tcPr>
                <w:tcW w:w="1743"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FC5758F" w14:textId="77777777" w:rsidR="00B12B41" w:rsidRPr="00196A9A" w:rsidRDefault="00B12B41" w:rsidP="00883648">
            <w:pPr>
              <w:pStyle w:val="Tabletext"/>
              <w:jc w:val="center"/>
              <w:rPr>
                <w:ins w:id="1268"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Change w:id="126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253B9756" w14:textId="77777777" w:rsidR="00B12B41" w:rsidRPr="00196A9A" w:rsidRDefault="00B12B41" w:rsidP="00883648">
            <w:pPr>
              <w:pStyle w:val="Tabletext"/>
              <w:jc w:val="center"/>
              <w:rPr>
                <w:ins w:id="1270" w:author="WG 5C-1" w:date="2022-11-15T21:23:00Z"/>
                <w:rFonts w:ascii="CG Times" w:hAnsi="CG Times"/>
              </w:rPr>
            </w:pPr>
          </w:p>
        </w:tc>
      </w:tr>
      <w:tr w:rsidR="00B12B41" w:rsidRPr="00196A9A" w14:paraId="1C07E1F8" w14:textId="77777777" w:rsidTr="00C00D75">
        <w:trPr>
          <w:trHeight w:val="20"/>
          <w:jc w:val="center"/>
          <w:ins w:id="1271" w:author="WG 5C-1" w:date="2022-11-15T21:23:00Z"/>
          <w:trPrChange w:id="1272"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73"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282F55A4" w14:textId="77777777" w:rsidR="00B12B41" w:rsidRPr="00196A9A" w:rsidRDefault="00B12B41" w:rsidP="00883648">
            <w:pPr>
              <w:pStyle w:val="Tabletext"/>
              <w:rPr>
                <w:ins w:id="1274" w:author="WG 5C-1" w:date="2022-11-15T21:23:00Z"/>
                <w:rFonts w:eastAsia="Calibri"/>
                <w:lang w:eastAsia="zh-CN"/>
              </w:rPr>
            </w:pPr>
            <w:ins w:id="1275" w:author="WG 5C-1" w:date="2022-11-15T21:23:00Z">
              <w:r w:rsidRPr="00196A9A">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27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AF531CC" w14:textId="77777777" w:rsidR="00B12B41" w:rsidRPr="00196A9A" w:rsidRDefault="00B12B41" w:rsidP="00883648">
            <w:pPr>
              <w:pStyle w:val="Tabletext"/>
              <w:jc w:val="center"/>
              <w:rPr>
                <w:ins w:id="1277" w:author="WG 5C-1" w:date="2022-11-15T21:23:00Z"/>
                <w:rFonts w:eastAsia="Calibri"/>
                <w:lang w:eastAsia="zh-CN"/>
              </w:rPr>
            </w:pPr>
            <w:ins w:id="1278" w:author="WG 5C-1" w:date="2022-11-15T21:23:00Z">
              <w:r w:rsidRPr="00196A9A">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Change w:id="127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B8421F1" w14:textId="77777777" w:rsidR="00B12B41" w:rsidRPr="00196A9A" w:rsidRDefault="00B12B41" w:rsidP="00883648">
            <w:pPr>
              <w:pStyle w:val="Tabletext"/>
              <w:jc w:val="center"/>
              <w:rPr>
                <w:ins w:id="1280" w:author="WG 5C-1" w:date="2022-11-15T21:23:00Z"/>
                <w:rFonts w:eastAsia="Calibri"/>
                <w:lang w:eastAsia="zh-CN"/>
              </w:rPr>
            </w:pPr>
            <w:ins w:id="1281" w:author="WG 5C-1" w:date="2022-11-15T21:23:00Z">
              <w:r w:rsidRPr="00196A9A">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Change w:id="1282"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47171BA7" w14:textId="77777777" w:rsidR="00B12B41" w:rsidRPr="00196A9A" w:rsidRDefault="00B12B41" w:rsidP="00883648">
            <w:pPr>
              <w:pStyle w:val="Tabletext"/>
              <w:jc w:val="center"/>
              <w:rPr>
                <w:ins w:id="1283" w:author="WG 5C-1" w:date="2022-11-15T21:23:00Z"/>
                <w:rFonts w:eastAsia="Calibri"/>
                <w:lang w:eastAsia="zh-CN"/>
              </w:rPr>
            </w:pPr>
            <w:ins w:id="1284" w:author="WG 5C-1" w:date="2022-11-15T21:23:00Z">
              <w:r w:rsidRPr="00196A9A">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Change w:id="1285"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5C8CAE4F" w14:textId="77777777" w:rsidR="00B12B41" w:rsidRPr="00196A9A" w:rsidRDefault="00B12B41" w:rsidP="00883648">
            <w:pPr>
              <w:pStyle w:val="Tabletext"/>
              <w:jc w:val="center"/>
              <w:rPr>
                <w:ins w:id="1286" w:author="WG 5C-1" w:date="2022-11-15T21:23:00Z"/>
                <w:rFonts w:eastAsia="Calibri"/>
                <w:lang w:eastAsia="zh-CN"/>
              </w:rPr>
            </w:pPr>
            <w:ins w:id="1287" w:author="WG 5C-1" w:date="2022-11-15T21:23:00Z">
              <w:r w:rsidRPr="00196A9A">
                <w:rPr>
                  <w:rFonts w:eastAsia="Calibri"/>
                  <w:lang w:eastAsia="zh-CN"/>
                </w:rPr>
                <w:t>−113</w:t>
              </w:r>
            </w:ins>
          </w:p>
        </w:tc>
      </w:tr>
      <w:tr w:rsidR="00B12B41" w:rsidRPr="00196A9A" w14:paraId="3DA8E24D" w14:textId="77777777" w:rsidTr="00C00D75">
        <w:trPr>
          <w:trHeight w:val="20"/>
          <w:jc w:val="center"/>
          <w:ins w:id="1288" w:author="WG 5C-1" w:date="2022-11-15T21:23:00Z"/>
          <w:trPrChange w:id="1289"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90"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574B5B1" w14:textId="77777777" w:rsidR="00B12B41" w:rsidRPr="00196A9A" w:rsidRDefault="00B12B41" w:rsidP="00883648">
            <w:pPr>
              <w:pStyle w:val="Tabletext"/>
              <w:rPr>
                <w:ins w:id="1291" w:author="WG 5C-1" w:date="2022-11-15T21:23:00Z"/>
                <w:rFonts w:eastAsia="Calibri"/>
                <w:lang w:eastAsia="zh-CN"/>
              </w:rPr>
            </w:pPr>
            <w:ins w:id="1292" w:author="WG 5C-1" w:date="2022-11-15T21:23:00Z">
              <w:r w:rsidRPr="00196A9A">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29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196B35E6" w14:textId="77777777" w:rsidR="00B12B41" w:rsidRPr="00196A9A" w:rsidRDefault="00B12B41" w:rsidP="00883648">
            <w:pPr>
              <w:pStyle w:val="Tabletext"/>
              <w:jc w:val="center"/>
              <w:rPr>
                <w:ins w:id="1294" w:author="WG 5C-1" w:date="2022-11-15T21:23:00Z"/>
                <w:rFonts w:eastAsia="Calibri"/>
                <w:lang w:eastAsia="zh-CN"/>
              </w:rPr>
            </w:pPr>
            <w:ins w:id="1295" w:author="WG 5C-1" w:date="2022-11-15T21:23:00Z">
              <w:r w:rsidRPr="00196A9A">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Change w:id="129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0FF6FED" w14:textId="77777777" w:rsidR="00B12B41" w:rsidRPr="00196A9A" w:rsidRDefault="00B12B41" w:rsidP="00883648">
            <w:pPr>
              <w:pStyle w:val="Tabletext"/>
              <w:jc w:val="center"/>
              <w:rPr>
                <w:ins w:id="1297" w:author="WG 5C-1" w:date="2022-11-15T21:23:00Z"/>
                <w:rFonts w:eastAsia="Calibri"/>
                <w:lang w:eastAsia="zh-CN"/>
              </w:rPr>
            </w:pPr>
            <w:ins w:id="1298" w:author="WG 5C-1" w:date="2022-11-15T21:23:00Z">
              <w:r w:rsidRPr="00196A9A">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Change w:id="1299"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275B9DB" w14:textId="77777777" w:rsidR="00B12B41" w:rsidRPr="00196A9A" w:rsidRDefault="00B12B41" w:rsidP="00883648">
            <w:pPr>
              <w:pStyle w:val="Tabletext"/>
              <w:jc w:val="center"/>
              <w:rPr>
                <w:ins w:id="1300" w:author="WG 5C-1" w:date="2022-11-15T21:23:00Z"/>
                <w:rFonts w:eastAsia="Calibri"/>
                <w:lang w:eastAsia="zh-CN"/>
              </w:rPr>
            </w:pPr>
            <w:ins w:id="1301" w:author="WG 5C-1" w:date="2022-11-15T21:23:00Z">
              <w:r w:rsidRPr="00196A9A">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02"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1967C979" w14:textId="77777777" w:rsidR="00B12B41" w:rsidRPr="00196A9A" w:rsidRDefault="00B12B41" w:rsidP="00883648">
            <w:pPr>
              <w:pStyle w:val="Tabletext"/>
              <w:jc w:val="center"/>
              <w:rPr>
                <w:ins w:id="1303" w:author="WG 5C-1" w:date="2022-11-15T21:23:00Z"/>
                <w:rFonts w:eastAsia="Calibri"/>
                <w:lang w:eastAsia="zh-CN"/>
              </w:rPr>
            </w:pPr>
            <w:ins w:id="1304" w:author="WG 5C-1" w:date="2022-11-15T21:23:00Z">
              <w:r w:rsidRPr="00196A9A">
                <w:rPr>
                  <w:rFonts w:eastAsia="Calibri"/>
                  <w:lang w:eastAsia="zh-CN"/>
                </w:rPr>
                <w:t>−97</w:t>
              </w:r>
            </w:ins>
          </w:p>
        </w:tc>
      </w:tr>
      <w:tr w:rsidR="00B12B41" w:rsidRPr="00196A9A" w14:paraId="4DF85D4E" w14:textId="77777777" w:rsidTr="00C00D75">
        <w:trPr>
          <w:trHeight w:val="20"/>
          <w:jc w:val="center"/>
          <w:ins w:id="1305" w:author="WG 5C-1" w:date="2022-11-15T21:23:00Z"/>
          <w:trPrChange w:id="1306"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07"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12FE786B" w14:textId="77777777" w:rsidR="00B12B41" w:rsidRPr="00196A9A" w:rsidRDefault="00B12B41" w:rsidP="00883648">
            <w:pPr>
              <w:pStyle w:val="Tabletext"/>
              <w:rPr>
                <w:ins w:id="1308" w:author="WG 5C-1" w:date="2022-11-15T21:23:00Z"/>
                <w:rFonts w:eastAsia="Calibri"/>
                <w:lang w:eastAsia="zh-CN"/>
              </w:rPr>
            </w:pPr>
            <w:ins w:id="1309" w:author="WG 5C-1" w:date="2022-11-15T21:23:00Z">
              <w:r w:rsidRPr="00196A9A">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Change w:id="131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75E6F8C" w14:textId="77777777" w:rsidR="00B12B41" w:rsidRPr="00196A9A" w:rsidRDefault="00B12B41" w:rsidP="00883648">
            <w:pPr>
              <w:pStyle w:val="Tabletext"/>
              <w:jc w:val="center"/>
              <w:rPr>
                <w:ins w:id="1311" w:author="WG 5C-1" w:date="2022-11-15T21:23:00Z"/>
                <w:rFonts w:eastAsia="Calibri"/>
                <w:lang w:eastAsia="zh-CN"/>
              </w:rPr>
            </w:pPr>
            <w:ins w:id="1312" w:author="WG 5C-1" w:date="2022-11-15T21:23:00Z">
              <w:r w:rsidRPr="00196A9A">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Change w:id="131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CEA1D10" w14:textId="77777777" w:rsidR="00B12B41" w:rsidRPr="00196A9A" w:rsidRDefault="00B12B41" w:rsidP="00883648">
            <w:pPr>
              <w:pStyle w:val="Tabletext"/>
              <w:jc w:val="center"/>
              <w:rPr>
                <w:ins w:id="1314" w:author="WG 5C-1" w:date="2022-11-15T21:23:00Z"/>
                <w:rFonts w:eastAsia="Calibri"/>
                <w:lang w:eastAsia="zh-CN"/>
              </w:rPr>
            </w:pPr>
            <w:ins w:id="1315" w:author="WG 5C-1" w:date="2022-11-15T21:23:00Z">
              <w:r w:rsidRPr="00196A9A">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Change w:id="1316"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0C69A211" w14:textId="77777777" w:rsidR="00B12B41" w:rsidRPr="00196A9A" w:rsidRDefault="00B12B41" w:rsidP="00883648">
            <w:pPr>
              <w:pStyle w:val="Tabletext"/>
              <w:jc w:val="center"/>
              <w:rPr>
                <w:ins w:id="1317" w:author="WG 5C-1" w:date="2022-11-15T21:23:00Z"/>
                <w:rFonts w:eastAsia="Calibri"/>
                <w:lang w:eastAsia="zh-CN"/>
              </w:rPr>
            </w:pPr>
            <w:ins w:id="1318" w:author="WG 5C-1" w:date="2022-11-15T21:23:00Z">
              <w:r w:rsidRPr="00196A9A">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1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4B7B22F1" w14:textId="77777777" w:rsidR="00B12B41" w:rsidRPr="00196A9A" w:rsidRDefault="00B12B41" w:rsidP="00883648">
            <w:pPr>
              <w:pStyle w:val="Tabletext"/>
              <w:jc w:val="center"/>
              <w:rPr>
                <w:ins w:id="1320" w:author="WG 5C-1" w:date="2022-11-15T21:23:00Z"/>
                <w:rFonts w:eastAsia="Calibri"/>
                <w:lang w:eastAsia="zh-CN"/>
              </w:rPr>
            </w:pPr>
            <w:ins w:id="1321" w:author="WG 5C-1" w:date="2022-11-15T21:23:00Z">
              <w:r w:rsidRPr="00196A9A">
                <w:rPr>
                  <w:rFonts w:eastAsia="Calibri"/>
                  <w:lang w:eastAsia="zh-CN"/>
                </w:rPr>
                <w:t>−116</w:t>
              </w:r>
            </w:ins>
          </w:p>
        </w:tc>
      </w:tr>
      <w:tr w:rsidR="00B12B41" w:rsidRPr="00196A9A" w14:paraId="760B9391" w14:textId="77777777" w:rsidTr="00C00D75">
        <w:trPr>
          <w:trHeight w:val="20"/>
          <w:jc w:val="center"/>
          <w:ins w:id="1322" w:author="WG 5C-1" w:date="2022-11-15T21:23:00Z"/>
          <w:trPrChange w:id="1323"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324" w:author="Limousin, Catherine" w:date="2023-05-25T11:03:00Z">
              <w:tcPr>
                <w:tcW w:w="345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4C204670" w14:textId="77777777" w:rsidR="00B12B41" w:rsidRPr="00196A9A" w:rsidRDefault="00B12B41" w:rsidP="00883648">
            <w:pPr>
              <w:pStyle w:val="Tabletext"/>
              <w:rPr>
                <w:ins w:id="1325" w:author="WG 5C-1" w:date="2022-11-15T21:23:00Z"/>
                <w:rFonts w:eastAsia="Calibri"/>
                <w:lang w:eastAsia="zh-CN"/>
              </w:rPr>
            </w:pPr>
            <w:bookmarkStart w:id="1326" w:name="_Hlk100230732"/>
            <w:ins w:id="1327" w:author="WG 5C-1" w:date="2022-11-15T21:23:00Z">
              <w:r w:rsidRPr="00196A9A">
                <w:rPr>
                  <w:rFonts w:eastAsia="Calibri"/>
                  <w:lang w:eastAsia="zh-CN"/>
                </w:rPr>
                <w:t xml:space="preserve">Signal-to-noise ratio </w:t>
              </w:r>
              <w:bookmarkEnd w:id="1326"/>
              <w:r w:rsidRPr="00196A9A">
                <w:rPr>
                  <w:rFonts w:eastAsia="Calibri"/>
                  <w:lang w:eastAsia="zh-CN"/>
                </w:rPr>
                <w:t>(dB)</w:t>
              </w:r>
              <w:r w:rsidRPr="00196A9A">
                <w:rPr>
                  <w:rFonts w:eastAsia="Calibri"/>
                  <w:position w:val="6"/>
                  <w:sz w:val="14"/>
                  <w:szCs w:val="14"/>
                  <w:lang w:eastAsia="zh-CN"/>
                </w:rPr>
                <w:footnoteReference w:id="12"/>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333"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D3B0D02" w14:textId="77777777" w:rsidR="00B12B41" w:rsidRPr="00196A9A" w:rsidRDefault="00B12B41" w:rsidP="00883648">
            <w:pPr>
              <w:pStyle w:val="Tabletext"/>
              <w:jc w:val="center"/>
              <w:rPr>
                <w:ins w:id="1334"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335"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2D6EC2CB" w14:textId="77777777" w:rsidR="00B12B41" w:rsidRPr="00196A9A" w:rsidRDefault="00B12B41" w:rsidP="00883648">
            <w:pPr>
              <w:pStyle w:val="Tabletext"/>
              <w:jc w:val="center"/>
              <w:rPr>
                <w:ins w:id="1336"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337" w:author="Limousin, Catherine" w:date="2023-05-25T11:03:00Z">
              <w:tcPr>
                <w:tcW w:w="1743"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D33C103" w14:textId="77777777" w:rsidR="00B12B41" w:rsidRPr="00196A9A" w:rsidRDefault="00B12B41" w:rsidP="00883648">
            <w:pPr>
              <w:pStyle w:val="Tabletext"/>
              <w:jc w:val="center"/>
              <w:rPr>
                <w:ins w:id="1338"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Change w:id="133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15804CB6" w14:textId="77777777" w:rsidR="00B12B41" w:rsidRPr="00196A9A" w:rsidRDefault="00B12B41" w:rsidP="00883648">
            <w:pPr>
              <w:pStyle w:val="Tabletext"/>
              <w:jc w:val="center"/>
              <w:rPr>
                <w:ins w:id="1340" w:author="WG 5C-1" w:date="2022-11-15T21:23:00Z"/>
                <w:rFonts w:ascii="CG Times" w:hAnsi="CG Times"/>
              </w:rPr>
            </w:pPr>
          </w:p>
        </w:tc>
      </w:tr>
      <w:tr w:rsidR="00B12B41" w:rsidRPr="00196A9A" w14:paraId="7FE8B749" w14:textId="77777777" w:rsidTr="00C00D75">
        <w:trPr>
          <w:trHeight w:val="20"/>
          <w:jc w:val="center"/>
          <w:ins w:id="1341" w:author="WG 5C-1" w:date="2022-11-15T21:23:00Z"/>
          <w:trPrChange w:id="1342"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43"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35291D62" w14:textId="77777777" w:rsidR="00B12B41" w:rsidRPr="00196A9A" w:rsidRDefault="00B12B41" w:rsidP="00883648">
            <w:pPr>
              <w:pStyle w:val="Tabletext"/>
              <w:rPr>
                <w:ins w:id="1344" w:author="WG 5C-1" w:date="2022-11-15T21:23:00Z"/>
                <w:rFonts w:eastAsia="Calibri"/>
                <w:lang w:eastAsia="zh-CN"/>
              </w:rPr>
            </w:pPr>
            <w:ins w:id="1345" w:author="WG 5C-1" w:date="2022-11-15T21:23:00Z">
              <w:r w:rsidRPr="00196A9A">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Change w:id="134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5590E40" w14:textId="77777777" w:rsidR="00B12B41" w:rsidRPr="00196A9A" w:rsidRDefault="00B12B41" w:rsidP="00883648">
            <w:pPr>
              <w:pStyle w:val="Tabletext"/>
              <w:jc w:val="center"/>
              <w:rPr>
                <w:ins w:id="1347" w:author="WG 5C-1" w:date="2022-11-15T21:23:00Z"/>
                <w:rFonts w:eastAsia="Calibri"/>
                <w:lang w:eastAsia="zh-CN"/>
              </w:rPr>
            </w:pPr>
            <w:ins w:id="1348" w:author="WG 5C-1" w:date="2022-11-15T21:23:00Z">
              <w:r w:rsidRPr="00196A9A">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Change w:id="134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48451F7" w14:textId="77777777" w:rsidR="00B12B41" w:rsidRPr="00196A9A" w:rsidRDefault="00B12B41" w:rsidP="00883648">
            <w:pPr>
              <w:pStyle w:val="Tabletext"/>
              <w:jc w:val="center"/>
              <w:rPr>
                <w:ins w:id="1350" w:author="WG 5C-1" w:date="2022-11-15T21:23:00Z"/>
                <w:rFonts w:eastAsia="Calibri"/>
                <w:lang w:eastAsia="zh-CN"/>
              </w:rPr>
            </w:pPr>
            <w:ins w:id="1351" w:author="WG 5C-1" w:date="2022-11-15T21:23:00Z">
              <w:r w:rsidRPr="00196A9A">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Change w:id="1352"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3494AB9" w14:textId="77777777" w:rsidR="00B12B41" w:rsidRPr="00196A9A" w:rsidRDefault="00B12B41" w:rsidP="00883648">
            <w:pPr>
              <w:pStyle w:val="Tabletext"/>
              <w:jc w:val="center"/>
              <w:rPr>
                <w:ins w:id="1353" w:author="WG 5C-1" w:date="2022-11-15T21:23:00Z"/>
                <w:rFonts w:eastAsia="Calibri"/>
                <w:lang w:eastAsia="zh-CN"/>
              </w:rPr>
            </w:pPr>
            <w:ins w:id="1354" w:author="WG 5C-1" w:date="2022-11-15T21:23:00Z">
              <w:r w:rsidRPr="00196A9A">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55"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4DC45474" w14:textId="77777777" w:rsidR="00B12B41" w:rsidRPr="00196A9A" w:rsidRDefault="00B12B41" w:rsidP="00883648">
            <w:pPr>
              <w:pStyle w:val="Tabletext"/>
              <w:jc w:val="center"/>
              <w:rPr>
                <w:ins w:id="1356" w:author="WG 5C-1" w:date="2022-11-15T21:23:00Z"/>
                <w:rFonts w:eastAsia="Calibri"/>
                <w:lang w:eastAsia="zh-CN"/>
              </w:rPr>
            </w:pPr>
            <w:ins w:id="1357" w:author="WG 5C-1" w:date="2022-11-15T21:23:00Z">
              <w:r w:rsidRPr="00196A9A">
                <w:rPr>
                  <w:rFonts w:eastAsia="Calibri"/>
                  <w:lang w:eastAsia="zh-CN"/>
                </w:rPr>
                <w:t>14</w:t>
              </w:r>
            </w:ins>
          </w:p>
        </w:tc>
      </w:tr>
      <w:tr w:rsidR="00B12B41" w:rsidRPr="00196A9A" w14:paraId="4ECB5494" w14:textId="77777777" w:rsidTr="00C00D75">
        <w:trPr>
          <w:trHeight w:val="20"/>
          <w:jc w:val="center"/>
          <w:ins w:id="1358" w:author="WG 5C-1" w:date="2022-11-15T21:23:00Z"/>
          <w:trPrChange w:id="1359"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60"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1DCC60DC" w14:textId="77777777" w:rsidR="00B12B41" w:rsidRPr="00196A9A" w:rsidRDefault="00B12B41" w:rsidP="00883648">
            <w:pPr>
              <w:pStyle w:val="Tabletext"/>
              <w:rPr>
                <w:ins w:id="1361" w:author="WG 5C-1" w:date="2022-11-15T21:23:00Z"/>
                <w:rFonts w:eastAsia="Calibri"/>
                <w:lang w:eastAsia="zh-CN"/>
              </w:rPr>
            </w:pPr>
            <w:ins w:id="1362" w:author="WG 5C-1" w:date="2022-11-15T21:23:00Z">
              <w:r w:rsidRPr="00196A9A">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Change w:id="136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4AC9CC8" w14:textId="77777777" w:rsidR="00B12B41" w:rsidRPr="00196A9A" w:rsidRDefault="00B12B41" w:rsidP="00883648">
            <w:pPr>
              <w:pStyle w:val="Tabletext"/>
              <w:jc w:val="center"/>
              <w:rPr>
                <w:ins w:id="1364" w:author="WG 5C-1" w:date="2022-11-15T21:23:00Z"/>
                <w:rFonts w:eastAsia="Calibri"/>
                <w:lang w:eastAsia="zh-CN"/>
              </w:rPr>
            </w:pPr>
            <w:ins w:id="1365" w:author="WG 5C-1" w:date="2022-11-15T21:23:00Z">
              <w:r w:rsidRPr="00196A9A">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Change w:id="136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2D077BB9" w14:textId="77777777" w:rsidR="00B12B41" w:rsidRPr="00196A9A" w:rsidRDefault="00B12B41" w:rsidP="00883648">
            <w:pPr>
              <w:pStyle w:val="Tabletext"/>
              <w:jc w:val="center"/>
              <w:rPr>
                <w:ins w:id="1367" w:author="WG 5C-1" w:date="2022-11-15T21:23:00Z"/>
                <w:rFonts w:eastAsia="Calibri"/>
                <w:lang w:eastAsia="zh-CN"/>
              </w:rPr>
            </w:pPr>
            <w:ins w:id="1368" w:author="WG 5C-1" w:date="2022-11-15T21:23:00Z">
              <w:r w:rsidRPr="00196A9A">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Change w:id="1369"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3224499" w14:textId="77777777" w:rsidR="00B12B41" w:rsidRPr="00196A9A" w:rsidRDefault="00B12B41" w:rsidP="00883648">
            <w:pPr>
              <w:pStyle w:val="Tabletext"/>
              <w:jc w:val="center"/>
              <w:rPr>
                <w:ins w:id="1370" w:author="WG 5C-1" w:date="2022-11-15T21:23:00Z"/>
                <w:rFonts w:eastAsia="Calibri"/>
                <w:lang w:eastAsia="zh-CN"/>
              </w:rPr>
            </w:pPr>
            <w:ins w:id="1371" w:author="WG 5C-1" w:date="2022-11-15T21:23:00Z">
              <w:r w:rsidRPr="00196A9A">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72"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24AE53A3" w14:textId="77777777" w:rsidR="00B12B41" w:rsidRPr="00196A9A" w:rsidRDefault="00B12B41" w:rsidP="00883648">
            <w:pPr>
              <w:pStyle w:val="Tabletext"/>
              <w:jc w:val="center"/>
              <w:rPr>
                <w:ins w:id="1373" w:author="WG 5C-1" w:date="2022-11-15T21:23:00Z"/>
                <w:rFonts w:eastAsia="Calibri"/>
                <w:lang w:eastAsia="zh-CN"/>
              </w:rPr>
            </w:pPr>
            <w:ins w:id="1374" w:author="WG 5C-1" w:date="2022-11-15T21:23:00Z">
              <w:r w:rsidRPr="00196A9A">
                <w:rPr>
                  <w:rFonts w:eastAsia="Calibri"/>
                  <w:lang w:eastAsia="zh-CN"/>
                </w:rPr>
                <w:t>18</w:t>
              </w:r>
            </w:ins>
          </w:p>
        </w:tc>
      </w:tr>
      <w:tr w:rsidR="00B12B41" w:rsidRPr="00196A9A" w14:paraId="04D2F31A" w14:textId="77777777" w:rsidTr="00C00D75">
        <w:trPr>
          <w:trHeight w:val="20"/>
          <w:jc w:val="center"/>
          <w:ins w:id="1375" w:author="WG 5C-1" w:date="2022-11-15T21:23:00Z"/>
          <w:trPrChange w:id="1376"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77"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69788CBA" w14:textId="77777777" w:rsidR="00B12B41" w:rsidRPr="00196A9A" w:rsidRDefault="00B12B41" w:rsidP="00883648">
            <w:pPr>
              <w:pStyle w:val="Tabletext"/>
              <w:rPr>
                <w:ins w:id="1378" w:author="WG 5C-1" w:date="2022-11-15T21:23:00Z"/>
                <w:rFonts w:eastAsia="Calibri"/>
                <w:lang w:eastAsia="zh-CN"/>
              </w:rPr>
            </w:pPr>
            <w:ins w:id="1379" w:author="WG 5C-1" w:date="2022-11-15T21:23:00Z">
              <w:r w:rsidRPr="00196A9A">
                <w:rPr>
                  <w:rFonts w:eastAsia="Calibri"/>
                  <w:lang w:eastAsia="zh-CN"/>
                </w:rPr>
                <w:tab/>
                <w:t>QAM</w:t>
              </w:r>
            </w:ins>
          </w:p>
        </w:tc>
        <w:tc>
          <w:tcPr>
            <w:tcW w:w="1488" w:type="dxa"/>
            <w:tcBorders>
              <w:top w:val="single" w:sz="4" w:space="0" w:color="auto"/>
              <w:left w:val="single" w:sz="4" w:space="0" w:color="auto"/>
              <w:bottom w:val="single" w:sz="4" w:space="0" w:color="auto"/>
              <w:right w:val="single" w:sz="4" w:space="0" w:color="auto"/>
            </w:tcBorders>
            <w:hideMark/>
            <w:tcPrChange w:id="138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50BBA90A" w14:textId="77777777" w:rsidR="00B12B41" w:rsidRPr="00196A9A" w:rsidRDefault="00B12B41" w:rsidP="00883648">
            <w:pPr>
              <w:pStyle w:val="Tabletext"/>
              <w:jc w:val="center"/>
              <w:rPr>
                <w:ins w:id="1381" w:author="WG 5C-1" w:date="2022-11-15T21:23:00Z"/>
                <w:rFonts w:eastAsia="Calibri"/>
                <w:lang w:eastAsia="zh-CN"/>
              </w:rPr>
            </w:pPr>
            <w:ins w:id="1382" w:author="WG 5C-1" w:date="2022-11-15T21:23:00Z">
              <w:r w:rsidRPr="00196A9A">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Change w:id="138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A50CCEF" w14:textId="77777777" w:rsidR="00B12B41" w:rsidRPr="00196A9A" w:rsidRDefault="00B12B41" w:rsidP="00883648">
            <w:pPr>
              <w:pStyle w:val="Tabletext"/>
              <w:jc w:val="center"/>
              <w:rPr>
                <w:ins w:id="1384" w:author="WG 5C-1" w:date="2022-11-15T21:23:00Z"/>
                <w:rFonts w:eastAsia="Calibri"/>
                <w:lang w:eastAsia="zh-CN"/>
              </w:rPr>
            </w:pPr>
            <w:ins w:id="1385"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386"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8D2C0AC" w14:textId="77777777" w:rsidR="00B12B41" w:rsidRPr="00196A9A" w:rsidRDefault="00B12B41" w:rsidP="00883648">
            <w:pPr>
              <w:pStyle w:val="Tabletext"/>
              <w:jc w:val="center"/>
              <w:rPr>
                <w:ins w:id="1387" w:author="WG 5C-1" w:date="2022-11-15T21:23:00Z"/>
                <w:rFonts w:eastAsia="Calibri"/>
                <w:lang w:eastAsia="zh-CN"/>
              </w:rPr>
            </w:pPr>
            <w:ins w:id="1388" w:author="WG 5C-1" w:date="2022-11-15T21:23:00Z">
              <w:r w:rsidRPr="00196A9A">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8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683643C6" w14:textId="77777777" w:rsidR="00B12B41" w:rsidRPr="00196A9A" w:rsidRDefault="00B12B41" w:rsidP="00883648">
            <w:pPr>
              <w:pStyle w:val="Tabletext"/>
              <w:jc w:val="center"/>
              <w:rPr>
                <w:ins w:id="1390" w:author="WG 5C-1" w:date="2022-11-15T21:23:00Z"/>
                <w:rFonts w:eastAsia="Calibri"/>
                <w:lang w:eastAsia="zh-CN"/>
              </w:rPr>
            </w:pPr>
            <w:ins w:id="1391" w:author="WG 5C-1" w:date="2022-11-15T21:23:00Z">
              <w:r w:rsidRPr="00196A9A">
                <w:rPr>
                  <w:rFonts w:eastAsia="Calibri"/>
                  <w:lang w:eastAsia="zh-CN"/>
                </w:rPr>
                <w:t>24</w:t>
              </w:r>
            </w:ins>
          </w:p>
        </w:tc>
      </w:tr>
      <w:tr w:rsidR="00B12B41" w:rsidRPr="00196A9A" w14:paraId="6C4B5582" w14:textId="77777777" w:rsidTr="00C00D75">
        <w:trPr>
          <w:trHeight w:val="20"/>
          <w:jc w:val="center"/>
          <w:ins w:id="1392" w:author="WG 5C-1" w:date="2022-11-15T21:23:00Z"/>
          <w:trPrChange w:id="1393"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94"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2BC4DCB3" w14:textId="77777777" w:rsidR="00B12B41" w:rsidRPr="00196A9A" w:rsidRDefault="00B12B41" w:rsidP="00883648">
            <w:pPr>
              <w:pStyle w:val="Tabletext"/>
              <w:rPr>
                <w:ins w:id="1395" w:author="WG 5C-1" w:date="2022-11-15T21:23:00Z"/>
                <w:rFonts w:eastAsia="Calibri"/>
                <w:lang w:eastAsia="zh-CN"/>
              </w:rPr>
            </w:pPr>
            <w:ins w:id="1396" w:author="WG 5C-1" w:date="2022-11-15T21:23:00Z">
              <w:r w:rsidRPr="00196A9A">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Change w:id="1397"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A5397F8" w14:textId="77777777" w:rsidR="00B12B41" w:rsidRPr="00196A9A" w:rsidRDefault="00B12B41" w:rsidP="00883648">
            <w:pPr>
              <w:pStyle w:val="Tabletext"/>
              <w:jc w:val="center"/>
              <w:rPr>
                <w:ins w:id="1398" w:author="WG 5C-1" w:date="2022-11-15T21:23:00Z"/>
                <w:rFonts w:eastAsia="Calibri"/>
                <w:lang w:eastAsia="zh-CN"/>
              </w:rPr>
            </w:pPr>
            <w:ins w:id="1399" w:author="WG 5C-1" w:date="2022-11-15T21:23:00Z">
              <w:r w:rsidRPr="00196A9A">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Change w:id="140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3F9CFE0" w14:textId="77777777" w:rsidR="00B12B41" w:rsidRPr="00196A9A" w:rsidRDefault="00B12B41" w:rsidP="00883648">
            <w:pPr>
              <w:pStyle w:val="Tabletext"/>
              <w:jc w:val="center"/>
              <w:rPr>
                <w:ins w:id="1401" w:author="WG 5C-1" w:date="2022-11-15T21:23:00Z"/>
                <w:rFonts w:eastAsia="Calibri"/>
                <w:lang w:eastAsia="zh-CN"/>
              </w:rPr>
            </w:pPr>
            <w:ins w:id="1402" w:author="WG 5C-1" w:date="2022-11-15T21:23:00Z">
              <w:r w:rsidRPr="00196A9A">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Change w:id="1403"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1A8827E" w14:textId="77777777" w:rsidR="00B12B41" w:rsidRPr="00196A9A" w:rsidRDefault="00B12B41" w:rsidP="00883648">
            <w:pPr>
              <w:pStyle w:val="Tabletext"/>
              <w:jc w:val="center"/>
              <w:rPr>
                <w:ins w:id="1404" w:author="WG 5C-1" w:date="2022-11-15T21:23:00Z"/>
                <w:rFonts w:eastAsia="Calibri"/>
                <w:lang w:eastAsia="zh-CN"/>
              </w:rPr>
            </w:pPr>
            <w:ins w:id="1405"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06"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08A2E582" w14:textId="77777777" w:rsidR="00B12B41" w:rsidRPr="00196A9A" w:rsidRDefault="00B12B41" w:rsidP="00883648">
            <w:pPr>
              <w:pStyle w:val="Tabletext"/>
              <w:jc w:val="center"/>
              <w:rPr>
                <w:ins w:id="1407" w:author="WG 5C-1" w:date="2022-11-15T21:23:00Z"/>
                <w:rFonts w:eastAsia="Calibri"/>
                <w:lang w:eastAsia="zh-CN"/>
              </w:rPr>
            </w:pPr>
            <w:ins w:id="1408" w:author="WG 5C-1" w:date="2022-11-15T21:23:00Z">
              <w:r w:rsidRPr="00196A9A">
                <w:rPr>
                  <w:rFonts w:eastAsia="Calibri"/>
                  <w:lang w:eastAsia="zh-CN"/>
                </w:rPr>
                <w:t>30</w:t>
              </w:r>
            </w:ins>
          </w:p>
        </w:tc>
      </w:tr>
      <w:tr w:rsidR="00B12B41" w:rsidRPr="00196A9A" w14:paraId="4FB13A8E" w14:textId="77777777" w:rsidTr="00C00D75">
        <w:trPr>
          <w:trHeight w:val="20"/>
          <w:jc w:val="center"/>
          <w:ins w:id="1409" w:author="WG 5C-1" w:date="2022-11-15T21:23:00Z"/>
          <w:trPrChange w:id="1410"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11"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211C5FA7" w14:textId="77777777" w:rsidR="00B12B41" w:rsidRPr="00196A9A" w:rsidRDefault="00B12B41" w:rsidP="00883648">
            <w:pPr>
              <w:pStyle w:val="Tabletext"/>
              <w:rPr>
                <w:ins w:id="1412" w:author="WG 5C-1" w:date="2022-11-15T21:23:00Z"/>
                <w:rFonts w:eastAsia="Calibri"/>
                <w:lang w:eastAsia="zh-CN"/>
              </w:rPr>
            </w:pPr>
            <w:ins w:id="1413" w:author="WG 5C-1" w:date="2022-11-15T21:23:00Z">
              <w:r w:rsidRPr="00196A9A">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Change w:id="1414"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588E5438" w14:textId="77777777" w:rsidR="00B12B41" w:rsidRPr="00196A9A" w:rsidRDefault="00B12B41" w:rsidP="00883648">
            <w:pPr>
              <w:pStyle w:val="Tabletext"/>
              <w:jc w:val="center"/>
              <w:rPr>
                <w:ins w:id="1415" w:author="WG 5C-1" w:date="2022-11-15T21:23:00Z"/>
                <w:rFonts w:eastAsia="Calibri"/>
                <w:lang w:eastAsia="zh-CN"/>
              </w:rPr>
            </w:pPr>
            <w:ins w:id="1416" w:author="WG 5C-1" w:date="2022-11-15T21:23:00Z">
              <w:r w:rsidRPr="00196A9A">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Change w:id="1417"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741DE47" w14:textId="77777777" w:rsidR="00B12B41" w:rsidRPr="00196A9A" w:rsidRDefault="00B12B41" w:rsidP="00883648">
            <w:pPr>
              <w:pStyle w:val="Tabletext"/>
              <w:jc w:val="center"/>
              <w:rPr>
                <w:ins w:id="1418" w:author="WG 5C-1" w:date="2022-11-15T21:23:00Z"/>
                <w:rFonts w:eastAsia="Calibri"/>
                <w:lang w:eastAsia="zh-CN"/>
              </w:rPr>
            </w:pPr>
            <w:ins w:id="1419" w:author="WG 5C-1" w:date="2022-11-15T21:23:00Z">
              <w:r w:rsidRPr="00196A9A">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Change w:id="1420"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64F9463F" w14:textId="77777777" w:rsidR="00B12B41" w:rsidRPr="00196A9A" w:rsidRDefault="00B12B41" w:rsidP="00883648">
            <w:pPr>
              <w:pStyle w:val="Tabletext"/>
              <w:jc w:val="center"/>
              <w:rPr>
                <w:ins w:id="1421" w:author="WG 5C-1" w:date="2022-11-15T21:23:00Z"/>
                <w:rFonts w:eastAsia="Calibri"/>
                <w:lang w:eastAsia="zh-CN"/>
              </w:rPr>
            </w:pPr>
            <w:ins w:id="1422"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23"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4A08D3C6" w14:textId="77777777" w:rsidR="00B12B41" w:rsidRPr="00196A9A" w:rsidRDefault="00B12B41" w:rsidP="00883648">
            <w:pPr>
              <w:pStyle w:val="Tabletext"/>
              <w:jc w:val="center"/>
              <w:rPr>
                <w:ins w:id="1424" w:author="WG 5C-1" w:date="2022-11-15T21:23:00Z"/>
                <w:rFonts w:eastAsia="Calibri"/>
                <w:lang w:eastAsia="zh-CN"/>
              </w:rPr>
            </w:pPr>
            <w:ins w:id="1425" w:author="WG 5C-1" w:date="2022-11-15T21:23:00Z">
              <w:r w:rsidRPr="00196A9A">
                <w:rPr>
                  <w:rFonts w:eastAsia="Calibri"/>
                  <w:lang w:eastAsia="zh-CN"/>
                </w:rPr>
                <w:t>1.1</w:t>
              </w:r>
            </w:ins>
          </w:p>
        </w:tc>
      </w:tr>
      <w:tr w:rsidR="00B12B41" w:rsidRPr="00196A9A" w14:paraId="1DC393E8" w14:textId="77777777" w:rsidTr="00C00D75">
        <w:trPr>
          <w:trHeight w:val="20"/>
          <w:jc w:val="center"/>
          <w:ins w:id="1426" w:author="WG 5C-1" w:date="2022-11-15T21:23:00Z"/>
          <w:trPrChange w:id="1427"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28"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5D203B71" w14:textId="77777777" w:rsidR="00B12B41" w:rsidRPr="00196A9A" w:rsidRDefault="00B12B41" w:rsidP="00883648">
            <w:pPr>
              <w:pStyle w:val="Tabletext"/>
              <w:rPr>
                <w:ins w:id="1429" w:author="WG 5C-1" w:date="2022-11-15T21:23:00Z"/>
                <w:rFonts w:eastAsia="Calibri"/>
                <w:lang w:eastAsia="zh-CN"/>
              </w:rPr>
            </w:pPr>
            <w:ins w:id="1430" w:author="WG 5C-1" w:date="2022-11-15T21:23:00Z">
              <w:r w:rsidRPr="00196A9A">
                <w:rPr>
                  <w:rFonts w:eastAsia="Calibri"/>
                  <w:lang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Change w:id="1431"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895406F" w14:textId="77777777" w:rsidR="00B12B41" w:rsidRPr="00196A9A" w:rsidRDefault="00B12B41" w:rsidP="00883648">
            <w:pPr>
              <w:pStyle w:val="Tabletext"/>
              <w:jc w:val="center"/>
              <w:rPr>
                <w:ins w:id="1432" w:author="WG 5C-1" w:date="2022-11-15T21:23:00Z"/>
                <w:rFonts w:eastAsia="Calibri"/>
                <w:lang w:eastAsia="zh-CN"/>
              </w:rPr>
            </w:pPr>
            <w:ins w:id="1433" w:author="WG 5C-1" w:date="2022-11-15T21:23:00Z">
              <w:r w:rsidRPr="00196A9A">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Change w:id="1434"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50D5A8C2" w14:textId="77777777" w:rsidR="00B12B41" w:rsidRPr="00196A9A" w:rsidRDefault="00B12B41" w:rsidP="00883648">
            <w:pPr>
              <w:pStyle w:val="Tabletext"/>
              <w:jc w:val="center"/>
              <w:rPr>
                <w:ins w:id="1435" w:author="WG 5C-1" w:date="2022-11-15T21:23:00Z"/>
                <w:rFonts w:eastAsia="Calibri"/>
                <w:lang w:eastAsia="zh-CN"/>
              </w:rPr>
            </w:pPr>
            <w:ins w:id="1436" w:author="WG 5C-1" w:date="2022-11-15T21:23:00Z">
              <w:r w:rsidRPr="00196A9A">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Change w:id="1437"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FB7EA6D" w14:textId="77777777" w:rsidR="00B12B41" w:rsidRPr="00196A9A" w:rsidRDefault="00B12B41" w:rsidP="00883648">
            <w:pPr>
              <w:pStyle w:val="Tabletext"/>
              <w:jc w:val="center"/>
              <w:rPr>
                <w:ins w:id="1438" w:author="WG 5C-1" w:date="2022-11-15T21:23:00Z"/>
                <w:rFonts w:eastAsia="Calibri"/>
                <w:lang w:eastAsia="zh-CN"/>
              </w:rPr>
            </w:pPr>
            <w:ins w:id="1439" w:author="WG 5C-1" w:date="2022-11-15T21:23:00Z">
              <w:r w:rsidRPr="00196A9A">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40"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3DA92A2B" w14:textId="77777777" w:rsidR="00B12B41" w:rsidRPr="00196A9A" w:rsidRDefault="00B12B41" w:rsidP="00883648">
            <w:pPr>
              <w:pStyle w:val="Tabletext"/>
              <w:jc w:val="center"/>
              <w:rPr>
                <w:ins w:id="1441" w:author="WG 5C-1" w:date="2022-11-15T21:23:00Z"/>
                <w:rFonts w:eastAsia="Calibri"/>
                <w:lang w:eastAsia="zh-CN"/>
              </w:rPr>
            </w:pPr>
            <w:ins w:id="1442" w:author="WG 5C-1" w:date="2022-11-15T21:23:00Z">
              <w:r w:rsidRPr="00196A9A">
                <w:rPr>
                  <w:rFonts w:eastAsia="Calibri"/>
                  <w:lang w:eastAsia="zh-CN"/>
                </w:rPr>
                <w:t>2.15</w:t>
              </w:r>
            </w:ins>
          </w:p>
        </w:tc>
      </w:tr>
      <w:tr w:rsidR="00B12B41" w:rsidRPr="00196A9A" w14:paraId="47B7E004" w14:textId="77777777" w:rsidTr="00C00D75">
        <w:trPr>
          <w:trHeight w:val="20"/>
          <w:jc w:val="center"/>
          <w:ins w:id="1443" w:author="WG 5C-1" w:date="2022-11-15T21:23:00Z"/>
          <w:trPrChange w:id="1444"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45"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30DEE6A" w14:textId="77777777" w:rsidR="00B12B41" w:rsidRPr="00196A9A" w:rsidRDefault="00B12B41" w:rsidP="00883648">
            <w:pPr>
              <w:pStyle w:val="Tabletext"/>
              <w:rPr>
                <w:ins w:id="1446" w:author="WG 5C-1" w:date="2022-11-15T21:23:00Z"/>
                <w:rFonts w:eastAsia="Calibri"/>
                <w:lang w:eastAsia="zh-CN"/>
              </w:rPr>
            </w:pPr>
            <w:ins w:id="1447" w:author="WG 5C-1" w:date="2022-11-15T21:23:00Z">
              <w:r w:rsidRPr="00196A9A">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Change w:id="1448"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78804F1E" w14:textId="77777777" w:rsidR="00B12B41" w:rsidRPr="00196A9A" w:rsidRDefault="00B12B41" w:rsidP="00883648">
            <w:pPr>
              <w:pStyle w:val="Tabletext"/>
              <w:jc w:val="center"/>
              <w:rPr>
                <w:ins w:id="1449" w:author="WG 5C-1" w:date="2022-11-15T21:23:00Z"/>
                <w:rFonts w:eastAsia="Calibri"/>
                <w:lang w:eastAsia="zh-CN"/>
              </w:rPr>
            </w:pPr>
            <w:ins w:id="1450" w:author="WG 5C-1" w:date="2022-11-15T21:23:00Z">
              <w:r w:rsidRPr="00196A9A">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Change w:id="1451"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D68206A" w14:textId="77777777" w:rsidR="00B12B41" w:rsidRPr="00196A9A" w:rsidRDefault="00B12B41" w:rsidP="00883648">
            <w:pPr>
              <w:pStyle w:val="Tabletext"/>
              <w:jc w:val="center"/>
              <w:rPr>
                <w:ins w:id="1452" w:author="WG 5C-1" w:date="2022-11-15T21:23:00Z"/>
                <w:rFonts w:eastAsia="Calibri"/>
                <w:lang w:eastAsia="zh-CN"/>
              </w:rPr>
            </w:pPr>
            <w:ins w:id="1453" w:author="WG 5C-1" w:date="2022-11-15T21:23:00Z">
              <w:r w:rsidRPr="00196A9A">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Change w:id="1454"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4EB07FB6" w14:textId="77777777" w:rsidR="00B12B41" w:rsidRPr="00196A9A" w:rsidRDefault="00B12B41" w:rsidP="00883648">
            <w:pPr>
              <w:pStyle w:val="Tabletext"/>
              <w:jc w:val="center"/>
              <w:rPr>
                <w:ins w:id="1455" w:author="WG 5C-1" w:date="2022-11-15T21:23:00Z"/>
                <w:rFonts w:eastAsia="Calibri"/>
                <w:lang w:eastAsia="zh-CN"/>
              </w:rPr>
            </w:pPr>
            <w:ins w:id="1456" w:author="WG 5C-1" w:date="2022-11-15T21:23:00Z">
              <w:r w:rsidRPr="00196A9A">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57"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64205709" w14:textId="77777777" w:rsidR="00B12B41" w:rsidRPr="00196A9A" w:rsidRDefault="00B12B41" w:rsidP="00883648">
            <w:pPr>
              <w:pStyle w:val="Tabletext"/>
              <w:jc w:val="center"/>
              <w:rPr>
                <w:ins w:id="1458" w:author="WG 5C-1" w:date="2022-11-15T21:23:00Z"/>
                <w:rFonts w:eastAsia="Calibri"/>
                <w:lang w:eastAsia="zh-CN"/>
              </w:rPr>
            </w:pPr>
            <w:ins w:id="1459" w:author="WG 5C-1" w:date="2022-11-15T21:23:00Z">
              <w:r w:rsidRPr="00196A9A">
                <w:rPr>
                  <w:rFonts w:eastAsia="Calibri"/>
                  <w:lang w:eastAsia="zh-CN"/>
                </w:rPr>
                <w:t>1.21</w:t>
              </w:r>
            </w:ins>
          </w:p>
        </w:tc>
      </w:tr>
      <w:tr w:rsidR="00B12B41" w:rsidRPr="00196A9A" w14:paraId="51284DE5" w14:textId="77777777" w:rsidTr="00C00D75">
        <w:trPr>
          <w:trHeight w:val="20"/>
          <w:jc w:val="center"/>
          <w:ins w:id="1460" w:author="WG 5C-1" w:date="2022-11-15T21:23:00Z"/>
          <w:trPrChange w:id="1461"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62"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419DAEF" w14:textId="77777777" w:rsidR="00B12B41" w:rsidRPr="00196A9A" w:rsidRDefault="00B12B41" w:rsidP="00883648">
            <w:pPr>
              <w:pStyle w:val="Tabletext"/>
              <w:rPr>
                <w:ins w:id="1463" w:author="WG 5C-1" w:date="2022-11-15T21:23:00Z"/>
                <w:rFonts w:eastAsia="Calibri"/>
                <w:lang w:eastAsia="zh-CN"/>
              </w:rPr>
            </w:pPr>
            <w:ins w:id="1464" w:author="WG 5C-1" w:date="2022-11-15T21:23:00Z">
              <w:r w:rsidRPr="00196A9A">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Change w:id="1465"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1EF0E8BB" w14:textId="77777777" w:rsidR="00B12B41" w:rsidRPr="00196A9A" w:rsidRDefault="00B12B41" w:rsidP="00883648">
            <w:pPr>
              <w:pStyle w:val="Tabletext"/>
              <w:jc w:val="center"/>
              <w:rPr>
                <w:ins w:id="1466" w:author="WG 5C-1" w:date="2022-11-15T21:23:00Z"/>
                <w:rFonts w:eastAsia="Calibri"/>
                <w:lang w:eastAsia="zh-CN"/>
              </w:rPr>
            </w:pPr>
            <w:ins w:id="1467" w:author="WG 5C-1" w:date="2022-11-15T21:23:00Z">
              <w:r w:rsidRPr="00196A9A">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Change w:id="1468"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1B1D029C" w14:textId="77777777" w:rsidR="00B12B41" w:rsidRPr="00196A9A" w:rsidRDefault="00B12B41" w:rsidP="00883648">
            <w:pPr>
              <w:pStyle w:val="Tabletext"/>
              <w:jc w:val="center"/>
              <w:rPr>
                <w:ins w:id="1469" w:author="WG 5C-1" w:date="2022-11-15T21:23:00Z"/>
                <w:rFonts w:eastAsia="Calibri"/>
                <w:lang w:eastAsia="zh-CN"/>
              </w:rPr>
            </w:pPr>
            <w:ins w:id="1470" w:author="WG 5C-1" w:date="2022-11-15T21:23:00Z">
              <w:r w:rsidRPr="00196A9A">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Change w:id="1471"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42F9E8BF" w14:textId="77777777" w:rsidR="00B12B41" w:rsidRPr="00196A9A" w:rsidRDefault="00B12B41" w:rsidP="00883648">
            <w:pPr>
              <w:pStyle w:val="Tabletext"/>
              <w:jc w:val="center"/>
              <w:rPr>
                <w:ins w:id="1472" w:author="WG 5C-1" w:date="2022-11-15T21:23:00Z"/>
                <w:rFonts w:eastAsia="Calibri"/>
                <w:lang w:eastAsia="zh-CN"/>
              </w:rPr>
            </w:pPr>
            <w:ins w:id="1473" w:author="WG 5C-1" w:date="2022-11-15T21:23:00Z">
              <w:r w:rsidRPr="00196A9A">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74"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0862CB92" w14:textId="77777777" w:rsidR="00B12B41" w:rsidRPr="00196A9A" w:rsidRDefault="00B12B41" w:rsidP="00883648">
            <w:pPr>
              <w:pStyle w:val="Tabletext"/>
              <w:jc w:val="center"/>
              <w:rPr>
                <w:ins w:id="1475" w:author="WG 5C-1" w:date="2022-11-15T21:23:00Z"/>
                <w:rFonts w:eastAsia="Calibri"/>
                <w:lang w:eastAsia="zh-CN"/>
              </w:rPr>
            </w:pPr>
            <w:ins w:id="1476" w:author="WG 5C-1" w:date="2022-11-15T21:23:00Z">
              <w:r w:rsidRPr="00196A9A">
                <w:rPr>
                  <w:rFonts w:eastAsia="Calibri"/>
                  <w:lang w:eastAsia="zh-CN"/>
                </w:rPr>
                <w:t>Horizontal</w:t>
              </w:r>
            </w:ins>
          </w:p>
        </w:tc>
      </w:tr>
      <w:tr w:rsidR="00B12B41" w:rsidRPr="00196A9A" w14:paraId="611E248D" w14:textId="77777777" w:rsidTr="00C00D75">
        <w:trPr>
          <w:trHeight w:val="20"/>
          <w:jc w:val="center"/>
          <w:ins w:id="1477" w:author="WG 5C-1" w:date="2022-11-15T21:23:00Z"/>
          <w:trPrChange w:id="1478"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79"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12412A54" w14:textId="77777777" w:rsidR="00B12B41" w:rsidRPr="00196A9A" w:rsidRDefault="00B12B41" w:rsidP="00883648">
            <w:pPr>
              <w:pStyle w:val="Tabletext"/>
              <w:rPr>
                <w:ins w:id="1480" w:author="WG 5C-1" w:date="2022-11-15T21:23:00Z"/>
                <w:rFonts w:eastAsia="Calibri"/>
                <w:lang w:eastAsia="zh-CN"/>
              </w:rPr>
            </w:pPr>
            <w:ins w:id="1481" w:author="WG 5C-1" w:date="2022-11-15T21:23:00Z">
              <w:r w:rsidRPr="00196A9A">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Change w:id="1482"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9018DB6" w14:textId="77777777" w:rsidR="00B12B41" w:rsidRPr="00196A9A" w:rsidRDefault="00B12B41" w:rsidP="00883648">
            <w:pPr>
              <w:pStyle w:val="Tabletext"/>
              <w:jc w:val="center"/>
              <w:rPr>
                <w:ins w:id="1483" w:author="WG 5C-1" w:date="2022-11-15T21:23:00Z"/>
                <w:rFonts w:eastAsia="Calibri"/>
                <w:lang w:eastAsia="zh-CN"/>
              </w:rPr>
            </w:pPr>
            <w:ins w:id="1484" w:author="WG 5C-1" w:date="2022-11-15T21:23:00Z">
              <w:r w:rsidRPr="00196A9A">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Change w:id="1485"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7BA67DF8" w14:textId="77777777" w:rsidR="00B12B41" w:rsidRPr="00196A9A" w:rsidRDefault="00B12B41" w:rsidP="00883648">
            <w:pPr>
              <w:pStyle w:val="Tabletext"/>
              <w:jc w:val="center"/>
              <w:rPr>
                <w:ins w:id="1486" w:author="WG 5C-1" w:date="2022-11-15T21:23:00Z"/>
                <w:rFonts w:eastAsia="Calibri"/>
                <w:lang w:eastAsia="zh-CN"/>
              </w:rPr>
            </w:pPr>
            <w:ins w:id="1487" w:author="WG 5C-1" w:date="2022-11-15T21:23:00Z">
              <w:r w:rsidRPr="00196A9A">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Change w:id="1488"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3D3B80CA" w14:textId="77777777" w:rsidR="00B12B41" w:rsidRPr="00196A9A" w:rsidRDefault="00B12B41" w:rsidP="00883648">
            <w:pPr>
              <w:pStyle w:val="Tabletext"/>
              <w:jc w:val="center"/>
              <w:rPr>
                <w:ins w:id="1489" w:author="WG 5C-1" w:date="2022-11-15T21:23:00Z"/>
                <w:rFonts w:eastAsia="Calibri"/>
                <w:lang w:eastAsia="zh-CN"/>
              </w:rPr>
            </w:pPr>
            <w:ins w:id="1490" w:author="WG 5C-1" w:date="2022-11-15T21:23:00Z">
              <w:r w:rsidRPr="00196A9A">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91"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2EC89C3A" w14:textId="77777777" w:rsidR="00B12B41" w:rsidRPr="00196A9A" w:rsidRDefault="00B12B41" w:rsidP="00883648">
            <w:pPr>
              <w:pStyle w:val="Tabletext"/>
              <w:jc w:val="center"/>
              <w:rPr>
                <w:ins w:id="1492" w:author="WG 5C-1" w:date="2022-11-15T21:23:00Z"/>
                <w:rFonts w:eastAsia="Calibri"/>
                <w:lang w:eastAsia="zh-CN"/>
              </w:rPr>
            </w:pPr>
            <w:ins w:id="1493" w:author="WG 5C-1" w:date="2022-11-15T21:23:00Z">
              <w:r w:rsidRPr="00196A9A">
                <w:rPr>
                  <w:rFonts w:eastAsia="Calibri"/>
                  <w:lang w:eastAsia="zh-CN"/>
                </w:rPr>
                <w:t>19</w:t>
              </w:r>
            </w:ins>
          </w:p>
        </w:tc>
      </w:tr>
    </w:tbl>
    <w:p w14:paraId="573DFF80" w14:textId="77777777" w:rsidR="00B12B41" w:rsidRDefault="00B12B41" w:rsidP="00B12B41">
      <w:pPr>
        <w:pStyle w:val="Tablefin"/>
        <w:rPr>
          <w:ins w:id="1494" w:author="Fernandez Jimenez, Virginia" w:date="2023-05-12T15:33:00Z"/>
        </w:rPr>
      </w:pPr>
    </w:p>
    <w:p w14:paraId="5CAC9479" w14:textId="77777777" w:rsidR="00B12B41" w:rsidRPr="005E29B7" w:rsidRDefault="00B12B41" w:rsidP="00B12B41">
      <w:pPr>
        <w:pStyle w:val="TableNo"/>
        <w:rPr>
          <w:ins w:id="1495" w:author="DG 5C-1" w:date="2023-05-09T22:35:00Z"/>
        </w:rPr>
      </w:pPr>
      <w:ins w:id="1496" w:author="DG 5C-1" w:date="2023-05-09T22:35:00Z">
        <w:r w:rsidRPr="005E29B7">
          <w:t>TABLE 3</w:t>
        </w:r>
        <w:r w:rsidRPr="005E29B7">
          <w:rPr>
            <w:i/>
            <w:iCs/>
            <w:caps w:val="0"/>
          </w:rPr>
          <w:t>bis</w:t>
        </w:r>
      </w:ins>
    </w:p>
    <w:p w14:paraId="63C8C484" w14:textId="77777777" w:rsidR="00B12B41" w:rsidRPr="005E29B7" w:rsidRDefault="00B12B41" w:rsidP="00B12B41">
      <w:pPr>
        <w:pStyle w:val="Tabletitle"/>
        <w:rPr>
          <w:ins w:id="1497" w:author="DG 5C-1" w:date="2023-05-09T22:35:00Z"/>
          <w:lang w:val="en-US"/>
        </w:rPr>
      </w:pPr>
      <w:ins w:id="1498" w:author="DG 5C-1" w:date="2023-05-09T22:35:00Z">
        <w:r w:rsidRPr="005E29B7">
          <w:t xml:space="preserve">Typical RF characteristics of AGILE-HF systems (receiver of </w:t>
        </w:r>
        <w:r w:rsidRPr="005E29B7">
          <w:rPr>
            <w:lang w:val="en-US"/>
          </w:rPr>
          <w:t>non-contiguous multichannel systems)</w:t>
        </w:r>
      </w:ins>
    </w:p>
    <w:p w14:paraId="2827DEA3" w14:textId="77777777" w:rsidR="00B12B41" w:rsidRPr="005E29B7" w:rsidRDefault="00B12B41" w:rsidP="00B12B41">
      <w:pPr>
        <w:rPr>
          <w:ins w:id="1499" w:author="DG 5C-1" w:date="2023-05-09T22:35:00Z"/>
          <w:lang w:val="en-US"/>
        </w:rPr>
      </w:pPr>
    </w:p>
    <w:p w14:paraId="3C652BE9" w14:textId="425C6BD2" w:rsidR="00F81C80" w:rsidRPr="00C00D75" w:rsidRDefault="00B12B41">
      <w:pPr>
        <w:rPr>
          <w:lang w:val="en-US"/>
        </w:rPr>
        <w:pPrChange w:id="1500" w:author="Limousin, Catherine" w:date="2023-05-25T11:03:00Z">
          <w:pPr>
            <w:jc w:val="center"/>
          </w:pPr>
        </w:pPrChange>
      </w:pPr>
      <w:ins w:id="1501" w:author="DG 5C-1" w:date="2023-05-09T22:35:00Z">
        <w:r w:rsidRPr="005E29B7">
          <w:rPr>
            <w:lang w:val="en-US"/>
          </w:rPr>
          <w:t>To be completed.</w:t>
        </w:r>
      </w:ins>
    </w:p>
    <w:sectPr w:rsidR="00F81C80" w:rsidRPr="00C00D75" w:rsidSect="009F0471">
      <w:headerReference w:type="default" r:id="rId20"/>
      <w:footerReference w:type="default" r:id="rId21"/>
      <w:footerReference w:type="first" r:id="rId2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8E917" w14:textId="77777777" w:rsidR="009F0471" w:rsidRDefault="009F0471">
      <w:r>
        <w:separator/>
      </w:r>
    </w:p>
  </w:endnote>
  <w:endnote w:type="continuationSeparator" w:id="0">
    <w:p w14:paraId="4ACAEE7B" w14:textId="77777777" w:rsidR="009F0471" w:rsidRDefault="009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DD6F8" w14:textId="3A0747A6" w:rsidR="00FA124A" w:rsidRPr="001D1559" w:rsidRDefault="00000000">
    <w:pPr>
      <w:pStyle w:val="Footer"/>
      <w:rPr>
        <w:lang w:val="en-US"/>
      </w:rPr>
    </w:pPr>
    <w:fldSimple w:instr=" FILENAME \p \* MERGEFORMAT ">
      <w:r w:rsidR="001D1559" w:rsidRPr="001D1559">
        <w:rPr>
          <w:lang w:val="en-US"/>
        </w:rPr>
        <w:t>M</w:t>
      </w:r>
      <w:r w:rsidR="001D1559">
        <w:t>:\BRSGD\TEXT2019\SG05\WP5C\300\384\384N11e.docx</w:t>
      </w:r>
    </w:fldSimple>
    <w:r w:rsidR="001D1559" w:rsidRPr="00622706">
      <w:rPr>
        <w:lang w:val="en-US"/>
      </w:rPr>
      <w:tab/>
    </w:r>
    <w:r w:rsidR="001D1559">
      <w:rPr>
        <w:lang w:val="en-US"/>
      </w:rPr>
      <w:tab/>
    </w:r>
    <w:r w:rsidR="001D1559" w:rsidRPr="00622706">
      <w:fldChar w:fldCharType="begin"/>
    </w:r>
    <w:r w:rsidR="001D1559" w:rsidRPr="00622706">
      <w:instrText xml:space="preserve"> savedate \@ dd.MM.yy </w:instrText>
    </w:r>
    <w:r w:rsidR="001D1559" w:rsidRPr="00622706">
      <w:fldChar w:fldCharType="separate"/>
    </w:r>
    <w:ins w:id="1502" w:author="USA" w:date="2024-03-29T09:20:00Z" w16du:dateUtc="2024-03-29T13:20:00Z">
      <w:r w:rsidR="00286C7C">
        <w:t>13.03.24</w:t>
      </w:r>
    </w:ins>
    <w:del w:id="1503" w:author="USA" w:date="2024-03-05T14:43:00Z">
      <w:r w:rsidR="00C97587" w:rsidDel="00AF37A4">
        <w:delText>04.03.24</w:delText>
      </w:r>
    </w:del>
    <w:r w:rsidR="001D1559"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01149" w14:textId="63DCC581" w:rsidR="00FA124A" w:rsidRPr="001D1559" w:rsidRDefault="00000000" w:rsidP="001D1559">
    <w:pPr>
      <w:pStyle w:val="Footer"/>
      <w:rPr>
        <w:lang w:val="en-US"/>
      </w:rPr>
    </w:pPr>
    <w:fldSimple w:instr=" FILENAME \p \* MERGEFORMAT ">
      <w:r w:rsidR="001D1559" w:rsidRPr="001D1559">
        <w:rPr>
          <w:lang w:val="en-US"/>
        </w:rPr>
        <w:t>M</w:t>
      </w:r>
      <w:r w:rsidR="001D1559">
        <w:t>:\BRSGD\TEXT2019\SG05\WP5C\300\384\384N11e.docx</w:t>
      </w:r>
    </w:fldSimple>
    <w:r w:rsidR="001D1559" w:rsidRPr="00622706">
      <w:rPr>
        <w:lang w:val="en-US"/>
      </w:rPr>
      <w:tab/>
    </w:r>
    <w:r w:rsidR="001D1559">
      <w:rPr>
        <w:lang w:val="en-US"/>
      </w:rPr>
      <w:tab/>
    </w:r>
    <w:r w:rsidR="001D1559" w:rsidRPr="00622706">
      <w:fldChar w:fldCharType="begin"/>
    </w:r>
    <w:r w:rsidR="001D1559" w:rsidRPr="00622706">
      <w:instrText xml:space="preserve"> savedate \@ dd.MM.yy </w:instrText>
    </w:r>
    <w:r w:rsidR="001D1559" w:rsidRPr="00622706">
      <w:fldChar w:fldCharType="separate"/>
    </w:r>
    <w:ins w:id="1504" w:author="USA" w:date="2024-03-29T09:20:00Z" w16du:dateUtc="2024-03-29T13:20:00Z">
      <w:r w:rsidR="00286C7C">
        <w:t>13.03.24</w:t>
      </w:r>
    </w:ins>
    <w:del w:id="1505" w:author="USA" w:date="2024-03-05T14:43:00Z">
      <w:r w:rsidR="00C97587" w:rsidDel="00AF37A4">
        <w:delText>04.03.24</w:delText>
      </w:r>
    </w:del>
    <w:r w:rsidR="001D1559"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D1C15" w14:textId="77777777" w:rsidR="009F0471" w:rsidRDefault="009F0471">
      <w:r>
        <w:t>____________________</w:t>
      </w:r>
    </w:p>
  </w:footnote>
  <w:footnote w:type="continuationSeparator" w:id="0">
    <w:p w14:paraId="360946DA" w14:textId="77777777" w:rsidR="009F0471" w:rsidRDefault="009F0471">
      <w:r>
        <w:continuationSeparator/>
      </w:r>
    </w:p>
  </w:footnote>
  <w:footnote w:id="1">
    <w:p w14:paraId="660C74D6" w14:textId="77777777" w:rsidR="00A629DA" w:rsidRPr="00B12B41" w:rsidRDefault="00A629DA" w:rsidP="00A629DA">
      <w:pPr>
        <w:pStyle w:val="FootnoteText"/>
      </w:pPr>
      <w:ins w:id="41" w:author="5C-Fr" w:date="2023-05-10T10:27:00Z">
        <w:r w:rsidRPr="00E12BD3">
          <w:rPr>
            <w:rStyle w:val="FootnoteReference"/>
          </w:rPr>
          <w:footnoteRef/>
        </w:r>
        <w:r w:rsidRPr="00E12BD3">
          <w:t xml:space="preserve"> </w:t>
        </w:r>
      </w:ins>
      <w:ins w:id="42" w:author="5C-Fr" w:date="2023-05-10T10:32:00Z">
        <w:r w:rsidRPr="0093538C">
          <w:t>Some systems described in this Recommendation are operated from 2 MHz although the HF definition start</w:t>
        </w:r>
      </w:ins>
      <w:ins w:id="43" w:author="Patten, Brian" w:date="2023-05-11T11:17:00Z">
        <w:r w:rsidRPr="0093538C">
          <w:t>s</w:t>
        </w:r>
      </w:ins>
      <w:ins w:id="44" w:author="5C-Fr" w:date="2023-05-10T10:32:00Z">
        <w:r w:rsidRPr="0093538C">
          <w:t xml:space="preserve"> at 3 </w:t>
        </w:r>
        <w:proofErr w:type="spellStart"/>
        <w:r w:rsidRPr="0093538C">
          <w:t>MHz.</w:t>
        </w:r>
      </w:ins>
      <w:proofErr w:type="spellEnd"/>
    </w:p>
  </w:footnote>
  <w:footnote w:id="2">
    <w:p w14:paraId="45604A73" w14:textId="50411973" w:rsidR="00B12B41" w:rsidRPr="00EA0EAC" w:rsidRDefault="00B12B41" w:rsidP="00B12B41">
      <w:pPr>
        <w:pStyle w:val="FootnoteText"/>
        <w:rPr>
          <w:lang w:val="en-US"/>
          <w:rPrChange w:id="58" w:author="DG 5C-1" w:date="2023-05-09T22:46:00Z">
            <w:rPr/>
          </w:rPrChange>
        </w:rPr>
      </w:pPr>
      <w:ins w:id="59" w:author="DG 5C-1" w:date="2023-05-09T22:46:00Z">
        <w:r w:rsidRPr="00E12BD3">
          <w:rPr>
            <w:rStyle w:val="FootnoteReference"/>
          </w:rPr>
          <w:footnoteRef/>
        </w:r>
        <w:r w:rsidRPr="00E12BD3">
          <w:t xml:space="preserve"> </w:t>
        </w:r>
      </w:ins>
      <w:ins w:id="60" w:author="Limousin, Catherine" w:date="2023-05-25T10:49:00Z">
        <w:r w:rsidR="001D1559">
          <w:t xml:space="preserve">Recommendation </w:t>
        </w:r>
      </w:ins>
      <w:ins w:id="61" w:author="DG 5C-1" w:date="2023-05-09T22:47:00Z">
        <w:r w:rsidRPr="00E12BD3">
          <w:t xml:space="preserve">ITU-R </w:t>
        </w:r>
      </w:ins>
      <w:ins w:id="62" w:author="DG 5C-1" w:date="2023-05-09T22:48:00Z">
        <w:r w:rsidRPr="00E12BD3">
          <w:t xml:space="preserve">F.1762 addresses characteristics and applications of HF systems that operate in a non-networked environment. This document is focused on HF systems operating in </w:t>
        </w:r>
        <w:del w:id="63" w:author="5C-Fr" w:date="2023-05-10T10:34:00Z">
          <w:r w:rsidRPr="00E12BD3" w:rsidDel="00251F1C">
            <w:delText>advanced AGILE</w:delText>
          </w:r>
        </w:del>
        <w:r w:rsidRPr="00E12BD3">
          <w:t>-HF MESH networked environments.</w:t>
        </w:r>
      </w:ins>
    </w:p>
  </w:footnote>
  <w:footnote w:id="3">
    <w:p w14:paraId="69F65757" w14:textId="77777777" w:rsidR="001D1559" w:rsidRPr="00B12B41" w:rsidRDefault="001D1559" w:rsidP="001D1559">
      <w:pPr>
        <w:pStyle w:val="FootnoteText"/>
      </w:pPr>
      <w:ins w:id="222" w:author="5C-Fr" w:date="2023-05-10T10:36:00Z">
        <w:r>
          <w:rPr>
            <w:rStyle w:val="FootnoteReference"/>
          </w:rPr>
          <w:footnoteRef/>
        </w:r>
        <w:r>
          <w:t xml:space="preserve"> </w:t>
        </w:r>
      </w:ins>
      <w:ins w:id="223" w:author="5C-Fr" w:date="2023-05-10T10:37:00Z">
        <w:r w:rsidRPr="0093538C">
          <w:t>Some systems described in this Recommendation are operated from 2 MHz although the HF definition start</w:t>
        </w:r>
      </w:ins>
      <w:ins w:id="224" w:author="Patten, Brian" w:date="2023-05-11T11:18:00Z">
        <w:r w:rsidRPr="0093538C">
          <w:t>s</w:t>
        </w:r>
      </w:ins>
      <w:ins w:id="225" w:author="5C-Fr" w:date="2023-05-10T10:37:00Z">
        <w:r w:rsidRPr="0093538C">
          <w:t xml:space="preserve"> at 3 </w:t>
        </w:r>
        <w:proofErr w:type="spellStart"/>
        <w:r w:rsidRPr="0093538C">
          <w:t>MHz.</w:t>
        </w:r>
      </w:ins>
      <w:proofErr w:type="spellEnd"/>
    </w:p>
  </w:footnote>
  <w:footnote w:id="4">
    <w:p w14:paraId="311E9D90" w14:textId="77777777" w:rsidR="00B12B41" w:rsidRPr="006F251B" w:rsidDel="00EA0EAC" w:rsidRDefault="00B12B41" w:rsidP="00B12B41">
      <w:pPr>
        <w:pStyle w:val="FootnoteText"/>
        <w:jc w:val="both"/>
        <w:rPr>
          <w:ins w:id="528" w:author="WG 5C-1" w:date="2022-11-15T20:53:00Z"/>
          <w:del w:id="529" w:author="DG 5C-1" w:date="2023-05-09T22:54:00Z"/>
        </w:rPr>
      </w:pPr>
      <w:ins w:id="530" w:author="WG 5C-1" w:date="2022-11-15T20:53:00Z">
        <w:del w:id="531" w:author="DG 5C-1" w:date="2023-05-09T22:54:00Z">
          <w:r w:rsidRPr="00994447" w:rsidDel="00EA0EAC">
            <w:rPr>
              <w:rStyle w:val="FootnoteReference"/>
            </w:rPr>
            <w:footnoteRef/>
          </w:r>
          <w:r w:rsidRPr="00994447" w:rsidDel="00EA0EAC">
            <w:tab/>
            <w:delText>A mesh network is a group of devices that act as a single Wi-Fi network; and can provide real-time video, high speed data transfers, email, internet access and other network-based services.</w:delText>
          </w:r>
        </w:del>
      </w:ins>
    </w:p>
  </w:footnote>
  <w:footnote w:id="5">
    <w:p w14:paraId="7E8F72E1" w14:textId="77777777" w:rsidR="00B12B41" w:rsidRPr="006F251B" w:rsidRDefault="00B12B41" w:rsidP="00B12B41">
      <w:pPr>
        <w:pStyle w:val="FootnoteText"/>
        <w:rPr>
          <w:ins w:id="697" w:author="WG 5C-1" w:date="2022-11-15T21:03:00Z"/>
        </w:rPr>
      </w:pPr>
      <w:ins w:id="698"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699" w:author="Chamova, Alisa" w:date="2022-12-01T09:54:00Z">
        <w:r>
          <w:t>.</w:t>
        </w:r>
      </w:ins>
    </w:p>
  </w:footnote>
  <w:footnote w:id="6">
    <w:p w14:paraId="60370C36" w14:textId="77777777" w:rsidR="00B12B41" w:rsidRPr="006F251B" w:rsidRDefault="00B12B41" w:rsidP="00B12B41">
      <w:pPr>
        <w:pStyle w:val="FootnoteText"/>
        <w:rPr>
          <w:ins w:id="721" w:author="WG 5C-1" w:date="2022-11-15T21:03:00Z"/>
          <w:color w:val="C00000"/>
        </w:rPr>
      </w:pPr>
      <w:ins w:id="722" w:author="WG 5C-1" w:date="2022-11-15T21:03:00Z">
        <w:r w:rsidRPr="006F251B">
          <w:rPr>
            <w:rStyle w:val="FootnoteReference"/>
          </w:rPr>
          <w:footnoteRef/>
        </w:r>
        <w:r w:rsidRPr="006F251B">
          <w:tab/>
          <w:t xml:space="preserve">HF Radio Mesh </w:t>
        </w:r>
        <w:proofErr w:type="gramStart"/>
        <w:r w:rsidRPr="006F251B">
          <w:t>Networks;  Eric</w:t>
        </w:r>
        <w:proofErr w:type="gramEnd"/>
        <w:r w:rsidRPr="006F251B">
          <w:t xml:space="preserve"> E. Johnson</w:t>
        </w:r>
        <w:r w:rsidRPr="006F251B">
          <w:rPr>
            <w:color w:val="C00000"/>
          </w:rPr>
          <w:t>, http://tracebase.nmsu.edu/hf/papers/hf_mesh.pdf</w:t>
        </w:r>
      </w:ins>
    </w:p>
  </w:footnote>
  <w:footnote w:id="7">
    <w:p w14:paraId="3ADC51CD" w14:textId="77777777" w:rsidR="00B12B41" w:rsidRPr="006F251B" w:rsidRDefault="00B12B41" w:rsidP="00B12B41">
      <w:pPr>
        <w:pStyle w:val="FootnoteText"/>
        <w:jc w:val="both"/>
        <w:rPr>
          <w:ins w:id="726" w:author="WG 5C-1" w:date="2022-11-15T21:03:00Z"/>
        </w:rPr>
      </w:pPr>
      <w:ins w:id="727" w:author="WG 5C-1" w:date="2022-11-15T21:03:00Z">
        <w:r w:rsidRPr="006F251B">
          <w:rPr>
            <w:rStyle w:val="FootnoteReference"/>
          </w:rPr>
          <w:footnoteRef/>
        </w:r>
        <w:r w:rsidRPr="006F251B">
          <w:tab/>
          <w:t>“</w:t>
        </w:r>
        <w:proofErr w:type="gramStart"/>
        <w:r w:rsidRPr="006F251B">
          <w:t>Third-Generation</w:t>
        </w:r>
        <w:proofErr w:type="gramEnd"/>
        <w:r w:rsidRPr="006F251B">
          <w:t xml:space="preserve"> and Wideband HF Radio Communications”; Johnson, Koski, Furman, Jorgenson and Nieto; 2013 Artech House</w:t>
        </w:r>
      </w:ins>
    </w:p>
  </w:footnote>
  <w:footnote w:id="8">
    <w:p w14:paraId="313B0BAD" w14:textId="77777777" w:rsidR="00B12B41" w:rsidRDefault="00B12B41" w:rsidP="00B12B41">
      <w:pPr>
        <w:pStyle w:val="FootnoteText"/>
        <w:jc w:val="both"/>
        <w:rPr>
          <w:ins w:id="728" w:author="WG 5C-1" w:date="2022-11-15T21:03:00Z"/>
        </w:rPr>
      </w:pPr>
      <w:ins w:id="729"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p>
  </w:footnote>
  <w:footnote w:id="9">
    <w:p w14:paraId="413BBC65" w14:textId="77777777" w:rsidR="00B12B41" w:rsidRDefault="00B12B41" w:rsidP="00B12B41">
      <w:pPr>
        <w:pStyle w:val="FootnoteText"/>
        <w:jc w:val="both"/>
        <w:rPr>
          <w:ins w:id="758" w:author="WG 5C-1" w:date="2022-11-15T21:03:00Z"/>
        </w:rPr>
      </w:pPr>
      <w:ins w:id="759" w:author="WG 5C-1" w:date="2022-11-15T21:03:00Z">
        <w:r w:rsidRPr="006F251B">
          <w:rPr>
            <w:rStyle w:val="FootnoteReference"/>
          </w:rPr>
          <w:footnoteRef/>
        </w:r>
        <w:r w:rsidRPr="006F251B">
          <w:tab/>
          <w:t xml:space="preserve">HF Radio Mesh </w:t>
        </w:r>
        <w:proofErr w:type="gramStart"/>
        <w:r w:rsidRPr="006F251B">
          <w:t>Networks;  Eric</w:t>
        </w:r>
        <w:proofErr w:type="gramEnd"/>
        <w:r w:rsidRPr="006F251B">
          <w:t xml:space="preserve"> E. Johnson; </w:t>
        </w:r>
      </w:ins>
    </w:p>
  </w:footnote>
  <w:footnote w:id="10">
    <w:p w14:paraId="2BB752A6" w14:textId="77777777" w:rsidR="00B12B41" w:rsidRPr="00F1668E" w:rsidRDefault="00B12B41" w:rsidP="00B12B41">
      <w:pPr>
        <w:pStyle w:val="FootnoteText"/>
      </w:pPr>
      <w:ins w:id="761" w:author="ITU" w:date="2022-11-17T14:05:00Z">
        <w:r>
          <w:rPr>
            <w:rStyle w:val="FootnoteReference"/>
          </w:rPr>
          <w:footnoteRef/>
        </w:r>
        <w:r>
          <w:t xml:space="preserve"> </w:t>
        </w:r>
        <w:r>
          <w:tab/>
        </w:r>
      </w:ins>
      <w:ins w:id="762" w:author="WG 5C-1" w:date="2022-11-15T21:03:00Z">
        <w:r w:rsidRPr="006F251B">
          <w:t xml:space="preserve">Cognitive Radio Outside </w:t>
        </w:r>
        <w:proofErr w:type="gramStart"/>
        <w:r w:rsidRPr="006F251B">
          <w:t>The</w:t>
        </w:r>
        <w:proofErr w:type="gramEnd"/>
        <w:r w:rsidRPr="006F251B">
          <w:t xml:space="preserve"> Radio Whitepaper, Mahan, Rockway, Luong.</w:t>
        </w:r>
      </w:ins>
    </w:p>
  </w:footnote>
  <w:footnote w:id="11">
    <w:p w14:paraId="32EA699F" w14:textId="77777777" w:rsidR="00B12B41" w:rsidRPr="006F251B" w:rsidRDefault="00B12B41" w:rsidP="00B12B41">
      <w:pPr>
        <w:pStyle w:val="FootnoteText"/>
        <w:rPr>
          <w:ins w:id="1203" w:author="WG 5C-1" w:date="2022-11-15T21:23:00Z"/>
        </w:rPr>
      </w:pPr>
      <w:ins w:id="1204" w:author="WG 5C-1" w:date="2022-11-15T21:23:00Z">
        <w:r w:rsidRPr="006F251B">
          <w:rPr>
            <w:rStyle w:val="FootnoteReference"/>
          </w:rPr>
          <w:footnoteRef/>
        </w:r>
        <w:r w:rsidRPr="006F251B">
          <w:tab/>
          <w:t>The parameters listed in Table 3 are typical for systems using the given propagation modes.</w:t>
        </w:r>
      </w:ins>
    </w:p>
  </w:footnote>
  <w:footnote w:id="12">
    <w:p w14:paraId="65E2BEE5" w14:textId="77777777" w:rsidR="00B12B41" w:rsidRPr="006F251B" w:rsidRDefault="00B12B41" w:rsidP="00B12B41">
      <w:pPr>
        <w:pStyle w:val="FootnoteText"/>
        <w:rPr>
          <w:ins w:id="1328" w:author="WG 5C-1" w:date="2022-11-15T21:23:00Z"/>
        </w:rPr>
      </w:pPr>
      <w:ins w:id="1329" w:author="WG 5C-1" w:date="2022-11-15T21:23:00Z">
        <w:r w:rsidRPr="006F251B">
          <w:rPr>
            <w:rStyle w:val="FootnoteReference"/>
          </w:rPr>
          <w:footnoteRef/>
        </w:r>
        <w:r w:rsidRPr="006F251B">
          <w:tab/>
        </w:r>
        <w:r w:rsidRPr="00324067">
          <w:rPr>
            <w:rFonts w:eastAsia="Calibri"/>
          </w:rPr>
          <w:t xml:space="preserve">Signal-to-noise ratios listed here </w:t>
        </w:r>
        <w:r w:rsidRPr="006F251B">
          <w:t xml:space="preserve">are given in a waveform’s necessary bandwidth </w:t>
        </w:r>
        <w:del w:id="1330" w:author="DG 5C-1" w:date="2023-05-09T23:09:00Z">
          <w:r w:rsidRPr="005E29B7" w:rsidDel="00A12B7F">
            <w:delText>and are typical of</w:delText>
          </w:r>
        </w:del>
      </w:ins>
      <w:ins w:id="1331" w:author="DG 5C-1" w:date="2023-05-09T23:09:00Z">
        <w:r w:rsidRPr="005E29B7">
          <w:t>for</w:t>
        </w:r>
      </w:ins>
      <w:ins w:id="1332" w:author="WG 5C-1" w:date="2022-11-15T21:23:00Z">
        <w:r w:rsidRPr="005E29B7">
          <w:t xml:space="preserve"> syst</w:t>
        </w:r>
        <w:r w:rsidRPr="006F251B">
          <w: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5242F"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495A0D38" w14:textId="0FE80A45" w:rsidR="00FA124A" w:rsidRDefault="00B12B41">
    <w:pPr>
      <w:pStyle w:val="Header"/>
      <w:rPr>
        <w:lang w:val="en-US"/>
      </w:rPr>
    </w:pPr>
    <w:r>
      <w:rPr>
        <w:lang w:val="en-US"/>
      </w:rPr>
      <w:t>5C</w:t>
    </w:r>
    <w:r w:rsidR="001A09D6">
      <w:rPr>
        <w:lang w:val="en-US"/>
      </w:rPr>
      <w:t>/</w:t>
    </w:r>
    <w:r w:rsidR="001D1559">
      <w:rPr>
        <w:lang w:val="en-US"/>
      </w:rPr>
      <w:t>384 (Annex 11)</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285234520">
    <w:abstractNumId w:val="9"/>
  </w:num>
  <w:num w:numId="2" w16cid:durableId="1305817557">
    <w:abstractNumId w:val="7"/>
  </w:num>
  <w:num w:numId="3" w16cid:durableId="2086300790">
    <w:abstractNumId w:val="6"/>
  </w:num>
  <w:num w:numId="4" w16cid:durableId="223805717">
    <w:abstractNumId w:val="5"/>
  </w:num>
  <w:num w:numId="5" w16cid:durableId="267084072">
    <w:abstractNumId w:val="4"/>
  </w:num>
  <w:num w:numId="6" w16cid:durableId="1079521432">
    <w:abstractNumId w:val="8"/>
  </w:num>
  <w:num w:numId="7" w16cid:durableId="1721636808">
    <w:abstractNumId w:val="3"/>
  </w:num>
  <w:num w:numId="8" w16cid:durableId="1626933441">
    <w:abstractNumId w:val="2"/>
  </w:num>
  <w:num w:numId="9" w16cid:durableId="2043482437">
    <w:abstractNumId w:val="1"/>
  </w:num>
  <w:num w:numId="10" w16cid:durableId="17066377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WG 5C-1">
    <w15:presenceInfo w15:providerId="None" w15:userId="WG 5C-1"/>
  </w15:person>
  <w15:person w15:author="Patten, Brian">
    <w15:presenceInfo w15:providerId="AD" w15:userId="S::BPatten@ntia.doc.gov::002b6045-aec6-4dd3-b3b6-2452034840f4"/>
  </w15:person>
  <w15:person w15:author="DG 5C-1">
    <w15:presenceInfo w15:providerId="None" w15:userId="DG 5C-1"/>
  </w15:person>
  <w15:person w15:author="Limousin, Catherine">
    <w15:presenceInfo w15:providerId="AD" w15:userId="S::catherine.limousin@itu.int::f989ae12-b841-415c-86df-5ec5cb96e9e1"/>
  </w15:person>
  <w15:person w15:author="5C-Fr">
    <w15:presenceInfo w15:providerId="None" w15:userId="5C-Fr"/>
  </w15:person>
  <w15:person w15:author="Fernandez Jimenez, Virginia">
    <w15:presenceInfo w15:providerId="AD" w15:userId="S::virginia.fernandez@itu.int::6d460222-a6cb-4df0-8dd7-a947ce731002"/>
  </w15:person>
  <w15:person w15:author="ITU">
    <w15:presenceInfo w15:providerId="None" w15:userId="ITU"/>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E6"/>
    <w:rsid w:val="000069D4"/>
    <w:rsid w:val="000174AD"/>
    <w:rsid w:val="00024017"/>
    <w:rsid w:val="000323FE"/>
    <w:rsid w:val="00033DA3"/>
    <w:rsid w:val="00047A1D"/>
    <w:rsid w:val="000604B9"/>
    <w:rsid w:val="0008249B"/>
    <w:rsid w:val="000A7D55"/>
    <w:rsid w:val="000C12C8"/>
    <w:rsid w:val="000C2E8E"/>
    <w:rsid w:val="000D7FAA"/>
    <w:rsid w:val="000E0E7C"/>
    <w:rsid w:val="000F1B4B"/>
    <w:rsid w:val="00101274"/>
    <w:rsid w:val="0012744F"/>
    <w:rsid w:val="00131178"/>
    <w:rsid w:val="00154ADD"/>
    <w:rsid w:val="00156F66"/>
    <w:rsid w:val="00160095"/>
    <w:rsid w:val="00163271"/>
    <w:rsid w:val="00172122"/>
    <w:rsid w:val="00182528"/>
    <w:rsid w:val="0018500B"/>
    <w:rsid w:val="00196A19"/>
    <w:rsid w:val="001A09D6"/>
    <w:rsid w:val="001D02C2"/>
    <w:rsid w:val="001D1559"/>
    <w:rsid w:val="001F10F8"/>
    <w:rsid w:val="00200F73"/>
    <w:rsid w:val="00202DC1"/>
    <w:rsid w:val="002116EE"/>
    <w:rsid w:val="002309D8"/>
    <w:rsid w:val="00251804"/>
    <w:rsid w:val="00264E1F"/>
    <w:rsid w:val="002723FA"/>
    <w:rsid w:val="00286C7C"/>
    <w:rsid w:val="002A7FE2"/>
    <w:rsid w:val="002C23C9"/>
    <w:rsid w:val="002E1B4F"/>
    <w:rsid w:val="002E29E8"/>
    <w:rsid w:val="002F2E67"/>
    <w:rsid w:val="002F7CB3"/>
    <w:rsid w:val="00315546"/>
    <w:rsid w:val="00330567"/>
    <w:rsid w:val="00386A9D"/>
    <w:rsid w:val="00391081"/>
    <w:rsid w:val="003B2789"/>
    <w:rsid w:val="003C13CE"/>
    <w:rsid w:val="003C697E"/>
    <w:rsid w:val="003E2518"/>
    <w:rsid w:val="003E7CEF"/>
    <w:rsid w:val="003F7511"/>
    <w:rsid w:val="004151EF"/>
    <w:rsid w:val="004265A0"/>
    <w:rsid w:val="004B1EF7"/>
    <w:rsid w:val="004B3FAD"/>
    <w:rsid w:val="004C5749"/>
    <w:rsid w:val="00501DCA"/>
    <w:rsid w:val="00513A47"/>
    <w:rsid w:val="00513ECF"/>
    <w:rsid w:val="00521312"/>
    <w:rsid w:val="005408DF"/>
    <w:rsid w:val="0054415C"/>
    <w:rsid w:val="00573344"/>
    <w:rsid w:val="00583F9B"/>
    <w:rsid w:val="005B0D29"/>
    <w:rsid w:val="005E5C10"/>
    <w:rsid w:val="005F2C78"/>
    <w:rsid w:val="006144E4"/>
    <w:rsid w:val="00636327"/>
    <w:rsid w:val="00643B87"/>
    <w:rsid w:val="00650299"/>
    <w:rsid w:val="00655FC5"/>
    <w:rsid w:val="006B61A8"/>
    <w:rsid w:val="006E67F8"/>
    <w:rsid w:val="006F25FF"/>
    <w:rsid w:val="0080538C"/>
    <w:rsid w:val="00814E0A"/>
    <w:rsid w:val="00822581"/>
    <w:rsid w:val="008309DD"/>
    <w:rsid w:val="0083227A"/>
    <w:rsid w:val="00833E03"/>
    <w:rsid w:val="008354EA"/>
    <w:rsid w:val="00843AE6"/>
    <w:rsid w:val="00866900"/>
    <w:rsid w:val="00876A8A"/>
    <w:rsid w:val="00881BA1"/>
    <w:rsid w:val="008C2302"/>
    <w:rsid w:val="008C26B8"/>
    <w:rsid w:val="008F208F"/>
    <w:rsid w:val="00960A70"/>
    <w:rsid w:val="00982084"/>
    <w:rsid w:val="00990335"/>
    <w:rsid w:val="00995963"/>
    <w:rsid w:val="009B61EB"/>
    <w:rsid w:val="009C185B"/>
    <w:rsid w:val="009C2064"/>
    <w:rsid w:val="009D1697"/>
    <w:rsid w:val="009F0471"/>
    <w:rsid w:val="009F3A46"/>
    <w:rsid w:val="009F6520"/>
    <w:rsid w:val="00A014F8"/>
    <w:rsid w:val="00A5173C"/>
    <w:rsid w:val="00A61AEF"/>
    <w:rsid w:val="00A629DA"/>
    <w:rsid w:val="00A6441A"/>
    <w:rsid w:val="00A77D1F"/>
    <w:rsid w:val="00AD2345"/>
    <w:rsid w:val="00AF173A"/>
    <w:rsid w:val="00AF37A4"/>
    <w:rsid w:val="00B066A4"/>
    <w:rsid w:val="00B07A13"/>
    <w:rsid w:val="00B12B41"/>
    <w:rsid w:val="00B2441E"/>
    <w:rsid w:val="00B4279B"/>
    <w:rsid w:val="00B45E20"/>
    <w:rsid w:val="00B45FC9"/>
    <w:rsid w:val="00B76F35"/>
    <w:rsid w:val="00B81138"/>
    <w:rsid w:val="00BC7CCF"/>
    <w:rsid w:val="00BE470B"/>
    <w:rsid w:val="00C00D75"/>
    <w:rsid w:val="00C57A91"/>
    <w:rsid w:val="00C97587"/>
    <w:rsid w:val="00CC01C2"/>
    <w:rsid w:val="00CF21F2"/>
    <w:rsid w:val="00D02712"/>
    <w:rsid w:val="00D046A7"/>
    <w:rsid w:val="00D15C5A"/>
    <w:rsid w:val="00D201AB"/>
    <w:rsid w:val="00D214D0"/>
    <w:rsid w:val="00D65412"/>
    <w:rsid w:val="00D6546B"/>
    <w:rsid w:val="00DA70C7"/>
    <w:rsid w:val="00DB178B"/>
    <w:rsid w:val="00DC17D3"/>
    <w:rsid w:val="00DD4BED"/>
    <w:rsid w:val="00DE39F0"/>
    <w:rsid w:val="00DF0AF3"/>
    <w:rsid w:val="00DF7E9F"/>
    <w:rsid w:val="00E0627E"/>
    <w:rsid w:val="00E11D4B"/>
    <w:rsid w:val="00E27D7E"/>
    <w:rsid w:val="00E42E13"/>
    <w:rsid w:val="00E56D5C"/>
    <w:rsid w:val="00E6257C"/>
    <w:rsid w:val="00E63C59"/>
    <w:rsid w:val="00E93023"/>
    <w:rsid w:val="00F25662"/>
    <w:rsid w:val="00F81C8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343C5"/>
  <w15:docId w15:val="{E22CDA9F-6D33-414F-BA00-87182ECC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iPriority w:val="99"/>
    <w:unhideWhenUsed/>
    <w:rsid w:val="00B12B41"/>
    <w:rPr>
      <w:color w:val="0000FF" w:themeColor="hyperlink"/>
      <w:u w:val="single"/>
    </w:rPr>
  </w:style>
  <w:style w:type="character" w:customStyle="1" w:styleId="Heading1Char">
    <w:name w:val="Heading 1 Char"/>
    <w:basedOn w:val="DefaultParagraphFont"/>
    <w:link w:val="Heading1"/>
    <w:rsid w:val="00B12B41"/>
    <w:rPr>
      <w:rFonts w:ascii="Times New Roman" w:hAnsi="Times New Roman"/>
      <w:b/>
      <w:sz w:val="28"/>
      <w:lang w:val="en-GB" w:eastAsia="en-US"/>
    </w:rPr>
  </w:style>
  <w:style w:type="character" w:customStyle="1" w:styleId="Heading2Char">
    <w:name w:val="Heading 2 Char"/>
    <w:basedOn w:val="DefaultParagraphFont"/>
    <w:link w:val="Heading2"/>
    <w:rsid w:val="00B12B41"/>
    <w:rPr>
      <w:rFonts w:ascii="Times New Roman" w:hAnsi="Times New Roman"/>
      <w:b/>
      <w:sz w:val="24"/>
      <w:lang w:val="en-GB" w:eastAsia="en-US"/>
    </w:rPr>
  </w:style>
  <w:style w:type="character" w:customStyle="1" w:styleId="Heading3Char">
    <w:name w:val="Heading 3 Char"/>
    <w:basedOn w:val="DefaultParagraphFont"/>
    <w:link w:val="Heading3"/>
    <w:rsid w:val="00B12B41"/>
    <w:rPr>
      <w:rFonts w:ascii="Times New Roman" w:hAnsi="Times New Roman"/>
      <w:b/>
      <w:sz w:val="24"/>
      <w:lang w:val="en-GB" w:eastAsia="en-US"/>
    </w:rPr>
  </w:style>
  <w:style w:type="character" w:customStyle="1" w:styleId="Heading4Char">
    <w:name w:val="Heading 4 Char"/>
    <w:basedOn w:val="DefaultParagraphFont"/>
    <w:link w:val="Heading4"/>
    <w:rsid w:val="00B12B41"/>
    <w:rPr>
      <w:rFonts w:ascii="Times New Roman" w:hAnsi="Times New Roman"/>
      <w:b/>
      <w:sz w:val="24"/>
      <w:lang w:val="en-GB" w:eastAsia="en-US"/>
    </w:rPr>
  </w:style>
  <w:style w:type="character" w:customStyle="1" w:styleId="Heading5Char">
    <w:name w:val="Heading 5 Char"/>
    <w:basedOn w:val="DefaultParagraphFont"/>
    <w:link w:val="Heading5"/>
    <w:rsid w:val="00B12B41"/>
    <w:rPr>
      <w:rFonts w:ascii="Times New Roman" w:hAnsi="Times New Roman"/>
      <w:b/>
      <w:sz w:val="24"/>
      <w:lang w:val="en-GB" w:eastAsia="en-US"/>
    </w:rPr>
  </w:style>
  <w:style w:type="character" w:customStyle="1" w:styleId="Heading6Char">
    <w:name w:val="Heading 6 Char"/>
    <w:basedOn w:val="DefaultParagraphFont"/>
    <w:link w:val="Heading6"/>
    <w:rsid w:val="00B12B41"/>
    <w:rPr>
      <w:rFonts w:ascii="Times New Roman" w:hAnsi="Times New Roman"/>
      <w:b/>
      <w:sz w:val="24"/>
      <w:lang w:val="en-GB" w:eastAsia="en-US"/>
    </w:rPr>
  </w:style>
  <w:style w:type="character" w:customStyle="1" w:styleId="Heading7Char">
    <w:name w:val="Heading 7 Char"/>
    <w:basedOn w:val="DefaultParagraphFont"/>
    <w:link w:val="Heading7"/>
    <w:rsid w:val="00B12B41"/>
    <w:rPr>
      <w:rFonts w:ascii="Times New Roman" w:hAnsi="Times New Roman"/>
      <w:b/>
      <w:sz w:val="24"/>
      <w:lang w:val="en-GB" w:eastAsia="en-US"/>
    </w:rPr>
  </w:style>
  <w:style w:type="character" w:customStyle="1" w:styleId="Heading8Char">
    <w:name w:val="Heading 8 Char"/>
    <w:basedOn w:val="DefaultParagraphFont"/>
    <w:link w:val="Heading8"/>
    <w:rsid w:val="00B12B41"/>
    <w:rPr>
      <w:rFonts w:ascii="Times New Roman" w:hAnsi="Times New Roman"/>
      <w:b/>
      <w:sz w:val="24"/>
      <w:lang w:val="en-GB" w:eastAsia="en-US"/>
    </w:rPr>
  </w:style>
  <w:style w:type="character" w:customStyle="1" w:styleId="Heading9Char">
    <w:name w:val="Heading 9 Char"/>
    <w:basedOn w:val="DefaultParagraphFont"/>
    <w:link w:val="Heading9"/>
    <w:rsid w:val="00B12B41"/>
    <w:rPr>
      <w:rFonts w:ascii="Times New Roman" w:hAnsi="Times New Roman"/>
      <w:b/>
      <w:sz w:val="24"/>
      <w:lang w:val="en-GB" w:eastAsia="en-US"/>
    </w:rPr>
  </w:style>
  <w:style w:type="table" w:styleId="TableGrid">
    <w:name w:val="Table Grid"/>
    <w:basedOn w:val="TableNormal"/>
    <w:rsid w:val="00B12B41"/>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12B41"/>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B12B41"/>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B12B41"/>
    <w:rPr>
      <w:rFonts w:ascii="Times New Roman" w:hAnsi="Times New Roman"/>
      <w:sz w:val="24"/>
      <w:lang w:val="en-GB" w:eastAsia="en-US"/>
    </w:rPr>
  </w:style>
  <w:style w:type="paragraph" w:styleId="BalloonText">
    <w:name w:val="Balloon Text"/>
    <w:basedOn w:val="Normal"/>
    <w:link w:val="BalloonTextChar"/>
    <w:semiHidden/>
    <w:unhideWhenUsed/>
    <w:rsid w:val="00B12B4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B12B41"/>
    <w:rPr>
      <w:rFonts w:ascii="Segoe UI" w:hAnsi="Segoe UI" w:cs="Segoe UI"/>
      <w:sz w:val="18"/>
      <w:szCs w:val="18"/>
      <w:lang w:val="en-GB" w:eastAsia="en-US"/>
    </w:rPr>
  </w:style>
  <w:style w:type="character" w:styleId="UnresolvedMention">
    <w:name w:val="Unresolved Mention"/>
    <w:basedOn w:val="DefaultParagraphFont"/>
    <w:uiPriority w:val="99"/>
    <w:semiHidden/>
    <w:unhideWhenUsed/>
    <w:rsid w:val="00B12B41"/>
    <w:rPr>
      <w:color w:val="605E5C"/>
      <w:shd w:val="clear" w:color="auto" w:fill="E1DFDD"/>
    </w:rPr>
  </w:style>
  <w:style w:type="character" w:styleId="Strong">
    <w:name w:val="Strong"/>
    <w:basedOn w:val="DefaultParagraphFont"/>
    <w:uiPriority w:val="22"/>
    <w:qFormat/>
    <w:rsid w:val="006363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23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3.wmf"/><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pda.etsi.org/pda/queryform.asp" TargetMode="External"/><Relationship Id="rId23" Type="http://schemas.openxmlformats.org/officeDocument/2006/relationships/fontTable" Target="fontTable.xml"/><Relationship Id="rId10" Type="http://schemas.openxmlformats.org/officeDocument/2006/relationships/hyperlink" Target="mailto:taylor.king@ACES-INC.COM"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openxmlformats.org/officeDocument/2006/relationships/oleObject" Target="embeddings/oleObject1.bin"/><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FA8F2-6782-4F3E-9159-ADF8A912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6153</Words>
  <Characters>35074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USA</cp:lastModifiedBy>
  <cp:revision>2</cp:revision>
  <cp:lastPrinted>2008-02-21T14:04:00Z</cp:lastPrinted>
  <dcterms:created xsi:type="dcterms:W3CDTF">2024-03-29T13:24:00Z</dcterms:created>
  <dcterms:modified xsi:type="dcterms:W3CDTF">2024-03-29T13:24:00Z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